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939091" w14:textId="7D075574" w:rsidR="00E926CA" w:rsidRPr="008B74E0" w:rsidRDefault="00E926CA" w:rsidP="00E926CA">
      <w:pPr>
        <w:tabs>
          <w:tab w:val="left" w:pos="4589"/>
        </w:tabs>
        <w:spacing w:after="160" w:line="276" w:lineRule="auto"/>
        <w:jc w:val="right"/>
        <w:outlineLvl w:val="0"/>
        <w:rPr>
          <w:rFonts w:ascii="Calibri" w:eastAsia="Calibri" w:hAnsi="Calibri" w:cs="Arial"/>
          <w:b/>
          <w:bCs/>
          <w:kern w:val="28"/>
          <w:sz w:val="28"/>
          <w:szCs w:val="28"/>
          <w:lang w:val="en-US" w:eastAsia="en-US"/>
          <w14:ligatures w14:val="standardContextual"/>
        </w:rPr>
      </w:pPr>
      <w:r w:rsidRPr="008B74E0">
        <w:rPr>
          <w:rFonts w:ascii="Calibri" w:eastAsia="Calibri" w:hAnsi="Calibri" w:cs="Arial"/>
          <w:b/>
          <w:bCs/>
          <w:noProof/>
          <w:kern w:val="28"/>
          <w:sz w:val="32"/>
          <w:szCs w:val="32"/>
          <w:lang w:val="en-US" w:eastAsia="en-US"/>
          <w14:ligatures w14:val="standardContextual"/>
        </w:rPr>
        <w:drawing>
          <wp:anchor distT="0" distB="0" distL="114300" distR="114300" simplePos="0" relativeHeight="251660288" behindDoc="0" locked="0" layoutInCell="1" allowOverlap="1" wp14:anchorId="2BC51E89" wp14:editId="44312F2F">
            <wp:simplePos x="0" y="0"/>
            <wp:positionH relativeFrom="page">
              <wp:posOffset>632460</wp:posOffset>
            </wp:positionH>
            <wp:positionV relativeFrom="paragraph">
              <wp:posOffset>59690</wp:posOffset>
            </wp:positionV>
            <wp:extent cx="1239520" cy="537845"/>
            <wp:effectExtent l="0" t="0" r="0" b="0"/>
            <wp:wrapNone/>
            <wp:docPr id="13" name="図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6" descr="Text&#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pic:spPr>
                </pic:pic>
              </a:graphicData>
            </a:graphic>
            <wp14:sizeRelH relativeFrom="page">
              <wp14:pctWidth>0</wp14:pctWidth>
            </wp14:sizeRelH>
            <wp14:sizeRelV relativeFrom="page">
              <wp14:pctHeight>0</wp14:pctHeight>
            </wp14:sizeRelV>
          </wp:anchor>
        </w:drawing>
      </w:r>
      <w:r w:rsidRPr="008B74E0">
        <w:rPr>
          <w:rFonts w:ascii="Calibri" w:eastAsia="Calibri" w:hAnsi="Calibri" w:cs="Arial"/>
          <w:b/>
          <w:bCs/>
          <w:w w:val="115"/>
          <w:kern w:val="28"/>
          <w:sz w:val="28"/>
          <w:szCs w:val="28"/>
          <w:u w:val="thick"/>
          <w:lang w:val="en-US" w:eastAsia="en-US"/>
          <w14:ligatures w14:val="standardContextual"/>
        </w:rPr>
        <w:t>ISO/IEC JTC 1/SC</w:t>
      </w:r>
      <w:r w:rsidRPr="008B74E0">
        <w:rPr>
          <w:rFonts w:ascii="Calibri" w:eastAsia="Calibri" w:hAnsi="Calibri" w:cs="Arial"/>
          <w:b/>
          <w:bCs/>
          <w:spacing w:val="-25"/>
          <w:w w:val="115"/>
          <w:kern w:val="28"/>
          <w:sz w:val="28"/>
          <w:szCs w:val="28"/>
          <w:u w:val="thick"/>
          <w:lang w:val="en-US" w:eastAsia="en-US"/>
          <w14:ligatures w14:val="standardContextual"/>
        </w:rPr>
        <w:t xml:space="preserve"> </w:t>
      </w:r>
      <w:r w:rsidRPr="008B74E0">
        <w:rPr>
          <w:rFonts w:ascii="Calibri" w:eastAsia="Calibri" w:hAnsi="Calibri" w:cs="Arial"/>
          <w:b/>
          <w:bCs/>
          <w:w w:val="115"/>
          <w:kern w:val="28"/>
          <w:sz w:val="28"/>
          <w:szCs w:val="28"/>
          <w:u w:val="thick"/>
          <w:lang w:val="en-US" w:eastAsia="en-US"/>
          <w14:ligatures w14:val="standardContextual"/>
        </w:rPr>
        <w:t xml:space="preserve">29/WG 03 </w:t>
      </w:r>
      <w:r w:rsidRPr="008B74E0">
        <w:rPr>
          <w:rFonts w:ascii="Calibri" w:eastAsia="Calibri" w:hAnsi="Calibri" w:cs="Arial"/>
          <w:b/>
          <w:bCs/>
          <w:spacing w:val="28"/>
          <w:w w:val="115"/>
          <w:kern w:val="28"/>
          <w:sz w:val="48"/>
          <w:szCs w:val="48"/>
          <w:u w:val="thick"/>
          <w:lang w:val="en-US" w:eastAsia="en-US"/>
          <w14:ligatures w14:val="standardContextual"/>
        </w:rPr>
        <w:fldChar w:fldCharType="begin"/>
      </w:r>
      <w:r w:rsidRPr="008B74E0">
        <w:rPr>
          <w:rFonts w:ascii="Calibri" w:eastAsia="Calibri" w:hAnsi="Calibri" w:cs="Arial"/>
          <w:b/>
          <w:bCs/>
          <w:spacing w:val="28"/>
          <w:w w:val="115"/>
          <w:kern w:val="28"/>
          <w:sz w:val="48"/>
          <w:szCs w:val="48"/>
          <w:u w:val="thick"/>
          <w:lang w:val="en-US" w:eastAsia="en-US"/>
          <w14:ligatures w14:val="standardContextual"/>
        </w:rPr>
        <w:instrText xml:space="preserve"> DOCPROPERTY "WGNumber" \* MERGEFORMAT </w:instrText>
      </w:r>
      <w:r w:rsidRPr="008B74E0">
        <w:rPr>
          <w:rFonts w:ascii="Calibri" w:eastAsia="Calibri" w:hAnsi="Calibri" w:cs="Arial"/>
          <w:b/>
          <w:bCs/>
          <w:spacing w:val="28"/>
          <w:w w:val="115"/>
          <w:kern w:val="28"/>
          <w:sz w:val="48"/>
          <w:szCs w:val="48"/>
          <w:u w:val="thick"/>
          <w:lang w:val="en-US" w:eastAsia="en-US"/>
          <w14:ligatures w14:val="standardContextual"/>
        </w:rPr>
        <w:fldChar w:fldCharType="separate"/>
      </w:r>
      <w:r w:rsidR="000E64DE">
        <w:rPr>
          <w:rFonts w:ascii="Calibri" w:eastAsia="Calibri" w:hAnsi="Calibri" w:cs="Arial"/>
          <w:b/>
          <w:bCs/>
          <w:spacing w:val="28"/>
          <w:w w:val="115"/>
          <w:kern w:val="28"/>
          <w:sz w:val="48"/>
          <w:szCs w:val="48"/>
          <w:u w:val="thick"/>
          <w:lang w:val="en-US" w:eastAsia="en-US"/>
          <w14:ligatures w14:val="standardContextual"/>
        </w:rPr>
        <w:t>N01734</w:t>
      </w:r>
      <w:r w:rsidRPr="008B74E0">
        <w:rPr>
          <w:rFonts w:ascii="Calibri" w:eastAsia="Calibri" w:hAnsi="Calibri" w:cs="Arial"/>
          <w:b/>
          <w:bCs/>
          <w:spacing w:val="28"/>
          <w:w w:val="115"/>
          <w:kern w:val="28"/>
          <w:sz w:val="48"/>
          <w:szCs w:val="48"/>
          <w:u w:val="thick"/>
          <w:lang w:val="en-US" w:eastAsia="en-US"/>
          <w14:ligatures w14:val="standardContextual"/>
        </w:rPr>
        <w:fldChar w:fldCharType="end"/>
      </w:r>
    </w:p>
    <w:p w14:paraId="6F1DC32B" w14:textId="77777777" w:rsidR="00E926CA" w:rsidRPr="008B74E0" w:rsidRDefault="00E926CA" w:rsidP="00E926CA">
      <w:pPr>
        <w:spacing w:after="160" w:line="276" w:lineRule="auto"/>
        <w:jc w:val="left"/>
        <w:rPr>
          <w:rFonts w:ascii="Calibri" w:eastAsia="Calibri" w:hAnsi="Calibri" w:cs="Arial"/>
          <w:b/>
          <w:kern w:val="2"/>
          <w:sz w:val="20"/>
          <w:szCs w:val="24"/>
          <w:lang w:val="en-US" w:eastAsia="en-US"/>
          <w14:ligatures w14:val="standardContextual"/>
        </w:rPr>
      </w:pPr>
    </w:p>
    <w:p w14:paraId="63D5472C" w14:textId="77777777" w:rsidR="00E926CA" w:rsidRPr="008B74E0" w:rsidRDefault="00E926CA" w:rsidP="00E926CA">
      <w:pPr>
        <w:spacing w:after="160" w:line="276" w:lineRule="auto"/>
        <w:jc w:val="left"/>
        <w:rPr>
          <w:rFonts w:ascii="Calibri" w:eastAsia="Calibri" w:hAnsi="Calibri" w:cs="Arial"/>
          <w:b/>
          <w:kern w:val="2"/>
          <w:sz w:val="20"/>
          <w:szCs w:val="24"/>
          <w:lang w:val="en-US" w:eastAsia="en-US"/>
          <w14:ligatures w14:val="standardContextual"/>
        </w:rPr>
      </w:pPr>
    </w:p>
    <w:p w14:paraId="08185B3F" w14:textId="77777777" w:rsidR="00E926CA" w:rsidRPr="008B74E0" w:rsidRDefault="00E926CA" w:rsidP="00E926CA">
      <w:pPr>
        <w:spacing w:before="3" w:after="160" w:line="276" w:lineRule="auto"/>
        <w:jc w:val="left"/>
        <w:rPr>
          <w:rFonts w:ascii="Calibri" w:eastAsia="Calibri" w:hAnsi="Calibri" w:cs="Arial"/>
          <w:b/>
          <w:kern w:val="2"/>
          <w:sz w:val="23"/>
          <w:szCs w:val="24"/>
          <w:lang w:val="en-US" w:eastAsia="en-US"/>
          <w14:ligatures w14:val="standardContextual"/>
        </w:rPr>
      </w:pPr>
      <w:r w:rsidRPr="008B74E0">
        <w:rPr>
          <w:rFonts w:ascii="Calibri" w:eastAsia="Calibri" w:hAnsi="Calibri" w:cs="Arial"/>
          <w:noProof/>
          <w:kern w:val="2"/>
          <w:sz w:val="24"/>
          <w:szCs w:val="24"/>
          <w:lang w:val="en-US" w:eastAsia="en-US"/>
          <w14:ligatures w14:val="standardContextual"/>
        </w:rPr>
        <mc:AlternateContent>
          <mc:Choice Requires="wps">
            <w:drawing>
              <wp:anchor distT="0" distB="0" distL="0" distR="0" simplePos="0" relativeHeight="251659264" behindDoc="1" locked="0" layoutInCell="1" allowOverlap="1" wp14:anchorId="2DEBE781" wp14:editId="4E1D1A00">
                <wp:simplePos x="0" y="0"/>
                <wp:positionH relativeFrom="page">
                  <wp:posOffset>704850</wp:posOffset>
                </wp:positionH>
                <wp:positionV relativeFrom="paragraph">
                  <wp:posOffset>201930</wp:posOffset>
                </wp:positionV>
                <wp:extent cx="6155055" cy="971550"/>
                <wp:effectExtent l="0" t="0" r="17145" b="19050"/>
                <wp:wrapTopAndBottom/>
                <wp:docPr id="21310517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4092A44" w14:textId="77777777" w:rsidR="00E926CA" w:rsidRDefault="00E926CA" w:rsidP="00E926CA">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wps:txbx>
                      <wps:bodyPr rot="0" vertOverflow="clip" horzOverflow="clip"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EBE781" id="_x0000_t202" coordsize="21600,21600" o:spt="202" path="m,l,21600r21600,l21600,xe">
                <v:stroke joinstyle="miter"/>
                <v:path gradientshapeok="t" o:connecttype="rect"/>
              </v:shapetype>
              <v:shape id="Text Box 4" o:spid="_x0000_s1026" type="#_x0000_t202" style="position:absolute;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" filled="f" strokeweight=".27094mm">
                <v:textbox inset="0,0,0,0">
                  <w:txbxContent>
                    <w:p w14:paraId="14092A44" w14:textId="77777777" w:rsidR="00E926CA" w:rsidRDefault="00E926CA" w:rsidP="00E926CA">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v:textbox>
                <w10:wrap type="topAndBottom" anchorx="page"/>
              </v:shape>
            </w:pict>
          </mc:Fallback>
        </mc:AlternateContent>
      </w:r>
    </w:p>
    <w:p w14:paraId="297147D2" w14:textId="77777777" w:rsidR="00E926CA" w:rsidRPr="008B74E0" w:rsidRDefault="00E926CA" w:rsidP="00E926CA">
      <w:pPr>
        <w:tabs>
          <w:tab w:val="left" w:pos="3099"/>
        </w:tabs>
        <w:spacing w:after="160" w:line="276" w:lineRule="auto"/>
        <w:ind w:left="104"/>
        <w:jc w:val="left"/>
        <w:rPr>
          <w:rFonts w:ascii="Calibri" w:eastAsia="Calibri" w:hAnsi="Calibri" w:cs="Arial"/>
          <w:snapToGrid w:val="0"/>
          <w:kern w:val="2"/>
          <w:sz w:val="24"/>
          <w:szCs w:val="24"/>
          <w:lang w:val="en-US" w:eastAsia="en-US"/>
          <w14:ligatures w14:val="standardContextual"/>
        </w:rPr>
      </w:pPr>
      <w:r w:rsidRPr="008B74E0">
        <w:rPr>
          <w:rFonts w:ascii="Calibri" w:eastAsia="Calibri" w:hAnsi="Calibri" w:cs="Arial"/>
          <w:b/>
          <w:snapToGrid w:val="0"/>
          <w:kern w:val="2"/>
          <w:sz w:val="24"/>
          <w:szCs w:val="24"/>
          <w:lang w:val="en-US" w:eastAsia="en-US"/>
          <w14:ligatures w14:val="standardContextual"/>
        </w:rPr>
        <w:t>Document</w:t>
      </w:r>
      <w:r w:rsidRPr="008B74E0">
        <w:rPr>
          <w:rFonts w:ascii="Calibri" w:eastAsia="Calibri" w:hAnsi="Calibri" w:cs="Arial"/>
          <w:b/>
          <w:snapToGrid w:val="0"/>
          <w:spacing w:val="14"/>
          <w:kern w:val="2"/>
          <w:sz w:val="24"/>
          <w:szCs w:val="24"/>
          <w:lang w:val="en-US" w:eastAsia="en-US"/>
          <w14:ligatures w14:val="standardContextual"/>
        </w:rPr>
        <w:t xml:space="preserve"> </w:t>
      </w:r>
      <w:r w:rsidRPr="008B74E0">
        <w:rPr>
          <w:rFonts w:ascii="Calibri" w:eastAsia="Calibri" w:hAnsi="Calibri" w:cs="Arial"/>
          <w:b/>
          <w:snapToGrid w:val="0"/>
          <w:kern w:val="2"/>
          <w:sz w:val="24"/>
          <w:szCs w:val="24"/>
          <w:lang w:val="en-US" w:eastAsia="en-US"/>
          <w14:ligatures w14:val="standardContextual"/>
        </w:rPr>
        <w:t>type:</w:t>
      </w:r>
      <w:r w:rsidRPr="008B74E0">
        <w:rPr>
          <w:rFonts w:ascii="Calibri" w:eastAsia="Calibri" w:hAnsi="Calibri" w:cs="Arial"/>
          <w:snapToGrid w:val="0"/>
          <w:kern w:val="2"/>
          <w:sz w:val="24"/>
          <w:szCs w:val="24"/>
          <w:lang w:val="en-US" w:eastAsia="en-US"/>
          <w14:ligatures w14:val="standardContextual"/>
        </w:rPr>
        <w:tab/>
        <w:t>Output document</w:t>
      </w:r>
    </w:p>
    <w:p w14:paraId="79DD0526" w14:textId="77777777" w:rsidR="00E926CA" w:rsidRPr="008B74E0" w:rsidRDefault="00E926CA" w:rsidP="00E926CA">
      <w:pPr>
        <w:tabs>
          <w:tab w:val="left" w:pos="3099"/>
        </w:tabs>
        <w:spacing w:before="240"/>
        <w:ind w:left="3099" w:right="214" w:hanging="2996"/>
        <w:rPr>
          <w:rFonts w:ascii="Arial" w:eastAsia="PMingLiU" w:hAnsi="Arial" w:cs="Arial"/>
          <w:snapToGrid w:val="0"/>
          <w:spacing w:val="-5"/>
          <w:kern w:val="2"/>
          <w:sz w:val="24"/>
          <w:lang w:val="en-US" w:eastAsia="en-US"/>
          <w14:ligatures w14:val="standardContextual"/>
        </w:rPr>
      </w:pPr>
      <w:r w:rsidRPr="008B74E0">
        <w:rPr>
          <w:rFonts w:ascii="Arial" w:eastAsia="PMingLiU" w:hAnsi="Arial" w:cs="Arial"/>
          <w:b/>
          <w:snapToGrid w:val="0"/>
          <w:spacing w:val="-5"/>
          <w:kern w:val="2"/>
          <w:sz w:val="24"/>
          <w:lang w:val="en-US" w:eastAsia="en-US"/>
          <w14:ligatures w14:val="standardContextual"/>
        </w:rPr>
        <w:t>Title:</w:t>
      </w:r>
      <w:r w:rsidRPr="008B74E0">
        <w:rPr>
          <w:rFonts w:ascii="Arial" w:eastAsia="PMingLiU" w:hAnsi="Arial" w:cs="Arial"/>
          <w:snapToGrid w:val="0"/>
          <w:spacing w:val="-5"/>
          <w:kern w:val="2"/>
          <w:sz w:val="24"/>
          <w:lang w:val="en-US" w:eastAsia="en-US"/>
          <w14:ligatures w14:val="standardContextual"/>
        </w:rPr>
        <w:tab/>
      </w:r>
      <w:r>
        <w:rPr>
          <w:rFonts w:ascii="Arial" w:eastAsia="PMingLiU" w:hAnsi="Arial" w:cs="Arial"/>
          <w:snapToGrid w:val="0"/>
          <w:spacing w:val="-5"/>
          <w:kern w:val="2"/>
          <w:sz w:val="24"/>
          <w:lang w:val="en-US" w:eastAsia="en-US"/>
          <w14:ligatures w14:val="standardContextual"/>
        </w:rPr>
        <w:t>Draft t</w:t>
      </w:r>
      <w:r w:rsidRPr="008B74E0">
        <w:rPr>
          <w:rFonts w:ascii="Arial" w:eastAsia="PMingLiU" w:hAnsi="Arial" w:cs="Arial"/>
          <w:snapToGrid w:val="0"/>
          <w:spacing w:val="-5"/>
          <w:kern w:val="2"/>
          <w:sz w:val="24"/>
          <w:lang w:val="en-US" w:eastAsia="en-US"/>
          <w14:ligatures w14:val="standardContextual"/>
        </w:rPr>
        <w:t>ext of ISO/IEC 23090-14 2</w:t>
      </w:r>
      <w:r w:rsidRPr="008B74E0">
        <w:rPr>
          <w:rFonts w:ascii="Arial" w:eastAsia="PMingLiU" w:hAnsi="Arial" w:cs="Arial"/>
          <w:snapToGrid w:val="0"/>
          <w:spacing w:val="-5"/>
          <w:kern w:val="2"/>
          <w:sz w:val="24"/>
          <w:vertAlign w:val="superscript"/>
          <w:lang w:val="en-US" w:eastAsia="en-US"/>
          <w14:ligatures w14:val="standardContextual"/>
        </w:rPr>
        <w:t>nd</w:t>
      </w:r>
      <w:r w:rsidRPr="008B74E0">
        <w:rPr>
          <w:rFonts w:ascii="Arial" w:eastAsia="PMingLiU" w:hAnsi="Arial" w:cs="Arial"/>
          <w:snapToGrid w:val="0"/>
          <w:spacing w:val="-5"/>
          <w:kern w:val="2"/>
          <w:sz w:val="24"/>
          <w:lang w:val="en-US" w:eastAsia="en-US"/>
          <w14:ligatures w14:val="standardContextual"/>
        </w:rPr>
        <w:t xml:space="preserve"> edition </w:t>
      </w:r>
      <w:r>
        <w:rPr>
          <w:rFonts w:ascii="Arial" w:eastAsia="PMingLiU" w:hAnsi="Arial" w:cs="Arial"/>
          <w:snapToGrid w:val="0"/>
          <w:spacing w:val="-5"/>
          <w:kern w:val="2"/>
          <w:sz w:val="24"/>
          <w:lang w:val="en-US" w:eastAsia="en-US"/>
          <w14:ligatures w14:val="standardContextual"/>
        </w:rPr>
        <w:t>F</w:t>
      </w:r>
      <w:r w:rsidRPr="008B74E0">
        <w:rPr>
          <w:rFonts w:ascii="Arial" w:eastAsia="PMingLiU" w:hAnsi="Arial" w:cs="Arial"/>
          <w:snapToGrid w:val="0"/>
          <w:spacing w:val="-5"/>
          <w:kern w:val="2"/>
          <w:sz w:val="24"/>
          <w:lang w:val="en-US" w:eastAsia="en-US"/>
          <w14:ligatures w14:val="standardContextual"/>
        </w:rPr>
        <w:t>DAM 1: Support of MPEG-I immersive audio, scene understanding and other extensions</w:t>
      </w:r>
    </w:p>
    <w:p w14:paraId="2F1B760C" w14:textId="451B99A3" w:rsidR="00E926CA" w:rsidRPr="008B74E0" w:rsidRDefault="00E926CA" w:rsidP="00E926CA">
      <w:pPr>
        <w:tabs>
          <w:tab w:val="left" w:pos="3099"/>
        </w:tabs>
        <w:spacing w:after="160" w:line="276" w:lineRule="auto"/>
        <w:ind w:left="104"/>
        <w:jc w:val="left"/>
        <w:rPr>
          <w:rFonts w:ascii="Calibri" w:eastAsia="Calibri" w:hAnsi="Calibri" w:cs="Arial"/>
          <w:snapToGrid w:val="0"/>
          <w:kern w:val="2"/>
          <w:sz w:val="24"/>
          <w:szCs w:val="24"/>
          <w:lang w:val="en-US" w:eastAsia="en-US"/>
          <w14:ligatures w14:val="standardContextual"/>
        </w:rPr>
      </w:pPr>
      <w:r w:rsidRPr="008B74E0">
        <w:rPr>
          <w:rFonts w:ascii="Calibri" w:eastAsia="Calibri" w:hAnsi="Calibri" w:cs="Arial"/>
          <w:b/>
          <w:snapToGrid w:val="0"/>
          <w:kern w:val="2"/>
          <w:sz w:val="24"/>
          <w:szCs w:val="24"/>
          <w:lang w:val="en-US" w:eastAsia="en-US"/>
          <w14:ligatures w14:val="standardContextual"/>
        </w:rPr>
        <w:t>Date</w:t>
      </w:r>
      <w:r w:rsidRPr="008B74E0">
        <w:rPr>
          <w:rFonts w:ascii="Calibri" w:eastAsia="Calibri" w:hAnsi="Calibri" w:cs="Arial"/>
          <w:b/>
          <w:snapToGrid w:val="0"/>
          <w:spacing w:val="-16"/>
          <w:kern w:val="2"/>
          <w:sz w:val="24"/>
          <w:szCs w:val="24"/>
          <w:lang w:val="en-US" w:eastAsia="en-US"/>
          <w14:ligatures w14:val="standardContextual"/>
        </w:rPr>
        <w:t xml:space="preserve"> </w:t>
      </w:r>
      <w:r w:rsidRPr="008B74E0">
        <w:rPr>
          <w:rFonts w:ascii="Calibri" w:eastAsia="Calibri" w:hAnsi="Calibri" w:cs="Arial"/>
          <w:b/>
          <w:snapToGrid w:val="0"/>
          <w:kern w:val="2"/>
          <w:sz w:val="24"/>
          <w:szCs w:val="24"/>
          <w:lang w:val="en-US" w:eastAsia="en-US"/>
          <w14:ligatures w14:val="standardContextual"/>
        </w:rPr>
        <w:t>of</w:t>
      </w:r>
      <w:r w:rsidRPr="008B74E0">
        <w:rPr>
          <w:rFonts w:ascii="Calibri" w:eastAsia="Calibri" w:hAnsi="Calibri" w:cs="Arial"/>
          <w:b/>
          <w:snapToGrid w:val="0"/>
          <w:spacing w:val="-16"/>
          <w:kern w:val="2"/>
          <w:sz w:val="24"/>
          <w:szCs w:val="24"/>
          <w:lang w:val="en-US" w:eastAsia="en-US"/>
          <w14:ligatures w14:val="standardContextual"/>
        </w:rPr>
        <w:t xml:space="preserve"> </w:t>
      </w:r>
      <w:r w:rsidRPr="008B74E0">
        <w:rPr>
          <w:rFonts w:ascii="Calibri" w:eastAsia="Calibri" w:hAnsi="Calibri" w:cs="Arial"/>
          <w:b/>
          <w:snapToGrid w:val="0"/>
          <w:kern w:val="2"/>
          <w:sz w:val="24"/>
          <w:szCs w:val="24"/>
          <w:lang w:val="en-US" w:eastAsia="en-US"/>
          <w14:ligatures w14:val="standardContextual"/>
        </w:rPr>
        <w:t>document:</w:t>
      </w:r>
      <w:r w:rsidRPr="008B74E0">
        <w:rPr>
          <w:rFonts w:ascii="Calibri" w:eastAsia="Calibri" w:hAnsi="Calibri" w:cs="Arial"/>
          <w:snapToGrid w:val="0"/>
          <w:kern w:val="2"/>
          <w:sz w:val="24"/>
          <w:szCs w:val="24"/>
          <w:lang w:val="en-US" w:eastAsia="en-US"/>
          <w14:ligatures w14:val="standardContextual"/>
        </w:rPr>
        <w:tab/>
      </w:r>
      <w:r w:rsidRPr="008B74E0">
        <w:rPr>
          <w:rFonts w:ascii="Calibri" w:eastAsia="Calibri" w:hAnsi="Calibri" w:cs="Arial"/>
          <w:snapToGrid w:val="0"/>
          <w:kern w:val="2"/>
          <w:sz w:val="24"/>
          <w:szCs w:val="24"/>
          <w:lang w:val="en-US" w:eastAsia="en-US"/>
          <w14:ligatures w14:val="standardContextual"/>
        </w:rPr>
        <w:fldChar w:fldCharType="begin"/>
      </w:r>
      <w:r w:rsidRPr="008B74E0">
        <w:rPr>
          <w:rFonts w:ascii="Calibri" w:eastAsia="Calibri" w:hAnsi="Calibri" w:cs="Arial"/>
          <w:snapToGrid w:val="0"/>
          <w:kern w:val="2"/>
          <w:sz w:val="24"/>
          <w:szCs w:val="24"/>
          <w:lang w:val="en-US" w:eastAsia="en-US"/>
          <w14:ligatures w14:val="standardContextual"/>
        </w:rPr>
        <w:instrText xml:space="preserve"> SAVEDATE  \@ "yyyy-MM-dd" </w:instrText>
      </w:r>
      <w:r w:rsidRPr="008B74E0">
        <w:rPr>
          <w:rFonts w:ascii="Calibri" w:eastAsia="Calibri" w:hAnsi="Calibri" w:cs="Arial"/>
          <w:snapToGrid w:val="0"/>
          <w:kern w:val="2"/>
          <w:sz w:val="24"/>
          <w:szCs w:val="24"/>
          <w:lang w:val="en-US" w:eastAsia="en-US"/>
          <w14:ligatures w14:val="standardContextual"/>
        </w:rPr>
        <w:fldChar w:fldCharType="separate"/>
      </w:r>
      <w:ins w:id="0" w:author="Sylvain Lelievre" w:date="2026-02-10T13:53:00Z" w16du:dateUtc="2026-02-10T12:53:00Z">
        <w:r w:rsidR="006E73ED">
          <w:rPr>
            <w:rFonts w:ascii="Calibri" w:eastAsia="Calibri" w:hAnsi="Calibri" w:cs="Arial"/>
            <w:noProof/>
            <w:snapToGrid w:val="0"/>
            <w:kern w:val="2"/>
            <w:sz w:val="24"/>
            <w:szCs w:val="24"/>
            <w:lang w:val="en-US" w:eastAsia="en-US"/>
            <w14:ligatures w14:val="standardContextual"/>
          </w:rPr>
          <w:t>2026-02-05</w:t>
        </w:r>
      </w:ins>
      <w:del w:id="1" w:author="Sylvain Lelievre" w:date="2026-02-10T13:53:00Z" w16du:dateUtc="2026-02-10T12:53:00Z">
        <w:r w:rsidR="00904CC5" w:rsidDel="006E73ED">
          <w:rPr>
            <w:rFonts w:ascii="Calibri" w:eastAsia="Calibri" w:hAnsi="Calibri" w:cs="Arial"/>
            <w:noProof/>
            <w:snapToGrid w:val="0"/>
            <w:kern w:val="2"/>
            <w:sz w:val="24"/>
            <w:szCs w:val="24"/>
            <w:lang w:val="en-US" w:eastAsia="en-US"/>
            <w14:ligatures w14:val="standardContextual"/>
          </w:rPr>
          <w:delText>2026-02-05</w:delText>
        </w:r>
      </w:del>
      <w:del w:id="2" w:author="Sylvain Lelievre" w:date="2026-02-05T10:32:00Z" w16du:dateUtc="2026-02-05T09:32:00Z">
        <w:r w:rsidR="00BF335C" w:rsidDel="00904CC5">
          <w:rPr>
            <w:rFonts w:ascii="Calibri" w:eastAsia="Calibri" w:hAnsi="Calibri" w:cs="Arial"/>
            <w:noProof/>
            <w:snapToGrid w:val="0"/>
            <w:kern w:val="2"/>
            <w:sz w:val="24"/>
            <w:szCs w:val="24"/>
            <w:lang w:val="en-US" w:eastAsia="en-US"/>
            <w14:ligatures w14:val="standardContextual"/>
          </w:rPr>
          <w:delText>2026-02-02</w:delText>
        </w:r>
      </w:del>
      <w:r w:rsidRPr="008B74E0">
        <w:rPr>
          <w:rFonts w:ascii="Calibri" w:eastAsia="Calibri" w:hAnsi="Calibri" w:cs="Arial"/>
          <w:snapToGrid w:val="0"/>
          <w:kern w:val="2"/>
          <w:sz w:val="24"/>
          <w:szCs w:val="24"/>
          <w:lang w:val="en-US" w:eastAsia="en-US"/>
          <w14:ligatures w14:val="standardContextual"/>
        </w:rPr>
        <w:fldChar w:fldCharType="end"/>
      </w:r>
    </w:p>
    <w:p w14:paraId="4B8C6BEC" w14:textId="77777777" w:rsidR="00E926CA" w:rsidRPr="008B74E0" w:rsidRDefault="00E926CA" w:rsidP="00E926CA">
      <w:pPr>
        <w:tabs>
          <w:tab w:val="left" w:pos="3099"/>
        </w:tabs>
        <w:spacing w:after="160" w:line="276" w:lineRule="auto"/>
        <w:ind w:left="104"/>
        <w:jc w:val="left"/>
        <w:rPr>
          <w:rFonts w:ascii="Calibri" w:eastAsia="Calibri" w:hAnsi="Calibri" w:cs="Arial"/>
          <w:snapToGrid w:val="0"/>
          <w:kern w:val="2"/>
          <w:sz w:val="24"/>
          <w:szCs w:val="24"/>
          <w:lang w:val="en-US" w:eastAsia="en-US"/>
          <w14:ligatures w14:val="standardContextual"/>
        </w:rPr>
      </w:pPr>
      <w:r w:rsidRPr="008B74E0">
        <w:rPr>
          <w:rFonts w:ascii="Calibri" w:eastAsia="Calibri" w:hAnsi="Calibri" w:cs="Arial"/>
          <w:b/>
          <w:snapToGrid w:val="0"/>
          <w:kern w:val="2"/>
          <w:sz w:val="24"/>
          <w:szCs w:val="24"/>
          <w:lang w:val="en-US" w:eastAsia="en-US"/>
          <w14:ligatures w14:val="standardContextual"/>
        </w:rPr>
        <w:t>Source:</w:t>
      </w:r>
      <w:r w:rsidRPr="008B74E0">
        <w:rPr>
          <w:rFonts w:ascii="Calibri" w:eastAsia="Calibri" w:hAnsi="Calibri" w:cs="Arial"/>
          <w:snapToGrid w:val="0"/>
          <w:kern w:val="2"/>
          <w:sz w:val="24"/>
          <w:szCs w:val="24"/>
          <w:lang w:val="en-US" w:eastAsia="en-US"/>
          <w14:ligatures w14:val="standardContextual"/>
        </w:rPr>
        <w:tab/>
        <w:t>WG03</w:t>
      </w:r>
    </w:p>
    <w:p w14:paraId="65151419" w14:textId="6957A79C" w:rsidR="00E926CA" w:rsidRPr="008B74E0" w:rsidRDefault="00E926CA" w:rsidP="00E926CA">
      <w:pPr>
        <w:tabs>
          <w:tab w:val="left" w:pos="3099"/>
        </w:tabs>
        <w:spacing w:after="160" w:line="276" w:lineRule="auto"/>
        <w:ind w:left="104"/>
        <w:jc w:val="left"/>
        <w:rPr>
          <w:rFonts w:ascii="Calibri" w:eastAsia="Calibri" w:hAnsi="Calibri" w:cs="Arial"/>
          <w:snapToGrid w:val="0"/>
          <w:kern w:val="2"/>
          <w:sz w:val="24"/>
          <w:szCs w:val="24"/>
          <w:lang w:val="en-US" w:eastAsia="en-US"/>
          <w14:ligatures w14:val="standardContextual"/>
        </w:rPr>
      </w:pPr>
      <w:r w:rsidRPr="008B74E0">
        <w:rPr>
          <w:rFonts w:ascii="Calibri" w:eastAsia="Calibri" w:hAnsi="Calibri" w:cs="Arial"/>
          <w:b/>
          <w:snapToGrid w:val="0"/>
          <w:kern w:val="2"/>
          <w:sz w:val="24"/>
          <w:szCs w:val="24"/>
          <w:lang w:val="en-US" w:eastAsia="en-US"/>
          <w14:ligatures w14:val="standardContextual"/>
        </w:rPr>
        <w:t>No.</w:t>
      </w:r>
      <w:r w:rsidRPr="008B74E0">
        <w:rPr>
          <w:rFonts w:ascii="Calibri" w:eastAsia="Calibri" w:hAnsi="Calibri" w:cs="Arial"/>
          <w:b/>
          <w:snapToGrid w:val="0"/>
          <w:spacing w:val="5"/>
          <w:kern w:val="2"/>
          <w:sz w:val="24"/>
          <w:szCs w:val="24"/>
          <w:lang w:val="en-US" w:eastAsia="en-US"/>
          <w14:ligatures w14:val="standardContextual"/>
        </w:rPr>
        <w:t xml:space="preserve"> </w:t>
      </w:r>
      <w:r w:rsidRPr="008B74E0">
        <w:rPr>
          <w:rFonts w:ascii="Calibri" w:eastAsia="Calibri" w:hAnsi="Calibri" w:cs="Arial"/>
          <w:b/>
          <w:snapToGrid w:val="0"/>
          <w:kern w:val="2"/>
          <w:sz w:val="24"/>
          <w:szCs w:val="24"/>
          <w:lang w:val="en-US" w:eastAsia="en-US"/>
          <w14:ligatures w14:val="standardContextual"/>
        </w:rPr>
        <w:t>of</w:t>
      </w:r>
      <w:r w:rsidRPr="008B74E0">
        <w:rPr>
          <w:rFonts w:ascii="Calibri" w:eastAsia="Calibri" w:hAnsi="Calibri" w:cs="Arial"/>
          <w:b/>
          <w:snapToGrid w:val="0"/>
          <w:spacing w:val="6"/>
          <w:kern w:val="2"/>
          <w:sz w:val="24"/>
          <w:szCs w:val="24"/>
          <w:lang w:val="en-US" w:eastAsia="en-US"/>
          <w14:ligatures w14:val="standardContextual"/>
        </w:rPr>
        <w:t xml:space="preserve"> </w:t>
      </w:r>
      <w:r w:rsidRPr="008B74E0">
        <w:rPr>
          <w:rFonts w:ascii="Calibri" w:eastAsia="Calibri" w:hAnsi="Calibri" w:cs="Arial"/>
          <w:b/>
          <w:snapToGrid w:val="0"/>
          <w:kern w:val="2"/>
          <w:sz w:val="24"/>
          <w:szCs w:val="24"/>
          <w:lang w:val="en-US" w:eastAsia="en-US"/>
          <w14:ligatures w14:val="standardContextual"/>
        </w:rPr>
        <w:t>pages:</w:t>
      </w:r>
      <w:r w:rsidRPr="008B74E0">
        <w:rPr>
          <w:rFonts w:ascii="Calibri" w:eastAsia="Calibri" w:hAnsi="Calibri" w:cs="Arial"/>
          <w:snapToGrid w:val="0"/>
          <w:kern w:val="2"/>
          <w:sz w:val="24"/>
          <w:szCs w:val="24"/>
          <w:lang w:val="en-US" w:eastAsia="en-US"/>
          <w14:ligatures w14:val="standardContextual"/>
        </w:rPr>
        <w:tab/>
      </w:r>
      <w:r w:rsidRPr="008B74E0">
        <w:rPr>
          <w:rFonts w:ascii="Calibri" w:eastAsia="Calibri" w:hAnsi="Calibri" w:cs="Arial"/>
          <w:snapToGrid w:val="0"/>
          <w:kern w:val="2"/>
          <w:sz w:val="24"/>
          <w:szCs w:val="24"/>
          <w:lang w:val="en-US" w:eastAsia="en-US"/>
          <w14:ligatures w14:val="standardContextual"/>
        </w:rPr>
        <w:fldChar w:fldCharType="begin"/>
      </w:r>
      <w:r w:rsidRPr="008B74E0">
        <w:rPr>
          <w:rFonts w:ascii="Calibri" w:eastAsia="Calibri" w:hAnsi="Calibri" w:cs="Arial"/>
          <w:snapToGrid w:val="0"/>
          <w:kern w:val="2"/>
          <w:sz w:val="24"/>
          <w:szCs w:val="24"/>
          <w:lang w:val="en-US" w:eastAsia="en-US"/>
          <w14:ligatures w14:val="standardContextual"/>
        </w:rPr>
        <w:instrText xml:space="preserve"> NUMPAGES   \* MERGEFORMAT </w:instrText>
      </w:r>
      <w:r w:rsidRPr="008B74E0">
        <w:rPr>
          <w:rFonts w:ascii="Calibri" w:eastAsia="Calibri" w:hAnsi="Calibri" w:cs="Arial"/>
          <w:snapToGrid w:val="0"/>
          <w:kern w:val="2"/>
          <w:sz w:val="24"/>
          <w:szCs w:val="24"/>
          <w:lang w:val="en-US" w:eastAsia="en-US"/>
          <w14:ligatures w14:val="standardContextual"/>
        </w:rPr>
        <w:fldChar w:fldCharType="separate"/>
      </w:r>
      <w:r w:rsidR="00904CC5">
        <w:rPr>
          <w:rFonts w:ascii="Calibri" w:eastAsia="Calibri" w:hAnsi="Calibri" w:cs="Arial"/>
          <w:noProof/>
          <w:snapToGrid w:val="0"/>
          <w:kern w:val="2"/>
          <w:sz w:val="24"/>
          <w:szCs w:val="24"/>
          <w:lang w:val="en-US" w:eastAsia="en-US"/>
          <w14:ligatures w14:val="standardContextual"/>
        </w:rPr>
        <w:t>38</w:t>
      </w:r>
      <w:r w:rsidRPr="008B74E0">
        <w:rPr>
          <w:rFonts w:ascii="Calibri" w:eastAsia="Calibri" w:hAnsi="Calibri" w:cs="Arial"/>
          <w:snapToGrid w:val="0"/>
          <w:kern w:val="2"/>
          <w:sz w:val="24"/>
          <w:szCs w:val="24"/>
          <w:lang w:val="en-US" w:eastAsia="en-US"/>
          <w14:ligatures w14:val="standardContextual"/>
        </w:rPr>
        <w:fldChar w:fldCharType="end"/>
      </w:r>
      <w:r w:rsidRPr="008B74E0">
        <w:rPr>
          <w:rFonts w:ascii="Calibri" w:eastAsia="Calibri" w:hAnsi="Calibri" w:cs="Arial"/>
          <w:snapToGrid w:val="0"/>
          <w:kern w:val="2"/>
          <w:sz w:val="24"/>
          <w:szCs w:val="24"/>
          <w:lang w:val="en-US" w:eastAsia="en-US"/>
          <w14:ligatures w14:val="standardContextual"/>
        </w:rPr>
        <w:t xml:space="preserve">  (with cover</w:t>
      </w:r>
      <w:r w:rsidRPr="008B74E0">
        <w:rPr>
          <w:rFonts w:ascii="Calibri" w:eastAsia="Calibri" w:hAnsi="Calibri" w:cs="Arial"/>
          <w:snapToGrid w:val="0"/>
          <w:spacing w:val="-10"/>
          <w:kern w:val="2"/>
          <w:sz w:val="24"/>
          <w:szCs w:val="24"/>
          <w:lang w:val="en-US" w:eastAsia="en-US"/>
          <w14:ligatures w14:val="standardContextual"/>
        </w:rPr>
        <w:t xml:space="preserve"> </w:t>
      </w:r>
      <w:r w:rsidRPr="008B74E0">
        <w:rPr>
          <w:rFonts w:ascii="Calibri" w:eastAsia="Calibri" w:hAnsi="Calibri" w:cs="Arial"/>
          <w:snapToGrid w:val="0"/>
          <w:kern w:val="2"/>
          <w:sz w:val="24"/>
          <w:szCs w:val="24"/>
          <w:lang w:val="en-US" w:eastAsia="en-US"/>
          <w14:ligatures w14:val="standardContextual"/>
        </w:rPr>
        <w:t>page)</w:t>
      </w:r>
    </w:p>
    <w:p w14:paraId="74B0FB57" w14:textId="77777777" w:rsidR="00E926CA" w:rsidRPr="008B74E0" w:rsidRDefault="00E926CA" w:rsidP="00E926CA">
      <w:pPr>
        <w:tabs>
          <w:tab w:val="left" w:pos="3099"/>
        </w:tabs>
        <w:spacing w:after="160" w:line="276" w:lineRule="auto"/>
        <w:ind w:left="104"/>
        <w:jc w:val="left"/>
        <w:rPr>
          <w:rFonts w:ascii="Calibri" w:eastAsia="Calibri" w:hAnsi="Calibri" w:cs="Arial"/>
          <w:snapToGrid w:val="0"/>
          <w:color w:val="0000EE"/>
          <w:kern w:val="2"/>
          <w:sz w:val="24"/>
          <w:szCs w:val="24"/>
          <w:lang w:val="en-US" w:eastAsia="en-US"/>
          <w14:ligatures w14:val="standardContextual"/>
        </w:rPr>
      </w:pPr>
      <w:r w:rsidRPr="008B74E0">
        <w:rPr>
          <w:rFonts w:ascii="Calibri" w:eastAsia="Calibri" w:hAnsi="Calibri" w:cs="Arial"/>
          <w:b/>
          <w:snapToGrid w:val="0"/>
          <w:kern w:val="2"/>
          <w:sz w:val="24"/>
          <w:szCs w:val="24"/>
          <w:lang w:val="en-US" w:eastAsia="en-US"/>
          <w14:ligatures w14:val="standardContextual"/>
        </w:rPr>
        <w:t>Committee</w:t>
      </w:r>
      <w:r w:rsidRPr="008B74E0">
        <w:rPr>
          <w:rFonts w:ascii="Calibri" w:eastAsia="Calibri" w:hAnsi="Calibri" w:cs="Arial"/>
          <w:b/>
          <w:snapToGrid w:val="0"/>
          <w:spacing w:val="-6"/>
          <w:kern w:val="2"/>
          <w:sz w:val="24"/>
          <w:szCs w:val="24"/>
          <w:lang w:val="en-US" w:eastAsia="en-US"/>
          <w14:ligatures w14:val="standardContextual"/>
        </w:rPr>
        <w:t xml:space="preserve"> </w:t>
      </w:r>
      <w:r w:rsidRPr="008B74E0">
        <w:rPr>
          <w:rFonts w:ascii="Calibri" w:eastAsia="Calibri" w:hAnsi="Calibri" w:cs="Arial"/>
          <w:b/>
          <w:snapToGrid w:val="0"/>
          <w:kern w:val="2"/>
          <w:sz w:val="24"/>
          <w:szCs w:val="24"/>
          <w:lang w:val="en-US" w:eastAsia="en-US"/>
          <w14:ligatures w14:val="standardContextual"/>
        </w:rPr>
        <w:t>URL:</w:t>
      </w:r>
      <w:r w:rsidRPr="008B74E0">
        <w:rPr>
          <w:rFonts w:ascii="Calibri" w:eastAsia="Calibri" w:hAnsi="Calibri" w:cs="Arial"/>
          <w:snapToGrid w:val="0"/>
          <w:kern w:val="2"/>
          <w:sz w:val="24"/>
          <w:szCs w:val="24"/>
          <w:lang w:val="en-US" w:eastAsia="en-US"/>
          <w14:ligatures w14:val="standardContextual"/>
        </w:rPr>
        <w:tab/>
      </w:r>
      <w:hyperlink r:id="rId13" w:history="1">
        <w:r w:rsidRPr="008B74E0">
          <w:rPr>
            <w:rFonts w:ascii="Calibri" w:eastAsia="Calibri" w:hAnsi="Calibri" w:cs="Arial"/>
            <w:snapToGrid w:val="0"/>
            <w:color w:val="0000FF"/>
            <w:kern w:val="2"/>
            <w:sz w:val="24"/>
            <w:szCs w:val="24"/>
            <w:u w:val="single"/>
            <w:lang w:val="en-US" w:eastAsia="en-US"/>
            <w14:ligatures w14:val="standardContextual"/>
          </w:rPr>
          <w:t>https://isotc.iso.org/livelink/livelink/open/jtc1sc29wg3</w:t>
        </w:r>
      </w:hyperlink>
    </w:p>
    <w:p w14:paraId="44A726E6" w14:textId="77777777" w:rsidR="00E926CA" w:rsidRPr="008B74E0" w:rsidRDefault="00E926CA" w:rsidP="00E926CA">
      <w:pPr>
        <w:tabs>
          <w:tab w:val="left" w:pos="3099"/>
        </w:tabs>
        <w:spacing w:after="160" w:line="276" w:lineRule="auto"/>
        <w:ind w:left="104"/>
        <w:jc w:val="left"/>
        <w:rPr>
          <w:rFonts w:ascii="Calibri" w:eastAsia="Calibri" w:hAnsi="Calibri" w:cs="Arial"/>
          <w:color w:val="0000EE"/>
          <w:w w:val="120"/>
          <w:kern w:val="2"/>
          <w:sz w:val="24"/>
          <w:szCs w:val="24"/>
          <w:u w:val="single" w:color="0000EE"/>
          <w:lang w:val="en-US" w:eastAsia="en-US"/>
          <w14:ligatures w14:val="standardContextual"/>
        </w:rPr>
      </w:pPr>
    </w:p>
    <w:p w14:paraId="5B8C2DC7" w14:textId="77777777" w:rsidR="00E926CA" w:rsidRPr="008B74E0" w:rsidRDefault="00E926CA" w:rsidP="00E926CA">
      <w:pPr>
        <w:spacing w:after="160" w:line="259" w:lineRule="auto"/>
        <w:jc w:val="left"/>
        <w:rPr>
          <w:b/>
          <w:color w:val="000000"/>
          <w:lang w:val="en-US"/>
        </w:rPr>
      </w:pPr>
      <w:r w:rsidRPr="008B74E0">
        <w:rPr>
          <w:lang w:val="en-US"/>
        </w:rPr>
        <w:br w:type="page"/>
      </w:r>
    </w:p>
    <w:p w14:paraId="409A3970" w14:textId="79E1425B" w:rsidR="00EB1912" w:rsidRPr="00EE1BEF" w:rsidRDefault="004A2294" w:rsidP="00EE1BEF">
      <w:pPr>
        <w:pStyle w:val="zzCover"/>
        <w:rPr>
          <w:lang w:val="fr-CH"/>
        </w:rPr>
      </w:pPr>
      <w:r w:rsidRPr="00EE1BEF">
        <w:rPr>
          <w:lang w:val="fr-CH"/>
        </w:rPr>
        <w:lastRenderedPageBreak/>
        <w:t>ISO/IEC 23090-</w:t>
      </w:r>
      <w:proofErr w:type="gramStart"/>
      <w:r w:rsidRPr="00EE1BEF">
        <w:rPr>
          <w:lang w:val="fr-CH"/>
        </w:rPr>
        <w:t>14:XXXX</w:t>
      </w:r>
      <w:proofErr w:type="gramEnd"/>
      <w:r w:rsidRPr="00EE1BEF">
        <w:rPr>
          <w:lang w:val="fr-CH"/>
        </w:rPr>
        <w:t xml:space="preserve">/DAM </w:t>
      </w:r>
      <w:proofErr w:type="gramStart"/>
      <w:r w:rsidRPr="00EE1BEF">
        <w:rPr>
          <w:lang w:val="fr-CH"/>
        </w:rPr>
        <w:t>1:</w:t>
      </w:r>
      <w:proofErr w:type="gramEnd"/>
      <w:r w:rsidRPr="00EE1BEF">
        <w:rPr>
          <w:lang w:val="fr-CH"/>
        </w:rPr>
        <w:t>2025(en)</w:t>
      </w:r>
    </w:p>
    <w:p w14:paraId="779A44B7" w14:textId="77777777" w:rsidR="00EB1912" w:rsidRPr="00EE1BEF" w:rsidRDefault="00EB1912" w:rsidP="00EE1BEF">
      <w:pPr>
        <w:pStyle w:val="zzCover"/>
      </w:pPr>
      <w:r w:rsidRPr="00EE1BEF">
        <w:t>ISO/IEC JTC1/SC 29</w:t>
      </w:r>
    </w:p>
    <w:p w14:paraId="744B282C" w14:textId="7D8D850A" w:rsidR="00EB1912" w:rsidRPr="00EE1BEF" w:rsidRDefault="00EB1912" w:rsidP="00EE1BEF">
      <w:pPr>
        <w:pStyle w:val="zzCover"/>
      </w:pPr>
      <w:r w:rsidRPr="00EE1BEF">
        <w:t>Secretariat: JISC</w:t>
      </w:r>
    </w:p>
    <w:p w14:paraId="3935D807" w14:textId="6E8503ED" w:rsidR="004A2294" w:rsidRPr="00EE1BEF" w:rsidRDefault="004A2294" w:rsidP="00EE1BEF">
      <w:pPr>
        <w:pStyle w:val="zzCover"/>
      </w:pPr>
      <w:r w:rsidRPr="00EE1BEF">
        <w:t>Date: 2025-05-16</w:t>
      </w:r>
    </w:p>
    <w:p w14:paraId="02511E64" w14:textId="77777777" w:rsidR="00EB1912" w:rsidRPr="00EE1BEF" w:rsidRDefault="00EB1912" w:rsidP="00EE1BEF">
      <w:pPr>
        <w:pStyle w:val="zzCover"/>
        <w:rPr>
          <w:szCs w:val="24"/>
        </w:rPr>
      </w:pPr>
      <w:r w:rsidRPr="00EE1BEF">
        <w:rPr>
          <w:szCs w:val="24"/>
        </w:rPr>
        <w:t>Information technology — Coded representation of immersive media — Part 14: Scene description — Amendment 1: Support of MPEG-I audio, scene understanding and other extensions</w:t>
      </w:r>
    </w:p>
    <w:p w14:paraId="044F7E13" w14:textId="77777777" w:rsidR="00EB1912" w:rsidRPr="00EE1BEF" w:rsidRDefault="00EB1912" w:rsidP="00EE1BEF">
      <w:pPr>
        <w:pStyle w:val="zzCover"/>
        <w:rPr>
          <w:szCs w:val="24"/>
        </w:rPr>
        <w:sectPr w:rsidR="00EB1912" w:rsidRPr="00EE1BEF" w:rsidSect="00BE7FAB">
          <w:headerReference w:type="even" r:id="rId14"/>
          <w:headerReference w:type="default" r:id="rId15"/>
          <w:footerReference w:type="even" r:id="rId16"/>
          <w:footerReference w:type="default" r:id="rId17"/>
          <w:headerReference w:type="first" r:id="rId18"/>
          <w:footerReference w:type="first" r:id="rId19"/>
          <w:pgSz w:w="11907" w:h="16840"/>
          <w:pgMar w:top="1418" w:right="1134" w:bottom="1418" w:left="1418" w:header="720" w:footer="720" w:gutter="0"/>
          <w:cols w:space="720"/>
          <w:titlePg/>
          <w:docGrid w:linePitch="360"/>
        </w:sectPr>
      </w:pPr>
    </w:p>
    <w:p w14:paraId="2983350F" w14:textId="77777777" w:rsidR="00EB1912" w:rsidRPr="00EE1BEF" w:rsidRDefault="00EB1912" w:rsidP="00EE1BEF">
      <w:pPr>
        <w:pStyle w:val="zzCopyright"/>
        <w:autoSpaceDE w:val="0"/>
        <w:autoSpaceDN w:val="0"/>
        <w:adjustRightInd w:val="0"/>
        <w:rPr>
          <w:szCs w:val="24"/>
        </w:rPr>
      </w:pPr>
      <w:r w:rsidRPr="00EE1BEF">
        <w:rPr>
          <w:szCs w:val="24"/>
        </w:rPr>
        <w:lastRenderedPageBreak/>
        <w:t xml:space="preserve">© </w:t>
      </w:r>
      <w:r w:rsidRPr="00EE1BEF">
        <w:rPr>
          <w:rStyle w:val="stdpublisher"/>
          <w:rFonts w:eastAsia="Times New Roman"/>
          <w:szCs w:val="24"/>
          <w:shd w:val="clear" w:color="auto" w:fill="auto"/>
        </w:rPr>
        <w:t>ISO/IEC</w:t>
      </w:r>
      <w:r w:rsidRPr="00EE1BEF">
        <w:rPr>
          <w:szCs w:val="24"/>
        </w:rPr>
        <w:t xml:space="preserve"> </w:t>
      </w:r>
      <w:r w:rsidRPr="00EE1BEF">
        <w:rPr>
          <w:rStyle w:val="stddocNumber"/>
          <w:szCs w:val="24"/>
          <w:shd w:val="clear" w:color="auto" w:fill="auto"/>
        </w:rPr>
        <w:t>2025</w:t>
      </w:r>
    </w:p>
    <w:p w14:paraId="299758A4" w14:textId="77777777" w:rsidR="00EB1912" w:rsidRPr="00EE1BEF" w:rsidRDefault="00EB1912" w:rsidP="00EE1BEF">
      <w:pPr>
        <w:pStyle w:val="zzCopyright"/>
        <w:autoSpaceDE w:val="0"/>
        <w:autoSpaceDN w:val="0"/>
        <w:adjustRightInd w:val="0"/>
        <w:rPr>
          <w:szCs w:val="24"/>
        </w:rPr>
      </w:pPr>
      <w:r w:rsidRPr="00EE1BEF">
        <w:rPr>
          <w:szCs w:val="24"/>
        </w:rPr>
        <w:t>All rights reserved. Unless otherwise specified, or required in the context of its implementation, no part of this publication may be reproduced or utilized otherwise in any form or by any means, electronic or mechanical, including photocopying, or posting on the internet or an intranet, without prior written permission. Permission can be requested from either ISO at the address below or ISO’s member body in the country of the requester.</w:t>
      </w:r>
    </w:p>
    <w:p w14:paraId="2E305D67" w14:textId="77777777" w:rsidR="00EB1912" w:rsidRPr="00EE1BEF" w:rsidRDefault="00EB1912" w:rsidP="00EE1BEF">
      <w:pPr>
        <w:pStyle w:val="zzCopyright"/>
        <w:autoSpaceDE w:val="0"/>
        <w:autoSpaceDN w:val="0"/>
        <w:adjustRightInd w:val="0"/>
        <w:rPr>
          <w:szCs w:val="24"/>
        </w:rPr>
      </w:pPr>
      <w:r w:rsidRPr="00EE1BEF">
        <w:rPr>
          <w:szCs w:val="24"/>
        </w:rPr>
        <w:t>ISO copyright office</w:t>
      </w:r>
    </w:p>
    <w:p w14:paraId="107BF962" w14:textId="77777777" w:rsidR="00EB1912" w:rsidRPr="00EE1BEF" w:rsidRDefault="00EB1912" w:rsidP="00EE1BEF">
      <w:pPr>
        <w:pStyle w:val="zzCopyright"/>
        <w:autoSpaceDE w:val="0"/>
        <w:autoSpaceDN w:val="0"/>
        <w:adjustRightInd w:val="0"/>
        <w:rPr>
          <w:szCs w:val="24"/>
        </w:rPr>
      </w:pPr>
      <w:r w:rsidRPr="00EE1BEF">
        <w:rPr>
          <w:szCs w:val="24"/>
        </w:rPr>
        <w:t>CP 401 • Ch. de Blandonnet 8</w:t>
      </w:r>
    </w:p>
    <w:p w14:paraId="7F1AEA95" w14:textId="77777777" w:rsidR="00EB1912" w:rsidRPr="00EE1BEF" w:rsidRDefault="00EB1912" w:rsidP="00EE1BEF">
      <w:pPr>
        <w:pStyle w:val="zzCopyright"/>
        <w:autoSpaceDE w:val="0"/>
        <w:autoSpaceDN w:val="0"/>
        <w:adjustRightInd w:val="0"/>
        <w:rPr>
          <w:szCs w:val="24"/>
        </w:rPr>
      </w:pPr>
      <w:r w:rsidRPr="00EE1BEF">
        <w:rPr>
          <w:szCs w:val="24"/>
        </w:rPr>
        <w:t>CH-1214 Vernier, Geneva</w:t>
      </w:r>
    </w:p>
    <w:p w14:paraId="46A648FE" w14:textId="77777777" w:rsidR="00EB1912" w:rsidRPr="00EE1BEF" w:rsidRDefault="00EB1912" w:rsidP="00EE1BEF">
      <w:pPr>
        <w:pStyle w:val="zzCopyright"/>
        <w:autoSpaceDE w:val="0"/>
        <w:autoSpaceDN w:val="0"/>
        <w:adjustRightInd w:val="0"/>
        <w:rPr>
          <w:szCs w:val="24"/>
          <w:lang w:val="fr-CH"/>
        </w:rPr>
      </w:pPr>
      <w:proofErr w:type="gramStart"/>
      <w:r w:rsidRPr="00EE1BEF">
        <w:rPr>
          <w:szCs w:val="24"/>
          <w:lang w:val="fr-CH"/>
        </w:rPr>
        <w:t>Phone:</w:t>
      </w:r>
      <w:proofErr w:type="gramEnd"/>
      <w:r w:rsidRPr="00EE1BEF">
        <w:rPr>
          <w:szCs w:val="24"/>
          <w:lang w:val="fr-CH"/>
        </w:rPr>
        <w:t xml:space="preserve"> +41 22 749 01 11</w:t>
      </w:r>
    </w:p>
    <w:p w14:paraId="744B23A5" w14:textId="77777777" w:rsidR="00EB1912" w:rsidRPr="00EE1BEF" w:rsidRDefault="00EB1912" w:rsidP="00EE1BEF">
      <w:pPr>
        <w:pStyle w:val="zzCopyright"/>
        <w:autoSpaceDE w:val="0"/>
        <w:autoSpaceDN w:val="0"/>
        <w:adjustRightInd w:val="0"/>
        <w:rPr>
          <w:szCs w:val="24"/>
          <w:lang w:val="fr-CH"/>
        </w:rPr>
      </w:pPr>
      <w:proofErr w:type="gramStart"/>
      <w:r w:rsidRPr="00EE1BEF">
        <w:rPr>
          <w:szCs w:val="24"/>
          <w:lang w:val="fr-CH"/>
        </w:rPr>
        <w:t>Fax:</w:t>
      </w:r>
      <w:proofErr w:type="gramEnd"/>
      <w:r w:rsidRPr="00EE1BEF">
        <w:rPr>
          <w:szCs w:val="24"/>
          <w:lang w:val="fr-CH"/>
        </w:rPr>
        <w:t xml:space="preserve"> +41 22 749 09 47</w:t>
      </w:r>
    </w:p>
    <w:p w14:paraId="01A355F3" w14:textId="77777777" w:rsidR="00EB1912" w:rsidRPr="00EE1BEF" w:rsidRDefault="00EB1912" w:rsidP="00EE1BEF">
      <w:pPr>
        <w:pStyle w:val="zzCopyright"/>
        <w:autoSpaceDE w:val="0"/>
        <w:autoSpaceDN w:val="0"/>
        <w:adjustRightInd w:val="0"/>
        <w:rPr>
          <w:szCs w:val="24"/>
          <w:lang w:val="fr-CH"/>
        </w:rPr>
      </w:pPr>
      <w:proofErr w:type="gramStart"/>
      <w:r w:rsidRPr="00EE1BEF">
        <w:rPr>
          <w:szCs w:val="24"/>
          <w:lang w:val="fr-CH"/>
        </w:rPr>
        <w:t>Email:</w:t>
      </w:r>
      <w:proofErr w:type="gramEnd"/>
      <w:r w:rsidRPr="00EE1BEF">
        <w:rPr>
          <w:szCs w:val="24"/>
          <w:lang w:val="fr-CH"/>
        </w:rPr>
        <w:t xml:space="preserve"> copyright@iso.org</w:t>
      </w:r>
    </w:p>
    <w:p w14:paraId="7224F90E" w14:textId="77777777" w:rsidR="00EB1912" w:rsidRPr="00EE1BEF" w:rsidRDefault="00EB1912" w:rsidP="00EE1BEF">
      <w:pPr>
        <w:pStyle w:val="zzCopyright"/>
        <w:autoSpaceDE w:val="0"/>
        <w:autoSpaceDN w:val="0"/>
        <w:adjustRightInd w:val="0"/>
        <w:rPr>
          <w:szCs w:val="24"/>
        </w:rPr>
      </w:pPr>
      <w:r w:rsidRPr="00EE1BEF">
        <w:rPr>
          <w:szCs w:val="24"/>
        </w:rPr>
        <w:t xml:space="preserve">Website: </w:t>
      </w:r>
      <w:hyperlink r:id="rId20" w:history="1">
        <w:r w:rsidRPr="00EE1BEF">
          <w:rPr>
            <w:szCs w:val="24"/>
          </w:rPr>
          <w:t>www.iso.org</w:t>
        </w:r>
      </w:hyperlink>
    </w:p>
    <w:p w14:paraId="0F738D9E" w14:textId="77777777" w:rsidR="00EB1912" w:rsidRPr="00EE1BEF" w:rsidRDefault="00EB1912" w:rsidP="00EE1BEF">
      <w:pPr>
        <w:pStyle w:val="zzCopyright"/>
        <w:autoSpaceDE w:val="0"/>
        <w:autoSpaceDN w:val="0"/>
        <w:adjustRightInd w:val="0"/>
        <w:rPr>
          <w:szCs w:val="24"/>
        </w:rPr>
      </w:pPr>
      <w:r w:rsidRPr="00EE1BEF">
        <w:rPr>
          <w:szCs w:val="24"/>
        </w:rPr>
        <w:t>Published in Switzerland</w:t>
      </w:r>
    </w:p>
    <w:p w14:paraId="2B571D79" w14:textId="5853BD65" w:rsidR="00922516" w:rsidRDefault="00922516">
      <w:pPr>
        <w:pStyle w:val="ForewordTitle"/>
        <w:rPr>
          <w:ins w:id="3" w:author="NAVARRIA Jessica" w:date="2025-09-30T11:21:00Z"/>
        </w:rPr>
        <w:pPrChange w:id="4" w:author="NAVARRIA Jessica" w:date="2025-09-30T11:21:00Z">
          <w:pPr>
            <w:pStyle w:val="BodyText"/>
            <w:autoSpaceDE w:val="0"/>
            <w:autoSpaceDN w:val="0"/>
            <w:adjustRightInd w:val="0"/>
          </w:pPr>
        </w:pPrChange>
      </w:pPr>
      <w:commentRangeStart w:id="5"/>
      <w:ins w:id="6" w:author="NAVARRIA Jessica" w:date="2025-09-30T11:21:00Z">
        <w:r>
          <w:lastRenderedPageBreak/>
          <w:t>Foreword</w:t>
        </w:r>
      </w:ins>
      <w:commentRangeEnd w:id="5"/>
      <w:ins w:id="7" w:author="NAVARRIA Jessica" w:date="2025-09-30T11:22:00Z">
        <w:r>
          <w:rPr>
            <w:rStyle w:val="CommentReference"/>
            <w:rFonts w:eastAsia="MS Mincho"/>
            <w:b w:val="0"/>
            <w:lang w:eastAsia="ja-JP"/>
          </w:rPr>
          <w:commentReference w:id="5"/>
        </w:r>
      </w:ins>
    </w:p>
    <w:p w14:paraId="13997F13" w14:textId="77777777" w:rsidR="00922516" w:rsidRPr="00EF5BAB" w:rsidRDefault="00922516" w:rsidP="009171F0">
      <w:pPr>
        <w:pStyle w:val="ForewordText"/>
        <w:rPr>
          <w:ins w:id="8" w:author="NAVARRIA Jessica" w:date="2025-09-30T11:22:00Z"/>
        </w:rPr>
      </w:pPr>
      <w:ins w:id="9" w:author="NAVARRIA Jessica" w:date="2025-09-30T11:22:00Z">
        <w:r w:rsidRPr="00EF5BAB">
          <w:t xml:space="preserve">ISO (the International Organization for Standardization) and IEC (the International Electrotechnical Commission) form the specialized system for worldwide standardization. National bodies that are members of ISO or IEC participate in the development of International Standards through technical committees established by the respective organization to deal with </w:t>
        </w:r>
        <w:proofErr w:type="gramStart"/>
        <w:r w:rsidRPr="00EF5BAB">
          <w:t>particular fields</w:t>
        </w:r>
        <w:proofErr w:type="gramEnd"/>
        <w:r w:rsidRPr="00EF5BAB">
          <w:t xml:space="preserve"> of technical activity. ISO and IEC technical committees collaborate in fields of mutual interest. Other international organizations, governmental and non-governmental, in liaison with ISO and IEC, also take part in the work.</w:t>
        </w:r>
      </w:ins>
    </w:p>
    <w:p w14:paraId="02ACB214" w14:textId="691A1F57" w:rsidR="00922516" w:rsidRPr="00EF5BAB" w:rsidRDefault="00922516" w:rsidP="009171F0">
      <w:pPr>
        <w:pStyle w:val="ForewordText"/>
        <w:rPr>
          <w:ins w:id="10" w:author="NAVARRIA Jessica" w:date="2025-09-30T11:22:00Z"/>
        </w:rPr>
      </w:pPr>
      <w:ins w:id="11" w:author="NAVARRIA Jessica" w:date="2025-09-30T11:22:00Z">
        <w:r w:rsidRPr="00EF5BAB">
          <w:t xml:space="preserve">The procedures used to develop this document and those intended for its further maintenance are described in the ISO/IEC Directives, Part 1. In particular, the different approval criteria needed for the different types of </w:t>
        </w:r>
        <w:proofErr w:type="gramStart"/>
        <w:r w:rsidRPr="00EF5BAB">
          <w:t>document</w:t>
        </w:r>
        <w:proofErr w:type="gramEnd"/>
        <w:r w:rsidRPr="00EF5BAB">
          <w:t xml:space="preserve"> should be noted. </w:t>
        </w:r>
        <w:r w:rsidRPr="009171F0">
          <w:t xml:space="preserve">This document was drafted in accordance with the editorial rules of the ISO/IEC Directives, Part 2 (see </w:t>
        </w:r>
        <w:r>
          <w:fldChar w:fldCharType="begin"/>
        </w:r>
        <w:r>
          <w:instrText xml:space="preserve"> HYPERLINK "https://www.iso.org/directives-and-policies.html" </w:instrText>
        </w:r>
        <w:r>
          <w:fldChar w:fldCharType="separate"/>
        </w:r>
        <w:r w:rsidRPr="009171F0">
          <w:rPr>
            <w:rStyle w:val="Hyperlink"/>
            <w:lang w:val="en-US"/>
          </w:rPr>
          <w:t>www.iso.org/directives</w:t>
        </w:r>
        <w:r>
          <w:rPr>
            <w:rStyle w:val="Hyperlink"/>
            <w:lang w:val="en-US"/>
          </w:rPr>
          <w:fldChar w:fldCharType="end"/>
        </w:r>
        <w:r w:rsidRPr="009171F0">
          <w:t xml:space="preserve"> or </w:t>
        </w:r>
        <w:r>
          <w:fldChar w:fldCharType="begin"/>
        </w:r>
        <w:r>
          <w:instrText xml:space="preserve"> HYPERLINK "https://www.iec.ch/members_experts/refdocs" </w:instrText>
        </w:r>
        <w:r>
          <w:fldChar w:fldCharType="separate"/>
        </w:r>
        <w:r w:rsidRPr="009171F0">
          <w:rPr>
            <w:rStyle w:val="Hyperlink"/>
            <w:lang w:val="en-US"/>
          </w:rPr>
          <w:t>www.iec.ch/members_experts/refdocs</w:t>
        </w:r>
        <w:r>
          <w:rPr>
            <w:rStyle w:val="Hyperlink"/>
            <w:lang w:val="en-US"/>
          </w:rPr>
          <w:fldChar w:fldCharType="end"/>
        </w:r>
        <w:r w:rsidRPr="009171F0">
          <w:t>).</w:t>
        </w:r>
      </w:ins>
    </w:p>
    <w:p w14:paraId="36386941" w14:textId="305B158C" w:rsidR="00922516" w:rsidRPr="00EF5BAB" w:rsidRDefault="00922516" w:rsidP="27C4D476">
      <w:pPr>
        <w:pStyle w:val="ForewordText"/>
        <w:rPr>
          <w:ins w:id="12" w:author="NAVARRIA Jessica" w:date="2025-09-30T11:22:00Z"/>
        </w:rPr>
      </w:pPr>
      <w:ins w:id="13" w:author="NAVARRIA Jessica" w:date="2025-09-30T11:22:00Z">
        <w:r w:rsidRPr="27C4D476">
          <w:rPr>
            <w:rFonts w:eastAsia="Cambria" w:cs="Cambria"/>
          </w:rPr>
          <w:t>ISO and IEC draw attention to the possibility that the implementation of this document may involve the use of (a) patent(s). ISO and IEC take no position concerning the evidence, validity or applicability of any claimed patent rights in respect thereof. As of the date of publication of this document, ISO and IEC</w:t>
        </w:r>
      </w:ins>
      <w:ins w:id="14" w:author="NAVARRIA Jessica" w:date="2025-09-30T11:24:00Z">
        <w:r>
          <w:rPr>
            <w:rFonts w:eastAsia="Cambria" w:cs="Cambria"/>
          </w:rPr>
          <w:t xml:space="preserve"> had not</w:t>
        </w:r>
      </w:ins>
      <w:ins w:id="15" w:author="NAVARRIA Jessica" w:date="2025-09-30T11:22:00Z">
        <w:r w:rsidRPr="27C4D476">
          <w:rPr>
            <w:rFonts w:eastAsia="Cambria" w:cs="Cambria"/>
          </w:rPr>
          <w:t xml:space="preserve"> received notice of (a) patent(s) which may be required to implement this document. However, implementers are cautioned that this may not represent the latest information, which may be obtained from the patent database available at </w:t>
        </w:r>
        <w:r>
          <w:fldChar w:fldCharType="begin"/>
        </w:r>
        <w:r>
          <w:instrText xml:space="preserve"> HYPERLINK "http://www.iso.org/patents" </w:instrText>
        </w:r>
        <w:r>
          <w:fldChar w:fldCharType="separate"/>
        </w:r>
        <w:r w:rsidRPr="27C4D476">
          <w:rPr>
            <w:rStyle w:val="Hyperlink"/>
            <w:rFonts w:eastAsia="Cambria" w:cs="Cambria"/>
            <w:lang w:val="en-US"/>
          </w:rPr>
          <w:t>www.iso.org/patents</w:t>
        </w:r>
        <w:r>
          <w:rPr>
            <w:rStyle w:val="Hyperlink"/>
            <w:rFonts w:eastAsia="Cambria" w:cs="Cambria"/>
            <w:lang w:val="en-US"/>
          </w:rPr>
          <w:fldChar w:fldCharType="end"/>
        </w:r>
        <w:r w:rsidRPr="27C4D476">
          <w:rPr>
            <w:rFonts w:eastAsia="Cambria" w:cs="Cambria"/>
          </w:rPr>
          <w:t xml:space="preserve"> and </w:t>
        </w:r>
        <w:r>
          <w:fldChar w:fldCharType="begin"/>
        </w:r>
        <w:r>
          <w:instrText xml:space="preserve"> HYPERLINK "https://patents.iec.ch/iec/pa.nsf/pa_h.xsp?v=0" </w:instrText>
        </w:r>
        <w:r>
          <w:fldChar w:fldCharType="separate"/>
        </w:r>
        <w:r w:rsidRPr="27C4D476">
          <w:rPr>
            <w:rStyle w:val="Hyperlink"/>
            <w:rFonts w:eastAsia="Cambria" w:cs="Cambria"/>
            <w:lang w:val="en-US"/>
          </w:rPr>
          <w:t>https://patents.iec.ch</w:t>
        </w:r>
        <w:r>
          <w:rPr>
            <w:rStyle w:val="Hyperlink"/>
            <w:rFonts w:eastAsia="Cambria" w:cs="Cambria"/>
            <w:lang w:val="en-US"/>
          </w:rPr>
          <w:fldChar w:fldCharType="end"/>
        </w:r>
        <w:r w:rsidRPr="27C4D476">
          <w:rPr>
            <w:rFonts w:eastAsia="Cambria" w:cs="Cambria"/>
          </w:rPr>
          <w:t>. ISO and IEC shall not be held responsible for identifying any or all such patent rights.</w:t>
        </w:r>
      </w:ins>
    </w:p>
    <w:p w14:paraId="2D2AC11A" w14:textId="77777777" w:rsidR="00922516" w:rsidRPr="00EF5BAB" w:rsidRDefault="00922516" w:rsidP="009171F0">
      <w:pPr>
        <w:pStyle w:val="ForewordText"/>
        <w:rPr>
          <w:ins w:id="16" w:author="NAVARRIA Jessica" w:date="2025-09-30T11:22:00Z"/>
        </w:rPr>
      </w:pPr>
      <w:ins w:id="17" w:author="NAVARRIA Jessica" w:date="2025-09-30T11:22:00Z">
        <w:r w:rsidRPr="00EF5BAB">
          <w:t>Any trade name used in this document is information given for the convenience of users and does not constitute an endorsement.</w:t>
        </w:r>
      </w:ins>
    </w:p>
    <w:p w14:paraId="5C3ECECC" w14:textId="1EFB1C0D" w:rsidR="00922516" w:rsidRPr="009171F0" w:rsidRDefault="00922516" w:rsidP="009171F0">
      <w:pPr>
        <w:pStyle w:val="ForewordText"/>
        <w:rPr>
          <w:ins w:id="18" w:author="NAVARRIA Jessica" w:date="2025-09-30T11:22:00Z"/>
        </w:rPr>
      </w:pPr>
      <w:ins w:id="19" w:author="NAVARRIA Jessica" w:date="2025-09-30T11:22:00Z">
        <w:r w:rsidRPr="00EF5BAB">
          <w:t xml:space="preserve">For an explanation of the voluntary nature of standards, the meaning of ISO specific terms and expressions related to conformity assessment, as well as information about ISO's adherence to the World Trade Organization (WTO) principles in the Technical Barriers to Trade (TBT) see </w:t>
        </w:r>
        <w:r>
          <w:fldChar w:fldCharType="begin"/>
        </w:r>
        <w:r>
          <w:instrText xml:space="preserve"> HYPERLINK "https://www.iso.org/iso/foreword.html" </w:instrText>
        </w:r>
        <w:r>
          <w:fldChar w:fldCharType="separate"/>
        </w:r>
        <w:r w:rsidRPr="009171F0">
          <w:rPr>
            <w:rStyle w:val="Hyperlink"/>
            <w:rFonts w:eastAsia="Malgun Gothic" w:cs="Arial"/>
            <w:szCs w:val="24"/>
            <w:lang w:val="en-US"/>
          </w:rPr>
          <w:t>www.iso.org/iso/foreword.html</w:t>
        </w:r>
        <w:r>
          <w:rPr>
            <w:rStyle w:val="Hyperlink"/>
            <w:rFonts w:eastAsia="Malgun Gothic" w:cs="Arial"/>
            <w:szCs w:val="24"/>
            <w:lang w:val="en-US"/>
          </w:rPr>
          <w:fldChar w:fldCharType="end"/>
        </w:r>
        <w:r w:rsidRPr="00EF5BAB">
          <w:rPr>
            <w:rFonts w:eastAsia="Malgun Gothic"/>
          </w:rPr>
          <w:t>.</w:t>
        </w:r>
        <w:r>
          <w:rPr>
            <w:rFonts w:eastAsia="Malgun Gothic"/>
          </w:rPr>
          <w:t xml:space="preserve"> </w:t>
        </w:r>
        <w:r w:rsidRPr="009171F0">
          <w:rPr>
            <w:rFonts w:eastAsia="Malgun Gothic"/>
          </w:rPr>
          <w:t xml:space="preserve">In the IEC, see </w:t>
        </w:r>
        <w:r>
          <w:fldChar w:fldCharType="begin"/>
        </w:r>
        <w:r>
          <w:instrText xml:space="preserve"> HYPERLINK "https://www.iec.ch/understanding-standards" </w:instrText>
        </w:r>
        <w:r>
          <w:fldChar w:fldCharType="separate"/>
        </w:r>
        <w:r w:rsidRPr="009171F0">
          <w:rPr>
            <w:rStyle w:val="Hyperlink"/>
            <w:rFonts w:eastAsia="Malgun Gothic"/>
            <w:lang w:val="en-US"/>
          </w:rPr>
          <w:t>www.iec.ch/understanding-standards</w:t>
        </w:r>
        <w:r>
          <w:rPr>
            <w:rStyle w:val="Hyperlink"/>
            <w:rFonts w:eastAsia="Malgun Gothic"/>
            <w:lang w:val="en-US"/>
          </w:rPr>
          <w:fldChar w:fldCharType="end"/>
        </w:r>
        <w:r w:rsidRPr="009171F0">
          <w:rPr>
            <w:rFonts w:eastAsia="Malgun Gothic"/>
          </w:rPr>
          <w:t>.</w:t>
        </w:r>
      </w:ins>
    </w:p>
    <w:p w14:paraId="70904578" w14:textId="3B6BCA9E" w:rsidR="00922516" w:rsidRPr="009171F0" w:rsidRDefault="00922516" w:rsidP="009171F0">
      <w:pPr>
        <w:pStyle w:val="ForewordText"/>
        <w:rPr>
          <w:ins w:id="20" w:author="NAVARRIA Jessica" w:date="2025-09-30T11:22:00Z"/>
        </w:rPr>
      </w:pPr>
      <w:ins w:id="21" w:author="NAVARRIA Jessica" w:date="2025-09-30T11:22:00Z">
        <w:r w:rsidRPr="009171F0">
          <w:t xml:space="preserve">This document was prepared by Joint Technical Committee ISO/IEC JTC 1, </w:t>
        </w:r>
        <w:r w:rsidRPr="009171F0">
          <w:rPr>
            <w:i/>
          </w:rPr>
          <w:t>Information technology</w:t>
        </w:r>
        <w:r w:rsidRPr="009171F0">
          <w:t>, Subcommittee SC </w:t>
        </w:r>
        <w:r>
          <w:t>29</w:t>
        </w:r>
      </w:ins>
      <w:ins w:id="22" w:author="NAVARRIA Jessica" w:date="2025-09-30T11:23:00Z">
        <w:r>
          <w:t>,</w:t>
        </w:r>
      </w:ins>
      <w:ins w:id="23" w:author="NAVARRIA Jessica" w:date="2025-09-30T11:22:00Z">
        <w:r w:rsidRPr="009171F0">
          <w:t xml:space="preserve"> </w:t>
        </w:r>
      </w:ins>
      <w:ins w:id="24" w:author="NAVARRIA Jessica" w:date="2025-09-30T11:23:00Z">
        <w:r w:rsidRPr="00922516">
          <w:rPr>
            <w:i/>
          </w:rPr>
          <w:t>Coding of audio, picture, multimedia and hypermedia information</w:t>
        </w:r>
      </w:ins>
      <w:ins w:id="25" w:author="NAVARRIA Jessica" w:date="2025-09-30T11:22:00Z">
        <w:r w:rsidRPr="009171F0">
          <w:t>.</w:t>
        </w:r>
      </w:ins>
    </w:p>
    <w:p w14:paraId="1E7A3D98" w14:textId="0FE3FC33" w:rsidR="00922516" w:rsidRPr="00093A85" w:rsidRDefault="00922516" w:rsidP="00DE2F0C">
      <w:pPr>
        <w:pStyle w:val="ForewordText"/>
        <w:rPr>
          <w:ins w:id="26" w:author="NAVARRIA Jessica" w:date="2025-09-30T11:22:00Z"/>
        </w:rPr>
      </w:pPr>
      <w:ins w:id="27" w:author="NAVARRIA Jessica" w:date="2025-09-30T11:22:00Z">
        <w:r w:rsidRPr="00093A85">
          <w:t xml:space="preserve">A list of all parts in the ISO/IEC </w:t>
        </w:r>
      </w:ins>
      <w:ins w:id="28" w:author="NAVARRIA Jessica" w:date="2025-09-30T11:23:00Z">
        <w:r>
          <w:t>23090</w:t>
        </w:r>
      </w:ins>
      <w:ins w:id="29" w:author="NAVARRIA Jessica" w:date="2025-09-30T11:22:00Z">
        <w:r w:rsidRPr="00093A85">
          <w:t xml:space="preserve"> series can be found on the ISO and IEC websites.</w:t>
        </w:r>
      </w:ins>
    </w:p>
    <w:p w14:paraId="5299AEDC" w14:textId="38892D0F" w:rsidR="00922516" w:rsidRPr="00093A85" w:rsidRDefault="00922516" w:rsidP="00DE2F0C">
      <w:pPr>
        <w:pStyle w:val="ForewordText"/>
        <w:rPr>
          <w:ins w:id="30" w:author="NAVARRIA Jessica" w:date="2025-09-30T11:22:00Z"/>
        </w:rPr>
      </w:pPr>
      <w:ins w:id="31" w:author="NAVARRIA Jessica" w:date="2025-09-30T11:22:00Z">
        <w:r w:rsidRPr="00093A85">
          <w:t xml:space="preserve">Any feedback or questions on this document should be directed to the user’s national standards body. A complete listing of these bodies can be found at </w:t>
        </w:r>
        <w:r>
          <w:fldChar w:fldCharType="begin"/>
        </w:r>
        <w:r>
          <w:instrText xml:space="preserve"> HYPERLINK "https://www.iso.org/members.html" </w:instrText>
        </w:r>
        <w:r>
          <w:fldChar w:fldCharType="separate"/>
        </w:r>
        <w:r w:rsidRPr="002F7E34">
          <w:rPr>
            <w:rStyle w:val="Hyperlink"/>
            <w:iCs/>
            <w:lang w:val="en-US"/>
          </w:rPr>
          <w:t>www.iso.org/members.html</w:t>
        </w:r>
        <w:r>
          <w:rPr>
            <w:rStyle w:val="Hyperlink"/>
            <w:iCs/>
            <w:lang w:val="en-US"/>
          </w:rPr>
          <w:fldChar w:fldCharType="end"/>
        </w:r>
        <w:r w:rsidRPr="00093A85">
          <w:t xml:space="preserve"> and </w:t>
        </w:r>
        <w:r>
          <w:fldChar w:fldCharType="begin"/>
        </w:r>
        <w:r>
          <w:instrText xml:space="preserve"> HYPERLINK "https://www.iec.ch/national-committees" </w:instrText>
        </w:r>
        <w:r>
          <w:fldChar w:fldCharType="separate"/>
        </w:r>
        <w:r w:rsidRPr="002F7E34">
          <w:rPr>
            <w:rStyle w:val="Hyperlink"/>
            <w:lang w:val="en-US"/>
          </w:rPr>
          <w:t>www.iec.ch/national-committees</w:t>
        </w:r>
        <w:r>
          <w:rPr>
            <w:rStyle w:val="Hyperlink"/>
            <w:lang w:val="en-US"/>
          </w:rPr>
          <w:fldChar w:fldCharType="end"/>
        </w:r>
        <w:r w:rsidRPr="00093A85">
          <w:t>.</w:t>
        </w:r>
      </w:ins>
    </w:p>
    <w:p w14:paraId="1F95B2B8" w14:textId="77777777" w:rsidR="00922516" w:rsidRDefault="00922516">
      <w:pPr>
        <w:pStyle w:val="ForewordText"/>
        <w:rPr>
          <w:ins w:id="32" w:author="NAVARRIA Jessica" w:date="2025-09-30T11:21:00Z"/>
        </w:rPr>
        <w:pPrChange w:id="33" w:author="NAVARRIA Jessica" w:date="2025-09-30T11:21:00Z">
          <w:pPr>
            <w:pStyle w:val="BodyText"/>
            <w:autoSpaceDE w:val="0"/>
            <w:autoSpaceDN w:val="0"/>
            <w:adjustRightInd w:val="0"/>
          </w:pPr>
        </w:pPrChange>
      </w:pPr>
    </w:p>
    <w:p w14:paraId="06C896F4" w14:textId="77777777" w:rsidR="00922516" w:rsidRDefault="00922516">
      <w:pPr>
        <w:pStyle w:val="ForewordTitle"/>
        <w:rPr>
          <w:ins w:id="34" w:author="NAVARRIA Jessica" w:date="2025-09-30T11:21:00Z"/>
        </w:rPr>
        <w:pPrChange w:id="35" w:author="NAVARRIA Jessica" w:date="2025-09-30T11:21:00Z">
          <w:pPr>
            <w:pStyle w:val="BodyText"/>
            <w:autoSpaceDE w:val="0"/>
            <w:autoSpaceDN w:val="0"/>
            <w:adjustRightInd w:val="0"/>
          </w:pPr>
        </w:pPrChange>
      </w:pPr>
    </w:p>
    <w:p w14:paraId="55210C14" w14:textId="4CF60D51" w:rsidR="00922516" w:rsidRPr="00EE1BEF" w:rsidDel="00922516" w:rsidRDefault="00922516">
      <w:pPr>
        <w:pStyle w:val="ForewordTitle"/>
        <w:rPr>
          <w:del w:id="36" w:author="NAVARRIA Jessica" w:date="2025-09-30T11:21:00Z"/>
        </w:rPr>
        <w:sectPr w:rsidR="00922516" w:rsidRPr="00EE1BEF" w:rsidDel="00922516" w:rsidSect="00EC0A3C">
          <w:headerReference w:type="default" r:id="rId25"/>
          <w:footerReference w:type="default" r:id="rId26"/>
          <w:pgSz w:w="11907" w:h="16840"/>
          <w:pgMar w:top="1418" w:right="1134" w:bottom="1418" w:left="1418" w:header="720" w:footer="720" w:gutter="0"/>
          <w:pgNumType w:fmt="lowerRoman" w:start="2"/>
          <w:cols w:space="720"/>
          <w:docGrid w:linePitch="360"/>
        </w:sectPr>
        <w:pPrChange w:id="37" w:author="NAVARRIA Jessica" w:date="2025-09-30T11:21:00Z">
          <w:pPr>
            <w:pStyle w:val="BodyText"/>
            <w:autoSpaceDE w:val="0"/>
            <w:autoSpaceDN w:val="0"/>
            <w:adjustRightInd w:val="0"/>
          </w:pPr>
        </w:pPrChange>
      </w:pPr>
    </w:p>
    <w:p w14:paraId="0412DA0C" w14:textId="77777777" w:rsidR="00EB1912" w:rsidRPr="00EE1BEF" w:rsidRDefault="00EB1912" w:rsidP="00EE1BEF">
      <w:pPr>
        <w:pStyle w:val="zzSTDTitle"/>
        <w:rPr>
          <w:szCs w:val="24"/>
        </w:rPr>
      </w:pPr>
      <w:r w:rsidRPr="00EE1BEF">
        <w:rPr>
          <w:b/>
          <w:szCs w:val="24"/>
        </w:rPr>
        <w:lastRenderedPageBreak/>
        <w:t xml:space="preserve">Information technology — Coded representation of immersive media — Part 14: Scene description — </w:t>
      </w:r>
      <w:commentRangeStart w:id="38"/>
      <w:r w:rsidRPr="00EE1BEF">
        <w:rPr>
          <w:b/>
          <w:szCs w:val="24"/>
        </w:rPr>
        <w:t>Amendment 1</w:t>
      </w:r>
      <w:commentRangeEnd w:id="38"/>
      <w:r w:rsidR="00922516">
        <w:rPr>
          <w:rStyle w:val="CommentReference"/>
          <w:color w:val="auto"/>
        </w:rPr>
        <w:commentReference w:id="38"/>
      </w:r>
      <w:r w:rsidRPr="00EE1BEF">
        <w:rPr>
          <w:b/>
          <w:szCs w:val="24"/>
        </w:rPr>
        <w:t>: Support of MPEG-I audio, scene understanding and other extensions</w:t>
      </w:r>
    </w:p>
    <w:p w14:paraId="6243B462"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i/>
          <w:szCs w:val="24"/>
        </w:rPr>
        <w:t> </w:t>
      </w:r>
    </w:p>
    <w:p w14:paraId="5A6BEC04" w14:textId="2BA7058F" w:rsidR="00EB1912" w:rsidRPr="00EE1BEF" w:rsidDel="00922516" w:rsidRDefault="00EB1912" w:rsidP="00EE1BEF">
      <w:pPr>
        <w:pStyle w:val="BodyText"/>
        <w:autoSpaceDE w:val="0"/>
        <w:autoSpaceDN w:val="0"/>
        <w:adjustRightInd w:val="0"/>
        <w:rPr>
          <w:del w:id="39" w:author="NAVARRIA Jessica" w:date="2025-09-30T11:33:00Z"/>
          <w:rFonts w:eastAsia="MS Mincho"/>
          <w:szCs w:val="24"/>
        </w:rPr>
      </w:pPr>
      <w:commentRangeStart w:id="40"/>
      <w:del w:id="41" w:author="NAVARRIA Jessica" w:date="2025-09-30T11:33:00Z">
        <w:r w:rsidRPr="00EE1BEF" w:rsidDel="00922516">
          <w:rPr>
            <w:rFonts w:eastAsia="MS Mincho"/>
            <w:i/>
            <w:szCs w:val="24"/>
          </w:rPr>
          <w:delText>Modify clause 8 with the following content</w:delText>
        </w:r>
      </w:del>
      <w:commentRangeEnd w:id="40"/>
      <w:r w:rsidR="00922516">
        <w:rPr>
          <w:rStyle w:val="CommentReference"/>
          <w:rFonts w:eastAsia="MS Mincho"/>
          <w:lang w:eastAsia="ja-JP"/>
        </w:rPr>
        <w:commentReference w:id="40"/>
      </w:r>
    </w:p>
    <w:p w14:paraId="794A3C2D" w14:textId="59646913" w:rsidR="00EB1912" w:rsidRPr="00EE1BEF" w:rsidRDefault="00EB1912" w:rsidP="00EE1BEF">
      <w:pPr>
        <w:pStyle w:val="BodyText"/>
        <w:autoSpaceDE w:val="0"/>
        <w:autoSpaceDN w:val="0"/>
        <w:adjustRightInd w:val="0"/>
        <w:rPr>
          <w:rFonts w:eastAsia="MS Mincho"/>
          <w:szCs w:val="24"/>
        </w:rPr>
      </w:pPr>
      <w:del w:id="42" w:author="NAVARRIA Jessica" w:date="2025-09-30T11:33:00Z">
        <w:r w:rsidRPr="00EE1BEF" w:rsidDel="00922516">
          <w:rPr>
            <w:rFonts w:eastAsia="MS Mincho"/>
            <w:i/>
            <w:szCs w:val="24"/>
          </w:rPr>
          <w:delText>In clause </w:delText>
        </w:r>
      </w:del>
      <w:r w:rsidRPr="00EE1BEF">
        <w:rPr>
          <w:rFonts w:eastAsia="MS Mincho"/>
          <w:i/>
          <w:szCs w:val="24"/>
        </w:rPr>
        <w:t xml:space="preserve">8.1.1 </w:t>
      </w:r>
      <w:del w:id="43" w:author="NAVARRIA Jessica" w:date="2025-09-30T11:37:00Z">
        <w:r w:rsidRPr="00EE1BEF" w:rsidDel="00922516">
          <w:rPr>
            <w:rFonts w:eastAsia="MS Mincho"/>
            <w:i/>
            <w:szCs w:val="24"/>
          </w:rPr>
          <w:delText>change</w:delText>
        </w:r>
      </w:del>
    </w:p>
    <w:p w14:paraId="674B1151" w14:textId="77777777" w:rsidR="00922516" w:rsidRDefault="00922516" w:rsidP="00EE1BEF">
      <w:pPr>
        <w:pStyle w:val="BodyText"/>
        <w:autoSpaceDE w:val="0"/>
        <w:autoSpaceDN w:val="0"/>
        <w:adjustRightInd w:val="0"/>
        <w:rPr>
          <w:ins w:id="44" w:author="NAVARRIA Jessica" w:date="2025-09-30T11:37:00Z"/>
          <w:rFonts w:eastAsia="MS Mincho"/>
          <w:szCs w:val="24"/>
        </w:rPr>
      </w:pPr>
      <w:ins w:id="45" w:author="NAVARRIA Jessica" w:date="2025-09-30T11:37:00Z">
        <w:r>
          <w:rPr>
            <w:rFonts w:eastAsia="MS Mincho"/>
            <w:szCs w:val="24"/>
          </w:rPr>
          <w:t>Add the following paragraph, after the first paragraph:</w:t>
        </w:r>
      </w:ins>
    </w:p>
    <w:p w14:paraId="2FF38BAD" w14:textId="05AD56B1" w:rsidR="00EB1912" w:rsidRPr="00EE1BEF" w:rsidDel="00922516" w:rsidRDefault="00EB1912" w:rsidP="00EE1BEF">
      <w:pPr>
        <w:pStyle w:val="BodyText"/>
        <w:autoSpaceDE w:val="0"/>
        <w:autoSpaceDN w:val="0"/>
        <w:adjustRightInd w:val="0"/>
        <w:rPr>
          <w:del w:id="46" w:author="NAVARRIA Jessica" w:date="2025-09-30T11:37:00Z"/>
          <w:rFonts w:eastAsia="MS Mincho"/>
          <w:szCs w:val="24"/>
        </w:rPr>
      </w:pPr>
      <w:del w:id="47" w:author="NAVARRIA Jessica" w:date="2025-09-30T11:37:00Z">
        <w:r w:rsidRPr="00EE1BEF" w:rsidDel="00922516">
          <w:rPr>
            <w:rFonts w:eastAsia="MS Mincho"/>
            <w:szCs w:val="24"/>
          </w:rPr>
          <w:delText>AR anchoring allows for anchoring of a scene or some root nodes of a scene into the user’s physical environment to provide an AR experience. AR anchoring is supported at the scene level and at the node level, as well as an extension through the definition of the MPEG_anchor extension.</w:delText>
        </w:r>
      </w:del>
    </w:p>
    <w:p w14:paraId="2D42331B" w14:textId="64B5C519" w:rsidR="00EB1912" w:rsidRPr="00EE1BEF" w:rsidDel="00922516" w:rsidRDefault="00EB1912" w:rsidP="00EE1BEF">
      <w:pPr>
        <w:pStyle w:val="BodyText"/>
        <w:autoSpaceDE w:val="0"/>
        <w:autoSpaceDN w:val="0"/>
        <w:adjustRightInd w:val="0"/>
        <w:rPr>
          <w:del w:id="48" w:author="NAVARRIA Jessica" w:date="2025-09-30T11:37:00Z"/>
          <w:rFonts w:eastAsia="MS Mincho"/>
          <w:szCs w:val="24"/>
        </w:rPr>
      </w:pPr>
      <w:del w:id="49" w:author="NAVARRIA Jessica" w:date="2025-09-30T11:37:00Z">
        <w:r w:rsidRPr="00EE1BEF" w:rsidDel="00922516">
          <w:rPr>
            <w:rFonts w:eastAsia="MS Mincho"/>
            <w:i/>
            <w:szCs w:val="24"/>
          </w:rPr>
          <w:delText>To</w:delText>
        </w:r>
      </w:del>
    </w:p>
    <w:p w14:paraId="5FAF62AE" w14:textId="06426AF7" w:rsidR="00EB1912" w:rsidRPr="00EE1BEF" w:rsidDel="00922516" w:rsidRDefault="00EB1912" w:rsidP="00EE1BEF">
      <w:pPr>
        <w:pStyle w:val="BodyText"/>
        <w:autoSpaceDE w:val="0"/>
        <w:autoSpaceDN w:val="0"/>
        <w:adjustRightInd w:val="0"/>
        <w:rPr>
          <w:del w:id="50" w:author="NAVARRIA Jessica" w:date="2025-09-30T11:37:00Z"/>
          <w:rFonts w:eastAsia="MS Mincho"/>
          <w:szCs w:val="24"/>
        </w:rPr>
      </w:pPr>
      <w:del w:id="51" w:author="NAVARRIA Jessica" w:date="2025-09-30T11:37:00Z">
        <w:r w:rsidRPr="00EE1BEF" w:rsidDel="00922516">
          <w:rPr>
            <w:rFonts w:eastAsia="MS Mincho"/>
            <w:szCs w:val="24"/>
          </w:rPr>
          <w:delText>AR anchoring allows for anchoring of a scene or some root nodes of a scene into the user’s physical environment to provide an AR experience. AR anchoring is supported at the scene level and at the node level, as well as an extension through the definition of the MPEG_anchor extension.</w:delText>
        </w:r>
      </w:del>
    </w:p>
    <w:p w14:paraId="66699F2D"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Once anchored, the elements of the scene may interact with the physical environment. The anchoring extension also specifies how the representation of this environment may be provided to manage these interactions and to reach expected AR experience.</w:t>
      </w:r>
    </w:p>
    <w:p w14:paraId="48BC8E3D" w14:textId="04A98997" w:rsidR="00002594" w:rsidRPr="00EE1BEF" w:rsidRDefault="00002594" w:rsidP="00EE1BEF">
      <w:pPr>
        <w:pStyle w:val="BodyText"/>
        <w:autoSpaceDE w:val="0"/>
        <w:autoSpaceDN w:val="0"/>
        <w:adjustRightInd w:val="0"/>
        <w:rPr>
          <w:rFonts w:eastAsia="MS Mincho"/>
          <w:i/>
          <w:szCs w:val="24"/>
        </w:rPr>
      </w:pPr>
      <w:r w:rsidRPr="00EE1BEF">
        <w:rPr>
          <w:rFonts w:eastAsia="MS Mincho"/>
          <w:i/>
          <w:szCs w:val="24"/>
        </w:rPr>
        <w:t> </w:t>
      </w:r>
    </w:p>
    <w:p w14:paraId="615F1485" w14:textId="4BE2A418" w:rsidR="00922516" w:rsidRDefault="00EB1912" w:rsidP="00EE1BEF">
      <w:pPr>
        <w:pStyle w:val="BodyText"/>
        <w:autoSpaceDE w:val="0"/>
        <w:autoSpaceDN w:val="0"/>
        <w:adjustRightInd w:val="0"/>
        <w:rPr>
          <w:ins w:id="52" w:author="NAVARRIA Jessica" w:date="2025-09-30T11:43:00Z"/>
          <w:rFonts w:eastAsia="MS Mincho"/>
          <w:i/>
          <w:szCs w:val="24"/>
        </w:rPr>
      </w:pPr>
      <w:del w:id="53" w:author="NAVARRIA Jessica" w:date="2025-09-30T11:43:00Z">
        <w:r w:rsidRPr="00EE1BEF" w:rsidDel="00922516">
          <w:rPr>
            <w:rFonts w:eastAsia="MS Mincho"/>
            <w:i/>
            <w:szCs w:val="24"/>
          </w:rPr>
          <w:delText>In clause</w:delText>
        </w:r>
      </w:del>
      <w:r w:rsidRPr="00EE1BEF">
        <w:rPr>
          <w:rFonts w:eastAsia="MS Mincho"/>
          <w:i/>
          <w:szCs w:val="24"/>
        </w:rPr>
        <w:t> 8.1.2</w:t>
      </w:r>
      <w:ins w:id="54" w:author="NAVARRIA Jessica" w:date="2025-09-30T11:43:00Z">
        <w:r w:rsidR="00922516">
          <w:rPr>
            <w:rFonts w:eastAsia="MS Mincho"/>
            <w:i/>
            <w:szCs w:val="24"/>
          </w:rPr>
          <w:t>, Table 28</w:t>
        </w:r>
      </w:ins>
      <w:del w:id="55" w:author="NAVARRIA Jessica" w:date="2025-09-30T11:43:00Z">
        <w:r w:rsidRPr="00EE1BEF" w:rsidDel="00922516">
          <w:rPr>
            <w:rFonts w:eastAsia="MS Mincho"/>
            <w:i/>
            <w:szCs w:val="24"/>
          </w:rPr>
          <w:delText>, change table</w:delText>
        </w:r>
        <w:r w:rsidR="00BE7FAB" w:rsidRPr="00EE1BEF" w:rsidDel="00922516">
          <w:rPr>
            <w:rFonts w:eastAsia="MS Mincho"/>
            <w:i/>
            <w:szCs w:val="24"/>
          </w:rPr>
          <w:delText> </w:delText>
        </w:r>
        <w:r w:rsidRPr="00EE1BEF" w:rsidDel="00922516">
          <w:rPr>
            <w:rFonts w:eastAsia="MS Mincho"/>
            <w:i/>
            <w:szCs w:val="24"/>
          </w:rPr>
          <w:delText>28 to</w:delText>
        </w:r>
      </w:del>
    </w:p>
    <w:p w14:paraId="52A432D2" w14:textId="1744C3D8" w:rsidR="00922516" w:rsidRPr="00922516" w:rsidRDefault="00922516" w:rsidP="00EE1BEF">
      <w:pPr>
        <w:pStyle w:val="BodyText"/>
        <w:autoSpaceDE w:val="0"/>
        <w:autoSpaceDN w:val="0"/>
        <w:adjustRightInd w:val="0"/>
        <w:rPr>
          <w:rFonts w:eastAsia="MS Mincho"/>
          <w:szCs w:val="24"/>
        </w:rPr>
      </w:pPr>
      <w:ins w:id="56" w:author="NAVARRIA Jessica" w:date="2025-09-30T11:40:00Z">
        <w:r>
          <w:rPr>
            <w:rFonts w:eastAsia="MS Mincho"/>
            <w:szCs w:val="24"/>
          </w:rPr>
          <w:t xml:space="preserve">Add the following row at the bottom of </w:t>
        </w:r>
      </w:ins>
      <w:ins w:id="57" w:author="NAVARRIA Jessica" w:date="2025-09-30T11:43:00Z">
        <w:r>
          <w:rPr>
            <w:rFonts w:eastAsia="MS Mincho"/>
            <w:szCs w:val="24"/>
          </w:rPr>
          <w:t>T</w:t>
        </w:r>
      </w:ins>
      <w:ins w:id="58" w:author="NAVARRIA Jessica" w:date="2025-09-30T11:40:00Z">
        <w:r>
          <w:rPr>
            <w:rFonts w:eastAsia="MS Mincho"/>
            <w:szCs w:val="24"/>
          </w:rPr>
          <w:t>able</w:t>
        </w:r>
      </w:ins>
      <w:ins w:id="59" w:author="NAVARRIA Jessica" w:date="2025-09-30T11:43:00Z">
        <w:r>
          <w:rPr>
            <w:rFonts w:eastAsia="MS Mincho"/>
            <w:szCs w:val="24"/>
          </w:rPr>
          <w:t xml:space="preserve"> 28</w:t>
        </w:r>
      </w:ins>
      <w:ins w:id="60" w:author="NAVARRIA Jessica" w:date="2025-09-30T11:40:00Z">
        <w:r>
          <w:rPr>
            <w:rFonts w:eastAsia="MS Mincho"/>
            <w:szCs w:val="24"/>
          </w:rPr>
          <w:t>:</w:t>
        </w:r>
      </w:ins>
    </w:p>
    <w:p w14:paraId="5FA85FDF" w14:textId="66F48992" w:rsidR="00EB1912" w:rsidRPr="00EE1BEF" w:rsidDel="00922516" w:rsidRDefault="00EB1912" w:rsidP="00EE1BEF">
      <w:pPr>
        <w:pStyle w:val="Tabletitle"/>
        <w:autoSpaceDE w:val="0"/>
        <w:autoSpaceDN w:val="0"/>
        <w:adjustRightInd w:val="0"/>
        <w:outlineLvl w:val="0"/>
        <w:rPr>
          <w:del w:id="61" w:author="NAVARRIA Jessica" w:date="2025-09-30T11:39:00Z"/>
          <w:rFonts w:eastAsia="MS Mincho"/>
          <w:szCs w:val="24"/>
        </w:rPr>
      </w:pPr>
      <w:del w:id="62" w:author="NAVARRIA Jessica" w:date="2025-09-30T11:39:00Z">
        <w:r w:rsidRPr="00EE1BEF" w:rsidDel="00922516">
          <w:rPr>
            <w:rFonts w:eastAsia="MS Mincho"/>
            <w:szCs w:val="24"/>
          </w:rPr>
          <w:delText>Table 28 — Definition of the Anchor object</w:delText>
        </w:r>
      </w:del>
    </w:p>
    <w:tbl>
      <w:tblPr>
        <w:tblStyle w:val="TableGrid"/>
        <w:tblW w:w="906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065"/>
        <w:gridCol w:w="1191"/>
        <w:gridCol w:w="992"/>
        <w:gridCol w:w="1134"/>
        <w:gridCol w:w="3685"/>
      </w:tblGrid>
      <w:tr w:rsidR="00EB1912" w:rsidRPr="00EE1BEF" w:rsidDel="00922516" w14:paraId="69AFEF42" w14:textId="44F2F893" w:rsidTr="00CF784B">
        <w:trPr>
          <w:del w:id="63" w:author="NAVARRIA Jessica" w:date="2025-09-30T11:39:00Z"/>
        </w:trPr>
        <w:tc>
          <w:tcPr>
            <w:tcW w:w="2065" w:type="dxa"/>
            <w:tcBorders>
              <w:top w:val="single" w:sz="12" w:space="0" w:color="auto"/>
              <w:bottom w:val="single" w:sz="12" w:space="0" w:color="auto"/>
            </w:tcBorders>
            <w:hideMark/>
          </w:tcPr>
          <w:p w14:paraId="28439000" w14:textId="34EB8825" w:rsidR="00EB1912" w:rsidRPr="00EE1BEF" w:rsidDel="00922516" w:rsidRDefault="00EB1912" w:rsidP="00EE1BEF">
            <w:pPr>
              <w:pStyle w:val="Tableheader"/>
              <w:jc w:val="center"/>
              <w:rPr>
                <w:del w:id="64" w:author="NAVARRIA Jessica" w:date="2025-09-30T11:39:00Z"/>
                <w:b/>
                <w:lang w:val="en-US"/>
              </w:rPr>
            </w:pPr>
            <w:del w:id="65" w:author="NAVARRIA Jessica" w:date="2025-09-30T11:39:00Z">
              <w:r w:rsidRPr="00EE1BEF" w:rsidDel="00922516">
                <w:rPr>
                  <w:b/>
                </w:rPr>
                <w:delText>Name</w:delText>
              </w:r>
            </w:del>
          </w:p>
        </w:tc>
        <w:tc>
          <w:tcPr>
            <w:tcW w:w="1191" w:type="dxa"/>
            <w:tcBorders>
              <w:top w:val="single" w:sz="12" w:space="0" w:color="auto"/>
              <w:bottom w:val="single" w:sz="12" w:space="0" w:color="auto"/>
            </w:tcBorders>
          </w:tcPr>
          <w:p w14:paraId="42F819CE" w14:textId="10E6D9B0" w:rsidR="00EB1912" w:rsidRPr="00EE1BEF" w:rsidDel="00922516" w:rsidRDefault="00EB1912" w:rsidP="00EE1BEF">
            <w:pPr>
              <w:pStyle w:val="Tableheader"/>
              <w:jc w:val="center"/>
              <w:rPr>
                <w:del w:id="66" w:author="NAVARRIA Jessica" w:date="2025-09-30T11:39:00Z"/>
                <w:b/>
                <w:lang w:val="en-US"/>
              </w:rPr>
            </w:pPr>
            <w:del w:id="67" w:author="NAVARRIA Jessica" w:date="2025-09-30T11:39:00Z">
              <w:r w:rsidRPr="00EE1BEF" w:rsidDel="00922516">
                <w:rPr>
                  <w:b/>
                </w:rPr>
                <w:delText>Type</w:delText>
              </w:r>
            </w:del>
          </w:p>
        </w:tc>
        <w:tc>
          <w:tcPr>
            <w:tcW w:w="992" w:type="dxa"/>
            <w:tcBorders>
              <w:top w:val="single" w:sz="12" w:space="0" w:color="auto"/>
              <w:bottom w:val="single" w:sz="12" w:space="0" w:color="auto"/>
            </w:tcBorders>
          </w:tcPr>
          <w:p w14:paraId="4302CA74" w14:textId="630E3437" w:rsidR="00EB1912" w:rsidRPr="00EE1BEF" w:rsidDel="00922516" w:rsidRDefault="00EB1912" w:rsidP="00EE1BEF">
            <w:pPr>
              <w:pStyle w:val="Tableheader"/>
              <w:jc w:val="center"/>
              <w:rPr>
                <w:del w:id="68" w:author="NAVARRIA Jessica" w:date="2025-09-30T11:39:00Z"/>
                <w:b/>
                <w:lang w:val="en-US"/>
              </w:rPr>
            </w:pPr>
            <w:del w:id="69" w:author="NAVARRIA Jessica" w:date="2025-09-30T11:39:00Z">
              <w:r w:rsidRPr="00EE1BEF" w:rsidDel="00922516">
                <w:rPr>
                  <w:b/>
                </w:rPr>
                <w:delText>Usage</w:delText>
              </w:r>
            </w:del>
          </w:p>
        </w:tc>
        <w:tc>
          <w:tcPr>
            <w:tcW w:w="1134" w:type="dxa"/>
            <w:tcBorders>
              <w:top w:val="single" w:sz="12" w:space="0" w:color="auto"/>
              <w:bottom w:val="single" w:sz="12" w:space="0" w:color="auto"/>
            </w:tcBorders>
          </w:tcPr>
          <w:p w14:paraId="5D1D9D14" w14:textId="265C7B55" w:rsidR="00EB1912" w:rsidRPr="00EE1BEF" w:rsidDel="00922516" w:rsidRDefault="00EB1912" w:rsidP="00EE1BEF">
            <w:pPr>
              <w:pStyle w:val="Tableheader"/>
              <w:jc w:val="center"/>
              <w:rPr>
                <w:del w:id="70" w:author="NAVARRIA Jessica" w:date="2025-09-30T11:39:00Z"/>
                <w:b/>
                <w:lang w:val="en-US"/>
              </w:rPr>
            </w:pPr>
            <w:del w:id="71" w:author="NAVARRIA Jessica" w:date="2025-09-30T11:39:00Z">
              <w:r w:rsidRPr="00EE1BEF" w:rsidDel="00922516">
                <w:rPr>
                  <w:b/>
                </w:rPr>
                <w:delText>Default</w:delText>
              </w:r>
            </w:del>
          </w:p>
        </w:tc>
        <w:tc>
          <w:tcPr>
            <w:tcW w:w="3685" w:type="dxa"/>
            <w:tcBorders>
              <w:top w:val="single" w:sz="12" w:space="0" w:color="auto"/>
              <w:bottom w:val="single" w:sz="12" w:space="0" w:color="auto"/>
            </w:tcBorders>
            <w:hideMark/>
          </w:tcPr>
          <w:p w14:paraId="541FF968" w14:textId="6491B5A9" w:rsidR="00EB1912" w:rsidRPr="00EE1BEF" w:rsidDel="00922516" w:rsidRDefault="00EB1912" w:rsidP="00EE1BEF">
            <w:pPr>
              <w:pStyle w:val="Tableheader"/>
              <w:jc w:val="center"/>
              <w:rPr>
                <w:del w:id="72" w:author="NAVARRIA Jessica" w:date="2025-09-30T11:39:00Z"/>
                <w:b/>
                <w:lang w:val="en-US"/>
              </w:rPr>
            </w:pPr>
            <w:del w:id="73" w:author="NAVARRIA Jessica" w:date="2025-09-30T11:39:00Z">
              <w:r w:rsidRPr="00EE1BEF" w:rsidDel="00922516">
                <w:rPr>
                  <w:b/>
                </w:rPr>
                <w:delText>Description</w:delText>
              </w:r>
            </w:del>
          </w:p>
        </w:tc>
      </w:tr>
      <w:tr w:rsidR="00EB1912" w:rsidRPr="00EE1BEF" w:rsidDel="00922516" w14:paraId="27DF21B5" w14:textId="5DA5D5FA" w:rsidTr="00CF784B">
        <w:trPr>
          <w:del w:id="74" w:author="NAVARRIA Jessica" w:date="2025-09-30T11:39:00Z"/>
        </w:trPr>
        <w:tc>
          <w:tcPr>
            <w:tcW w:w="2065" w:type="dxa"/>
            <w:tcBorders>
              <w:top w:val="single" w:sz="12" w:space="0" w:color="auto"/>
            </w:tcBorders>
          </w:tcPr>
          <w:p w14:paraId="1D7AA712" w14:textId="2F2CFAE5" w:rsidR="00EB1912" w:rsidRPr="00EE1BEF" w:rsidDel="00922516" w:rsidRDefault="00EB1912" w:rsidP="00EE1BEF">
            <w:pPr>
              <w:pStyle w:val="Tablebody"/>
              <w:autoSpaceDE w:val="0"/>
              <w:autoSpaceDN w:val="0"/>
              <w:adjustRightInd w:val="0"/>
              <w:jc w:val="both"/>
              <w:rPr>
                <w:del w:id="75" w:author="NAVARRIA Jessica" w:date="2025-09-30T11:39:00Z"/>
                <w:rFonts w:cs="Arial"/>
              </w:rPr>
            </w:pPr>
            <w:del w:id="76" w:author="NAVARRIA Jessica" w:date="2025-09-30T11:39:00Z">
              <w:r w:rsidRPr="00EE1BEF" w:rsidDel="00922516">
                <w:rPr>
                  <w:rFonts w:eastAsia="MS Mincho"/>
                  <w:szCs w:val="24"/>
                </w:rPr>
                <w:delText>trackable</w:delText>
              </w:r>
            </w:del>
          </w:p>
        </w:tc>
        <w:tc>
          <w:tcPr>
            <w:tcW w:w="1191" w:type="dxa"/>
            <w:tcBorders>
              <w:top w:val="single" w:sz="12" w:space="0" w:color="auto"/>
            </w:tcBorders>
          </w:tcPr>
          <w:p w14:paraId="05682D31" w14:textId="40B70A9B" w:rsidR="00EB1912" w:rsidRPr="00EE1BEF" w:rsidDel="00922516" w:rsidRDefault="00EB1912" w:rsidP="00EE1BEF">
            <w:pPr>
              <w:pStyle w:val="Tablebody"/>
              <w:autoSpaceDE w:val="0"/>
              <w:autoSpaceDN w:val="0"/>
              <w:adjustRightInd w:val="0"/>
              <w:jc w:val="both"/>
              <w:rPr>
                <w:del w:id="77" w:author="NAVARRIA Jessica" w:date="2025-09-30T11:39:00Z"/>
                <w:rFonts w:cs="Arial"/>
              </w:rPr>
            </w:pPr>
            <w:del w:id="78" w:author="NAVARRIA Jessica" w:date="2025-09-30T11:39:00Z">
              <w:r w:rsidRPr="00EE1BEF" w:rsidDel="00922516">
                <w:rPr>
                  <w:rFonts w:eastAsia="MS Mincho"/>
                  <w:szCs w:val="24"/>
                </w:rPr>
                <w:delText>integer</w:delText>
              </w:r>
            </w:del>
          </w:p>
        </w:tc>
        <w:tc>
          <w:tcPr>
            <w:tcW w:w="992" w:type="dxa"/>
            <w:tcBorders>
              <w:top w:val="single" w:sz="12" w:space="0" w:color="auto"/>
            </w:tcBorders>
          </w:tcPr>
          <w:p w14:paraId="089A6781" w14:textId="377B814B" w:rsidR="00EB1912" w:rsidRPr="00EE1BEF" w:rsidDel="00922516" w:rsidRDefault="00EB1912" w:rsidP="00EE1BEF">
            <w:pPr>
              <w:pStyle w:val="Tablebody"/>
              <w:autoSpaceDE w:val="0"/>
              <w:autoSpaceDN w:val="0"/>
              <w:adjustRightInd w:val="0"/>
              <w:jc w:val="both"/>
              <w:rPr>
                <w:del w:id="79" w:author="NAVARRIA Jessica" w:date="2025-09-30T11:39:00Z"/>
                <w:rFonts w:cs="Arial"/>
              </w:rPr>
            </w:pPr>
            <w:del w:id="80" w:author="NAVARRIA Jessica" w:date="2025-09-30T11:39:00Z">
              <w:r w:rsidRPr="00EE1BEF" w:rsidDel="00922516">
                <w:rPr>
                  <w:rFonts w:eastAsia="MS Mincho"/>
                  <w:szCs w:val="24"/>
                </w:rPr>
                <w:delText>M</w:delText>
              </w:r>
            </w:del>
          </w:p>
        </w:tc>
        <w:tc>
          <w:tcPr>
            <w:tcW w:w="1134" w:type="dxa"/>
            <w:tcBorders>
              <w:top w:val="single" w:sz="12" w:space="0" w:color="auto"/>
            </w:tcBorders>
          </w:tcPr>
          <w:p w14:paraId="268163E8" w14:textId="00116877" w:rsidR="00EB1912" w:rsidRPr="00EE1BEF" w:rsidDel="00922516" w:rsidRDefault="00EB1912" w:rsidP="00EE1BEF">
            <w:pPr>
              <w:pStyle w:val="Tablebody"/>
              <w:autoSpaceDE w:val="0"/>
              <w:autoSpaceDN w:val="0"/>
              <w:adjustRightInd w:val="0"/>
              <w:jc w:val="both"/>
              <w:rPr>
                <w:del w:id="81" w:author="NAVARRIA Jessica" w:date="2025-09-30T11:39:00Z"/>
              </w:rPr>
            </w:pPr>
            <w:del w:id="82" w:author="NAVARRIA Jessica" w:date="2025-09-30T11:39:00Z">
              <w:r w:rsidRPr="00EE1BEF" w:rsidDel="00922516">
                <w:rPr>
                  <w:rFonts w:eastAsia="MS Mincho"/>
                  <w:szCs w:val="24"/>
                </w:rPr>
                <w:delText> </w:delText>
              </w:r>
            </w:del>
          </w:p>
        </w:tc>
        <w:tc>
          <w:tcPr>
            <w:tcW w:w="3685" w:type="dxa"/>
            <w:tcBorders>
              <w:top w:val="single" w:sz="12" w:space="0" w:color="auto"/>
            </w:tcBorders>
          </w:tcPr>
          <w:p w14:paraId="4CE27CEB" w14:textId="679F1998" w:rsidR="00EB1912" w:rsidRPr="00EE1BEF" w:rsidDel="00922516" w:rsidRDefault="00EB1912" w:rsidP="00EE1BEF">
            <w:pPr>
              <w:pStyle w:val="Tablebody"/>
              <w:autoSpaceDE w:val="0"/>
              <w:autoSpaceDN w:val="0"/>
              <w:adjustRightInd w:val="0"/>
              <w:rPr>
                <w:del w:id="83" w:author="NAVARRIA Jessica" w:date="2025-09-30T11:39:00Z"/>
                <w:rFonts w:cs="Arial"/>
              </w:rPr>
            </w:pPr>
            <w:del w:id="84" w:author="NAVARRIA Jessica" w:date="2025-09-30T11:39:00Z">
              <w:r w:rsidRPr="00EE1BEF" w:rsidDel="00922516">
                <w:rPr>
                  <w:rFonts w:eastAsia="MS Mincho"/>
                  <w:szCs w:val="24"/>
                </w:rPr>
                <w:delText>Index of the trackable in the trackables array that will be used for this anchor.</w:delText>
              </w:r>
            </w:del>
          </w:p>
        </w:tc>
      </w:tr>
      <w:tr w:rsidR="00EB1912" w:rsidRPr="00EE1BEF" w:rsidDel="00922516" w14:paraId="36BD9492" w14:textId="7B60E381" w:rsidTr="00CF784B">
        <w:trPr>
          <w:del w:id="85" w:author="NAVARRIA Jessica" w:date="2025-09-30T11:39:00Z"/>
        </w:trPr>
        <w:tc>
          <w:tcPr>
            <w:tcW w:w="2065" w:type="dxa"/>
          </w:tcPr>
          <w:p w14:paraId="361CEA88" w14:textId="55B6C713" w:rsidR="00EB1912" w:rsidRPr="00EE1BEF" w:rsidDel="00922516" w:rsidRDefault="00EB1912" w:rsidP="00EE1BEF">
            <w:pPr>
              <w:pStyle w:val="Tablebody"/>
              <w:autoSpaceDE w:val="0"/>
              <w:autoSpaceDN w:val="0"/>
              <w:adjustRightInd w:val="0"/>
              <w:jc w:val="both"/>
              <w:rPr>
                <w:del w:id="86" w:author="NAVARRIA Jessica" w:date="2025-09-30T11:39:00Z"/>
                <w:rFonts w:cs="Arial"/>
              </w:rPr>
            </w:pPr>
            <w:del w:id="87" w:author="NAVARRIA Jessica" w:date="2025-09-30T11:39:00Z">
              <w:r w:rsidRPr="00EE1BEF" w:rsidDel="00922516">
                <w:rPr>
                  <w:rFonts w:eastAsia="MS Mincho"/>
                  <w:szCs w:val="24"/>
                </w:rPr>
                <w:delText>requiresAnchoring</w:delText>
              </w:r>
            </w:del>
          </w:p>
        </w:tc>
        <w:tc>
          <w:tcPr>
            <w:tcW w:w="1191" w:type="dxa"/>
          </w:tcPr>
          <w:p w14:paraId="0E5E2BB7" w14:textId="79E45D22" w:rsidR="00EB1912" w:rsidRPr="00EE1BEF" w:rsidDel="00922516" w:rsidRDefault="00EB1912" w:rsidP="00EE1BEF">
            <w:pPr>
              <w:pStyle w:val="Tablebody"/>
              <w:autoSpaceDE w:val="0"/>
              <w:autoSpaceDN w:val="0"/>
              <w:adjustRightInd w:val="0"/>
              <w:jc w:val="both"/>
              <w:rPr>
                <w:del w:id="88" w:author="NAVARRIA Jessica" w:date="2025-09-30T11:39:00Z"/>
                <w:rFonts w:cs="Arial"/>
              </w:rPr>
            </w:pPr>
            <w:del w:id="89" w:author="NAVARRIA Jessica" w:date="2025-09-30T11:39:00Z">
              <w:r w:rsidRPr="00EE1BEF" w:rsidDel="00922516">
                <w:rPr>
                  <w:rFonts w:eastAsia="MS Mincho"/>
                  <w:szCs w:val="24"/>
                </w:rPr>
                <w:delText>boolean</w:delText>
              </w:r>
            </w:del>
          </w:p>
        </w:tc>
        <w:tc>
          <w:tcPr>
            <w:tcW w:w="992" w:type="dxa"/>
          </w:tcPr>
          <w:p w14:paraId="4DBFC9D2" w14:textId="4F40C182" w:rsidR="00EB1912" w:rsidRPr="00EE1BEF" w:rsidDel="00922516" w:rsidRDefault="00EB1912" w:rsidP="00EE1BEF">
            <w:pPr>
              <w:pStyle w:val="Tablebody"/>
              <w:autoSpaceDE w:val="0"/>
              <w:autoSpaceDN w:val="0"/>
              <w:adjustRightInd w:val="0"/>
              <w:jc w:val="both"/>
              <w:rPr>
                <w:del w:id="90" w:author="NAVARRIA Jessica" w:date="2025-09-30T11:39:00Z"/>
                <w:rFonts w:cs="Arial"/>
              </w:rPr>
            </w:pPr>
            <w:del w:id="91" w:author="NAVARRIA Jessica" w:date="2025-09-30T11:39:00Z">
              <w:r w:rsidRPr="00EE1BEF" w:rsidDel="00922516">
                <w:rPr>
                  <w:rFonts w:eastAsia="MS Mincho"/>
                  <w:szCs w:val="24"/>
                </w:rPr>
                <w:delText>M</w:delText>
              </w:r>
            </w:del>
          </w:p>
        </w:tc>
        <w:tc>
          <w:tcPr>
            <w:tcW w:w="1134" w:type="dxa"/>
          </w:tcPr>
          <w:p w14:paraId="51AE5BEC" w14:textId="4BAC51BC" w:rsidR="00EB1912" w:rsidRPr="00EE1BEF" w:rsidDel="00922516" w:rsidRDefault="00EB1912" w:rsidP="00EE1BEF">
            <w:pPr>
              <w:pStyle w:val="Tablebody"/>
              <w:autoSpaceDE w:val="0"/>
              <w:autoSpaceDN w:val="0"/>
              <w:adjustRightInd w:val="0"/>
              <w:jc w:val="both"/>
              <w:rPr>
                <w:del w:id="92" w:author="NAVARRIA Jessica" w:date="2025-09-30T11:39:00Z"/>
              </w:rPr>
            </w:pPr>
            <w:del w:id="93" w:author="NAVARRIA Jessica" w:date="2025-09-30T11:39:00Z">
              <w:r w:rsidRPr="00EE1BEF" w:rsidDel="00922516">
                <w:rPr>
                  <w:rFonts w:eastAsia="MS Mincho"/>
                  <w:szCs w:val="24"/>
                </w:rPr>
                <w:delText> </w:delText>
              </w:r>
            </w:del>
          </w:p>
        </w:tc>
        <w:tc>
          <w:tcPr>
            <w:tcW w:w="3685" w:type="dxa"/>
          </w:tcPr>
          <w:p w14:paraId="47AA6070" w14:textId="1EC5679C" w:rsidR="00EB1912" w:rsidRPr="00EE1BEF" w:rsidDel="00922516" w:rsidRDefault="00EB1912" w:rsidP="00EE1BEF">
            <w:pPr>
              <w:pStyle w:val="Tablebody"/>
              <w:autoSpaceDE w:val="0"/>
              <w:autoSpaceDN w:val="0"/>
              <w:adjustRightInd w:val="0"/>
              <w:rPr>
                <w:del w:id="94" w:author="NAVARRIA Jessica" w:date="2025-09-30T11:39:00Z"/>
                <w:rFonts w:eastAsia="MS Mincho"/>
                <w:szCs w:val="24"/>
              </w:rPr>
            </w:pPr>
            <w:del w:id="95" w:author="NAVARRIA Jessica" w:date="2025-09-30T11:39:00Z">
              <w:r w:rsidRPr="00EE1BEF" w:rsidDel="00922516">
                <w:rPr>
                  <w:rFonts w:eastAsia="MS Mincho"/>
                  <w:szCs w:val="24"/>
                </w:rPr>
                <w:delText>Indicates if AR anchoring is required for the rendering of the associated nodes.</w:delText>
              </w:r>
            </w:del>
          </w:p>
          <w:p w14:paraId="6E428CA4" w14:textId="7C2D8490" w:rsidR="00EB1912" w:rsidRPr="00EE1BEF" w:rsidDel="00922516" w:rsidRDefault="00EB1912" w:rsidP="00EE1BEF">
            <w:pPr>
              <w:pStyle w:val="Tablebody"/>
              <w:autoSpaceDE w:val="0"/>
              <w:autoSpaceDN w:val="0"/>
              <w:adjustRightInd w:val="0"/>
              <w:rPr>
                <w:del w:id="96" w:author="NAVARRIA Jessica" w:date="2025-09-30T11:39:00Z"/>
                <w:rFonts w:eastAsia="MS Mincho"/>
                <w:szCs w:val="24"/>
              </w:rPr>
            </w:pPr>
            <w:del w:id="97" w:author="NAVARRIA Jessica" w:date="2025-09-30T11:39:00Z">
              <w:r w:rsidRPr="00EE1BEF" w:rsidDel="00922516">
                <w:rPr>
                  <w:rFonts w:eastAsia="MS Mincho"/>
                  <w:szCs w:val="24"/>
                </w:rPr>
                <w:delText>If TRUE, the application shall skip the virtual assets attached to this anchor until the pose of this anchor in the real world is known.</w:delText>
              </w:r>
            </w:del>
          </w:p>
          <w:p w14:paraId="298D8F42" w14:textId="2FF594F9" w:rsidR="00EB1912" w:rsidRPr="00EE1BEF" w:rsidDel="00922516" w:rsidRDefault="00EB1912" w:rsidP="00EE1BEF">
            <w:pPr>
              <w:pStyle w:val="Tablebody"/>
              <w:autoSpaceDE w:val="0"/>
              <w:autoSpaceDN w:val="0"/>
              <w:adjustRightInd w:val="0"/>
              <w:rPr>
                <w:del w:id="98" w:author="NAVARRIA Jessica" w:date="2025-09-30T11:39:00Z"/>
                <w:rFonts w:cs="Arial"/>
              </w:rPr>
            </w:pPr>
            <w:del w:id="99" w:author="NAVARRIA Jessica" w:date="2025-09-30T11:39:00Z">
              <w:r w:rsidRPr="00EE1BEF" w:rsidDel="00922516">
                <w:rPr>
                  <w:rFonts w:eastAsia="MS Mincho"/>
                  <w:szCs w:val="24"/>
                </w:rPr>
                <w:delText>if FALSE, the application shall process the virtual assets attached to this anchor</w:delText>
              </w:r>
            </w:del>
          </w:p>
        </w:tc>
      </w:tr>
      <w:tr w:rsidR="00EB1912" w:rsidRPr="00EE1BEF" w:rsidDel="00922516" w14:paraId="394F8C77" w14:textId="239B8C15" w:rsidTr="00CF784B">
        <w:trPr>
          <w:del w:id="100" w:author="NAVARRIA Jessica" w:date="2025-09-30T11:39:00Z"/>
        </w:trPr>
        <w:tc>
          <w:tcPr>
            <w:tcW w:w="2065" w:type="dxa"/>
          </w:tcPr>
          <w:p w14:paraId="21F9645B" w14:textId="03F63272" w:rsidR="00EB1912" w:rsidRPr="00EE1BEF" w:rsidDel="00922516" w:rsidRDefault="00EB1912" w:rsidP="00EE1BEF">
            <w:pPr>
              <w:pStyle w:val="Tablebody"/>
              <w:autoSpaceDE w:val="0"/>
              <w:autoSpaceDN w:val="0"/>
              <w:adjustRightInd w:val="0"/>
              <w:jc w:val="both"/>
              <w:rPr>
                <w:del w:id="101" w:author="NAVARRIA Jessica" w:date="2025-09-30T11:39:00Z"/>
                <w:rFonts w:cs="Arial"/>
              </w:rPr>
            </w:pPr>
            <w:del w:id="102" w:author="NAVARRIA Jessica" w:date="2025-09-30T11:39:00Z">
              <w:r w:rsidRPr="00EE1BEF" w:rsidDel="00922516">
                <w:rPr>
                  <w:rFonts w:eastAsia="MS Mincho"/>
                  <w:szCs w:val="24"/>
                </w:rPr>
                <w:delText>minimumRequiredSpace</w:delText>
              </w:r>
            </w:del>
          </w:p>
        </w:tc>
        <w:tc>
          <w:tcPr>
            <w:tcW w:w="1191" w:type="dxa"/>
          </w:tcPr>
          <w:p w14:paraId="778BBD30" w14:textId="0BEB1D65" w:rsidR="00EB1912" w:rsidRPr="00EE1BEF" w:rsidDel="00922516" w:rsidRDefault="00EB1912" w:rsidP="00EE1BEF">
            <w:pPr>
              <w:pStyle w:val="Tablebody"/>
              <w:autoSpaceDE w:val="0"/>
              <w:autoSpaceDN w:val="0"/>
              <w:adjustRightInd w:val="0"/>
              <w:jc w:val="both"/>
              <w:rPr>
                <w:del w:id="103" w:author="NAVARRIA Jessica" w:date="2025-09-30T11:39:00Z"/>
                <w:rFonts w:cs="Arial"/>
              </w:rPr>
            </w:pPr>
            <w:del w:id="104" w:author="NAVARRIA Jessica" w:date="2025-09-30T11:39:00Z">
              <w:r w:rsidRPr="00EE1BEF" w:rsidDel="00922516">
                <w:rPr>
                  <w:rFonts w:eastAsia="MS Mincho"/>
                  <w:szCs w:val="24"/>
                </w:rPr>
                <w:delText>vec3</w:delText>
              </w:r>
            </w:del>
          </w:p>
        </w:tc>
        <w:tc>
          <w:tcPr>
            <w:tcW w:w="992" w:type="dxa"/>
          </w:tcPr>
          <w:p w14:paraId="46E5DB3D" w14:textId="28F9A62A" w:rsidR="00EB1912" w:rsidRPr="00EE1BEF" w:rsidDel="00922516" w:rsidRDefault="00EB1912" w:rsidP="00EE1BEF">
            <w:pPr>
              <w:pStyle w:val="Tablebody"/>
              <w:autoSpaceDE w:val="0"/>
              <w:autoSpaceDN w:val="0"/>
              <w:adjustRightInd w:val="0"/>
              <w:jc w:val="both"/>
              <w:rPr>
                <w:del w:id="105" w:author="NAVARRIA Jessica" w:date="2025-09-30T11:39:00Z"/>
                <w:rFonts w:cs="Arial"/>
              </w:rPr>
            </w:pPr>
            <w:del w:id="106" w:author="NAVARRIA Jessica" w:date="2025-09-30T11:39:00Z">
              <w:r w:rsidRPr="00EE1BEF" w:rsidDel="00922516">
                <w:rPr>
                  <w:rFonts w:eastAsia="MS Mincho"/>
                  <w:szCs w:val="24"/>
                </w:rPr>
                <w:delText>O</w:delText>
              </w:r>
            </w:del>
          </w:p>
        </w:tc>
        <w:tc>
          <w:tcPr>
            <w:tcW w:w="1134" w:type="dxa"/>
          </w:tcPr>
          <w:p w14:paraId="7B189649" w14:textId="1D64FFA5" w:rsidR="00EB1912" w:rsidRPr="00EE1BEF" w:rsidDel="00922516" w:rsidRDefault="00EB1912" w:rsidP="00EE1BEF">
            <w:pPr>
              <w:pStyle w:val="Tablebody"/>
              <w:autoSpaceDE w:val="0"/>
              <w:autoSpaceDN w:val="0"/>
              <w:adjustRightInd w:val="0"/>
              <w:jc w:val="both"/>
              <w:rPr>
                <w:del w:id="107" w:author="NAVARRIA Jessica" w:date="2025-09-30T11:39:00Z"/>
                <w:rFonts w:cs="Arial"/>
              </w:rPr>
            </w:pPr>
            <w:del w:id="108" w:author="NAVARRIA Jessica" w:date="2025-09-30T11:39:00Z">
              <w:r w:rsidRPr="00EE1BEF" w:rsidDel="00922516">
                <w:rPr>
                  <w:rFonts w:eastAsia="MS Mincho"/>
                  <w:szCs w:val="24"/>
                </w:rPr>
                <w:delText>(0,0,0)</w:delText>
              </w:r>
            </w:del>
          </w:p>
        </w:tc>
        <w:tc>
          <w:tcPr>
            <w:tcW w:w="3685" w:type="dxa"/>
          </w:tcPr>
          <w:p w14:paraId="794A7AA2" w14:textId="6234EE01" w:rsidR="00EB1912" w:rsidRPr="00EE1BEF" w:rsidDel="00922516" w:rsidRDefault="00EB1912" w:rsidP="00EE1BEF">
            <w:pPr>
              <w:pStyle w:val="Tablebody"/>
              <w:autoSpaceDE w:val="0"/>
              <w:autoSpaceDN w:val="0"/>
              <w:adjustRightInd w:val="0"/>
              <w:rPr>
                <w:del w:id="109" w:author="NAVARRIA Jessica" w:date="2025-09-30T11:39:00Z"/>
                <w:rFonts w:cs="Arial"/>
              </w:rPr>
            </w:pPr>
            <w:del w:id="110" w:author="NAVARRIA Jessica" w:date="2025-09-30T11:39:00Z">
              <w:r w:rsidRPr="00EE1BEF" w:rsidDel="00922516">
                <w:rPr>
                  <w:rFonts w:eastAsia="MS Mincho"/>
                  <w:szCs w:val="24"/>
                </w:rPr>
                <w:delText>Space required to anchor the AR asset (width, height, depth in meters). This space corresponds to an axis-aligned bounding box, placed at the origin of the trackable space. Width is aligned with x axis, height with y axis and depth with z axis, expressed in trackable local space.  This value shall be compared to the bounding box of the real-world available space associated with the trackable as estimated by the XR runtime.</w:delText>
              </w:r>
            </w:del>
          </w:p>
        </w:tc>
      </w:tr>
      <w:tr w:rsidR="00EB1912" w:rsidRPr="00EE1BEF" w:rsidDel="00922516" w14:paraId="583A74DB" w14:textId="167E9121" w:rsidTr="00CF784B">
        <w:trPr>
          <w:del w:id="111" w:author="NAVARRIA Jessica" w:date="2025-09-30T11:39:00Z"/>
        </w:trPr>
        <w:tc>
          <w:tcPr>
            <w:tcW w:w="2065" w:type="dxa"/>
          </w:tcPr>
          <w:p w14:paraId="3BCC958F" w14:textId="0E4587C7" w:rsidR="00EB1912" w:rsidRPr="00EE1BEF" w:rsidDel="00922516" w:rsidRDefault="00EB1912" w:rsidP="00EE1BEF">
            <w:pPr>
              <w:pStyle w:val="Tablebody"/>
              <w:autoSpaceDE w:val="0"/>
              <w:autoSpaceDN w:val="0"/>
              <w:adjustRightInd w:val="0"/>
              <w:jc w:val="both"/>
              <w:rPr>
                <w:del w:id="112" w:author="NAVARRIA Jessica" w:date="2025-09-30T11:39:00Z"/>
                <w:rFonts w:cs="Arial"/>
              </w:rPr>
            </w:pPr>
            <w:del w:id="113" w:author="NAVARRIA Jessica" w:date="2025-09-30T11:39:00Z">
              <w:r w:rsidRPr="00EE1BEF" w:rsidDel="00922516">
                <w:rPr>
                  <w:rFonts w:eastAsia="MS Mincho"/>
                  <w:szCs w:val="24"/>
                </w:rPr>
                <w:lastRenderedPageBreak/>
                <w:delText>aligned</w:delText>
              </w:r>
            </w:del>
          </w:p>
        </w:tc>
        <w:tc>
          <w:tcPr>
            <w:tcW w:w="1191" w:type="dxa"/>
          </w:tcPr>
          <w:p w14:paraId="3292711B" w14:textId="0EC462E7" w:rsidR="00EB1912" w:rsidRPr="00EE1BEF" w:rsidDel="00922516" w:rsidRDefault="00EB1912" w:rsidP="00EE1BEF">
            <w:pPr>
              <w:pStyle w:val="Tablebody"/>
              <w:autoSpaceDE w:val="0"/>
              <w:autoSpaceDN w:val="0"/>
              <w:adjustRightInd w:val="0"/>
              <w:jc w:val="both"/>
              <w:rPr>
                <w:del w:id="114" w:author="NAVARRIA Jessica" w:date="2025-09-30T11:39:00Z"/>
                <w:rFonts w:cs="Arial"/>
              </w:rPr>
            </w:pPr>
            <w:del w:id="115" w:author="NAVARRIA Jessica" w:date="2025-09-30T11:39:00Z">
              <w:r w:rsidRPr="00EE1BEF" w:rsidDel="00922516">
                <w:rPr>
                  <w:rFonts w:eastAsia="MS Mincho"/>
                  <w:szCs w:val="24"/>
                </w:rPr>
                <w:delText>enumeration</w:delText>
              </w:r>
            </w:del>
          </w:p>
        </w:tc>
        <w:tc>
          <w:tcPr>
            <w:tcW w:w="992" w:type="dxa"/>
          </w:tcPr>
          <w:p w14:paraId="3709F0B3" w14:textId="32BB006D" w:rsidR="00EB1912" w:rsidRPr="00EE1BEF" w:rsidDel="00922516" w:rsidRDefault="00EB1912" w:rsidP="00EE1BEF">
            <w:pPr>
              <w:pStyle w:val="Tablebody"/>
              <w:autoSpaceDE w:val="0"/>
              <w:autoSpaceDN w:val="0"/>
              <w:adjustRightInd w:val="0"/>
              <w:jc w:val="both"/>
              <w:rPr>
                <w:del w:id="116" w:author="NAVARRIA Jessica" w:date="2025-09-30T11:39:00Z"/>
                <w:rFonts w:cs="Arial"/>
              </w:rPr>
            </w:pPr>
            <w:del w:id="117" w:author="NAVARRIA Jessica" w:date="2025-09-30T11:39:00Z">
              <w:r w:rsidRPr="00EE1BEF" w:rsidDel="00922516">
                <w:rPr>
                  <w:rFonts w:eastAsia="MS Mincho"/>
                  <w:szCs w:val="24"/>
                </w:rPr>
                <w:delText>O</w:delText>
              </w:r>
            </w:del>
          </w:p>
        </w:tc>
        <w:tc>
          <w:tcPr>
            <w:tcW w:w="1134" w:type="dxa"/>
          </w:tcPr>
          <w:p w14:paraId="1363DF58" w14:textId="2C961818" w:rsidR="00EB1912" w:rsidRPr="00EE1BEF" w:rsidDel="00922516" w:rsidRDefault="00EB1912" w:rsidP="00EE1BEF">
            <w:pPr>
              <w:pStyle w:val="Tablebody"/>
              <w:autoSpaceDE w:val="0"/>
              <w:autoSpaceDN w:val="0"/>
              <w:adjustRightInd w:val="0"/>
              <w:jc w:val="both"/>
              <w:rPr>
                <w:del w:id="118" w:author="NAVARRIA Jessica" w:date="2025-09-30T11:39:00Z"/>
                <w:rFonts w:cs="Arial"/>
              </w:rPr>
            </w:pPr>
            <w:del w:id="119" w:author="NAVARRIA Jessica" w:date="2025-09-30T11:39:00Z">
              <w:r w:rsidRPr="00EE1BEF" w:rsidDel="00922516">
                <w:rPr>
                  <w:rFonts w:eastAsia="MS Mincho"/>
                  <w:szCs w:val="24"/>
                </w:rPr>
                <w:delText>NOT_USED</w:delText>
              </w:r>
            </w:del>
          </w:p>
        </w:tc>
        <w:tc>
          <w:tcPr>
            <w:tcW w:w="3685" w:type="dxa"/>
          </w:tcPr>
          <w:p w14:paraId="763CC793" w14:textId="1A0BA7F6" w:rsidR="00EB1912" w:rsidRPr="00EE1BEF" w:rsidDel="00922516" w:rsidRDefault="00EB1912" w:rsidP="00EE1BEF">
            <w:pPr>
              <w:pStyle w:val="Tablebody"/>
              <w:autoSpaceDE w:val="0"/>
              <w:autoSpaceDN w:val="0"/>
              <w:adjustRightInd w:val="0"/>
              <w:rPr>
                <w:del w:id="120" w:author="NAVARRIA Jessica" w:date="2025-09-30T11:39:00Z"/>
                <w:rFonts w:eastAsia="MS Mincho"/>
                <w:szCs w:val="24"/>
              </w:rPr>
            </w:pPr>
            <w:del w:id="121" w:author="NAVARRIA Jessica" w:date="2025-09-30T11:39:00Z">
              <w:r w:rsidRPr="00EE1BEF" w:rsidDel="00922516">
                <w:rPr>
                  <w:rFonts w:eastAsia="MS Mincho"/>
                  <w:szCs w:val="24"/>
                </w:rPr>
                <w:delText>The aligned flag may take one of the following values: NOT_USED=0, ALIGNED_NOTSCALED=1, ALIGNED_SCALED=2.</w:delText>
              </w:r>
            </w:del>
          </w:p>
          <w:p w14:paraId="1B7E52C8" w14:textId="64045D5C" w:rsidR="00EB1912" w:rsidRPr="00EE1BEF" w:rsidDel="00922516" w:rsidRDefault="00EB1912" w:rsidP="00EE1BEF">
            <w:pPr>
              <w:pStyle w:val="Tablebody"/>
              <w:autoSpaceDE w:val="0"/>
              <w:autoSpaceDN w:val="0"/>
              <w:adjustRightInd w:val="0"/>
              <w:rPr>
                <w:del w:id="122" w:author="NAVARRIA Jessica" w:date="2025-09-30T11:39:00Z"/>
                <w:rFonts w:cs="Arial"/>
              </w:rPr>
            </w:pPr>
            <w:del w:id="123" w:author="NAVARRIA Jessica" w:date="2025-09-30T11:39:00Z">
              <w:r w:rsidRPr="00EE1BEF" w:rsidDel="00922516">
                <w:rPr>
                  <w:rFonts w:eastAsia="MS Mincho"/>
                  <w:szCs w:val="24"/>
                </w:rPr>
                <w:delText>If ALIGNED_SCALED is set, the bounding box of the virtual assets attached to that anchor is aligned and scaled to match the bounding box of the real-world available space associated with the trackable as estimated by the XR runtime.</w:delText>
              </w:r>
            </w:del>
          </w:p>
        </w:tc>
      </w:tr>
      <w:tr w:rsidR="00EB1912" w:rsidRPr="00EE1BEF" w:rsidDel="00922516" w14:paraId="14D32EAF" w14:textId="04B5FB9E" w:rsidTr="00CF784B">
        <w:trPr>
          <w:del w:id="124" w:author="NAVARRIA Jessica" w:date="2025-09-30T11:39:00Z"/>
        </w:trPr>
        <w:tc>
          <w:tcPr>
            <w:tcW w:w="2065" w:type="dxa"/>
          </w:tcPr>
          <w:p w14:paraId="55A1EA39" w14:textId="595586AF" w:rsidR="00EB1912" w:rsidRPr="00EE1BEF" w:rsidDel="00922516" w:rsidRDefault="00EB1912" w:rsidP="00EE1BEF">
            <w:pPr>
              <w:pStyle w:val="Tablebody"/>
              <w:autoSpaceDE w:val="0"/>
              <w:autoSpaceDN w:val="0"/>
              <w:adjustRightInd w:val="0"/>
              <w:jc w:val="both"/>
              <w:rPr>
                <w:del w:id="125" w:author="NAVARRIA Jessica" w:date="2025-09-30T11:39:00Z"/>
                <w:rFonts w:cs="Arial"/>
              </w:rPr>
            </w:pPr>
            <w:del w:id="126" w:author="NAVARRIA Jessica" w:date="2025-09-30T11:39:00Z">
              <w:r w:rsidRPr="00EE1BEF" w:rsidDel="00922516">
                <w:rPr>
                  <w:rFonts w:eastAsia="MS Mincho"/>
                  <w:szCs w:val="24"/>
                </w:rPr>
                <w:delText>actions</w:delText>
              </w:r>
            </w:del>
          </w:p>
        </w:tc>
        <w:tc>
          <w:tcPr>
            <w:tcW w:w="1191" w:type="dxa"/>
          </w:tcPr>
          <w:p w14:paraId="3FA35F6E" w14:textId="0A178FF2" w:rsidR="00EB1912" w:rsidRPr="00EE1BEF" w:rsidDel="00922516" w:rsidRDefault="00EB1912" w:rsidP="00EE1BEF">
            <w:pPr>
              <w:pStyle w:val="Tablebody"/>
              <w:autoSpaceDE w:val="0"/>
              <w:autoSpaceDN w:val="0"/>
              <w:adjustRightInd w:val="0"/>
              <w:jc w:val="both"/>
              <w:rPr>
                <w:del w:id="127" w:author="NAVARRIA Jessica" w:date="2025-09-30T11:39:00Z"/>
                <w:rFonts w:cs="Arial"/>
              </w:rPr>
            </w:pPr>
            <w:del w:id="128" w:author="NAVARRIA Jessica" w:date="2025-09-30T11:39:00Z">
              <w:r w:rsidRPr="00EE1BEF" w:rsidDel="00922516">
                <w:rPr>
                  <w:rFonts w:eastAsia="MS Mincho"/>
                  <w:szCs w:val="24"/>
                </w:rPr>
                <w:delText>array(number)</w:delText>
              </w:r>
            </w:del>
          </w:p>
        </w:tc>
        <w:tc>
          <w:tcPr>
            <w:tcW w:w="992" w:type="dxa"/>
          </w:tcPr>
          <w:p w14:paraId="7990C6D0" w14:textId="44D256C8" w:rsidR="00EB1912" w:rsidRPr="00EE1BEF" w:rsidDel="00922516" w:rsidRDefault="00EB1912" w:rsidP="00EE1BEF">
            <w:pPr>
              <w:pStyle w:val="Tablebody"/>
              <w:autoSpaceDE w:val="0"/>
              <w:autoSpaceDN w:val="0"/>
              <w:adjustRightInd w:val="0"/>
              <w:jc w:val="both"/>
              <w:rPr>
                <w:del w:id="129" w:author="NAVARRIA Jessica" w:date="2025-09-30T11:39:00Z"/>
                <w:rFonts w:cs="Arial"/>
              </w:rPr>
            </w:pPr>
            <w:del w:id="130" w:author="NAVARRIA Jessica" w:date="2025-09-30T11:39:00Z">
              <w:r w:rsidRPr="00EE1BEF" w:rsidDel="00922516">
                <w:rPr>
                  <w:rFonts w:eastAsia="MS Mincho"/>
                  <w:szCs w:val="24"/>
                </w:rPr>
                <w:delText>O</w:delText>
              </w:r>
            </w:del>
          </w:p>
        </w:tc>
        <w:tc>
          <w:tcPr>
            <w:tcW w:w="1134" w:type="dxa"/>
          </w:tcPr>
          <w:p w14:paraId="4228212F" w14:textId="51BA0718" w:rsidR="00EB1912" w:rsidRPr="00EE1BEF" w:rsidDel="00922516" w:rsidRDefault="00EB1912" w:rsidP="00EE1BEF">
            <w:pPr>
              <w:pStyle w:val="Tablebody"/>
              <w:autoSpaceDE w:val="0"/>
              <w:autoSpaceDN w:val="0"/>
              <w:adjustRightInd w:val="0"/>
              <w:jc w:val="both"/>
              <w:rPr>
                <w:del w:id="131" w:author="NAVARRIA Jessica" w:date="2025-09-30T11:39:00Z"/>
                <w:rFonts w:cs="Arial"/>
              </w:rPr>
            </w:pPr>
            <w:del w:id="132" w:author="NAVARRIA Jessica" w:date="2025-09-30T11:39:00Z">
              <w:r w:rsidRPr="00EE1BEF" w:rsidDel="00922516">
                <w:rPr>
                  <w:rFonts w:eastAsia="MS Mincho"/>
                  <w:szCs w:val="24"/>
                </w:rPr>
                <w:delText>N/A</w:delText>
              </w:r>
            </w:del>
          </w:p>
        </w:tc>
        <w:tc>
          <w:tcPr>
            <w:tcW w:w="3685" w:type="dxa"/>
          </w:tcPr>
          <w:p w14:paraId="188DD939" w14:textId="2D6E8A22" w:rsidR="00EB1912" w:rsidRPr="00EE1BEF" w:rsidDel="00922516" w:rsidRDefault="00EB1912" w:rsidP="00EE1BEF">
            <w:pPr>
              <w:pStyle w:val="Tablebody"/>
              <w:autoSpaceDE w:val="0"/>
              <w:autoSpaceDN w:val="0"/>
              <w:adjustRightInd w:val="0"/>
              <w:rPr>
                <w:del w:id="133" w:author="NAVARRIA Jessica" w:date="2025-09-30T11:39:00Z"/>
                <w:rFonts w:cs="Arial"/>
              </w:rPr>
            </w:pPr>
            <w:del w:id="134" w:author="NAVARRIA Jessica" w:date="2025-09-30T11:39:00Z">
              <w:r w:rsidRPr="00EE1BEF" w:rsidDel="00922516">
                <w:rPr>
                  <w:rFonts w:eastAsia="MS Mincho"/>
                  <w:szCs w:val="24"/>
                </w:rPr>
                <w:delText>Indices of the actions in the actions array of the interactivity extension to be executed once the pose of this anchor is determined. An example is a setTransform action to place the virtual assets attached to that anchor.</w:delText>
              </w:r>
            </w:del>
          </w:p>
        </w:tc>
      </w:tr>
      <w:tr w:rsidR="00EB1912" w:rsidRPr="00EE1BEF" w:rsidDel="00922516" w14:paraId="12309099" w14:textId="4E8E7C22" w:rsidTr="00CF784B">
        <w:trPr>
          <w:del w:id="135" w:author="NAVARRIA Jessica" w:date="2025-09-30T11:39:00Z"/>
        </w:trPr>
        <w:tc>
          <w:tcPr>
            <w:tcW w:w="2065" w:type="dxa"/>
          </w:tcPr>
          <w:p w14:paraId="04B2B44A" w14:textId="3109E836" w:rsidR="00EB1912" w:rsidRPr="00EE1BEF" w:rsidDel="00922516" w:rsidRDefault="00EB1912" w:rsidP="00EE1BEF">
            <w:pPr>
              <w:pStyle w:val="Tablebody"/>
              <w:tabs>
                <w:tab w:val="clear" w:pos="397"/>
                <w:tab w:val="left" w:pos="403"/>
              </w:tabs>
              <w:autoSpaceDE w:val="0"/>
              <w:autoSpaceDN w:val="0"/>
              <w:adjustRightInd w:val="0"/>
              <w:jc w:val="both"/>
              <w:rPr>
                <w:del w:id="136" w:author="NAVARRIA Jessica" w:date="2025-09-30T11:39:00Z"/>
              </w:rPr>
            </w:pPr>
            <w:del w:id="137" w:author="NAVARRIA Jessica" w:date="2025-09-30T11:39:00Z">
              <w:r w:rsidRPr="00EE1BEF" w:rsidDel="00922516">
                <w:rPr>
                  <w:rFonts w:eastAsia="MS Mincho"/>
                  <w:szCs w:val="24"/>
                </w:rPr>
                <w:delText>light</w:delText>
              </w:r>
            </w:del>
          </w:p>
        </w:tc>
        <w:tc>
          <w:tcPr>
            <w:tcW w:w="1191" w:type="dxa"/>
          </w:tcPr>
          <w:p w14:paraId="56BB1DA6" w14:textId="73A690AB" w:rsidR="00EB1912" w:rsidRPr="00EE1BEF" w:rsidDel="00922516" w:rsidRDefault="00EB1912" w:rsidP="00EE1BEF">
            <w:pPr>
              <w:pStyle w:val="Tablebody"/>
              <w:tabs>
                <w:tab w:val="clear" w:pos="397"/>
                <w:tab w:val="left" w:pos="403"/>
              </w:tabs>
              <w:autoSpaceDE w:val="0"/>
              <w:autoSpaceDN w:val="0"/>
              <w:adjustRightInd w:val="0"/>
              <w:jc w:val="both"/>
              <w:rPr>
                <w:del w:id="138" w:author="NAVARRIA Jessica" w:date="2025-09-30T11:39:00Z"/>
              </w:rPr>
            </w:pPr>
            <w:del w:id="139" w:author="NAVARRIA Jessica" w:date="2025-09-30T11:39:00Z">
              <w:r w:rsidRPr="00EE1BEF" w:rsidDel="00922516">
                <w:rPr>
                  <w:rFonts w:eastAsia="MS Mincho"/>
                  <w:szCs w:val="24"/>
                </w:rPr>
                <w:delText>integer</w:delText>
              </w:r>
            </w:del>
          </w:p>
        </w:tc>
        <w:tc>
          <w:tcPr>
            <w:tcW w:w="992" w:type="dxa"/>
          </w:tcPr>
          <w:p w14:paraId="636D4DEE" w14:textId="68E19E84" w:rsidR="00EB1912" w:rsidRPr="00EE1BEF" w:rsidDel="00922516" w:rsidRDefault="00EB1912" w:rsidP="00EE1BEF">
            <w:pPr>
              <w:pStyle w:val="Tablebody"/>
              <w:tabs>
                <w:tab w:val="clear" w:pos="397"/>
                <w:tab w:val="left" w:pos="403"/>
              </w:tabs>
              <w:autoSpaceDE w:val="0"/>
              <w:autoSpaceDN w:val="0"/>
              <w:adjustRightInd w:val="0"/>
              <w:jc w:val="both"/>
              <w:rPr>
                <w:del w:id="140" w:author="NAVARRIA Jessica" w:date="2025-09-30T11:39:00Z"/>
              </w:rPr>
            </w:pPr>
            <w:del w:id="141" w:author="NAVARRIA Jessica" w:date="2025-09-30T11:39:00Z">
              <w:r w:rsidRPr="00EE1BEF" w:rsidDel="00922516">
                <w:rPr>
                  <w:rFonts w:eastAsia="MS Mincho"/>
                  <w:szCs w:val="24"/>
                </w:rPr>
                <w:delText>O</w:delText>
              </w:r>
            </w:del>
          </w:p>
        </w:tc>
        <w:tc>
          <w:tcPr>
            <w:tcW w:w="1134" w:type="dxa"/>
          </w:tcPr>
          <w:p w14:paraId="7353A17D" w14:textId="1F263556" w:rsidR="00EB1912" w:rsidRPr="00EE1BEF" w:rsidDel="00922516" w:rsidRDefault="00EB1912" w:rsidP="00EE1BEF">
            <w:pPr>
              <w:pStyle w:val="Tablebody"/>
              <w:tabs>
                <w:tab w:val="clear" w:pos="397"/>
                <w:tab w:val="left" w:pos="403"/>
              </w:tabs>
              <w:autoSpaceDE w:val="0"/>
              <w:autoSpaceDN w:val="0"/>
              <w:adjustRightInd w:val="0"/>
              <w:jc w:val="both"/>
              <w:rPr>
                <w:del w:id="142" w:author="NAVARRIA Jessica" w:date="2025-09-30T11:39:00Z"/>
              </w:rPr>
            </w:pPr>
            <w:del w:id="143" w:author="NAVARRIA Jessica" w:date="2025-09-30T11:39:00Z">
              <w:r w:rsidRPr="00EE1BEF" w:rsidDel="00922516">
                <w:rPr>
                  <w:rFonts w:eastAsia="MS Mincho"/>
                  <w:szCs w:val="24"/>
                </w:rPr>
                <w:delText>N/A</w:delText>
              </w:r>
            </w:del>
          </w:p>
        </w:tc>
        <w:tc>
          <w:tcPr>
            <w:tcW w:w="3685" w:type="dxa"/>
          </w:tcPr>
          <w:p w14:paraId="6A67262E" w14:textId="7504A72E" w:rsidR="00EB1912" w:rsidRPr="00EE1BEF" w:rsidDel="00922516" w:rsidRDefault="00EB1912" w:rsidP="00EE1BEF">
            <w:pPr>
              <w:pStyle w:val="Tablebody"/>
              <w:tabs>
                <w:tab w:val="clear" w:pos="397"/>
                <w:tab w:val="left" w:pos="403"/>
              </w:tabs>
              <w:autoSpaceDE w:val="0"/>
              <w:autoSpaceDN w:val="0"/>
              <w:adjustRightInd w:val="0"/>
              <w:rPr>
                <w:del w:id="144" w:author="NAVARRIA Jessica" w:date="2025-09-30T11:39:00Z"/>
              </w:rPr>
            </w:pPr>
            <w:del w:id="145" w:author="NAVARRIA Jessica" w:date="2025-09-30T11:39:00Z">
              <w:r w:rsidRPr="00EE1BEF" w:rsidDel="00922516">
                <w:rPr>
                  <w:rFonts w:eastAsia="MS Mincho"/>
                  <w:szCs w:val="24"/>
                </w:rPr>
                <w:delText>Reference to an item in the lights array of the MPEG_lights_texture_based extension.</w:delText>
              </w:r>
            </w:del>
          </w:p>
        </w:tc>
      </w:tr>
      <w:tr w:rsidR="00EB1912" w:rsidRPr="00EE1BEF" w14:paraId="3FB12AA2" w14:textId="77777777" w:rsidTr="00CF784B">
        <w:tc>
          <w:tcPr>
            <w:tcW w:w="2065" w:type="dxa"/>
            <w:tcBorders>
              <w:bottom w:val="single" w:sz="12" w:space="0" w:color="auto"/>
            </w:tcBorders>
          </w:tcPr>
          <w:p w14:paraId="6C2807E9" w14:textId="004A367A" w:rsidR="00EB1912" w:rsidRPr="00EE1BEF" w:rsidRDefault="00EB1912" w:rsidP="00EE1BEF">
            <w:pPr>
              <w:pStyle w:val="Tablebody"/>
              <w:tabs>
                <w:tab w:val="clear" w:pos="397"/>
                <w:tab w:val="left" w:pos="403"/>
              </w:tabs>
              <w:autoSpaceDE w:val="0"/>
              <w:autoSpaceDN w:val="0"/>
              <w:adjustRightInd w:val="0"/>
              <w:jc w:val="both"/>
            </w:pPr>
            <w:r w:rsidRPr="00EE1BEF">
              <w:rPr>
                <w:rFonts w:eastAsia="MS Mincho"/>
                <w:szCs w:val="24"/>
              </w:rPr>
              <w:t>recommendedSpatialComputingConfig</w:t>
            </w:r>
          </w:p>
        </w:tc>
        <w:tc>
          <w:tcPr>
            <w:tcW w:w="1191" w:type="dxa"/>
            <w:tcBorders>
              <w:bottom w:val="single" w:sz="12" w:space="0" w:color="auto"/>
            </w:tcBorders>
          </w:tcPr>
          <w:p w14:paraId="56C456AD" w14:textId="01638B14" w:rsidR="00EB1912" w:rsidRPr="00EE1BEF" w:rsidRDefault="00EB1912" w:rsidP="00EE1BEF">
            <w:pPr>
              <w:pStyle w:val="Tablebody"/>
              <w:tabs>
                <w:tab w:val="clear" w:pos="397"/>
                <w:tab w:val="left" w:pos="403"/>
              </w:tabs>
              <w:autoSpaceDE w:val="0"/>
              <w:autoSpaceDN w:val="0"/>
              <w:adjustRightInd w:val="0"/>
              <w:jc w:val="both"/>
            </w:pPr>
            <w:r w:rsidRPr="00EE1BEF">
              <w:rPr>
                <w:rFonts w:eastAsia="MS Mincho"/>
                <w:szCs w:val="24"/>
              </w:rPr>
              <w:t>object</w:t>
            </w:r>
          </w:p>
        </w:tc>
        <w:tc>
          <w:tcPr>
            <w:tcW w:w="992" w:type="dxa"/>
            <w:tcBorders>
              <w:bottom w:val="single" w:sz="12" w:space="0" w:color="auto"/>
            </w:tcBorders>
          </w:tcPr>
          <w:p w14:paraId="453E0D61" w14:textId="4DDF678C" w:rsidR="00EB1912" w:rsidRPr="00EE1BEF" w:rsidRDefault="00EB1912" w:rsidP="00EE1BEF">
            <w:pPr>
              <w:pStyle w:val="Tablebody"/>
              <w:tabs>
                <w:tab w:val="clear" w:pos="397"/>
                <w:tab w:val="left" w:pos="403"/>
              </w:tabs>
              <w:autoSpaceDE w:val="0"/>
              <w:autoSpaceDN w:val="0"/>
              <w:adjustRightInd w:val="0"/>
              <w:jc w:val="both"/>
            </w:pPr>
            <w:r w:rsidRPr="00EE1BEF">
              <w:rPr>
                <w:rFonts w:eastAsia="MS Mincho"/>
                <w:szCs w:val="24"/>
              </w:rPr>
              <w:t>O</w:t>
            </w:r>
          </w:p>
        </w:tc>
        <w:tc>
          <w:tcPr>
            <w:tcW w:w="1134" w:type="dxa"/>
            <w:tcBorders>
              <w:bottom w:val="single" w:sz="12" w:space="0" w:color="auto"/>
            </w:tcBorders>
          </w:tcPr>
          <w:p w14:paraId="7894169B" w14:textId="482E1149" w:rsidR="00EB1912" w:rsidRPr="00EE1BEF" w:rsidRDefault="00EB1912" w:rsidP="00EE1BEF">
            <w:pPr>
              <w:pStyle w:val="Tablebody"/>
              <w:tabs>
                <w:tab w:val="clear" w:pos="397"/>
                <w:tab w:val="left" w:pos="403"/>
              </w:tabs>
              <w:autoSpaceDE w:val="0"/>
              <w:autoSpaceDN w:val="0"/>
              <w:adjustRightInd w:val="0"/>
              <w:jc w:val="both"/>
            </w:pPr>
            <w:r w:rsidRPr="00EE1BEF">
              <w:rPr>
                <w:rFonts w:eastAsia="MS Mincho"/>
                <w:szCs w:val="24"/>
              </w:rPr>
              <w:t>N/A</w:t>
            </w:r>
          </w:p>
        </w:tc>
        <w:tc>
          <w:tcPr>
            <w:tcW w:w="3685" w:type="dxa"/>
            <w:tcBorders>
              <w:bottom w:val="single" w:sz="12" w:space="0" w:color="auto"/>
            </w:tcBorders>
          </w:tcPr>
          <w:p w14:paraId="64342660" w14:textId="47B55DAC" w:rsidR="00EB1912" w:rsidRPr="00EE1BEF" w:rsidRDefault="00EB1912" w:rsidP="00EE1BEF">
            <w:pPr>
              <w:pStyle w:val="Tablebody"/>
              <w:tabs>
                <w:tab w:val="clear" w:pos="397"/>
                <w:tab w:val="left" w:pos="403"/>
              </w:tabs>
              <w:autoSpaceDE w:val="0"/>
              <w:autoSpaceDN w:val="0"/>
              <w:adjustRightInd w:val="0"/>
            </w:pPr>
            <w:r w:rsidRPr="00EE1BEF">
              <w:rPr>
                <w:rFonts w:eastAsia="MS Mincho"/>
                <w:szCs w:val="24"/>
              </w:rPr>
              <w:t>Provides a set of recommended parameters specifying the needed spatial description. The semantics of this object are given in Table</w:t>
            </w:r>
            <w:r w:rsidR="00BE7FAB" w:rsidRPr="00EE1BEF">
              <w:rPr>
                <w:rFonts w:eastAsia="MS Mincho"/>
                <w:szCs w:val="24"/>
              </w:rPr>
              <w:t> </w:t>
            </w:r>
            <w:ins w:id="146" w:author="Sylvain Lelievre 152" w:date="2025-10-10T10:04:00Z" w16du:dateUtc="2025-10-10T08:04:00Z">
              <w:r w:rsidR="0081206D">
                <w:rPr>
                  <w:rFonts w:eastAsia="MS Mincho"/>
                  <w:szCs w:val="24"/>
                </w:rPr>
                <w:t>59</w:t>
              </w:r>
            </w:ins>
            <w:del w:id="147" w:author="Sylvain Lelievre 152" w:date="2025-10-10T10:04:00Z" w16du:dateUtc="2025-10-10T08:04:00Z">
              <w:r w:rsidRPr="00EE1BEF" w:rsidDel="0081206D">
                <w:rPr>
                  <w:rFonts w:eastAsia="MS Mincho"/>
                  <w:szCs w:val="24"/>
                </w:rPr>
                <w:delText>8.1- 1</w:delText>
              </w:r>
            </w:del>
            <w:r w:rsidRPr="00EE1BEF">
              <w:rPr>
                <w:rFonts w:eastAsia="MS Mincho"/>
                <w:szCs w:val="24"/>
              </w:rPr>
              <w:t>.</w:t>
            </w:r>
          </w:p>
        </w:tc>
      </w:tr>
    </w:tbl>
    <w:p w14:paraId="770F737D" w14:textId="77777777" w:rsidR="00922516" w:rsidRDefault="00922516" w:rsidP="00EE1BEF">
      <w:pPr>
        <w:pStyle w:val="BodyText"/>
        <w:autoSpaceDE w:val="0"/>
        <w:autoSpaceDN w:val="0"/>
        <w:adjustRightInd w:val="0"/>
        <w:rPr>
          <w:ins w:id="148" w:author="NAVARRIA Jessica" w:date="2025-09-30T11:43:00Z"/>
          <w:rFonts w:eastAsia="MS Mincho"/>
          <w:szCs w:val="24"/>
        </w:rPr>
      </w:pPr>
    </w:p>
    <w:p w14:paraId="76747A7A" w14:textId="6A9E3BBC" w:rsidR="00EB1912" w:rsidRPr="00922516" w:rsidRDefault="00EB1912" w:rsidP="00EE1BEF">
      <w:pPr>
        <w:pStyle w:val="BodyText"/>
        <w:autoSpaceDE w:val="0"/>
        <w:autoSpaceDN w:val="0"/>
        <w:adjustRightInd w:val="0"/>
        <w:rPr>
          <w:rFonts w:eastAsia="MS Mincho"/>
          <w:szCs w:val="24"/>
          <w:rPrChange w:id="149" w:author="NAVARRIA Jessica" w:date="2025-09-30T11:43:00Z">
            <w:rPr>
              <w:rFonts w:eastAsia="MS Mincho"/>
              <w:i/>
              <w:szCs w:val="24"/>
            </w:rPr>
          </w:rPrChange>
        </w:rPr>
      </w:pPr>
      <w:r w:rsidRPr="00922516">
        <w:rPr>
          <w:rFonts w:eastAsia="MS Mincho"/>
          <w:szCs w:val="24"/>
          <w:rPrChange w:id="150" w:author="NAVARRIA Jessica" w:date="2025-09-30T11:43:00Z">
            <w:rPr>
              <w:rFonts w:eastAsia="MS Mincho"/>
              <w:i/>
              <w:szCs w:val="24"/>
            </w:rPr>
          </w:rPrChange>
        </w:rPr>
        <w:t>A</w:t>
      </w:r>
      <w:del w:id="151" w:author="NAVARRIA Jessica" w:date="2025-09-30T11:43:00Z">
        <w:r w:rsidRPr="00922516" w:rsidDel="00922516">
          <w:rPr>
            <w:rFonts w:eastAsia="MS Mincho"/>
            <w:szCs w:val="24"/>
            <w:rPrChange w:id="152" w:author="NAVARRIA Jessica" w:date="2025-09-30T11:43:00Z">
              <w:rPr>
                <w:rFonts w:eastAsia="MS Mincho"/>
                <w:i/>
                <w:szCs w:val="24"/>
              </w:rPr>
            </w:rPrChange>
          </w:rPr>
          <w:delText>nd a</w:delText>
        </w:r>
      </w:del>
      <w:r w:rsidRPr="00922516">
        <w:rPr>
          <w:rFonts w:eastAsia="MS Mincho"/>
          <w:szCs w:val="24"/>
          <w:rPrChange w:id="153" w:author="NAVARRIA Jessica" w:date="2025-09-30T11:43:00Z">
            <w:rPr>
              <w:rFonts w:eastAsia="MS Mincho"/>
              <w:i/>
              <w:szCs w:val="24"/>
            </w:rPr>
          </w:rPrChange>
        </w:rPr>
        <w:t xml:space="preserve">dd the following table after </w:t>
      </w:r>
      <w:del w:id="154" w:author="NAVARRIA Jessica" w:date="2025-09-30T11:43:00Z">
        <w:r w:rsidRPr="00922516" w:rsidDel="00922516">
          <w:rPr>
            <w:rFonts w:eastAsia="MS Mincho"/>
            <w:szCs w:val="24"/>
            <w:rPrChange w:id="155" w:author="NAVARRIA Jessica" w:date="2025-09-30T11:43:00Z">
              <w:rPr>
                <w:rFonts w:eastAsia="MS Mincho"/>
                <w:i/>
                <w:szCs w:val="24"/>
              </w:rPr>
            </w:rPrChange>
          </w:rPr>
          <w:delText>the t</w:delText>
        </w:r>
      </w:del>
      <w:ins w:id="156" w:author="NAVARRIA Jessica" w:date="2025-09-30T11:43:00Z">
        <w:r w:rsidR="00922516">
          <w:rPr>
            <w:rFonts w:eastAsia="MS Mincho"/>
            <w:szCs w:val="24"/>
          </w:rPr>
          <w:t>T</w:t>
        </w:r>
      </w:ins>
      <w:r w:rsidRPr="00922516">
        <w:rPr>
          <w:rFonts w:eastAsia="MS Mincho"/>
          <w:szCs w:val="24"/>
          <w:rPrChange w:id="157" w:author="NAVARRIA Jessica" w:date="2025-09-30T11:43:00Z">
            <w:rPr>
              <w:rFonts w:eastAsia="MS Mincho"/>
              <w:i/>
              <w:szCs w:val="24"/>
            </w:rPr>
          </w:rPrChange>
        </w:rPr>
        <w:t>able 28</w:t>
      </w:r>
      <w:ins w:id="158" w:author="NAVARRIA Jessica" w:date="2025-09-30T11:43:00Z">
        <w:r w:rsidR="00922516">
          <w:rPr>
            <w:rFonts w:eastAsia="MS Mincho"/>
            <w:szCs w:val="24"/>
          </w:rPr>
          <w:t>:</w:t>
        </w:r>
      </w:ins>
    </w:p>
    <w:p w14:paraId="59316EB8" w14:textId="4EEF5980" w:rsidR="00433BEC" w:rsidRPr="00EE1BEF" w:rsidRDefault="00433BEC" w:rsidP="00EE1BEF">
      <w:pPr>
        <w:pStyle w:val="BodyText"/>
        <w:autoSpaceDE w:val="0"/>
        <w:autoSpaceDN w:val="0"/>
        <w:adjustRightInd w:val="0"/>
        <w:rPr>
          <w:rFonts w:eastAsia="MS Mincho"/>
          <w:szCs w:val="24"/>
        </w:rPr>
      </w:pPr>
      <w:r w:rsidRPr="00EE1BEF">
        <w:rPr>
          <w:rFonts w:eastAsia="MS Mincho"/>
          <w:i/>
          <w:szCs w:val="24"/>
        </w:rPr>
        <w:t> </w:t>
      </w:r>
    </w:p>
    <w:p w14:paraId="6D8B88D6" w14:textId="53668BFD" w:rsidR="00EB1912" w:rsidRPr="00EE1BEF" w:rsidRDefault="00EB1912" w:rsidP="00EE1BEF">
      <w:pPr>
        <w:pStyle w:val="Tabletitle"/>
        <w:autoSpaceDE w:val="0"/>
        <w:autoSpaceDN w:val="0"/>
        <w:adjustRightInd w:val="0"/>
        <w:outlineLvl w:val="0"/>
        <w:rPr>
          <w:rFonts w:eastAsia="MS Mincho"/>
          <w:szCs w:val="24"/>
        </w:rPr>
      </w:pPr>
      <w:commentRangeStart w:id="159"/>
      <w:commentRangeStart w:id="160"/>
      <w:r w:rsidRPr="00EE1BEF">
        <w:rPr>
          <w:rFonts w:eastAsia="MS Mincho"/>
          <w:szCs w:val="24"/>
        </w:rPr>
        <w:t>Table </w:t>
      </w:r>
      <w:del w:id="161" w:author="NAVARRIA Jessica" w:date="2025-09-30T11:42:00Z">
        <w:r w:rsidRPr="00EE1BEF" w:rsidDel="00922516">
          <w:rPr>
            <w:rFonts w:eastAsia="MS Mincho"/>
            <w:szCs w:val="24"/>
          </w:rPr>
          <w:delText>8.1</w:delText>
        </w:r>
      </w:del>
      <w:r w:rsidRPr="00EE1BEF">
        <w:rPr>
          <w:rFonts w:eastAsia="MS Mincho"/>
          <w:szCs w:val="24"/>
        </w:rPr>
        <w:t xml:space="preserve"> </w:t>
      </w:r>
      <w:commentRangeEnd w:id="159"/>
      <w:ins w:id="162" w:author="NAVARRIA Jessica" w:date="2025-09-30T11:42:00Z">
        <w:r w:rsidR="00922516">
          <w:rPr>
            <w:rFonts w:eastAsia="MS Mincho"/>
            <w:szCs w:val="24"/>
          </w:rPr>
          <w:t xml:space="preserve">59 </w:t>
        </w:r>
      </w:ins>
      <w:r w:rsidR="00922516">
        <w:rPr>
          <w:rStyle w:val="CommentReference"/>
          <w:rFonts w:eastAsia="MS Mincho"/>
          <w:b w:val="0"/>
          <w:lang w:eastAsia="ja-JP"/>
        </w:rPr>
        <w:commentReference w:id="159"/>
      </w:r>
      <w:commentRangeEnd w:id="160"/>
      <w:r w:rsidR="00922516">
        <w:rPr>
          <w:rStyle w:val="CommentReference"/>
          <w:rFonts w:eastAsia="MS Mincho"/>
          <w:b w:val="0"/>
          <w:lang w:eastAsia="ja-JP"/>
        </w:rPr>
        <w:commentReference w:id="160"/>
      </w:r>
      <w:r w:rsidRPr="00EE1BEF">
        <w:rPr>
          <w:rFonts w:eastAsia="MS Mincho"/>
          <w:szCs w:val="24"/>
        </w:rPr>
        <w:t xml:space="preserve">— </w:t>
      </w:r>
      <w:del w:id="163" w:author="NAVARRIA Jessica" w:date="2025-09-30T11:44:00Z">
        <w:r w:rsidRPr="00EE1BEF" w:rsidDel="00922516">
          <w:rPr>
            <w:rFonts w:eastAsia="MS Mincho"/>
            <w:szCs w:val="24"/>
          </w:rPr>
          <w:delText xml:space="preserve">1: </w:delText>
        </w:r>
      </w:del>
      <w:r w:rsidRPr="00EE1BEF">
        <w:rPr>
          <w:rFonts w:eastAsia="MS Mincho"/>
          <w:szCs w:val="24"/>
        </w:rPr>
        <w:t>RecommendedSpatialComputingConfig Object</w:t>
      </w:r>
    </w:p>
    <w:tbl>
      <w:tblPr>
        <w:tblStyle w:val="TableGrid"/>
        <w:tblW w:w="920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065"/>
        <w:gridCol w:w="907"/>
        <w:gridCol w:w="851"/>
        <w:gridCol w:w="992"/>
        <w:gridCol w:w="4394"/>
      </w:tblGrid>
      <w:tr w:rsidR="00EB1912" w:rsidRPr="00EE1BEF" w14:paraId="351ACD9C" w14:textId="77777777" w:rsidTr="00CF784B">
        <w:tc>
          <w:tcPr>
            <w:tcW w:w="2065" w:type="dxa"/>
            <w:tcBorders>
              <w:top w:val="single" w:sz="12" w:space="0" w:color="auto"/>
              <w:bottom w:val="single" w:sz="12" w:space="0" w:color="auto"/>
            </w:tcBorders>
          </w:tcPr>
          <w:p w14:paraId="28990FD6" w14:textId="00A6DBF5" w:rsidR="00EB1912" w:rsidRPr="00EE1BEF" w:rsidRDefault="00EB1912" w:rsidP="00EE1BEF">
            <w:pPr>
              <w:pStyle w:val="Tableheader"/>
              <w:autoSpaceDE w:val="0"/>
              <w:autoSpaceDN w:val="0"/>
              <w:adjustRightInd w:val="0"/>
              <w:jc w:val="both"/>
              <w:rPr>
                <w:rFonts w:cs="Arial"/>
                <w:b/>
                <w:bCs/>
              </w:rPr>
            </w:pPr>
            <w:r w:rsidRPr="00EE1BEF">
              <w:rPr>
                <w:rFonts w:eastAsia="MS Mincho"/>
                <w:b/>
                <w:szCs w:val="24"/>
              </w:rPr>
              <w:t>Name</w:t>
            </w:r>
          </w:p>
        </w:tc>
        <w:tc>
          <w:tcPr>
            <w:tcW w:w="907" w:type="dxa"/>
            <w:tcBorders>
              <w:top w:val="single" w:sz="12" w:space="0" w:color="auto"/>
              <w:bottom w:val="single" w:sz="12" w:space="0" w:color="auto"/>
            </w:tcBorders>
          </w:tcPr>
          <w:p w14:paraId="13014A21" w14:textId="5412E3D5" w:rsidR="00EB1912" w:rsidRPr="00EE1BEF" w:rsidRDefault="00EB1912" w:rsidP="00EE1BEF">
            <w:pPr>
              <w:pStyle w:val="Tableheader"/>
              <w:autoSpaceDE w:val="0"/>
              <w:autoSpaceDN w:val="0"/>
              <w:adjustRightInd w:val="0"/>
              <w:jc w:val="both"/>
              <w:rPr>
                <w:rFonts w:cs="Arial"/>
                <w:b/>
                <w:bCs/>
              </w:rPr>
            </w:pPr>
            <w:r w:rsidRPr="00EE1BEF">
              <w:rPr>
                <w:rFonts w:eastAsia="MS Mincho"/>
                <w:b/>
                <w:szCs w:val="24"/>
              </w:rPr>
              <w:t>Type</w:t>
            </w:r>
          </w:p>
        </w:tc>
        <w:tc>
          <w:tcPr>
            <w:tcW w:w="851" w:type="dxa"/>
            <w:tcBorders>
              <w:top w:val="single" w:sz="12" w:space="0" w:color="auto"/>
              <w:bottom w:val="single" w:sz="12" w:space="0" w:color="auto"/>
            </w:tcBorders>
          </w:tcPr>
          <w:p w14:paraId="33858F1C" w14:textId="1B4B0F72" w:rsidR="00EB1912" w:rsidRPr="00EE1BEF" w:rsidRDefault="00EB1912" w:rsidP="00EE1BEF">
            <w:pPr>
              <w:pStyle w:val="Tableheader"/>
              <w:autoSpaceDE w:val="0"/>
              <w:autoSpaceDN w:val="0"/>
              <w:adjustRightInd w:val="0"/>
              <w:jc w:val="both"/>
              <w:rPr>
                <w:rFonts w:cs="Arial"/>
                <w:b/>
                <w:bCs/>
              </w:rPr>
            </w:pPr>
            <w:r w:rsidRPr="00EE1BEF">
              <w:rPr>
                <w:rFonts w:eastAsia="MS Mincho"/>
                <w:b/>
                <w:szCs w:val="24"/>
              </w:rPr>
              <w:t>Usage</w:t>
            </w:r>
          </w:p>
        </w:tc>
        <w:tc>
          <w:tcPr>
            <w:tcW w:w="992" w:type="dxa"/>
            <w:tcBorders>
              <w:top w:val="single" w:sz="12" w:space="0" w:color="auto"/>
              <w:bottom w:val="single" w:sz="12" w:space="0" w:color="auto"/>
            </w:tcBorders>
          </w:tcPr>
          <w:p w14:paraId="25CFE4B7" w14:textId="1710746C" w:rsidR="00EB1912" w:rsidRPr="00EE1BEF" w:rsidRDefault="00EB1912" w:rsidP="00EE1BEF">
            <w:pPr>
              <w:pStyle w:val="Tableheader"/>
              <w:autoSpaceDE w:val="0"/>
              <w:autoSpaceDN w:val="0"/>
              <w:adjustRightInd w:val="0"/>
              <w:jc w:val="both"/>
              <w:rPr>
                <w:rFonts w:cs="Arial"/>
                <w:b/>
                <w:bCs/>
              </w:rPr>
            </w:pPr>
            <w:r w:rsidRPr="00EE1BEF">
              <w:rPr>
                <w:rFonts w:eastAsia="MS Mincho"/>
                <w:b/>
                <w:szCs w:val="24"/>
              </w:rPr>
              <w:t>Default</w:t>
            </w:r>
          </w:p>
        </w:tc>
        <w:tc>
          <w:tcPr>
            <w:tcW w:w="4394" w:type="dxa"/>
            <w:tcBorders>
              <w:top w:val="single" w:sz="12" w:space="0" w:color="auto"/>
              <w:bottom w:val="single" w:sz="12" w:space="0" w:color="auto"/>
            </w:tcBorders>
          </w:tcPr>
          <w:p w14:paraId="3385F528" w14:textId="20738AFB" w:rsidR="00EB1912" w:rsidRPr="00EE1BEF" w:rsidRDefault="00EB1912" w:rsidP="00EE1BEF">
            <w:pPr>
              <w:pStyle w:val="Tableheader"/>
              <w:autoSpaceDE w:val="0"/>
              <w:autoSpaceDN w:val="0"/>
              <w:adjustRightInd w:val="0"/>
              <w:jc w:val="both"/>
              <w:rPr>
                <w:rFonts w:cs="Arial"/>
                <w:b/>
                <w:bCs/>
              </w:rPr>
            </w:pPr>
            <w:r w:rsidRPr="00EE1BEF">
              <w:rPr>
                <w:rFonts w:eastAsia="MS Mincho"/>
                <w:b/>
                <w:szCs w:val="24"/>
              </w:rPr>
              <w:t>Description</w:t>
            </w:r>
          </w:p>
        </w:tc>
      </w:tr>
      <w:tr w:rsidR="00EB1912" w:rsidRPr="00EE1BEF" w14:paraId="1242BD36" w14:textId="77777777" w:rsidTr="00CF784B">
        <w:tc>
          <w:tcPr>
            <w:tcW w:w="2065" w:type="dxa"/>
            <w:tcBorders>
              <w:top w:val="single" w:sz="12" w:space="0" w:color="auto"/>
            </w:tcBorders>
            <w:hideMark/>
          </w:tcPr>
          <w:p w14:paraId="604E977C" w14:textId="65710915" w:rsidR="00EB1912" w:rsidRPr="00EE1BEF" w:rsidRDefault="00EB1912" w:rsidP="00EE1BEF">
            <w:pPr>
              <w:pStyle w:val="Tablebody"/>
              <w:autoSpaceDE w:val="0"/>
              <w:autoSpaceDN w:val="0"/>
              <w:adjustRightInd w:val="0"/>
              <w:jc w:val="both"/>
              <w:rPr>
                <w:rFonts w:cs="Arial"/>
              </w:rPr>
            </w:pPr>
            <w:r w:rsidRPr="00EE1BEF">
              <w:rPr>
                <w:rFonts w:eastAsia="MS Mincho"/>
                <w:szCs w:val="24"/>
              </w:rPr>
              <w:t>scanOptions</w:t>
            </w:r>
          </w:p>
        </w:tc>
        <w:tc>
          <w:tcPr>
            <w:tcW w:w="907" w:type="dxa"/>
            <w:tcBorders>
              <w:top w:val="single" w:sz="12" w:space="0" w:color="auto"/>
            </w:tcBorders>
            <w:hideMark/>
          </w:tcPr>
          <w:p w14:paraId="42166AA1" w14:textId="425B34E5" w:rsidR="00EB1912" w:rsidRPr="00EE1BEF" w:rsidRDefault="00EB1912" w:rsidP="00EE1BEF">
            <w:pPr>
              <w:pStyle w:val="Tablebody"/>
              <w:autoSpaceDE w:val="0"/>
              <w:autoSpaceDN w:val="0"/>
              <w:adjustRightInd w:val="0"/>
              <w:jc w:val="both"/>
              <w:rPr>
                <w:rFonts w:cs="Arial"/>
              </w:rPr>
            </w:pPr>
            <w:r w:rsidRPr="00EE1BEF">
              <w:rPr>
                <w:rFonts w:eastAsia="MS Mincho"/>
                <w:szCs w:val="24"/>
              </w:rPr>
              <w:t>array</w:t>
            </w:r>
          </w:p>
        </w:tc>
        <w:tc>
          <w:tcPr>
            <w:tcW w:w="851" w:type="dxa"/>
            <w:tcBorders>
              <w:top w:val="single" w:sz="12" w:space="0" w:color="auto"/>
            </w:tcBorders>
            <w:hideMark/>
          </w:tcPr>
          <w:p w14:paraId="7105829E" w14:textId="58A675B9" w:rsidR="00EB1912" w:rsidRPr="00EE1BEF" w:rsidRDefault="00EB1912" w:rsidP="00EE1BEF">
            <w:pPr>
              <w:pStyle w:val="Tablebody"/>
              <w:autoSpaceDE w:val="0"/>
              <w:autoSpaceDN w:val="0"/>
              <w:adjustRightInd w:val="0"/>
              <w:jc w:val="both"/>
              <w:rPr>
                <w:rFonts w:cs="Arial"/>
              </w:rPr>
            </w:pPr>
            <w:r w:rsidRPr="00EE1BEF">
              <w:rPr>
                <w:rFonts w:eastAsia="MS Mincho"/>
                <w:szCs w:val="24"/>
              </w:rPr>
              <w:t>O</w:t>
            </w:r>
          </w:p>
        </w:tc>
        <w:tc>
          <w:tcPr>
            <w:tcW w:w="992" w:type="dxa"/>
            <w:tcBorders>
              <w:top w:val="single" w:sz="12" w:space="0" w:color="auto"/>
            </w:tcBorders>
            <w:hideMark/>
          </w:tcPr>
          <w:p w14:paraId="7B70E952" w14:textId="112D2386" w:rsidR="00EB1912" w:rsidRPr="00EE1BEF" w:rsidRDefault="00EB1912" w:rsidP="00EE1BEF">
            <w:pPr>
              <w:pStyle w:val="Tablebody"/>
              <w:autoSpaceDE w:val="0"/>
              <w:autoSpaceDN w:val="0"/>
              <w:adjustRightInd w:val="0"/>
              <w:jc w:val="both"/>
              <w:rPr>
                <w:rFonts w:cs="Arial"/>
              </w:rPr>
            </w:pPr>
            <w:r w:rsidRPr="00EE1BEF">
              <w:rPr>
                <w:rFonts w:eastAsia="MS Mincho"/>
                <w:szCs w:val="24"/>
              </w:rPr>
              <w:t>N/A</w:t>
            </w:r>
          </w:p>
        </w:tc>
        <w:tc>
          <w:tcPr>
            <w:tcW w:w="4394" w:type="dxa"/>
            <w:tcBorders>
              <w:top w:val="single" w:sz="12" w:space="0" w:color="auto"/>
            </w:tcBorders>
            <w:hideMark/>
          </w:tcPr>
          <w:p w14:paraId="776A7C63" w14:textId="77777777" w:rsidR="00EB1912" w:rsidRPr="00EE1BEF" w:rsidRDefault="00EB1912" w:rsidP="00EE1BEF">
            <w:pPr>
              <w:pStyle w:val="Tablebody"/>
              <w:autoSpaceDE w:val="0"/>
              <w:autoSpaceDN w:val="0"/>
              <w:adjustRightInd w:val="0"/>
              <w:rPr>
                <w:rFonts w:eastAsia="MS Mincho"/>
                <w:szCs w:val="24"/>
              </w:rPr>
            </w:pPr>
            <w:r w:rsidRPr="00EE1BEF">
              <w:rPr>
                <w:rFonts w:eastAsia="MS Mincho"/>
                <w:szCs w:val="24"/>
              </w:rPr>
              <w:t>Array of options (enumeration) for the scan computation: possible values are given in</w:t>
            </w:r>
          </w:p>
          <w:p w14:paraId="38AAF9ED" w14:textId="4B32DDB5" w:rsidR="00EB1912" w:rsidRPr="00EE1BEF" w:rsidRDefault="00EB1912" w:rsidP="00EE1BEF">
            <w:pPr>
              <w:pStyle w:val="Tablebody"/>
              <w:autoSpaceDE w:val="0"/>
              <w:autoSpaceDN w:val="0"/>
              <w:adjustRightInd w:val="0"/>
            </w:pPr>
            <w:r w:rsidRPr="00EE1BEF">
              <w:rPr>
                <w:rFonts w:eastAsia="MS Mincho"/>
                <w:szCs w:val="24"/>
              </w:rPr>
              <w:t>Table 8.1- 2.</w:t>
            </w:r>
          </w:p>
        </w:tc>
      </w:tr>
      <w:tr w:rsidR="00EB1912" w:rsidRPr="00EE1BEF" w14:paraId="28EAF4E4" w14:textId="77777777" w:rsidTr="00CF784B">
        <w:tc>
          <w:tcPr>
            <w:tcW w:w="2065" w:type="dxa"/>
            <w:hideMark/>
          </w:tcPr>
          <w:p w14:paraId="2561785E" w14:textId="18025A74" w:rsidR="00EB1912" w:rsidRPr="00EE1BEF" w:rsidRDefault="00EB1912" w:rsidP="00EE1BEF">
            <w:pPr>
              <w:pStyle w:val="Tablebody"/>
              <w:autoSpaceDE w:val="0"/>
              <w:autoSpaceDN w:val="0"/>
              <w:adjustRightInd w:val="0"/>
              <w:jc w:val="both"/>
              <w:rPr>
                <w:rFonts w:cs="Arial"/>
              </w:rPr>
            </w:pPr>
            <w:r w:rsidRPr="00EE1BEF">
              <w:rPr>
                <w:rFonts w:eastAsia="MS Mincho"/>
                <w:szCs w:val="24"/>
              </w:rPr>
              <w:t>scanDetails</w:t>
            </w:r>
          </w:p>
        </w:tc>
        <w:tc>
          <w:tcPr>
            <w:tcW w:w="907" w:type="dxa"/>
            <w:hideMark/>
          </w:tcPr>
          <w:p w14:paraId="27536705" w14:textId="39C2B6F5" w:rsidR="00EB1912" w:rsidRPr="00EE1BEF" w:rsidRDefault="00EB1912" w:rsidP="00EE1BEF">
            <w:pPr>
              <w:pStyle w:val="Tablebody"/>
              <w:autoSpaceDE w:val="0"/>
              <w:autoSpaceDN w:val="0"/>
              <w:adjustRightInd w:val="0"/>
              <w:jc w:val="both"/>
              <w:rPr>
                <w:rFonts w:cs="Arial"/>
              </w:rPr>
            </w:pPr>
            <w:r w:rsidRPr="00EE1BEF">
              <w:rPr>
                <w:rFonts w:eastAsia="MS Mincho"/>
                <w:szCs w:val="24"/>
              </w:rPr>
              <w:t>object</w:t>
            </w:r>
          </w:p>
        </w:tc>
        <w:tc>
          <w:tcPr>
            <w:tcW w:w="851" w:type="dxa"/>
            <w:hideMark/>
          </w:tcPr>
          <w:p w14:paraId="45A3FF7C" w14:textId="7815DF5D" w:rsidR="00EB1912" w:rsidRPr="00EE1BEF" w:rsidRDefault="00EB1912" w:rsidP="00EE1BEF">
            <w:pPr>
              <w:pStyle w:val="Tablebody"/>
              <w:autoSpaceDE w:val="0"/>
              <w:autoSpaceDN w:val="0"/>
              <w:adjustRightInd w:val="0"/>
              <w:jc w:val="both"/>
              <w:rPr>
                <w:rFonts w:cs="Arial"/>
              </w:rPr>
            </w:pPr>
            <w:r w:rsidRPr="00EE1BEF">
              <w:rPr>
                <w:rFonts w:eastAsia="MS Mincho"/>
                <w:szCs w:val="24"/>
              </w:rPr>
              <w:t>O</w:t>
            </w:r>
          </w:p>
        </w:tc>
        <w:tc>
          <w:tcPr>
            <w:tcW w:w="992" w:type="dxa"/>
            <w:hideMark/>
          </w:tcPr>
          <w:p w14:paraId="3F8D1BA0" w14:textId="27B89333" w:rsidR="00EB1912" w:rsidRPr="00EE1BEF" w:rsidRDefault="00EB1912" w:rsidP="00EE1BEF">
            <w:pPr>
              <w:pStyle w:val="Tablebody"/>
              <w:autoSpaceDE w:val="0"/>
              <w:autoSpaceDN w:val="0"/>
              <w:adjustRightInd w:val="0"/>
              <w:jc w:val="both"/>
              <w:rPr>
                <w:rFonts w:cs="Arial"/>
              </w:rPr>
            </w:pPr>
            <w:r w:rsidRPr="00EE1BEF">
              <w:rPr>
                <w:rFonts w:eastAsia="MS Mincho"/>
                <w:szCs w:val="24"/>
              </w:rPr>
              <w:t>N/A</w:t>
            </w:r>
          </w:p>
        </w:tc>
        <w:tc>
          <w:tcPr>
            <w:tcW w:w="4394" w:type="dxa"/>
            <w:hideMark/>
          </w:tcPr>
          <w:p w14:paraId="2369B254" w14:textId="2333E959" w:rsidR="00EB1912" w:rsidRPr="00EE1BEF" w:rsidRDefault="00EB1912" w:rsidP="00EE1BEF">
            <w:pPr>
              <w:pStyle w:val="Tablebody"/>
              <w:autoSpaceDE w:val="0"/>
              <w:autoSpaceDN w:val="0"/>
              <w:adjustRightInd w:val="0"/>
              <w:rPr>
                <w:rFonts w:cs="Arial"/>
              </w:rPr>
            </w:pPr>
            <w:r w:rsidRPr="00EE1BEF">
              <w:rPr>
                <w:rFonts w:eastAsia="MS Mincho"/>
                <w:szCs w:val="24"/>
              </w:rPr>
              <w:t>Specifies the required level of detail for the representation. The semantics are presented in Table 8.1- 3.</w:t>
            </w:r>
          </w:p>
        </w:tc>
      </w:tr>
      <w:tr w:rsidR="00EB1912" w:rsidRPr="00EE1BEF" w14:paraId="00F23DE8" w14:textId="77777777" w:rsidTr="00CF784B">
        <w:tc>
          <w:tcPr>
            <w:tcW w:w="2065" w:type="dxa"/>
            <w:hideMark/>
          </w:tcPr>
          <w:p w14:paraId="58C1A764" w14:textId="0F27E101" w:rsidR="00EB1912" w:rsidRPr="00EE1BEF" w:rsidRDefault="00EB1912" w:rsidP="00EE1BEF">
            <w:pPr>
              <w:pStyle w:val="Tablebody"/>
              <w:autoSpaceDE w:val="0"/>
              <w:autoSpaceDN w:val="0"/>
              <w:adjustRightInd w:val="0"/>
              <w:jc w:val="both"/>
              <w:rPr>
                <w:rFonts w:cs="Arial"/>
              </w:rPr>
            </w:pPr>
            <w:r w:rsidRPr="00EE1BEF">
              <w:rPr>
                <w:rFonts w:eastAsia="MS Mincho"/>
                <w:szCs w:val="24"/>
              </w:rPr>
              <w:t>scanUpdate</w:t>
            </w:r>
          </w:p>
        </w:tc>
        <w:tc>
          <w:tcPr>
            <w:tcW w:w="907" w:type="dxa"/>
            <w:hideMark/>
          </w:tcPr>
          <w:p w14:paraId="183F9BFF" w14:textId="47D861B5" w:rsidR="00EB1912" w:rsidRPr="00EE1BEF" w:rsidRDefault="00EB1912" w:rsidP="00EE1BEF">
            <w:pPr>
              <w:pStyle w:val="Tablebody"/>
              <w:autoSpaceDE w:val="0"/>
              <w:autoSpaceDN w:val="0"/>
              <w:adjustRightInd w:val="0"/>
              <w:jc w:val="both"/>
              <w:rPr>
                <w:rFonts w:cs="Arial"/>
              </w:rPr>
            </w:pPr>
            <w:r w:rsidRPr="00EE1BEF">
              <w:rPr>
                <w:rFonts w:eastAsia="MS Mincho"/>
                <w:szCs w:val="24"/>
              </w:rPr>
              <w:t>object</w:t>
            </w:r>
          </w:p>
        </w:tc>
        <w:tc>
          <w:tcPr>
            <w:tcW w:w="851" w:type="dxa"/>
            <w:hideMark/>
          </w:tcPr>
          <w:p w14:paraId="5B5031FE" w14:textId="19BDA9CF" w:rsidR="00EB1912" w:rsidRPr="00EE1BEF" w:rsidRDefault="00EB1912" w:rsidP="00EE1BEF">
            <w:pPr>
              <w:pStyle w:val="Tablebody"/>
              <w:autoSpaceDE w:val="0"/>
              <w:autoSpaceDN w:val="0"/>
              <w:adjustRightInd w:val="0"/>
              <w:jc w:val="both"/>
              <w:rPr>
                <w:rFonts w:cs="Arial"/>
              </w:rPr>
            </w:pPr>
            <w:r w:rsidRPr="00EE1BEF">
              <w:rPr>
                <w:rFonts w:eastAsia="MS Mincho"/>
                <w:szCs w:val="24"/>
              </w:rPr>
              <w:t>O</w:t>
            </w:r>
          </w:p>
        </w:tc>
        <w:tc>
          <w:tcPr>
            <w:tcW w:w="992" w:type="dxa"/>
            <w:hideMark/>
          </w:tcPr>
          <w:p w14:paraId="2E9ACB7F" w14:textId="73EFF251" w:rsidR="00EB1912" w:rsidRPr="00EE1BEF" w:rsidRDefault="00EB1912" w:rsidP="00EE1BEF">
            <w:pPr>
              <w:pStyle w:val="Tablebody"/>
              <w:autoSpaceDE w:val="0"/>
              <w:autoSpaceDN w:val="0"/>
              <w:adjustRightInd w:val="0"/>
              <w:jc w:val="both"/>
              <w:rPr>
                <w:rFonts w:cs="Arial"/>
              </w:rPr>
            </w:pPr>
            <w:r w:rsidRPr="00EE1BEF">
              <w:rPr>
                <w:rFonts w:eastAsia="MS Mincho"/>
                <w:szCs w:val="24"/>
              </w:rPr>
              <w:t>N/A</w:t>
            </w:r>
          </w:p>
        </w:tc>
        <w:tc>
          <w:tcPr>
            <w:tcW w:w="4394" w:type="dxa"/>
            <w:hideMark/>
          </w:tcPr>
          <w:p w14:paraId="037D8209" w14:textId="668F4674" w:rsidR="00EB1912" w:rsidRPr="00EE1BEF" w:rsidRDefault="00EB1912" w:rsidP="00EE1BEF">
            <w:pPr>
              <w:pStyle w:val="Tablebody"/>
              <w:autoSpaceDE w:val="0"/>
              <w:autoSpaceDN w:val="0"/>
              <w:adjustRightInd w:val="0"/>
              <w:rPr>
                <w:rFonts w:cs="Arial"/>
              </w:rPr>
            </w:pPr>
            <w:r w:rsidRPr="00EE1BEF">
              <w:rPr>
                <w:rFonts w:eastAsia="MS Mincho"/>
                <w:szCs w:val="24"/>
              </w:rPr>
              <w:t>Specifies the frequency at which the spatial description must be updated (Table 8.1- 4).</w:t>
            </w:r>
          </w:p>
        </w:tc>
      </w:tr>
      <w:tr w:rsidR="00EB1912" w:rsidRPr="00EE1BEF" w14:paraId="4F3D7DC5" w14:textId="77777777" w:rsidTr="00CF784B">
        <w:tc>
          <w:tcPr>
            <w:tcW w:w="2065" w:type="dxa"/>
            <w:hideMark/>
          </w:tcPr>
          <w:p w14:paraId="683DAE51" w14:textId="103797FF" w:rsidR="00EB1912" w:rsidRPr="00EE1BEF" w:rsidRDefault="00EB1912" w:rsidP="00EE1BEF">
            <w:pPr>
              <w:pStyle w:val="Tablebody"/>
              <w:autoSpaceDE w:val="0"/>
              <w:autoSpaceDN w:val="0"/>
              <w:adjustRightInd w:val="0"/>
              <w:jc w:val="both"/>
              <w:rPr>
                <w:rFonts w:cs="Arial"/>
              </w:rPr>
            </w:pPr>
            <w:r w:rsidRPr="00EE1BEF">
              <w:rPr>
                <w:rFonts w:eastAsia="MS Mincho"/>
                <w:szCs w:val="24"/>
              </w:rPr>
              <w:t>scanVolumes</w:t>
            </w:r>
          </w:p>
        </w:tc>
        <w:tc>
          <w:tcPr>
            <w:tcW w:w="907" w:type="dxa"/>
            <w:hideMark/>
          </w:tcPr>
          <w:p w14:paraId="21554CBE" w14:textId="138CDE71" w:rsidR="00EB1912" w:rsidRPr="00EE1BEF" w:rsidRDefault="00EB1912" w:rsidP="00EE1BEF">
            <w:pPr>
              <w:pStyle w:val="Tablebody"/>
              <w:autoSpaceDE w:val="0"/>
              <w:autoSpaceDN w:val="0"/>
              <w:adjustRightInd w:val="0"/>
              <w:jc w:val="both"/>
              <w:rPr>
                <w:rFonts w:cs="Arial"/>
              </w:rPr>
            </w:pPr>
            <w:r w:rsidRPr="00EE1BEF">
              <w:rPr>
                <w:rFonts w:eastAsia="MS Mincho"/>
                <w:szCs w:val="24"/>
              </w:rPr>
              <w:t>array</w:t>
            </w:r>
          </w:p>
        </w:tc>
        <w:tc>
          <w:tcPr>
            <w:tcW w:w="851" w:type="dxa"/>
            <w:hideMark/>
          </w:tcPr>
          <w:p w14:paraId="606DE8DE" w14:textId="581B7019" w:rsidR="00EB1912" w:rsidRPr="00EE1BEF" w:rsidRDefault="00EB1912" w:rsidP="00EE1BEF">
            <w:pPr>
              <w:pStyle w:val="Tablebody"/>
              <w:autoSpaceDE w:val="0"/>
              <w:autoSpaceDN w:val="0"/>
              <w:adjustRightInd w:val="0"/>
              <w:jc w:val="both"/>
              <w:rPr>
                <w:rFonts w:cs="Arial"/>
              </w:rPr>
            </w:pPr>
            <w:r w:rsidRPr="00EE1BEF">
              <w:rPr>
                <w:rFonts w:eastAsia="MS Mincho"/>
                <w:szCs w:val="24"/>
              </w:rPr>
              <w:t>O</w:t>
            </w:r>
          </w:p>
        </w:tc>
        <w:tc>
          <w:tcPr>
            <w:tcW w:w="992" w:type="dxa"/>
            <w:hideMark/>
          </w:tcPr>
          <w:p w14:paraId="738B704D" w14:textId="672797A3" w:rsidR="00EB1912" w:rsidRPr="00EE1BEF" w:rsidRDefault="00EB1912" w:rsidP="00EE1BEF">
            <w:pPr>
              <w:pStyle w:val="Tablebody"/>
              <w:autoSpaceDE w:val="0"/>
              <w:autoSpaceDN w:val="0"/>
              <w:adjustRightInd w:val="0"/>
              <w:jc w:val="both"/>
              <w:rPr>
                <w:rFonts w:cs="Arial"/>
              </w:rPr>
            </w:pPr>
            <w:r w:rsidRPr="00EE1BEF">
              <w:rPr>
                <w:rFonts w:eastAsia="MS Mincho"/>
                <w:szCs w:val="24"/>
              </w:rPr>
              <w:t>N/A</w:t>
            </w:r>
          </w:p>
        </w:tc>
        <w:tc>
          <w:tcPr>
            <w:tcW w:w="4394" w:type="dxa"/>
            <w:hideMark/>
          </w:tcPr>
          <w:p w14:paraId="47602A24" w14:textId="65BF8FB7" w:rsidR="00EB1912" w:rsidRPr="00EE1BEF" w:rsidRDefault="00EB1912" w:rsidP="00EE1BEF">
            <w:pPr>
              <w:pStyle w:val="Tablebody"/>
              <w:autoSpaceDE w:val="0"/>
              <w:autoSpaceDN w:val="0"/>
              <w:adjustRightInd w:val="0"/>
              <w:rPr>
                <w:rFonts w:cs="Arial"/>
              </w:rPr>
            </w:pPr>
            <w:r w:rsidRPr="00EE1BEF">
              <w:rPr>
                <w:rFonts w:eastAsia="MS Mincho"/>
                <w:szCs w:val="24"/>
              </w:rPr>
              <w:t>Array of bounding volumes that determine the spaces where scanned objects must be provided. Real scan objects that intersect one or more of the bounding volumes should be provided, and all other objects ignored. The semantics for these volumes are presented in Table 8.1- 5.</w:t>
            </w:r>
          </w:p>
        </w:tc>
      </w:tr>
      <w:tr w:rsidR="00EB1912" w:rsidRPr="00EE1BEF" w14:paraId="6E4308B5" w14:textId="77777777" w:rsidTr="00CF784B">
        <w:tc>
          <w:tcPr>
            <w:tcW w:w="2065" w:type="dxa"/>
            <w:hideMark/>
          </w:tcPr>
          <w:p w14:paraId="050ECE7B" w14:textId="1A4D6C29" w:rsidR="00EB1912" w:rsidRPr="00EE1BEF" w:rsidRDefault="00EB1912" w:rsidP="00EE1BEF">
            <w:pPr>
              <w:pStyle w:val="Tablebody"/>
              <w:autoSpaceDE w:val="0"/>
              <w:autoSpaceDN w:val="0"/>
              <w:adjustRightInd w:val="0"/>
              <w:jc w:val="both"/>
              <w:rPr>
                <w:rFonts w:cs="Arial"/>
              </w:rPr>
            </w:pPr>
            <w:r w:rsidRPr="00EE1BEF">
              <w:rPr>
                <w:rFonts w:eastAsia="MS Mincho"/>
                <w:szCs w:val="24"/>
              </w:rPr>
              <w:t>realSemantic</w:t>
            </w:r>
          </w:p>
        </w:tc>
        <w:tc>
          <w:tcPr>
            <w:tcW w:w="907" w:type="dxa"/>
            <w:hideMark/>
          </w:tcPr>
          <w:p w14:paraId="2413E4FB" w14:textId="39DD9CB8" w:rsidR="00EB1912" w:rsidRPr="00EE1BEF" w:rsidRDefault="00EB1912" w:rsidP="00EE1BEF">
            <w:pPr>
              <w:pStyle w:val="Tablebody"/>
              <w:autoSpaceDE w:val="0"/>
              <w:autoSpaceDN w:val="0"/>
              <w:adjustRightInd w:val="0"/>
              <w:jc w:val="both"/>
              <w:rPr>
                <w:rFonts w:cs="Arial"/>
              </w:rPr>
            </w:pPr>
            <w:r w:rsidRPr="00EE1BEF">
              <w:rPr>
                <w:rFonts w:eastAsia="MS Mincho"/>
                <w:szCs w:val="24"/>
              </w:rPr>
              <w:t>array</w:t>
            </w:r>
          </w:p>
        </w:tc>
        <w:tc>
          <w:tcPr>
            <w:tcW w:w="851" w:type="dxa"/>
            <w:hideMark/>
          </w:tcPr>
          <w:p w14:paraId="2A442FAD" w14:textId="0E6355E6" w:rsidR="00EB1912" w:rsidRPr="00EE1BEF" w:rsidRDefault="00EB1912" w:rsidP="00EE1BEF">
            <w:pPr>
              <w:pStyle w:val="Tablebody"/>
              <w:autoSpaceDE w:val="0"/>
              <w:autoSpaceDN w:val="0"/>
              <w:adjustRightInd w:val="0"/>
              <w:jc w:val="both"/>
              <w:rPr>
                <w:rFonts w:cs="Arial"/>
              </w:rPr>
            </w:pPr>
            <w:r w:rsidRPr="00EE1BEF">
              <w:rPr>
                <w:rFonts w:eastAsia="MS Mincho"/>
                <w:szCs w:val="24"/>
              </w:rPr>
              <w:t>O</w:t>
            </w:r>
          </w:p>
        </w:tc>
        <w:tc>
          <w:tcPr>
            <w:tcW w:w="992" w:type="dxa"/>
            <w:hideMark/>
          </w:tcPr>
          <w:p w14:paraId="14E5C60F" w14:textId="59D51F6C" w:rsidR="00EB1912" w:rsidRPr="00EE1BEF" w:rsidRDefault="00EB1912" w:rsidP="00EE1BEF">
            <w:pPr>
              <w:pStyle w:val="Tablebody"/>
              <w:autoSpaceDE w:val="0"/>
              <w:autoSpaceDN w:val="0"/>
              <w:adjustRightInd w:val="0"/>
              <w:jc w:val="both"/>
              <w:rPr>
                <w:rFonts w:cs="Arial"/>
              </w:rPr>
            </w:pPr>
            <w:r w:rsidRPr="00EE1BEF">
              <w:rPr>
                <w:rFonts w:eastAsia="MS Mincho"/>
                <w:szCs w:val="24"/>
              </w:rPr>
              <w:t>N/A</w:t>
            </w:r>
          </w:p>
        </w:tc>
        <w:tc>
          <w:tcPr>
            <w:tcW w:w="4394" w:type="dxa"/>
            <w:hideMark/>
          </w:tcPr>
          <w:p w14:paraId="4DEBE87E" w14:textId="28ED934B" w:rsidR="00EB1912" w:rsidRPr="00EE1BEF" w:rsidRDefault="00EB1912" w:rsidP="00EE1BEF">
            <w:pPr>
              <w:pStyle w:val="Tablebody"/>
              <w:autoSpaceDE w:val="0"/>
              <w:autoSpaceDN w:val="0"/>
              <w:adjustRightInd w:val="0"/>
              <w:rPr>
                <w:rFonts w:cs="Arial"/>
              </w:rPr>
            </w:pPr>
            <w:r w:rsidRPr="00EE1BEF">
              <w:rPr>
                <w:rFonts w:eastAsia="MS Mincho"/>
                <w:szCs w:val="24"/>
              </w:rPr>
              <w:t>Semantic descriptions of nodes that are needed (“table”, “room”, “chair”, “wall”, “light”, “freespace” …)</w:t>
            </w:r>
          </w:p>
        </w:tc>
      </w:tr>
      <w:tr w:rsidR="00EB1912" w:rsidRPr="00EE1BEF" w14:paraId="7B307F99" w14:textId="77777777" w:rsidTr="00CF784B">
        <w:tc>
          <w:tcPr>
            <w:tcW w:w="2065" w:type="dxa"/>
            <w:hideMark/>
          </w:tcPr>
          <w:p w14:paraId="1CB1E6EA" w14:textId="0E238A70" w:rsidR="00EB1912" w:rsidRPr="00EE1BEF" w:rsidRDefault="00EB1912" w:rsidP="00EE1BEF">
            <w:pPr>
              <w:pStyle w:val="Tablebody"/>
              <w:autoSpaceDE w:val="0"/>
              <w:autoSpaceDN w:val="0"/>
              <w:adjustRightInd w:val="0"/>
              <w:jc w:val="both"/>
              <w:rPr>
                <w:rFonts w:cs="Arial"/>
              </w:rPr>
            </w:pPr>
            <w:r w:rsidRPr="00EE1BEF">
              <w:rPr>
                <w:rFonts w:eastAsia="MS Mincho"/>
                <w:szCs w:val="24"/>
              </w:rPr>
              <w:lastRenderedPageBreak/>
              <w:t>lightOptions</w:t>
            </w:r>
          </w:p>
        </w:tc>
        <w:tc>
          <w:tcPr>
            <w:tcW w:w="907" w:type="dxa"/>
            <w:hideMark/>
          </w:tcPr>
          <w:p w14:paraId="6FF46CDB" w14:textId="3507806E" w:rsidR="00EB1912" w:rsidRPr="00EE1BEF" w:rsidRDefault="00EB1912" w:rsidP="00EE1BEF">
            <w:pPr>
              <w:pStyle w:val="Tablebody"/>
              <w:autoSpaceDE w:val="0"/>
              <w:autoSpaceDN w:val="0"/>
              <w:adjustRightInd w:val="0"/>
              <w:jc w:val="both"/>
              <w:rPr>
                <w:rFonts w:cs="Arial"/>
              </w:rPr>
            </w:pPr>
            <w:r w:rsidRPr="00EE1BEF">
              <w:rPr>
                <w:rFonts w:eastAsia="MS Mincho"/>
                <w:szCs w:val="24"/>
              </w:rPr>
              <w:t>array</w:t>
            </w:r>
          </w:p>
        </w:tc>
        <w:tc>
          <w:tcPr>
            <w:tcW w:w="851" w:type="dxa"/>
            <w:hideMark/>
          </w:tcPr>
          <w:p w14:paraId="0F010333" w14:textId="3B8BD54A" w:rsidR="00EB1912" w:rsidRPr="00EE1BEF" w:rsidRDefault="00EB1912" w:rsidP="00EE1BEF">
            <w:pPr>
              <w:pStyle w:val="Tablebody"/>
              <w:autoSpaceDE w:val="0"/>
              <w:autoSpaceDN w:val="0"/>
              <w:adjustRightInd w:val="0"/>
              <w:jc w:val="both"/>
              <w:rPr>
                <w:rFonts w:cs="Arial"/>
              </w:rPr>
            </w:pPr>
            <w:r w:rsidRPr="00EE1BEF">
              <w:rPr>
                <w:rFonts w:eastAsia="MS Mincho"/>
                <w:szCs w:val="24"/>
              </w:rPr>
              <w:t>O</w:t>
            </w:r>
          </w:p>
        </w:tc>
        <w:tc>
          <w:tcPr>
            <w:tcW w:w="992" w:type="dxa"/>
            <w:hideMark/>
          </w:tcPr>
          <w:p w14:paraId="34E475E6" w14:textId="2AF26D6E" w:rsidR="00EB1912" w:rsidRPr="00EE1BEF" w:rsidRDefault="00EB1912" w:rsidP="00EE1BEF">
            <w:pPr>
              <w:pStyle w:val="Tablebody"/>
              <w:autoSpaceDE w:val="0"/>
              <w:autoSpaceDN w:val="0"/>
              <w:adjustRightInd w:val="0"/>
              <w:jc w:val="both"/>
              <w:rPr>
                <w:rFonts w:cs="Arial"/>
              </w:rPr>
            </w:pPr>
            <w:r w:rsidRPr="00EE1BEF">
              <w:rPr>
                <w:rFonts w:eastAsia="MS Mincho"/>
                <w:szCs w:val="24"/>
              </w:rPr>
              <w:t>N/A</w:t>
            </w:r>
          </w:p>
        </w:tc>
        <w:tc>
          <w:tcPr>
            <w:tcW w:w="4394" w:type="dxa"/>
            <w:hideMark/>
          </w:tcPr>
          <w:p w14:paraId="3B8BBF23" w14:textId="1DD38240" w:rsidR="00EB1912" w:rsidRPr="00EE1BEF" w:rsidRDefault="00EB1912" w:rsidP="00EE1BEF">
            <w:pPr>
              <w:pStyle w:val="Tablebody"/>
              <w:autoSpaceDE w:val="0"/>
              <w:autoSpaceDN w:val="0"/>
              <w:adjustRightInd w:val="0"/>
              <w:rPr>
                <w:rFonts w:cs="Arial"/>
              </w:rPr>
            </w:pPr>
            <w:r w:rsidRPr="00EE1BEF">
              <w:rPr>
                <w:rFonts w:eastAsia="MS Mincho"/>
                <w:szCs w:val="24"/>
              </w:rPr>
              <w:t>Array of option (enumeration) for the light extraction: possible values are given in Table 8.1- 6.</w:t>
            </w:r>
          </w:p>
        </w:tc>
      </w:tr>
      <w:tr w:rsidR="00EB1912" w:rsidRPr="00EE1BEF" w14:paraId="67190174" w14:textId="77777777" w:rsidTr="00CF784B">
        <w:tc>
          <w:tcPr>
            <w:tcW w:w="2065" w:type="dxa"/>
            <w:tcBorders>
              <w:bottom w:val="single" w:sz="12" w:space="0" w:color="auto"/>
            </w:tcBorders>
            <w:hideMark/>
          </w:tcPr>
          <w:p w14:paraId="0E9C0147" w14:textId="64533387" w:rsidR="00EB1912" w:rsidRPr="00EE1BEF" w:rsidRDefault="00EB1912" w:rsidP="00EE1BEF">
            <w:pPr>
              <w:pStyle w:val="Tablebody"/>
              <w:autoSpaceDE w:val="0"/>
              <w:autoSpaceDN w:val="0"/>
              <w:adjustRightInd w:val="0"/>
              <w:jc w:val="both"/>
              <w:rPr>
                <w:rFonts w:cs="Arial"/>
              </w:rPr>
            </w:pPr>
            <w:r w:rsidRPr="00EE1BEF">
              <w:rPr>
                <w:rFonts w:eastAsia="MS Mincho"/>
                <w:szCs w:val="24"/>
              </w:rPr>
              <w:t>lightUpdate</w:t>
            </w:r>
          </w:p>
        </w:tc>
        <w:tc>
          <w:tcPr>
            <w:tcW w:w="907" w:type="dxa"/>
            <w:tcBorders>
              <w:bottom w:val="single" w:sz="12" w:space="0" w:color="auto"/>
            </w:tcBorders>
            <w:hideMark/>
          </w:tcPr>
          <w:p w14:paraId="11E9BB77" w14:textId="20C7F437" w:rsidR="00EB1912" w:rsidRPr="00EE1BEF" w:rsidRDefault="00EB1912" w:rsidP="00EE1BEF">
            <w:pPr>
              <w:pStyle w:val="Tablebody"/>
              <w:autoSpaceDE w:val="0"/>
              <w:autoSpaceDN w:val="0"/>
              <w:adjustRightInd w:val="0"/>
              <w:jc w:val="both"/>
              <w:rPr>
                <w:rFonts w:cs="Arial"/>
              </w:rPr>
            </w:pPr>
            <w:r w:rsidRPr="00EE1BEF">
              <w:rPr>
                <w:rFonts w:eastAsia="MS Mincho"/>
                <w:szCs w:val="24"/>
              </w:rPr>
              <w:t>object</w:t>
            </w:r>
          </w:p>
        </w:tc>
        <w:tc>
          <w:tcPr>
            <w:tcW w:w="851" w:type="dxa"/>
            <w:tcBorders>
              <w:bottom w:val="single" w:sz="12" w:space="0" w:color="auto"/>
            </w:tcBorders>
            <w:hideMark/>
          </w:tcPr>
          <w:p w14:paraId="4EC98053" w14:textId="2B44F9F3" w:rsidR="00EB1912" w:rsidRPr="00EE1BEF" w:rsidRDefault="00EB1912" w:rsidP="00EE1BEF">
            <w:pPr>
              <w:pStyle w:val="Tablebody"/>
              <w:autoSpaceDE w:val="0"/>
              <w:autoSpaceDN w:val="0"/>
              <w:adjustRightInd w:val="0"/>
              <w:jc w:val="both"/>
              <w:rPr>
                <w:rFonts w:cs="Arial"/>
              </w:rPr>
            </w:pPr>
            <w:r w:rsidRPr="00EE1BEF">
              <w:rPr>
                <w:rFonts w:eastAsia="MS Mincho"/>
                <w:szCs w:val="24"/>
              </w:rPr>
              <w:t>O</w:t>
            </w:r>
          </w:p>
        </w:tc>
        <w:tc>
          <w:tcPr>
            <w:tcW w:w="992" w:type="dxa"/>
            <w:tcBorders>
              <w:bottom w:val="single" w:sz="12" w:space="0" w:color="auto"/>
            </w:tcBorders>
            <w:hideMark/>
          </w:tcPr>
          <w:p w14:paraId="234CBD8E" w14:textId="57E79638" w:rsidR="00EB1912" w:rsidRPr="00EE1BEF" w:rsidRDefault="00EB1912" w:rsidP="00EE1BEF">
            <w:pPr>
              <w:pStyle w:val="Tablebody"/>
              <w:autoSpaceDE w:val="0"/>
              <w:autoSpaceDN w:val="0"/>
              <w:adjustRightInd w:val="0"/>
              <w:jc w:val="both"/>
              <w:rPr>
                <w:rFonts w:cs="Arial"/>
              </w:rPr>
            </w:pPr>
            <w:r w:rsidRPr="00EE1BEF">
              <w:rPr>
                <w:rFonts w:eastAsia="MS Mincho"/>
                <w:szCs w:val="24"/>
              </w:rPr>
              <w:t>N/A</w:t>
            </w:r>
          </w:p>
        </w:tc>
        <w:tc>
          <w:tcPr>
            <w:tcW w:w="4394" w:type="dxa"/>
            <w:tcBorders>
              <w:bottom w:val="single" w:sz="12" w:space="0" w:color="auto"/>
            </w:tcBorders>
            <w:hideMark/>
          </w:tcPr>
          <w:p w14:paraId="5210BC6A" w14:textId="1F75B80F" w:rsidR="00EB1912" w:rsidRPr="00EE1BEF" w:rsidRDefault="00EB1912" w:rsidP="00EE1BEF">
            <w:pPr>
              <w:pStyle w:val="Tablebody"/>
              <w:autoSpaceDE w:val="0"/>
              <w:autoSpaceDN w:val="0"/>
              <w:adjustRightInd w:val="0"/>
              <w:rPr>
                <w:rFonts w:cs="Arial"/>
              </w:rPr>
            </w:pPr>
            <w:r w:rsidRPr="00EE1BEF">
              <w:rPr>
                <w:rFonts w:eastAsia="MS Mincho"/>
                <w:szCs w:val="24"/>
              </w:rPr>
              <w:t>Specifies the frequency at which the extraction of real light must be updated (Table 8.1- 4)</w:t>
            </w:r>
          </w:p>
        </w:tc>
      </w:tr>
    </w:tbl>
    <w:p w14:paraId="630C223E" w14:textId="53E61184" w:rsidR="00EB1912" w:rsidRPr="00EE1BEF" w:rsidRDefault="00EB1912" w:rsidP="00EE1BEF">
      <w:pPr>
        <w:pStyle w:val="Tabletitle"/>
        <w:autoSpaceDE w:val="0"/>
        <w:autoSpaceDN w:val="0"/>
        <w:adjustRightInd w:val="0"/>
        <w:outlineLvl w:val="0"/>
        <w:rPr>
          <w:rFonts w:eastAsia="MS Mincho"/>
          <w:szCs w:val="24"/>
        </w:rPr>
      </w:pPr>
      <w:r w:rsidRPr="00EE1BEF">
        <w:rPr>
          <w:rFonts w:eastAsia="MS Mincho"/>
          <w:szCs w:val="24"/>
        </w:rPr>
        <w:t>Table </w:t>
      </w:r>
      <w:ins w:id="164" w:author="NAVARRIA Jessica" w:date="2025-09-30T11:52:00Z">
        <w:r w:rsidR="00F6582E">
          <w:rPr>
            <w:rFonts w:eastAsia="MS Mincho"/>
            <w:szCs w:val="24"/>
          </w:rPr>
          <w:t>6</w:t>
        </w:r>
        <w:r w:rsidR="00922516">
          <w:rPr>
            <w:rFonts w:eastAsia="MS Mincho"/>
            <w:szCs w:val="24"/>
          </w:rPr>
          <w:t>0</w:t>
        </w:r>
      </w:ins>
      <w:del w:id="165" w:author="NAVARRIA Jessica" w:date="2025-09-30T11:52:00Z">
        <w:r w:rsidRPr="00EE1BEF" w:rsidDel="00922516">
          <w:rPr>
            <w:rFonts w:eastAsia="MS Mincho"/>
            <w:szCs w:val="24"/>
          </w:rPr>
          <w:delText>8.1</w:delText>
        </w:r>
      </w:del>
      <w:r w:rsidRPr="00EE1BEF">
        <w:rPr>
          <w:rFonts w:eastAsia="MS Mincho"/>
          <w:szCs w:val="24"/>
        </w:rPr>
        <w:t xml:space="preserve"> — </w:t>
      </w:r>
      <w:del w:id="166" w:author="NAVARRIA Jessica" w:date="2025-09-30T11:52:00Z">
        <w:r w:rsidRPr="00EE1BEF" w:rsidDel="00922516">
          <w:rPr>
            <w:rFonts w:eastAsia="MS Mincho"/>
            <w:szCs w:val="24"/>
          </w:rPr>
          <w:delText xml:space="preserve">2: </w:delText>
        </w:r>
      </w:del>
      <w:r w:rsidRPr="00EE1BEF">
        <w:rPr>
          <w:rFonts w:eastAsia="MS Mincho"/>
          <w:szCs w:val="24"/>
        </w:rPr>
        <w:t>Possible values for a scanOptions item</w:t>
      </w:r>
    </w:p>
    <w:tbl>
      <w:tblPr>
        <w:tblStyle w:val="TableGrid"/>
        <w:tblW w:w="906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403"/>
        <w:gridCol w:w="6657"/>
      </w:tblGrid>
      <w:tr w:rsidR="00EB1912" w:rsidRPr="00EE1BEF" w14:paraId="00373A4C" w14:textId="77777777" w:rsidTr="00CF784B">
        <w:tc>
          <w:tcPr>
            <w:tcW w:w="2403" w:type="dxa"/>
            <w:tcBorders>
              <w:top w:val="single" w:sz="12" w:space="0" w:color="auto"/>
              <w:bottom w:val="single" w:sz="12" w:space="0" w:color="auto"/>
            </w:tcBorders>
            <w:hideMark/>
          </w:tcPr>
          <w:p w14:paraId="577CB526" w14:textId="4184ED45" w:rsidR="00EB1912" w:rsidRPr="00EE1BEF" w:rsidRDefault="00EB1912" w:rsidP="00EE1BEF">
            <w:pPr>
              <w:pStyle w:val="Tableheader"/>
              <w:autoSpaceDE w:val="0"/>
              <w:autoSpaceDN w:val="0"/>
              <w:adjustRightInd w:val="0"/>
              <w:jc w:val="both"/>
              <w:rPr>
                <w:rFonts w:cs="Arial"/>
                <w:b/>
                <w:szCs w:val="20"/>
              </w:rPr>
            </w:pPr>
            <w:r w:rsidRPr="00EE1BEF">
              <w:rPr>
                <w:rFonts w:eastAsia="MS Mincho"/>
                <w:b/>
                <w:szCs w:val="24"/>
              </w:rPr>
              <w:t>Enumeration value</w:t>
            </w:r>
          </w:p>
        </w:tc>
        <w:tc>
          <w:tcPr>
            <w:tcW w:w="6657" w:type="dxa"/>
            <w:tcBorders>
              <w:top w:val="single" w:sz="12" w:space="0" w:color="auto"/>
              <w:bottom w:val="single" w:sz="12" w:space="0" w:color="auto"/>
            </w:tcBorders>
            <w:hideMark/>
          </w:tcPr>
          <w:p w14:paraId="663E545C" w14:textId="15C28A4C" w:rsidR="00EB1912" w:rsidRPr="00EE1BEF" w:rsidRDefault="00EB1912" w:rsidP="00EE1BEF">
            <w:pPr>
              <w:pStyle w:val="Tableheader"/>
              <w:autoSpaceDE w:val="0"/>
              <w:autoSpaceDN w:val="0"/>
              <w:adjustRightInd w:val="0"/>
              <w:jc w:val="both"/>
              <w:rPr>
                <w:rFonts w:cs="Arial"/>
                <w:b/>
                <w:szCs w:val="20"/>
              </w:rPr>
            </w:pPr>
            <w:r w:rsidRPr="00EE1BEF">
              <w:rPr>
                <w:rFonts w:eastAsia="MS Mincho"/>
                <w:b/>
                <w:szCs w:val="24"/>
              </w:rPr>
              <w:t>Description</w:t>
            </w:r>
          </w:p>
        </w:tc>
      </w:tr>
      <w:tr w:rsidR="00EB1912" w:rsidRPr="00EE1BEF" w14:paraId="33DDF9CC" w14:textId="77777777" w:rsidTr="00CF784B">
        <w:tc>
          <w:tcPr>
            <w:tcW w:w="2403" w:type="dxa"/>
            <w:tcBorders>
              <w:top w:val="single" w:sz="12" w:space="0" w:color="auto"/>
            </w:tcBorders>
            <w:hideMark/>
          </w:tcPr>
          <w:p w14:paraId="61C42629" w14:textId="7DA46083" w:rsidR="00EB1912" w:rsidRPr="00EE1BEF" w:rsidRDefault="00EB1912" w:rsidP="00EE1BEF">
            <w:pPr>
              <w:pStyle w:val="Tablebody"/>
              <w:autoSpaceDE w:val="0"/>
              <w:autoSpaceDN w:val="0"/>
              <w:adjustRightInd w:val="0"/>
              <w:jc w:val="both"/>
              <w:rPr>
                <w:rFonts w:cs="Arial"/>
                <w:szCs w:val="20"/>
              </w:rPr>
            </w:pPr>
            <w:proofErr w:type="gramStart"/>
            <w:r w:rsidRPr="00EE1BEF">
              <w:rPr>
                <w:rFonts w:eastAsia="MS Mincho"/>
                <w:szCs w:val="24"/>
              </w:rPr>
              <w:t>PLANE  =</w:t>
            </w:r>
            <w:proofErr w:type="gramEnd"/>
            <w:r w:rsidRPr="00EE1BEF">
              <w:rPr>
                <w:rFonts w:eastAsia="MS Mincho"/>
                <w:szCs w:val="24"/>
              </w:rPr>
              <w:t xml:space="preserve"> 0</w:t>
            </w:r>
          </w:p>
        </w:tc>
        <w:tc>
          <w:tcPr>
            <w:tcW w:w="6657" w:type="dxa"/>
            <w:tcBorders>
              <w:top w:val="single" w:sz="12" w:space="0" w:color="auto"/>
            </w:tcBorders>
            <w:hideMark/>
          </w:tcPr>
          <w:p w14:paraId="3CF8E7B6" w14:textId="7E86B154"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Request plane data for scanned objects</w:t>
            </w:r>
          </w:p>
        </w:tc>
      </w:tr>
      <w:tr w:rsidR="00EB1912" w:rsidRPr="00EE1BEF" w14:paraId="62BE1BF3" w14:textId="77777777" w:rsidTr="00CF784B">
        <w:tc>
          <w:tcPr>
            <w:tcW w:w="2403" w:type="dxa"/>
            <w:hideMark/>
          </w:tcPr>
          <w:p w14:paraId="65C4E84A" w14:textId="29021225"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PLANAR_MESH</w:t>
            </w:r>
          </w:p>
        </w:tc>
        <w:tc>
          <w:tcPr>
            <w:tcW w:w="6657" w:type="dxa"/>
            <w:hideMark/>
          </w:tcPr>
          <w:p w14:paraId="4E104F46" w14:textId="1A600509"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Request planar meshes for scanned objects</w:t>
            </w:r>
          </w:p>
        </w:tc>
      </w:tr>
      <w:tr w:rsidR="00EB1912" w:rsidRPr="00EE1BEF" w14:paraId="792246CC" w14:textId="77777777" w:rsidTr="00CF784B">
        <w:tc>
          <w:tcPr>
            <w:tcW w:w="2403" w:type="dxa"/>
            <w:hideMark/>
          </w:tcPr>
          <w:p w14:paraId="32432C38" w14:textId="3603B12E"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VISUAL_MESH</w:t>
            </w:r>
          </w:p>
        </w:tc>
        <w:tc>
          <w:tcPr>
            <w:tcW w:w="6657" w:type="dxa"/>
            <w:hideMark/>
          </w:tcPr>
          <w:p w14:paraId="56042C3F" w14:textId="62BC615F"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Request 3D visualization meshes for scanned objects</w:t>
            </w:r>
          </w:p>
        </w:tc>
      </w:tr>
      <w:tr w:rsidR="00EB1912" w:rsidRPr="00EE1BEF" w14:paraId="01B71D4F" w14:textId="77777777" w:rsidTr="00CF784B">
        <w:tc>
          <w:tcPr>
            <w:tcW w:w="2403" w:type="dxa"/>
            <w:hideMark/>
          </w:tcPr>
          <w:p w14:paraId="3302FF1D" w14:textId="34B1CBCF"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COLLIDER_MESH</w:t>
            </w:r>
          </w:p>
        </w:tc>
        <w:tc>
          <w:tcPr>
            <w:tcW w:w="6657" w:type="dxa"/>
            <w:hideMark/>
          </w:tcPr>
          <w:p w14:paraId="1501D0E2" w14:textId="1E5A86FA"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Request 3D collider meshes for scanned objects</w:t>
            </w:r>
          </w:p>
        </w:tc>
      </w:tr>
      <w:tr w:rsidR="00EB1912" w:rsidRPr="00EE1BEF" w14:paraId="51FABEEF" w14:textId="77777777" w:rsidTr="00CF784B">
        <w:tc>
          <w:tcPr>
            <w:tcW w:w="2403" w:type="dxa"/>
            <w:hideMark/>
          </w:tcPr>
          <w:p w14:paraId="68EC23CF" w14:textId="492A49CE"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FREE_VOLUME</w:t>
            </w:r>
          </w:p>
        </w:tc>
        <w:tc>
          <w:tcPr>
            <w:tcW w:w="6657" w:type="dxa"/>
            <w:hideMark/>
          </w:tcPr>
          <w:p w14:paraId="46269A50" w14:textId="2C0ABF64"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Request to get the available space around a trackable</w:t>
            </w:r>
          </w:p>
        </w:tc>
      </w:tr>
      <w:tr w:rsidR="00EB1912" w:rsidRPr="00EE1BEF" w14:paraId="10C6F526" w14:textId="77777777" w:rsidTr="00CF784B">
        <w:tc>
          <w:tcPr>
            <w:tcW w:w="2403" w:type="dxa"/>
            <w:hideMark/>
          </w:tcPr>
          <w:p w14:paraId="1B7BC8CB" w14:textId="11A716A4"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BOUNDING_BOX</w:t>
            </w:r>
          </w:p>
        </w:tc>
        <w:tc>
          <w:tcPr>
            <w:tcW w:w="6657" w:type="dxa"/>
            <w:hideMark/>
          </w:tcPr>
          <w:p w14:paraId="76D2D1C9" w14:textId="45F83F3C"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Request a simplified collider mesh</w:t>
            </w:r>
          </w:p>
        </w:tc>
      </w:tr>
      <w:tr w:rsidR="00EB1912" w:rsidRPr="00EE1BEF" w14:paraId="610DEC26" w14:textId="77777777" w:rsidTr="00CF784B">
        <w:tc>
          <w:tcPr>
            <w:tcW w:w="2403" w:type="dxa"/>
            <w:tcBorders>
              <w:bottom w:val="single" w:sz="12" w:space="0" w:color="auto"/>
            </w:tcBorders>
            <w:hideMark/>
          </w:tcPr>
          <w:p w14:paraId="3BB76049" w14:textId="391F99F7"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TEXTURED_MESH</w:t>
            </w:r>
          </w:p>
        </w:tc>
        <w:tc>
          <w:tcPr>
            <w:tcW w:w="6657" w:type="dxa"/>
            <w:tcBorders>
              <w:bottom w:val="single" w:sz="12" w:space="0" w:color="auto"/>
            </w:tcBorders>
            <w:hideMark/>
          </w:tcPr>
          <w:p w14:paraId="04F5B42E" w14:textId="08BF1D78"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Request mesh with a texture</w:t>
            </w:r>
          </w:p>
        </w:tc>
      </w:tr>
    </w:tbl>
    <w:p w14:paraId="4DBE68DB" w14:textId="46B4230C" w:rsidR="00EB1912" w:rsidRPr="00EE1BEF" w:rsidRDefault="00EB1912" w:rsidP="00EE1BEF">
      <w:pPr>
        <w:pStyle w:val="Tabletitle"/>
        <w:autoSpaceDE w:val="0"/>
        <w:autoSpaceDN w:val="0"/>
        <w:adjustRightInd w:val="0"/>
        <w:outlineLvl w:val="0"/>
        <w:rPr>
          <w:rFonts w:eastAsia="MS Mincho"/>
          <w:szCs w:val="24"/>
        </w:rPr>
      </w:pPr>
      <w:r w:rsidRPr="00EE1BEF">
        <w:rPr>
          <w:rFonts w:eastAsia="MS Mincho"/>
          <w:szCs w:val="24"/>
        </w:rPr>
        <w:t>Table </w:t>
      </w:r>
      <w:ins w:id="167" w:author="NAVARRIA Jessica" w:date="2025-09-30T11:52:00Z">
        <w:r w:rsidR="009412AF">
          <w:rPr>
            <w:rFonts w:eastAsia="MS Mincho"/>
            <w:szCs w:val="24"/>
          </w:rPr>
          <w:t>6</w:t>
        </w:r>
        <w:r w:rsidR="00922516">
          <w:rPr>
            <w:rFonts w:eastAsia="MS Mincho"/>
            <w:szCs w:val="24"/>
          </w:rPr>
          <w:t>1</w:t>
        </w:r>
      </w:ins>
      <w:del w:id="168" w:author="NAVARRIA Jessica" w:date="2025-09-30T11:52:00Z">
        <w:r w:rsidRPr="00EE1BEF" w:rsidDel="00922516">
          <w:rPr>
            <w:rFonts w:eastAsia="MS Mincho"/>
            <w:szCs w:val="24"/>
          </w:rPr>
          <w:delText>8.1</w:delText>
        </w:r>
      </w:del>
      <w:r w:rsidRPr="00EE1BEF">
        <w:rPr>
          <w:rFonts w:eastAsia="MS Mincho"/>
          <w:szCs w:val="24"/>
        </w:rPr>
        <w:t xml:space="preserve"> — </w:t>
      </w:r>
      <w:del w:id="169" w:author="NAVARRIA Jessica" w:date="2025-09-30T11:52:00Z">
        <w:r w:rsidRPr="00EE1BEF" w:rsidDel="00922516">
          <w:rPr>
            <w:rFonts w:eastAsia="MS Mincho"/>
            <w:szCs w:val="24"/>
          </w:rPr>
          <w:delText xml:space="preserve">3: </w:delText>
        </w:r>
      </w:del>
      <w:r w:rsidRPr="00EE1BEF">
        <w:rPr>
          <w:rFonts w:eastAsia="MS Mincho"/>
          <w:szCs w:val="24"/>
        </w:rPr>
        <w:t>Semantics for the scanDetail object</w:t>
      </w:r>
    </w:p>
    <w:tbl>
      <w:tblPr>
        <w:tblStyle w:val="TableGrid"/>
        <w:tblW w:w="90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838"/>
        <w:gridCol w:w="1020"/>
        <w:gridCol w:w="823"/>
        <w:gridCol w:w="1134"/>
        <w:gridCol w:w="4207"/>
      </w:tblGrid>
      <w:tr w:rsidR="00EB1912" w:rsidRPr="00EE1BEF" w14:paraId="688C7D68" w14:textId="77777777" w:rsidTr="00CF784B">
        <w:trPr>
          <w:trHeight w:val="380"/>
        </w:trPr>
        <w:tc>
          <w:tcPr>
            <w:tcW w:w="1838" w:type="dxa"/>
            <w:tcBorders>
              <w:top w:val="single" w:sz="12" w:space="0" w:color="auto"/>
              <w:bottom w:val="single" w:sz="12" w:space="0" w:color="auto"/>
            </w:tcBorders>
            <w:hideMark/>
          </w:tcPr>
          <w:p w14:paraId="775CE1B9" w14:textId="41636DAF" w:rsidR="00EB1912" w:rsidRPr="00EE1BEF" w:rsidRDefault="00EB1912" w:rsidP="00EE1BEF">
            <w:pPr>
              <w:pStyle w:val="Tableheader"/>
              <w:autoSpaceDE w:val="0"/>
              <w:autoSpaceDN w:val="0"/>
              <w:adjustRightInd w:val="0"/>
              <w:jc w:val="both"/>
              <w:rPr>
                <w:rFonts w:cs="Arial"/>
                <w:b/>
                <w:bCs/>
              </w:rPr>
            </w:pPr>
            <w:r w:rsidRPr="00EE1BEF">
              <w:rPr>
                <w:rFonts w:eastAsia="MS Mincho"/>
                <w:b/>
                <w:szCs w:val="24"/>
              </w:rPr>
              <w:t>Name</w:t>
            </w:r>
          </w:p>
        </w:tc>
        <w:tc>
          <w:tcPr>
            <w:tcW w:w="1020" w:type="dxa"/>
            <w:tcBorders>
              <w:top w:val="single" w:sz="12" w:space="0" w:color="auto"/>
              <w:bottom w:val="single" w:sz="12" w:space="0" w:color="auto"/>
            </w:tcBorders>
            <w:hideMark/>
          </w:tcPr>
          <w:p w14:paraId="414C75F6" w14:textId="5F14C131" w:rsidR="00EB1912" w:rsidRPr="00EE1BEF" w:rsidRDefault="00EB1912" w:rsidP="00EE1BEF">
            <w:pPr>
              <w:pStyle w:val="Tableheader"/>
              <w:autoSpaceDE w:val="0"/>
              <w:autoSpaceDN w:val="0"/>
              <w:adjustRightInd w:val="0"/>
              <w:jc w:val="both"/>
              <w:rPr>
                <w:rFonts w:cs="Arial"/>
                <w:b/>
                <w:bCs/>
              </w:rPr>
            </w:pPr>
            <w:r w:rsidRPr="00EE1BEF">
              <w:rPr>
                <w:rFonts w:eastAsia="MS Mincho"/>
                <w:b/>
                <w:szCs w:val="24"/>
              </w:rPr>
              <w:t>Type</w:t>
            </w:r>
          </w:p>
        </w:tc>
        <w:tc>
          <w:tcPr>
            <w:tcW w:w="823" w:type="dxa"/>
            <w:tcBorders>
              <w:top w:val="single" w:sz="12" w:space="0" w:color="auto"/>
              <w:bottom w:val="single" w:sz="12" w:space="0" w:color="auto"/>
            </w:tcBorders>
            <w:hideMark/>
          </w:tcPr>
          <w:p w14:paraId="2D562CAB" w14:textId="3DBC632E" w:rsidR="00EB1912" w:rsidRPr="00EE1BEF" w:rsidRDefault="00EB1912" w:rsidP="00EE1BEF">
            <w:pPr>
              <w:pStyle w:val="Tableheader"/>
              <w:autoSpaceDE w:val="0"/>
              <w:autoSpaceDN w:val="0"/>
              <w:adjustRightInd w:val="0"/>
              <w:jc w:val="both"/>
              <w:rPr>
                <w:rFonts w:cs="Arial"/>
                <w:b/>
                <w:bCs/>
              </w:rPr>
            </w:pPr>
            <w:r w:rsidRPr="00EE1BEF">
              <w:rPr>
                <w:rFonts w:eastAsia="MS Mincho"/>
                <w:b/>
                <w:szCs w:val="24"/>
              </w:rPr>
              <w:t>Usage</w:t>
            </w:r>
          </w:p>
        </w:tc>
        <w:tc>
          <w:tcPr>
            <w:tcW w:w="1134" w:type="dxa"/>
            <w:tcBorders>
              <w:top w:val="single" w:sz="12" w:space="0" w:color="auto"/>
              <w:bottom w:val="single" w:sz="12" w:space="0" w:color="auto"/>
            </w:tcBorders>
          </w:tcPr>
          <w:p w14:paraId="5DFC6ED7" w14:textId="73579536" w:rsidR="00EB1912" w:rsidRPr="00EE1BEF" w:rsidRDefault="00EB1912" w:rsidP="00EE1BEF">
            <w:pPr>
              <w:pStyle w:val="Tableheader"/>
              <w:autoSpaceDE w:val="0"/>
              <w:autoSpaceDN w:val="0"/>
              <w:adjustRightInd w:val="0"/>
              <w:jc w:val="both"/>
              <w:rPr>
                <w:rFonts w:cs="Arial"/>
                <w:b/>
                <w:bCs/>
              </w:rPr>
            </w:pPr>
            <w:r w:rsidRPr="00EE1BEF">
              <w:rPr>
                <w:rFonts w:eastAsia="MS Mincho"/>
                <w:b/>
                <w:szCs w:val="24"/>
              </w:rPr>
              <w:t>Default</w:t>
            </w:r>
          </w:p>
        </w:tc>
        <w:tc>
          <w:tcPr>
            <w:tcW w:w="4207" w:type="dxa"/>
            <w:tcBorders>
              <w:top w:val="single" w:sz="12" w:space="0" w:color="auto"/>
              <w:bottom w:val="single" w:sz="12" w:space="0" w:color="auto"/>
            </w:tcBorders>
            <w:hideMark/>
          </w:tcPr>
          <w:p w14:paraId="38351C53" w14:textId="5674994C" w:rsidR="00EB1912" w:rsidRPr="00EE1BEF" w:rsidRDefault="00EB1912" w:rsidP="00EE1BEF">
            <w:pPr>
              <w:pStyle w:val="Tableheader"/>
              <w:autoSpaceDE w:val="0"/>
              <w:autoSpaceDN w:val="0"/>
              <w:adjustRightInd w:val="0"/>
              <w:jc w:val="both"/>
              <w:rPr>
                <w:rFonts w:cs="Arial"/>
                <w:b/>
                <w:bCs/>
              </w:rPr>
            </w:pPr>
            <w:r w:rsidRPr="00EE1BEF">
              <w:rPr>
                <w:rFonts w:eastAsia="MS Mincho"/>
                <w:b/>
                <w:szCs w:val="24"/>
              </w:rPr>
              <w:t>Description</w:t>
            </w:r>
          </w:p>
        </w:tc>
      </w:tr>
      <w:tr w:rsidR="00EB1912" w:rsidRPr="00EE1BEF" w14:paraId="4F653D57" w14:textId="77777777" w:rsidTr="00CF784B">
        <w:trPr>
          <w:trHeight w:val="246"/>
        </w:trPr>
        <w:tc>
          <w:tcPr>
            <w:tcW w:w="1838" w:type="dxa"/>
            <w:tcBorders>
              <w:top w:val="single" w:sz="12" w:space="0" w:color="auto"/>
            </w:tcBorders>
            <w:hideMark/>
          </w:tcPr>
          <w:p w14:paraId="70B3F624" w14:textId="5C6EE621" w:rsidR="00EB1912" w:rsidRPr="00EE1BEF" w:rsidRDefault="00EB1912" w:rsidP="00EE1BEF">
            <w:pPr>
              <w:pStyle w:val="Tablebody"/>
              <w:autoSpaceDE w:val="0"/>
              <w:autoSpaceDN w:val="0"/>
              <w:adjustRightInd w:val="0"/>
              <w:jc w:val="both"/>
              <w:rPr>
                <w:rFonts w:cs="Arial"/>
              </w:rPr>
            </w:pPr>
            <w:r w:rsidRPr="00EE1BEF">
              <w:rPr>
                <w:rFonts w:eastAsia="MS Mincho"/>
                <w:szCs w:val="24"/>
              </w:rPr>
              <w:t>primitivesNumber</w:t>
            </w:r>
          </w:p>
        </w:tc>
        <w:tc>
          <w:tcPr>
            <w:tcW w:w="1020" w:type="dxa"/>
            <w:tcBorders>
              <w:top w:val="single" w:sz="12" w:space="0" w:color="auto"/>
            </w:tcBorders>
            <w:hideMark/>
          </w:tcPr>
          <w:p w14:paraId="42F6AA7B" w14:textId="3AB5DE75" w:rsidR="00EB1912" w:rsidRPr="00EE1BEF" w:rsidRDefault="00EB1912" w:rsidP="00EE1BEF">
            <w:pPr>
              <w:pStyle w:val="Tablebody"/>
              <w:autoSpaceDE w:val="0"/>
              <w:autoSpaceDN w:val="0"/>
              <w:adjustRightInd w:val="0"/>
              <w:jc w:val="both"/>
              <w:rPr>
                <w:rFonts w:cs="Arial"/>
              </w:rPr>
            </w:pPr>
            <w:r w:rsidRPr="00EE1BEF">
              <w:rPr>
                <w:rFonts w:eastAsia="MS Mincho"/>
                <w:szCs w:val="24"/>
              </w:rPr>
              <w:t>number</w:t>
            </w:r>
          </w:p>
        </w:tc>
        <w:tc>
          <w:tcPr>
            <w:tcW w:w="823" w:type="dxa"/>
            <w:tcBorders>
              <w:top w:val="single" w:sz="12" w:space="0" w:color="auto"/>
            </w:tcBorders>
            <w:hideMark/>
          </w:tcPr>
          <w:p w14:paraId="0BF6FDA3" w14:textId="41CB0FC1" w:rsidR="00EB1912" w:rsidRPr="00EE1BEF" w:rsidRDefault="00EB1912" w:rsidP="00EE1BEF">
            <w:pPr>
              <w:pStyle w:val="Tablebody"/>
              <w:autoSpaceDE w:val="0"/>
              <w:autoSpaceDN w:val="0"/>
              <w:adjustRightInd w:val="0"/>
              <w:jc w:val="both"/>
              <w:rPr>
                <w:rFonts w:cs="Arial"/>
              </w:rPr>
            </w:pPr>
            <w:r w:rsidRPr="00EE1BEF">
              <w:rPr>
                <w:rFonts w:eastAsia="MS Mincho"/>
                <w:szCs w:val="24"/>
              </w:rPr>
              <w:t>O</w:t>
            </w:r>
          </w:p>
        </w:tc>
        <w:tc>
          <w:tcPr>
            <w:tcW w:w="1134" w:type="dxa"/>
            <w:tcBorders>
              <w:top w:val="single" w:sz="12" w:space="0" w:color="auto"/>
            </w:tcBorders>
          </w:tcPr>
          <w:p w14:paraId="1D6D1E99" w14:textId="562B2846" w:rsidR="00EB1912" w:rsidRPr="00EE1BEF" w:rsidRDefault="00EB1912" w:rsidP="00EE1BEF">
            <w:pPr>
              <w:pStyle w:val="Tablebody"/>
              <w:autoSpaceDE w:val="0"/>
              <w:autoSpaceDN w:val="0"/>
              <w:adjustRightInd w:val="0"/>
              <w:jc w:val="both"/>
              <w:rPr>
                <w:rFonts w:cs="Arial"/>
              </w:rPr>
            </w:pPr>
            <w:r w:rsidRPr="00EE1BEF">
              <w:rPr>
                <w:rFonts w:eastAsia="MS Mincho"/>
                <w:szCs w:val="24"/>
              </w:rPr>
              <w:t>N/A</w:t>
            </w:r>
          </w:p>
        </w:tc>
        <w:tc>
          <w:tcPr>
            <w:tcW w:w="4207" w:type="dxa"/>
            <w:tcBorders>
              <w:top w:val="single" w:sz="12" w:space="0" w:color="auto"/>
            </w:tcBorders>
            <w:hideMark/>
          </w:tcPr>
          <w:p w14:paraId="7E3B98E3" w14:textId="61556D62" w:rsidR="00EB1912" w:rsidRPr="00EE1BEF" w:rsidRDefault="00EB1912" w:rsidP="00EE1BEF">
            <w:pPr>
              <w:pStyle w:val="Tablebody"/>
              <w:autoSpaceDE w:val="0"/>
              <w:autoSpaceDN w:val="0"/>
              <w:adjustRightInd w:val="0"/>
              <w:jc w:val="both"/>
              <w:rPr>
                <w:rFonts w:cs="Arial"/>
              </w:rPr>
            </w:pPr>
            <w:r w:rsidRPr="00EE1BEF">
              <w:rPr>
                <w:rFonts w:eastAsia="MS Mincho"/>
                <w:szCs w:val="24"/>
              </w:rPr>
              <w:t>Gives the quantity of geometric primitives per cubic meter (m</w:t>
            </w:r>
            <w:r w:rsidRPr="00EE1BEF">
              <w:rPr>
                <w:rFonts w:eastAsia="MS Mincho"/>
                <w:szCs w:val="24"/>
                <w:vertAlign w:val="superscript"/>
              </w:rPr>
              <w:t>3</w:t>
            </w:r>
            <w:r w:rsidRPr="00EE1BEF">
              <w:rPr>
                <w:rFonts w:eastAsia="MS Mincho"/>
                <w:szCs w:val="24"/>
              </w:rPr>
              <w:t>)</w:t>
            </w:r>
          </w:p>
        </w:tc>
      </w:tr>
      <w:tr w:rsidR="00EB1912" w:rsidRPr="00EE1BEF" w14:paraId="512B46BD" w14:textId="77777777" w:rsidTr="00CF784B">
        <w:trPr>
          <w:trHeight w:val="493"/>
        </w:trPr>
        <w:tc>
          <w:tcPr>
            <w:tcW w:w="1838" w:type="dxa"/>
            <w:tcBorders>
              <w:bottom w:val="single" w:sz="12" w:space="0" w:color="auto"/>
            </w:tcBorders>
          </w:tcPr>
          <w:p w14:paraId="79EF1CA0" w14:textId="50BA74C4" w:rsidR="00EB1912" w:rsidRPr="00EE1BEF" w:rsidRDefault="00EB1912" w:rsidP="00EE1BEF">
            <w:pPr>
              <w:pStyle w:val="Tablebody"/>
              <w:autoSpaceDE w:val="0"/>
              <w:autoSpaceDN w:val="0"/>
              <w:adjustRightInd w:val="0"/>
              <w:jc w:val="both"/>
              <w:rPr>
                <w:rFonts w:cs="Arial"/>
              </w:rPr>
            </w:pPr>
            <w:r w:rsidRPr="00EE1BEF">
              <w:rPr>
                <w:rFonts w:eastAsia="MS Mincho"/>
                <w:szCs w:val="24"/>
              </w:rPr>
              <w:t>textureOption</w:t>
            </w:r>
          </w:p>
        </w:tc>
        <w:tc>
          <w:tcPr>
            <w:tcW w:w="1020" w:type="dxa"/>
            <w:tcBorders>
              <w:bottom w:val="single" w:sz="12" w:space="0" w:color="auto"/>
            </w:tcBorders>
          </w:tcPr>
          <w:p w14:paraId="652A2726" w14:textId="6E75E674" w:rsidR="00EB1912" w:rsidRPr="00EE1BEF" w:rsidRDefault="00EB1912" w:rsidP="00EE1BEF">
            <w:pPr>
              <w:pStyle w:val="Tablebody"/>
              <w:autoSpaceDE w:val="0"/>
              <w:autoSpaceDN w:val="0"/>
              <w:adjustRightInd w:val="0"/>
              <w:jc w:val="both"/>
              <w:rPr>
                <w:rFonts w:cs="Arial"/>
              </w:rPr>
            </w:pPr>
            <w:r w:rsidRPr="00EE1BEF">
              <w:rPr>
                <w:rFonts w:eastAsia="MS Mincho"/>
                <w:szCs w:val="24"/>
              </w:rPr>
              <w:t>enumeration</w:t>
            </w:r>
          </w:p>
        </w:tc>
        <w:tc>
          <w:tcPr>
            <w:tcW w:w="823" w:type="dxa"/>
            <w:tcBorders>
              <w:bottom w:val="single" w:sz="12" w:space="0" w:color="auto"/>
            </w:tcBorders>
          </w:tcPr>
          <w:p w14:paraId="1D2CD4EB" w14:textId="438AB2B6" w:rsidR="00EB1912" w:rsidRPr="00EE1BEF" w:rsidRDefault="00EB1912" w:rsidP="00EE1BEF">
            <w:pPr>
              <w:pStyle w:val="Tablebody"/>
              <w:autoSpaceDE w:val="0"/>
              <w:autoSpaceDN w:val="0"/>
              <w:adjustRightInd w:val="0"/>
              <w:jc w:val="both"/>
              <w:rPr>
                <w:rFonts w:cs="Arial"/>
              </w:rPr>
            </w:pPr>
            <w:r w:rsidRPr="00EE1BEF">
              <w:rPr>
                <w:rFonts w:eastAsia="MS Mincho"/>
                <w:szCs w:val="24"/>
              </w:rPr>
              <w:t>O</w:t>
            </w:r>
          </w:p>
        </w:tc>
        <w:tc>
          <w:tcPr>
            <w:tcW w:w="1134" w:type="dxa"/>
            <w:tcBorders>
              <w:bottom w:val="single" w:sz="12" w:space="0" w:color="auto"/>
            </w:tcBorders>
          </w:tcPr>
          <w:p w14:paraId="5BF0F55D" w14:textId="18EA3533" w:rsidR="00EB1912" w:rsidRPr="00EE1BEF" w:rsidRDefault="00EB1912" w:rsidP="00EE1BEF">
            <w:pPr>
              <w:pStyle w:val="Tablebody"/>
              <w:autoSpaceDE w:val="0"/>
              <w:autoSpaceDN w:val="0"/>
              <w:adjustRightInd w:val="0"/>
              <w:jc w:val="both"/>
              <w:rPr>
                <w:rFonts w:cs="Arial"/>
              </w:rPr>
            </w:pPr>
            <w:del w:id="170" w:author="Sylvain Lelievre 152" w:date="2025-10-14T08:18:00Z" w16du:dateUtc="2025-10-14T06:18:00Z">
              <w:r w:rsidRPr="00EE1BEF" w:rsidDel="00DC4116">
                <w:rPr>
                  <w:rFonts w:eastAsia="MS Mincho"/>
                  <w:szCs w:val="24"/>
                </w:rPr>
                <w:delText>LOW_RES</w:delText>
              </w:r>
            </w:del>
            <w:ins w:id="171" w:author="Sylvain Lelievre 152" w:date="2025-10-14T08:18:00Z" w16du:dateUtc="2025-10-14T06:18:00Z">
              <w:r w:rsidR="00DC4116">
                <w:rPr>
                  <w:rFonts w:eastAsia="MS Mincho"/>
                  <w:szCs w:val="24"/>
                </w:rPr>
                <w:t>0</w:t>
              </w:r>
            </w:ins>
          </w:p>
        </w:tc>
        <w:tc>
          <w:tcPr>
            <w:tcW w:w="4207" w:type="dxa"/>
            <w:tcBorders>
              <w:bottom w:val="single" w:sz="12" w:space="0" w:color="auto"/>
            </w:tcBorders>
          </w:tcPr>
          <w:p w14:paraId="4601E141" w14:textId="0F4A94A2" w:rsidR="00EB1912" w:rsidRPr="00EE1BEF" w:rsidRDefault="00EB1912" w:rsidP="00EE1BEF">
            <w:pPr>
              <w:pStyle w:val="Tablebody"/>
              <w:autoSpaceDE w:val="0"/>
              <w:autoSpaceDN w:val="0"/>
              <w:adjustRightInd w:val="0"/>
              <w:jc w:val="both"/>
              <w:rPr>
                <w:rFonts w:cs="Arial"/>
              </w:rPr>
            </w:pPr>
            <w:r w:rsidRPr="00EE1BEF">
              <w:rPr>
                <w:rFonts w:eastAsia="MS Mincho"/>
                <w:szCs w:val="24"/>
              </w:rPr>
              <w:t>Gives the resolution of the texture of textured meshes.</w:t>
            </w:r>
            <w:r w:rsidRPr="00EE1BEF">
              <w:rPr>
                <w:rFonts w:eastAsia="MS Mincho"/>
                <w:szCs w:val="24"/>
              </w:rPr>
              <w:br/>
              <w:t xml:space="preserve">Possible values are </w:t>
            </w:r>
            <w:ins w:id="172" w:author="Sylvain Lelievre 152" w:date="2025-10-14T08:18:00Z" w16du:dateUtc="2025-10-14T06:18:00Z">
              <w:r w:rsidR="00DC4116">
                <w:rPr>
                  <w:rFonts w:eastAsia="MS Mincho"/>
                  <w:szCs w:val="24"/>
                </w:rPr>
                <w:t>R</w:t>
              </w:r>
            </w:ins>
            <w:r w:rsidRPr="00EE1BEF">
              <w:rPr>
                <w:rFonts w:eastAsia="MS Mincho"/>
                <w:szCs w:val="24"/>
              </w:rPr>
              <w:t xml:space="preserve">512X512 (0), </w:t>
            </w:r>
            <w:ins w:id="173" w:author="Sylvain Lelievre 152" w:date="2025-10-14T08:18:00Z" w16du:dateUtc="2025-10-14T06:18:00Z">
              <w:r w:rsidR="00DC4116">
                <w:rPr>
                  <w:rFonts w:eastAsia="MS Mincho"/>
                  <w:szCs w:val="24"/>
                </w:rPr>
                <w:t>R</w:t>
              </w:r>
            </w:ins>
            <w:r w:rsidRPr="00EE1BEF">
              <w:rPr>
                <w:rFonts w:eastAsia="MS Mincho"/>
                <w:szCs w:val="24"/>
              </w:rPr>
              <w:t xml:space="preserve">1024X1024 (1) or </w:t>
            </w:r>
            <w:ins w:id="174" w:author="Sylvain Lelievre 152" w:date="2025-10-14T08:19:00Z" w16du:dateUtc="2025-10-14T06:19:00Z">
              <w:r w:rsidR="00DC4116">
                <w:rPr>
                  <w:rFonts w:eastAsia="MS Mincho"/>
                  <w:szCs w:val="24"/>
                </w:rPr>
                <w:t>R</w:t>
              </w:r>
            </w:ins>
            <w:r w:rsidRPr="00EE1BEF">
              <w:rPr>
                <w:rFonts w:eastAsia="MS Mincho"/>
                <w:szCs w:val="24"/>
              </w:rPr>
              <w:t>2048X2048 (2).</w:t>
            </w:r>
          </w:p>
        </w:tc>
      </w:tr>
    </w:tbl>
    <w:p w14:paraId="1ABDEB34" w14:textId="622982B4" w:rsidR="00EB1912" w:rsidRPr="00EE1BEF" w:rsidRDefault="00EB1912" w:rsidP="00EE1BEF">
      <w:pPr>
        <w:pStyle w:val="Tabletitle"/>
        <w:autoSpaceDE w:val="0"/>
        <w:autoSpaceDN w:val="0"/>
        <w:adjustRightInd w:val="0"/>
        <w:outlineLvl w:val="0"/>
        <w:rPr>
          <w:rFonts w:eastAsia="MS Mincho"/>
          <w:szCs w:val="24"/>
        </w:rPr>
      </w:pPr>
      <w:r w:rsidRPr="00EE1BEF">
        <w:rPr>
          <w:rFonts w:eastAsia="MS Mincho"/>
          <w:szCs w:val="24"/>
        </w:rPr>
        <w:t>Table</w:t>
      </w:r>
      <w:r w:rsidR="00BE7FAB" w:rsidRPr="00EE1BEF">
        <w:rPr>
          <w:rFonts w:eastAsia="MS Mincho"/>
          <w:szCs w:val="24"/>
        </w:rPr>
        <w:t> </w:t>
      </w:r>
      <w:ins w:id="175" w:author="NAVARRIA Jessica" w:date="2025-09-30T11:52:00Z">
        <w:r w:rsidR="009412AF">
          <w:rPr>
            <w:rFonts w:eastAsia="MS Mincho"/>
            <w:szCs w:val="24"/>
          </w:rPr>
          <w:t>6</w:t>
        </w:r>
        <w:r w:rsidR="00922516">
          <w:rPr>
            <w:rFonts w:eastAsia="MS Mincho"/>
            <w:szCs w:val="24"/>
          </w:rPr>
          <w:t>2</w:t>
        </w:r>
      </w:ins>
      <w:del w:id="176" w:author="NAVARRIA Jessica" w:date="2025-09-30T11:52:00Z">
        <w:r w:rsidRPr="00EE1BEF" w:rsidDel="00922516">
          <w:rPr>
            <w:rFonts w:eastAsia="MS Mincho"/>
            <w:szCs w:val="24"/>
          </w:rPr>
          <w:delText>8.1</w:delText>
        </w:r>
      </w:del>
      <w:r w:rsidRPr="00EE1BEF">
        <w:rPr>
          <w:rFonts w:eastAsia="MS Mincho"/>
          <w:szCs w:val="24"/>
        </w:rPr>
        <w:t xml:space="preserve"> — </w:t>
      </w:r>
      <w:del w:id="177" w:author="NAVARRIA Jessica" w:date="2025-09-30T11:52:00Z">
        <w:r w:rsidRPr="00EE1BEF" w:rsidDel="00922516">
          <w:rPr>
            <w:rFonts w:eastAsia="MS Mincho"/>
            <w:szCs w:val="24"/>
          </w:rPr>
          <w:delText xml:space="preserve">4: </w:delText>
        </w:r>
      </w:del>
      <w:r w:rsidRPr="00EE1BEF">
        <w:rPr>
          <w:rFonts w:eastAsia="MS Mincho"/>
          <w:szCs w:val="24"/>
        </w:rPr>
        <w:t xml:space="preserve">Semantics of </w:t>
      </w:r>
      <w:proofErr w:type="gramStart"/>
      <w:r w:rsidRPr="00EE1BEF">
        <w:rPr>
          <w:rFonts w:eastAsia="MS Mincho"/>
          <w:szCs w:val="24"/>
        </w:rPr>
        <w:t xml:space="preserve">a  </w:t>
      </w:r>
      <w:r w:rsidRPr="00EE1BEF">
        <w:rPr>
          <w:rFonts w:eastAsia="MS Mincho"/>
          <w:i/>
          <w:szCs w:val="24"/>
        </w:rPr>
        <w:t>scanUpdate</w:t>
      </w:r>
      <w:proofErr w:type="gramEnd"/>
      <w:r w:rsidRPr="00EE1BEF">
        <w:rPr>
          <w:rFonts w:eastAsia="MS Mincho"/>
          <w:szCs w:val="24"/>
        </w:rPr>
        <w:t xml:space="preserve"> or </w:t>
      </w:r>
      <w:r w:rsidRPr="00EE1BEF">
        <w:rPr>
          <w:rFonts w:eastAsia="MS Mincho"/>
          <w:i/>
          <w:szCs w:val="24"/>
        </w:rPr>
        <w:t>lightUpdate</w:t>
      </w:r>
      <w:r w:rsidRPr="00EE1BEF">
        <w:rPr>
          <w:rFonts w:eastAsia="MS Mincho"/>
          <w:szCs w:val="24"/>
        </w:rPr>
        <w:t xml:space="preserve"> object</w:t>
      </w:r>
    </w:p>
    <w:tbl>
      <w:tblPr>
        <w:tblW w:w="4856"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1686"/>
        <w:gridCol w:w="1134"/>
        <w:gridCol w:w="993"/>
        <w:gridCol w:w="850"/>
        <w:gridCol w:w="4393"/>
      </w:tblGrid>
      <w:tr w:rsidR="00EB1912" w:rsidRPr="00EE1BEF" w14:paraId="4F5C586B" w14:textId="77777777" w:rsidTr="002B1EA8">
        <w:trPr>
          <w:jc w:val="center"/>
        </w:trPr>
        <w:tc>
          <w:tcPr>
            <w:tcW w:w="1690" w:type="dxa"/>
            <w:tcBorders>
              <w:top w:val="single" w:sz="12" w:space="0" w:color="000000"/>
              <w:bottom w:val="single" w:sz="12" w:space="0" w:color="000000"/>
            </w:tcBorders>
          </w:tcPr>
          <w:p w14:paraId="08B77B7C" w14:textId="3039DB9E" w:rsidR="00EB1912" w:rsidRPr="00EE1BEF" w:rsidRDefault="00EB1912" w:rsidP="00EE1BEF">
            <w:pPr>
              <w:pStyle w:val="Tableheader"/>
              <w:rPr>
                <w:rFonts w:cs="Calibri"/>
                <w:szCs w:val="20"/>
                <w:lang w:val="en-US"/>
              </w:rPr>
            </w:pPr>
            <w:r w:rsidRPr="00EE1BEF">
              <w:rPr>
                <w:b/>
              </w:rPr>
              <w:t>Name</w:t>
            </w:r>
          </w:p>
        </w:tc>
        <w:tc>
          <w:tcPr>
            <w:tcW w:w="1136" w:type="dxa"/>
            <w:tcBorders>
              <w:top w:val="single" w:sz="12" w:space="0" w:color="000000"/>
              <w:bottom w:val="single" w:sz="12" w:space="0" w:color="000000"/>
            </w:tcBorders>
          </w:tcPr>
          <w:p w14:paraId="020901A5" w14:textId="143F5FC6" w:rsidR="00EB1912" w:rsidRPr="00EE1BEF" w:rsidRDefault="00EB1912" w:rsidP="00EE1BEF">
            <w:pPr>
              <w:pStyle w:val="Tableheader"/>
              <w:rPr>
                <w:rFonts w:cs="Calibri"/>
                <w:szCs w:val="20"/>
                <w:lang w:val="en-US"/>
              </w:rPr>
            </w:pPr>
            <w:r w:rsidRPr="00EE1BEF">
              <w:rPr>
                <w:b/>
              </w:rPr>
              <w:t>Type</w:t>
            </w:r>
          </w:p>
        </w:tc>
        <w:tc>
          <w:tcPr>
            <w:tcW w:w="995" w:type="dxa"/>
            <w:tcBorders>
              <w:top w:val="single" w:sz="12" w:space="0" w:color="000000"/>
              <w:bottom w:val="single" w:sz="12" w:space="0" w:color="000000"/>
            </w:tcBorders>
          </w:tcPr>
          <w:p w14:paraId="2E90C6E3" w14:textId="49410E7D" w:rsidR="00EB1912" w:rsidRPr="00EE1BEF" w:rsidRDefault="00EB1912" w:rsidP="00EE1BEF">
            <w:pPr>
              <w:pStyle w:val="Tableheader"/>
              <w:rPr>
                <w:rFonts w:cs="Calibri"/>
                <w:szCs w:val="20"/>
                <w:lang w:val="en-US"/>
              </w:rPr>
            </w:pPr>
            <w:r w:rsidRPr="00EE1BEF">
              <w:rPr>
                <w:b/>
              </w:rPr>
              <w:t>Usage</w:t>
            </w:r>
          </w:p>
        </w:tc>
        <w:tc>
          <w:tcPr>
            <w:tcW w:w="852" w:type="dxa"/>
            <w:tcBorders>
              <w:top w:val="single" w:sz="12" w:space="0" w:color="000000"/>
              <w:bottom w:val="single" w:sz="12" w:space="0" w:color="000000"/>
            </w:tcBorders>
          </w:tcPr>
          <w:p w14:paraId="032AC6A5" w14:textId="63461578" w:rsidR="00EB1912" w:rsidRPr="00EE1BEF" w:rsidRDefault="00EB1912" w:rsidP="00EE1BEF">
            <w:pPr>
              <w:pStyle w:val="Tableheader"/>
              <w:rPr>
                <w:rFonts w:cs="Calibri"/>
                <w:szCs w:val="20"/>
                <w:lang w:val="en-US"/>
              </w:rPr>
            </w:pPr>
            <w:r w:rsidRPr="00EE1BEF">
              <w:rPr>
                <w:b/>
              </w:rPr>
              <w:t>Default</w:t>
            </w:r>
          </w:p>
        </w:tc>
        <w:tc>
          <w:tcPr>
            <w:tcW w:w="4403" w:type="dxa"/>
            <w:tcBorders>
              <w:top w:val="single" w:sz="12" w:space="0" w:color="000000"/>
              <w:bottom w:val="single" w:sz="12" w:space="0" w:color="000000"/>
            </w:tcBorders>
          </w:tcPr>
          <w:p w14:paraId="1B1352CE" w14:textId="5ECD610A" w:rsidR="00EB1912" w:rsidRPr="00EE1BEF" w:rsidRDefault="00EB1912" w:rsidP="00EE1BEF">
            <w:pPr>
              <w:pStyle w:val="Tableheader"/>
              <w:rPr>
                <w:rFonts w:cs="Calibri"/>
                <w:szCs w:val="20"/>
                <w:lang w:val="en-US"/>
              </w:rPr>
            </w:pPr>
            <w:r w:rsidRPr="00EE1BEF">
              <w:rPr>
                <w:b/>
              </w:rPr>
              <w:t>Description</w:t>
            </w:r>
          </w:p>
        </w:tc>
      </w:tr>
      <w:tr w:rsidR="00EB1912" w:rsidRPr="00EE1BEF" w14:paraId="7EDA000B" w14:textId="77777777" w:rsidTr="002B1EA8">
        <w:trPr>
          <w:jc w:val="center"/>
        </w:trPr>
        <w:tc>
          <w:tcPr>
            <w:tcW w:w="1690" w:type="dxa"/>
            <w:tcBorders>
              <w:top w:val="single" w:sz="12" w:space="0" w:color="000000"/>
              <w:bottom w:val="nil"/>
            </w:tcBorders>
          </w:tcPr>
          <w:p w14:paraId="24B8D877" w14:textId="53CADE24"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occurrence</w:t>
            </w:r>
          </w:p>
        </w:tc>
        <w:tc>
          <w:tcPr>
            <w:tcW w:w="1136" w:type="dxa"/>
            <w:tcBorders>
              <w:top w:val="single" w:sz="12" w:space="0" w:color="000000"/>
              <w:bottom w:val="nil"/>
            </w:tcBorders>
          </w:tcPr>
          <w:p w14:paraId="62550DAB" w14:textId="307C8A96"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enumeration</w:t>
            </w:r>
          </w:p>
        </w:tc>
        <w:tc>
          <w:tcPr>
            <w:tcW w:w="995" w:type="dxa"/>
            <w:tcBorders>
              <w:top w:val="single" w:sz="12" w:space="0" w:color="000000"/>
              <w:bottom w:val="nil"/>
            </w:tcBorders>
          </w:tcPr>
          <w:p w14:paraId="73FA3B0D" w14:textId="29986F3A"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O</w:t>
            </w:r>
          </w:p>
        </w:tc>
        <w:tc>
          <w:tcPr>
            <w:tcW w:w="852" w:type="dxa"/>
            <w:tcBorders>
              <w:top w:val="single" w:sz="12" w:space="0" w:color="000000"/>
              <w:bottom w:val="nil"/>
            </w:tcBorders>
          </w:tcPr>
          <w:p w14:paraId="61B84B12" w14:textId="1BBBF7D8"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ONCE</w:t>
            </w:r>
          </w:p>
        </w:tc>
        <w:tc>
          <w:tcPr>
            <w:tcW w:w="4403" w:type="dxa"/>
            <w:tcBorders>
              <w:top w:val="single" w:sz="12" w:space="0" w:color="000000"/>
              <w:bottom w:val="nil"/>
            </w:tcBorders>
          </w:tcPr>
          <w:p w14:paraId="7624DA5C" w14:textId="480A6A5B"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An occurrence value:</w:t>
            </w:r>
          </w:p>
        </w:tc>
      </w:tr>
      <w:tr w:rsidR="00EB1912" w:rsidRPr="00EE1BEF" w14:paraId="7346CA5E" w14:textId="77777777" w:rsidTr="002B1EA8">
        <w:trPr>
          <w:jc w:val="center"/>
        </w:trPr>
        <w:tc>
          <w:tcPr>
            <w:tcW w:w="1690" w:type="dxa"/>
            <w:tcBorders>
              <w:top w:val="nil"/>
            </w:tcBorders>
          </w:tcPr>
          <w:p w14:paraId="0C409352" w14:textId="24352F0E" w:rsidR="00EB1912" w:rsidRPr="00EE1BEF" w:rsidRDefault="00EB1912" w:rsidP="00EE1BEF">
            <w:pPr>
              <w:pStyle w:val="Tablebody"/>
              <w:autoSpaceDE w:val="0"/>
              <w:autoSpaceDN w:val="0"/>
              <w:adjustRightInd w:val="0"/>
            </w:pPr>
            <w:r w:rsidRPr="00EE1BEF">
              <w:rPr>
                <w:rFonts w:eastAsia="MS Mincho"/>
                <w:szCs w:val="24"/>
              </w:rPr>
              <w:t> </w:t>
            </w:r>
          </w:p>
        </w:tc>
        <w:tc>
          <w:tcPr>
            <w:tcW w:w="1136" w:type="dxa"/>
            <w:tcBorders>
              <w:top w:val="nil"/>
            </w:tcBorders>
          </w:tcPr>
          <w:p w14:paraId="246064DE" w14:textId="350282BE" w:rsidR="00EB1912" w:rsidRPr="00EE1BEF" w:rsidRDefault="00EB1912" w:rsidP="00EE1BEF">
            <w:pPr>
              <w:pStyle w:val="Tablebody"/>
              <w:autoSpaceDE w:val="0"/>
              <w:autoSpaceDN w:val="0"/>
              <w:adjustRightInd w:val="0"/>
            </w:pPr>
            <w:r w:rsidRPr="00EE1BEF">
              <w:rPr>
                <w:rFonts w:eastAsia="MS Mincho"/>
                <w:szCs w:val="24"/>
              </w:rPr>
              <w:t> </w:t>
            </w:r>
          </w:p>
        </w:tc>
        <w:tc>
          <w:tcPr>
            <w:tcW w:w="995" w:type="dxa"/>
            <w:tcBorders>
              <w:top w:val="nil"/>
            </w:tcBorders>
          </w:tcPr>
          <w:p w14:paraId="210A5558" w14:textId="743306AE" w:rsidR="00EB1912" w:rsidRPr="00EE1BEF" w:rsidRDefault="00EB1912" w:rsidP="00EE1BEF">
            <w:pPr>
              <w:pStyle w:val="Tablebody"/>
              <w:autoSpaceDE w:val="0"/>
              <w:autoSpaceDN w:val="0"/>
              <w:adjustRightInd w:val="0"/>
            </w:pPr>
            <w:r w:rsidRPr="00EE1BEF">
              <w:rPr>
                <w:rFonts w:eastAsia="MS Mincho"/>
                <w:szCs w:val="24"/>
              </w:rPr>
              <w:t> </w:t>
            </w:r>
          </w:p>
        </w:tc>
        <w:tc>
          <w:tcPr>
            <w:tcW w:w="852" w:type="dxa"/>
            <w:tcBorders>
              <w:top w:val="nil"/>
            </w:tcBorders>
          </w:tcPr>
          <w:p w14:paraId="2478C964" w14:textId="307259A6" w:rsidR="00EB1912" w:rsidRPr="00EE1BEF" w:rsidRDefault="00EB1912" w:rsidP="00EE1BEF">
            <w:pPr>
              <w:pStyle w:val="Tablebody"/>
              <w:autoSpaceDE w:val="0"/>
              <w:autoSpaceDN w:val="0"/>
              <w:adjustRightInd w:val="0"/>
            </w:pPr>
            <w:r w:rsidRPr="00EE1BEF">
              <w:rPr>
                <w:rFonts w:eastAsia="MS Mincho"/>
                <w:szCs w:val="24"/>
              </w:rPr>
              <w:t> </w:t>
            </w:r>
          </w:p>
        </w:tc>
        <w:tc>
          <w:tcPr>
            <w:tcW w:w="4403" w:type="dxa"/>
            <w:tcBorders>
              <w:top w:val="nil"/>
            </w:tcBorders>
          </w:tcPr>
          <w:p w14:paraId="601E1303" w14:textId="77777777" w:rsidR="00EB1912" w:rsidRPr="00EE1BEF" w:rsidRDefault="00EB1912" w:rsidP="00EE1BEF">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EE1BEF">
              <w:rPr>
                <w:rFonts w:eastAsia="MS Mincho"/>
                <w:szCs w:val="24"/>
              </w:rPr>
              <w:t>—</w:t>
            </w:r>
            <w:r w:rsidRPr="00EE1BEF">
              <w:rPr>
                <w:rFonts w:eastAsia="MS Mincho"/>
                <w:szCs w:val="24"/>
              </w:rPr>
              <w:tab/>
              <w:t>ONCE = 0: the update is performed only once, for instance in case of a static real scene,</w:t>
            </w:r>
          </w:p>
          <w:p w14:paraId="7CCC4802" w14:textId="77777777" w:rsidR="00EB1912" w:rsidRPr="00EE1BEF" w:rsidRDefault="00EB1912" w:rsidP="00EE1BEF">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EE1BEF">
              <w:rPr>
                <w:rFonts w:eastAsia="MS Mincho"/>
                <w:szCs w:val="24"/>
              </w:rPr>
              <w:t>—</w:t>
            </w:r>
            <w:r w:rsidRPr="00EE1BEF">
              <w:rPr>
                <w:rFonts w:eastAsia="MS Mincho"/>
                <w:szCs w:val="24"/>
              </w:rPr>
              <w:tab/>
              <w:t xml:space="preserve">N_FRAME: the update is performed periodically, every N rendering frames, N depending on the dynamism of the real scene. The N value is provided in the </w:t>
            </w:r>
            <w:r w:rsidRPr="00EE1BEF">
              <w:rPr>
                <w:rFonts w:eastAsia="MS Mincho"/>
                <w:i/>
                <w:szCs w:val="24"/>
              </w:rPr>
              <w:t>frameNumber</w:t>
            </w:r>
            <w:r w:rsidRPr="00EE1BEF">
              <w:rPr>
                <w:rFonts w:eastAsia="MS Mincho"/>
                <w:szCs w:val="24"/>
              </w:rPr>
              <w:t xml:space="preserve"> parameter.</w:t>
            </w:r>
          </w:p>
          <w:p w14:paraId="2AAE1420" w14:textId="43F36079" w:rsidR="00EB1912" w:rsidRPr="00EE1BEF" w:rsidRDefault="00EB1912" w:rsidP="00EE1BEF">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r w:rsidRPr="00EE1BEF">
              <w:rPr>
                <w:rFonts w:eastAsia="MS Mincho"/>
                <w:szCs w:val="24"/>
              </w:rPr>
              <w:t>—</w:t>
            </w:r>
            <w:r w:rsidRPr="00EE1BEF">
              <w:rPr>
                <w:rFonts w:eastAsia="MS Mincho"/>
                <w:szCs w:val="24"/>
              </w:rPr>
              <w:tab/>
              <w:t>AUTO: the update frequency is managed by the module that computes the representation. This module may perform an analysis to detect significant changes in the real world and start an update. This analysis may be performed from raw images data, like RGB images from a camera or depth images from a depth sensor.</w:t>
            </w:r>
          </w:p>
        </w:tc>
      </w:tr>
      <w:tr w:rsidR="00EB1912" w:rsidRPr="00EE1BEF" w14:paraId="08752035" w14:textId="77777777" w:rsidTr="002B1EA8">
        <w:trPr>
          <w:jc w:val="center"/>
        </w:trPr>
        <w:tc>
          <w:tcPr>
            <w:tcW w:w="1690" w:type="dxa"/>
            <w:tcBorders>
              <w:bottom w:val="single" w:sz="12" w:space="0" w:color="000000"/>
            </w:tcBorders>
          </w:tcPr>
          <w:p w14:paraId="7DCE6D12" w14:textId="67FB3B69"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lastRenderedPageBreak/>
              <w:t>numberOfFrames</w:t>
            </w:r>
          </w:p>
        </w:tc>
        <w:tc>
          <w:tcPr>
            <w:tcW w:w="1136" w:type="dxa"/>
            <w:tcBorders>
              <w:bottom w:val="single" w:sz="12" w:space="0" w:color="000000"/>
            </w:tcBorders>
          </w:tcPr>
          <w:p w14:paraId="733B49F1" w14:textId="3968EEF5"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number</w:t>
            </w:r>
          </w:p>
        </w:tc>
        <w:tc>
          <w:tcPr>
            <w:tcW w:w="995" w:type="dxa"/>
            <w:tcBorders>
              <w:bottom w:val="single" w:sz="12" w:space="0" w:color="000000"/>
            </w:tcBorders>
          </w:tcPr>
          <w:p w14:paraId="44908CE0" w14:textId="66A89DDB"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O</w:t>
            </w:r>
          </w:p>
        </w:tc>
        <w:tc>
          <w:tcPr>
            <w:tcW w:w="852" w:type="dxa"/>
            <w:tcBorders>
              <w:bottom w:val="single" w:sz="12" w:space="0" w:color="000000"/>
            </w:tcBorders>
          </w:tcPr>
          <w:p w14:paraId="78793D9F" w14:textId="79786296"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N/A</w:t>
            </w:r>
          </w:p>
        </w:tc>
        <w:tc>
          <w:tcPr>
            <w:tcW w:w="4403" w:type="dxa"/>
            <w:tcBorders>
              <w:bottom w:val="single" w:sz="12" w:space="0" w:color="000000"/>
            </w:tcBorders>
          </w:tcPr>
          <w:p w14:paraId="5E3DEB34" w14:textId="3918A884"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 xml:space="preserve">Indicates the periodicity, in number of frames, of the update, when the </w:t>
            </w:r>
            <w:r w:rsidRPr="00EE1BEF">
              <w:rPr>
                <w:rFonts w:eastAsia="MS Mincho"/>
                <w:i/>
                <w:szCs w:val="24"/>
              </w:rPr>
              <w:t>occurrences</w:t>
            </w:r>
            <w:r w:rsidRPr="00EE1BEF">
              <w:rPr>
                <w:rFonts w:eastAsia="MS Mincho"/>
                <w:szCs w:val="24"/>
              </w:rPr>
              <w:t xml:space="preserve"> value is N_FRAME.</w:t>
            </w:r>
          </w:p>
        </w:tc>
      </w:tr>
    </w:tbl>
    <w:p w14:paraId="38BF8764" w14:textId="585D634D" w:rsidR="00EB1912" w:rsidRPr="00EE1BEF" w:rsidRDefault="00EB1912" w:rsidP="00EE1BEF">
      <w:pPr>
        <w:pStyle w:val="Tabletitle"/>
        <w:autoSpaceDE w:val="0"/>
        <w:autoSpaceDN w:val="0"/>
        <w:adjustRightInd w:val="0"/>
        <w:outlineLvl w:val="0"/>
        <w:rPr>
          <w:rFonts w:eastAsia="MS Mincho"/>
          <w:szCs w:val="24"/>
        </w:rPr>
      </w:pPr>
      <w:r w:rsidRPr="00EE1BEF">
        <w:rPr>
          <w:rFonts w:eastAsia="MS Mincho"/>
          <w:szCs w:val="24"/>
        </w:rPr>
        <w:t>Table</w:t>
      </w:r>
      <w:r w:rsidR="00BE7FAB" w:rsidRPr="00EE1BEF">
        <w:rPr>
          <w:rFonts w:eastAsia="MS Mincho"/>
          <w:szCs w:val="24"/>
        </w:rPr>
        <w:t> </w:t>
      </w:r>
      <w:ins w:id="178" w:author="NAVARRIA Jessica" w:date="2025-09-30T11:52:00Z">
        <w:r w:rsidR="009412AF">
          <w:rPr>
            <w:rFonts w:eastAsia="MS Mincho"/>
            <w:szCs w:val="24"/>
          </w:rPr>
          <w:t>6</w:t>
        </w:r>
        <w:r w:rsidR="00922516">
          <w:rPr>
            <w:rFonts w:eastAsia="MS Mincho"/>
            <w:szCs w:val="24"/>
          </w:rPr>
          <w:t>3</w:t>
        </w:r>
      </w:ins>
      <w:del w:id="179" w:author="NAVARRIA Jessica" w:date="2025-09-30T11:52:00Z">
        <w:r w:rsidRPr="00EE1BEF" w:rsidDel="00922516">
          <w:rPr>
            <w:rFonts w:eastAsia="MS Mincho"/>
            <w:szCs w:val="24"/>
          </w:rPr>
          <w:delText>8.1</w:delText>
        </w:r>
      </w:del>
      <w:r w:rsidRPr="00EE1BEF">
        <w:rPr>
          <w:rFonts w:eastAsia="MS Mincho"/>
          <w:szCs w:val="24"/>
        </w:rPr>
        <w:t xml:space="preserve"> — </w:t>
      </w:r>
      <w:del w:id="180" w:author="NAVARRIA Jessica" w:date="2025-09-30T11:52:00Z">
        <w:r w:rsidRPr="00EE1BEF" w:rsidDel="00922516">
          <w:rPr>
            <w:rFonts w:eastAsia="MS Mincho"/>
            <w:szCs w:val="24"/>
          </w:rPr>
          <w:delText xml:space="preserve">5: </w:delText>
        </w:r>
      </w:del>
      <w:r w:rsidRPr="00EE1BEF">
        <w:rPr>
          <w:rFonts w:eastAsia="MS Mincho"/>
          <w:szCs w:val="24"/>
        </w:rPr>
        <w:t>semantics for a scanVolumes item</w:t>
      </w:r>
    </w:p>
    <w:tbl>
      <w:tblPr>
        <w:tblStyle w:val="TableGrid"/>
        <w:tblW w:w="920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405"/>
        <w:gridCol w:w="992"/>
        <w:gridCol w:w="851"/>
        <w:gridCol w:w="992"/>
        <w:gridCol w:w="3969"/>
      </w:tblGrid>
      <w:tr w:rsidR="00EB1912" w:rsidRPr="00EE1BEF" w14:paraId="603B1FDF" w14:textId="77777777" w:rsidTr="00CF784B">
        <w:trPr>
          <w:trHeight w:val="468"/>
        </w:trPr>
        <w:tc>
          <w:tcPr>
            <w:tcW w:w="2405" w:type="dxa"/>
            <w:tcBorders>
              <w:top w:val="single" w:sz="12" w:space="0" w:color="auto"/>
              <w:bottom w:val="single" w:sz="12" w:space="0" w:color="auto"/>
            </w:tcBorders>
            <w:hideMark/>
          </w:tcPr>
          <w:p w14:paraId="401D6D0A" w14:textId="02166817" w:rsidR="00EB1912" w:rsidRPr="00EE1BEF" w:rsidRDefault="00EB1912" w:rsidP="00EE1BEF">
            <w:pPr>
              <w:pStyle w:val="Tableheader"/>
              <w:autoSpaceDE w:val="0"/>
              <w:autoSpaceDN w:val="0"/>
              <w:adjustRightInd w:val="0"/>
              <w:jc w:val="both"/>
              <w:rPr>
                <w:rFonts w:cs="Arial"/>
                <w:b/>
                <w:bCs/>
                <w:szCs w:val="20"/>
              </w:rPr>
            </w:pPr>
            <w:r w:rsidRPr="00EE1BEF">
              <w:rPr>
                <w:rFonts w:eastAsia="MS Mincho"/>
                <w:b/>
                <w:szCs w:val="24"/>
              </w:rPr>
              <w:t>Name</w:t>
            </w:r>
          </w:p>
        </w:tc>
        <w:tc>
          <w:tcPr>
            <w:tcW w:w="992" w:type="dxa"/>
            <w:tcBorders>
              <w:top w:val="single" w:sz="12" w:space="0" w:color="auto"/>
              <w:bottom w:val="single" w:sz="12" w:space="0" w:color="auto"/>
            </w:tcBorders>
            <w:hideMark/>
          </w:tcPr>
          <w:p w14:paraId="43ECF877" w14:textId="52EA4918" w:rsidR="00EB1912" w:rsidRPr="00EE1BEF" w:rsidRDefault="00EB1912" w:rsidP="00EE1BEF">
            <w:pPr>
              <w:pStyle w:val="Tableheader"/>
              <w:autoSpaceDE w:val="0"/>
              <w:autoSpaceDN w:val="0"/>
              <w:adjustRightInd w:val="0"/>
              <w:jc w:val="both"/>
              <w:rPr>
                <w:rFonts w:cs="Arial"/>
                <w:b/>
                <w:bCs/>
                <w:szCs w:val="20"/>
              </w:rPr>
            </w:pPr>
            <w:r w:rsidRPr="00EE1BEF">
              <w:rPr>
                <w:rFonts w:eastAsia="MS Mincho"/>
                <w:b/>
                <w:szCs w:val="24"/>
              </w:rPr>
              <w:t>Type</w:t>
            </w:r>
          </w:p>
        </w:tc>
        <w:tc>
          <w:tcPr>
            <w:tcW w:w="851" w:type="dxa"/>
            <w:tcBorders>
              <w:top w:val="single" w:sz="12" w:space="0" w:color="auto"/>
              <w:bottom w:val="single" w:sz="12" w:space="0" w:color="auto"/>
            </w:tcBorders>
            <w:hideMark/>
          </w:tcPr>
          <w:p w14:paraId="7504D348" w14:textId="5B0343D8" w:rsidR="00EB1912" w:rsidRPr="00EE1BEF" w:rsidRDefault="00EB1912" w:rsidP="00EE1BEF">
            <w:pPr>
              <w:pStyle w:val="Tableheader"/>
              <w:autoSpaceDE w:val="0"/>
              <w:autoSpaceDN w:val="0"/>
              <w:adjustRightInd w:val="0"/>
              <w:jc w:val="both"/>
              <w:rPr>
                <w:rFonts w:cs="Arial"/>
                <w:b/>
                <w:bCs/>
                <w:szCs w:val="20"/>
              </w:rPr>
            </w:pPr>
            <w:r w:rsidRPr="00EE1BEF">
              <w:rPr>
                <w:rFonts w:eastAsia="MS Mincho"/>
                <w:b/>
                <w:szCs w:val="24"/>
              </w:rPr>
              <w:t>Usage</w:t>
            </w:r>
          </w:p>
        </w:tc>
        <w:tc>
          <w:tcPr>
            <w:tcW w:w="992" w:type="dxa"/>
            <w:tcBorders>
              <w:top w:val="single" w:sz="12" w:space="0" w:color="auto"/>
              <w:bottom w:val="single" w:sz="12" w:space="0" w:color="auto"/>
            </w:tcBorders>
          </w:tcPr>
          <w:p w14:paraId="552A5A21" w14:textId="06E5F3FB" w:rsidR="00EB1912" w:rsidRPr="00EE1BEF" w:rsidRDefault="00EB1912" w:rsidP="00EE1BEF">
            <w:pPr>
              <w:pStyle w:val="Tableheader"/>
              <w:autoSpaceDE w:val="0"/>
              <w:autoSpaceDN w:val="0"/>
              <w:adjustRightInd w:val="0"/>
              <w:jc w:val="both"/>
              <w:rPr>
                <w:rFonts w:cs="Arial"/>
                <w:b/>
                <w:bCs/>
                <w:szCs w:val="20"/>
              </w:rPr>
            </w:pPr>
            <w:r w:rsidRPr="00EE1BEF">
              <w:rPr>
                <w:rFonts w:eastAsia="MS Mincho"/>
                <w:b/>
                <w:szCs w:val="24"/>
              </w:rPr>
              <w:t>Default</w:t>
            </w:r>
          </w:p>
        </w:tc>
        <w:tc>
          <w:tcPr>
            <w:tcW w:w="3969" w:type="dxa"/>
            <w:tcBorders>
              <w:top w:val="single" w:sz="12" w:space="0" w:color="auto"/>
              <w:bottom w:val="single" w:sz="12" w:space="0" w:color="auto"/>
            </w:tcBorders>
            <w:hideMark/>
          </w:tcPr>
          <w:p w14:paraId="54D09042" w14:textId="086EC894" w:rsidR="00EB1912" w:rsidRPr="00EE1BEF" w:rsidRDefault="00EB1912" w:rsidP="00EE1BEF">
            <w:pPr>
              <w:pStyle w:val="Tableheader"/>
              <w:autoSpaceDE w:val="0"/>
              <w:autoSpaceDN w:val="0"/>
              <w:adjustRightInd w:val="0"/>
              <w:jc w:val="both"/>
              <w:rPr>
                <w:rFonts w:cs="Arial"/>
                <w:b/>
                <w:bCs/>
                <w:szCs w:val="20"/>
              </w:rPr>
            </w:pPr>
            <w:r w:rsidRPr="00EE1BEF">
              <w:rPr>
                <w:rFonts w:eastAsia="MS Mincho"/>
                <w:b/>
                <w:szCs w:val="24"/>
              </w:rPr>
              <w:t>Description</w:t>
            </w:r>
          </w:p>
        </w:tc>
      </w:tr>
      <w:tr w:rsidR="00EB1912" w:rsidRPr="00EE1BEF" w14:paraId="24EF16F5" w14:textId="77777777" w:rsidTr="00CF784B">
        <w:tc>
          <w:tcPr>
            <w:tcW w:w="2405" w:type="dxa"/>
            <w:tcBorders>
              <w:top w:val="single" w:sz="12" w:space="0" w:color="auto"/>
            </w:tcBorders>
            <w:hideMark/>
          </w:tcPr>
          <w:p w14:paraId="57429D6E" w14:textId="7B243F19"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type</w:t>
            </w:r>
          </w:p>
        </w:tc>
        <w:tc>
          <w:tcPr>
            <w:tcW w:w="992" w:type="dxa"/>
            <w:tcBorders>
              <w:top w:val="single" w:sz="12" w:space="0" w:color="auto"/>
            </w:tcBorders>
            <w:hideMark/>
          </w:tcPr>
          <w:p w14:paraId="319E629F" w14:textId="6DBB3882"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enumeration</w:t>
            </w:r>
          </w:p>
        </w:tc>
        <w:tc>
          <w:tcPr>
            <w:tcW w:w="851" w:type="dxa"/>
            <w:tcBorders>
              <w:top w:val="single" w:sz="12" w:space="0" w:color="auto"/>
            </w:tcBorders>
            <w:hideMark/>
          </w:tcPr>
          <w:p w14:paraId="243A498D" w14:textId="424D3EA2"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M</w:t>
            </w:r>
          </w:p>
        </w:tc>
        <w:tc>
          <w:tcPr>
            <w:tcW w:w="992" w:type="dxa"/>
            <w:tcBorders>
              <w:top w:val="single" w:sz="12" w:space="0" w:color="auto"/>
            </w:tcBorders>
          </w:tcPr>
          <w:p w14:paraId="6B246D41" w14:textId="4BA78852"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3969" w:type="dxa"/>
            <w:tcBorders>
              <w:top w:val="single" w:sz="12" w:space="0" w:color="auto"/>
            </w:tcBorders>
            <w:hideMark/>
          </w:tcPr>
          <w:p w14:paraId="6F8037F1" w14:textId="024A847F"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SPHERE=0, BOX, FRUSTUM</w:t>
            </w:r>
          </w:p>
        </w:tc>
      </w:tr>
      <w:tr w:rsidR="00EB1912" w:rsidRPr="00EE1BEF" w14:paraId="30765EAC" w14:textId="77777777" w:rsidTr="00CF784B">
        <w:tc>
          <w:tcPr>
            <w:tcW w:w="2405" w:type="dxa"/>
            <w:hideMark/>
          </w:tcPr>
          <w:p w14:paraId="035078F8" w14:textId="3FB58639"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If (type == SPHERE)</w:t>
            </w:r>
          </w:p>
        </w:tc>
        <w:tc>
          <w:tcPr>
            <w:tcW w:w="992" w:type="dxa"/>
          </w:tcPr>
          <w:p w14:paraId="413D6BE7" w14:textId="0D0F7C60"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851" w:type="dxa"/>
          </w:tcPr>
          <w:p w14:paraId="6C616465" w14:textId="62550C6D"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992" w:type="dxa"/>
          </w:tcPr>
          <w:p w14:paraId="6F55619D" w14:textId="3DF687BD"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3969" w:type="dxa"/>
          </w:tcPr>
          <w:p w14:paraId="398EA5AB" w14:textId="04934C47"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r>
      <w:tr w:rsidR="00EB1912" w:rsidRPr="00EE1BEF" w14:paraId="5ECE40F0" w14:textId="77777777" w:rsidTr="00CF784B">
        <w:tc>
          <w:tcPr>
            <w:tcW w:w="2405" w:type="dxa"/>
            <w:hideMark/>
          </w:tcPr>
          <w:p w14:paraId="481AC640" w14:textId="1EC7728D"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center</w:t>
            </w:r>
          </w:p>
        </w:tc>
        <w:tc>
          <w:tcPr>
            <w:tcW w:w="992" w:type="dxa"/>
            <w:hideMark/>
          </w:tcPr>
          <w:p w14:paraId="46344FF4" w14:textId="0A07C37B"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array</w:t>
            </w:r>
          </w:p>
        </w:tc>
        <w:tc>
          <w:tcPr>
            <w:tcW w:w="851" w:type="dxa"/>
            <w:hideMark/>
          </w:tcPr>
          <w:p w14:paraId="5FEC2126" w14:textId="15D5B401"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M</w:t>
            </w:r>
          </w:p>
        </w:tc>
        <w:tc>
          <w:tcPr>
            <w:tcW w:w="992" w:type="dxa"/>
          </w:tcPr>
          <w:p w14:paraId="00C0A306" w14:textId="7A5DA31E"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3969" w:type="dxa"/>
            <w:hideMark/>
          </w:tcPr>
          <w:p w14:paraId="793AC616" w14:textId="3B8FF8F5"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3D coordinates of the center of the sphere</w:t>
            </w:r>
          </w:p>
        </w:tc>
      </w:tr>
      <w:tr w:rsidR="00EB1912" w:rsidRPr="00EE1BEF" w14:paraId="2C6F6788" w14:textId="77777777" w:rsidTr="00CF784B">
        <w:tc>
          <w:tcPr>
            <w:tcW w:w="2405" w:type="dxa"/>
            <w:hideMark/>
          </w:tcPr>
          <w:p w14:paraId="299E21D0" w14:textId="12DD66AE"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radius</w:t>
            </w:r>
          </w:p>
        </w:tc>
        <w:tc>
          <w:tcPr>
            <w:tcW w:w="992" w:type="dxa"/>
            <w:hideMark/>
          </w:tcPr>
          <w:p w14:paraId="3283EE3F" w14:textId="4FC178F4"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number</w:t>
            </w:r>
          </w:p>
        </w:tc>
        <w:tc>
          <w:tcPr>
            <w:tcW w:w="851" w:type="dxa"/>
            <w:hideMark/>
          </w:tcPr>
          <w:p w14:paraId="0A57BDE2" w14:textId="092F4078"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M</w:t>
            </w:r>
          </w:p>
        </w:tc>
        <w:tc>
          <w:tcPr>
            <w:tcW w:w="992" w:type="dxa"/>
          </w:tcPr>
          <w:p w14:paraId="631C3628" w14:textId="76EBA6FC"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3969" w:type="dxa"/>
            <w:hideMark/>
          </w:tcPr>
          <w:p w14:paraId="4C567911" w14:textId="0941F7C2"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Radius of the sphere in meters.</w:t>
            </w:r>
          </w:p>
        </w:tc>
      </w:tr>
      <w:tr w:rsidR="00EB1912" w:rsidRPr="00EE1BEF" w14:paraId="4043856E" w14:textId="77777777" w:rsidTr="00CF784B">
        <w:tc>
          <w:tcPr>
            <w:tcW w:w="2405" w:type="dxa"/>
            <w:hideMark/>
          </w:tcPr>
          <w:p w14:paraId="48E38487" w14:textId="5031550C"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If (type == BOX)</w:t>
            </w:r>
          </w:p>
        </w:tc>
        <w:tc>
          <w:tcPr>
            <w:tcW w:w="992" w:type="dxa"/>
          </w:tcPr>
          <w:p w14:paraId="5B600AC1" w14:textId="27DE5740"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851" w:type="dxa"/>
          </w:tcPr>
          <w:p w14:paraId="0E89748B" w14:textId="5F0FBE84"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992" w:type="dxa"/>
          </w:tcPr>
          <w:p w14:paraId="4A48B796" w14:textId="20486C3A"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3969" w:type="dxa"/>
          </w:tcPr>
          <w:p w14:paraId="62B7CD15" w14:textId="32CB00CE"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r>
      <w:tr w:rsidR="00EB1912" w:rsidRPr="00EE1BEF" w14:paraId="2E4786D5" w14:textId="77777777" w:rsidTr="00CF784B">
        <w:tc>
          <w:tcPr>
            <w:tcW w:w="2405" w:type="dxa"/>
            <w:hideMark/>
          </w:tcPr>
          <w:p w14:paraId="7962AEE4" w14:textId="2BCD61D2"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pose</w:t>
            </w:r>
          </w:p>
        </w:tc>
        <w:tc>
          <w:tcPr>
            <w:tcW w:w="992" w:type="dxa"/>
            <w:hideMark/>
          </w:tcPr>
          <w:p w14:paraId="59DC4A2D" w14:textId="728A3722"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matrix</w:t>
            </w:r>
          </w:p>
        </w:tc>
        <w:tc>
          <w:tcPr>
            <w:tcW w:w="851" w:type="dxa"/>
            <w:hideMark/>
          </w:tcPr>
          <w:p w14:paraId="7316892B" w14:textId="3F5BE3FE"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M</w:t>
            </w:r>
          </w:p>
        </w:tc>
        <w:tc>
          <w:tcPr>
            <w:tcW w:w="992" w:type="dxa"/>
          </w:tcPr>
          <w:p w14:paraId="42993B3F" w14:textId="790070F6"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3969" w:type="dxa"/>
            <w:hideMark/>
          </w:tcPr>
          <w:p w14:paraId="0B82A6D9" w14:textId="5ACD2E9B"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4*4 matrix representing the center position and orientation of the box</w:t>
            </w:r>
          </w:p>
        </w:tc>
      </w:tr>
      <w:tr w:rsidR="00EB1912" w:rsidRPr="00EE1BEF" w14:paraId="668B970A" w14:textId="77777777" w:rsidTr="00CF784B">
        <w:tc>
          <w:tcPr>
            <w:tcW w:w="2405" w:type="dxa"/>
            <w:hideMark/>
          </w:tcPr>
          <w:p w14:paraId="090C7578" w14:textId="169B8977"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extents</w:t>
            </w:r>
          </w:p>
        </w:tc>
        <w:tc>
          <w:tcPr>
            <w:tcW w:w="992" w:type="dxa"/>
            <w:hideMark/>
          </w:tcPr>
          <w:p w14:paraId="3E033923" w14:textId="235E0209"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array</w:t>
            </w:r>
          </w:p>
        </w:tc>
        <w:tc>
          <w:tcPr>
            <w:tcW w:w="851" w:type="dxa"/>
            <w:hideMark/>
          </w:tcPr>
          <w:p w14:paraId="1CB3C491" w14:textId="75DDC7A2"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O</w:t>
            </w:r>
          </w:p>
        </w:tc>
        <w:tc>
          <w:tcPr>
            <w:tcW w:w="992" w:type="dxa"/>
          </w:tcPr>
          <w:p w14:paraId="3788A1C7" w14:textId="5DE821B5"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3969" w:type="dxa"/>
            <w:hideMark/>
          </w:tcPr>
          <w:p w14:paraId="0FB3247D" w14:textId="7C67E902"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Edge-to-edge length of the box along each dimension.</w:t>
            </w:r>
          </w:p>
        </w:tc>
      </w:tr>
      <w:tr w:rsidR="00EB1912" w:rsidRPr="00EE1BEF" w14:paraId="428829F6" w14:textId="77777777" w:rsidTr="00CF784B">
        <w:tc>
          <w:tcPr>
            <w:tcW w:w="2405" w:type="dxa"/>
            <w:hideMark/>
          </w:tcPr>
          <w:p w14:paraId="142E4D5A" w14:textId="7C27F7E2"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If (type == FRUSTUM)</w:t>
            </w:r>
          </w:p>
        </w:tc>
        <w:tc>
          <w:tcPr>
            <w:tcW w:w="992" w:type="dxa"/>
          </w:tcPr>
          <w:p w14:paraId="4F5A2CB1" w14:textId="7C823FED"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851" w:type="dxa"/>
          </w:tcPr>
          <w:p w14:paraId="51716894" w14:textId="3659F5E0"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992" w:type="dxa"/>
          </w:tcPr>
          <w:p w14:paraId="06C5CD49" w14:textId="69A3FB91"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3969" w:type="dxa"/>
          </w:tcPr>
          <w:p w14:paraId="6D6122FD" w14:textId="6FB7BA31"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r>
      <w:tr w:rsidR="00EB1912" w:rsidRPr="00EE1BEF" w14:paraId="2DAB2F22" w14:textId="77777777" w:rsidTr="00CF784B">
        <w:tc>
          <w:tcPr>
            <w:tcW w:w="2405" w:type="dxa"/>
            <w:hideMark/>
          </w:tcPr>
          <w:p w14:paraId="7CBEAB7D" w14:textId="3A6531ED"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pose</w:t>
            </w:r>
          </w:p>
        </w:tc>
        <w:tc>
          <w:tcPr>
            <w:tcW w:w="992" w:type="dxa"/>
            <w:hideMark/>
          </w:tcPr>
          <w:p w14:paraId="39C5D48B" w14:textId="36D6A8ED"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matrix</w:t>
            </w:r>
          </w:p>
        </w:tc>
        <w:tc>
          <w:tcPr>
            <w:tcW w:w="851" w:type="dxa"/>
            <w:hideMark/>
          </w:tcPr>
          <w:p w14:paraId="7577B554" w14:textId="3D62F6C8"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M</w:t>
            </w:r>
          </w:p>
        </w:tc>
        <w:tc>
          <w:tcPr>
            <w:tcW w:w="992" w:type="dxa"/>
          </w:tcPr>
          <w:p w14:paraId="0C7459BF" w14:textId="408F0B51"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3969" w:type="dxa"/>
            <w:hideMark/>
          </w:tcPr>
          <w:p w14:paraId="66A39C2C" w14:textId="4EA02EF9"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4*4 matrix representing the position and orientation of the tip of the frustum</w:t>
            </w:r>
          </w:p>
        </w:tc>
      </w:tr>
      <w:tr w:rsidR="00EB1912" w:rsidRPr="00EE1BEF" w14:paraId="5C1CC587" w14:textId="77777777" w:rsidTr="00CF784B">
        <w:tc>
          <w:tcPr>
            <w:tcW w:w="2405" w:type="dxa"/>
            <w:hideMark/>
          </w:tcPr>
          <w:p w14:paraId="1B3BFB74" w14:textId="65922491"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fov</w:t>
            </w:r>
          </w:p>
        </w:tc>
        <w:tc>
          <w:tcPr>
            <w:tcW w:w="992" w:type="dxa"/>
            <w:hideMark/>
          </w:tcPr>
          <w:p w14:paraId="672A4B48" w14:textId="0274F263"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vec4</w:t>
            </w:r>
          </w:p>
        </w:tc>
        <w:tc>
          <w:tcPr>
            <w:tcW w:w="851" w:type="dxa"/>
            <w:hideMark/>
          </w:tcPr>
          <w:p w14:paraId="5C97078F" w14:textId="47AF75C4"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M</w:t>
            </w:r>
          </w:p>
        </w:tc>
        <w:tc>
          <w:tcPr>
            <w:tcW w:w="992" w:type="dxa"/>
          </w:tcPr>
          <w:p w14:paraId="2909E333" w14:textId="16AEFF25"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3969" w:type="dxa"/>
            <w:hideMark/>
          </w:tcPr>
          <w:p w14:paraId="7B5DE4BB" w14:textId="3E7BC3CA"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Angles of the four sides of the frustum</w:t>
            </w:r>
          </w:p>
        </w:tc>
      </w:tr>
      <w:tr w:rsidR="00EB1912" w:rsidRPr="00EE1BEF" w14:paraId="0B0BC515" w14:textId="77777777" w:rsidTr="00CF784B">
        <w:tc>
          <w:tcPr>
            <w:tcW w:w="2405" w:type="dxa"/>
            <w:hideMark/>
          </w:tcPr>
          <w:p w14:paraId="56D2C5F3" w14:textId="1AD36972"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far</w:t>
            </w:r>
          </w:p>
        </w:tc>
        <w:tc>
          <w:tcPr>
            <w:tcW w:w="992" w:type="dxa"/>
            <w:hideMark/>
          </w:tcPr>
          <w:p w14:paraId="6F00E96B" w14:textId="24ABFB65"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number</w:t>
            </w:r>
          </w:p>
        </w:tc>
        <w:tc>
          <w:tcPr>
            <w:tcW w:w="851" w:type="dxa"/>
            <w:hideMark/>
          </w:tcPr>
          <w:p w14:paraId="1107AE87" w14:textId="6F0F600E"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M</w:t>
            </w:r>
          </w:p>
        </w:tc>
        <w:tc>
          <w:tcPr>
            <w:tcW w:w="992" w:type="dxa"/>
          </w:tcPr>
          <w:p w14:paraId="6EBF1FDF" w14:textId="133F8149"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3969" w:type="dxa"/>
            <w:hideMark/>
          </w:tcPr>
          <w:p w14:paraId="35369C02" w14:textId="6D1911B4"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Positive distance of the far plane of the frustum</w:t>
            </w:r>
          </w:p>
        </w:tc>
      </w:tr>
      <w:tr w:rsidR="00EB1912" w:rsidRPr="00EE1BEF" w14:paraId="41CE4CC1" w14:textId="77777777" w:rsidTr="00CF784B">
        <w:tc>
          <w:tcPr>
            <w:tcW w:w="2405" w:type="dxa"/>
            <w:tcBorders>
              <w:bottom w:val="single" w:sz="12" w:space="0" w:color="auto"/>
            </w:tcBorders>
            <w:hideMark/>
          </w:tcPr>
          <w:p w14:paraId="5D946DA0" w14:textId="6F88B8BB"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near</w:t>
            </w:r>
          </w:p>
        </w:tc>
        <w:tc>
          <w:tcPr>
            <w:tcW w:w="992" w:type="dxa"/>
            <w:tcBorders>
              <w:bottom w:val="single" w:sz="12" w:space="0" w:color="auto"/>
            </w:tcBorders>
            <w:hideMark/>
          </w:tcPr>
          <w:p w14:paraId="223E7967" w14:textId="2C6B8D27"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number</w:t>
            </w:r>
          </w:p>
        </w:tc>
        <w:tc>
          <w:tcPr>
            <w:tcW w:w="851" w:type="dxa"/>
            <w:tcBorders>
              <w:bottom w:val="single" w:sz="12" w:space="0" w:color="auto"/>
            </w:tcBorders>
            <w:hideMark/>
          </w:tcPr>
          <w:p w14:paraId="51C43BEF" w14:textId="2D543EF4"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M</w:t>
            </w:r>
          </w:p>
        </w:tc>
        <w:tc>
          <w:tcPr>
            <w:tcW w:w="992" w:type="dxa"/>
            <w:tcBorders>
              <w:bottom w:val="single" w:sz="12" w:space="0" w:color="auto"/>
            </w:tcBorders>
          </w:tcPr>
          <w:p w14:paraId="703C1FA8" w14:textId="433C301B"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3969" w:type="dxa"/>
            <w:tcBorders>
              <w:bottom w:val="single" w:sz="12" w:space="0" w:color="auto"/>
            </w:tcBorders>
            <w:hideMark/>
          </w:tcPr>
          <w:p w14:paraId="4D975615" w14:textId="3F0DA89E" w:rsidR="00EB1912" w:rsidRPr="00EE1BEF" w:rsidRDefault="00EB1912" w:rsidP="00EE1BEF">
            <w:pPr>
              <w:pStyle w:val="Tablebody"/>
              <w:autoSpaceDE w:val="0"/>
              <w:autoSpaceDN w:val="0"/>
              <w:adjustRightInd w:val="0"/>
              <w:jc w:val="both"/>
              <w:rPr>
                <w:rFonts w:cs="Arial"/>
                <w:szCs w:val="20"/>
              </w:rPr>
            </w:pPr>
            <w:r w:rsidRPr="00EE1BEF">
              <w:rPr>
                <w:rFonts w:eastAsia="MS Mincho"/>
                <w:szCs w:val="24"/>
              </w:rPr>
              <w:t>Positive distance of the near plane of the frustum</w:t>
            </w:r>
          </w:p>
        </w:tc>
      </w:tr>
      <w:tr w:rsidR="00EB1912" w:rsidRPr="00EE1BEF" w14:paraId="58C8C9C9" w14:textId="77777777" w:rsidTr="00CF784B">
        <w:tc>
          <w:tcPr>
            <w:tcW w:w="9209" w:type="dxa"/>
            <w:gridSpan w:val="5"/>
            <w:tcBorders>
              <w:top w:val="single" w:sz="12" w:space="0" w:color="auto"/>
              <w:bottom w:val="single" w:sz="12" w:space="0" w:color="auto"/>
            </w:tcBorders>
          </w:tcPr>
          <w:p w14:paraId="22635BE3" w14:textId="04C4150D" w:rsidR="00EB1912" w:rsidRPr="00EE1BEF" w:rsidRDefault="00EB1912" w:rsidP="00EE1BEF">
            <w:pPr>
              <w:pStyle w:val="Tablefoote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cs="Arial"/>
                <w:sz w:val="20"/>
                <w:szCs w:val="20"/>
              </w:rPr>
            </w:pPr>
            <w:r w:rsidRPr="00EE1BEF">
              <w:rPr>
                <w:rFonts w:eastAsia="MS Mincho"/>
                <w:szCs w:val="24"/>
              </w:rPr>
              <w:t>3D coordinates are expressed in the XR space related to trackable associated to the anchor.</w:t>
            </w:r>
          </w:p>
        </w:tc>
      </w:tr>
    </w:tbl>
    <w:p w14:paraId="606C318F" w14:textId="4BDE907F" w:rsidR="00EB1912" w:rsidRPr="00EE1BEF" w:rsidRDefault="00EB1912" w:rsidP="00EE1BEF">
      <w:pPr>
        <w:pStyle w:val="Tabletitle"/>
        <w:autoSpaceDE w:val="0"/>
        <w:autoSpaceDN w:val="0"/>
        <w:adjustRightInd w:val="0"/>
        <w:outlineLvl w:val="0"/>
        <w:rPr>
          <w:rFonts w:eastAsia="MS Mincho"/>
          <w:szCs w:val="24"/>
        </w:rPr>
      </w:pPr>
      <w:r w:rsidRPr="00EE1BEF">
        <w:rPr>
          <w:rFonts w:eastAsia="MS Mincho"/>
          <w:szCs w:val="24"/>
        </w:rPr>
        <w:t>Table</w:t>
      </w:r>
      <w:r w:rsidR="00BE7FAB" w:rsidRPr="00EE1BEF">
        <w:rPr>
          <w:rFonts w:eastAsia="MS Mincho"/>
          <w:szCs w:val="24"/>
        </w:rPr>
        <w:t> </w:t>
      </w:r>
      <w:ins w:id="181" w:author="NAVARRIA Jessica" w:date="2025-09-30T11:53:00Z">
        <w:r w:rsidR="009412AF">
          <w:rPr>
            <w:rFonts w:eastAsia="MS Mincho"/>
            <w:szCs w:val="24"/>
          </w:rPr>
          <w:t>6</w:t>
        </w:r>
        <w:r w:rsidR="00922516">
          <w:rPr>
            <w:rFonts w:eastAsia="MS Mincho"/>
            <w:szCs w:val="24"/>
          </w:rPr>
          <w:t>4</w:t>
        </w:r>
      </w:ins>
      <w:del w:id="182" w:author="NAVARRIA Jessica" w:date="2025-09-30T11:52:00Z">
        <w:r w:rsidRPr="00EE1BEF" w:rsidDel="00922516">
          <w:rPr>
            <w:rFonts w:eastAsia="MS Mincho"/>
            <w:szCs w:val="24"/>
          </w:rPr>
          <w:delText>8.1</w:delText>
        </w:r>
      </w:del>
      <w:r w:rsidRPr="00EE1BEF">
        <w:rPr>
          <w:rFonts w:eastAsia="MS Mincho"/>
          <w:szCs w:val="24"/>
        </w:rPr>
        <w:t xml:space="preserve"> — </w:t>
      </w:r>
      <w:del w:id="183" w:author="NAVARRIA Jessica" w:date="2025-09-30T11:53:00Z">
        <w:r w:rsidRPr="00EE1BEF" w:rsidDel="00922516">
          <w:rPr>
            <w:rFonts w:eastAsia="MS Mincho"/>
            <w:szCs w:val="24"/>
          </w:rPr>
          <w:delText xml:space="preserve">6: </w:delText>
        </w:r>
      </w:del>
      <w:r w:rsidRPr="00EE1BEF">
        <w:rPr>
          <w:rFonts w:eastAsia="MS Mincho"/>
          <w:szCs w:val="24"/>
        </w:rPr>
        <w:t>Possible values for a lightOptions item</w:t>
      </w:r>
    </w:p>
    <w:tbl>
      <w:tblPr>
        <w:tblStyle w:val="TableGrid"/>
        <w:tblW w:w="906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2403"/>
        <w:gridCol w:w="6657"/>
      </w:tblGrid>
      <w:tr w:rsidR="00EB1912" w:rsidRPr="00EE1BEF" w14:paraId="613255AA" w14:textId="77777777" w:rsidTr="00CF784B">
        <w:trPr>
          <w:trHeight w:val="413"/>
        </w:trPr>
        <w:tc>
          <w:tcPr>
            <w:tcW w:w="2403" w:type="dxa"/>
            <w:tcBorders>
              <w:top w:val="single" w:sz="12" w:space="0" w:color="auto"/>
              <w:bottom w:val="single" w:sz="12" w:space="0" w:color="auto"/>
            </w:tcBorders>
            <w:hideMark/>
          </w:tcPr>
          <w:p w14:paraId="35D486AE" w14:textId="4845D35B" w:rsidR="00EB1912" w:rsidRPr="00EE1BEF" w:rsidRDefault="00EB1912" w:rsidP="00EE1BEF">
            <w:pPr>
              <w:pStyle w:val="Tableheader"/>
              <w:autoSpaceDE w:val="0"/>
              <w:autoSpaceDN w:val="0"/>
              <w:adjustRightInd w:val="0"/>
              <w:jc w:val="both"/>
              <w:rPr>
                <w:rFonts w:cs="Arial"/>
                <w:b/>
                <w:bCs/>
              </w:rPr>
            </w:pPr>
            <w:r w:rsidRPr="00EE1BEF">
              <w:rPr>
                <w:rFonts w:eastAsia="MS Mincho"/>
                <w:b/>
                <w:szCs w:val="24"/>
              </w:rPr>
              <w:t>Enumeration value</w:t>
            </w:r>
          </w:p>
        </w:tc>
        <w:tc>
          <w:tcPr>
            <w:tcW w:w="6657" w:type="dxa"/>
            <w:tcBorders>
              <w:top w:val="single" w:sz="12" w:space="0" w:color="auto"/>
              <w:bottom w:val="single" w:sz="12" w:space="0" w:color="auto"/>
            </w:tcBorders>
            <w:hideMark/>
          </w:tcPr>
          <w:p w14:paraId="353F8732" w14:textId="07A06B43" w:rsidR="00EB1912" w:rsidRPr="00EE1BEF" w:rsidRDefault="00EB1912" w:rsidP="00EE1BEF">
            <w:pPr>
              <w:pStyle w:val="Tableheader"/>
              <w:autoSpaceDE w:val="0"/>
              <w:autoSpaceDN w:val="0"/>
              <w:adjustRightInd w:val="0"/>
              <w:jc w:val="both"/>
              <w:rPr>
                <w:rFonts w:cs="Arial"/>
                <w:b/>
                <w:bCs/>
              </w:rPr>
            </w:pPr>
            <w:r w:rsidRPr="00EE1BEF">
              <w:rPr>
                <w:rFonts w:eastAsia="MS Mincho"/>
                <w:b/>
                <w:szCs w:val="24"/>
              </w:rPr>
              <w:t>Description</w:t>
            </w:r>
          </w:p>
        </w:tc>
      </w:tr>
      <w:tr w:rsidR="00EB1912" w:rsidRPr="00EE1BEF" w14:paraId="74452E86" w14:textId="77777777" w:rsidTr="00CF784B">
        <w:tc>
          <w:tcPr>
            <w:tcW w:w="2403" w:type="dxa"/>
            <w:tcBorders>
              <w:top w:val="single" w:sz="12" w:space="0" w:color="auto"/>
            </w:tcBorders>
            <w:hideMark/>
          </w:tcPr>
          <w:p w14:paraId="630D460E" w14:textId="5945A0A8" w:rsidR="00EB1912" w:rsidRPr="00EE1BEF" w:rsidRDefault="00EB1912" w:rsidP="00EE1BEF">
            <w:pPr>
              <w:pStyle w:val="Tablebody"/>
              <w:autoSpaceDE w:val="0"/>
              <w:autoSpaceDN w:val="0"/>
              <w:adjustRightInd w:val="0"/>
              <w:jc w:val="both"/>
              <w:rPr>
                <w:rFonts w:cs="Arial"/>
              </w:rPr>
            </w:pPr>
            <w:r w:rsidRPr="00EE1BEF">
              <w:rPr>
                <w:rFonts w:eastAsia="MS Mincho"/>
                <w:szCs w:val="24"/>
              </w:rPr>
              <w:t>DirectionalLight = 0</w:t>
            </w:r>
          </w:p>
        </w:tc>
        <w:tc>
          <w:tcPr>
            <w:tcW w:w="6657" w:type="dxa"/>
            <w:tcBorders>
              <w:top w:val="single" w:sz="12" w:space="0" w:color="auto"/>
            </w:tcBorders>
            <w:hideMark/>
          </w:tcPr>
          <w:p w14:paraId="0F456520" w14:textId="15F7C4A2" w:rsidR="00EB1912" w:rsidRPr="00EE1BEF" w:rsidRDefault="00EB1912" w:rsidP="00EE1BEF">
            <w:pPr>
              <w:pStyle w:val="Tablebody"/>
              <w:autoSpaceDE w:val="0"/>
              <w:autoSpaceDN w:val="0"/>
              <w:adjustRightInd w:val="0"/>
              <w:jc w:val="both"/>
              <w:rPr>
                <w:rFonts w:cs="Arial"/>
              </w:rPr>
            </w:pPr>
            <w:r w:rsidRPr="00EE1BEF">
              <w:rPr>
                <w:rFonts w:eastAsia="MS Mincho"/>
                <w:szCs w:val="24"/>
              </w:rPr>
              <w:t>Request the extraction of directional lights</w:t>
            </w:r>
          </w:p>
        </w:tc>
      </w:tr>
      <w:tr w:rsidR="00EB1912" w:rsidRPr="00EE1BEF" w14:paraId="4149C7B9" w14:textId="77777777" w:rsidTr="00CF784B">
        <w:tc>
          <w:tcPr>
            <w:tcW w:w="2403" w:type="dxa"/>
            <w:hideMark/>
          </w:tcPr>
          <w:p w14:paraId="1D16C9D6" w14:textId="167A49C5" w:rsidR="00EB1912" w:rsidRPr="00EE1BEF" w:rsidRDefault="00EB1912" w:rsidP="00EE1BEF">
            <w:pPr>
              <w:pStyle w:val="Tablebody"/>
              <w:autoSpaceDE w:val="0"/>
              <w:autoSpaceDN w:val="0"/>
              <w:adjustRightInd w:val="0"/>
              <w:jc w:val="both"/>
              <w:rPr>
                <w:rFonts w:cs="Arial"/>
              </w:rPr>
            </w:pPr>
            <w:r w:rsidRPr="00EE1BEF">
              <w:rPr>
                <w:rFonts w:eastAsia="MS Mincho"/>
                <w:szCs w:val="24"/>
              </w:rPr>
              <w:t>EnvLight</w:t>
            </w:r>
          </w:p>
        </w:tc>
        <w:tc>
          <w:tcPr>
            <w:tcW w:w="6657" w:type="dxa"/>
            <w:hideMark/>
          </w:tcPr>
          <w:p w14:paraId="0E49D3AA" w14:textId="530D3DAF" w:rsidR="00EB1912" w:rsidRPr="00EE1BEF" w:rsidRDefault="00EB1912" w:rsidP="00EE1BEF">
            <w:pPr>
              <w:pStyle w:val="Tablebody"/>
              <w:autoSpaceDE w:val="0"/>
              <w:autoSpaceDN w:val="0"/>
              <w:adjustRightInd w:val="0"/>
              <w:jc w:val="both"/>
              <w:rPr>
                <w:rFonts w:cs="Arial"/>
              </w:rPr>
            </w:pPr>
            <w:r w:rsidRPr="00EE1BEF">
              <w:rPr>
                <w:rFonts w:eastAsia="MS Mincho"/>
                <w:szCs w:val="24"/>
              </w:rPr>
              <w:t>Request the extraction of environment lights</w:t>
            </w:r>
          </w:p>
        </w:tc>
      </w:tr>
      <w:tr w:rsidR="00EB1912" w:rsidRPr="00EE1BEF" w14:paraId="6118EEE9" w14:textId="77777777" w:rsidTr="00CF784B">
        <w:tc>
          <w:tcPr>
            <w:tcW w:w="2403" w:type="dxa"/>
            <w:hideMark/>
          </w:tcPr>
          <w:p w14:paraId="467FC911" w14:textId="5899FC2D" w:rsidR="00EB1912" w:rsidRPr="00EE1BEF" w:rsidRDefault="00EB1912" w:rsidP="00EE1BEF">
            <w:pPr>
              <w:pStyle w:val="Tablebody"/>
              <w:autoSpaceDE w:val="0"/>
              <w:autoSpaceDN w:val="0"/>
              <w:adjustRightInd w:val="0"/>
              <w:jc w:val="both"/>
              <w:rPr>
                <w:rFonts w:cs="Arial"/>
              </w:rPr>
            </w:pPr>
            <w:r w:rsidRPr="00EE1BEF">
              <w:rPr>
                <w:rFonts w:eastAsia="MS Mincho"/>
                <w:szCs w:val="24"/>
              </w:rPr>
              <w:t>PointLight</w:t>
            </w:r>
          </w:p>
        </w:tc>
        <w:tc>
          <w:tcPr>
            <w:tcW w:w="6657" w:type="dxa"/>
            <w:hideMark/>
          </w:tcPr>
          <w:p w14:paraId="2F51683E" w14:textId="1A0366E2" w:rsidR="00EB1912" w:rsidRPr="00EE1BEF" w:rsidRDefault="00EB1912" w:rsidP="00EE1BEF">
            <w:pPr>
              <w:pStyle w:val="Tablebody"/>
              <w:autoSpaceDE w:val="0"/>
              <w:autoSpaceDN w:val="0"/>
              <w:adjustRightInd w:val="0"/>
              <w:jc w:val="both"/>
              <w:rPr>
                <w:rFonts w:cs="Arial"/>
              </w:rPr>
            </w:pPr>
            <w:r w:rsidRPr="00EE1BEF">
              <w:rPr>
                <w:rFonts w:eastAsia="MS Mincho"/>
                <w:szCs w:val="24"/>
              </w:rPr>
              <w:t>Request the extraction of point lights</w:t>
            </w:r>
          </w:p>
        </w:tc>
      </w:tr>
      <w:tr w:rsidR="00EB1912" w:rsidRPr="00EE1BEF" w14:paraId="511C284F" w14:textId="77777777" w:rsidTr="00CF784B">
        <w:tc>
          <w:tcPr>
            <w:tcW w:w="2403" w:type="dxa"/>
            <w:hideMark/>
          </w:tcPr>
          <w:p w14:paraId="14923910" w14:textId="3C62FCCF" w:rsidR="00EB1912" w:rsidRPr="00EE1BEF" w:rsidRDefault="00EB1912" w:rsidP="00EE1BEF">
            <w:pPr>
              <w:pStyle w:val="Tablebody"/>
              <w:autoSpaceDE w:val="0"/>
              <w:autoSpaceDN w:val="0"/>
              <w:adjustRightInd w:val="0"/>
              <w:jc w:val="both"/>
              <w:rPr>
                <w:rFonts w:cs="Arial"/>
              </w:rPr>
            </w:pPr>
            <w:r w:rsidRPr="00EE1BEF">
              <w:rPr>
                <w:rFonts w:eastAsia="MS Mincho"/>
                <w:szCs w:val="24"/>
              </w:rPr>
              <w:t>SpotLight</w:t>
            </w:r>
          </w:p>
        </w:tc>
        <w:tc>
          <w:tcPr>
            <w:tcW w:w="6657" w:type="dxa"/>
            <w:hideMark/>
          </w:tcPr>
          <w:p w14:paraId="48A3DB2D" w14:textId="597D96AF" w:rsidR="00EB1912" w:rsidRPr="00EE1BEF" w:rsidRDefault="00EB1912" w:rsidP="00EE1BEF">
            <w:pPr>
              <w:pStyle w:val="Tablebody"/>
              <w:autoSpaceDE w:val="0"/>
              <w:autoSpaceDN w:val="0"/>
              <w:adjustRightInd w:val="0"/>
              <w:jc w:val="both"/>
              <w:rPr>
                <w:rFonts w:cs="Arial"/>
              </w:rPr>
            </w:pPr>
            <w:r w:rsidRPr="00EE1BEF">
              <w:rPr>
                <w:rFonts w:eastAsia="MS Mincho"/>
                <w:szCs w:val="24"/>
              </w:rPr>
              <w:t xml:space="preserve">Request the extraction of </w:t>
            </w:r>
            <w:proofErr w:type="gramStart"/>
            <w:r w:rsidRPr="00EE1BEF">
              <w:rPr>
                <w:rFonts w:eastAsia="MS Mincho"/>
                <w:szCs w:val="24"/>
              </w:rPr>
              <w:t>spot lights</w:t>
            </w:r>
            <w:proofErr w:type="gramEnd"/>
          </w:p>
        </w:tc>
      </w:tr>
      <w:tr w:rsidR="00EB1912" w:rsidRPr="00EE1BEF" w14:paraId="28603295" w14:textId="77777777" w:rsidTr="00CF784B">
        <w:tc>
          <w:tcPr>
            <w:tcW w:w="2403" w:type="dxa"/>
            <w:tcBorders>
              <w:bottom w:val="single" w:sz="12" w:space="0" w:color="auto"/>
            </w:tcBorders>
            <w:hideMark/>
          </w:tcPr>
          <w:p w14:paraId="40434C2B" w14:textId="41337CCC" w:rsidR="00EB1912" w:rsidRPr="00EE1BEF" w:rsidRDefault="00EB1912" w:rsidP="00EE1BEF">
            <w:pPr>
              <w:pStyle w:val="Tablebody"/>
              <w:autoSpaceDE w:val="0"/>
              <w:autoSpaceDN w:val="0"/>
              <w:adjustRightInd w:val="0"/>
              <w:jc w:val="both"/>
              <w:rPr>
                <w:rFonts w:cs="Arial"/>
              </w:rPr>
            </w:pPr>
            <w:r w:rsidRPr="00EE1BEF">
              <w:rPr>
                <w:rFonts w:eastAsia="MS Mincho"/>
                <w:szCs w:val="24"/>
              </w:rPr>
              <w:t>AreaLight</w:t>
            </w:r>
          </w:p>
        </w:tc>
        <w:tc>
          <w:tcPr>
            <w:tcW w:w="6657" w:type="dxa"/>
            <w:tcBorders>
              <w:bottom w:val="single" w:sz="12" w:space="0" w:color="auto"/>
            </w:tcBorders>
            <w:hideMark/>
          </w:tcPr>
          <w:p w14:paraId="70CDF5EB" w14:textId="7E1F724F" w:rsidR="00EB1912" w:rsidRPr="00EE1BEF" w:rsidRDefault="00EB1912" w:rsidP="00EE1BEF">
            <w:pPr>
              <w:pStyle w:val="Tablebody"/>
              <w:autoSpaceDE w:val="0"/>
              <w:autoSpaceDN w:val="0"/>
              <w:adjustRightInd w:val="0"/>
              <w:jc w:val="both"/>
              <w:rPr>
                <w:rFonts w:cs="Arial"/>
              </w:rPr>
            </w:pPr>
            <w:r w:rsidRPr="00EE1BEF">
              <w:rPr>
                <w:rFonts w:eastAsia="MS Mincho"/>
                <w:szCs w:val="24"/>
              </w:rPr>
              <w:t>Request the extraction of area lights</w:t>
            </w:r>
          </w:p>
        </w:tc>
      </w:tr>
    </w:tbl>
    <w:p w14:paraId="76286DFA" w14:textId="537032D3" w:rsidR="00EB1912" w:rsidRPr="00EE1BEF" w:rsidRDefault="00EB1912" w:rsidP="00EE1BEF">
      <w:pPr>
        <w:pStyle w:val="BodyText"/>
        <w:autoSpaceDE w:val="0"/>
        <w:autoSpaceDN w:val="0"/>
        <w:adjustRightInd w:val="0"/>
        <w:rPr>
          <w:rFonts w:eastAsia="MS Mincho"/>
          <w:szCs w:val="24"/>
        </w:rPr>
      </w:pPr>
      <w:r w:rsidRPr="00EE1BEF">
        <w:rPr>
          <w:rFonts w:eastAsia="MS Mincho"/>
          <w:i/>
          <w:szCs w:val="24"/>
        </w:rPr>
        <w:t> </w:t>
      </w:r>
    </w:p>
    <w:p w14:paraId="08101891" w14:textId="4CF30334" w:rsidR="00EB1912" w:rsidRPr="00EE1BEF" w:rsidRDefault="00EB1912" w:rsidP="00EE1BEF">
      <w:pPr>
        <w:pStyle w:val="BodyText"/>
        <w:autoSpaceDE w:val="0"/>
        <w:autoSpaceDN w:val="0"/>
        <w:adjustRightInd w:val="0"/>
        <w:rPr>
          <w:rFonts w:eastAsia="MS Mincho"/>
          <w:szCs w:val="24"/>
        </w:rPr>
      </w:pPr>
      <w:del w:id="184" w:author="NAVARRIA Jessica" w:date="2025-09-30T11:58:00Z">
        <w:r w:rsidRPr="00EE1BEF" w:rsidDel="00922516">
          <w:rPr>
            <w:rFonts w:eastAsia="MS Mincho"/>
            <w:i/>
            <w:szCs w:val="24"/>
          </w:rPr>
          <w:delText>In clause </w:delText>
        </w:r>
      </w:del>
      <w:r w:rsidRPr="00EE1BEF">
        <w:rPr>
          <w:rFonts w:eastAsia="MS Mincho"/>
          <w:i/>
          <w:szCs w:val="24"/>
        </w:rPr>
        <w:t xml:space="preserve">8.1.3 </w:t>
      </w:r>
      <w:del w:id="185" w:author="NAVARRIA Jessica" w:date="2025-09-30T11:58:00Z">
        <w:r w:rsidRPr="00EE1BEF" w:rsidDel="00922516">
          <w:rPr>
            <w:rFonts w:eastAsia="MS Mincho"/>
            <w:i/>
            <w:szCs w:val="24"/>
          </w:rPr>
          <w:delText>change</w:delText>
        </w:r>
      </w:del>
    </w:p>
    <w:p w14:paraId="1476A05B" w14:textId="77777777" w:rsidR="00922516" w:rsidRDefault="00922516" w:rsidP="00EE1BEF">
      <w:pPr>
        <w:pStyle w:val="BodyText"/>
        <w:autoSpaceDE w:val="0"/>
        <w:autoSpaceDN w:val="0"/>
        <w:adjustRightInd w:val="0"/>
        <w:rPr>
          <w:ins w:id="186" w:author="NAVARRIA Jessica" w:date="2025-09-30T11:58:00Z"/>
          <w:rFonts w:eastAsia="MS Mincho"/>
          <w:szCs w:val="24"/>
        </w:rPr>
      </w:pPr>
      <w:ins w:id="187" w:author="NAVARRIA Jessica" w:date="2025-09-30T11:58:00Z">
        <w:r>
          <w:rPr>
            <w:rFonts w:eastAsia="MS Mincho"/>
            <w:szCs w:val="24"/>
          </w:rPr>
          <w:t>Add the following paragraphs at the end of the subclause:</w:t>
        </w:r>
      </w:ins>
    </w:p>
    <w:p w14:paraId="6C8B392E" w14:textId="6CE363FA" w:rsidR="00EB1912" w:rsidRPr="00EE1BEF" w:rsidDel="00922516" w:rsidRDefault="00EB1912" w:rsidP="00EE1BEF">
      <w:pPr>
        <w:pStyle w:val="BodyText"/>
        <w:autoSpaceDE w:val="0"/>
        <w:autoSpaceDN w:val="0"/>
        <w:adjustRightInd w:val="0"/>
        <w:rPr>
          <w:del w:id="188" w:author="NAVARRIA Jessica" w:date="2025-09-30T11:58:00Z"/>
          <w:rFonts w:eastAsia="MS Mincho"/>
          <w:szCs w:val="24"/>
        </w:rPr>
      </w:pPr>
      <w:del w:id="189" w:author="NAVARRIA Jessica" w:date="2025-09-30T11:58:00Z">
        <w:r w:rsidRPr="00EE1BEF" w:rsidDel="00922516">
          <w:rPr>
            <w:rFonts w:eastAsia="MS Mincho"/>
            <w:szCs w:val="24"/>
          </w:rPr>
          <w:delText>If the array of action is not empty, the actions are executed once the pose of anchor is determined. If the tracking status is set to FALSE after being TRUE, actions are not canceled.</w:delText>
        </w:r>
      </w:del>
    </w:p>
    <w:p w14:paraId="341D96FE" w14:textId="326DF361" w:rsidR="00EB1912" w:rsidRPr="00EE1BEF" w:rsidDel="00922516" w:rsidRDefault="00EB1912" w:rsidP="00EE1BEF">
      <w:pPr>
        <w:pStyle w:val="BodyText"/>
        <w:autoSpaceDE w:val="0"/>
        <w:autoSpaceDN w:val="0"/>
        <w:adjustRightInd w:val="0"/>
        <w:rPr>
          <w:del w:id="190" w:author="NAVARRIA Jessica" w:date="2025-09-30T11:58:00Z"/>
          <w:rFonts w:eastAsia="MS Mincho"/>
          <w:szCs w:val="24"/>
        </w:rPr>
      </w:pPr>
      <w:del w:id="191" w:author="NAVARRIA Jessica" w:date="2025-09-30T11:58:00Z">
        <w:r w:rsidRPr="00EE1BEF" w:rsidDel="00922516">
          <w:rPr>
            <w:rFonts w:eastAsia="MS Mincho"/>
            <w:i/>
            <w:szCs w:val="24"/>
          </w:rPr>
          <w:delText>To</w:delText>
        </w:r>
      </w:del>
    </w:p>
    <w:p w14:paraId="6E365CB9" w14:textId="12F75AE7" w:rsidR="00EB1912" w:rsidRPr="00EE1BEF" w:rsidDel="00922516" w:rsidRDefault="00EB1912" w:rsidP="00EE1BEF">
      <w:pPr>
        <w:pStyle w:val="BodyText"/>
        <w:autoSpaceDE w:val="0"/>
        <w:autoSpaceDN w:val="0"/>
        <w:adjustRightInd w:val="0"/>
        <w:rPr>
          <w:del w:id="192" w:author="NAVARRIA Jessica" w:date="2025-09-30T11:58:00Z"/>
          <w:rFonts w:eastAsia="MS Mincho"/>
          <w:szCs w:val="24"/>
        </w:rPr>
      </w:pPr>
      <w:del w:id="193" w:author="NAVARRIA Jessica" w:date="2025-09-30T11:58:00Z">
        <w:r w:rsidRPr="00EE1BEF" w:rsidDel="00922516">
          <w:rPr>
            <w:rFonts w:eastAsia="MS Mincho"/>
            <w:szCs w:val="24"/>
          </w:rPr>
          <w:lastRenderedPageBreak/>
          <w:delText>If the array of action is not empty, the actions are executed once the pose of anchor is determined. If the tracking status is set to FALSE after being TRUE, actions are not canceled.</w:delText>
        </w:r>
      </w:del>
    </w:p>
    <w:p w14:paraId="369005DE"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 xml:space="preserve">When processing the MPEG_anchor extension, if a </w:t>
      </w:r>
      <w:proofErr w:type="gramStart"/>
      <w:r w:rsidRPr="00EE1BEF">
        <w:rPr>
          <w:rFonts w:eastAsia="MS Mincho"/>
          <w:b/>
          <w:i/>
          <w:szCs w:val="24"/>
        </w:rPr>
        <w:t>recommendedSpatialComputingConfig</w:t>
      </w:r>
      <w:r w:rsidRPr="00EE1BEF">
        <w:rPr>
          <w:rFonts w:eastAsia="MS Mincho"/>
          <w:szCs w:val="24"/>
        </w:rPr>
        <w:t xml:space="preserve">  object</w:t>
      </w:r>
      <w:proofErr w:type="gramEnd"/>
      <w:r w:rsidRPr="00EE1BEF">
        <w:rPr>
          <w:rFonts w:eastAsia="MS Mincho"/>
          <w:i/>
          <w:szCs w:val="24"/>
        </w:rPr>
        <w:t xml:space="preserve"> </w:t>
      </w:r>
      <w:r w:rsidRPr="00EE1BEF">
        <w:rPr>
          <w:rFonts w:eastAsia="MS Mincho"/>
          <w:szCs w:val="24"/>
        </w:rPr>
        <w:t xml:space="preserve">is present, the Presentation Engine checks if it can retrieve the recommended spatial description, specified in the </w:t>
      </w:r>
      <w:del w:id="194" w:author="Sylvain Lelievre 152" w:date="2025-10-14T16:39:00Z" w16du:dateUtc="2025-10-14T14:39:00Z">
        <w:r w:rsidRPr="00EE1BEF" w:rsidDel="005E44DE">
          <w:rPr>
            <w:rFonts w:eastAsia="MS Mincho"/>
            <w:szCs w:val="24"/>
          </w:rPr>
          <w:delText xml:space="preserve"> </w:delText>
        </w:r>
      </w:del>
      <w:r w:rsidRPr="00EE1BEF">
        <w:rPr>
          <w:rFonts w:eastAsia="MS Mincho"/>
          <w:szCs w:val="24"/>
        </w:rPr>
        <w:t>parameters such as scanOptions, scanDetails, scanUpdate, scanVolumes, scanSemantic, lightUpdate and lightOptions. If all the recommended parameters are not satisfied, the Presentation Engine may continue the rendering of the scene with the available spatial description, but possibly with a degraded XR experience.</w:t>
      </w:r>
    </w:p>
    <w:p w14:paraId="4E3DD569"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 xml:space="preserve">At runtime, the Presentation Engine may then request elements of the spatial description according to the </w:t>
      </w:r>
      <w:r w:rsidRPr="00EE1BEF">
        <w:rPr>
          <w:rFonts w:eastAsia="MS Mincho"/>
          <w:b/>
          <w:i/>
          <w:szCs w:val="24"/>
        </w:rPr>
        <w:t xml:space="preserve">recommendedSpatialComputingConfig </w:t>
      </w:r>
      <w:r w:rsidRPr="00EE1BEF">
        <w:rPr>
          <w:rFonts w:eastAsia="MS Mincho"/>
          <w:szCs w:val="24"/>
        </w:rPr>
        <w:t>parameters</w:t>
      </w:r>
      <w:r w:rsidRPr="00EE1BEF">
        <w:rPr>
          <w:rFonts w:eastAsia="MS Mincho"/>
          <w:b/>
          <w:i/>
          <w:szCs w:val="24"/>
        </w:rPr>
        <w:t>.</w:t>
      </w:r>
    </w:p>
    <w:p w14:paraId="35310D17"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i/>
          <w:szCs w:val="24"/>
        </w:rPr>
        <w:t> </w:t>
      </w:r>
    </w:p>
    <w:p w14:paraId="35CFED12" w14:textId="05D784D2" w:rsidR="00EB1912" w:rsidRPr="00EE1BEF" w:rsidRDefault="00EB1912" w:rsidP="00EE1BEF">
      <w:pPr>
        <w:pStyle w:val="BodyText"/>
        <w:autoSpaceDE w:val="0"/>
        <w:autoSpaceDN w:val="0"/>
        <w:adjustRightInd w:val="0"/>
        <w:rPr>
          <w:rFonts w:eastAsia="MS Mincho"/>
          <w:szCs w:val="24"/>
        </w:rPr>
      </w:pPr>
      <w:del w:id="195" w:author="NAVARRIA Jessica" w:date="2025-09-30T11:59:00Z">
        <w:r w:rsidRPr="00EE1BEF" w:rsidDel="00922516">
          <w:rPr>
            <w:rFonts w:eastAsia="MS Mincho"/>
            <w:i/>
            <w:szCs w:val="24"/>
          </w:rPr>
          <w:delText>In clause </w:delText>
        </w:r>
      </w:del>
      <w:r w:rsidRPr="00EE1BEF">
        <w:rPr>
          <w:rFonts w:eastAsia="MS Mincho"/>
          <w:i/>
          <w:szCs w:val="24"/>
        </w:rPr>
        <w:t xml:space="preserve">8.2.1 </w:t>
      </w:r>
      <w:del w:id="196" w:author="NAVARRIA Jessica" w:date="2025-09-30T11:59:00Z">
        <w:r w:rsidRPr="00EE1BEF" w:rsidDel="00922516">
          <w:rPr>
            <w:rFonts w:eastAsia="MS Mincho"/>
            <w:i/>
            <w:szCs w:val="24"/>
          </w:rPr>
          <w:delText>change</w:delText>
        </w:r>
      </w:del>
    </w:p>
    <w:p w14:paraId="34E9E9C0" w14:textId="378F68CD" w:rsidR="00922516" w:rsidRDefault="00922516" w:rsidP="00922516">
      <w:pPr>
        <w:pStyle w:val="BodyText"/>
        <w:autoSpaceDE w:val="0"/>
        <w:autoSpaceDN w:val="0"/>
        <w:adjustRightInd w:val="0"/>
        <w:rPr>
          <w:ins w:id="197" w:author="NAVARRIA Jessica" w:date="2025-09-30T11:59:00Z"/>
          <w:rFonts w:eastAsia="MS Mincho"/>
          <w:szCs w:val="24"/>
        </w:rPr>
      </w:pPr>
      <w:ins w:id="198" w:author="NAVARRIA Jessica" w:date="2025-09-30T11:59:00Z">
        <w:r>
          <w:rPr>
            <w:rFonts w:eastAsia="MS Mincho"/>
            <w:szCs w:val="24"/>
          </w:rPr>
          <w:t>Add the following paragraph at the end of the subclause:</w:t>
        </w:r>
      </w:ins>
    </w:p>
    <w:p w14:paraId="04C68A7C" w14:textId="220493CF" w:rsidR="00EB1912" w:rsidRPr="00EE1BEF" w:rsidDel="00922516" w:rsidRDefault="00EB1912" w:rsidP="00EE1BEF">
      <w:pPr>
        <w:pStyle w:val="BodyText"/>
        <w:autoSpaceDE w:val="0"/>
        <w:autoSpaceDN w:val="0"/>
        <w:adjustRightInd w:val="0"/>
        <w:rPr>
          <w:del w:id="199" w:author="NAVARRIA Jessica" w:date="2025-09-30T11:59:00Z"/>
          <w:rFonts w:eastAsia="MS Mincho"/>
          <w:szCs w:val="24"/>
        </w:rPr>
      </w:pPr>
      <w:del w:id="200" w:author="NAVARRIA Jessica" w:date="2025-09-30T11:59:00Z">
        <w:r w:rsidRPr="00EE1BEF" w:rsidDel="00922516">
          <w:rPr>
            <w:rFonts w:eastAsia="MS Mincho"/>
            <w:szCs w:val="24"/>
          </w:rPr>
          <w:delText>The MPEG_node_interactivity extension is used to complement the interactivity defined at the scene level. One particular case is the definition of the parameters for the physics engine. That is, when an MPEG_node_interactivity extension contains a trigger of type TRIGGER_COLLISION without being referenced by a trigger of type TRIGGER_COLLISION at the MPEG_scene_interactivity extension, this node shall not be considered for collision detection and instead only be used by the physics engine.</w:delText>
        </w:r>
      </w:del>
    </w:p>
    <w:p w14:paraId="4FBB5A56" w14:textId="3EA45169" w:rsidR="00EB1912" w:rsidRPr="00EE1BEF" w:rsidDel="00922516" w:rsidRDefault="00EB1912" w:rsidP="00EE1BEF">
      <w:pPr>
        <w:pStyle w:val="BodyText"/>
        <w:autoSpaceDE w:val="0"/>
        <w:autoSpaceDN w:val="0"/>
        <w:adjustRightInd w:val="0"/>
        <w:rPr>
          <w:del w:id="201" w:author="NAVARRIA Jessica" w:date="2025-09-30T11:59:00Z"/>
          <w:rFonts w:eastAsia="MS Mincho"/>
          <w:szCs w:val="24"/>
        </w:rPr>
      </w:pPr>
      <w:del w:id="202" w:author="NAVARRIA Jessica" w:date="2025-09-30T11:59:00Z">
        <w:r w:rsidRPr="00EE1BEF" w:rsidDel="00922516">
          <w:rPr>
            <w:rFonts w:eastAsia="MS Mincho"/>
            <w:i/>
            <w:szCs w:val="24"/>
          </w:rPr>
          <w:delText>To</w:delText>
        </w:r>
      </w:del>
    </w:p>
    <w:p w14:paraId="61858449" w14:textId="30868D5D" w:rsidR="00EB1912" w:rsidRPr="00EE1BEF" w:rsidDel="00922516" w:rsidRDefault="00EB1912" w:rsidP="00EE1BEF">
      <w:pPr>
        <w:pStyle w:val="BodyText"/>
        <w:autoSpaceDE w:val="0"/>
        <w:autoSpaceDN w:val="0"/>
        <w:adjustRightInd w:val="0"/>
        <w:rPr>
          <w:del w:id="203" w:author="NAVARRIA Jessica" w:date="2025-09-30T11:59:00Z"/>
          <w:rFonts w:eastAsia="MS Mincho"/>
          <w:szCs w:val="24"/>
        </w:rPr>
      </w:pPr>
      <w:del w:id="204" w:author="NAVARRIA Jessica" w:date="2025-09-30T11:59:00Z">
        <w:r w:rsidRPr="00EE1BEF" w:rsidDel="00922516">
          <w:rPr>
            <w:rFonts w:eastAsia="MS Mincho"/>
            <w:szCs w:val="24"/>
          </w:rPr>
          <w:delText>The MPEG_node_interactivity extension is used to complement the interactivity extension defined at the scene level. One particular case is the definition of the parameters for a physics engine. That is, when an MPEG_node_interactivity extension contains a trigger of type TRIGGER_COLLISION without being referenced by a trigger of type TRIGGER_COLLISION at the MPEG_scene_interactivity extension, this node shall not be considered for collision detection and instead only be used by the physics engine.</w:delText>
        </w:r>
      </w:del>
    </w:p>
    <w:p w14:paraId="5A30C5B3"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When specified, at node and/or scene level, a physics object specifies a set of parameters for the physic engine, used by the application.</w:t>
      </w:r>
    </w:p>
    <w:p w14:paraId="3CF62E30" w14:textId="3DDD025B" w:rsidR="0099104F" w:rsidRDefault="00EB1912" w:rsidP="0099104F">
      <w:pPr>
        <w:pStyle w:val="BodyText"/>
        <w:autoSpaceDE w:val="0"/>
        <w:autoSpaceDN w:val="0"/>
        <w:adjustRightInd w:val="0"/>
        <w:rPr>
          <w:ins w:id="205" w:author="NAVARRIA Jessica" w:date="2025-09-30T12:08:00Z"/>
          <w:rFonts w:eastAsia="MS Mincho"/>
          <w:i/>
          <w:szCs w:val="24"/>
        </w:rPr>
      </w:pPr>
      <w:commentRangeStart w:id="206"/>
      <w:del w:id="207" w:author="NAVARRIA Jessica" w:date="2025-09-30T12:06:00Z">
        <w:r w:rsidRPr="00EE1BEF" w:rsidDel="0099104F">
          <w:rPr>
            <w:rFonts w:eastAsia="MS Mincho"/>
            <w:i/>
            <w:szCs w:val="24"/>
          </w:rPr>
          <w:delText> </w:delText>
        </w:r>
      </w:del>
      <w:ins w:id="208" w:author="NAVARRIA Jessica" w:date="2025-09-30T12:06:00Z">
        <w:r w:rsidR="0099104F" w:rsidRPr="00EE1BEF">
          <w:rPr>
            <w:rFonts w:eastAsia="MS Mincho"/>
            <w:i/>
            <w:szCs w:val="24"/>
          </w:rPr>
          <w:t xml:space="preserve">8.2.2.1, </w:t>
        </w:r>
      </w:ins>
      <w:ins w:id="209" w:author="NAVARRIA Jessica" w:date="2025-09-30T12:07:00Z">
        <w:r w:rsidR="0099104F">
          <w:rPr>
            <w:rFonts w:eastAsia="MS Mincho"/>
            <w:i/>
            <w:szCs w:val="24"/>
          </w:rPr>
          <w:t>T</w:t>
        </w:r>
      </w:ins>
      <w:ins w:id="210" w:author="NAVARRIA Jessica" w:date="2025-09-30T12:06:00Z">
        <w:r w:rsidR="0099104F" w:rsidRPr="00EE1BEF">
          <w:rPr>
            <w:rFonts w:eastAsia="MS Mincho"/>
            <w:i/>
            <w:szCs w:val="24"/>
          </w:rPr>
          <w:t>able </w:t>
        </w:r>
        <w:r w:rsidR="0099104F">
          <w:rPr>
            <w:rFonts w:eastAsia="MS Mincho"/>
            <w:i/>
            <w:szCs w:val="24"/>
          </w:rPr>
          <w:t>32</w:t>
        </w:r>
      </w:ins>
      <w:commentRangeEnd w:id="206"/>
      <w:ins w:id="211" w:author="NAVARRIA Jessica" w:date="2025-09-30T12:07:00Z">
        <w:r w:rsidR="0099104F">
          <w:rPr>
            <w:rStyle w:val="CommentReference"/>
            <w:rFonts w:eastAsia="MS Mincho"/>
            <w:lang w:eastAsia="ja-JP"/>
          </w:rPr>
          <w:commentReference w:id="206"/>
        </w:r>
      </w:ins>
    </w:p>
    <w:p w14:paraId="62B03014" w14:textId="68787F90" w:rsidR="0099104F" w:rsidRPr="0099104F" w:rsidRDefault="0099104F" w:rsidP="0099104F">
      <w:pPr>
        <w:pStyle w:val="BodyText"/>
        <w:autoSpaceDE w:val="0"/>
        <w:autoSpaceDN w:val="0"/>
        <w:adjustRightInd w:val="0"/>
        <w:rPr>
          <w:ins w:id="212" w:author="NAVARRIA Jessica" w:date="2025-09-30T12:06:00Z"/>
          <w:rFonts w:eastAsia="MS Mincho"/>
          <w:szCs w:val="24"/>
        </w:rPr>
      </w:pPr>
      <w:ins w:id="213" w:author="NAVARRIA Jessica" w:date="2025-09-30T12:08:00Z">
        <w:r>
          <w:rPr>
            <w:rFonts w:eastAsia="MS Mincho"/>
            <w:szCs w:val="24"/>
          </w:rPr>
          <w:t>Replace Table 32 with the following table:</w:t>
        </w:r>
      </w:ins>
    </w:p>
    <w:p w14:paraId="4B56CA6B" w14:textId="77777777" w:rsidR="0099104F" w:rsidRPr="00EE1BEF" w:rsidRDefault="0099104F" w:rsidP="0099104F">
      <w:pPr>
        <w:pStyle w:val="Tabletitle"/>
        <w:autoSpaceDE w:val="0"/>
        <w:autoSpaceDN w:val="0"/>
        <w:adjustRightInd w:val="0"/>
        <w:outlineLvl w:val="0"/>
        <w:rPr>
          <w:ins w:id="214" w:author="NAVARRIA Jessica" w:date="2025-09-30T12:06:00Z"/>
          <w:rFonts w:eastAsia="MS Mincho"/>
          <w:szCs w:val="24"/>
        </w:rPr>
      </w:pPr>
      <w:ins w:id="215" w:author="NAVARRIA Jessica" w:date="2025-09-30T12:06:00Z">
        <w:r w:rsidRPr="00EE1BEF">
          <w:rPr>
            <w:rFonts w:eastAsia="MS Mincho"/>
            <w:szCs w:val="24"/>
          </w:rPr>
          <w:t>Table 32 — Semantic of the MPEG_scene_interactivity extension</w:t>
        </w:r>
      </w:ins>
    </w:p>
    <w:tbl>
      <w:tblPr>
        <w:tblW w:w="9010"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CellMar>
          <w:left w:w="0" w:type="dxa"/>
          <w:right w:w="0" w:type="dxa"/>
        </w:tblCellMar>
        <w:tblLook w:val="04A0" w:firstRow="1" w:lastRow="0" w:firstColumn="1" w:lastColumn="0" w:noHBand="0" w:noVBand="1"/>
      </w:tblPr>
      <w:tblGrid>
        <w:gridCol w:w="3536"/>
        <w:gridCol w:w="992"/>
        <w:gridCol w:w="774"/>
        <w:gridCol w:w="786"/>
        <w:gridCol w:w="2922"/>
      </w:tblGrid>
      <w:tr w:rsidR="0099104F" w:rsidRPr="00EE1BEF" w14:paraId="2A1C2B06" w14:textId="77777777" w:rsidTr="00565CB1">
        <w:trPr>
          <w:trHeight w:val="300"/>
          <w:ins w:id="216" w:author="NAVARRIA Jessica" w:date="2025-09-30T12:06:00Z"/>
        </w:trPr>
        <w:tc>
          <w:tcPr>
            <w:tcW w:w="3536" w:type="dxa"/>
            <w:tcBorders>
              <w:top w:val="single" w:sz="12" w:space="0" w:color="000000" w:themeColor="text1"/>
              <w:bottom w:val="single" w:sz="12" w:space="0" w:color="000000" w:themeColor="text1"/>
            </w:tcBorders>
            <w:hideMark/>
          </w:tcPr>
          <w:p w14:paraId="5BA042B0" w14:textId="77777777" w:rsidR="0099104F" w:rsidRPr="00EE1BEF" w:rsidRDefault="0099104F" w:rsidP="00565CB1">
            <w:pPr>
              <w:pStyle w:val="Tableheader"/>
              <w:autoSpaceDE w:val="0"/>
              <w:autoSpaceDN w:val="0"/>
              <w:adjustRightInd w:val="0"/>
              <w:jc w:val="both"/>
              <w:rPr>
                <w:ins w:id="217" w:author="NAVARRIA Jessica" w:date="2025-09-30T12:06:00Z"/>
                <w:rFonts w:cs="Segoe UI"/>
                <w:b/>
                <w:sz w:val="22"/>
                <w:lang w:eastAsia="fr-FR"/>
              </w:rPr>
            </w:pPr>
            <w:ins w:id="218" w:author="NAVARRIA Jessica" w:date="2025-09-30T12:06:00Z">
              <w:r w:rsidRPr="00EE1BEF">
                <w:rPr>
                  <w:rFonts w:eastAsia="MS Mincho"/>
                  <w:b/>
                  <w:szCs w:val="24"/>
                </w:rPr>
                <w:t>Name </w:t>
              </w:r>
            </w:ins>
          </w:p>
        </w:tc>
        <w:tc>
          <w:tcPr>
            <w:tcW w:w="992" w:type="dxa"/>
            <w:tcBorders>
              <w:top w:val="single" w:sz="12" w:space="0" w:color="000000" w:themeColor="text1"/>
              <w:bottom w:val="single" w:sz="12" w:space="0" w:color="000000" w:themeColor="text1"/>
            </w:tcBorders>
            <w:hideMark/>
          </w:tcPr>
          <w:p w14:paraId="2E2B2F48" w14:textId="77777777" w:rsidR="0099104F" w:rsidRPr="00EE1BEF" w:rsidRDefault="0099104F" w:rsidP="00565CB1">
            <w:pPr>
              <w:pStyle w:val="Tableheader"/>
              <w:autoSpaceDE w:val="0"/>
              <w:autoSpaceDN w:val="0"/>
              <w:adjustRightInd w:val="0"/>
              <w:jc w:val="both"/>
              <w:rPr>
                <w:ins w:id="219" w:author="NAVARRIA Jessica" w:date="2025-09-30T12:06:00Z"/>
                <w:rFonts w:cs="Segoe UI"/>
                <w:b/>
                <w:sz w:val="22"/>
                <w:lang w:eastAsia="fr-FR"/>
              </w:rPr>
            </w:pPr>
            <w:ins w:id="220" w:author="NAVARRIA Jessica" w:date="2025-09-30T12:06:00Z">
              <w:r w:rsidRPr="00EE1BEF">
                <w:rPr>
                  <w:rFonts w:eastAsia="MS Mincho"/>
                  <w:b/>
                  <w:szCs w:val="24"/>
                </w:rPr>
                <w:t>Type </w:t>
              </w:r>
            </w:ins>
          </w:p>
        </w:tc>
        <w:tc>
          <w:tcPr>
            <w:tcW w:w="774" w:type="dxa"/>
            <w:tcBorders>
              <w:top w:val="single" w:sz="12" w:space="0" w:color="000000" w:themeColor="text1"/>
              <w:bottom w:val="single" w:sz="12" w:space="0" w:color="000000" w:themeColor="text1"/>
            </w:tcBorders>
            <w:hideMark/>
          </w:tcPr>
          <w:p w14:paraId="49C1B2B9" w14:textId="77777777" w:rsidR="0099104F" w:rsidRPr="00EE1BEF" w:rsidRDefault="0099104F" w:rsidP="00565CB1">
            <w:pPr>
              <w:pStyle w:val="Tableheader"/>
              <w:autoSpaceDE w:val="0"/>
              <w:autoSpaceDN w:val="0"/>
              <w:adjustRightInd w:val="0"/>
              <w:jc w:val="center"/>
              <w:rPr>
                <w:ins w:id="221" w:author="NAVARRIA Jessica" w:date="2025-09-30T12:06:00Z"/>
                <w:rFonts w:cs="Segoe UI"/>
                <w:b/>
                <w:sz w:val="22"/>
                <w:lang w:eastAsia="fr-FR"/>
              </w:rPr>
            </w:pPr>
            <w:ins w:id="222" w:author="NAVARRIA Jessica" w:date="2025-09-30T12:06:00Z">
              <w:r w:rsidRPr="00EE1BEF">
                <w:rPr>
                  <w:rFonts w:eastAsia="MS Mincho"/>
                  <w:b/>
                  <w:szCs w:val="24"/>
                </w:rPr>
                <w:t>Usage </w:t>
              </w:r>
            </w:ins>
          </w:p>
        </w:tc>
        <w:tc>
          <w:tcPr>
            <w:tcW w:w="786" w:type="dxa"/>
            <w:tcBorders>
              <w:top w:val="single" w:sz="12" w:space="0" w:color="000000" w:themeColor="text1"/>
              <w:bottom w:val="single" w:sz="12" w:space="0" w:color="000000" w:themeColor="text1"/>
            </w:tcBorders>
            <w:hideMark/>
          </w:tcPr>
          <w:p w14:paraId="26F24DAF" w14:textId="77777777" w:rsidR="0099104F" w:rsidRPr="00EE1BEF" w:rsidRDefault="0099104F" w:rsidP="00565CB1">
            <w:pPr>
              <w:pStyle w:val="Tableheader"/>
              <w:autoSpaceDE w:val="0"/>
              <w:autoSpaceDN w:val="0"/>
              <w:adjustRightInd w:val="0"/>
              <w:jc w:val="both"/>
              <w:rPr>
                <w:ins w:id="223" w:author="NAVARRIA Jessica" w:date="2025-09-30T12:06:00Z"/>
                <w:rFonts w:cs="Segoe UI"/>
                <w:b/>
                <w:sz w:val="22"/>
                <w:lang w:eastAsia="fr-FR"/>
              </w:rPr>
            </w:pPr>
            <w:ins w:id="224" w:author="NAVARRIA Jessica" w:date="2025-09-30T12:06:00Z">
              <w:r w:rsidRPr="00EE1BEF">
                <w:rPr>
                  <w:rFonts w:eastAsia="MS Mincho"/>
                  <w:b/>
                  <w:szCs w:val="24"/>
                </w:rPr>
                <w:t>Default </w:t>
              </w:r>
            </w:ins>
          </w:p>
        </w:tc>
        <w:tc>
          <w:tcPr>
            <w:tcW w:w="2922" w:type="dxa"/>
            <w:tcBorders>
              <w:top w:val="single" w:sz="12" w:space="0" w:color="000000" w:themeColor="text1"/>
              <w:bottom w:val="single" w:sz="12" w:space="0" w:color="000000" w:themeColor="text1"/>
            </w:tcBorders>
            <w:hideMark/>
          </w:tcPr>
          <w:p w14:paraId="389AEA52" w14:textId="77777777" w:rsidR="0099104F" w:rsidRPr="00EE1BEF" w:rsidRDefault="0099104F" w:rsidP="00565CB1">
            <w:pPr>
              <w:pStyle w:val="Tableheader"/>
              <w:autoSpaceDE w:val="0"/>
              <w:autoSpaceDN w:val="0"/>
              <w:adjustRightInd w:val="0"/>
              <w:jc w:val="both"/>
              <w:rPr>
                <w:ins w:id="225" w:author="NAVARRIA Jessica" w:date="2025-09-30T12:06:00Z"/>
                <w:rFonts w:cs="Segoe UI"/>
                <w:b/>
                <w:sz w:val="22"/>
                <w:lang w:eastAsia="fr-FR"/>
              </w:rPr>
            </w:pPr>
            <w:ins w:id="226" w:author="NAVARRIA Jessica" w:date="2025-09-30T12:06:00Z">
              <w:r w:rsidRPr="00EE1BEF">
                <w:rPr>
                  <w:rFonts w:eastAsia="MS Mincho"/>
                  <w:b/>
                  <w:szCs w:val="24"/>
                </w:rPr>
                <w:t>Description </w:t>
              </w:r>
            </w:ins>
          </w:p>
        </w:tc>
      </w:tr>
      <w:tr w:rsidR="0099104F" w:rsidRPr="00EE1BEF" w14:paraId="1DA09017" w14:textId="77777777" w:rsidTr="00565CB1">
        <w:trPr>
          <w:trHeight w:val="675"/>
          <w:ins w:id="227" w:author="NAVARRIA Jessica" w:date="2025-09-30T12:06:00Z"/>
        </w:trPr>
        <w:tc>
          <w:tcPr>
            <w:tcW w:w="3536" w:type="dxa"/>
            <w:tcBorders>
              <w:top w:val="single" w:sz="12" w:space="0" w:color="000000" w:themeColor="text1"/>
            </w:tcBorders>
          </w:tcPr>
          <w:p w14:paraId="15AB59DA" w14:textId="77777777" w:rsidR="0099104F" w:rsidRPr="00EE1BEF" w:rsidRDefault="0099104F" w:rsidP="00565CB1">
            <w:pPr>
              <w:pStyle w:val="Tablebody"/>
              <w:autoSpaceDE w:val="0"/>
              <w:autoSpaceDN w:val="0"/>
              <w:adjustRightInd w:val="0"/>
              <w:rPr>
                <w:ins w:id="228" w:author="NAVARRIA Jessica" w:date="2025-09-30T12:06:00Z"/>
                <w:rFonts w:cs="Segoe UI"/>
                <w:szCs w:val="20"/>
                <w:lang w:eastAsia="fr-FR"/>
              </w:rPr>
            </w:pPr>
            <w:ins w:id="229" w:author="NAVARRIA Jessica" w:date="2025-09-30T12:06:00Z">
              <w:r w:rsidRPr="00EE1BEF">
                <w:rPr>
                  <w:rFonts w:eastAsia="MS Mincho"/>
                  <w:szCs w:val="24"/>
                </w:rPr>
                <w:t>physics</w:t>
              </w:r>
            </w:ins>
          </w:p>
        </w:tc>
        <w:tc>
          <w:tcPr>
            <w:tcW w:w="992" w:type="dxa"/>
            <w:tcBorders>
              <w:top w:val="single" w:sz="12" w:space="0" w:color="000000" w:themeColor="text1"/>
            </w:tcBorders>
          </w:tcPr>
          <w:p w14:paraId="69A2BD69" w14:textId="77777777" w:rsidR="0099104F" w:rsidRPr="00EE1BEF" w:rsidRDefault="0099104F" w:rsidP="00565CB1">
            <w:pPr>
              <w:pStyle w:val="Tablebody"/>
              <w:autoSpaceDE w:val="0"/>
              <w:autoSpaceDN w:val="0"/>
              <w:adjustRightInd w:val="0"/>
              <w:rPr>
                <w:ins w:id="230" w:author="NAVARRIA Jessica" w:date="2025-09-30T12:06:00Z"/>
                <w:rFonts w:cs="Segoe UI"/>
                <w:szCs w:val="20"/>
                <w:lang w:eastAsia="fr-FR"/>
              </w:rPr>
            </w:pPr>
            <w:ins w:id="231" w:author="NAVARRIA Jessica" w:date="2025-09-30T12:06:00Z">
              <w:r w:rsidRPr="00EE1BEF">
                <w:rPr>
                  <w:rFonts w:eastAsia="MS Mincho"/>
                  <w:szCs w:val="24"/>
                </w:rPr>
                <w:t>object</w:t>
              </w:r>
            </w:ins>
          </w:p>
        </w:tc>
        <w:tc>
          <w:tcPr>
            <w:tcW w:w="774" w:type="dxa"/>
            <w:tcBorders>
              <w:top w:val="single" w:sz="12" w:space="0" w:color="000000" w:themeColor="text1"/>
            </w:tcBorders>
          </w:tcPr>
          <w:p w14:paraId="23494E59" w14:textId="77777777" w:rsidR="0099104F" w:rsidRPr="00EE1BEF" w:rsidRDefault="0099104F" w:rsidP="00565CB1">
            <w:pPr>
              <w:pStyle w:val="Tablebody"/>
              <w:autoSpaceDE w:val="0"/>
              <w:autoSpaceDN w:val="0"/>
              <w:adjustRightInd w:val="0"/>
              <w:jc w:val="center"/>
              <w:rPr>
                <w:ins w:id="232" w:author="NAVARRIA Jessica" w:date="2025-09-30T12:06:00Z"/>
                <w:rFonts w:cs="Segoe UI"/>
                <w:szCs w:val="20"/>
                <w:lang w:eastAsia="fr-FR"/>
              </w:rPr>
            </w:pPr>
            <w:ins w:id="233" w:author="NAVARRIA Jessica" w:date="2025-09-30T12:06:00Z">
              <w:r w:rsidRPr="00EE1BEF">
                <w:rPr>
                  <w:rFonts w:eastAsia="MS Mincho"/>
                  <w:szCs w:val="24"/>
                </w:rPr>
                <w:t>O</w:t>
              </w:r>
            </w:ins>
          </w:p>
        </w:tc>
        <w:tc>
          <w:tcPr>
            <w:tcW w:w="786" w:type="dxa"/>
            <w:tcBorders>
              <w:top w:val="single" w:sz="12" w:space="0" w:color="000000" w:themeColor="text1"/>
            </w:tcBorders>
          </w:tcPr>
          <w:p w14:paraId="4E4F60B5" w14:textId="77777777" w:rsidR="0099104F" w:rsidRPr="00EE1BEF" w:rsidRDefault="0099104F" w:rsidP="00565CB1">
            <w:pPr>
              <w:pStyle w:val="Tablebody"/>
              <w:autoSpaceDE w:val="0"/>
              <w:autoSpaceDN w:val="0"/>
              <w:adjustRightInd w:val="0"/>
              <w:rPr>
                <w:ins w:id="234" w:author="NAVARRIA Jessica" w:date="2025-09-30T12:06:00Z"/>
                <w:rFonts w:cs="Segoe UI"/>
                <w:szCs w:val="20"/>
                <w:lang w:eastAsia="fr-FR"/>
              </w:rPr>
            </w:pPr>
            <w:ins w:id="235" w:author="NAVARRIA Jessica" w:date="2025-09-30T12:06:00Z">
              <w:r w:rsidRPr="00EE1BEF">
                <w:rPr>
                  <w:rFonts w:eastAsia="MS Mincho"/>
                  <w:szCs w:val="24"/>
                </w:rPr>
                <w:t>N/A</w:t>
              </w:r>
            </w:ins>
          </w:p>
        </w:tc>
        <w:tc>
          <w:tcPr>
            <w:tcW w:w="2922" w:type="dxa"/>
            <w:tcBorders>
              <w:top w:val="single" w:sz="12" w:space="0" w:color="000000" w:themeColor="text1"/>
            </w:tcBorders>
          </w:tcPr>
          <w:p w14:paraId="563DD851" w14:textId="77777777" w:rsidR="0099104F" w:rsidRPr="00EE1BEF" w:rsidRDefault="0099104F" w:rsidP="00565CB1">
            <w:pPr>
              <w:pStyle w:val="Tablebody"/>
              <w:autoSpaceDE w:val="0"/>
              <w:autoSpaceDN w:val="0"/>
              <w:adjustRightInd w:val="0"/>
              <w:rPr>
                <w:ins w:id="236" w:author="NAVARRIA Jessica" w:date="2025-09-30T12:06:00Z"/>
                <w:rFonts w:cs="Segoe UI"/>
                <w:szCs w:val="20"/>
                <w:lang w:eastAsia="fr-FR"/>
              </w:rPr>
            </w:pPr>
            <w:ins w:id="237" w:author="NAVARRIA Jessica" w:date="2025-09-30T12:06:00Z">
              <w:r w:rsidRPr="00EE1BEF">
                <w:rPr>
                  <w:rFonts w:eastAsia="MS Mincho"/>
                  <w:szCs w:val="24"/>
                </w:rPr>
                <w:t>Provides a set of parameters at scene level to be used for the physics simulation. The semantics of this object are given in table 8.2-1.</w:t>
              </w:r>
            </w:ins>
          </w:p>
        </w:tc>
      </w:tr>
      <w:tr w:rsidR="0099104F" w:rsidRPr="00EE1BEF" w14:paraId="2B1E732F" w14:textId="77777777" w:rsidTr="00565CB1">
        <w:trPr>
          <w:trHeight w:val="675"/>
          <w:ins w:id="238" w:author="NAVARRIA Jessica" w:date="2025-09-30T12:06:00Z"/>
        </w:trPr>
        <w:tc>
          <w:tcPr>
            <w:tcW w:w="3536" w:type="dxa"/>
            <w:hideMark/>
          </w:tcPr>
          <w:p w14:paraId="33C49514" w14:textId="77777777" w:rsidR="0099104F" w:rsidRPr="00EE1BEF" w:rsidRDefault="0099104F" w:rsidP="00565CB1">
            <w:pPr>
              <w:pStyle w:val="Tablebody"/>
              <w:autoSpaceDE w:val="0"/>
              <w:autoSpaceDN w:val="0"/>
              <w:adjustRightInd w:val="0"/>
              <w:rPr>
                <w:ins w:id="239" w:author="NAVARRIA Jessica" w:date="2025-09-30T12:06:00Z"/>
                <w:rFonts w:cs="Segoe UI"/>
                <w:szCs w:val="20"/>
                <w:lang w:eastAsia="fr-FR"/>
              </w:rPr>
            </w:pPr>
            <w:ins w:id="240" w:author="NAVARRIA Jessica" w:date="2025-09-30T12:06:00Z">
              <w:r w:rsidRPr="00EE1BEF">
                <w:rPr>
                  <w:rFonts w:eastAsia="MS Mincho"/>
                  <w:szCs w:val="24"/>
                </w:rPr>
                <w:t>triggers</w:t>
              </w:r>
            </w:ins>
          </w:p>
        </w:tc>
        <w:tc>
          <w:tcPr>
            <w:tcW w:w="992" w:type="dxa"/>
            <w:hideMark/>
          </w:tcPr>
          <w:p w14:paraId="1797E820" w14:textId="77777777" w:rsidR="0099104F" w:rsidRPr="00EE1BEF" w:rsidRDefault="0099104F" w:rsidP="00565CB1">
            <w:pPr>
              <w:pStyle w:val="Tablebody"/>
              <w:autoSpaceDE w:val="0"/>
              <w:autoSpaceDN w:val="0"/>
              <w:adjustRightInd w:val="0"/>
              <w:rPr>
                <w:ins w:id="241" w:author="NAVARRIA Jessica" w:date="2025-09-30T12:06:00Z"/>
                <w:rFonts w:cs="Segoe UI"/>
                <w:szCs w:val="20"/>
                <w:lang w:eastAsia="fr-FR"/>
              </w:rPr>
            </w:pPr>
            <w:ins w:id="242" w:author="NAVARRIA Jessica" w:date="2025-09-30T12:06:00Z">
              <w:r w:rsidRPr="00EE1BEF">
                <w:rPr>
                  <w:rFonts w:eastAsia="MS Mincho"/>
                  <w:szCs w:val="24"/>
                </w:rPr>
                <w:t>array </w:t>
              </w:r>
            </w:ins>
          </w:p>
        </w:tc>
        <w:tc>
          <w:tcPr>
            <w:tcW w:w="774" w:type="dxa"/>
            <w:hideMark/>
          </w:tcPr>
          <w:p w14:paraId="39B0CE85" w14:textId="77777777" w:rsidR="0099104F" w:rsidRPr="00EE1BEF" w:rsidRDefault="0099104F" w:rsidP="00565CB1">
            <w:pPr>
              <w:pStyle w:val="Tablebody"/>
              <w:autoSpaceDE w:val="0"/>
              <w:autoSpaceDN w:val="0"/>
              <w:adjustRightInd w:val="0"/>
              <w:jc w:val="center"/>
              <w:rPr>
                <w:ins w:id="243" w:author="NAVARRIA Jessica" w:date="2025-09-30T12:06:00Z"/>
                <w:rFonts w:cs="Segoe UI"/>
                <w:szCs w:val="20"/>
                <w:lang w:eastAsia="fr-FR"/>
              </w:rPr>
            </w:pPr>
            <w:ins w:id="244" w:author="NAVARRIA Jessica" w:date="2025-09-30T12:06:00Z">
              <w:r w:rsidRPr="00EE1BEF">
                <w:rPr>
                  <w:rFonts w:eastAsia="MS Mincho"/>
                  <w:szCs w:val="24"/>
                </w:rPr>
                <w:t>M </w:t>
              </w:r>
            </w:ins>
          </w:p>
        </w:tc>
        <w:tc>
          <w:tcPr>
            <w:tcW w:w="786" w:type="dxa"/>
            <w:hideMark/>
          </w:tcPr>
          <w:p w14:paraId="4EEF9550" w14:textId="77777777" w:rsidR="0099104F" w:rsidRPr="00EE1BEF" w:rsidRDefault="0099104F" w:rsidP="00565CB1">
            <w:pPr>
              <w:pStyle w:val="Tablebody"/>
              <w:autoSpaceDE w:val="0"/>
              <w:autoSpaceDN w:val="0"/>
              <w:adjustRightInd w:val="0"/>
              <w:rPr>
                <w:ins w:id="245" w:author="NAVARRIA Jessica" w:date="2025-09-30T12:06:00Z"/>
                <w:rFonts w:cs="Segoe UI"/>
                <w:szCs w:val="20"/>
                <w:lang w:eastAsia="fr-FR"/>
              </w:rPr>
            </w:pPr>
            <w:ins w:id="246" w:author="NAVARRIA Jessica" w:date="2025-09-30T12:06:00Z">
              <w:r w:rsidRPr="00EE1BEF">
                <w:rPr>
                  <w:rFonts w:eastAsia="MS Mincho"/>
                  <w:szCs w:val="24"/>
                </w:rPr>
                <w:t>[] </w:t>
              </w:r>
            </w:ins>
          </w:p>
        </w:tc>
        <w:tc>
          <w:tcPr>
            <w:tcW w:w="2922" w:type="dxa"/>
            <w:hideMark/>
          </w:tcPr>
          <w:p w14:paraId="58400576" w14:textId="77777777" w:rsidR="0099104F" w:rsidRPr="00EE1BEF" w:rsidRDefault="0099104F" w:rsidP="00565CB1">
            <w:pPr>
              <w:pStyle w:val="Tablebody"/>
              <w:autoSpaceDE w:val="0"/>
              <w:autoSpaceDN w:val="0"/>
              <w:adjustRightInd w:val="0"/>
              <w:rPr>
                <w:ins w:id="247" w:author="NAVARRIA Jessica" w:date="2025-09-30T12:06:00Z"/>
                <w:rFonts w:cs="Segoe UI"/>
                <w:szCs w:val="20"/>
                <w:lang w:eastAsia="fr-FR"/>
              </w:rPr>
            </w:pPr>
            <w:ins w:id="248" w:author="NAVARRIA Jessica" w:date="2025-09-30T12:06:00Z">
              <w:r w:rsidRPr="00EE1BEF">
                <w:rPr>
                  <w:rFonts w:eastAsia="MS Mincho"/>
                  <w:szCs w:val="24"/>
                </w:rPr>
                <w:t>Contains the definition of all the triggers used in that scene</w:t>
              </w:r>
            </w:ins>
          </w:p>
        </w:tc>
      </w:tr>
      <w:tr w:rsidR="0099104F" w:rsidRPr="00EE1BEF" w14:paraId="59450F6F" w14:textId="77777777" w:rsidTr="00565CB1">
        <w:trPr>
          <w:trHeight w:val="675"/>
          <w:ins w:id="249" w:author="NAVARRIA Jessica" w:date="2025-09-30T12:06:00Z"/>
        </w:trPr>
        <w:tc>
          <w:tcPr>
            <w:tcW w:w="3536" w:type="dxa"/>
            <w:hideMark/>
          </w:tcPr>
          <w:p w14:paraId="4A359A74" w14:textId="77777777" w:rsidR="0099104F" w:rsidRPr="00EE1BEF" w:rsidRDefault="0099104F" w:rsidP="00565CB1">
            <w:pPr>
              <w:pStyle w:val="Tablebody"/>
              <w:autoSpaceDE w:val="0"/>
              <w:autoSpaceDN w:val="0"/>
              <w:adjustRightInd w:val="0"/>
              <w:rPr>
                <w:ins w:id="250" w:author="NAVARRIA Jessica" w:date="2025-09-30T12:06:00Z"/>
                <w:rFonts w:cs="Segoe UI"/>
                <w:szCs w:val="20"/>
                <w:lang w:eastAsia="fr-FR"/>
              </w:rPr>
            </w:pPr>
            <w:ins w:id="251" w:author="NAVARRIA Jessica" w:date="2025-09-30T12:06:00Z">
              <w:r w:rsidRPr="00EE1BEF">
                <w:rPr>
                  <w:rFonts w:eastAsia="MS Mincho"/>
                  <w:szCs w:val="24"/>
                </w:rPr>
                <w:t>actions</w:t>
              </w:r>
            </w:ins>
          </w:p>
        </w:tc>
        <w:tc>
          <w:tcPr>
            <w:tcW w:w="992" w:type="dxa"/>
            <w:hideMark/>
          </w:tcPr>
          <w:p w14:paraId="05733FD1" w14:textId="77777777" w:rsidR="0099104F" w:rsidRPr="00EE1BEF" w:rsidRDefault="0099104F" w:rsidP="00565CB1">
            <w:pPr>
              <w:pStyle w:val="Tablebody"/>
              <w:autoSpaceDE w:val="0"/>
              <w:autoSpaceDN w:val="0"/>
              <w:adjustRightInd w:val="0"/>
              <w:rPr>
                <w:ins w:id="252" w:author="NAVARRIA Jessica" w:date="2025-09-30T12:06:00Z"/>
                <w:rFonts w:cs="Segoe UI"/>
                <w:szCs w:val="20"/>
                <w:lang w:eastAsia="fr-FR"/>
              </w:rPr>
            </w:pPr>
            <w:ins w:id="253" w:author="NAVARRIA Jessica" w:date="2025-09-30T12:06:00Z">
              <w:r w:rsidRPr="00EE1BEF">
                <w:rPr>
                  <w:rFonts w:eastAsia="MS Mincho"/>
                  <w:szCs w:val="24"/>
                </w:rPr>
                <w:t>array </w:t>
              </w:r>
            </w:ins>
          </w:p>
        </w:tc>
        <w:tc>
          <w:tcPr>
            <w:tcW w:w="774" w:type="dxa"/>
            <w:hideMark/>
          </w:tcPr>
          <w:p w14:paraId="3163E914" w14:textId="77777777" w:rsidR="0099104F" w:rsidRPr="00EE1BEF" w:rsidRDefault="0099104F" w:rsidP="00565CB1">
            <w:pPr>
              <w:pStyle w:val="Tablebody"/>
              <w:autoSpaceDE w:val="0"/>
              <w:autoSpaceDN w:val="0"/>
              <w:adjustRightInd w:val="0"/>
              <w:jc w:val="center"/>
              <w:rPr>
                <w:ins w:id="254" w:author="NAVARRIA Jessica" w:date="2025-09-30T12:06:00Z"/>
                <w:rFonts w:cs="Segoe UI"/>
                <w:szCs w:val="20"/>
                <w:lang w:eastAsia="fr-FR"/>
              </w:rPr>
            </w:pPr>
            <w:ins w:id="255" w:author="NAVARRIA Jessica" w:date="2025-09-30T12:06:00Z">
              <w:r w:rsidRPr="00EE1BEF">
                <w:rPr>
                  <w:rFonts w:eastAsia="MS Mincho"/>
                  <w:szCs w:val="24"/>
                </w:rPr>
                <w:t>M </w:t>
              </w:r>
            </w:ins>
          </w:p>
        </w:tc>
        <w:tc>
          <w:tcPr>
            <w:tcW w:w="786" w:type="dxa"/>
            <w:hideMark/>
          </w:tcPr>
          <w:p w14:paraId="60F167ED" w14:textId="77777777" w:rsidR="0099104F" w:rsidRPr="00EE1BEF" w:rsidRDefault="0099104F" w:rsidP="00565CB1">
            <w:pPr>
              <w:pStyle w:val="Tablebody"/>
              <w:autoSpaceDE w:val="0"/>
              <w:autoSpaceDN w:val="0"/>
              <w:adjustRightInd w:val="0"/>
              <w:rPr>
                <w:ins w:id="256" w:author="NAVARRIA Jessica" w:date="2025-09-30T12:06:00Z"/>
                <w:rFonts w:cs="Segoe UI"/>
                <w:szCs w:val="20"/>
                <w:lang w:eastAsia="fr-FR"/>
              </w:rPr>
            </w:pPr>
            <w:ins w:id="257" w:author="NAVARRIA Jessica" w:date="2025-09-30T12:06:00Z">
              <w:r w:rsidRPr="00EE1BEF">
                <w:rPr>
                  <w:rFonts w:eastAsia="MS Mincho"/>
                  <w:szCs w:val="24"/>
                </w:rPr>
                <w:t>[]</w:t>
              </w:r>
            </w:ins>
          </w:p>
        </w:tc>
        <w:tc>
          <w:tcPr>
            <w:tcW w:w="2922" w:type="dxa"/>
            <w:hideMark/>
          </w:tcPr>
          <w:p w14:paraId="282CC9C3" w14:textId="77777777" w:rsidR="0099104F" w:rsidRPr="00EE1BEF" w:rsidRDefault="0099104F" w:rsidP="00565CB1">
            <w:pPr>
              <w:pStyle w:val="Tablebody"/>
              <w:autoSpaceDE w:val="0"/>
              <w:autoSpaceDN w:val="0"/>
              <w:adjustRightInd w:val="0"/>
              <w:rPr>
                <w:ins w:id="258" w:author="NAVARRIA Jessica" w:date="2025-09-30T12:06:00Z"/>
                <w:rFonts w:cs="Segoe UI"/>
                <w:szCs w:val="20"/>
                <w:lang w:eastAsia="fr-FR"/>
              </w:rPr>
            </w:pPr>
            <w:ins w:id="259" w:author="NAVARRIA Jessica" w:date="2025-09-30T12:06:00Z">
              <w:r w:rsidRPr="00EE1BEF">
                <w:rPr>
                  <w:rFonts w:eastAsia="MS Mincho"/>
                  <w:szCs w:val="24"/>
                </w:rPr>
                <w:t>Contains the definition of all the actions used in that scene</w:t>
              </w:r>
            </w:ins>
          </w:p>
        </w:tc>
      </w:tr>
      <w:tr w:rsidR="0099104F" w:rsidRPr="00EE1BEF" w14:paraId="194B2740" w14:textId="77777777" w:rsidTr="00565CB1">
        <w:trPr>
          <w:trHeight w:val="675"/>
          <w:ins w:id="260" w:author="NAVARRIA Jessica" w:date="2025-09-30T12:06:00Z"/>
        </w:trPr>
        <w:tc>
          <w:tcPr>
            <w:tcW w:w="3536" w:type="dxa"/>
            <w:tcBorders>
              <w:bottom w:val="single" w:sz="12" w:space="0" w:color="000000" w:themeColor="text1"/>
            </w:tcBorders>
            <w:hideMark/>
          </w:tcPr>
          <w:p w14:paraId="496E0E1C" w14:textId="77777777" w:rsidR="0099104F" w:rsidRPr="00EE1BEF" w:rsidRDefault="0099104F" w:rsidP="00565CB1">
            <w:pPr>
              <w:pStyle w:val="Tablebody"/>
              <w:autoSpaceDE w:val="0"/>
              <w:autoSpaceDN w:val="0"/>
              <w:adjustRightInd w:val="0"/>
              <w:rPr>
                <w:ins w:id="261" w:author="NAVARRIA Jessica" w:date="2025-09-30T12:06:00Z"/>
                <w:rFonts w:cs="Segoe UI"/>
                <w:szCs w:val="20"/>
                <w:lang w:eastAsia="fr-FR"/>
              </w:rPr>
            </w:pPr>
            <w:ins w:id="262" w:author="NAVARRIA Jessica" w:date="2025-09-30T12:06:00Z">
              <w:r w:rsidRPr="00EE1BEF">
                <w:rPr>
                  <w:rFonts w:eastAsia="MS Mincho"/>
                  <w:szCs w:val="24"/>
                </w:rPr>
                <w:t>behaviors</w:t>
              </w:r>
            </w:ins>
          </w:p>
        </w:tc>
        <w:tc>
          <w:tcPr>
            <w:tcW w:w="992" w:type="dxa"/>
            <w:tcBorders>
              <w:bottom w:val="single" w:sz="12" w:space="0" w:color="000000" w:themeColor="text1"/>
            </w:tcBorders>
            <w:hideMark/>
          </w:tcPr>
          <w:p w14:paraId="1E201A85" w14:textId="77777777" w:rsidR="0099104F" w:rsidRPr="00EE1BEF" w:rsidRDefault="0099104F" w:rsidP="00565CB1">
            <w:pPr>
              <w:pStyle w:val="Tablebody"/>
              <w:autoSpaceDE w:val="0"/>
              <w:autoSpaceDN w:val="0"/>
              <w:adjustRightInd w:val="0"/>
              <w:rPr>
                <w:ins w:id="263" w:author="NAVARRIA Jessica" w:date="2025-09-30T12:06:00Z"/>
                <w:rFonts w:cs="Segoe UI"/>
                <w:szCs w:val="20"/>
                <w:lang w:eastAsia="fr-FR"/>
              </w:rPr>
            </w:pPr>
            <w:ins w:id="264" w:author="NAVARRIA Jessica" w:date="2025-09-30T12:06:00Z">
              <w:r w:rsidRPr="00EE1BEF">
                <w:rPr>
                  <w:rFonts w:eastAsia="MS Mincho"/>
                  <w:szCs w:val="24"/>
                </w:rPr>
                <w:t>array </w:t>
              </w:r>
            </w:ins>
          </w:p>
        </w:tc>
        <w:tc>
          <w:tcPr>
            <w:tcW w:w="774" w:type="dxa"/>
            <w:tcBorders>
              <w:bottom w:val="single" w:sz="12" w:space="0" w:color="000000" w:themeColor="text1"/>
            </w:tcBorders>
            <w:hideMark/>
          </w:tcPr>
          <w:p w14:paraId="50A62BB2" w14:textId="77777777" w:rsidR="0099104F" w:rsidRPr="00EE1BEF" w:rsidRDefault="0099104F" w:rsidP="00565CB1">
            <w:pPr>
              <w:pStyle w:val="Tablebody"/>
              <w:autoSpaceDE w:val="0"/>
              <w:autoSpaceDN w:val="0"/>
              <w:adjustRightInd w:val="0"/>
              <w:jc w:val="center"/>
              <w:rPr>
                <w:ins w:id="265" w:author="NAVARRIA Jessica" w:date="2025-09-30T12:06:00Z"/>
                <w:rFonts w:cs="Segoe UI"/>
                <w:szCs w:val="20"/>
                <w:lang w:eastAsia="fr-FR"/>
              </w:rPr>
            </w:pPr>
            <w:ins w:id="266" w:author="NAVARRIA Jessica" w:date="2025-09-30T12:06:00Z">
              <w:r w:rsidRPr="00EE1BEF">
                <w:rPr>
                  <w:rFonts w:eastAsia="MS Mincho"/>
                  <w:szCs w:val="24"/>
                </w:rPr>
                <w:t>M </w:t>
              </w:r>
            </w:ins>
          </w:p>
        </w:tc>
        <w:tc>
          <w:tcPr>
            <w:tcW w:w="786" w:type="dxa"/>
            <w:tcBorders>
              <w:bottom w:val="single" w:sz="12" w:space="0" w:color="000000" w:themeColor="text1"/>
            </w:tcBorders>
            <w:hideMark/>
          </w:tcPr>
          <w:p w14:paraId="11E71B2B" w14:textId="77777777" w:rsidR="0099104F" w:rsidRPr="00EE1BEF" w:rsidRDefault="0099104F" w:rsidP="00565CB1">
            <w:pPr>
              <w:pStyle w:val="Tablebody"/>
              <w:autoSpaceDE w:val="0"/>
              <w:autoSpaceDN w:val="0"/>
              <w:adjustRightInd w:val="0"/>
              <w:rPr>
                <w:ins w:id="267" w:author="NAVARRIA Jessica" w:date="2025-09-30T12:06:00Z"/>
                <w:rFonts w:cs="Segoe UI"/>
                <w:szCs w:val="20"/>
                <w:lang w:eastAsia="fr-FR"/>
              </w:rPr>
            </w:pPr>
            <w:ins w:id="268" w:author="NAVARRIA Jessica" w:date="2025-09-30T12:06:00Z">
              <w:r w:rsidRPr="00EE1BEF">
                <w:rPr>
                  <w:rFonts w:eastAsia="MS Mincho"/>
                  <w:szCs w:val="24"/>
                </w:rPr>
                <w:t>[]</w:t>
              </w:r>
            </w:ins>
          </w:p>
        </w:tc>
        <w:tc>
          <w:tcPr>
            <w:tcW w:w="2922" w:type="dxa"/>
            <w:tcBorders>
              <w:bottom w:val="single" w:sz="12" w:space="0" w:color="000000" w:themeColor="text1"/>
            </w:tcBorders>
            <w:hideMark/>
          </w:tcPr>
          <w:p w14:paraId="6A09E961" w14:textId="77777777" w:rsidR="0099104F" w:rsidRPr="00EE1BEF" w:rsidRDefault="0099104F" w:rsidP="00565CB1">
            <w:pPr>
              <w:pStyle w:val="Tablebody"/>
              <w:autoSpaceDE w:val="0"/>
              <w:autoSpaceDN w:val="0"/>
              <w:adjustRightInd w:val="0"/>
              <w:rPr>
                <w:ins w:id="269" w:author="NAVARRIA Jessica" w:date="2025-09-30T12:06:00Z"/>
                <w:rFonts w:cs="Segoe UI"/>
                <w:szCs w:val="20"/>
                <w:lang w:eastAsia="fr-FR"/>
              </w:rPr>
            </w:pPr>
            <w:ins w:id="270" w:author="NAVARRIA Jessica" w:date="2025-09-30T12:06:00Z">
              <w:r w:rsidRPr="00EE1BEF">
                <w:rPr>
                  <w:rFonts w:eastAsia="MS Mincho"/>
                  <w:szCs w:val="24"/>
                </w:rPr>
                <w:t xml:space="preserve">Contains the definition of all the behaviors used in that scene. A behavior is composed of a pair of </w:t>
              </w:r>
              <w:r w:rsidRPr="00EE1BEF">
                <w:rPr>
                  <w:rFonts w:eastAsia="MS Mincho"/>
                  <w:szCs w:val="24"/>
                </w:rPr>
                <w:lastRenderedPageBreak/>
                <w:t>(triggers, actions), control parameters of triggers and actions, a priority weight and an optional interrupt action</w:t>
              </w:r>
            </w:ins>
          </w:p>
        </w:tc>
      </w:tr>
    </w:tbl>
    <w:p w14:paraId="732D8323" w14:textId="77777777" w:rsidR="0099104F" w:rsidRPr="00EE1BEF" w:rsidRDefault="0099104F" w:rsidP="0099104F">
      <w:pPr>
        <w:pStyle w:val="BodyText"/>
        <w:autoSpaceDE w:val="0"/>
        <w:autoSpaceDN w:val="0"/>
        <w:adjustRightInd w:val="0"/>
        <w:rPr>
          <w:ins w:id="271" w:author="NAVARRIA Jessica" w:date="2025-09-30T12:06:00Z"/>
          <w:rFonts w:eastAsia="MS Mincho"/>
          <w:szCs w:val="24"/>
        </w:rPr>
      </w:pPr>
      <w:ins w:id="272" w:author="NAVARRIA Jessica" w:date="2025-09-30T12:06:00Z">
        <w:r w:rsidRPr="00EE1BEF">
          <w:rPr>
            <w:rFonts w:eastAsia="MS Mincho"/>
            <w:i/>
            <w:szCs w:val="24"/>
          </w:rPr>
          <w:lastRenderedPageBreak/>
          <w:t> </w:t>
        </w:r>
      </w:ins>
    </w:p>
    <w:p w14:paraId="340CBB18" w14:textId="74B4D480" w:rsidR="0099104F" w:rsidRPr="003E0F50" w:rsidRDefault="0099104F" w:rsidP="0099104F">
      <w:pPr>
        <w:pStyle w:val="BodyText"/>
        <w:autoSpaceDE w:val="0"/>
        <w:autoSpaceDN w:val="0"/>
        <w:adjustRightInd w:val="0"/>
        <w:rPr>
          <w:ins w:id="273" w:author="NAVARRIA Jessica" w:date="2025-09-30T12:06:00Z"/>
          <w:rFonts w:eastAsia="MS Mincho"/>
          <w:szCs w:val="24"/>
        </w:rPr>
      </w:pPr>
      <w:ins w:id="274" w:author="NAVARRIA Jessica" w:date="2025-09-30T12:06:00Z">
        <w:r w:rsidRPr="003E0F50">
          <w:rPr>
            <w:rFonts w:eastAsia="MS Mincho"/>
            <w:szCs w:val="24"/>
            <w:rPrChange w:id="275" w:author="NAVARRIA Jessica" w:date="2025-09-30T12:11:00Z">
              <w:rPr>
                <w:rFonts w:eastAsia="MS Mincho"/>
                <w:i/>
                <w:szCs w:val="24"/>
              </w:rPr>
            </w:rPrChange>
          </w:rPr>
          <w:t>Add the following text</w:t>
        </w:r>
      </w:ins>
      <w:ins w:id="276" w:author="NAVARRIA Jessica" w:date="2025-09-30T12:08:00Z">
        <w:r w:rsidRPr="003E0F50">
          <w:rPr>
            <w:rFonts w:eastAsia="MS Mincho"/>
            <w:szCs w:val="24"/>
            <w:rPrChange w:id="277" w:author="NAVARRIA Jessica" w:date="2025-09-30T12:11:00Z">
              <w:rPr>
                <w:rFonts w:eastAsia="MS Mincho"/>
                <w:i/>
                <w:szCs w:val="24"/>
              </w:rPr>
            </w:rPrChange>
          </w:rPr>
          <w:t xml:space="preserve"> and new table</w:t>
        </w:r>
      </w:ins>
      <w:ins w:id="278" w:author="NAVARRIA Jessica" w:date="2025-09-30T12:06:00Z">
        <w:r w:rsidRPr="003E0F50">
          <w:rPr>
            <w:rFonts w:eastAsia="MS Mincho"/>
            <w:szCs w:val="24"/>
            <w:rPrChange w:id="279" w:author="NAVARRIA Jessica" w:date="2025-09-30T12:11:00Z">
              <w:rPr>
                <w:rFonts w:eastAsia="MS Mincho"/>
                <w:i/>
                <w:szCs w:val="24"/>
              </w:rPr>
            </w:rPrChange>
          </w:rPr>
          <w:t xml:space="preserve"> after </w:t>
        </w:r>
      </w:ins>
      <w:ins w:id="280" w:author="NAVARRIA Jessica" w:date="2025-09-30T12:08:00Z">
        <w:r w:rsidRPr="003E0F50">
          <w:rPr>
            <w:rFonts w:eastAsia="MS Mincho"/>
            <w:szCs w:val="24"/>
            <w:rPrChange w:id="281" w:author="NAVARRIA Jessica" w:date="2025-09-30T12:11:00Z">
              <w:rPr>
                <w:rFonts w:eastAsia="MS Mincho"/>
                <w:i/>
                <w:szCs w:val="24"/>
              </w:rPr>
            </w:rPrChange>
          </w:rPr>
          <w:t>T</w:t>
        </w:r>
      </w:ins>
      <w:ins w:id="282" w:author="NAVARRIA Jessica" w:date="2025-09-30T12:06:00Z">
        <w:r w:rsidRPr="003E0F50">
          <w:rPr>
            <w:rFonts w:eastAsia="MS Mincho"/>
            <w:szCs w:val="24"/>
            <w:rPrChange w:id="283" w:author="NAVARRIA Jessica" w:date="2025-09-30T12:11:00Z">
              <w:rPr>
                <w:rFonts w:eastAsia="MS Mincho"/>
                <w:i/>
                <w:szCs w:val="24"/>
              </w:rPr>
            </w:rPrChange>
          </w:rPr>
          <w:t>able 32</w:t>
        </w:r>
      </w:ins>
      <w:ins w:id="284" w:author="NAVARRIA Jessica" w:date="2025-09-30T12:08:00Z">
        <w:r w:rsidRPr="003E0F50">
          <w:rPr>
            <w:rFonts w:eastAsia="MS Mincho"/>
            <w:szCs w:val="24"/>
            <w:rPrChange w:id="285" w:author="NAVARRIA Jessica" w:date="2025-09-30T12:11:00Z">
              <w:rPr>
                <w:rFonts w:eastAsia="MS Mincho"/>
                <w:i/>
                <w:szCs w:val="24"/>
              </w:rPr>
            </w:rPrChange>
          </w:rPr>
          <w:t>:</w:t>
        </w:r>
      </w:ins>
    </w:p>
    <w:p w14:paraId="6772586A" w14:textId="22BA1723" w:rsidR="0099104F" w:rsidRPr="00EE1BEF" w:rsidRDefault="0099104F" w:rsidP="0099104F">
      <w:pPr>
        <w:pStyle w:val="BodyText"/>
        <w:autoSpaceDE w:val="0"/>
        <w:autoSpaceDN w:val="0"/>
        <w:adjustRightInd w:val="0"/>
        <w:rPr>
          <w:ins w:id="286" w:author="NAVARRIA Jessica" w:date="2025-09-30T12:06:00Z"/>
          <w:rFonts w:eastAsia="MS Mincho"/>
          <w:szCs w:val="24"/>
        </w:rPr>
      </w:pPr>
      <w:ins w:id="287" w:author="NAVARRIA Jessica" w:date="2025-09-30T12:06:00Z">
        <w:r w:rsidRPr="00EE1BEF">
          <w:rPr>
            <w:rFonts w:eastAsia="MS Mincho"/>
            <w:szCs w:val="24"/>
          </w:rPr>
          <w:t xml:space="preserve">The semantics of a </w:t>
        </w:r>
        <w:r w:rsidRPr="00EE1BEF">
          <w:rPr>
            <w:rFonts w:eastAsia="MS Mincho"/>
            <w:i/>
            <w:szCs w:val="24"/>
          </w:rPr>
          <w:t>physics</w:t>
        </w:r>
        <w:r w:rsidRPr="00EE1BEF">
          <w:rPr>
            <w:rFonts w:eastAsia="MS Mincho"/>
            <w:szCs w:val="24"/>
          </w:rPr>
          <w:t xml:space="preserve"> object at scene level, are defined in Table </w:t>
        </w:r>
        <w:r w:rsidR="009412AF">
          <w:rPr>
            <w:rFonts w:eastAsia="MS Mincho"/>
            <w:szCs w:val="24"/>
          </w:rPr>
          <w:t>65</w:t>
        </w:r>
        <w:r w:rsidRPr="00EE1BEF">
          <w:rPr>
            <w:rFonts w:eastAsia="MS Mincho"/>
            <w:szCs w:val="24"/>
          </w:rPr>
          <w:t>.</w:t>
        </w:r>
      </w:ins>
    </w:p>
    <w:p w14:paraId="28B6CC67" w14:textId="19547003" w:rsidR="0099104F" w:rsidRPr="00EE1BEF" w:rsidRDefault="0099104F" w:rsidP="0099104F">
      <w:pPr>
        <w:pStyle w:val="Tabletitle"/>
        <w:autoSpaceDE w:val="0"/>
        <w:autoSpaceDN w:val="0"/>
        <w:adjustRightInd w:val="0"/>
        <w:outlineLvl w:val="0"/>
        <w:rPr>
          <w:ins w:id="288" w:author="NAVARRIA Jessica" w:date="2025-09-30T12:06:00Z"/>
          <w:rFonts w:eastAsia="MS Mincho"/>
          <w:szCs w:val="24"/>
        </w:rPr>
      </w:pPr>
      <w:ins w:id="289" w:author="NAVARRIA Jessica" w:date="2025-09-30T12:06:00Z">
        <w:r w:rsidRPr="00EE1BEF">
          <w:rPr>
            <w:rFonts w:eastAsia="MS Mincho"/>
            <w:szCs w:val="24"/>
          </w:rPr>
          <w:t>Table </w:t>
        </w:r>
        <w:r w:rsidR="009412AF">
          <w:rPr>
            <w:rFonts w:eastAsia="MS Mincho"/>
            <w:szCs w:val="24"/>
          </w:rPr>
          <w:t xml:space="preserve">65 — </w:t>
        </w:r>
        <w:r w:rsidRPr="00EE1BEF">
          <w:rPr>
            <w:rFonts w:eastAsia="MS Mincho"/>
            <w:szCs w:val="24"/>
          </w:rPr>
          <w:t>Semantics of a scene level physics object</w:t>
        </w:r>
      </w:ins>
    </w:p>
    <w:tbl>
      <w:tblPr>
        <w:tblW w:w="9010"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CellMar>
          <w:left w:w="0" w:type="dxa"/>
          <w:right w:w="0" w:type="dxa"/>
        </w:tblCellMar>
        <w:tblLook w:val="04A0" w:firstRow="1" w:lastRow="0" w:firstColumn="1" w:lastColumn="0" w:noHBand="0" w:noVBand="1"/>
      </w:tblPr>
      <w:tblGrid>
        <w:gridCol w:w="3322"/>
        <w:gridCol w:w="990"/>
        <w:gridCol w:w="990"/>
        <w:gridCol w:w="990"/>
        <w:gridCol w:w="2718"/>
      </w:tblGrid>
      <w:tr w:rsidR="0099104F" w:rsidRPr="00EE1BEF" w14:paraId="0B74E685" w14:textId="77777777" w:rsidTr="00565CB1">
        <w:trPr>
          <w:trHeight w:val="300"/>
          <w:ins w:id="290" w:author="NAVARRIA Jessica" w:date="2025-09-30T12:06:00Z"/>
        </w:trPr>
        <w:tc>
          <w:tcPr>
            <w:tcW w:w="3322" w:type="dxa"/>
            <w:tcBorders>
              <w:top w:val="single" w:sz="12" w:space="0" w:color="000000" w:themeColor="text1"/>
              <w:bottom w:val="single" w:sz="12" w:space="0" w:color="000000" w:themeColor="text1"/>
            </w:tcBorders>
            <w:hideMark/>
          </w:tcPr>
          <w:p w14:paraId="07CC427E" w14:textId="77777777" w:rsidR="0099104F" w:rsidRPr="00EE1BEF" w:rsidRDefault="0099104F" w:rsidP="00565CB1">
            <w:pPr>
              <w:pStyle w:val="Tableheader"/>
              <w:autoSpaceDE w:val="0"/>
              <w:autoSpaceDN w:val="0"/>
              <w:adjustRightInd w:val="0"/>
              <w:jc w:val="both"/>
              <w:rPr>
                <w:ins w:id="291" w:author="NAVARRIA Jessica" w:date="2025-09-30T12:06:00Z"/>
                <w:rFonts w:cs="Segoe UI"/>
                <w:b/>
                <w:szCs w:val="20"/>
                <w:lang w:eastAsia="fr-FR"/>
              </w:rPr>
            </w:pPr>
            <w:ins w:id="292" w:author="NAVARRIA Jessica" w:date="2025-09-30T12:06:00Z">
              <w:r w:rsidRPr="00EE1BEF">
                <w:rPr>
                  <w:rFonts w:eastAsia="MS Mincho"/>
                  <w:b/>
                  <w:szCs w:val="24"/>
                </w:rPr>
                <w:t>Name </w:t>
              </w:r>
            </w:ins>
          </w:p>
        </w:tc>
        <w:tc>
          <w:tcPr>
            <w:tcW w:w="990" w:type="dxa"/>
            <w:tcBorders>
              <w:top w:val="single" w:sz="12" w:space="0" w:color="000000" w:themeColor="text1"/>
              <w:bottom w:val="single" w:sz="12" w:space="0" w:color="000000" w:themeColor="text1"/>
            </w:tcBorders>
            <w:hideMark/>
          </w:tcPr>
          <w:p w14:paraId="421FA2A8" w14:textId="77777777" w:rsidR="0099104F" w:rsidRPr="00EE1BEF" w:rsidRDefault="0099104F" w:rsidP="00565CB1">
            <w:pPr>
              <w:pStyle w:val="Tableheader"/>
              <w:autoSpaceDE w:val="0"/>
              <w:autoSpaceDN w:val="0"/>
              <w:adjustRightInd w:val="0"/>
              <w:jc w:val="both"/>
              <w:rPr>
                <w:ins w:id="293" w:author="NAVARRIA Jessica" w:date="2025-09-30T12:06:00Z"/>
                <w:rFonts w:cs="Segoe UI"/>
                <w:b/>
                <w:szCs w:val="20"/>
                <w:lang w:eastAsia="fr-FR"/>
              </w:rPr>
            </w:pPr>
            <w:ins w:id="294" w:author="NAVARRIA Jessica" w:date="2025-09-30T12:06:00Z">
              <w:r w:rsidRPr="00EE1BEF">
                <w:rPr>
                  <w:rFonts w:eastAsia="MS Mincho"/>
                  <w:b/>
                  <w:szCs w:val="24"/>
                </w:rPr>
                <w:t>Type </w:t>
              </w:r>
            </w:ins>
          </w:p>
        </w:tc>
        <w:tc>
          <w:tcPr>
            <w:tcW w:w="990" w:type="dxa"/>
            <w:tcBorders>
              <w:top w:val="single" w:sz="12" w:space="0" w:color="000000" w:themeColor="text1"/>
              <w:bottom w:val="single" w:sz="12" w:space="0" w:color="000000" w:themeColor="text1"/>
            </w:tcBorders>
            <w:hideMark/>
          </w:tcPr>
          <w:p w14:paraId="52AFDA6D" w14:textId="77777777" w:rsidR="0099104F" w:rsidRPr="00EE1BEF" w:rsidRDefault="0099104F" w:rsidP="00565CB1">
            <w:pPr>
              <w:pStyle w:val="Tableheader"/>
              <w:autoSpaceDE w:val="0"/>
              <w:autoSpaceDN w:val="0"/>
              <w:adjustRightInd w:val="0"/>
              <w:jc w:val="center"/>
              <w:rPr>
                <w:ins w:id="295" w:author="NAVARRIA Jessica" w:date="2025-09-30T12:06:00Z"/>
                <w:rFonts w:cs="Segoe UI"/>
                <w:b/>
                <w:szCs w:val="20"/>
                <w:lang w:eastAsia="fr-FR"/>
              </w:rPr>
            </w:pPr>
            <w:ins w:id="296" w:author="NAVARRIA Jessica" w:date="2025-09-30T12:06:00Z">
              <w:r w:rsidRPr="00EE1BEF">
                <w:rPr>
                  <w:rFonts w:eastAsia="MS Mincho"/>
                  <w:b/>
                  <w:szCs w:val="24"/>
                </w:rPr>
                <w:t>Usage </w:t>
              </w:r>
            </w:ins>
          </w:p>
        </w:tc>
        <w:tc>
          <w:tcPr>
            <w:tcW w:w="990" w:type="dxa"/>
            <w:tcBorders>
              <w:top w:val="single" w:sz="12" w:space="0" w:color="000000" w:themeColor="text1"/>
              <w:bottom w:val="single" w:sz="12" w:space="0" w:color="000000" w:themeColor="text1"/>
            </w:tcBorders>
            <w:hideMark/>
          </w:tcPr>
          <w:p w14:paraId="3F5B67CE" w14:textId="77777777" w:rsidR="0099104F" w:rsidRPr="00EE1BEF" w:rsidRDefault="0099104F" w:rsidP="00565CB1">
            <w:pPr>
              <w:pStyle w:val="Tableheader"/>
              <w:autoSpaceDE w:val="0"/>
              <w:autoSpaceDN w:val="0"/>
              <w:adjustRightInd w:val="0"/>
              <w:jc w:val="both"/>
              <w:rPr>
                <w:ins w:id="297" w:author="NAVARRIA Jessica" w:date="2025-09-30T12:06:00Z"/>
                <w:rFonts w:cs="Segoe UI"/>
                <w:b/>
                <w:szCs w:val="20"/>
                <w:lang w:eastAsia="fr-FR"/>
              </w:rPr>
            </w:pPr>
            <w:ins w:id="298" w:author="NAVARRIA Jessica" w:date="2025-09-30T12:06:00Z">
              <w:r w:rsidRPr="00EE1BEF">
                <w:rPr>
                  <w:rFonts w:eastAsia="MS Mincho"/>
                  <w:b/>
                  <w:szCs w:val="24"/>
                </w:rPr>
                <w:t>Default </w:t>
              </w:r>
            </w:ins>
          </w:p>
        </w:tc>
        <w:tc>
          <w:tcPr>
            <w:tcW w:w="2718" w:type="dxa"/>
            <w:tcBorders>
              <w:top w:val="single" w:sz="12" w:space="0" w:color="000000" w:themeColor="text1"/>
              <w:bottom w:val="single" w:sz="12" w:space="0" w:color="000000" w:themeColor="text1"/>
            </w:tcBorders>
            <w:hideMark/>
          </w:tcPr>
          <w:p w14:paraId="30AA2C5E" w14:textId="77777777" w:rsidR="0099104F" w:rsidRPr="00EE1BEF" w:rsidRDefault="0099104F" w:rsidP="00565CB1">
            <w:pPr>
              <w:pStyle w:val="Tableheader"/>
              <w:autoSpaceDE w:val="0"/>
              <w:autoSpaceDN w:val="0"/>
              <w:adjustRightInd w:val="0"/>
              <w:jc w:val="both"/>
              <w:rPr>
                <w:ins w:id="299" w:author="NAVARRIA Jessica" w:date="2025-09-30T12:06:00Z"/>
                <w:rFonts w:cs="Segoe UI"/>
                <w:b/>
                <w:szCs w:val="20"/>
                <w:lang w:eastAsia="fr-FR"/>
              </w:rPr>
            </w:pPr>
            <w:ins w:id="300" w:author="NAVARRIA Jessica" w:date="2025-09-30T12:06:00Z">
              <w:r w:rsidRPr="00EE1BEF">
                <w:rPr>
                  <w:rFonts w:eastAsia="MS Mincho"/>
                  <w:b/>
                  <w:szCs w:val="24"/>
                </w:rPr>
                <w:t>Description </w:t>
              </w:r>
            </w:ins>
          </w:p>
        </w:tc>
      </w:tr>
      <w:tr w:rsidR="0099104F" w:rsidRPr="00EE1BEF" w14:paraId="6781D8AD" w14:textId="77777777" w:rsidTr="00565CB1">
        <w:trPr>
          <w:trHeight w:val="675"/>
          <w:ins w:id="301" w:author="NAVARRIA Jessica" w:date="2025-09-30T12:06:00Z"/>
        </w:trPr>
        <w:tc>
          <w:tcPr>
            <w:tcW w:w="3322" w:type="dxa"/>
            <w:tcBorders>
              <w:top w:val="single" w:sz="12" w:space="0" w:color="000000" w:themeColor="text1"/>
            </w:tcBorders>
          </w:tcPr>
          <w:p w14:paraId="1EBC4406" w14:textId="77777777" w:rsidR="0099104F" w:rsidRPr="00EE1BEF" w:rsidRDefault="0099104F" w:rsidP="00565CB1">
            <w:pPr>
              <w:pStyle w:val="Tablebody"/>
              <w:autoSpaceDE w:val="0"/>
              <w:autoSpaceDN w:val="0"/>
              <w:adjustRightInd w:val="0"/>
              <w:jc w:val="both"/>
              <w:rPr>
                <w:ins w:id="302" w:author="NAVARRIA Jessica" w:date="2025-09-30T12:06:00Z"/>
                <w:rFonts w:cs="Arial"/>
                <w:szCs w:val="20"/>
                <w:lang w:eastAsia="fr-FR"/>
              </w:rPr>
            </w:pPr>
            <w:ins w:id="303" w:author="NAVARRIA Jessica" w:date="2025-09-30T12:06:00Z">
              <w:r w:rsidRPr="00EE1BEF">
                <w:rPr>
                  <w:rFonts w:eastAsia="MS Mincho"/>
                  <w:szCs w:val="24"/>
                </w:rPr>
                <w:t>recommendedPhysicsHighPrecision</w:t>
              </w:r>
            </w:ins>
          </w:p>
        </w:tc>
        <w:tc>
          <w:tcPr>
            <w:tcW w:w="990" w:type="dxa"/>
            <w:tcBorders>
              <w:top w:val="single" w:sz="12" w:space="0" w:color="000000" w:themeColor="text1"/>
            </w:tcBorders>
          </w:tcPr>
          <w:p w14:paraId="378A6D80" w14:textId="77777777" w:rsidR="0099104F" w:rsidRPr="00EE1BEF" w:rsidRDefault="0099104F" w:rsidP="00565CB1">
            <w:pPr>
              <w:pStyle w:val="Tablebody"/>
              <w:autoSpaceDE w:val="0"/>
              <w:autoSpaceDN w:val="0"/>
              <w:adjustRightInd w:val="0"/>
              <w:jc w:val="both"/>
              <w:rPr>
                <w:ins w:id="304" w:author="NAVARRIA Jessica" w:date="2025-09-30T12:06:00Z"/>
                <w:rFonts w:cs="Arial"/>
                <w:szCs w:val="20"/>
                <w:lang w:eastAsia="fr-FR"/>
              </w:rPr>
            </w:pPr>
            <w:ins w:id="305" w:author="NAVARRIA Jessica" w:date="2025-09-30T12:06:00Z">
              <w:r w:rsidRPr="00EE1BEF">
                <w:rPr>
                  <w:rFonts w:eastAsia="MS Mincho"/>
                  <w:szCs w:val="24"/>
                </w:rPr>
                <w:t>boolean</w:t>
              </w:r>
            </w:ins>
          </w:p>
        </w:tc>
        <w:tc>
          <w:tcPr>
            <w:tcW w:w="990" w:type="dxa"/>
            <w:tcBorders>
              <w:top w:val="single" w:sz="12" w:space="0" w:color="000000" w:themeColor="text1"/>
            </w:tcBorders>
          </w:tcPr>
          <w:p w14:paraId="5497A0BD" w14:textId="77777777" w:rsidR="0099104F" w:rsidRPr="00EE1BEF" w:rsidRDefault="0099104F" w:rsidP="00565CB1">
            <w:pPr>
              <w:pStyle w:val="Tablebody"/>
              <w:autoSpaceDE w:val="0"/>
              <w:autoSpaceDN w:val="0"/>
              <w:adjustRightInd w:val="0"/>
              <w:jc w:val="center"/>
              <w:rPr>
                <w:ins w:id="306" w:author="NAVARRIA Jessica" w:date="2025-09-30T12:06:00Z"/>
                <w:rFonts w:cs="Arial"/>
                <w:szCs w:val="20"/>
                <w:lang w:eastAsia="fr-FR"/>
              </w:rPr>
            </w:pPr>
            <w:ins w:id="307" w:author="NAVARRIA Jessica" w:date="2025-09-30T12:06:00Z">
              <w:r w:rsidRPr="00EE1BEF">
                <w:rPr>
                  <w:rFonts w:eastAsia="MS Mincho"/>
                  <w:szCs w:val="24"/>
                </w:rPr>
                <w:t>O</w:t>
              </w:r>
            </w:ins>
          </w:p>
        </w:tc>
        <w:tc>
          <w:tcPr>
            <w:tcW w:w="990" w:type="dxa"/>
            <w:tcBorders>
              <w:top w:val="single" w:sz="12" w:space="0" w:color="000000" w:themeColor="text1"/>
            </w:tcBorders>
          </w:tcPr>
          <w:p w14:paraId="57FE5950" w14:textId="77777777" w:rsidR="0099104F" w:rsidRPr="00EE1BEF" w:rsidRDefault="0099104F" w:rsidP="00565CB1">
            <w:pPr>
              <w:pStyle w:val="Tablebody"/>
              <w:autoSpaceDE w:val="0"/>
              <w:autoSpaceDN w:val="0"/>
              <w:adjustRightInd w:val="0"/>
              <w:jc w:val="both"/>
              <w:rPr>
                <w:ins w:id="308" w:author="NAVARRIA Jessica" w:date="2025-09-30T12:06:00Z"/>
                <w:rFonts w:cs="Arial"/>
                <w:szCs w:val="20"/>
                <w:lang w:eastAsia="fr-FR"/>
              </w:rPr>
            </w:pPr>
            <w:ins w:id="309" w:author="NAVARRIA Jessica" w:date="2025-09-30T12:06:00Z">
              <w:r w:rsidRPr="00EE1BEF">
                <w:rPr>
                  <w:rFonts w:eastAsia="MS Mincho"/>
                  <w:szCs w:val="24"/>
                </w:rPr>
                <w:t>false</w:t>
              </w:r>
            </w:ins>
          </w:p>
        </w:tc>
        <w:tc>
          <w:tcPr>
            <w:tcW w:w="2718" w:type="dxa"/>
            <w:tcBorders>
              <w:top w:val="single" w:sz="12" w:space="0" w:color="000000" w:themeColor="text1"/>
            </w:tcBorders>
          </w:tcPr>
          <w:p w14:paraId="53B5260E" w14:textId="77777777" w:rsidR="0099104F" w:rsidRPr="00EE1BEF" w:rsidRDefault="0099104F" w:rsidP="00565CB1">
            <w:pPr>
              <w:pStyle w:val="Tablebody"/>
              <w:autoSpaceDE w:val="0"/>
              <w:autoSpaceDN w:val="0"/>
              <w:adjustRightInd w:val="0"/>
              <w:jc w:val="both"/>
              <w:rPr>
                <w:ins w:id="310" w:author="NAVARRIA Jessica" w:date="2025-09-30T12:06:00Z"/>
                <w:rFonts w:cs="Arial"/>
                <w:szCs w:val="20"/>
                <w:lang w:eastAsia="fr-FR"/>
              </w:rPr>
            </w:pPr>
            <w:ins w:id="311" w:author="NAVARRIA Jessica" w:date="2025-09-30T12:06:00Z">
              <w:r w:rsidRPr="00EE1BEF">
                <w:rPr>
                  <w:rFonts w:eastAsia="MS Mincho"/>
                  <w:szCs w:val="24"/>
                </w:rPr>
                <w:t>Determines whether the application should enable a more deterministic and precise physic simulation</w:t>
              </w:r>
            </w:ins>
          </w:p>
        </w:tc>
      </w:tr>
      <w:tr w:rsidR="0099104F" w:rsidRPr="00EE1BEF" w14:paraId="3AB0C080" w14:textId="77777777" w:rsidTr="00565CB1">
        <w:trPr>
          <w:trHeight w:val="675"/>
          <w:ins w:id="312" w:author="NAVARRIA Jessica" w:date="2025-09-30T12:06:00Z"/>
        </w:trPr>
        <w:tc>
          <w:tcPr>
            <w:tcW w:w="3322" w:type="dxa"/>
          </w:tcPr>
          <w:p w14:paraId="7B624CC5" w14:textId="77777777" w:rsidR="0099104F" w:rsidRPr="00EE1BEF" w:rsidRDefault="0099104F" w:rsidP="00565CB1">
            <w:pPr>
              <w:pStyle w:val="Tablebody"/>
              <w:autoSpaceDE w:val="0"/>
              <w:autoSpaceDN w:val="0"/>
              <w:adjustRightInd w:val="0"/>
              <w:jc w:val="both"/>
              <w:rPr>
                <w:ins w:id="313" w:author="NAVARRIA Jessica" w:date="2025-09-30T12:06:00Z"/>
                <w:rFonts w:cs="Arial"/>
                <w:szCs w:val="20"/>
                <w:lang w:eastAsia="fr-FR"/>
              </w:rPr>
            </w:pPr>
            <w:ins w:id="314" w:author="NAVARRIA Jessica" w:date="2025-09-30T12:06:00Z">
              <w:r w:rsidRPr="00EE1BEF">
                <w:rPr>
                  <w:rFonts w:eastAsia="MS Mincho"/>
                  <w:szCs w:val="24"/>
                </w:rPr>
                <w:t>gravity</w:t>
              </w:r>
            </w:ins>
          </w:p>
        </w:tc>
        <w:tc>
          <w:tcPr>
            <w:tcW w:w="990" w:type="dxa"/>
          </w:tcPr>
          <w:p w14:paraId="05281F4D" w14:textId="77777777" w:rsidR="0099104F" w:rsidRPr="00EE1BEF" w:rsidRDefault="0099104F" w:rsidP="00565CB1">
            <w:pPr>
              <w:pStyle w:val="Tablebody"/>
              <w:autoSpaceDE w:val="0"/>
              <w:autoSpaceDN w:val="0"/>
              <w:adjustRightInd w:val="0"/>
              <w:jc w:val="both"/>
              <w:rPr>
                <w:ins w:id="315" w:author="NAVARRIA Jessica" w:date="2025-09-30T12:06:00Z"/>
                <w:rFonts w:cs="Arial"/>
                <w:szCs w:val="20"/>
                <w:lang w:eastAsia="fr-FR"/>
              </w:rPr>
            </w:pPr>
            <w:ins w:id="316" w:author="NAVARRIA Jessica" w:date="2025-09-30T12:06:00Z">
              <w:r w:rsidRPr="00EE1BEF">
                <w:rPr>
                  <w:rFonts w:eastAsia="MS Mincho"/>
                  <w:szCs w:val="24"/>
                </w:rPr>
                <w:t>number</w:t>
              </w:r>
            </w:ins>
          </w:p>
        </w:tc>
        <w:tc>
          <w:tcPr>
            <w:tcW w:w="990" w:type="dxa"/>
          </w:tcPr>
          <w:p w14:paraId="6F4578A7" w14:textId="77777777" w:rsidR="0099104F" w:rsidRPr="00EE1BEF" w:rsidRDefault="0099104F" w:rsidP="00565CB1">
            <w:pPr>
              <w:pStyle w:val="Tablebody"/>
              <w:autoSpaceDE w:val="0"/>
              <w:autoSpaceDN w:val="0"/>
              <w:adjustRightInd w:val="0"/>
              <w:jc w:val="center"/>
              <w:rPr>
                <w:ins w:id="317" w:author="NAVARRIA Jessica" w:date="2025-09-30T12:06:00Z"/>
                <w:rFonts w:cs="Arial"/>
                <w:szCs w:val="20"/>
                <w:lang w:eastAsia="fr-FR"/>
              </w:rPr>
            </w:pPr>
            <w:ins w:id="318" w:author="NAVARRIA Jessica" w:date="2025-09-30T12:06:00Z">
              <w:r w:rsidRPr="00EE1BEF">
                <w:rPr>
                  <w:rFonts w:eastAsia="MS Mincho"/>
                  <w:szCs w:val="24"/>
                </w:rPr>
                <w:t>O</w:t>
              </w:r>
            </w:ins>
          </w:p>
        </w:tc>
        <w:tc>
          <w:tcPr>
            <w:tcW w:w="990" w:type="dxa"/>
          </w:tcPr>
          <w:p w14:paraId="57329AE6" w14:textId="77777777" w:rsidR="0099104F" w:rsidRPr="00EE1BEF" w:rsidRDefault="0099104F" w:rsidP="00565CB1">
            <w:pPr>
              <w:pStyle w:val="Tablebody"/>
              <w:autoSpaceDE w:val="0"/>
              <w:autoSpaceDN w:val="0"/>
              <w:adjustRightInd w:val="0"/>
              <w:jc w:val="both"/>
              <w:rPr>
                <w:ins w:id="319" w:author="NAVARRIA Jessica" w:date="2025-09-30T12:06:00Z"/>
                <w:rFonts w:cs="Arial"/>
                <w:szCs w:val="20"/>
                <w:lang w:eastAsia="fr-FR"/>
              </w:rPr>
            </w:pPr>
            <w:ins w:id="320" w:author="NAVARRIA Jessica" w:date="2025-09-30T12:06:00Z">
              <w:r w:rsidRPr="00EE1BEF">
                <w:rPr>
                  <w:rFonts w:eastAsia="MS Mincho"/>
                  <w:szCs w:val="24"/>
                </w:rPr>
                <w:t>-9.81</w:t>
              </w:r>
            </w:ins>
          </w:p>
        </w:tc>
        <w:tc>
          <w:tcPr>
            <w:tcW w:w="2718" w:type="dxa"/>
          </w:tcPr>
          <w:p w14:paraId="4B6D49B0" w14:textId="77777777" w:rsidR="0099104F" w:rsidRPr="00EE1BEF" w:rsidRDefault="0099104F" w:rsidP="00565CB1">
            <w:pPr>
              <w:pStyle w:val="Tablebody"/>
              <w:autoSpaceDE w:val="0"/>
              <w:autoSpaceDN w:val="0"/>
              <w:adjustRightInd w:val="0"/>
              <w:jc w:val="both"/>
              <w:rPr>
                <w:ins w:id="321" w:author="NAVARRIA Jessica" w:date="2025-09-30T12:06:00Z"/>
                <w:rFonts w:cs="Arial"/>
                <w:szCs w:val="20"/>
                <w:lang w:eastAsia="fr-FR"/>
              </w:rPr>
            </w:pPr>
            <w:ins w:id="322" w:author="NAVARRIA Jessica" w:date="2025-09-30T12:06:00Z">
              <w:r w:rsidRPr="00EE1BEF">
                <w:rPr>
                  <w:rFonts w:eastAsia="MS Mincho"/>
                  <w:szCs w:val="24"/>
                </w:rPr>
                <w:t>Determine the gravity for the whole scene. In meters per second</w:t>
              </w:r>
              <w:r w:rsidRPr="00EE1BEF">
                <w:rPr>
                  <w:rFonts w:eastAsia="MS Mincho"/>
                  <w:szCs w:val="24"/>
                  <w:vertAlign w:val="superscript"/>
                </w:rPr>
                <w:t xml:space="preserve"> </w:t>
              </w:r>
              <w:r w:rsidRPr="00EE1BEF">
                <w:rPr>
                  <w:rFonts w:eastAsia="MS Mincho"/>
                  <w:szCs w:val="24"/>
                </w:rPr>
                <w:t>square (m.s</w:t>
              </w:r>
              <w:r w:rsidRPr="00EE1BEF">
                <w:rPr>
                  <w:rFonts w:eastAsia="MS Mincho"/>
                  <w:szCs w:val="24"/>
                  <w:vertAlign w:val="superscript"/>
                </w:rPr>
                <w:t>-2</w:t>
              </w:r>
              <w:r w:rsidRPr="00EE1BEF">
                <w:rPr>
                  <w:rFonts w:eastAsia="MS Mincho"/>
                  <w:szCs w:val="24"/>
                </w:rPr>
                <w:t>), as defined in the international unit system.</w:t>
              </w:r>
            </w:ins>
          </w:p>
        </w:tc>
      </w:tr>
      <w:tr w:rsidR="0099104F" w:rsidRPr="00EE1BEF" w14:paraId="425D5CF9" w14:textId="77777777" w:rsidTr="00565CB1">
        <w:trPr>
          <w:trHeight w:val="675"/>
          <w:ins w:id="323" w:author="NAVARRIA Jessica" w:date="2025-09-30T12:06:00Z"/>
        </w:trPr>
        <w:tc>
          <w:tcPr>
            <w:tcW w:w="3322" w:type="dxa"/>
          </w:tcPr>
          <w:p w14:paraId="29D5C6FE" w14:textId="77777777" w:rsidR="0099104F" w:rsidRPr="00EE1BEF" w:rsidRDefault="0099104F" w:rsidP="00565CB1">
            <w:pPr>
              <w:pStyle w:val="Tablebody"/>
              <w:autoSpaceDE w:val="0"/>
              <w:autoSpaceDN w:val="0"/>
              <w:adjustRightInd w:val="0"/>
              <w:jc w:val="both"/>
              <w:rPr>
                <w:ins w:id="324" w:author="NAVARRIA Jessica" w:date="2025-09-30T12:06:00Z"/>
                <w:rFonts w:cs="Arial"/>
                <w:szCs w:val="20"/>
                <w:lang w:eastAsia="fr-FR"/>
              </w:rPr>
            </w:pPr>
            <w:ins w:id="325" w:author="NAVARRIA Jessica" w:date="2025-09-30T12:06:00Z">
              <w:r w:rsidRPr="00EE1BEF">
                <w:rPr>
                  <w:rFonts w:eastAsia="MS Mincho"/>
                  <w:szCs w:val="24"/>
                </w:rPr>
                <w:t>recommendedPhysicsFrameRate</w:t>
              </w:r>
            </w:ins>
          </w:p>
        </w:tc>
        <w:tc>
          <w:tcPr>
            <w:tcW w:w="990" w:type="dxa"/>
          </w:tcPr>
          <w:p w14:paraId="093FC59C" w14:textId="77777777" w:rsidR="0099104F" w:rsidRPr="00EE1BEF" w:rsidRDefault="0099104F" w:rsidP="00565CB1">
            <w:pPr>
              <w:pStyle w:val="Tablebody"/>
              <w:autoSpaceDE w:val="0"/>
              <w:autoSpaceDN w:val="0"/>
              <w:adjustRightInd w:val="0"/>
              <w:jc w:val="both"/>
              <w:rPr>
                <w:ins w:id="326" w:author="NAVARRIA Jessica" w:date="2025-09-30T12:06:00Z"/>
                <w:rFonts w:cs="Arial"/>
                <w:szCs w:val="20"/>
                <w:lang w:eastAsia="fr-FR"/>
              </w:rPr>
            </w:pPr>
            <w:ins w:id="327" w:author="NAVARRIA Jessica" w:date="2025-09-30T12:06:00Z">
              <w:r w:rsidRPr="00EE1BEF">
                <w:rPr>
                  <w:rFonts w:eastAsia="MS Mincho"/>
                  <w:szCs w:val="24"/>
                </w:rPr>
                <w:t>number</w:t>
              </w:r>
            </w:ins>
          </w:p>
        </w:tc>
        <w:tc>
          <w:tcPr>
            <w:tcW w:w="990" w:type="dxa"/>
          </w:tcPr>
          <w:p w14:paraId="6E8CA226" w14:textId="77777777" w:rsidR="0099104F" w:rsidRPr="00EE1BEF" w:rsidRDefault="0099104F" w:rsidP="00565CB1">
            <w:pPr>
              <w:pStyle w:val="Tablebody"/>
              <w:autoSpaceDE w:val="0"/>
              <w:autoSpaceDN w:val="0"/>
              <w:adjustRightInd w:val="0"/>
              <w:jc w:val="center"/>
              <w:rPr>
                <w:ins w:id="328" w:author="NAVARRIA Jessica" w:date="2025-09-30T12:06:00Z"/>
                <w:rFonts w:cs="Arial"/>
                <w:szCs w:val="20"/>
                <w:lang w:eastAsia="fr-FR"/>
              </w:rPr>
            </w:pPr>
            <w:ins w:id="329" w:author="NAVARRIA Jessica" w:date="2025-09-30T12:06:00Z">
              <w:r w:rsidRPr="00EE1BEF">
                <w:rPr>
                  <w:rFonts w:eastAsia="MS Mincho"/>
                  <w:szCs w:val="24"/>
                </w:rPr>
                <w:t>O</w:t>
              </w:r>
            </w:ins>
          </w:p>
        </w:tc>
        <w:tc>
          <w:tcPr>
            <w:tcW w:w="990" w:type="dxa"/>
          </w:tcPr>
          <w:p w14:paraId="243579A7" w14:textId="77777777" w:rsidR="0099104F" w:rsidRPr="00EE1BEF" w:rsidRDefault="0099104F" w:rsidP="00565CB1">
            <w:pPr>
              <w:pStyle w:val="Tablebody"/>
              <w:autoSpaceDE w:val="0"/>
              <w:autoSpaceDN w:val="0"/>
              <w:adjustRightInd w:val="0"/>
              <w:jc w:val="both"/>
              <w:rPr>
                <w:ins w:id="330" w:author="NAVARRIA Jessica" w:date="2025-09-30T12:06:00Z"/>
                <w:rFonts w:cs="Arial"/>
                <w:szCs w:val="20"/>
                <w:lang w:eastAsia="fr-FR"/>
              </w:rPr>
            </w:pPr>
            <w:ins w:id="331" w:author="NAVARRIA Jessica" w:date="2025-09-30T12:06:00Z">
              <w:r w:rsidRPr="00EE1BEF">
                <w:rPr>
                  <w:rFonts w:eastAsia="MS Mincho"/>
                  <w:szCs w:val="24"/>
                </w:rPr>
                <w:t>50</w:t>
              </w:r>
            </w:ins>
          </w:p>
        </w:tc>
        <w:tc>
          <w:tcPr>
            <w:tcW w:w="2718" w:type="dxa"/>
          </w:tcPr>
          <w:p w14:paraId="3288BA3C" w14:textId="77777777" w:rsidR="0099104F" w:rsidRPr="00EE1BEF" w:rsidRDefault="0099104F" w:rsidP="00565CB1">
            <w:pPr>
              <w:pStyle w:val="Tablebody"/>
              <w:autoSpaceDE w:val="0"/>
              <w:autoSpaceDN w:val="0"/>
              <w:adjustRightInd w:val="0"/>
              <w:jc w:val="both"/>
              <w:rPr>
                <w:ins w:id="332" w:author="NAVARRIA Jessica" w:date="2025-09-30T12:06:00Z"/>
                <w:rFonts w:cs="Arial"/>
                <w:szCs w:val="20"/>
                <w:lang w:eastAsia="fr-FR"/>
              </w:rPr>
            </w:pPr>
            <w:ins w:id="333" w:author="NAVARRIA Jessica" w:date="2025-09-30T12:06:00Z">
              <w:r w:rsidRPr="00EE1BEF">
                <w:rPr>
                  <w:rFonts w:eastAsia="MS Mincho"/>
                  <w:szCs w:val="24"/>
                </w:rPr>
                <w:t>Provides the recommended frame rate at which the Physics Engine should operate. In frame per second, as defined in the international unit system.</w:t>
              </w:r>
            </w:ins>
          </w:p>
        </w:tc>
      </w:tr>
      <w:tr w:rsidR="0099104F" w:rsidRPr="00EE1BEF" w14:paraId="11C2EF10" w14:textId="77777777" w:rsidTr="00565CB1">
        <w:trPr>
          <w:trHeight w:val="675"/>
          <w:ins w:id="334" w:author="NAVARRIA Jessica" w:date="2025-09-30T12:06:00Z"/>
        </w:trPr>
        <w:tc>
          <w:tcPr>
            <w:tcW w:w="3322" w:type="dxa"/>
            <w:tcBorders>
              <w:bottom w:val="single" w:sz="12" w:space="0" w:color="000000" w:themeColor="text1"/>
            </w:tcBorders>
          </w:tcPr>
          <w:p w14:paraId="12C499BF" w14:textId="77777777" w:rsidR="0099104F" w:rsidRPr="00EE1BEF" w:rsidRDefault="0099104F" w:rsidP="00565CB1">
            <w:pPr>
              <w:pStyle w:val="Tablebody"/>
              <w:autoSpaceDE w:val="0"/>
              <w:autoSpaceDN w:val="0"/>
              <w:adjustRightInd w:val="0"/>
              <w:jc w:val="both"/>
              <w:rPr>
                <w:ins w:id="335" w:author="NAVARRIA Jessica" w:date="2025-09-30T12:06:00Z"/>
                <w:rFonts w:cs="Arial"/>
                <w:szCs w:val="20"/>
                <w:lang w:eastAsia="fr-FR"/>
              </w:rPr>
            </w:pPr>
            <w:ins w:id="336" w:author="NAVARRIA Jessica" w:date="2025-09-30T12:06:00Z">
              <w:r w:rsidRPr="00EE1BEF">
                <w:rPr>
                  <w:rFonts w:eastAsia="MS Mincho"/>
                  <w:szCs w:val="24"/>
                </w:rPr>
                <w:t>bounceThreshold</w:t>
              </w:r>
            </w:ins>
          </w:p>
        </w:tc>
        <w:tc>
          <w:tcPr>
            <w:tcW w:w="990" w:type="dxa"/>
            <w:tcBorders>
              <w:bottom w:val="single" w:sz="12" w:space="0" w:color="000000" w:themeColor="text1"/>
            </w:tcBorders>
          </w:tcPr>
          <w:p w14:paraId="1B4AED56" w14:textId="77777777" w:rsidR="0099104F" w:rsidRPr="00EE1BEF" w:rsidRDefault="0099104F" w:rsidP="00565CB1">
            <w:pPr>
              <w:pStyle w:val="Tablebody"/>
              <w:autoSpaceDE w:val="0"/>
              <w:autoSpaceDN w:val="0"/>
              <w:adjustRightInd w:val="0"/>
              <w:jc w:val="both"/>
              <w:rPr>
                <w:ins w:id="337" w:author="NAVARRIA Jessica" w:date="2025-09-30T12:06:00Z"/>
                <w:rFonts w:cs="Arial"/>
                <w:szCs w:val="20"/>
                <w:lang w:eastAsia="fr-FR"/>
              </w:rPr>
            </w:pPr>
            <w:ins w:id="338" w:author="NAVARRIA Jessica" w:date="2025-09-30T12:06:00Z">
              <w:r w:rsidRPr="00EE1BEF">
                <w:rPr>
                  <w:rFonts w:eastAsia="MS Mincho"/>
                  <w:szCs w:val="24"/>
                </w:rPr>
                <w:t>number</w:t>
              </w:r>
            </w:ins>
          </w:p>
        </w:tc>
        <w:tc>
          <w:tcPr>
            <w:tcW w:w="990" w:type="dxa"/>
            <w:tcBorders>
              <w:bottom w:val="single" w:sz="12" w:space="0" w:color="000000" w:themeColor="text1"/>
            </w:tcBorders>
          </w:tcPr>
          <w:p w14:paraId="247FB185" w14:textId="77777777" w:rsidR="0099104F" w:rsidRPr="00EE1BEF" w:rsidRDefault="0099104F" w:rsidP="00565CB1">
            <w:pPr>
              <w:pStyle w:val="Tablebody"/>
              <w:autoSpaceDE w:val="0"/>
              <w:autoSpaceDN w:val="0"/>
              <w:adjustRightInd w:val="0"/>
              <w:jc w:val="center"/>
              <w:rPr>
                <w:ins w:id="339" w:author="NAVARRIA Jessica" w:date="2025-09-30T12:06:00Z"/>
                <w:rFonts w:cs="Arial"/>
                <w:szCs w:val="20"/>
                <w:lang w:eastAsia="fr-FR"/>
              </w:rPr>
            </w:pPr>
            <w:ins w:id="340" w:author="NAVARRIA Jessica" w:date="2025-09-30T12:06:00Z">
              <w:r w:rsidRPr="00EE1BEF">
                <w:rPr>
                  <w:rFonts w:eastAsia="MS Mincho"/>
                  <w:szCs w:val="24"/>
                </w:rPr>
                <w:t>O</w:t>
              </w:r>
            </w:ins>
          </w:p>
        </w:tc>
        <w:tc>
          <w:tcPr>
            <w:tcW w:w="990" w:type="dxa"/>
            <w:tcBorders>
              <w:bottom w:val="single" w:sz="12" w:space="0" w:color="000000" w:themeColor="text1"/>
            </w:tcBorders>
          </w:tcPr>
          <w:p w14:paraId="51C9F469" w14:textId="77777777" w:rsidR="0099104F" w:rsidRPr="00EE1BEF" w:rsidRDefault="0099104F" w:rsidP="00565CB1">
            <w:pPr>
              <w:pStyle w:val="Tablebody"/>
              <w:autoSpaceDE w:val="0"/>
              <w:autoSpaceDN w:val="0"/>
              <w:adjustRightInd w:val="0"/>
              <w:jc w:val="both"/>
              <w:rPr>
                <w:ins w:id="341" w:author="NAVARRIA Jessica" w:date="2025-09-30T12:06:00Z"/>
                <w:rFonts w:cs="Arial"/>
                <w:szCs w:val="20"/>
                <w:lang w:eastAsia="fr-FR"/>
              </w:rPr>
            </w:pPr>
            <w:ins w:id="342" w:author="NAVARRIA Jessica" w:date="2025-09-30T12:06:00Z">
              <w:r w:rsidRPr="00EE1BEF">
                <w:rPr>
                  <w:rFonts w:eastAsia="MS Mincho"/>
                  <w:szCs w:val="24"/>
                </w:rPr>
                <w:t>1</w:t>
              </w:r>
            </w:ins>
          </w:p>
        </w:tc>
        <w:tc>
          <w:tcPr>
            <w:tcW w:w="2718" w:type="dxa"/>
            <w:tcBorders>
              <w:bottom w:val="single" w:sz="12" w:space="0" w:color="000000" w:themeColor="text1"/>
            </w:tcBorders>
          </w:tcPr>
          <w:p w14:paraId="4BB249B8" w14:textId="77777777" w:rsidR="0099104F" w:rsidRPr="00EE1BEF" w:rsidRDefault="0099104F" w:rsidP="00565CB1">
            <w:pPr>
              <w:pStyle w:val="Tablebody"/>
              <w:autoSpaceDE w:val="0"/>
              <w:autoSpaceDN w:val="0"/>
              <w:adjustRightInd w:val="0"/>
              <w:jc w:val="both"/>
              <w:rPr>
                <w:ins w:id="343" w:author="NAVARRIA Jessica" w:date="2025-09-30T12:06:00Z"/>
                <w:rFonts w:cs="Arial"/>
                <w:szCs w:val="20"/>
                <w:lang w:eastAsia="fr-FR"/>
              </w:rPr>
            </w:pPr>
            <w:ins w:id="344" w:author="NAVARRIA Jessica" w:date="2025-09-30T12:06:00Z">
              <w:r w:rsidRPr="00EE1BEF">
                <w:rPr>
                  <w:rFonts w:eastAsia="MS Mincho"/>
                  <w:szCs w:val="24"/>
                </w:rPr>
                <w:t>A contact with a relative velocity below this threshold will not result in a bounce. In meter per second (m.s</w:t>
              </w:r>
              <w:r w:rsidRPr="00EE1BEF">
                <w:rPr>
                  <w:rFonts w:eastAsia="MS Mincho"/>
                  <w:szCs w:val="24"/>
                  <w:vertAlign w:val="superscript"/>
                </w:rPr>
                <w:t>-1</w:t>
              </w:r>
              <w:r w:rsidRPr="00EE1BEF">
                <w:rPr>
                  <w:rFonts w:eastAsia="MS Mincho"/>
                  <w:szCs w:val="24"/>
                </w:rPr>
                <w:t>), as defined in the international unit system.</w:t>
              </w:r>
            </w:ins>
          </w:p>
        </w:tc>
      </w:tr>
    </w:tbl>
    <w:p w14:paraId="1C1D546C" w14:textId="77777777" w:rsidR="00EB1912" w:rsidRPr="00EE1BEF" w:rsidRDefault="00EB1912" w:rsidP="00EE1BEF">
      <w:pPr>
        <w:pStyle w:val="BodyText"/>
        <w:autoSpaceDE w:val="0"/>
        <w:autoSpaceDN w:val="0"/>
        <w:adjustRightInd w:val="0"/>
        <w:rPr>
          <w:rFonts w:eastAsia="MS Mincho"/>
          <w:szCs w:val="24"/>
        </w:rPr>
      </w:pPr>
    </w:p>
    <w:p w14:paraId="2C3C7865" w14:textId="520CB7FF" w:rsidR="00EB1912" w:rsidRDefault="00EB1912" w:rsidP="00EE1BEF">
      <w:pPr>
        <w:pStyle w:val="BodyText"/>
        <w:autoSpaceDE w:val="0"/>
        <w:autoSpaceDN w:val="0"/>
        <w:adjustRightInd w:val="0"/>
        <w:rPr>
          <w:ins w:id="345" w:author="Sylvain Lelievre 152" w:date="2025-10-10T14:14:00Z" w16du:dateUtc="2025-10-10T12:14:00Z"/>
          <w:rFonts w:eastAsia="MS Mincho"/>
          <w:i/>
          <w:szCs w:val="24"/>
        </w:rPr>
      </w:pPr>
      <w:commentRangeStart w:id="346"/>
      <w:del w:id="347" w:author="Sylvain Lelievre 152" w:date="2025-10-10T14:15:00Z" w16du:dateUtc="2025-10-10T12:15:00Z">
        <w:r w:rsidRPr="00EE1BEF" w:rsidDel="00ED5374">
          <w:rPr>
            <w:rFonts w:eastAsia="MS Mincho"/>
            <w:i/>
            <w:szCs w:val="24"/>
          </w:rPr>
          <w:delText>In clause </w:delText>
        </w:r>
      </w:del>
      <w:r w:rsidRPr="00EE1BEF">
        <w:rPr>
          <w:rFonts w:eastAsia="MS Mincho"/>
          <w:i/>
          <w:szCs w:val="24"/>
        </w:rPr>
        <w:t>8.2.2.1</w:t>
      </w:r>
      <w:del w:id="348" w:author="Sylvain Lelievre 152" w:date="2025-10-10T14:15:00Z" w16du:dateUtc="2025-10-10T12:15:00Z">
        <w:r w:rsidRPr="00EE1BEF" w:rsidDel="00ED5374">
          <w:rPr>
            <w:rFonts w:eastAsia="MS Mincho"/>
            <w:i/>
            <w:szCs w:val="24"/>
          </w:rPr>
          <w:delText>, in table 33, change</w:delText>
        </w:r>
        <w:commentRangeEnd w:id="346"/>
        <w:r w:rsidR="00922516" w:rsidDel="00ED5374">
          <w:rPr>
            <w:rStyle w:val="CommentReference"/>
            <w:rFonts w:eastAsia="MS Mincho"/>
            <w:lang w:eastAsia="ja-JP"/>
          </w:rPr>
          <w:commentReference w:id="346"/>
        </w:r>
      </w:del>
    </w:p>
    <w:p w14:paraId="4FE73616" w14:textId="611914CE" w:rsidR="00A82EF4" w:rsidRDefault="00A82EF4" w:rsidP="00EE1BEF">
      <w:pPr>
        <w:pStyle w:val="BodyText"/>
        <w:autoSpaceDE w:val="0"/>
        <w:autoSpaceDN w:val="0"/>
        <w:adjustRightInd w:val="0"/>
        <w:rPr>
          <w:ins w:id="349" w:author="Sylvain Lelievre 152" w:date="2025-10-10T14:15:00Z" w16du:dateUtc="2025-10-10T12:15:00Z"/>
          <w:rFonts w:eastAsia="MS Mincho"/>
          <w:iCs/>
          <w:szCs w:val="24"/>
        </w:rPr>
      </w:pPr>
      <w:ins w:id="350" w:author="Sylvain Lelievre 152" w:date="2025-10-10T14:14:00Z" w16du:dateUtc="2025-10-10T12:14:00Z">
        <w:r>
          <w:rPr>
            <w:rFonts w:eastAsia="MS Mincho"/>
            <w:iCs/>
            <w:szCs w:val="24"/>
          </w:rPr>
          <w:t xml:space="preserve">Add the following text </w:t>
        </w:r>
        <w:r w:rsidR="00ED5374">
          <w:rPr>
            <w:rFonts w:eastAsia="MS Mincho"/>
            <w:iCs/>
            <w:szCs w:val="24"/>
          </w:rPr>
          <w:t>before Table 33</w:t>
        </w:r>
      </w:ins>
      <w:ins w:id="351" w:author="Sylvain Lelievre 152" w:date="2025-10-10T14:15:00Z" w16du:dateUtc="2025-10-10T12:15:00Z">
        <w:r w:rsidR="00ED5374">
          <w:rPr>
            <w:rFonts w:eastAsia="MS Mincho"/>
            <w:iCs/>
            <w:szCs w:val="24"/>
          </w:rPr>
          <w:t>:</w:t>
        </w:r>
      </w:ins>
    </w:p>
    <w:p w14:paraId="71FF748E" w14:textId="44427081" w:rsidR="00ED5374" w:rsidRDefault="00ED5374" w:rsidP="00EE1BEF">
      <w:pPr>
        <w:pStyle w:val="BodyText"/>
        <w:autoSpaceDE w:val="0"/>
        <w:autoSpaceDN w:val="0"/>
        <w:adjustRightInd w:val="0"/>
        <w:rPr>
          <w:ins w:id="352" w:author="Sylvain Lelievre 152" w:date="2025-10-10T14:15:00Z" w16du:dateUtc="2025-10-10T12:15:00Z"/>
          <w:rFonts w:eastAsia="MS Mincho"/>
          <w:szCs w:val="24"/>
        </w:rPr>
      </w:pPr>
      <w:ins w:id="353" w:author="Sylvain Lelievre 152" w:date="2025-10-10T14:15:00Z" w16du:dateUtc="2025-10-10T12:15:00Z">
        <w:r w:rsidRPr="00EE1BEF">
          <w:rPr>
            <w:rFonts w:eastAsia="MS Mincho"/>
            <w:szCs w:val="24"/>
          </w:rPr>
          <w:t xml:space="preserve">The annex I gives </w:t>
        </w:r>
      </w:ins>
      <w:ins w:id="354" w:author="Sylvain Lelievre 152" w:date="2025-10-10T14:29:00Z" w16du:dateUtc="2025-10-10T12:29:00Z">
        <w:r w:rsidR="00A54B06" w:rsidRPr="00EE1BEF">
          <w:rPr>
            <w:rFonts w:eastAsia="MS Mincho"/>
            <w:szCs w:val="24"/>
          </w:rPr>
          <w:t>extra semantics</w:t>
        </w:r>
      </w:ins>
      <w:ins w:id="355" w:author="Sylvain Lelievre 152" w:date="2025-10-10T14:15:00Z" w16du:dateUtc="2025-10-10T12:15:00Z">
        <w:r w:rsidRPr="00EE1BEF">
          <w:rPr>
            <w:rFonts w:eastAsia="MS Mincho"/>
            <w:szCs w:val="24"/>
          </w:rPr>
          <w:t xml:space="preserve"> for user input triggers involving multiple users.</w:t>
        </w:r>
      </w:ins>
    </w:p>
    <w:p w14:paraId="5A929585" w14:textId="77777777" w:rsidR="00ED5374" w:rsidRPr="00A82EF4" w:rsidRDefault="00ED5374" w:rsidP="00EE1BEF">
      <w:pPr>
        <w:pStyle w:val="BodyText"/>
        <w:autoSpaceDE w:val="0"/>
        <w:autoSpaceDN w:val="0"/>
        <w:adjustRightInd w:val="0"/>
        <w:rPr>
          <w:rFonts w:eastAsia="MS Mincho"/>
          <w:iCs/>
          <w:szCs w:val="24"/>
        </w:rPr>
      </w:pPr>
    </w:p>
    <w:tbl>
      <w:tblPr>
        <w:tblW w:w="9010"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CellMar>
          <w:left w:w="0" w:type="dxa"/>
          <w:right w:w="0" w:type="dxa"/>
        </w:tblCellMar>
        <w:tblLook w:val="04A0" w:firstRow="1" w:lastRow="0" w:firstColumn="1" w:lastColumn="0" w:noHBand="0" w:noVBand="1"/>
      </w:tblPr>
      <w:tblGrid>
        <w:gridCol w:w="2890"/>
        <w:gridCol w:w="1472"/>
        <w:gridCol w:w="850"/>
        <w:gridCol w:w="1080"/>
        <w:gridCol w:w="2718"/>
      </w:tblGrid>
      <w:tr w:rsidR="00EB1912" w:rsidRPr="00EE1BEF" w:rsidDel="00ED5374" w14:paraId="107B2AA0" w14:textId="24D9203A" w:rsidTr="00CF784B">
        <w:trPr>
          <w:trHeight w:val="420"/>
          <w:del w:id="356" w:author="Sylvain Lelievre 152" w:date="2025-10-10T14:16:00Z"/>
        </w:trPr>
        <w:tc>
          <w:tcPr>
            <w:tcW w:w="2890" w:type="dxa"/>
            <w:tcBorders>
              <w:top w:val="single" w:sz="12" w:space="0" w:color="000000" w:themeColor="text1"/>
            </w:tcBorders>
            <w:hideMark/>
          </w:tcPr>
          <w:p w14:paraId="01C92DF9" w14:textId="000D13EF" w:rsidR="00EB1912" w:rsidRPr="00EE1BEF" w:rsidDel="00ED5374" w:rsidRDefault="00EB1912" w:rsidP="00EE1BEF">
            <w:pPr>
              <w:pStyle w:val="Tablebody"/>
              <w:autoSpaceDE w:val="0"/>
              <w:autoSpaceDN w:val="0"/>
              <w:adjustRightInd w:val="0"/>
              <w:rPr>
                <w:del w:id="357" w:author="Sylvain Lelievre 152" w:date="2025-10-10T14:16:00Z" w16du:dateUtc="2025-10-10T12:16:00Z"/>
                <w:rFonts w:cs="Arial"/>
                <w:lang w:eastAsia="fr-FR"/>
              </w:rPr>
            </w:pPr>
            <w:del w:id="358" w:author="Sylvain Lelievre 152" w:date="2025-10-10T14:16:00Z" w16du:dateUtc="2025-10-10T12:16:00Z">
              <w:r w:rsidRPr="00EE1BEF" w:rsidDel="00ED5374">
                <w:rPr>
                  <w:rFonts w:eastAsia="MS Mincho"/>
                  <w:szCs w:val="24"/>
                </w:rPr>
                <w:delText>if (type== TRIGGER_USER_INPUT){</w:delText>
              </w:r>
            </w:del>
          </w:p>
        </w:tc>
        <w:tc>
          <w:tcPr>
            <w:tcW w:w="1472" w:type="dxa"/>
            <w:tcBorders>
              <w:top w:val="single" w:sz="12" w:space="0" w:color="000000" w:themeColor="text1"/>
            </w:tcBorders>
            <w:hideMark/>
          </w:tcPr>
          <w:p w14:paraId="1DF55D03" w14:textId="0C9E4608" w:rsidR="00EB1912" w:rsidRPr="00EE1BEF" w:rsidDel="00ED5374" w:rsidRDefault="00EB1912" w:rsidP="00EE1BEF">
            <w:pPr>
              <w:pStyle w:val="Tablebody"/>
              <w:autoSpaceDE w:val="0"/>
              <w:autoSpaceDN w:val="0"/>
              <w:adjustRightInd w:val="0"/>
              <w:rPr>
                <w:del w:id="359" w:author="Sylvain Lelievre 152" w:date="2025-10-10T14:16:00Z" w16du:dateUtc="2025-10-10T12:16:00Z"/>
              </w:rPr>
            </w:pPr>
            <w:del w:id="360" w:author="Sylvain Lelievre 152" w:date="2025-10-10T14:16:00Z" w16du:dateUtc="2025-10-10T12:16:00Z">
              <w:r w:rsidRPr="00EE1BEF" w:rsidDel="00ED5374">
                <w:rPr>
                  <w:rFonts w:eastAsia="MS Mincho"/>
                  <w:szCs w:val="24"/>
                </w:rPr>
                <w:delText> </w:delText>
              </w:r>
            </w:del>
          </w:p>
        </w:tc>
        <w:tc>
          <w:tcPr>
            <w:tcW w:w="850" w:type="dxa"/>
            <w:tcBorders>
              <w:top w:val="single" w:sz="12" w:space="0" w:color="000000" w:themeColor="text1"/>
            </w:tcBorders>
            <w:hideMark/>
          </w:tcPr>
          <w:p w14:paraId="68FDEE5E" w14:textId="7A14CAB0" w:rsidR="00EB1912" w:rsidRPr="00EE1BEF" w:rsidDel="00ED5374" w:rsidRDefault="00EB1912" w:rsidP="00EE1BEF">
            <w:pPr>
              <w:pStyle w:val="Tablebody"/>
              <w:autoSpaceDE w:val="0"/>
              <w:autoSpaceDN w:val="0"/>
              <w:adjustRightInd w:val="0"/>
              <w:rPr>
                <w:del w:id="361" w:author="Sylvain Lelievre 152" w:date="2025-10-10T14:16:00Z" w16du:dateUtc="2025-10-10T12:16:00Z"/>
              </w:rPr>
            </w:pPr>
            <w:del w:id="362" w:author="Sylvain Lelievre 152" w:date="2025-10-10T14:16:00Z" w16du:dateUtc="2025-10-10T12:16:00Z">
              <w:r w:rsidRPr="00EE1BEF" w:rsidDel="00ED5374">
                <w:rPr>
                  <w:rFonts w:eastAsia="MS Mincho"/>
                  <w:szCs w:val="24"/>
                </w:rPr>
                <w:delText> </w:delText>
              </w:r>
            </w:del>
          </w:p>
        </w:tc>
        <w:tc>
          <w:tcPr>
            <w:tcW w:w="1080" w:type="dxa"/>
            <w:tcBorders>
              <w:top w:val="single" w:sz="12" w:space="0" w:color="000000" w:themeColor="text1"/>
            </w:tcBorders>
            <w:hideMark/>
          </w:tcPr>
          <w:p w14:paraId="70AE786B" w14:textId="39683896" w:rsidR="00EB1912" w:rsidRPr="00EE1BEF" w:rsidDel="00ED5374" w:rsidRDefault="00EB1912" w:rsidP="00EE1BEF">
            <w:pPr>
              <w:pStyle w:val="Tablebody"/>
              <w:autoSpaceDE w:val="0"/>
              <w:autoSpaceDN w:val="0"/>
              <w:adjustRightInd w:val="0"/>
              <w:rPr>
                <w:del w:id="363" w:author="Sylvain Lelievre 152" w:date="2025-10-10T14:16:00Z" w16du:dateUtc="2025-10-10T12:16:00Z"/>
              </w:rPr>
            </w:pPr>
            <w:del w:id="364" w:author="Sylvain Lelievre 152" w:date="2025-10-10T14:16:00Z" w16du:dateUtc="2025-10-10T12:16:00Z">
              <w:r w:rsidRPr="00EE1BEF" w:rsidDel="00ED5374">
                <w:rPr>
                  <w:rFonts w:eastAsia="MS Mincho"/>
                  <w:szCs w:val="24"/>
                </w:rPr>
                <w:delText> </w:delText>
              </w:r>
            </w:del>
          </w:p>
        </w:tc>
        <w:tc>
          <w:tcPr>
            <w:tcW w:w="2718" w:type="dxa"/>
            <w:tcBorders>
              <w:top w:val="single" w:sz="12" w:space="0" w:color="000000" w:themeColor="text1"/>
            </w:tcBorders>
            <w:hideMark/>
          </w:tcPr>
          <w:p w14:paraId="704E8CC4" w14:textId="7F5CC406" w:rsidR="00EB1912" w:rsidRPr="00EE1BEF" w:rsidDel="00ED5374" w:rsidRDefault="00EB1912" w:rsidP="00EE1BEF">
            <w:pPr>
              <w:pStyle w:val="Tablebody"/>
              <w:autoSpaceDE w:val="0"/>
              <w:autoSpaceDN w:val="0"/>
              <w:adjustRightInd w:val="0"/>
              <w:rPr>
                <w:del w:id="365" w:author="Sylvain Lelievre 152" w:date="2025-10-10T14:16:00Z" w16du:dateUtc="2025-10-10T12:16:00Z"/>
              </w:rPr>
            </w:pPr>
            <w:del w:id="366" w:author="Sylvain Lelievre 152" w:date="2025-10-10T14:16:00Z" w16du:dateUtc="2025-10-10T12:16:00Z">
              <w:r w:rsidRPr="00EE1BEF" w:rsidDel="00ED5374">
                <w:rPr>
                  <w:rFonts w:eastAsia="MS Mincho"/>
                  <w:szCs w:val="24"/>
                </w:rPr>
                <w:delText> </w:delText>
              </w:r>
            </w:del>
          </w:p>
        </w:tc>
      </w:tr>
      <w:tr w:rsidR="00EB1912" w:rsidRPr="00EE1BEF" w:rsidDel="00ED5374" w14:paraId="3B6675B6" w14:textId="4AED5F84" w:rsidTr="00CF784B">
        <w:trPr>
          <w:trHeight w:val="420"/>
          <w:del w:id="367" w:author="Sylvain Lelievre 152" w:date="2025-10-10T14:16:00Z"/>
        </w:trPr>
        <w:tc>
          <w:tcPr>
            <w:tcW w:w="2890" w:type="dxa"/>
          </w:tcPr>
          <w:p w14:paraId="601EF37F" w14:textId="3F59C129" w:rsidR="00EB1912" w:rsidRPr="00EE1BEF" w:rsidDel="00ED5374" w:rsidRDefault="00EB1912" w:rsidP="00EE1BEF">
            <w:pPr>
              <w:pStyle w:val="Tablebody"/>
              <w:autoSpaceDE w:val="0"/>
              <w:autoSpaceDN w:val="0"/>
              <w:adjustRightInd w:val="0"/>
              <w:rPr>
                <w:del w:id="368" w:author="Sylvain Lelievre 152" w:date="2025-10-10T14:16:00Z" w16du:dateUtc="2025-10-10T12:16:00Z"/>
                <w:rFonts w:cs="Arial"/>
                <w:lang w:eastAsia="fr-FR"/>
              </w:rPr>
            </w:pPr>
            <w:del w:id="369" w:author="Sylvain Lelievre 152" w:date="2025-10-10T14:16:00Z" w16du:dateUtc="2025-10-10T12:16:00Z">
              <w:r w:rsidRPr="00EE1BEF" w:rsidDel="00ED5374">
                <w:rPr>
                  <w:rFonts w:eastAsia="MS Mincho"/>
                  <w:szCs w:val="24"/>
                </w:rPr>
                <w:delText>userInputDescription</w:delText>
              </w:r>
            </w:del>
          </w:p>
        </w:tc>
        <w:tc>
          <w:tcPr>
            <w:tcW w:w="1472" w:type="dxa"/>
          </w:tcPr>
          <w:p w14:paraId="1E7031E5" w14:textId="44BE35B1" w:rsidR="00EB1912" w:rsidRPr="00EE1BEF" w:rsidDel="00ED5374" w:rsidRDefault="00EB1912" w:rsidP="00EE1BEF">
            <w:pPr>
              <w:pStyle w:val="Tablebody"/>
              <w:autoSpaceDE w:val="0"/>
              <w:autoSpaceDN w:val="0"/>
              <w:adjustRightInd w:val="0"/>
              <w:rPr>
                <w:del w:id="370" w:author="Sylvain Lelievre 152" w:date="2025-10-10T14:16:00Z" w16du:dateUtc="2025-10-10T12:16:00Z"/>
                <w:rFonts w:cs="Arial"/>
                <w:lang w:eastAsia="fr-FR"/>
              </w:rPr>
            </w:pPr>
            <w:del w:id="371" w:author="Sylvain Lelievre 152" w:date="2025-10-10T14:16:00Z" w16du:dateUtc="2025-10-10T12:16:00Z">
              <w:r w:rsidRPr="00EE1BEF" w:rsidDel="00ED5374">
                <w:rPr>
                  <w:rFonts w:eastAsia="MS Mincho"/>
                  <w:szCs w:val="24"/>
                </w:rPr>
                <w:delText>string</w:delText>
              </w:r>
            </w:del>
          </w:p>
        </w:tc>
        <w:tc>
          <w:tcPr>
            <w:tcW w:w="850" w:type="dxa"/>
          </w:tcPr>
          <w:p w14:paraId="5136E11A" w14:textId="401ECA83" w:rsidR="00EB1912" w:rsidRPr="00EE1BEF" w:rsidDel="00ED5374" w:rsidRDefault="00EB1912" w:rsidP="00EE1BEF">
            <w:pPr>
              <w:pStyle w:val="Tablebody"/>
              <w:autoSpaceDE w:val="0"/>
              <w:autoSpaceDN w:val="0"/>
              <w:adjustRightInd w:val="0"/>
              <w:rPr>
                <w:del w:id="372" w:author="Sylvain Lelievre 152" w:date="2025-10-10T14:16:00Z" w16du:dateUtc="2025-10-10T12:16:00Z"/>
                <w:rFonts w:cs="Arial"/>
                <w:lang w:eastAsia="fr-FR"/>
              </w:rPr>
            </w:pPr>
            <w:del w:id="373" w:author="Sylvain Lelievre 152" w:date="2025-10-10T14:16:00Z" w16du:dateUtc="2025-10-10T12:16:00Z">
              <w:r w:rsidRPr="00EE1BEF" w:rsidDel="00ED5374">
                <w:rPr>
                  <w:rFonts w:eastAsia="MS Mincho"/>
                  <w:szCs w:val="24"/>
                </w:rPr>
                <w:delText>M</w:delText>
              </w:r>
            </w:del>
          </w:p>
        </w:tc>
        <w:tc>
          <w:tcPr>
            <w:tcW w:w="1080" w:type="dxa"/>
          </w:tcPr>
          <w:p w14:paraId="41668427" w14:textId="10DF5D9F" w:rsidR="00EB1912" w:rsidRPr="00EE1BEF" w:rsidDel="00ED5374" w:rsidRDefault="00EB1912" w:rsidP="00EE1BEF">
            <w:pPr>
              <w:pStyle w:val="Tablebody"/>
              <w:autoSpaceDE w:val="0"/>
              <w:autoSpaceDN w:val="0"/>
              <w:adjustRightInd w:val="0"/>
              <w:rPr>
                <w:del w:id="374" w:author="Sylvain Lelievre 152" w:date="2025-10-10T14:16:00Z" w16du:dateUtc="2025-10-10T12:16:00Z"/>
              </w:rPr>
            </w:pPr>
            <w:del w:id="375" w:author="Sylvain Lelievre 152" w:date="2025-10-10T14:16:00Z" w16du:dateUtc="2025-10-10T12:16:00Z">
              <w:r w:rsidRPr="00EE1BEF" w:rsidDel="00ED5374">
                <w:rPr>
                  <w:rFonts w:eastAsia="MS Mincho"/>
                  <w:szCs w:val="24"/>
                </w:rPr>
                <w:delText> </w:delText>
              </w:r>
            </w:del>
          </w:p>
        </w:tc>
        <w:tc>
          <w:tcPr>
            <w:tcW w:w="2718" w:type="dxa"/>
          </w:tcPr>
          <w:p w14:paraId="14E8A09D" w14:textId="1B669EF8" w:rsidR="00EB1912" w:rsidRPr="00EE1BEF" w:rsidDel="00ED5374" w:rsidRDefault="00EB1912" w:rsidP="00EE1BEF">
            <w:pPr>
              <w:pStyle w:val="Tablebody"/>
              <w:autoSpaceDE w:val="0"/>
              <w:autoSpaceDN w:val="0"/>
              <w:adjustRightInd w:val="0"/>
              <w:rPr>
                <w:del w:id="376" w:author="Sylvain Lelievre 152" w:date="2025-10-10T14:16:00Z" w16du:dateUtc="2025-10-10T12:16:00Z"/>
                <w:rFonts w:cs="Arial"/>
                <w:lang w:eastAsia="fr-FR"/>
              </w:rPr>
            </w:pPr>
            <w:del w:id="377" w:author="Sylvain Lelievre 152" w:date="2025-10-10T14:16:00Z" w16du:dateUtc="2025-10-10T12:16:00Z">
              <w:r w:rsidRPr="00EE1BEF" w:rsidDel="00ED5374">
                <w:rPr>
                  <w:rFonts w:eastAsia="MS Mincho"/>
                  <w:szCs w:val="24"/>
                </w:rPr>
                <w:delText>Describes the user body part and gesture related to the input. The format shall follow the OpenXR input path description as defined in [OpenXR] section</w:delText>
              </w:r>
              <w:r w:rsidR="00BE7FAB" w:rsidRPr="00EE1BEF" w:rsidDel="00ED5374">
                <w:rPr>
                  <w:rFonts w:eastAsia="MS Mincho"/>
                  <w:szCs w:val="24"/>
                </w:rPr>
                <w:delText> </w:delText>
              </w:r>
              <w:r w:rsidRPr="00EE1BEF" w:rsidDel="00ED5374">
                <w:rPr>
                  <w:rFonts w:eastAsia="MS Mincho"/>
                  <w:szCs w:val="24"/>
                </w:rPr>
                <w:delText>6. An example is:  “/user/hand/left/grip”.</w:delText>
              </w:r>
            </w:del>
          </w:p>
        </w:tc>
      </w:tr>
      <w:tr w:rsidR="00EB1912" w:rsidRPr="00EE1BEF" w:rsidDel="00ED5374" w14:paraId="011E3100" w14:textId="5DA7DCD9" w:rsidTr="00CF784B">
        <w:trPr>
          <w:trHeight w:val="420"/>
          <w:del w:id="378" w:author="Sylvain Lelievre 152" w:date="2025-10-10T14:16:00Z"/>
        </w:trPr>
        <w:tc>
          <w:tcPr>
            <w:tcW w:w="2890" w:type="dxa"/>
          </w:tcPr>
          <w:p w14:paraId="64BE9651" w14:textId="4587ADB9" w:rsidR="00EB1912" w:rsidRPr="00EE1BEF" w:rsidDel="00ED5374" w:rsidRDefault="00EB1912" w:rsidP="00EE1BEF">
            <w:pPr>
              <w:pStyle w:val="Tablebody"/>
              <w:autoSpaceDE w:val="0"/>
              <w:autoSpaceDN w:val="0"/>
              <w:adjustRightInd w:val="0"/>
              <w:rPr>
                <w:del w:id="379" w:author="Sylvain Lelievre 152" w:date="2025-10-10T14:16:00Z" w16du:dateUtc="2025-10-10T12:16:00Z"/>
                <w:rFonts w:cs="Arial"/>
                <w:lang w:eastAsia="fr-FR"/>
              </w:rPr>
            </w:pPr>
            <w:del w:id="380" w:author="Sylvain Lelievre 152" w:date="2025-10-10T14:16:00Z" w16du:dateUtc="2025-10-10T12:16:00Z">
              <w:r w:rsidRPr="00EE1BEF" w:rsidDel="00ED5374">
                <w:rPr>
                  <w:rFonts w:eastAsia="MS Mincho"/>
                  <w:szCs w:val="24"/>
                </w:rPr>
                <w:lastRenderedPageBreak/>
                <w:delText>nodes</w:delText>
              </w:r>
            </w:del>
          </w:p>
        </w:tc>
        <w:tc>
          <w:tcPr>
            <w:tcW w:w="1472" w:type="dxa"/>
          </w:tcPr>
          <w:p w14:paraId="7E997B09" w14:textId="55D20387" w:rsidR="00EB1912" w:rsidRPr="00EE1BEF" w:rsidDel="00ED5374" w:rsidRDefault="00EB1912" w:rsidP="00EE1BEF">
            <w:pPr>
              <w:pStyle w:val="Tablebody"/>
              <w:autoSpaceDE w:val="0"/>
              <w:autoSpaceDN w:val="0"/>
              <w:adjustRightInd w:val="0"/>
              <w:rPr>
                <w:del w:id="381" w:author="Sylvain Lelievre 152" w:date="2025-10-10T14:16:00Z" w16du:dateUtc="2025-10-10T12:16:00Z"/>
                <w:rFonts w:cs="Arial"/>
                <w:lang w:eastAsia="fr-FR"/>
              </w:rPr>
            </w:pPr>
            <w:del w:id="382" w:author="Sylvain Lelievre 152" w:date="2025-10-10T14:16:00Z" w16du:dateUtc="2025-10-10T12:16:00Z">
              <w:r w:rsidRPr="00EE1BEF" w:rsidDel="00ED5374">
                <w:rPr>
                  <w:rFonts w:eastAsia="MS Mincho"/>
                  <w:szCs w:val="24"/>
                </w:rPr>
                <w:delText>array</w:delText>
              </w:r>
            </w:del>
          </w:p>
        </w:tc>
        <w:tc>
          <w:tcPr>
            <w:tcW w:w="850" w:type="dxa"/>
          </w:tcPr>
          <w:p w14:paraId="611211C3" w14:textId="0BFB4695" w:rsidR="00EB1912" w:rsidRPr="00EE1BEF" w:rsidDel="00ED5374" w:rsidRDefault="00EB1912" w:rsidP="00EE1BEF">
            <w:pPr>
              <w:pStyle w:val="Tablebody"/>
              <w:autoSpaceDE w:val="0"/>
              <w:autoSpaceDN w:val="0"/>
              <w:adjustRightInd w:val="0"/>
              <w:rPr>
                <w:del w:id="383" w:author="Sylvain Lelievre 152" w:date="2025-10-10T14:16:00Z" w16du:dateUtc="2025-10-10T12:16:00Z"/>
                <w:rFonts w:cs="Arial"/>
                <w:lang w:eastAsia="fr-FR"/>
              </w:rPr>
            </w:pPr>
            <w:del w:id="384" w:author="Sylvain Lelievre 152" w:date="2025-10-10T14:16:00Z" w16du:dateUtc="2025-10-10T12:16:00Z">
              <w:r w:rsidRPr="00EE1BEF" w:rsidDel="00ED5374">
                <w:rPr>
                  <w:rFonts w:eastAsia="MS Mincho"/>
                  <w:szCs w:val="24"/>
                </w:rPr>
                <w:delText>O</w:delText>
              </w:r>
            </w:del>
          </w:p>
        </w:tc>
        <w:tc>
          <w:tcPr>
            <w:tcW w:w="1080" w:type="dxa"/>
          </w:tcPr>
          <w:p w14:paraId="0D404BAC" w14:textId="517A6EFA" w:rsidR="00EB1912" w:rsidRPr="00EE1BEF" w:rsidDel="00ED5374" w:rsidRDefault="00EB1912" w:rsidP="00EE1BEF">
            <w:pPr>
              <w:pStyle w:val="Tablebody"/>
              <w:autoSpaceDE w:val="0"/>
              <w:autoSpaceDN w:val="0"/>
              <w:adjustRightInd w:val="0"/>
              <w:rPr>
                <w:del w:id="385" w:author="Sylvain Lelievre 152" w:date="2025-10-10T14:16:00Z" w16du:dateUtc="2025-10-10T12:16:00Z"/>
                <w:rFonts w:cs="Arial"/>
                <w:lang w:eastAsia="fr-FR"/>
              </w:rPr>
            </w:pPr>
            <w:del w:id="386" w:author="Sylvain Lelievre 152" w:date="2025-10-10T14:16:00Z" w16du:dateUtc="2025-10-10T12:16:00Z">
              <w:r w:rsidRPr="00EE1BEF" w:rsidDel="00ED5374">
                <w:rPr>
                  <w:rFonts w:eastAsia="MS Mincho"/>
                  <w:szCs w:val="24"/>
                </w:rPr>
                <w:delText>N/A</w:delText>
              </w:r>
            </w:del>
          </w:p>
        </w:tc>
        <w:tc>
          <w:tcPr>
            <w:tcW w:w="2718" w:type="dxa"/>
          </w:tcPr>
          <w:p w14:paraId="76A3B330" w14:textId="63054EAB" w:rsidR="00EB1912" w:rsidRPr="00EE1BEF" w:rsidDel="00ED5374" w:rsidRDefault="00EB1912" w:rsidP="00EE1BEF">
            <w:pPr>
              <w:pStyle w:val="Tablebody"/>
              <w:autoSpaceDE w:val="0"/>
              <w:autoSpaceDN w:val="0"/>
              <w:adjustRightInd w:val="0"/>
              <w:rPr>
                <w:del w:id="387" w:author="Sylvain Lelievre 152" w:date="2025-10-10T14:16:00Z" w16du:dateUtc="2025-10-10T12:16:00Z"/>
                <w:rFonts w:cs="Arial"/>
                <w:lang w:eastAsia="fr-FR"/>
              </w:rPr>
            </w:pPr>
            <w:del w:id="388" w:author="Sylvain Lelievre 152" w:date="2025-10-10T14:16:00Z" w16du:dateUtc="2025-10-10T12:16:00Z">
              <w:r w:rsidRPr="00EE1BEF" w:rsidDel="00ED5374">
                <w:rPr>
                  <w:rFonts w:eastAsia="MS Mincho"/>
                  <w:szCs w:val="24"/>
                </w:rPr>
                <w:delText>Indices of the nodes in the nodes array to be considered for this user input.</w:delText>
              </w:r>
            </w:del>
          </w:p>
        </w:tc>
      </w:tr>
      <w:tr w:rsidR="00EB1912" w:rsidRPr="00EE1BEF" w:rsidDel="00ED5374" w14:paraId="2D09C2A4" w14:textId="007676D6" w:rsidTr="00CF784B">
        <w:trPr>
          <w:trHeight w:val="420"/>
          <w:del w:id="389" w:author="Sylvain Lelievre 152" w:date="2025-10-10T14:16:00Z"/>
        </w:trPr>
        <w:tc>
          <w:tcPr>
            <w:tcW w:w="2890" w:type="dxa"/>
            <w:tcBorders>
              <w:bottom w:val="single" w:sz="12" w:space="0" w:color="000000" w:themeColor="text1"/>
            </w:tcBorders>
          </w:tcPr>
          <w:p w14:paraId="7E4A8A83" w14:textId="50F89837" w:rsidR="00EB1912" w:rsidRPr="00EE1BEF" w:rsidDel="00ED5374" w:rsidRDefault="00EB1912" w:rsidP="00EE1BEF">
            <w:pPr>
              <w:pStyle w:val="Tablebody"/>
              <w:autoSpaceDE w:val="0"/>
              <w:autoSpaceDN w:val="0"/>
              <w:adjustRightInd w:val="0"/>
              <w:rPr>
                <w:del w:id="390" w:author="Sylvain Lelievre 152" w:date="2025-10-10T14:16:00Z" w16du:dateUtc="2025-10-10T12:16:00Z"/>
                <w:rFonts w:cs="Arial"/>
                <w:lang w:eastAsia="fr-FR"/>
              </w:rPr>
            </w:pPr>
            <w:del w:id="391" w:author="Sylvain Lelievre 152" w:date="2025-10-10T14:16:00Z" w16du:dateUtc="2025-10-10T12:16:00Z">
              <w:r w:rsidRPr="00EE1BEF" w:rsidDel="00ED5374">
                <w:rPr>
                  <w:rFonts w:eastAsia="MS Mincho"/>
                  <w:szCs w:val="24"/>
                </w:rPr>
                <w:delText>}</w:delText>
              </w:r>
            </w:del>
          </w:p>
        </w:tc>
        <w:tc>
          <w:tcPr>
            <w:tcW w:w="1472" w:type="dxa"/>
            <w:tcBorders>
              <w:bottom w:val="single" w:sz="12" w:space="0" w:color="000000" w:themeColor="text1"/>
            </w:tcBorders>
          </w:tcPr>
          <w:p w14:paraId="0CB0C8AB" w14:textId="18D1C401" w:rsidR="00EB1912" w:rsidRPr="00EE1BEF" w:rsidDel="00ED5374" w:rsidRDefault="00EB1912" w:rsidP="00EE1BEF">
            <w:pPr>
              <w:pStyle w:val="Tablebody"/>
              <w:autoSpaceDE w:val="0"/>
              <w:autoSpaceDN w:val="0"/>
              <w:adjustRightInd w:val="0"/>
              <w:rPr>
                <w:del w:id="392" w:author="Sylvain Lelievre 152" w:date="2025-10-10T14:16:00Z" w16du:dateUtc="2025-10-10T12:16:00Z"/>
              </w:rPr>
            </w:pPr>
            <w:del w:id="393" w:author="Sylvain Lelievre 152" w:date="2025-10-10T14:16:00Z" w16du:dateUtc="2025-10-10T12:16:00Z">
              <w:r w:rsidRPr="00EE1BEF" w:rsidDel="00ED5374">
                <w:rPr>
                  <w:rFonts w:eastAsia="MS Mincho"/>
                  <w:szCs w:val="24"/>
                </w:rPr>
                <w:delText> </w:delText>
              </w:r>
            </w:del>
          </w:p>
        </w:tc>
        <w:tc>
          <w:tcPr>
            <w:tcW w:w="850" w:type="dxa"/>
            <w:tcBorders>
              <w:bottom w:val="single" w:sz="12" w:space="0" w:color="000000" w:themeColor="text1"/>
            </w:tcBorders>
          </w:tcPr>
          <w:p w14:paraId="750EF78C" w14:textId="6EF031B4" w:rsidR="00EB1912" w:rsidRPr="00EE1BEF" w:rsidDel="00ED5374" w:rsidRDefault="00EB1912" w:rsidP="00EE1BEF">
            <w:pPr>
              <w:pStyle w:val="Tablebody"/>
              <w:autoSpaceDE w:val="0"/>
              <w:autoSpaceDN w:val="0"/>
              <w:adjustRightInd w:val="0"/>
              <w:rPr>
                <w:del w:id="394" w:author="Sylvain Lelievre 152" w:date="2025-10-10T14:16:00Z" w16du:dateUtc="2025-10-10T12:16:00Z"/>
              </w:rPr>
            </w:pPr>
            <w:del w:id="395" w:author="Sylvain Lelievre 152" w:date="2025-10-10T14:16:00Z" w16du:dateUtc="2025-10-10T12:16:00Z">
              <w:r w:rsidRPr="00EE1BEF" w:rsidDel="00ED5374">
                <w:rPr>
                  <w:rFonts w:eastAsia="MS Mincho"/>
                  <w:szCs w:val="24"/>
                </w:rPr>
                <w:delText> </w:delText>
              </w:r>
            </w:del>
          </w:p>
        </w:tc>
        <w:tc>
          <w:tcPr>
            <w:tcW w:w="1080" w:type="dxa"/>
            <w:tcBorders>
              <w:bottom w:val="single" w:sz="12" w:space="0" w:color="000000" w:themeColor="text1"/>
            </w:tcBorders>
          </w:tcPr>
          <w:p w14:paraId="5A3BB53C" w14:textId="6448D3A3" w:rsidR="00EB1912" w:rsidRPr="00EE1BEF" w:rsidDel="00ED5374" w:rsidRDefault="00EB1912" w:rsidP="00EE1BEF">
            <w:pPr>
              <w:pStyle w:val="Tablebody"/>
              <w:autoSpaceDE w:val="0"/>
              <w:autoSpaceDN w:val="0"/>
              <w:adjustRightInd w:val="0"/>
              <w:rPr>
                <w:del w:id="396" w:author="Sylvain Lelievre 152" w:date="2025-10-10T14:16:00Z" w16du:dateUtc="2025-10-10T12:16:00Z"/>
              </w:rPr>
            </w:pPr>
            <w:del w:id="397" w:author="Sylvain Lelievre 152" w:date="2025-10-10T14:16:00Z" w16du:dateUtc="2025-10-10T12:16:00Z">
              <w:r w:rsidRPr="00EE1BEF" w:rsidDel="00ED5374">
                <w:rPr>
                  <w:rFonts w:eastAsia="MS Mincho"/>
                  <w:szCs w:val="24"/>
                </w:rPr>
                <w:delText> </w:delText>
              </w:r>
            </w:del>
          </w:p>
        </w:tc>
        <w:tc>
          <w:tcPr>
            <w:tcW w:w="2718" w:type="dxa"/>
            <w:tcBorders>
              <w:bottom w:val="single" w:sz="12" w:space="0" w:color="000000" w:themeColor="text1"/>
            </w:tcBorders>
          </w:tcPr>
          <w:p w14:paraId="3FA4B6E8" w14:textId="721A9296" w:rsidR="00EB1912" w:rsidRPr="00EE1BEF" w:rsidDel="00ED5374" w:rsidRDefault="00EB1912" w:rsidP="00EE1BEF">
            <w:pPr>
              <w:pStyle w:val="Tablebody"/>
              <w:autoSpaceDE w:val="0"/>
              <w:autoSpaceDN w:val="0"/>
              <w:adjustRightInd w:val="0"/>
              <w:rPr>
                <w:del w:id="398" w:author="Sylvain Lelievre 152" w:date="2025-10-10T14:16:00Z" w16du:dateUtc="2025-10-10T12:16:00Z"/>
              </w:rPr>
            </w:pPr>
            <w:del w:id="399" w:author="Sylvain Lelievre 152" w:date="2025-10-10T14:16:00Z" w16du:dateUtc="2025-10-10T12:16:00Z">
              <w:r w:rsidRPr="00EE1BEF" w:rsidDel="00ED5374">
                <w:rPr>
                  <w:rFonts w:eastAsia="MS Mincho"/>
                  <w:szCs w:val="24"/>
                </w:rPr>
                <w:delText> </w:delText>
              </w:r>
            </w:del>
          </w:p>
        </w:tc>
      </w:tr>
    </w:tbl>
    <w:p w14:paraId="3CECDE4A" w14:textId="7CCB6099" w:rsidR="00EB1912" w:rsidRPr="00EE1BEF" w:rsidDel="00ED5374" w:rsidRDefault="00EB1912" w:rsidP="00EE1BEF">
      <w:pPr>
        <w:pStyle w:val="BodyText"/>
        <w:autoSpaceDE w:val="0"/>
        <w:autoSpaceDN w:val="0"/>
        <w:adjustRightInd w:val="0"/>
        <w:rPr>
          <w:del w:id="400" w:author="Sylvain Lelievre 152" w:date="2025-10-10T14:16:00Z" w16du:dateUtc="2025-10-10T12:16:00Z"/>
          <w:rFonts w:eastAsia="MS Mincho"/>
          <w:szCs w:val="24"/>
        </w:rPr>
      </w:pPr>
      <w:del w:id="401" w:author="Sylvain Lelievre 152" w:date="2025-10-10T14:16:00Z" w16du:dateUtc="2025-10-10T12:16:00Z">
        <w:r w:rsidRPr="00EE1BEF" w:rsidDel="00ED5374">
          <w:rPr>
            <w:rFonts w:eastAsia="MS Mincho"/>
            <w:i/>
            <w:szCs w:val="24"/>
          </w:rPr>
          <w:delText> </w:delText>
        </w:r>
      </w:del>
    </w:p>
    <w:p w14:paraId="66188A95" w14:textId="0DCF0B87" w:rsidR="00EB1912" w:rsidRPr="00EE1BEF" w:rsidDel="00ED5374" w:rsidRDefault="00EB1912" w:rsidP="00EE1BEF">
      <w:pPr>
        <w:pStyle w:val="BodyText"/>
        <w:autoSpaceDE w:val="0"/>
        <w:autoSpaceDN w:val="0"/>
        <w:adjustRightInd w:val="0"/>
        <w:rPr>
          <w:del w:id="402" w:author="Sylvain Lelievre 152" w:date="2025-10-10T14:16:00Z" w16du:dateUtc="2025-10-10T12:16:00Z"/>
          <w:rFonts w:eastAsia="MS Mincho"/>
          <w:szCs w:val="24"/>
        </w:rPr>
      </w:pPr>
      <w:del w:id="403" w:author="Sylvain Lelievre 152" w:date="2025-10-10T14:16:00Z" w16du:dateUtc="2025-10-10T12:16:00Z">
        <w:r w:rsidRPr="00EE1BEF" w:rsidDel="00ED5374">
          <w:rPr>
            <w:rFonts w:eastAsia="MS Mincho"/>
            <w:i/>
            <w:szCs w:val="24"/>
          </w:rPr>
          <w:delText>To</w:delText>
        </w:r>
      </w:del>
    </w:p>
    <w:p w14:paraId="56895DD4" w14:textId="3FA709AC" w:rsidR="00EB1912" w:rsidRPr="00EE1BEF" w:rsidDel="00ED5374" w:rsidRDefault="00EB1912" w:rsidP="00EE1BEF">
      <w:pPr>
        <w:pStyle w:val="BodyText"/>
        <w:autoSpaceDE w:val="0"/>
        <w:autoSpaceDN w:val="0"/>
        <w:adjustRightInd w:val="0"/>
        <w:rPr>
          <w:del w:id="404" w:author="Sylvain Lelievre 152" w:date="2025-10-10T14:16:00Z" w16du:dateUtc="2025-10-10T12:16:00Z"/>
          <w:rFonts w:eastAsia="MS Mincho"/>
          <w:szCs w:val="24"/>
        </w:rPr>
      </w:pPr>
      <w:del w:id="405" w:author="Sylvain Lelievre 152" w:date="2025-10-10T14:16:00Z" w16du:dateUtc="2025-10-10T12:16:00Z">
        <w:r w:rsidRPr="00EE1BEF" w:rsidDel="00ED5374">
          <w:rPr>
            <w:rFonts w:eastAsia="MS Mincho"/>
            <w:i/>
            <w:szCs w:val="24"/>
          </w:rPr>
          <w:delText> </w:delText>
        </w:r>
      </w:del>
    </w:p>
    <w:tbl>
      <w:tblPr>
        <w:tblW w:w="9010"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CellMar>
          <w:left w:w="0" w:type="dxa"/>
          <w:right w:w="0" w:type="dxa"/>
        </w:tblCellMar>
        <w:tblLook w:val="04A0" w:firstRow="1" w:lastRow="0" w:firstColumn="1" w:lastColumn="0" w:noHBand="0" w:noVBand="1"/>
      </w:tblPr>
      <w:tblGrid>
        <w:gridCol w:w="2890"/>
        <w:gridCol w:w="1472"/>
        <w:gridCol w:w="850"/>
        <w:gridCol w:w="1080"/>
        <w:gridCol w:w="2718"/>
      </w:tblGrid>
      <w:tr w:rsidR="00EB1912" w:rsidRPr="00EE1BEF" w:rsidDel="00ED5374" w14:paraId="5276EA43" w14:textId="6486568B" w:rsidTr="00CF784B">
        <w:trPr>
          <w:trHeight w:val="420"/>
          <w:del w:id="406" w:author="Sylvain Lelievre 152" w:date="2025-10-10T14:16:00Z"/>
        </w:trPr>
        <w:tc>
          <w:tcPr>
            <w:tcW w:w="2890" w:type="dxa"/>
            <w:tcBorders>
              <w:top w:val="single" w:sz="12" w:space="0" w:color="000000" w:themeColor="text1"/>
            </w:tcBorders>
            <w:hideMark/>
          </w:tcPr>
          <w:p w14:paraId="5A98F45D" w14:textId="35C95D0B" w:rsidR="00EB1912" w:rsidRPr="00EE1BEF" w:rsidDel="00ED5374" w:rsidRDefault="00EB1912" w:rsidP="00EE1BEF">
            <w:pPr>
              <w:pStyle w:val="Tablebody"/>
              <w:autoSpaceDE w:val="0"/>
              <w:autoSpaceDN w:val="0"/>
              <w:adjustRightInd w:val="0"/>
              <w:rPr>
                <w:del w:id="407" w:author="Sylvain Lelievre 152" w:date="2025-10-10T14:16:00Z" w16du:dateUtc="2025-10-10T12:16:00Z"/>
                <w:rFonts w:cs="Arial"/>
                <w:lang w:eastAsia="fr-FR"/>
              </w:rPr>
            </w:pPr>
            <w:del w:id="408" w:author="Sylvain Lelievre 152" w:date="2025-10-10T14:16:00Z" w16du:dateUtc="2025-10-10T12:16:00Z">
              <w:r w:rsidRPr="00EE1BEF" w:rsidDel="00ED5374">
                <w:rPr>
                  <w:rFonts w:eastAsia="MS Mincho"/>
                  <w:szCs w:val="24"/>
                </w:rPr>
                <w:delText>if (type== TRIGGER_USER_INPUT){</w:delText>
              </w:r>
            </w:del>
          </w:p>
        </w:tc>
        <w:tc>
          <w:tcPr>
            <w:tcW w:w="1472" w:type="dxa"/>
            <w:tcBorders>
              <w:top w:val="single" w:sz="12" w:space="0" w:color="000000" w:themeColor="text1"/>
            </w:tcBorders>
            <w:hideMark/>
          </w:tcPr>
          <w:p w14:paraId="38E3811B" w14:textId="5B08CE34" w:rsidR="00EB1912" w:rsidRPr="00EE1BEF" w:rsidDel="00ED5374" w:rsidRDefault="00EB1912" w:rsidP="00EE1BEF">
            <w:pPr>
              <w:pStyle w:val="Tablebody"/>
              <w:autoSpaceDE w:val="0"/>
              <w:autoSpaceDN w:val="0"/>
              <w:adjustRightInd w:val="0"/>
              <w:rPr>
                <w:del w:id="409" w:author="Sylvain Lelievre 152" w:date="2025-10-10T14:16:00Z" w16du:dateUtc="2025-10-10T12:16:00Z"/>
              </w:rPr>
            </w:pPr>
            <w:del w:id="410" w:author="Sylvain Lelievre 152" w:date="2025-10-10T14:16:00Z" w16du:dateUtc="2025-10-10T12:16:00Z">
              <w:r w:rsidRPr="00EE1BEF" w:rsidDel="00ED5374">
                <w:rPr>
                  <w:rFonts w:eastAsia="MS Mincho"/>
                  <w:szCs w:val="24"/>
                </w:rPr>
                <w:delText> </w:delText>
              </w:r>
            </w:del>
          </w:p>
        </w:tc>
        <w:tc>
          <w:tcPr>
            <w:tcW w:w="850" w:type="dxa"/>
            <w:tcBorders>
              <w:top w:val="single" w:sz="12" w:space="0" w:color="000000" w:themeColor="text1"/>
            </w:tcBorders>
            <w:hideMark/>
          </w:tcPr>
          <w:p w14:paraId="0ADCC32D" w14:textId="2D56913D" w:rsidR="00EB1912" w:rsidRPr="00EE1BEF" w:rsidDel="00ED5374" w:rsidRDefault="00EB1912" w:rsidP="00EE1BEF">
            <w:pPr>
              <w:pStyle w:val="Tablebody"/>
              <w:autoSpaceDE w:val="0"/>
              <w:autoSpaceDN w:val="0"/>
              <w:adjustRightInd w:val="0"/>
              <w:rPr>
                <w:del w:id="411" w:author="Sylvain Lelievre 152" w:date="2025-10-10T14:16:00Z" w16du:dateUtc="2025-10-10T12:16:00Z"/>
              </w:rPr>
            </w:pPr>
            <w:del w:id="412" w:author="Sylvain Lelievre 152" w:date="2025-10-10T14:16:00Z" w16du:dateUtc="2025-10-10T12:16:00Z">
              <w:r w:rsidRPr="00EE1BEF" w:rsidDel="00ED5374">
                <w:rPr>
                  <w:rFonts w:eastAsia="MS Mincho"/>
                  <w:szCs w:val="24"/>
                </w:rPr>
                <w:delText> </w:delText>
              </w:r>
            </w:del>
          </w:p>
        </w:tc>
        <w:tc>
          <w:tcPr>
            <w:tcW w:w="1080" w:type="dxa"/>
            <w:tcBorders>
              <w:top w:val="single" w:sz="12" w:space="0" w:color="000000" w:themeColor="text1"/>
            </w:tcBorders>
            <w:hideMark/>
          </w:tcPr>
          <w:p w14:paraId="52384B12" w14:textId="62E61D28" w:rsidR="00EB1912" w:rsidRPr="00EE1BEF" w:rsidDel="00ED5374" w:rsidRDefault="00EB1912" w:rsidP="00EE1BEF">
            <w:pPr>
              <w:pStyle w:val="Tablebody"/>
              <w:autoSpaceDE w:val="0"/>
              <w:autoSpaceDN w:val="0"/>
              <w:adjustRightInd w:val="0"/>
              <w:rPr>
                <w:del w:id="413" w:author="Sylvain Lelievre 152" w:date="2025-10-10T14:16:00Z" w16du:dateUtc="2025-10-10T12:16:00Z"/>
              </w:rPr>
            </w:pPr>
            <w:del w:id="414" w:author="Sylvain Lelievre 152" w:date="2025-10-10T14:16:00Z" w16du:dateUtc="2025-10-10T12:16:00Z">
              <w:r w:rsidRPr="00EE1BEF" w:rsidDel="00ED5374">
                <w:rPr>
                  <w:rFonts w:eastAsia="MS Mincho"/>
                  <w:szCs w:val="24"/>
                </w:rPr>
                <w:delText> </w:delText>
              </w:r>
            </w:del>
          </w:p>
        </w:tc>
        <w:tc>
          <w:tcPr>
            <w:tcW w:w="2718" w:type="dxa"/>
            <w:tcBorders>
              <w:top w:val="single" w:sz="12" w:space="0" w:color="000000" w:themeColor="text1"/>
            </w:tcBorders>
            <w:hideMark/>
          </w:tcPr>
          <w:p w14:paraId="54A4D472" w14:textId="6F888C96" w:rsidR="00EB1912" w:rsidRPr="00EE1BEF" w:rsidDel="00ED5374" w:rsidRDefault="00EB1912" w:rsidP="00EE1BEF">
            <w:pPr>
              <w:pStyle w:val="Tablebody"/>
              <w:autoSpaceDE w:val="0"/>
              <w:autoSpaceDN w:val="0"/>
              <w:adjustRightInd w:val="0"/>
              <w:rPr>
                <w:del w:id="415" w:author="Sylvain Lelievre 152" w:date="2025-10-10T14:16:00Z" w16du:dateUtc="2025-10-10T12:16:00Z"/>
              </w:rPr>
            </w:pPr>
            <w:del w:id="416" w:author="Sylvain Lelievre 152" w:date="2025-10-10T14:16:00Z" w16du:dateUtc="2025-10-10T12:16:00Z">
              <w:r w:rsidRPr="00EE1BEF" w:rsidDel="00ED5374">
                <w:rPr>
                  <w:rFonts w:eastAsia="MS Mincho"/>
                  <w:szCs w:val="24"/>
                </w:rPr>
                <w:delText> </w:delText>
              </w:r>
            </w:del>
          </w:p>
        </w:tc>
      </w:tr>
      <w:tr w:rsidR="00EB1912" w:rsidRPr="00EE1BEF" w:rsidDel="00ED5374" w14:paraId="2D28C070" w14:textId="46A6DAF6" w:rsidTr="00CF784B">
        <w:trPr>
          <w:trHeight w:val="420"/>
          <w:del w:id="417" w:author="Sylvain Lelievre 152" w:date="2025-10-10T14:16:00Z"/>
        </w:trPr>
        <w:tc>
          <w:tcPr>
            <w:tcW w:w="2890" w:type="dxa"/>
          </w:tcPr>
          <w:p w14:paraId="3705E5CE" w14:textId="3D9414B9" w:rsidR="00EB1912" w:rsidRPr="00EE1BEF" w:rsidDel="00ED5374" w:rsidRDefault="00EB1912" w:rsidP="00EE1BEF">
            <w:pPr>
              <w:pStyle w:val="Tablebody"/>
              <w:autoSpaceDE w:val="0"/>
              <w:autoSpaceDN w:val="0"/>
              <w:adjustRightInd w:val="0"/>
              <w:rPr>
                <w:del w:id="418" w:author="Sylvain Lelievre 152" w:date="2025-10-10T14:16:00Z" w16du:dateUtc="2025-10-10T12:16:00Z"/>
                <w:rFonts w:cs="Arial"/>
                <w:lang w:eastAsia="fr-FR"/>
              </w:rPr>
            </w:pPr>
            <w:del w:id="419" w:author="Sylvain Lelievre 152" w:date="2025-10-10T14:16:00Z" w16du:dateUtc="2025-10-10T12:16:00Z">
              <w:r w:rsidRPr="00EE1BEF" w:rsidDel="00ED5374">
                <w:rPr>
                  <w:rFonts w:eastAsia="MS Mincho"/>
                  <w:szCs w:val="24"/>
                </w:rPr>
                <w:delText>userInputDescription</w:delText>
              </w:r>
            </w:del>
          </w:p>
        </w:tc>
        <w:tc>
          <w:tcPr>
            <w:tcW w:w="1472" w:type="dxa"/>
          </w:tcPr>
          <w:p w14:paraId="784DE507" w14:textId="142D557C" w:rsidR="00EB1912" w:rsidRPr="00EE1BEF" w:rsidDel="00ED5374" w:rsidRDefault="00EB1912" w:rsidP="00EE1BEF">
            <w:pPr>
              <w:pStyle w:val="Tablebody"/>
              <w:autoSpaceDE w:val="0"/>
              <w:autoSpaceDN w:val="0"/>
              <w:adjustRightInd w:val="0"/>
              <w:rPr>
                <w:del w:id="420" w:author="Sylvain Lelievre 152" w:date="2025-10-10T14:16:00Z" w16du:dateUtc="2025-10-10T12:16:00Z"/>
                <w:rFonts w:cs="Arial"/>
                <w:lang w:eastAsia="fr-FR"/>
              </w:rPr>
            </w:pPr>
            <w:del w:id="421" w:author="Sylvain Lelievre 152" w:date="2025-10-10T14:16:00Z" w16du:dateUtc="2025-10-10T12:16:00Z">
              <w:r w:rsidRPr="00EE1BEF" w:rsidDel="00ED5374">
                <w:rPr>
                  <w:rFonts w:eastAsia="MS Mincho"/>
                  <w:szCs w:val="24"/>
                </w:rPr>
                <w:delText>string</w:delText>
              </w:r>
            </w:del>
          </w:p>
        </w:tc>
        <w:tc>
          <w:tcPr>
            <w:tcW w:w="850" w:type="dxa"/>
          </w:tcPr>
          <w:p w14:paraId="5F582B89" w14:textId="581EA1F7" w:rsidR="00EB1912" w:rsidRPr="00EE1BEF" w:rsidDel="00ED5374" w:rsidRDefault="00EB1912" w:rsidP="00EE1BEF">
            <w:pPr>
              <w:pStyle w:val="Tablebody"/>
              <w:autoSpaceDE w:val="0"/>
              <w:autoSpaceDN w:val="0"/>
              <w:adjustRightInd w:val="0"/>
              <w:rPr>
                <w:del w:id="422" w:author="Sylvain Lelievre 152" w:date="2025-10-10T14:16:00Z" w16du:dateUtc="2025-10-10T12:16:00Z"/>
                <w:rFonts w:cs="Arial"/>
                <w:lang w:eastAsia="fr-FR"/>
              </w:rPr>
            </w:pPr>
            <w:del w:id="423" w:author="Sylvain Lelievre 152" w:date="2025-10-10T14:16:00Z" w16du:dateUtc="2025-10-10T12:16:00Z">
              <w:r w:rsidRPr="00EE1BEF" w:rsidDel="00ED5374">
                <w:rPr>
                  <w:rFonts w:eastAsia="MS Mincho"/>
                  <w:szCs w:val="24"/>
                </w:rPr>
                <w:delText>M</w:delText>
              </w:r>
            </w:del>
          </w:p>
        </w:tc>
        <w:tc>
          <w:tcPr>
            <w:tcW w:w="1080" w:type="dxa"/>
          </w:tcPr>
          <w:p w14:paraId="548B197C" w14:textId="527DFC1A" w:rsidR="00EB1912" w:rsidRPr="00EE1BEF" w:rsidDel="00ED5374" w:rsidRDefault="00EB1912" w:rsidP="00EE1BEF">
            <w:pPr>
              <w:pStyle w:val="Tablebody"/>
              <w:autoSpaceDE w:val="0"/>
              <w:autoSpaceDN w:val="0"/>
              <w:adjustRightInd w:val="0"/>
              <w:rPr>
                <w:del w:id="424" w:author="Sylvain Lelievre 152" w:date="2025-10-10T14:16:00Z" w16du:dateUtc="2025-10-10T12:16:00Z"/>
              </w:rPr>
            </w:pPr>
            <w:del w:id="425" w:author="Sylvain Lelievre 152" w:date="2025-10-10T14:16:00Z" w16du:dateUtc="2025-10-10T12:16:00Z">
              <w:r w:rsidRPr="00EE1BEF" w:rsidDel="00ED5374">
                <w:rPr>
                  <w:rFonts w:eastAsia="MS Mincho"/>
                  <w:szCs w:val="24"/>
                </w:rPr>
                <w:delText> </w:delText>
              </w:r>
            </w:del>
          </w:p>
        </w:tc>
        <w:tc>
          <w:tcPr>
            <w:tcW w:w="2718" w:type="dxa"/>
          </w:tcPr>
          <w:p w14:paraId="32FE7757" w14:textId="72383100" w:rsidR="00EB1912" w:rsidRPr="00EE1BEF" w:rsidDel="00ED5374" w:rsidRDefault="00433BEC" w:rsidP="00EE1BEF">
            <w:pPr>
              <w:pStyle w:val="Tablebody"/>
              <w:autoSpaceDE w:val="0"/>
              <w:autoSpaceDN w:val="0"/>
              <w:adjustRightInd w:val="0"/>
              <w:rPr>
                <w:del w:id="426" w:author="Sylvain Lelievre 152" w:date="2025-10-10T14:16:00Z" w16du:dateUtc="2025-10-10T12:16:00Z"/>
                <w:rFonts w:eastAsia="MS Mincho"/>
                <w:szCs w:val="24"/>
              </w:rPr>
            </w:pPr>
            <w:del w:id="427" w:author="Sylvain Lelievre 152" w:date="2025-10-10T14:16:00Z" w16du:dateUtc="2025-10-10T12:16:00Z">
              <w:r w:rsidRPr="00EE1BEF" w:rsidDel="00ED5374">
                <w:rPr>
                  <w:rFonts w:eastAsia="MS Mincho"/>
                  <w:szCs w:val="24"/>
                </w:rPr>
                <w:delText> </w:delText>
              </w:r>
              <w:r w:rsidR="00EB1912" w:rsidRPr="00EE1BEF" w:rsidDel="00ED5374">
                <w:rPr>
                  <w:rFonts w:eastAsia="MS Mincho"/>
                  <w:szCs w:val="24"/>
                </w:rPr>
                <w:delText>Describes the user body part and gesture related to the input. The format shall follow the OpenXR input path description as defined in [OpenXR] section</w:delText>
              </w:r>
              <w:r w:rsidR="00BE7FAB" w:rsidRPr="00EE1BEF" w:rsidDel="00ED5374">
                <w:rPr>
                  <w:rFonts w:eastAsia="MS Mincho"/>
                  <w:szCs w:val="24"/>
                </w:rPr>
                <w:delText> </w:delText>
              </w:r>
              <w:r w:rsidR="00EB1912" w:rsidRPr="00EE1BEF" w:rsidDel="00ED5374">
                <w:rPr>
                  <w:rFonts w:eastAsia="MS Mincho"/>
                  <w:szCs w:val="24"/>
                </w:rPr>
                <w:delText>6. An example is:  “/user/hand/left/grip”.</w:delText>
              </w:r>
            </w:del>
          </w:p>
          <w:p w14:paraId="4C244910" w14:textId="149AC6EA" w:rsidR="00433BEC" w:rsidRPr="00EE1BEF" w:rsidDel="00ED5374" w:rsidRDefault="00433BEC" w:rsidP="00EE1BEF">
            <w:pPr>
              <w:pStyle w:val="Tablebody"/>
              <w:autoSpaceDE w:val="0"/>
              <w:autoSpaceDN w:val="0"/>
              <w:adjustRightInd w:val="0"/>
              <w:rPr>
                <w:del w:id="428" w:author="Sylvain Lelievre 152" w:date="2025-10-10T14:16:00Z" w16du:dateUtc="2025-10-10T12:16:00Z"/>
                <w:rFonts w:eastAsia="MS Mincho"/>
                <w:szCs w:val="24"/>
              </w:rPr>
            </w:pPr>
            <w:del w:id="429" w:author="Sylvain Lelievre 152" w:date="2025-10-10T14:16:00Z" w16du:dateUtc="2025-10-10T12:16:00Z">
              <w:r w:rsidRPr="00EE1BEF" w:rsidDel="00ED5374">
                <w:rPr>
                  <w:rFonts w:eastAsia="MS Mincho"/>
                  <w:szCs w:val="24"/>
                </w:rPr>
                <w:delText> </w:delText>
              </w:r>
            </w:del>
          </w:p>
          <w:p w14:paraId="2CEA220B" w14:textId="039D5A89" w:rsidR="00EB1912" w:rsidRPr="00EE1BEF" w:rsidDel="00ED5374" w:rsidRDefault="00EB1912" w:rsidP="00EE1BEF">
            <w:pPr>
              <w:pStyle w:val="Tablebody"/>
              <w:autoSpaceDE w:val="0"/>
              <w:autoSpaceDN w:val="0"/>
              <w:adjustRightInd w:val="0"/>
              <w:rPr>
                <w:del w:id="430" w:author="Sylvain Lelievre 152" w:date="2025-10-10T14:16:00Z" w16du:dateUtc="2025-10-10T12:16:00Z"/>
                <w:rFonts w:cs="Arial"/>
                <w:lang w:eastAsia="fr-FR"/>
              </w:rPr>
            </w:pPr>
            <w:del w:id="431" w:author="Sylvain Lelievre 152" w:date="2025-10-10T14:16:00Z" w16du:dateUtc="2025-10-10T12:16:00Z">
              <w:r w:rsidRPr="00EE1BEF" w:rsidDel="00ED5374">
                <w:rPr>
                  <w:rFonts w:eastAsia="MS Mincho"/>
                  <w:szCs w:val="24"/>
                </w:rPr>
                <w:delText>The annex</w:delText>
              </w:r>
              <w:r w:rsidR="00BE7FAB" w:rsidRPr="00EE1BEF" w:rsidDel="00ED5374">
                <w:rPr>
                  <w:rFonts w:eastAsia="MS Mincho"/>
                  <w:szCs w:val="24"/>
                </w:rPr>
                <w:delText> </w:delText>
              </w:r>
              <w:r w:rsidRPr="00EE1BEF" w:rsidDel="00ED5374">
                <w:rPr>
                  <w:rFonts w:eastAsia="MS Mincho"/>
                  <w:szCs w:val="24"/>
                </w:rPr>
                <w:delText>I gives extra  semantics for user input triggers involving multiple users.</w:delText>
              </w:r>
            </w:del>
          </w:p>
        </w:tc>
      </w:tr>
      <w:tr w:rsidR="00EB1912" w:rsidRPr="00EE1BEF" w:rsidDel="00ED5374" w14:paraId="7D81B9C8" w14:textId="32171933" w:rsidTr="00CF784B">
        <w:trPr>
          <w:trHeight w:val="420"/>
          <w:del w:id="432" w:author="Sylvain Lelievre 152" w:date="2025-10-10T14:16:00Z"/>
        </w:trPr>
        <w:tc>
          <w:tcPr>
            <w:tcW w:w="2890" w:type="dxa"/>
          </w:tcPr>
          <w:p w14:paraId="0F6B4442" w14:textId="2DF06905" w:rsidR="00EB1912" w:rsidRPr="00EE1BEF" w:rsidDel="00ED5374" w:rsidRDefault="00EB1912" w:rsidP="00EE1BEF">
            <w:pPr>
              <w:pStyle w:val="Tablebody"/>
              <w:autoSpaceDE w:val="0"/>
              <w:autoSpaceDN w:val="0"/>
              <w:adjustRightInd w:val="0"/>
              <w:rPr>
                <w:del w:id="433" w:author="Sylvain Lelievre 152" w:date="2025-10-10T14:16:00Z" w16du:dateUtc="2025-10-10T12:16:00Z"/>
                <w:rFonts w:cs="Arial"/>
                <w:lang w:eastAsia="fr-FR"/>
              </w:rPr>
            </w:pPr>
            <w:del w:id="434" w:author="Sylvain Lelievre 152" w:date="2025-10-10T14:16:00Z" w16du:dateUtc="2025-10-10T12:16:00Z">
              <w:r w:rsidRPr="00EE1BEF" w:rsidDel="00ED5374">
                <w:rPr>
                  <w:rFonts w:eastAsia="MS Mincho"/>
                  <w:szCs w:val="24"/>
                </w:rPr>
                <w:delText>nodes</w:delText>
              </w:r>
            </w:del>
          </w:p>
        </w:tc>
        <w:tc>
          <w:tcPr>
            <w:tcW w:w="1472" w:type="dxa"/>
          </w:tcPr>
          <w:p w14:paraId="21265AF7" w14:textId="56231218" w:rsidR="00EB1912" w:rsidRPr="00EE1BEF" w:rsidDel="00ED5374" w:rsidRDefault="00EB1912" w:rsidP="00EE1BEF">
            <w:pPr>
              <w:pStyle w:val="Tablebody"/>
              <w:autoSpaceDE w:val="0"/>
              <w:autoSpaceDN w:val="0"/>
              <w:adjustRightInd w:val="0"/>
              <w:rPr>
                <w:del w:id="435" w:author="Sylvain Lelievre 152" w:date="2025-10-10T14:16:00Z" w16du:dateUtc="2025-10-10T12:16:00Z"/>
                <w:rFonts w:cs="Arial"/>
                <w:lang w:eastAsia="fr-FR"/>
              </w:rPr>
            </w:pPr>
            <w:del w:id="436" w:author="Sylvain Lelievre 152" w:date="2025-10-10T14:16:00Z" w16du:dateUtc="2025-10-10T12:16:00Z">
              <w:r w:rsidRPr="00EE1BEF" w:rsidDel="00ED5374">
                <w:rPr>
                  <w:rFonts w:eastAsia="MS Mincho"/>
                  <w:szCs w:val="24"/>
                </w:rPr>
                <w:delText>array</w:delText>
              </w:r>
            </w:del>
          </w:p>
        </w:tc>
        <w:tc>
          <w:tcPr>
            <w:tcW w:w="850" w:type="dxa"/>
          </w:tcPr>
          <w:p w14:paraId="577C780A" w14:textId="58DA1D94" w:rsidR="00EB1912" w:rsidRPr="00EE1BEF" w:rsidDel="00ED5374" w:rsidRDefault="00EB1912" w:rsidP="00EE1BEF">
            <w:pPr>
              <w:pStyle w:val="Tablebody"/>
              <w:autoSpaceDE w:val="0"/>
              <w:autoSpaceDN w:val="0"/>
              <w:adjustRightInd w:val="0"/>
              <w:rPr>
                <w:del w:id="437" w:author="Sylvain Lelievre 152" w:date="2025-10-10T14:16:00Z" w16du:dateUtc="2025-10-10T12:16:00Z"/>
                <w:rFonts w:cs="Arial"/>
                <w:lang w:eastAsia="fr-FR"/>
              </w:rPr>
            </w:pPr>
            <w:del w:id="438" w:author="Sylvain Lelievre 152" w:date="2025-10-10T14:16:00Z" w16du:dateUtc="2025-10-10T12:16:00Z">
              <w:r w:rsidRPr="00EE1BEF" w:rsidDel="00ED5374">
                <w:rPr>
                  <w:rFonts w:eastAsia="MS Mincho"/>
                  <w:szCs w:val="24"/>
                </w:rPr>
                <w:delText>O</w:delText>
              </w:r>
            </w:del>
          </w:p>
        </w:tc>
        <w:tc>
          <w:tcPr>
            <w:tcW w:w="1080" w:type="dxa"/>
          </w:tcPr>
          <w:p w14:paraId="5D160E51" w14:textId="1BDB6A95" w:rsidR="00EB1912" w:rsidRPr="00EE1BEF" w:rsidDel="00ED5374" w:rsidRDefault="00EB1912" w:rsidP="00EE1BEF">
            <w:pPr>
              <w:pStyle w:val="Tablebody"/>
              <w:autoSpaceDE w:val="0"/>
              <w:autoSpaceDN w:val="0"/>
              <w:adjustRightInd w:val="0"/>
              <w:rPr>
                <w:del w:id="439" w:author="Sylvain Lelievre 152" w:date="2025-10-10T14:16:00Z" w16du:dateUtc="2025-10-10T12:16:00Z"/>
                <w:rFonts w:cs="Arial"/>
                <w:lang w:eastAsia="fr-FR"/>
              </w:rPr>
            </w:pPr>
            <w:del w:id="440" w:author="Sylvain Lelievre 152" w:date="2025-10-10T14:16:00Z" w16du:dateUtc="2025-10-10T12:16:00Z">
              <w:r w:rsidRPr="00EE1BEF" w:rsidDel="00ED5374">
                <w:rPr>
                  <w:rFonts w:eastAsia="MS Mincho"/>
                  <w:szCs w:val="24"/>
                </w:rPr>
                <w:delText>N/A</w:delText>
              </w:r>
            </w:del>
          </w:p>
        </w:tc>
        <w:tc>
          <w:tcPr>
            <w:tcW w:w="2718" w:type="dxa"/>
          </w:tcPr>
          <w:p w14:paraId="32302ED7" w14:textId="1C2AD416" w:rsidR="00EB1912" w:rsidRPr="00EE1BEF" w:rsidDel="00ED5374" w:rsidRDefault="00EB1912" w:rsidP="00EE1BEF">
            <w:pPr>
              <w:pStyle w:val="Tablebody"/>
              <w:autoSpaceDE w:val="0"/>
              <w:autoSpaceDN w:val="0"/>
              <w:adjustRightInd w:val="0"/>
              <w:rPr>
                <w:del w:id="441" w:author="Sylvain Lelievre 152" w:date="2025-10-10T14:16:00Z" w16du:dateUtc="2025-10-10T12:16:00Z"/>
                <w:rFonts w:cs="Arial"/>
                <w:lang w:eastAsia="fr-FR"/>
              </w:rPr>
            </w:pPr>
            <w:del w:id="442" w:author="Sylvain Lelievre 152" w:date="2025-10-10T14:16:00Z" w16du:dateUtc="2025-10-10T12:16:00Z">
              <w:r w:rsidRPr="00EE1BEF" w:rsidDel="00ED5374">
                <w:rPr>
                  <w:rFonts w:eastAsia="MS Mincho"/>
                  <w:szCs w:val="24"/>
                </w:rPr>
                <w:delText>Indices of the nodes in the nodes array to be considered for this user input.</w:delText>
              </w:r>
            </w:del>
          </w:p>
        </w:tc>
      </w:tr>
      <w:tr w:rsidR="00EB1912" w:rsidRPr="00EE1BEF" w:rsidDel="00ED5374" w14:paraId="44497955" w14:textId="6BC53CAA" w:rsidTr="00CF784B">
        <w:trPr>
          <w:trHeight w:val="420"/>
          <w:del w:id="443" w:author="Sylvain Lelievre 152" w:date="2025-10-10T14:16:00Z"/>
        </w:trPr>
        <w:tc>
          <w:tcPr>
            <w:tcW w:w="2890" w:type="dxa"/>
            <w:tcBorders>
              <w:bottom w:val="single" w:sz="12" w:space="0" w:color="000000" w:themeColor="text1"/>
            </w:tcBorders>
          </w:tcPr>
          <w:p w14:paraId="74C11907" w14:textId="01C1D264" w:rsidR="00EB1912" w:rsidRPr="00EE1BEF" w:rsidDel="00ED5374" w:rsidRDefault="00EB1912" w:rsidP="00EE1BEF">
            <w:pPr>
              <w:pStyle w:val="Tablebody"/>
              <w:autoSpaceDE w:val="0"/>
              <w:autoSpaceDN w:val="0"/>
              <w:adjustRightInd w:val="0"/>
              <w:rPr>
                <w:del w:id="444" w:author="Sylvain Lelievre 152" w:date="2025-10-10T14:16:00Z" w16du:dateUtc="2025-10-10T12:16:00Z"/>
                <w:rFonts w:cs="Arial"/>
                <w:lang w:eastAsia="fr-FR"/>
              </w:rPr>
            </w:pPr>
            <w:del w:id="445" w:author="Sylvain Lelievre 152" w:date="2025-10-10T14:16:00Z" w16du:dateUtc="2025-10-10T12:16:00Z">
              <w:r w:rsidRPr="00EE1BEF" w:rsidDel="00ED5374">
                <w:rPr>
                  <w:rFonts w:eastAsia="MS Mincho"/>
                  <w:szCs w:val="24"/>
                </w:rPr>
                <w:delText>}</w:delText>
              </w:r>
            </w:del>
          </w:p>
        </w:tc>
        <w:tc>
          <w:tcPr>
            <w:tcW w:w="1472" w:type="dxa"/>
            <w:tcBorders>
              <w:bottom w:val="single" w:sz="12" w:space="0" w:color="000000" w:themeColor="text1"/>
            </w:tcBorders>
          </w:tcPr>
          <w:p w14:paraId="2EEA069F" w14:textId="34B764AE" w:rsidR="00EB1912" w:rsidRPr="00EE1BEF" w:rsidDel="00ED5374" w:rsidRDefault="00EB1912" w:rsidP="00EE1BEF">
            <w:pPr>
              <w:pStyle w:val="Tablebody"/>
              <w:autoSpaceDE w:val="0"/>
              <w:autoSpaceDN w:val="0"/>
              <w:adjustRightInd w:val="0"/>
              <w:rPr>
                <w:del w:id="446" w:author="Sylvain Lelievre 152" w:date="2025-10-10T14:16:00Z" w16du:dateUtc="2025-10-10T12:16:00Z"/>
              </w:rPr>
            </w:pPr>
            <w:del w:id="447" w:author="Sylvain Lelievre 152" w:date="2025-10-10T14:16:00Z" w16du:dateUtc="2025-10-10T12:16:00Z">
              <w:r w:rsidRPr="00EE1BEF" w:rsidDel="00ED5374">
                <w:rPr>
                  <w:rFonts w:eastAsia="MS Mincho"/>
                  <w:szCs w:val="24"/>
                </w:rPr>
                <w:delText> </w:delText>
              </w:r>
            </w:del>
          </w:p>
        </w:tc>
        <w:tc>
          <w:tcPr>
            <w:tcW w:w="850" w:type="dxa"/>
            <w:tcBorders>
              <w:bottom w:val="single" w:sz="12" w:space="0" w:color="000000" w:themeColor="text1"/>
            </w:tcBorders>
          </w:tcPr>
          <w:p w14:paraId="630CDCF3" w14:textId="212FA815" w:rsidR="00EB1912" w:rsidRPr="00EE1BEF" w:rsidDel="00ED5374" w:rsidRDefault="00EB1912" w:rsidP="00EE1BEF">
            <w:pPr>
              <w:pStyle w:val="Tablebody"/>
              <w:autoSpaceDE w:val="0"/>
              <w:autoSpaceDN w:val="0"/>
              <w:adjustRightInd w:val="0"/>
              <w:rPr>
                <w:del w:id="448" w:author="Sylvain Lelievre 152" w:date="2025-10-10T14:16:00Z" w16du:dateUtc="2025-10-10T12:16:00Z"/>
              </w:rPr>
            </w:pPr>
            <w:del w:id="449" w:author="Sylvain Lelievre 152" w:date="2025-10-10T14:16:00Z" w16du:dateUtc="2025-10-10T12:16:00Z">
              <w:r w:rsidRPr="00EE1BEF" w:rsidDel="00ED5374">
                <w:rPr>
                  <w:rFonts w:eastAsia="MS Mincho"/>
                  <w:szCs w:val="24"/>
                </w:rPr>
                <w:delText> </w:delText>
              </w:r>
            </w:del>
          </w:p>
        </w:tc>
        <w:tc>
          <w:tcPr>
            <w:tcW w:w="1080" w:type="dxa"/>
            <w:tcBorders>
              <w:bottom w:val="single" w:sz="12" w:space="0" w:color="000000" w:themeColor="text1"/>
            </w:tcBorders>
          </w:tcPr>
          <w:p w14:paraId="7F853249" w14:textId="614D4587" w:rsidR="00EB1912" w:rsidRPr="00EE1BEF" w:rsidDel="00ED5374" w:rsidRDefault="00EB1912" w:rsidP="00EE1BEF">
            <w:pPr>
              <w:pStyle w:val="Tablebody"/>
              <w:autoSpaceDE w:val="0"/>
              <w:autoSpaceDN w:val="0"/>
              <w:adjustRightInd w:val="0"/>
              <w:rPr>
                <w:del w:id="450" w:author="Sylvain Lelievre 152" w:date="2025-10-10T14:16:00Z" w16du:dateUtc="2025-10-10T12:16:00Z"/>
              </w:rPr>
            </w:pPr>
            <w:del w:id="451" w:author="Sylvain Lelievre 152" w:date="2025-10-10T14:16:00Z" w16du:dateUtc="2025-10-10T12:16:00Z">
              <w:r w:rsidRPr="00EE1BEF" w:rsidDel="00ED5374">
                <w:rPr>
                  <w:rFonts w:eastAsia="MS Mincho"/>
                  <w:szCs w:val="24"/>
                </w:rPr>
                <w:delText> </w:delText>
              </w:r>
            </w:del>
          </w:p>
        </w:tc>
        <w:tc>
          <w:tcPr>
            <w:tcW w:w="2718" w:type="dxa"/>
            <w:tcBorders>
              <w:bottom w:val="single" w:sz="12" w:space="0" w:color="000000" w:themeColor="text1"/>
            </w:tcBorders>
          </w:tcPr>
          <w:p w14:paraId="33E71CD2" w14:textId="4F2579FA" w:rsidR="00EB1912" w:rsidRPr="00EE1BEF" w:rsidDel="00ED5374" w:rsidRDefault="00EB1912" w:rsidP="00EE1BEF">
            <w:pPr>
              <w:pStyle w:val="Tablebody"/>
              <w:autoSpaceDE w:val="0"/>
              <w:autoSpaceDN w:val="0"/>
              <w:adjustRightInd w:val="0"/>
              <w:rPr>
                <w:del w:id="452" w:author="Sylvain Lelievre 152" w:date="2025-10-10T14:16:00Z" w16du:dateUtc="2025-10-10T12:16:00Z"/>
              </w:rPr>
            </w:pPr>
            <w:del w:id="453" w:author="Sylvain Lelievre 152" w:date="2025-10-10T14:16:00Z" w16du:dateUtc="2025-10-10T12:16:00Z">
              <w:r w:rsidRPr="00EE1BEF" w:rsidDel="00ED5374">
                <w:rPr>
                  <w:rFonts w:eastAsia="MS Mincho"/>
                  <w:szCs w:val="24"/>
                </w:rPr>
                <w:delText> </w:delText>
              </w:r>
            </w:del>
          </w:p>
        </w:tc>
      </w:tr>
    </w:tbl>
    <w:p w14:paraId="7EB30639" w14:textId="35470134" w:rsidR="00EB1912" w:rsidRPr="00EE1BEF" w:rsidRDefault="00EB1912" w:rsidP="00EE1BEF">
      <w:pPr>
        <w:pStyle w:val="BodyText"/>
        <w:autoSpaceDE w:val="0"/>
        <w:autoSpaceDN w:val="0"/>
        <w:adjustRightInd w:val="0"/>
        <w:rPr>
          <w:rFonts w:eastAsia="MS Mincho"/>
          <w:szCs w:val="24"/>
        </w:rPr>
      </w:pPr>
      <w:r w:rsidRPr="00EE1BEF">
        <w:rPr>
          <w:rFonts w:eastAsia="MS Mincho"/>
          <w:i/>
          <w:szCs w:val="24"/>
        </w:rPr>
        <w:t> </w:t>
      </w:r>
    </w:p>
    <w:p w14:paraId="3502BA2F" w14:textId="3A78B87E" w:rsidR="00EB1912" w:rsidRPr="00EE1BEF" w:rsidDel="0099104F" w:rsidRDefault="00EB1912" w:rsidP="0099104F">
      <w:pPr>
        <w:pStyle w:val="BodyText"/>
        <w:autoSpaceDE w:val="0"/>
        <w:autoSpaceDN w:val="0"/>
        <w:adjustRightInd w:val="0"/>
        <w:rPr>
          <w:del w:id="454" w:author="NAVARRIA Jessica" w:date="2025-09-30T12:06:00Z"/>
          <w:rFonts w:eastAsia="MS Mincho"/>
          <w:szCs w:val="24"/>
        </w:rPr>
      </w:pPr>
      <w:del w:id="455" w:author="Sylvain Lelievre" w:date="2025-10-31T15:12:00Z" w16du:dateUtc="2025-10-31T14:12:00Z">
        <w:r w:rsidRPr="00EE1BEF" w:rsidDel="001110FB">
          <w:rPr>
            <w:rFonts w:eastAsia="MS Mincho"/>
            <w:i/>
            <w:szCs w:val="24"/>
          </w:rPr>
          <w:delText>I</w:delText>
        </w:r>
      </w:del>
      <w:del w:id="456" w:author="NAVARRIA Jessica" w:date="2025-09-30T12:06:00Z">
        <w:r w:rsidRPr="00EE1BEF" w:rsidDel="0099104F">
          <w:rPr>
            <w:rFonts w:eastAsia="MS Mincho"/>
            <w:i/>
            <w:szCs w:val="24"/>
          </w:rPr>
          <w:delText>n clause</w:delText>
        </w:r>
        <w:r w:rsidR="00BE7FAB" w:rsidRPr="00EE1BEF" w:rsidDel="0099104F">
          <w:rPr>
            <w:rFonts w:eastAsia="MS Mincho"/>
            <w:i/>
            <w:szCs w:val="24"/>
          </w:rPr>
          <w:delText> </w:delText>
        </w:r>
        <w:r w:rsidRPr="00EE1BEF" w:rsidDel="0099104F">
          <w:rPr>
            <w:rFonts w:eastAsia="MS Mincho"/>
            <w:i/>
            <w:szCs w:val="24"/>
          </w:rPr>
          <w:delText>8.2.2.1, change the table</w:delText>
        </w:r>
        <w:r w:rsidR="00BE7FAB" w:rsidRPr="00EE1BEF" w:rsidDel="0099104F">
          <w:rPr>
            <w:rFonts w:eastAsia="MS Mincho"/>
            <w:i/>
            <w:szCs w:val="24"/>
          </w:rPr>
          <w:delText> </w:delText>
        </w:r>
        <w:r w:rsidRPr="00EE1BEF" w:rsidDel="0099104F">
          <w:rPr>
            <w:rFonts w:eastAsia="MS Mincho"/>
            <w:i/>
            <w:szCs w:val="24"/>
          </w:rPr>
          <w:delText>32 to</w:delText>
        </w:r>
      </w:del>
    </w:p>
    <w:p w14:paraId="44AD721E" w14:textId="25122994" w:rsidR="00EB1912" w:rsidRPr="00EE1BEF" w:rsidDel="0099104F" w:rsidRDefault="00EB1912">
      <w:pPr>
        <w:pStyle w:val="BodyText"/>
        <w:autoSpaceDE w:val="0"/>
        <w:autoSpaceDN w:val="0"/>
        <w:adjustRightInd w:val="0"/>
        <w:rPr>
          <w:del w:id="457" w:author="NAVARRIA Jessica" w:date="2025-09-30T12:06:00Z"/>
          <w:rFonts w:eastAsia="MS Mincho"/>
          <w:szCs w:val="24"/>
        </w:rPr>
        <w:pPrChange w:id="458" w:author="NAVARRIA Jessica" w:date="2025-09-30T12:06:00Z">
          <w:pPr>
            <w:pStyle w:val="Tabletitle"/>
            <w:autoSpaceDE w:val="0"/>
            <w:autoSpaceDN w:val="0"/>
            <w:adjustRightInd w:val="0"/>
            <w:outlineLvl w:val="0"/>
          </w:pPr>
        </w:pPrChange>
      </w:pPr>
      <w:del w:id="459" w:author="NAVARRIA Jessica" w:date="2025-09-30T12:06:00Z">
        <w:r w:rsidRPr="00EE1BEF" w:rsidDel="0099104F">
          <w:rPr>
            <w:rFonts w:eastAsia="MS Mincho"/>
            <w:szCs w:val="24"/>
          </w:rPr>
          <w:delText>Table</w:delText>
        </w:r>
        <w:r w:rsidR="006555CF" w:rsidRPr="00EE1BEF" w:rsidDel="0099104F">
          <w:rPr>
            <w:rFonts w:eastAsia="MS Mincho"/>
            <w:szCs w:val="24"/>
          </w:rPr>
          <w:delText> </w:delText>
        </w:r>
        <w:r w:rsidRPr="00EE1BEF" w:rsidDel="0099104F">
          <w:rPr>
            <w:rFonts w:eastAsia="MS Mincho"/>
            <w:szCs w:val="24"/>
          </w:rPr>
          <w:delText>32 — Semantic of the MPEG_scene_interactivity extension</w:delText>
        </w:r>
      </w:del>
    </w:p>
    <w:tbl>
      <w:tblPr>
        <w:tblW w:w="9010"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CellMar>
          <w:left w:w="0" w:type="dxa"/>
          <w:right w:w="0" w:type="dxa"/>
        </w:tblCellMar>
        <w:tblLook w:val="04A0" w:firstRow="1" w:lastRow="0" w:firstColumn="1" w:lastColumn="0" w:noHBand="0" w:noVBand="1"/>
      </w:tblPr>
      <w:tblGrid>
        <w:gridCol w:w="3536"/>
        <w:gridCol w:w="992"/>
        <w:gridCol w:w="774"/>
        <w:gridCol w:w="786"/>
        <w:gridCol w:w="2922"/>
      </w:tblGrid>
      <w:tr w:rsidR="00EB1912" w:rsidRPr="00EE1BEF" w:rsidDel="0099104F" w14:paraId="2EF1E999" w14:textId="42508501" w:rsidTr="00CF784B">
        <w:trPr>
          <w:trHeight w:val="300"/>
          <w:del w:id="460" w:author="NAVARRIA Jessica" w:date="2025-09-30T12:06:00Z"/>
        </w:trPr>
        <w:tc>
          <w:tcPr>
            <w:tcW w:w="3536" w:type="dxa"/>
            <w:tcBorders>
              <w:top w:val="single" w:sz="12" w:space="0" w:color="000000" w:themeColor="text1"/>
              <w:bottom w:val="single" w:sz="12" w:space="0" w:color="000000" w:themeColor="text1"/>
            </w:tcBorders>
            <w:hideMark/>
          </w:tcPr>
          <w:p w14:paraId="0BCD339A" w14:textId="42104345" w:rsidR="00EB1912" w:rsidRPr="00EE1BEF" w:rsidDel="0099104F" w:rsidRDefault="00EB1912">
            <w:pPr>
              <w:pStyle w:val="BodyText"/>
              <w:autoSpaceDE w:val="0"/>
              <w:autoSpaceDN w:val="0"/>
              <w:adjustRightInd w:val="0"/>
              <w:rPr>
                <w:del w:id="461" w:author="NAVARRIA Jessica" w:date="2025-09-30T12:06:00Z"/>
                <w:rFonts w:cs="Segoe UI"/>
                <w:b/>
                <w:lang w:eastAsia="fr-FR"/>
              </w:rPr>
              <w:pPrChange w:id="462" w:author="NAVARRIA Jessica" w:date="2025-09-30T12:06:00Z">
                <w:pPr>
                  <w:pStyle w:val="Tableheader"/>
                  <w:autoSpaceDE w:val="0"/>
                  <w:autoSpaceDN w:val="0"/>
                  <w:adjustRightInd w:val="0"/>
                  <w:jc w:val="both"/>
                </w:pPr>
              </w:pPrChange>
            </w:pPr>
            <w:del w:id="463" w:author="NAVARRIA Jessica" w:date="2025-09-30T12:06:00Z">
              <w:r w:rsidRPr="00EE1BEF" w:rsidDel="0099104F">
                <w:rPr>
                  <w:rFonts w:eastAsia="MS Mincho"/>
                  <w:b/>
                  <w:szCs w:val="24"/>
                </w:rPr>
                <w:delText>Name </w:delText>
              </w:r>
            </w:del>
          </w:p>
        </w:tc>
        <w:tc>
          <w:tcPr>
            <w:tcW w:w="992" w:type="dxa"/>
            <w:tcBorders>
              <w:top w:val="single" w:sz="12" w:space="0" w:color="000000" w:themeColor="text1"/>
              <w:bottom w:val="single" w:sz="12" w:space="0" w:color="000000" w:themeColor="text1"/>
            </w:tcBorders>
            <w:hideMark/>
          </w:tcPr>
          <w:p w14:paraId="5A415131" w14:textId="3EFAD7D8" w:rsidR="00EB1912" w:rsidRPr="00EE1BEF" w:rsidDel="0099104F" w:rsidRDefault="00EB1912">
            <w:pPr>
              <w:pStyle w:val="BodyText"/>
              <w:autoSpaceDE w:val="0"/>
              <w:autoSpaceDN w:val="0"/>
              <w:adjustRightInd w:val="0"/>
              <w:rPr>
                <w:del w:id="464" w:author="NAVARRIA Jessica" w:date="2025-09-30T12:06:00Z"/>
                <w:rFonts w:cs="Segoe UI"/>
                <w:b/>
                <w:lang w:eastAsia="fr-FR"/>
              </w:rPr>
              <w:pPrChange w:id="465" w:author="NAVARRIA Jessica" w:date="2025-09-30T12:06:00Z">
                <w:pPr>
                  <w:pStyle w:val="Tableheader"/>
                  <w:autoSpaceDE w:val="0"/>
                  <w:autoSpaceDN w:val="0"/>
                  <w:adjustRightInd w:val="0"/>
                  <w:jc w:val="both"/>
                </w:pPr>
              </w:pPrChange>
            </w:pPr>
            <w:del w:id="466" w:author="NAVARRIA Jessica" w:date="2025-09-30T12:06:00Z">
              <w:r w:rsidRPr="00EE1BEF" w:rsidDel="0099104F">
                <w:rPr>
                  <w:rFonts w:eastAsia="MS Mincho"/>
                  <w:b/>
                  <w:szCs w:val="24"/>
                </w:rPr>
                <w:delText>Type </w:delText>
              </w:r>
            </w:del>
          </w:p>
        </w:tc>
        <w:tc>
          <w:tcPr>
            <w:tcW w:w="774" w:type="dxa"/>
            <w:tcBorders>
              <w:top w:val="single" w:sz="12" w:space="0" w:color="000000" w:themeColor="text1"/>
              <w:bottom w:val="single" w:sz="12" w:space="0" w:color="000000" w:themeColor="text1"/>
            </w:tcBorders>
            <w:hideMark/>
          </w:tcPr>
          <w:p w14:paraId="16D4B220" w14:textId="3D86AF3E" w:rsidR="00EB1912" w:rsidRPr="00EE1BEF" w:rsidDel="0099104F" w:rsidRDefault="00EB1912">
            <w:pPr>
              <w:pStyle w:val="BodyText"/>
              <w:autoSpaceDE w:val="0"/>
              <w:autoSpaceDN w:val="0"/>
              <w:adjustRightInd w:val="0"/>
              <w:rPr>
                <w:del w:id="467" w:author="NAVARRIA Jessica" w:date="2025-09-30T12:06:00Z"/>
                <w:rFonts w:cs="Segoe UI"/>
                <w:b/>
                <w:lang w:eastAsia="fr-FR"/>
              </w:rPr>
              <w:pPrChange w:id="468" w:author="NAVARRIA Jessica" w:date="2025-09-30T12:06:00Z">
                <w:pPr>
                  <w:pStyle w:val="Tableheader"/>
                  <w:autoSpaceDE w:val="0"/>
                  <w:autoSpaceDN w:val="0"/>
                  <w:adjustRightInd w:val="0"/>
                  <w:jc w:val="center"/>
                </w:pPr>
              </w:pPrChange>
            </w:pPr>
            <w:del w:id="469" w:author="NAVARRIA Jessica" w:date="2025-09-30T12:06:00Z">
              <w:r w:rsidRPr="00EE1BEF" w:rsidDel="0099104F">
                <w:rPr>
                  <w:rFonts w:eastAsia="MS Mincho"/>
                  <w:b/>
                  <w:szCs w:val="24"/>
                </w:rPr>
                <w:delText>Usage </w:delText>
              </w:r>
            </w:del>
          </w:p>
        </w:tc>
        <w:tc>
          <w:tcPr>
            <w:tcW w:w="786" w:type="dxa"/>
            <w:tcBorders>
              <w:top w:val="single" w:sz="12" w:space="0" w:color="000000" w:themeColor="text1"/>
              <w:bottom w:val="single" w:sz="12" w:space="0" w:color="000000" w:themeColor="text1"/>
            </w:tcBorders>
            <w:hideMark/>
          </w:tcPr>
          <w:p w14:paraId="78C2299F" w14:textId="09C0E459" w:rsidR="00EB1912" w:rsidRPr="00EE1BEF" w:rsidDel="0099104F" w:rsidRDefault="00EB1912">
            <w:pPr>
              <w:pStyle w:val="BodyText"/>
              <w:autoSpaceDE w:val="0"/>
              <w:autoSpaceDN w:val="0"/>
              <w:adjustRightInd w:val="0"/>
              <w:rPr>
                <w:del w:id="470" w:author="NAVARRIA Jessica" w:date="2025-09-30T12:06:00Z"/>
                <w:rFonts w:cs="Segoe UI"/>
                <w:b/>
                <w:lang w:eastAsia="fr-FR"/>
              </w:rPr>
              <w:pPrChange w:id="471" w:author="NAVARRIA Jessica" w:date="2025-09-30T12:06:00Z">
                <w:pPr>
                  <w:pStyle w:val="Tableheader"/>
                  <w:autoSpaceDE w:val="0"/>
                  <w:autoSpaceDN w:val="0"/>
                  <w:adjustRightInd w:val="0"/>
                  <w:jc w:val="both"/>
                </w:pPr>
              </w:pPrChange>
            </w:pPr>
            <w:del w:id="472" w:author="NAVARRIA Jessica" w:date="2025-09-30T12:06:00Z">
              <w:r w:rsidRPr="00EE1BEF" w:rsidDel="0099104F">
                <w:rPr>
                  <w:rFonts w:eastAsia="MS Mincho"/>
                  <w:b/>
                  <w:szCs w:val="24"/>
                </w:rPr>
                <w:delText>Default </w:delText>
              </w:r>
            </w:del>
          </w:p>
        </w:tc>
        <w:tc>
          <w:tcPr>
            <w:tcW w:w="2922" w:type="dxa"/>
            <w:tcBorders>
              <w:top w:val="single" w:sz="12" w:space="0" w:color="000000" w:themeColor="text1"/>
              <w:bottom w:val="single" w:sz="12" w:space="0" w:color="000000" w:themeColor="text1"/>
            </w:tcBorders>
            <w:hideMark/>
          </w:tcPr>
          <w:p w14:paraId="4BC3BB36" w14:textId="00DD3BEC" w:rsidR="00EB1912" w:rsidRPr="00EE1BEF" w:rsidDel="0099104F" w:rsidRDefault="00EB1912">
            <w:pPr>
              <w:pStyle w:val="BodyText"/>
              <w:autoSpaceDE w:val="0"/>
              <w:autoSpaceDN w:val="0"/>
              <w:adjustRightInd w:val="0"/>
              <w:rPr>
                <w:del w:id="473" w:author="NAVARRIA Jessica" w:date="2025-09-30T12:06:00Z"/>
                <w:rFonts w:cs="Segoe UI"/>
                <w:b/>
                <w:lang w:eastAsia="fr-FR"/>
              </w:rPr>
              <w:pPrChange w:id="474" w:author="NAVARRIA Jessica" w:date="2025-09-30T12:06:00Z">
                <w:pPr>
                  <w:pStyle w:val="Tableheader"/>
                  <w:autoSpaceDE w:val="0"/>
                  <w:autoSpaceDN w:val="0"/>
                  <w:adjustRightInd w:val="0"/>
                  <w:jc w:val="both"/>
                </w:pPr>
              </w:pPrChange>
            </w:pPr>
            <w:del w:id="475" w:author="NAVARRIA Jessica" w:date="2025-09-30T12:06:00Z">
              <w:r w:rsidRPr="00EE1BEF" w:rsidDel="0099104F">
                <w:rPr>
                  <w:rFonts w:eastAsia="MS Mincho"/>
                  <w:b/>
                  <w:szCs w:val="24"/>
                </w:rPr>
                <w:delText>Description </w:delText>
              </w:r>
            </w:del>
          </w:p>
        </w:tc>
      </w:tr>
      <w:tr w:rsidR="00EB1912" w:rsidRPr="00EE1BEF" w:rsidDel="0099104F" w14:paraId="487D9684" w14:textId="1BDA4CD7" w:rsidTr="00CF784B">
        <w:trPr>
          <w:trHeight w:val="675"/>
          <w:del w:id="476" w:author="NAVARRIA Jessica" w:date="2025-09-30T12:06:00Z"/>
        </w:trPr>
        <w:tc>
          <w:tcPr>
            <w:tcW w:w="3536" w:type="dxa"/>
            <w:tcBorders>
              <w:top w:val="single" w:sz="12" w:space="0" w:color="000000" w:themeColor="text1"/>
            </w:tcBorders>
          </w:tcPr>
          <w:p w14:paraId="119B6A67" w14:textId="1D9599BE" w:rsidR="00EB1912" w:rsidRPr="00EE1BEF" w:rsidDel="0099104F" w:rsidRDefault="00EB1912">
            <w:pPr>
              <w:pStyle w:val="BodyText"/>
              <w:autoSpaceDE w:val="0"/>
              <w:autoSpaceDN w:val="0"/>
              <w:adjustRightInd w:val="0"/>
              <w:rPr>
                <w:del w:id="477" w:author="NAVARRIA Jessica" w:date="2025-09-30T12:06:00Z"/>
                <w:rFonts w:cs="Segoe UI"/>
                <w:szCs w:val="20"/>
                <w:lang w:eastAsia="fr-FR"/>
              </w:rPr>
              <w:pPrChange w:id="478" w:author="NAVARRIA Jessica" w:date="2025-09-30T12:06:00Z">
                <w:pPr>
                  <w:pStyle w:val="Tablebody"/>
                  <w:autoSpaceDE w:val="0"/>
                  <w:autoSpaceDN w:val="0"/>
                  <w:adjustRightInd w:val="0"/>
                </w:pPr>
              </w:pPrChange>
            </w:pPr>
            <w:del w:id="479" w:author="NAVARRIA Jessica" w:date="2025-09-30T12:06:00Z">
              <w:r w:rsidRPr="00EE1BEF" w:rsidDel="0099104F">
                <w:rPr>
                  <w:rFonts w:eastAsia="MS Mincho"/>
                  <w:szCs w:val="24"/>
                </w:rPr>
                <w:delText>physics</w:delText>
              </w:r>
            </w:del>
          </w:p>
        </w:tc>
        <w:tc>
          <w:tcPr>
            <w:tcW w:w="992" w:type="dxa"/>
            <w:tcBorders>
              <w:top w:val="single" w:sz="12" w:space="0" w:color="000000" w:themeColor="text1"/>
            </w:tcBorders>
          </w:tcPr>
          <w:p w14:paraId="124DA067" w14:textId="69ADD5AB" w:rsidR="00EB1912" w:rsidRPr="00EE1BEF" w:rsidDel="0099104F" w:rsidRDefault="00EB1912">
            <w:pPr>
              <w:pStyle w:val="BodyText"/>
              <w:autoSpaceDE w:val="0"/>
              <w:autoSpaceDN w:val="0"/>
              <w:adjustRightInd w:val="0"/>
              <w:rPr>
                <w:del w:id="480" w:author="NAVARRIA Jessica" w:date="2025-09-30T12:06:00Z"/>
                <w:rFonts w:cs="Segoe UI"/>
                <w:szCs w:val="20"/>
                <w:lang w:eastAsia="fr-FR"/>
              </w:rPr>
              <w:pPrChange w:id="481" w:author="NAVARRIA Jessica" w:date="2025-09-30T12:06:00Z">
                <w:pPr>
                  <w:pStyle w:val="Tablebody"/>
                  <w:autoSpaceDE w:val="0"/>
                  <w:autoSpaceDN w:val="0"/>
                  <w:adjustRightInd w:val="0"/>
                </w:pPr>
              </w:pPrChange>
            </w:pPr>
            <w:del w:id="482" w:author="NAVARRIA Jessica" w:date="2025-09-30T12:06:00Z">
              <w:r w:rsidRPr="00EE1BEF" w:rsidDel="0099104F">
                <w:rPr>
                  <w:rFonts w:eastAsia="MS Mincho"/>
                  <w:szCs w:val="24"/>
                </w:rPr>
                <w:delText>object</w:delText>
              </w:r>
            </w:del>
          </w:p>
        </w:tc>
        <w:tc>
          <w:tcPr>
            <w:tcW w:w="774" w:type="dxa"/>
            <w:tcBorders>
              <w:top w:val="single" w:sz="12" w:space="0" w:color="000000" w:themeColor="text1"/>
            </w:tcBorders>
          </w:tcPr>
          <w:p w14:paraId="470F3E9F" w14:textId="6D3A2EDC" w:rsidR="00EB1912" w:rsidRPr="00EE1BEF" w:rsidDel="0099104F" w:rsidRDefault="00EB1912">
            <w:pPr>
              <w:pStyle w:val="BodyText"/>
              <w:autoSpaceDE w:val="0"/>
              <w:autoSpaceDN w:val="0"/>
              <w:adjustRightInd w:val="0"/>
              <w:rPr>
                <w:del w:id="483" w:author="NAVARRIA Jessica" w:date="2025-09-30T12:06:00Z"/>
                <w:rFonts w:cs="Segoe UI"/>
                <w:szCs w:val="20"/>
                <w:lang w:eastAsia="fr-FR"/>
              </w:rPr>
              <w:pPrChange w:id="484" w:author="NAVARRIA Jessica" w:date="2025-09-30T12:06:00Z">
                <w:pPr>
                  <w:pStyle w:val="Tablebody"/>
                  <w:autoSpaceDE w:val="0"/>
                  <w:autoSpaceDN w:val="0"/>
                  <w:adjustRightInd w:val="0"/>
                  <w:jc w:val="center"/>
                </w:pPr>
              </w:pPrChange>
            </w:pPr>
            <w:del w:id="485" w:author="NAVARRIA Jessica" w:date="2025-09-30T12:06:00Z">
              <w:r w:rsidRPr="00EE1BEF" w:rsidDel="0099104F">
                <w:rPr>
                  <w:rFonts w:eastAsia="MS Mincho"/>
                  <w:szCs w:val="24"/>
                </w:rPr>
                <w:delText>O</w:delText>
              </w:r>
            </w:del>
          </w:p>
        </w:tc>
        <w:tc>
          <w:tcPr>
            <w:tcW w:w="786" w:type="dxa"/>
            <w:tcBorders>
              <w:top w:val="single" w:sz="12" w:space="0" w:color="000000" w:themeColor="text1"/>
            </w:tcBorders>
          </w:tcPr>
          <w:p w14:paraId="2EE2443C" w14:textId="523F4127" w:rsidR="00EB1912" w:rsidRPr="00EE1BEF" w:rsidDel="0099104F" w:rsidRDefault="00EB1912" w:rsidP="00A54B06">
            <w:pPr>
              <w:pStyle w:val="BodyText"/>
              <w:autoSpaceDE w:val="0"/>
              <w:autoSpaceDN w:val="0"/>
              <w:adjustRightInd w:val="0"/>
              <w:rPr>
                <w:del w:id="486" w:author="NAVARRIA Jessica" w:date="2025-09-30T12:06:00Z"/>
                <w:rFonts w:cs="Segoe UI"/>
                <w:szCs w:val="20"/>
                <w:lang w:eastAsia="fr-FR"/>
              </w:rPr>
            </w:pPr>
            <w:del w:id="487" w:author="NAVARRIA Jessica" w:date="2025-09-30T12:06:00Z">
              <w:r w:rsidRPr="00EE1BEF" w:rsidDel="0099104F">
                <w:rPr>
                  <w:rFonts w:eastAsia="MS Mincho"/>
                  <w:szCs w:val="24"/>
                </w:rPr>
                <w:delText>N/A</w:delText>
              </w:r>
            </w:del>
          </w:p>
        </w:tc>
        <w:tc>
          <w:tcPr>
            <w:tcW w:w="2922" w:type="dxa"/>
            <w:tcBorders>
              <w:top w:val="single" w:sz="12" w:space="0" w:color="000000" w:themeColor="text1"/>
            </w:tcBorders>
          </w:tcPr>
          <w:p w14:paraId="39608FE8" w14:textId="51754B65" w:rsidR="00EB1912" w:rsidRPr="00EE1BEF" w:rsidDel="0099104F" w:rsidRDefault="00EB1912" w:rsidP="00A54B06">
            <w:pPr>
              <w:pStyle w:val="BodyText"/>
              <w:autoSpaceDE w:val="0"/>
              <w:autoSpaceDN w:val="0"/>
              <w:adjustRightInd w:val="0"/>
              <w:rPr>
                <w:del w:id="488" w:author="NAVARRIA Jessica" w:date="2025-09-30T12:06:00Z"/>
                <w:rFonts w:cs="Segoe UI"/>
                <w:szCs w:val="20"/>
                <w:lang w:eastAsia="fr-FR"/>
              </w:rPr>
            </w:pPr>
            <w:del w:id="489" w:author="NAVARRIA Jessica" w:date="2025-09-30T12:06:00Z">
              <w:r w:rsidRPr="00EE1BEF" w:rsidDel="0099104F">
                <w:rPr>
                  <w:rFonts w:eastAsia="MS Mincho"/>
                  <w:szCs w:val="24"/>
                </w:rPr>
                <w:delText>Provides a set of parameters at scene level to be used for the physics simulation. The semantics of this object are given in table</w:delText>
              </w:r>
              <w:r w:rsidR="00BE7FAB" w:rsidRPr="00EE1BEF" w:rsidDel="0099104F">
                <w:rPr>
                  <w:rFonts w:eastAsia="MS Mincho"/>
                  <w:szCs w:val="24"/>
                </w:rPr>
                <w:delText> </w:delText>
              </w:r>
              <w:r w:rsidRPr="00EE1BEF" w:rsidDel="0099104F">
                <w:rPr>
                  <w:rFonts w:eastAsia="MS Mincho"/>
                  <w:szCs w:val="24"/>
                </w:rPr>
                <w:delText>8.2-1.</w:delText>
              </w:r>
            </w:del>
          </w:p>
        </w:tc>
      </w:tr>
      <w:tr w:rsidR="00EB1912" w:rsidRPr="00EE1BEF" w:rsidDel="0099104F" w14:paraId="7CF06F64" w14:textId="39680215" w:rsidTr="00CF784B">
        <w:trPr>
          <w:trHeight w:val="675"/>
          <w:del w:id="490" w:author="NAVARRIA Jessica" w:date="2025-09-30T12:06:00Z"/>
        </w:trPr>
        <w:tc>
          <w:tcPr>
            <w:tcW w:w="3536" w:type="dxa"/>
            <w:hideMark/>
          </w:tcPr>
          <w:p w14:paraId="15041AA0" w14:textId="66223F65" w:rsidR="00EB1912" w:rsidRPr="00EE1BEF" w:rsidDel="0099104F" w:rsidRDefault="00EB1912">
            <w:pPr>
              <w:pStyle w:val="BodyText"/>
              <w:autoSpaceDE w:val="0"/>
              <w:autoSpaceDN w:val="0"/>
              <w:adjustRightInd w:val="0"/>
              <w:rPr>
                <w:del w:id="491" w:author="NAVARRIA Jessica" w:date="2025-09-30T12:06:00Z"/>
                <w:rFonts w:cs="Segoe UI"/>
                <w:szCs w:val="20"/>
                <w:lang w:eastAsia="fr-FR"/>
              </w:rPr>
              <w:pPrChange w:id="492" w:author="NAVARRIA Jessica" w:date="2025-09-30T12:06:00Z">
                <w:pPr>
                  <w:pStyle w:val="Tablebody"/>
                  <w:autoSpaceDE w:val="0"/>
                  <w:autoSpaceDN w:val="0"/>
                  <w:adjustRightInd w:val="0"/>
                </w:pPr>
              </w:pPrChange>
            </w:pPr>
            <w:del w:id="493" w:author="NAVARRIA Jessica" w:date="2025-09-30T12:06:00Z">
              <w:r w:rsidRPr="00EE1BEF" w:rsidDel="0099104F">
                <w:rPr>
                  <w:rFonts w:eastAsia="MS Mincho"/>
                  <w:szCs w:val="24"/>
                </w:rPr>
                <w:delText>triggers</w:delText>
              </w:r>
            </w:del>
          </w:p>
        </w:tc>
        <w:tc>
          <w:tcPr>
            <w:tcW w:w="992" w:type="dxa"/>
            <w:hideMark/>
          </w:tcPr>
          <w:p w14:paraId="597E2957" w14:textId="1B94F6F8" w:rsidR="00EB1912" w:rsidRPr="00EE1BEF" w:rsidDel="0099104F" w:rsidRDefault="00EB1912">
            <w:pPr>
              <w:pStyle w:val="BodyText"/>
              <w:autoSpaceDE w:val="0"/>
              <w:autoSpaceDN w:val="0"/>
              <w:adjustRightInd w:val="0"/>
              <w:rPr>
                <w:del w:id="494" w:author="NAVARRIA Jessica" w:date="2025-09-30T12:06:00Z"/>
                <w:rFonts w:cs="Segoe UI"/>
                <w:szCs w:val="20"/>
                <w:lang w:eastAsia="fr-FR"/>
              </w:rPr>
              <w:pPrChange w:id="495" w:author="NAVARRIA Jessica" w:date="2025-09-30T12:06:00Z">
                <w:pPr>
                  <w:pStyle w:val="Tablebody"/>
                  <w:autoSpaceDE w:val="0"/>
                  <w:autoSpaceDN w:val="0"/>
                  <w:adjustRightInd w:val="0"/>
                </w:pPr>
              </w:pPrChange>
            </w:pPr>
            <w:del w:id="496" w:author="NAVARRIA Jessica" w:date="2025-09-30T12:06:00Z">
              <w:r w:rsidRPr="00EE1BEF" w:rsidDel="0099104F">
                <w:rPr>
                  <w:rFonts w:eastAsia="MS Mincho"/>
                  <w:szCs w:val="24"/>
                </w:rPr>
                <w:delText>array </w:delText>
              </w:r>
            </w:del>
          </w:p>
        </w:tc>
        <w:tc>
          <w:tcPr>
            <w:tcW w:w="774" w:type="dxa"/>
            <w:hideMark/>
          </w:tcPr>
          <w:p w14:paraId="5804D7CE" w14:textId="11E2BC36" w:rsidR="00EB1912" w:rsidRPr="00EE1BEF" w:rsidDel="0099104F" w:rsidRDefault="00EB1912" w:rsidP="00A54B06">
            <w:pPr>
              <w:pStyle w:val="BodyText"/>
              <w:autoSpaceDE w:val="0"/>
              <w:autoSpaceDN w:val="0"/>
              <w:adjustRightInd w:val="0"/>
              <w:rPr>
                <w:del w:id="497" w:author="NAVARRIA Jessica" w:date="2025-09-30T12:06:00Z"/>
                <w:rFonts w:cs="Segoe UI"/>
                <w:szCs w:val="20"/>
                <w:lang w:eastAsia="fr-FR"/>
              </w:rPr>
            </w:pPr>
            <w:del w:id="498" w:author="NAVARRIA Jessica" w:date="2025-09-30T12:06:00Z">
              <w:r w:rsidRPr="00EE1BEF" w:rsidDel="0099104F">
                <w:rPr>
                  <w:rFonts w:eastAsia="MS Mincho"/>
                  <w:szCs w:val="24"/>
                </w:rPr>
                <w:delText>M </w:delText>
              </w:r>
            </w:del>
          </w:p>
        </w:tc>
        <w:tc>
          <w:tcPr>
            <w:tcW w:w="786" w:type="dxa"/>
            <w:hideMark/>
          </w:tcPr>
          <w:p w14:paraId="4CD7D493" w14:textId="3AA05041" w:rsidR="00EB1912" w:rsidRPr="00EE1BEF" w:rsidDel="0099104F" w:rsidRDefault="00EB1912" w:rsidP="00A54B06">
            <w:pPr>
              <w:pStyle w:val="BodyText"/>
              <w:autoSpaceDE w:val="0"/>
              <w:autoSpaceDN w:val="0"/>
              <w:adjustRightInd w:val="0"/>
              <w:rPr>
                <w:del w:id="499" w:author="NAVARRIA Jessica" w:date="2025-09-30T12:06:00Z"/>
                <w:rFonts w:cs="Segoe UI"/>
                <w:szCs w:val="20"/>
                <w:lang w:eastAsia="fr-FR"/>
              </w:rPr>
            </w:pPr>
            <w:del w:id="500" w:author="NAVARRIA Jessica" w:date="2025-09-30T12:06:00Z">
              <w:r w:rsidRPr="00EE1BEF" w:rsidDel="0099104F">
                <w:rPr>
                  <w:rFonts w:eastAsia="MS Mincho"/>
                  <w:szCs w:val="24"/>
                </w:rPr>
                <w:delText>[] </w:delText>
              </w:r>
            </w:del>
          </w:p>
        </w:tc>
        <w:tc>
          <w:tcPr>
            <w:tcW w:w="2922" w:type="dxa"/>
            <w:hideMark/>
          </w:tcPr>
          <w:p w14:paraId="0F02E3F9" w14:textId="7536264B" w:rsidR="00EB1912" w:rsidRPr="00EE1BEF" w:rsidDel="0099104F" w:rsidRDefault="00EB1912" w:rsidP="00A54B06">
            <w:pPr>
              <w:pStyle w:val="BodyText"/>
              <w:autoSpaceDE w:val="0"/>
              <w:autoSpaceDN w:val="0"/>
              <w:adjustRightInd w:val="0"/>
              <w:rPr>
                <w:del w:id="501" w:author="NAVARRIA Jessica" w:date="2025-09-30T12:06:00Z"/>
                <w:rFonts w:cs="Segoe UI"/>
                <w:szCs w:val="20"/>
                <w:lang w:eastAsia="fr-FR"/>
              </w:rPr>
            </w:pPr>
            <w:del w:id="502" w:author="NAVARRIA Jessica" w:date="2025-09-30T12:06:00Z">
              <w:r w:rsidRPr="00EE1BEF" w:rsidDel="0099104F">
                <w:rPr>
                  <w:rFonts w:eastAsia="MS Mincho"/>
                  <w:szCs w:val="24"/>
                </w:rPr>
                <w:delText>Contains the definition of all the triggers used in that scene</w:delText>
              </w:r>
            </w:del>
          </w:p>
        </w:tc>
      </w:tr>
      <w:tr w:rsidR="00EB1912" w:rsidRPr="00EE1BEF" w:rsidDel="0099104F" w14:paraId="0AE0A1CD" w14:textId="41D67132" w:rsidTr="00CF784B">
        <w:trPr>
          <w:trHeight w:val="675"/>
          <w:del w:id="503" w:author="NAVARRIA Jessica" w:date="2025-09-30T12:06:00Z"/>
        </w:trPr>
        <w:tc>
          <w:tcPr>
            <w:tcW w:w="3536" w:type="dxa"/>
            <w:hideMark/>
          </w:tcPr>
          <w:p w14:paraId="2EEE486A" w14:textId="2A6A7C94" w:rsidR="00EB1912" w:rsidRPr="00EE1BEF" w:rsidDel="0099104F" w:rsidRDefault="00EB1912">
            <w:pPr>
              <w:pStyle w:val="BodyText"/>
              <w:autoSpaceDE w:val="0"/>
              <w:autoSpaceDN w:val="0"/>
              <w:adjustRightInd w:val="0"/>
              <w:rPr>
                <w:del w:id="504" w:author="NAVARRIA Jessica" w:date="2025-09-30T12:06:00Z"/>
                <w:rFonts w:cs="Segoe UI"/>
                <w:szCs w:val="20"/>
                <w:lang w:eastAsia="fr-FR"/>
              </w:rPr>
              <w:pPrChange w:id="505" w:author="NAVARRIA Jessica" w:date="2025-09-30T12:06:00Z">
                <w:pPr>
                  <w:pStyle w:val="Tablebody"/>
                  <w:autoSpaceDE w:val="0"/>
                  <w:autoSpaceDN w:val="0"/>
                  <w:adjustRightInd w:val="0"/>
                </w:pPr>
              </w:pPrChange>
            </w:pPr>
            <w:del w:id="506" w:author="NAVARRIA Jessica" w:date="2025-09-30T12:06:00Z">
              <w:r w:rsidRPr="00EE1BEF" w:rsidDel="0099104F">
                <w:rPr>
                  <w:rFonts w:eastAsia="MS Mincho"/>
                  <w:szCs w:val="24"/>
                </w:rPr>
                <w:delText>actions</w:delText>
              </w:r>
            </w:del>
          </w:p>
        </w:tc>
        <w:tc>
          <w:tcPr>
            <w:tcW w:w="992" w:type="dxa"/>
            <w:hideMark/>
          </w:tcPr>
          <w:p w14:paraId="065CD25E" w14:textId="14D063DE" w:rsidR="00EB1912" w:rsidRPr="00EE1BEF" w:rsidDel="0099104F" w:rsidRDefault="00EB1912">
            <w:pPr>
              <w:pStyle w:val="BodyText"/>
              <w:autoSpaceDE w:val="0"/>
              <w:autoSpaceDN w:val="0"/>
              <w:adjustRightInd w:val="0"/>
              <w:rPr>
                <w:del w:id="507" w:author="NAVARRIA Jessica" w:date="2025-09-30T12:06:00Z"/>
                <w:rFonts w:cs="Segoe UI"/>
                <w:szCs w:val="20"/>
                <w:lang w:eastAsia="fr-FR"/>
              </w:rPr>
              <w:pPrChange w:id="508" w:author="NAVARRIA Jessica" w:date="2025-09-30T12:06:00Z">
                <w:pPr>
                  <w:pStyle w:val="Tablebody"/>
                  <w:autoSpaceDE w:val="0"/>
                  <w:autoSpaceDN w:val="0"/>
                  <w:adjustRightInd w:val="0"/>
                </w:pPr>
              </w:pPrChange>
            </w:pPr>
            <w:del w:id="509" w:author="NAVARRIA Jessica" w:date="2025-09-30T12:06:00Z">
              <w:r w:rsidRPr="00EE1BEF" w:rsidDel="0099104F">
                <w:rPr>
                  <w:rFonts w:eastAsia="MS Mincho"/>
                  <w:szCs w:val="24"/>
                </w:rPr>
                <w:delText>array </w:delText>
              </w:r>
            </w:del>
          </w:p>
        </w:tc>
        <w:tc>
          <w:tcPr>
            <w:tcW w:w="774" w:type="dxa"/>
            <w:hideMark/>
          </w:tcPr>
          <w:p w14:paraId="31FF1B0B" w14:textId="5EB348FB" w:rsidR="00EB1912" w:rsidRPr="00EE1BEF" w:rsidDel="0099104F" w:rsidRDefault="00EB1912" w:rsidP="00A54B06">
            <w:pPr>
              <w:pStyle w:val="BodyText"/>
              <w:autoSpaceDE w:val="0"/>
              <w:autoSpaceDN w:val="0"/>
              <w:adjustRightInd w:val="0"/>
              <w:rPr>
                <w:del w:id="510" w:author="NAVARRIA Jessica" w:date="2025-09-30T12:06:00Z"/>
                <w:rFonts w:cs="Segoe UI"/>
                <w:szCs w:val="20"/>
                <w:lang w:eastAsia="fr-FR"/>
              </w:rPr>
            </w:pPr>
            <w:del w:id="511" w:author="NAVARRIA Jessica" w:date="2025-09-30T12:06:00Z">
              <w:r w:rsidRPr="00EE1BEF" w:rsidDel="0099104F">
                <w:rPr>
                  <w:rFonts w:eastAsia="MS Mincho"/>
                  <w:szCs w:val="24"/>
                </w:rPr>
                <w:delText>M </w:delText>
              </w:r>
            </w:del>
          </w:p>
        </w:tc>
        <w:tc>
          <w:tcPr>
            <w:tcW w:w="786" w:type="dxa"/>
            <w:hideMark/>
          </w:tcPr>
          <w:p w14:paraId="22BD45FF" w14:textId="6AE124DD" w:rsidR="00EB1912" w:rsidRPr="00EE1BEF" w:rsidDel="0099104F" w:rsidRDefault="00EB1912" w:rsidP="00A54B06">
            <w:pPr>
              <w:pStyle w:val="BodyText"/>
              <w:autoSpaceDE w:val="0"/>
              <w:autoSpaceDN w:val="0"/>
              <w:adjustRightInd w:val="0"/>
              <w:rPr>
                <w:del w:id="512" w:author="NAVARRIA Jessica" w:date="2025-09-30T12:06:00Z"/>
                <w:rFonts w:cs="Segoe UI"/>
                <w:szCs w:val="20"/>
                <w:lang w:eastAsia="fr-FR"/>
              </w:rPr>
            </w:pPr>
            <w:del w:id="513" w:author="NAVARRIA Jessica" w:date="2025-09-30T12:06:00Z">
              <w:r w:rsidRPr="00EE1BEF" w:rsidDel="0099104F">
                <w:rPr>
                  <w:rFonts w:eastAsia="MS Mincho"/>
                  <w:szCs w:val="24"/>
                </w:rPr>
                <w:delText>[]</w:delText>
              </w:r>
            </w:del>
          </w:p>
        </w:tc>
        <w:tc>
          <w:tcPr>
            <w:tcW w:w="2922" w:type="dxa"/>
            <w:hideMark/>
          </w:tcPr>
          <w:p w14:paraId="523308AC" w14:textId="501B4943" w:rsidR="00EB1912" w:rsidRPr="00EE1BEF" w:rsidDel="0099104F" w:rsidRDefault="00EB1912" w:rsidP="00A54B06">
            <w:pPr>
              <w:pStyle w:val="BodyText"/>
              <w:autoSpaceDE w:val="0"/>
              <w:autoSpaceDN w:val="0"/>
              <w:adjustRightInd w:val="0"/>
              <w:rPr>
                <w:del w:id="514" w:author="NAVARRIA Jessica" w:date="2025-09-30T12:06:00Z"/>
                <w:rFonts w:cs="Segoe UI"/>
                <w:szCs w:val="20"/>
                <w:lang w:eastAsia="fr-FR"/>
              </w:rPr>
            </w:pPr>
            <w:del w:id="515" w:author="NAVARRIA Jessica" w:date="2025-09-30T12:06:00Z">
              <w:r w:rsidRPr="00EE1BEF" w:rsidDel="0099104F">
                <w:rPr>
                  <w:rFonts w:eastAsia="MS Mincho"/>
                  <w:szCs w:val="24"/>
                </w:rPr>
                <w:delText>Contains the definition of all the actions used in that scene</w:delText>
              </w:r>
            </w:del>
          </w:p>
        </w:tc>
      </w:tr>
      <w:tr w:rsidR="00EB1912" w:rsidRPr="00EE1BEF" w:rsidDel="0099104F" w14:paraId="1931FCDE" w14:textId="349BB99A" w:rsidTr="00CF784B">
        <w:trPr>
          <w:trHeight w:val="675"/>
          <w:del w:id="516" w:author="NAVARRIA Jessica" w:date="2025-09-30T12:06:00Z"/>
        </w:trPr>
        <w:tc>
          <w:tcPr>
            <w:tcW w:w="3536" w:type="dxa"/>
            <w:tcBorders>
              <w:bottom w:val="single" w:sz="12" w:space="0" w:color="000000" w:themeColor="text1"/>
            </w:tcBorders>
            <w:hideMark/>
          </w:tcPr>
          <w:p w14:paraId="66ABFDDA" w14:textId="49945A4B" w:rsidR="00EB1912" w:rsidRPr="00EE1BEF" w:rsidDel="0099104F" w:rsidRDefault="00EB1912">
            <w:pPr>
              <w:pStyle w:val="BodyText"/>
              <w:autoSpaceDE w:val="0"/>
              <w:autoSpaceDN w:val="0"/>
              <w:adjustRightInd w:val="0"/>
              <w:rPr>
                <w:del w:id="517" w:author="NAVARRIA Jessica" w:date="2025-09-30T12:06:00Z"/>
                <w:rFonts w:cs="Segoe UI"/>
                <w:szCs w:val="20"/>
                <w:lang w:eastAsia="fr-FR"/>
              </w:rPr>
              <w:pPrChange w:id="518" w:author="NAVARRIA Jessica" w:date="2025-09-30T12:06:00Z">
                <w:pPr>
                  <w:pStyle w:val="Tablebody"/>
                  <w:autoSpaceDE w:val="0"/>
                  <w:autoSpaceDN w:val="0"/>
                  <w:adjustRightInd w:val="0"/>
                </w:pPr>
              </w:pPrChange>
            </w:pPr>
            <w:del w:id="519" w:author="NAVARRIA Jessica" w:date="2025-09-30T12:06:00Z">
              <w:r w:rsidRPr="00EE1BEF" w:rsidDel="0099104F">
                <w:rPr>
                  <w:rFonts w:eastAsia="MS Mincho"/>
                  <w:szCs w:val="24"/>
                </w:rPr>
                <w:delText>behaviors</w:delText>
              </w:r>
            </w:del>
          </w:p>
        </w:tc>
        <w:tc>
          <w:tcPr>
            <w:tcW w:w="992" w:type="dxa"/>
            <w:tcBorders>
              <w:bottom w:val="single" w:sz="12" w:space="0" w:color="000000" w:themeColor="text1"/>
            </w:tcBorders>
            <w:hideMark/>
          </w:tcPr>
          <w:p w14:paraId="6F367FDD" w14:textId="76ABB3BB" w:rsidR="00EB1912" w:rsidRPr="00EE1BEF" w:rsidDel="0099104F" w:rsidRDefault="00EB1912">
            <w:pPr>
              <w:pStyle w:val="BodyText"/>
              <w:autoSpaceDE w:val="0"/>
              <w:autoSpaceDN w:val="0"/>
              <w:adjustRightInd w:val="0"/>
              <w:rPr>
                <w:del w:id="520" w:author="NAVARRIA Jessica" w:date="2025-09-30T12:06:00Z"/>
                <w:rFonts w:cs="Segoe UI"/>
                <w:szCs w:val="20"/>
                <w:lang w:eastAsia="fr-FR"/>
              </w:rPr>
              <w:pPrChange w:id="521" w:author="NAVARRIA Jessica" w:date="2025-09-30T12:06:00Z">
                <w:pPr>
                  <w:pStyle w:val="Tablebody"/>
                  <w:autoSpaceDE w:val="0"/>
                  <w:autoSpaceDN w:val="0"/>
                  <w:adjustRightInd w:val="0"/>
                </w:pPr>
              </w:pPrChange>
            </w:pPr>
            <w:del w:id="522" w:author="NAVARRIA Jessica" w:date="2025-09-30T12:06:00Z">
              <w:r w:rsidRPr="00EE1BEF" w:rsidDel="0099104F">
                <w:rPr>
                  <w:rFonts w:eastAsia="MS Mincho"/>
                  <w:szCs w:val="24"/>
                </w:rPr>
                <w:delText>array </w:delText>
              </w:r>
            </w:del>
          </w:p>
        </w:tc>
        <w:tc>
          <w:tcPr>
            <w:tcW w:w="774" w:type="dxa"/>
            <w:tcBorders>
              <w:bottom w:val="single" w:sz="12" w:space="0" w:color="000000" w:themeColor="text1"/>
            </w:tcBorders>
            <w:hideMark/>
          </w:tcPr>
          <w:p w14:paraId="18D4422A" w14:textId="0DCAFE58" w:rsidR="00EB1912" w:rsidRPr="00EE1BEF" w:rsidDel="0099104F" w:rsidRDefault="00EB1912" w:rsidP="00A54B06">
            <w:pPr>
              <w:pStyle w:val="BodyText"/>
              <w:autoSpaceDE w:val="0"/>
              <w:autoSpaceDN w:val="0"/>
              <w:adjustRightInd w:val="0"/>
              <w:rPr>
                <w:del w:id="523" w:author="NAVARRIA Jessica" w:date="2025-09-30T12:06:00Z"/>
                <w:rFonts w:cs="Segoe UI"/>
                <w:szCs w:val="20"/>
                <w:lang w:eastAsia="fr-FR"/>
              </w:rPr>
            </w:pPr>
            <w:del w:id="524" w:author="NAVARRIA Jessica" w:date="2025-09-30T12:06:00Z">
              <w:r w:rsidRPr="00EE1BEF" w:rsidDel="0099104F">
                <w:rPr>
                  <w:rFonts w:eastAsia="MS Mincho"/>
                  <w:szCs w:val="24"/>
                </w:rPr>
                <w:delText>M </w:delText>
              </w:r>
            </w:del>
          </w:p>
        </w:tc>
        <w:tc>
          <w:tcPr>
            <w:tcW w:w="786" w:type="dxa"/>
            <w:tcBorders>
              <w:bottom w:val="single" w:sz="12" w:space="0" w:color="000000" w:themeColor="text1"/>
            </w:tcBorders>
            <w:hideMark/>
          </w:tcPr>
          <w:p w14:paraId="21FB08EC" w14:textId="7EBA309C" w:rsidR="00EB1912" w:rsidRPr="00EE1BEF" w:rsidDel="0099104F" w:rsidRDefault="00EB1912" w:rsidP="00A54B06">
            <w:pPr>
              <w:pStyle w:val="BodyText"/>
              <w:autoSpaceDE w:val="0"/>
              <w:autoSpaceDN w:val="0"/>
              <w:adjustRightInd w:val="0"/>
              <w:rPr>
                <w:del w:id="525" w:author="NAVARRIA Jessica" w:date="2025-09-30T12:06:00Z"/>
                <w:rFonts w:cs="Segoe UI"/>
                <w:szCs w:val="20"/>
                <w:lang w:eastAsia="fr-FR"/>
              </w:rPr>
            </w:pPr>
            <w:del w:id="526" w:author="NAVARRIA Jessica" w:date="2025-09-30T12:06:00Z">
              <w:r w:rsidRPr="00EE1BEF" w:rsidDel="0099104F">
                <w:rPr>
                  <w:rFonts w:eastAsia="MS Mincho"/>
                  <w:szCs w:val="24"/>
                </w:rPr>
                <w:delText>[]</w:delText>
              </w:r>
            </w:del>
          </w:p>
        </w:tc>
        <w:tc>
          <w:tcPr>
            <w:tcW w:w="2922" w:type="dxa"/>
            <w:tcBorders>
              <w:bottom w:val="single" w:sz="12" w:space="0" w:color="000000" w:themeColor="text1"/>
            </w:tcBorders>
            <w:hideMark/>
          </w:tcPr>
          <w:p w14:paraId="3691FA09" w14:textId="15B75099" w:rsidR="00EB1912" w:rsidRPr="00EE1BEF" w:rsidDel="0099104F" w:rsidRDefault="00EB1912" w:rsidP="00A54B06">
            <w:pPr>
              <w:pStyle w:val="BodyText"/>
              <w:autoSpaceDE w:val="0"/>
              <w:autoSpaceDN w:val="0"/>
              <w:adjustRightInd w:val="0"/>
              <w:rPr>
                <w:del w:id="527" w:author="NAVARRIA Jessica" w:date="2025-09-30T12:06:00Z"/>
                <w:rFonts w:cs="Segoe UI"/>
                <w:szCs w:val="20"/>
                <w:lang w:eastAsia="fr-FR"/>
              </w:rPr>
            </w:pPr>
            <w:del w:id="528" w:author="NAVARRIA Jessica" w:date="2025-09-30T12:06:00Z">
              <w:r w:rsidRPr="00EE1BEF" w:rsidDel="0099104F">
                <w:rPr>
                  <w:rFonts w:eastAsia="MS Mincho"/>
                  <w:szCs w:val="24"/>
                </w:rPr>
                <w:delText xml:space="preserve">Contains the definition of all the behaviors used in that scene. A behavior is composed of a pair of (triggers, actions), </w:delText>
              </w:r>
              <w:r w:rsidRPr="00EE1BEF" w:rsidDel="0099104F">
                <w:rPr>
                  <w:rFonts w:eastAsia="MS Mincho"/>
                  <w:szCs w:val="24"/>
                </w:rPr>
                <w:lastRenderedPageBreak/>
                <w:delText>control parameters of triggers and actions, a priority weight and an optional interrupt action</w:delText>
              </w:r>
            </w:del>
          </w:p>
        </w:tc>
      </w:tr>
    </w:tbl>
    <w:p w14:paraId="0E5CEC0F" w14:textId="1656CC31" w:rsidR="00EB1912" w:rsidRPr="00EE1BEF" w:rsidDel="0099104F" w:rsidRDefault="00EB1912" w:rsidP="0099104F">
      <w:pPr>
        <w:pStyle w:val="BodyText"/>
        <w:autoSpaceDE w:val="0"/>
        <w:autoSpaceDN w:val="0"/>
        <w:adjustRightInd w:val="0"/>
        <w:rPr>
          <w:del w:id="529" w:author="NAVARRIA Jessica" w:date="2025-09-30T12:06:00Z"/>
          <w:rFonts w:eastAsia="MS Mincho"/>
          <w:szCs w:val="24"/>
        </w:rPr>
      </w:pPr>
      <w:del w:id="530" w:author="NAVARRIA Jessica" w:date="2025-09-30T12:06:00Z">
        <w:r w:rsidRPr="00EE1BEF" w:rsidDel="0099104F">
          <w:rPr>
            <w:rFonts w:eastAsia="MS Mincho"/>
            <w:i/>
            <w:szCs w:val="24"/>
          </w:rPr>
          <w:lastRenderedPageBreak/>
          <w:delText> </w:delText>
        </w:r>
      </w:del>
    </w:p>
    <w:p w14:paraId="1DD8C328" w14:textId="0EEC1452" w:rsidR="00EB1912" w:rsidRPr="00EE1BEF" w:rsidDel="0099104F" w:rsidRDefault="00EB1912" w:rsidP="0099104F">
      <w:pPr>
        <w:pStyle w:val="BodyText"/>
        <w:autoSpaceDE w:val="0"/>
        <w:autoSpaceDN w:val="0"/>
        <w:adjustRightInd w:val="0"/>
        <w:rPr>
          <w:del w:id="531" w:author="NAVARRIA Jessica" w:date="2025-09-30T12:06:00Z"/>
          <w:rFonts w:eastAsia="MS Mincho"/>
          <w:szCs w:val="24"/>
        </w:rPr>
      </w:pPr>
      <w:del w:id="532" w:author="NAVARRIA Jessica" w:date="2025-09-30T12:06:00Z">
        <w:r w:rsidRPr="00EE1BEF" w:rsidDel="0099104F">
          <w:rPr>
            <w:rFonts w:eastAsia="MS Mincho"/>
            <w:i/>
            <w:szCs w:val="24"/>
          </w:rPr>
          <w:delText>And add the following text after table</w:delText>
        </w:r>
        <w:r w:rsidR="00BE7FAB" w:rsidRPr="00EE1BEF" w:rsidDel="0099104F">
          <w:rPr>
            <w:rFonts w:eastAsia="MS Mincho"/>
            <w:i/>
            <w:szCs w:val="24"/>
          </w:rPr>
          <w:delText> </w:delText>
        </w:r>
        <w:r w:rsidRPr="00EE1BEF" w:rsidDel="0099104F">
          <w:rPr>
            <w:rFonts w:eastAsia="MS Mincho"/>
            <w:i/>
            <w:szCs w:val="24"/>
          </w:rPr>
          <w:delText>32</w:delText>
        </w:r>
      </w:del>
    </w:p>
    <w:p w14:paraId="1FC3A8DB" w14:textId="24DC303B" w:rsidR="00EB1912" w:rsidRPr="00EE1BEF" w:rsidDel="0099104F" w:rsidRDefault="00EB1912" w:rsidP="0099104F">
      <w:pPr>
        <w:pStyle w:val="BodyText"/>
        <w:autoSpaceDE w:val="0"/>
        <w:autoSpaceDN w:val="0"/>
        <w:adjustRightInd w:val="0"/>
        <w:rPr>
          <w:del w:id="533" w:author="NAVARRIA Jessica" w:date="2025-09-30T12:06:00Z"/>
          <w:rFonts w:eastAsia="MS Mincho"/>
          <w:szCs w:val="24"/>
        </w:rPr>
      </w:pPr>
      <w:del w:id="534" w:author="NAVARRIA Jessica" w:date="2025-09-30T12:06:00Z">
        <w:r w:rsidRPr="00EE1BEF" w:rsidDel="0099104F">
          <w:rPr>
            <w:rFonts w:eastAsia="MS Mincho"/>
            <w:szCs w:val="24"/>
          </w:rPr>
          <w:delText xml:space="preserve">The semantics of a </w:delText>
        </w:r>
        <w:r w:rsidRPr="00EE1BEF" w:rsidDel="0099104F">
          <w:rPr>
            <w:rFonts w:eastAsia="MS Mincho"/>
            <w:i/>
            <w:szCs w:val="24"/>
          </w:rPr>
          <w:delText>physics</w:delText>
        </w:r>
        <w:r w:rsidRPr="00EE1BEF" w:rsidDel="0099104F">
          <w:rPr>
            <w:rFonts w:eastAsia="MS Mincho"/>
            <w:szCs w:val="24"/>
          </w:rPr>
          <w:delText xml:space="preserve"> object at scene level, are defined in Table</w:delText>
        </w:r>
        <w:r w:rsidR="00FB0124" w:rsidRPr="00EE1BEF" w:rsidDel="0099104F">
          <w:rPr>
            <w:rFonts w:eastAsia="MS Mincho"/>
            <w:szCs w:val="24"/>
          </w:rPr>
          <w:delText> </w:delText>
        </w:r>
        <w:r w:rsidRPr="00EE1BEF" w:rsidDel="0099104F">
          <w:rPr>
            <w:rFonts w:eastAsia="MS Mincho"/>
            <w:szCs w:val="24"/>
          </w:rPr>
          <w:delText>8.2- 1.</w:delText>
        </w:r>
      </w:del>
    </w:p>
    <w:p w14:paraId="30318C70" w14:textId="538B39C4" w:rsidR="00EB1912" w:rsidRPr="00EE1BEF" w:rsidDel="0099104F" w:rsidRDefault="00EB1912" w:rsidP="00ED5374">
      <w:pPr>
        <w:pStyle w:val="BodyText"/>
        <w:autoSpaceDE w:val="0"/>
        <w:autoSpaceDN w:val="0"/>
        <w:adjustRightInd w:val="0"/>
        <w:rPr>
          <w:del w:id="535" w:author="NAVARRIA Jessica" w:date="2025-09-30T12:06:00Z"/>
          <w:rFonts w:eastAsia="MS Mincho"/>
          <w:szCs w:val="24"/>
        </w:rPr>
      </w:pPr>
      <w:del w:id="536" w:author="NAVARRIA Jessica" w:date="2025-09-30T12:06:00Z">
        <w:r w:rsidRPr="00EE1BEF" w:rsidDel="0099104F">
          <w:rPr>
            <w:rFonts w:eastAsia="MS Mincho"/>
            <w:szCs w:val="24"/>
          </w:rPr>
          <w:delText>Table</w:delText>
        </w:r>
        <w:r w:rsidR="000324A6" w:rsidRPr="00EE1BEF" w:rsidDel="0099104F">
          <w:rPr>
            <w:rFonts w:eastAsia="MS Mincho"/>
            <w:szCs w:val="24"/>
          </w:rPr>
          <w:delText> </w:delText>
        </w:r>
        <w:r w:rsidRPr="00EE1BEF" w:rsidDel="0099104F">
          <w:rPr>
            <w:rFonts w:eastAsia="MS Mincho"/>
            <w:szCs w:val="24"/>
          </w:rPr>
          <w:delText>8.2 — 1: Semantics of a scene level physics object</w:delText>
        </w:r>
      </w:del>
    </w:p>
    <w:tbl>
      <w:tblPr>
        <w:tblW w:w="9010"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CellMar>
          <w:left w:w="0" w:type="dxa"/>
          <w:right w:w="0" w:type="dxa"/>
        </w:tblCellMar>
        <w:tblLook w:val="04A0" w:firstRow="1" w:lastRow="0" w:firstColumn="1" w:lastColumn="0" w:noHBand="0" w:noVBand="1"/>
      </w:tblPr>
      <w:tblGrid>
        <w:gridCol w:w="3322"/>
        <w:gridCol w:w="990"/>
        <w:gridCol w:w="990"/>
        <w:gridCol w:w="990"/>
        <w:gridCol w:w="2718"/>
      </w:tblGrid>
      <w:tr w:rsidR="00EB1912" w:rsidRPr="00EE1BEF" w:rsidDel="0099104F" w14:paraId="3C29F621" w14:textId="644CD3FD" w:rsidTr="00CF784B">
        <w:trPr>
          <w:trHeight w:val="300"/>
          <w:del w:id="537" w:author="NAVARRIA Jessica" w:date="2025-09-30T12:06:00Z"/>
        </w:trPr>
        <w:tc>
          <w:tcPr>
            <w:tcW w:w="3322" w:type="dxa"/>
            <w:tcBorders>
              <w:top w:val="single" w:sz="12" w:space="0" w:color="000000" w:themeColor="text1"/>
              <w:bottom w:val="single" w:sz="12" w:space="0" w:color="000000" w:themeColor="text1"/>
            </w:tcBorders>
            <w:hideMark/>
          </w:tcPr>
          <w:p w14:paraId="365F9ED1" w14:textId="27C3FC36" w:rsidR="00EB1912" w:rsidRPr="00EE1BEF" w:rsidDel="0099104F" w:rsidRDefault="00EB1912">
            <w:pPr>
              <w:pStyle w:val="BodyText"/>
              <w:autoSpaceDE w:val="0"/>
              <w:autoSpaceDN w:val="0"/>
              <w:adjustRightInd w:val="0"/>
              <w:rPr>
                <w:del w:id="538" w:author="NAVARRIA Jessica" w:date="2025-09-30T12:06:00Z"/>
                <w:rFonts w:cs="Segoe UI"/>
                <w:b/>
                <w:szCs w:val="20"/>
                <w:lang w:eastAsia="fr-FR"/>
              </w:rPr>
              <w:pPrChange w:id="539" w:author="NAVARRIA Jessica" w:date="2025-09-30T12:06:00Z">
                <w:pPr>
                  <w:pStyle w:val="Tableheader"/>
                  <w:autoSpaceDE w:val="0"/>
                  <w:autoSpaceDN w:val="0"/>
                  <w:adjustRightInd w:val="0"/>
                  <w:jc w:val="both"/>
                </w:pPr>
              </w:pPrChange>
            </w:pPr>
            <w:del w:id="540" w:author="NAVARRIA Jessica" w:date="2025-09-30T12:06:00Z">
              <w:r w:rsidRPr="00EE1BEF" w:rsidDel="0099104F">
                <w:rPr>
                  <w:rFonts w:eastAsia="MS Mincho"/>
                  <w:b/>
                  <w:szCs w:val="24"/>
                </w:rPr>
                <w:delText>Name </w:delText>
              </w:r>
            </w:del>
          </w:p>
        </w:tc>
        <w:tc>
          <w:tcPr>
            <w:tcW w:w="990" w:type="dxa"/>
            <w:tcBorders>
              <w:top w:val="single" w:sz="12" w:space="0" w:color="000000" w:themeColor="text1"/>
              <w:bottom w:val="single" w:sz="12" w:space="0" w:color="000000" w:themeColor="text1"/>
            </w:tcBorders>
            <w:hideMark/>
          </w:tcPr>
          <w:p w14:paraId="0D5C833B" w14:textId="7878C52F" w:rsidR="00EB1912" w:rsidRPr="00EE1BEF" w:rsidDel="0099104F" w:rsidRDefault="00EB1912">
            <w:pPr>
              <w:pStyle w:val="BodyText"/>
              <w:autoSpaceDE w:val="0"/>
              <w:autoSpaceDN w:val="0"/>
              <w:adjustRightInd w:val="0"/>
              <w:rPr>
                <w:del w:id="541" w:author="NAVARRIA Jessica" w:date="2025-09-30T12:06:00Z"/>
                <w:rFonts w:cs="Segoe UI"/>
                <w:b/>
                <w:szCs w:val="20"/>
                <w:lang w:eastAsia="fr-FR"/>
              </w:rPr>
              <w:pPrChange w:id="542" w:author="NAVARRIA Jessica" w:date="2025-09-30T12:06:00Z">
                <w:pPr>
                  <w:pStyle w:val="Tableheader"/>
                  <w:autoSpaceDE w:val="0"/>
                  <w:autoSpaceDN w:val="0"/>
                  <w:adjustRightInd w:val="0"/>
                  <w:jc w:val="both"/>
                </w:pPr>
              </w:pPrChange>
            </w:pPr>
            <w:del w:id="543" w:author="NAVARRIA Jessica" w:date="2025-09-30T12:06:00Z">
              <w:r w:rsidRPr="00EE1BEF" w:rsidDel="0099104F">
                <w:rPr>
                  <w:rFonts w:eastAsia="MS Mincho"/>
                  <w:b/>
                  <w:szCs w:val="24"/>
                </w:rPr>
                <w:delText>Type </w:delText>
              </w:r>
            </w:del>
          </w:p>
        </w:tc>
        <w:tc>
          <w:tcPr>
            <w:tcW w:w="990" w:type="dxa"/>
            <w:tcBorders>
              <w:top w:val="single" w:sz="12" w:space="0" w:color="000000" w:themeColor="text1"/>
              <w:bottom w:val="single" w:sz="12" w:space="0" w:color="000000" w:themeColor="text1"/>
            </w:tcBorders>
            <w:hideMark/>
          </w:tcPr>
          <w:p w14:paraId="312336F7" w14:textId="27A6B1B6" w:rsidR="00EB1912" w:rsidRPr="00EE1BEF" w:rsidDel="0099104F" w:rsidRDefault="00EB1912">
            <w:pPr>
              <w:pStyle w:val="BodyText"/>
              <w:autoSpaceDE w:val="0"/>
              <w:autoSpaceDN w:val="0"/>
              <w:adjustRightInd w:val="0"/>
              <w:rPr>
                <w:del w:id="544" w:author="NAVARRIA Jessica" w:date="2025-09-30T12:06:00Z"/>
                <w:rFonts w:cs="Segoe UI"/>
                <w:b/>
                <w:szCs w:val="20"/>
                <w:lang w:eastAsia="fr-FR"/>
              </w:rPr>
              <w:pPrChange w:id="545" w:author="NAVARRIA Jessica" w:date="2025-09-30T12:06:00Z">
                <w:pPr>
                  <w:pStyle w:val="Tableheader"/>
                  <w:autoSpaceDE w:val="0"/>
                  <w:autoSpaceDN w:val="0"/>
                  <w:adjustRightInd w:val="0"/>
                  <w:jc w:val="center"/>
                </w:pPr>
              </w:pPrChange>
            </w:pPr>
            <w:del w:id="546" w:author="NAVARRIA Jessica" w:date="2025-09-30T12:06:00Z">
              <w:r w:rsidRPr="00EE1BEF" w:rsidDel="0099104F">
                <w:rPr>
                  <w:rFonts w:eastAsia="MS Mincho"/>
                  <w:b/>
                  <w:szCs w:val="24"/>
                </w:rPr>
                <w:delText>Usage </w:delText>
              </w:r>
            </w:del>
          </w:p>
        </w:tc>
        <w:tc>
          <w:tcPr>
            <w:tcW w:w="990" w:type="dxa"/>
            <w:tcBorders>
              <w:top w:val="single" w:sz="12" w:space="0" w:color="000000" w:themeColor="text1"/>
              <w:bottom w:val="single" w:sz="12" w:space="0" w:color="000000" w:themeColor="text1"/>
            </w:tcBorders>
            <w:hideMark/>
          </w:tcPr>
          <w:p w14:paraId="2F0074FA" w14:textId="29F91DB6" w:rsidR="00EB1912" w:rsidRPr="00EE1BEF" w:rsidDel="0099104F" w:rsidRDefault="00EB1912">
            <w:pPr>
              <w:pStyle w:val="BodyText"/>
              <w:autoSpaceDE w:val="0"/>
              <w:autoSpaceDN w:val="0"/>
              <w:adjustRightInd w:val="0"/>
              <w:rPr>
                <w:del w:id="547" w:author="NAVARRIA Jessica" w:date="2025-09-30T12:06:00Z"/>
                <w:rFonts w:cs="Segoe UI"/>
                <w:b/>
                <w:szCs w:val="20"/>
                <w:lang w:eastAsia="fr-FR"/>
              </w:rPr>
              <w:pPrChange w:id="548" w:author="NAVARRIA Jessica" w:date="2025-09-30T12:06:00Z">
                <w:pPr>
                  <w:pStyle w:val="Tableheader"/>
                  <w:autoSpaceDE w:val="0"/>
                  <w:autoSpaceDN w:val="0"/>
                  <w:adjustRightInd w:val="0"/>
                  <w:jc w:val="both"/>
                </w:pPr>
              </w:pPrChange>
            </w:pPr>
            <w:del w:id="549" w:author="NAVARRIA Jessica" w:date="2025-09-30T12:06:00Z">
              <w:r w:rsidRPr="00EE1BEF" w:rsidDel="0099104F">
                <w:rPr>
                  <w:rFonts w:eastAsia="MS Mincho"/>
                  <w:b/>
                  <w:szCs w:val="24"/>
                </w:rPr>
                <w:delText>Default </w:delText>
              </w:r>
            </w:del>
          </w:p>
        </w:tc>
        <w:tc>
          <w:tcPr>
            <w:tcW w:w="2718" w:type="dxa"/>
            <w:tcBorders>
              <w:top w:val="single" w:sz="12" w:space="0" w:color="000000" w:themeColor="text1"/>
              <w:bottom w:val="single" w:sz="12" w:space="0" w:color="000000" w:themeColor="text1"/>
            </w:tcBorders>
            <w:hideMark/>
          </w:tcPr>
          <w:p w14:paraId="3F946D18" w14:textId="6BB39AF7" w:rsidR="00EB1912" w:rsidRPr="00EE1BEF" w:rsidDel="0099104F" w:rsidRDefault="00EB1912">
            <w:pPr>
              <w:pStyle w:val="BodyText"/>
              <w:autoSpaceDE w:val="0"/>
              <w:autoSpaceDN w:val="0"/>
              <w:adjustRightInd w:val="0"/>
              <w:rPr>
                <w:del w:id="550" w:author="NAVARRIA Jessica" w:date="2025-09-30T12:06:00Z"/>
                <w:rFonts w:cs="Segoe UI"/>
                <w:b/>
                <w:szCs w:val="20"/>
                <w:lang w:eastAsia="fr-FR"/>
              </w:rPr>
              <w:pPrChange w:id="551" w:author="NAVARRIA Jessica" w:date="2025-09-30T12:06:00Z">
                <w:pPr>
                  <w:pStyle w:val="Tableheader"/>
                  <w:autoSpaceDE w:val="0"/>
                  <w:autoSpaceDN w:val="0"/>
                  <w:adjustRightInd w:val="0"/>
                  <w:jc w:val="both"/>
                </w:pPr>
              </w:pPrChange>
            </w:pPr>
            <w:del w:id="552" w:author="NAVARRIA Jessica" w:date="2025-09-30T12:06:00Z">
              <w:r w:rsidRPr="00EE1BEF" w:rsidDel="0099104F">
                <w:rPr>
                  <w:rFonts w:eastAsia="MS Mincho"/>
                  <w:b/>
                  <w:szCs w:val="24"/>
                </w:rPr>
                <w:delText>Description </w:delText>
              </w:r>
            </w:del>
          </w:p>
        </w:tc>
      </w:tr>
      <w:tr w:rsidR="00EB1912" w:rsidRPr="00EE1BEF" w:rsidDel="0099104F" w14:paraId="296EAD0A" w14:textId="15CDF172" w:rsidTr="00CF784B">
        <w:trPr>
          <w:trHeight w:val="675"/>
          <w:del w:id="553" w:author="NAVARRIA Jessica" w:date="2025-09-30T12:06:00Z"/>
        </w:trPr>
        <w:tc>
          <w:tcPr>
            <w:tcW w:w="3322" w:type="dxa"/>
            <w:tcBorders>
              <w:top w:val="single" w:sz="12" w:space="0" w:color="000000" w:themeColor="text1"/>
            </w:tcBorders>
          </w:tcPr>
          <w:p w14:paraId="30D4239C" w14:textId="6D9077CB" w:rsidR="00EB1912" w:rsidRPr="00EE1BEF" w:rsidDel="0099104F" w:rsidRDefault="00EB1912">
            <w:pPr>
              <w:pStyle w:val="BodyText"/>
              <w:autoSpaceDE w:val="0"/>
              <w:autoSpaceDN w:val="0"/>
              <w:adjustRightInd w:val="0"/>
              <w:rPr>
                <w:del w:id="554" w:author="NAVARRIA Jessica" w:date="2025-09-30T12:06:00Z"/>
                <w:rFonts w:cs="Arial"/>
                <w:szCs w:val="20"/>
                <w:lang w:eastAsia="fr-FR"/>
              </w:rPr>
              <w:pPrChange w:id="555" w:author="NAVARRIA Jessica" w:date="2025-09-30T12:06:00Z">
                <w:pPr>
                  <w:pStyle w:val="Tablebody"/>
                  <w:autoSpaceDE w:val="0"/>
                  <w:autoSpaceDN w:val="0"/>
                  <w:adjustRightInd w:val="0"/>
                  <w:jc w:val="both"/>
                </w:pPr>
              </w:pPrChange>
            </w:pPr>
            <w:del w:id="556" w:author="NAVARRIA Jessica" w:date="2025-09-30T12:06:00Z">
              <w:r w:rsidRPr="00EE1BEF" w:rsidDel="0099104F">
                <w:rPr>
                  <w:rFonts w:eastAsia="MS Mincho"/>
                  <w:szCs w:val="24"/>
                </w:rPr>
                <w:delText>recommendedPhysicsHighPrecision</w:delText>
              </w:r>
            </w:del>
          </w:p>
        </w:tc>
        <w:tc>
          <w:tcPr>
            <w:tcW w:w="990" w:type="dxa"/>
            <w:tcBorders>
              <w:top w:val="single" w:sz="12" w:space="0" w:color="000000" w:themeColor="text1"/>
            </w:tcBorders>
          </w:tcPr>
          <w:p w14:paraId="5566E66C" w14:textId="637D85E2" w:rsidR="00EB1912" w:rsidRPr="00EE1BEF" w:rsidDel="0099104F" w:rsidRDefault="00EB1912">
            <w:pPr>
              <w:pStyle w:val="BodyText"/>
              <w:autoSpaceDE w:val="0"/>
              <w:autoSpaceDN w:val="0"/>
              <w:adjustRightInd w:val="0"/>
              <w:rPr>
                <w:del w:id="557" w:author="NAVARRIA Jessica" w:date="2025-09-30T12:06:00Z"/>
                <w:rFonts w:cs="Arial"/>
                <w:szCs w:val="20"/>
                <w:lang w:eastAsia="fr-FR"/>
              </w:rPr>
              <w:pPrChange w:id="558" w:author="NAVARRIA Jessica" w:date="2025-09-30T12:06:00Z">
                <w:pPr>
                  <w:pStyle w:val="Tablebody"/>
                  <w:autoSpaceDE w:val="0"/>
                  <w:autoSpaceDN w:val="0"/>
                  <w:adjustRightInd w:val="0"/>
                  <w:jc w:val="both"/>
                </w:pPr>
              </w:pPrChange>
            </w:pPr>
            <w:del w:id="559" w:author="NAVARRIA Jessica" w:date="2025-09-30T12:06:00Z">
              <w:r w:rsidRPr="00EE1BEF" w:rsidDel="0099104F">
                <w:rPr>
                  <w:rFonts w:eastAsia="MS Mincho"/>
                  <w:szCs w:val="24"/>
                </w:rPr>
                <w:delText>boolean</w:delText>
              </w:r>
            </w:del>
          </w:p>
        </w:tc>
        <w:tc>
          <w:tcPr>
            <w:tcW w:w="990" w:type="dxa"/>
            <w:tcBorders>
              <w:top w:val="single" w:sz="12" w:space="0" w:color="000000" w:themeColor="text1"/>
            </w:tcBorders>
          </w:tcPr>
          <w:p w14:paraId="67A29366" w14:textId="7247C6B9" w:rsidR="00EB1912" w:rsidRPr="00EE1BEF" w:rsidDel="0099104F" w:rsidRDefault="00EB1912">
            <w:pPr>
              <w:pStyle w:val="BodyText"/>
              <w:autoSpaceDE w:val="0"/>
              <w:autoSpaceDN w:val="0"/>
              <w:adjustRightInd w:val="0"/>
              <w:rPr>
                <w:del w:id="560" w:author="NAVARRIA Jessica" w:date="2025-09-30T12:06:00Z"/>
                <w:rFonts w:cs="Arial"/>
                <w:szCs w:val="20"/>
                <w:lang w:eastAsia="fr-FR"/>
              </w:rPr>
              <w:pPrChange w:id="561" w:author="NAVARRIA Jessica" w:date="2025-09-30T12:06:00Z">
                <w:pPr>
                  <w:pStyle w:val="Tablebody"/>
                  <w:autoSpaceDE w:val="0"/>
                  <w:autoSpaceDN w:val="0"/>
                  <w:adjustRightInd w:val="0"/>
                  <w:jc w:val="center"/>
                </w:pPr>
              </w:pPrChange>
            </w:pPr>
            <w:del w:id="562" w:author="NAVARRIA Jessica" w:date="2025-09-30T12:06:00Z">
              <w:r w:rsidRPr="00EE1BEF" w:rsidDel="0099104F">
                <w:rPr>
                  <w:rFonts w:eastAsia="MS Mincho"/>
                  <w:szCs w:val="24"/>
                </w:rPr>
                <w:delText>O</w:delText>
              </w:r>
            </w:del>
          </w:p>
        </w:tc>
        <w:tc>
          <w:tcPr>
            <w:tcW w:w="990" w:type="dxa"/>
            <w:tcBorders>
              <w:top w:val="single" w:sz="12" w:space="0" w:color="000000" w:themeColor="text1"/>
            </w:tcBorders>
          </w:tcPr>
          <w:p w14:paraId="62FDABE9" w14:textId="74342C57" w:rsidR="00EB1912" w:rsidRPr="00EE1BEF" w:rsidDel="0099104F" w:rsidRDefault="00EB1912">
            <w:pPr>
              <w:pStyle w:val="BodyText"/>
              <w:autoSpaceDE w:val="0"/>
              <w:autoSpaceDN w:val="0"/>
              <w:adjustRightInd w:val="0"/>
              <w:rPr>
                <w:del w:id="563" w:author="NAVARRIA Jessica" w:date="2025-09-30T12:06:00Z"/>
                <w:rFonts w:cs="Arial"/>
                <w:szCs w:val="20"/>
                <w:lang w:eastAsia="fr-FR"/>
              </w:rPr>
              <w:pPrChange w:id="564" w:author="NAVARRIA Jessica" w:date="2025-09-30T12:06:00Z">
                <w:pPr>
                  <w:pStyle w:val="Tablebody"/>
                  <w:autoSpaceDE w:val="0"/>
                  <w:autoSpaceDN w:val="0"/>
                  <w:adjustRightInd w:val="0"/>
                  <w:jc w:val="both"/>
                </w:pPr>
              </w:pPrChange>
            </w:pPr>
            <w:del w:id="565" w:author="NAVARRIA Jessica" w:date="2025-09-30T12:06:00Z">
              <w:r w:rsidRPr="00EE1BEF" w:rsidDel="0099104F">
                <w:rPr>
                  <w:rFonts w:eastAsia="MS Mincho"/>
                  <w:szCs w:val="24"/>
                </w:rPr>
                <w:delText>false</w:delText>
              </w:r>
            </w:del>
          </w:p>
        </w:tc>
        <w:tc>
          <w:tcPr>
            <w:tcW w:w="2718" w:type="dxa"/>
            <w:tcBorders>
              <w:top w:val="single" w:sz="12" w:space="0" w:color="000000" w:themeColor="text1"/>
            </w:tcBorders>
          </w:tcPr>
          <w:p w14:paraId="38B8ED26" w14:textId="679D3A2E" w:rsidR="00EB1912" w:rsidRPr="00EE1BEF" w:rsidDel="0099104F" w:rsidRDefault="00EB1912">
            <w:pPr>
              <w:pStyle w:val="BodyText"/>
              <w:autoSpaceDE w:val="0"/>
              <w:autoSpaceDN w:val="0"/>
              <w:adjustRightInd w:val="0"/>
              <w:rPr>
                <w:del w:id="566" w:author="NAVARRIA Jessica" w:date="2025-09-30T12:06:00Z"/>
                <w:rFonts w:cs="Arial"/>
                <w:szCs w:val="20"/>
                <w:lang w:eastAsia="fr-FR"/>
              </w:rPr>
              <w:pPrChange w:id="567" w:author="NAVARRIA Jessica" w:date="2025-09-30T12:06:00Z">
                <w:pPr>
                  <w:pStyle w:val="Tablebody"/>
                  <w:autoSpaceDE w:val="0"/>
                  <w:autoSpaceDN w:val="0"/>
                  <w:adjustRightInd w:val="0"/>
                  <w:jc w:val="both"/>
                </w:pPr>
              </w:pPrChange>
            </w:pPr>
            <w:del w:id="568" w:author="NAVARRIA Jessica" w:date="2025-09-30T12:06:00Z">
              <w:r w:rsidRPr="00EE1BEF" w:rsidDel="0099104F">
                <w:rPr>
                  <w:rFonts w:eastAsia="MS Mincho"/>
                  <w:szCs w:val="24"/>
                </w:rPr>
                <w:delText>Determines whether the application should enable a more deterministic and precise physic simulation</w:delText>
              </w:r>
            </w:del>
          </w:p>
        </w:tc>
      </w:tr>
      <w:tr w:rsidR="00EB1912" w:rsidRPr="00EE1BEF" w:rsidDel="0099104F" w14:paraId="7C371D86" w14:textId="65B54F9E" w:rsidTr="00CF784B">
        <w:trPr>
          <w:trHeight w:val="675"/>
          <w:del w:id="569" w:author="NAVARRIA Jessica" w:date="2025-09-30T12:06:00Z"/>
        </w:trPr>
        <w:tc>
          <w:tcPr>
            <w:tcW w:w="3322" w:type="dxa"/>
          </w:tcPr>
          <w:p w14:paraId="15F11122" w14:textId="5C57FA95" w:rsidR="00EB1912" w:rsidRPr="00EE1BEF" w:rsidDel="0099104F" w:rsidRDefault="00EB1912">
            <w:pPr>
              <w:pStyle w:val="BodyText"/>
              <w:autoSpaceDE w:val="0"/>
              <w:autoSpaceDN w:val="0"/>
              <w:adjustRightInd w:val="0"/>
              <w:rPr>
                <w:del w:id="570" w:author="NAVARRIA Jessica" w:date="2025-09-30T12:06:00Z"/>
                <w:rFonts w:cs="Arial"/>
                <w:szCs w:val="20"/>
                <w:lang w:eastAsia="fr-FR"/>
              </w:rPr>
              <w:pPrChange w:id="571" w:author="NAVARRIA Jessica" w:date="2025-09-30T12:06:00Z">
                <w:pPr>
                  <w:pStyle w:val="Tablebody"/>
                  <w:autoSpaceDE w:val="0"/>
                  <w:autoSpaceDN w:val="0"/>
                  <w:adjustRightInd w:val="0"/>
                  <w:jc w:val="both"/>
                </w:pPr>
              </w:pPrChange>
            </w:pPr>
            <w:del w:id="572" w:author="NAVARRIA Jessica" w:date="2025-09-30T12:06:00Z">
              <w:r w:rsidRPr="00EE1BEF" w:rsidDel="0099104F">
                <w:rPr>
                  <w:rFonts w:eastAsia="MS Mincho"/>
                  <w:szCs w:val="24"/>
                </w:rPr>
                <w:delText>gravity</w:delText>
              </w:r>
            </w:del>
          </w:p>
        </w:tc>
        <w:tc>
          <w:tcPr>
            <w:tcW w:w="990" w:type="dxa"/>
          </w:tcPr>
          <w:p w14:paraId="5C2AF72D" w14:textId="2A359FCD" w:rsidR="00EB1912" w:rsidRPr="00EE1BEF" w:rsidDel="0099104F" w:rsidRDefault="00EB1912">
            <w:pPr>
              <w:pStyle w:val="BodyText"/>
              <w:autoSpaceDE w:val="0"/>
              <w:autoSpaceDN w:val="0"/>
              <w:adjustRightInd w:val="0"/>
              <w:rPr>
                <w:del w:id="573" w:author="NAVARRIA Jessica" w:date="2025-09-30T12:06:00Z"/>
                <w:rFonts w:cs="Arial"/>
                <w:szCs w:val="20"/>
                <w:lang w:eastAsia="fr-FR"/>
              </w:rPr>
              <w:pPrChange w:id="574" w:author="NAVARRIA Jessica" w:date="2025-09-30T12:06:00Z">
                <w:pPr>
                  <w:pStyle w:val="Tablebody"/>
                  <w:autoSpaceDE w:val="0"/>
                  <w:autoSpaceDN w:val="0"/>
                  <w:adjustRightInd w:val="0"/>
                  <w:jc w:val="both"/>
                </w:pPr>
              </w:pPrChange>
            </w:pPr>
            <w:del w:id="575" w:author="NAVARRIA Jessica" w:date="2025-09-30T12:06:00Z">
              <w:r w:rsidRPr="00EE1BEF" w:rsidDel="0099104F">
                <w:rPr>
                  <w:rFonts w:eastAsia="MS Mincho"/>
                  <w:szCs w:val="24"/>
                </w:rPr>
                <w:delText>number</w:delText>
              </w:r>
            </w:del>
          </w:p>
        </w:tc>
        <w:tc>
          <w:tcPr>
            <w:tcW w:w="990" w:type="dxa"/>
          </w:tcPr>
          <w:p w14:paraId="77597188" w14:textId="4C3579D2" w:rsidR="00EB1912" w:rsidRPr="00EE1BEF" w:rsidDel="0099104F" w:rsidRDefault="00EB1912">
            <w:pPr>
              <w:pStyle w:val="BodyText"/>
              <w:autoSpaceDE w:val="0"/>
              <w:autoSpaceDN w:val="0"/>
              <w:adjustRightInd w:val="0"/>
              <w:rPr>
                <w:del w:id="576" w:author="NAVARRIA Jessica" w:date="2025-09-30T12:06:00Z"/>
                <w:rFonts w:cs="Arial"/>
                <w:szCs w:val="20"/>
                <w:lang w:eastAsia="fr-FR"/>
              </w:rPr>
              <w:pPrChange w:id="577" w:author="NAVARRIA Jessica" w:date="2025-09-30T12:06:00Z">
                <w:pPr>
                  <w:pStyle w:val="Tablebody"/>
                  <w:autoSpaceDE w:val="0"/>
                  <w:autoSpaceDN w:val="0"/>
                  <w:adjustRightInd w:val="0"/>
                  <w:jc w:val="center"/>
                </w:pPr>
              </w:pPrChange>
            </w:pPr>
            <w:del w:id="578" w:author="NAVARRIA Jessica" w:date="2025-09-30T12:06:00Z">
              <w:r w:rsidRPr="00EE1BEF" w:rsidDel="0099104F">
                <w:rPr>
                  <w:rFonts w:eastAsia="MS Mincho"/>
                  <w:szCs w:val="24"/>
                </w:rPr>
                <w:delText>O</w:delText>
              </w:r>
            </w:del>
          </w:p>
        </w:tc>
        <w:tc>
          <w:tcPr>
            <w:tcW w:w="990" w:type="dxa"/>
          </w:tcPr>
          <w:p w14:paraId="3D6555BC" w14:textId="27C4F659" w:rsidR="00EB1912" w:rsidRPr="00EE1BEF" w:rsidDel="0099104F" w:rsidRDefault="00EB1912">
            <w:pPr>
              <w:pStyle w:val="BodyText"/>
              <w:autoSpaceDE w:val="0"/>
              <w:autoSpaceDN w:val="0"/>
              <w:adjustRightInd w:val="0"/>
              <w:rPr>
                <w:del w:id="579" w:author="NAVARRIA Jessica" w:date="2025-09-30T12:06:00Z"/>
                <w:rFonts w:cs="Arial"/>
                <w:szCs w:val="20"/>
                <w:lang w:eastAsia="fr-FR"/>
              </w:rPr>
              <w:pPrChange w:id="580" w:author="NAVARRIA Jessica" w:date="2025-09-30T12:06:00Z">
                <w:pPr>
                  <w:pStyle w:val="Tablebody"/>
                  <w:autoSpaceDE w:val="0"/>
                  <w:autoSpaceDN w:val="0"/>
                  <w:adjustRightInd w:val="0"/>
                  <w:jc w:val="both"/>
                </w:pPr>
              </w:pPrChange>
            </w:pPr>
            <w:del w:id="581" w:author="NAVARRIA Jessica" w:date="2025-09-30T12:06:00Z">
              <w:r w:rsidRPr="00EE1BEF" w:rsidDel="0099104F">
                <w:rPr>
                  <w:rFonts w:eastAsia="MS Mincho"/>
                  <w:szCs w:val="24"/>
                </w:rPr>
                <w:delText>-9.81</w:delText>
              </w:r>
            </w:del>
          </w:p>
        </w:tc>
        <w:tc>
          <w:tcPr>
            <w:tcW w:w="2718" w:type="dxa"/>
          </w:tcPr>
          <w:p w14:paraId="7396D35A" w14:textId="7093807E" w:rsidR="00EB1912" w:rsidRPr="00EE1BEF" w:rsidDel="0099104F" w:rsidRDefault="00EB1912">
            <w:pPr>
              <w:pStyle w:val="BodyText"/>
              <w:autoSpaceDE w:val="0"/>
              <w:autoSpaceDN w:val="0"/>
              <w:adjustRightInd w:val="0"/>
              <w:rPr>
                <w:del w:id="582" w:author="NAVARRIA Jessica" w:date="2025-09-30T12:06:00Z"/>
                <w:rFonts w:cs="Arial"/>
                <w:szCs w:val="20"/>
                <w:lang w:eastAsia="fr-FR"/>
              </w:rPr>
              <w:pPrChange w:id="583" w:author="NAVARRIA Jessica" w:date="2025-09-30T12:06:00Z">
                <w:pPr>
                  <w:pStyle w:val="Tablebody"/>
                  <w:autoSpaceDE w:val="0"/>
                  <w:autoSpaceDN w:val="0"/>
                  <w:adjustRightInd w:val="0"/>
                  <w:jc w:val="both"/>
                </w:pPr>
              </w:pPrChange>
            </w:pPr>
            <w:del w:id="584" w:author="NAVARRIA Jessica" w:date="2025-09-30T12:06:00Z">
              <w:r w:rsidRPr="00EE1BEF" w:rsidDel="0099104F">
                <w:rPr>
                  <w:rFonts w:eastAsia="MS Mincho"/>
                  <w:szCs w:val="24"/>
                </w:rPr>
                <w:delText>Determine the gravity for the whole scene. In meters per second</w:delText>
              </w:r>
              <w:r w:rsidRPr="00EE1BEF" w:rsidDel="0099104F">
                <w:rPr>
                  <w:rFonts w:eastAsia="MS Mincho"/>
                  <w:szCs w:val="24"/>
                  <w:vertAlign w:val="superscript"/>
                </w:rPr>
                <w:delText xml:space="preserve"> </w:delText>
              </w:r>
              <w:r w:rsidRPr="00EE1BEF" w:rsidDel="0099104F">
                <w:rPr>
                  <w:rFonts w:eastAsia="MS Mincho"/>
                  <w:szCs w:val="24"/>
                </w:rPr>
                <w:delText>square (m.s</w:delText>
              </w:r>
              <w:r w:rsidRPr="00EE1BEF" w:rsidDel="0099104F">
                <w:rPr>
                  <w:rFonts w:eastAsia="MS Mincho"/>
                  <w:szCs w:val="24"/>
                  <w:vertAlign w:val="superscript"/>
                </w:rPr>
                <w:delText>-2</w:delText>
              </w:r>
              <w:r w:rsidRPr="00EE1BEF" w:rsidDel="0099104F">
                <w:rPr>
                  <w:rFonts w:eastAsia="MS Mincho"/>
                  <w:szCs w:val="24"/>
                </w:rPr>
                <w:delText>), as defined in the international unit system.</w:delText>
              </w:r>
            </w:del>
          </w:p>
        </w:tc>
      </w:tr>
      <w:tr w:rsidR="00EB1912" w:rsidRPr="00EE1BEF" w:rsidDel="0099104F" w14:paraId="426AD9B5" w14:textId="0A129423" w:rsidTr="00CF784B">
        <w:trPr>
          <w:trHeight w:val="675"/>
          <w:del w:id="585" w:author="NAVARRIA Jessica" w:date="2025-09-30T12:06:00Z"/>
        </w:trPr>
        <w:tc>
          <w:tcPr>
            <w:tcW w:w="3322" w:type="dxa"/>
          </w:tcPr>
          <w:p w14:paraId="6974AB5E" w14:textId="0CBC74B2" w:rsidR="00EB1912" w:rsidRPr="00EE1BEF" w:rsidDel="0099104F" w:rsidRDefault="00EB1912">
            <w:pPr>
              <w:pStyle w:val="BodyText"/>
              <w:autoSpaceDE w:val="0"/>
              <w:autoSpaceDN w:val="0"/>
              <w:adjustRightInd w:val="0"/>
              <w:rPr>
                <w:del w:id="586" w:author="NAVARRIA Jessica" w:date="2025-09-30T12:06:00Z"/>
                <w:rFonts w:cs="Arial"/>
                <w:szCs w:val="20"/>
                <w:lang w:eastAsia="fr-FR"/>
              </w:rPr>
              <w:pPrChange w:id="587" w:author="NAVARRIA Jessica" w:date="2025-09-30T12:06:00Z">
                <w:pPr>
                  <w:pStyle w:val="Tablebody"/>
                  <w:autoSpaceDE w:val="0"/>
                  <w:autoSpaceDN w:val="0"/>
                  <w:adjustRightInd w:val="0"/>
                  <w:jc w:val="both"/>
                </w:pPr>
              </w:pPrChange>
            </w:pPr>
            <w:del w:id="588" w:author="NAVARRIA Jessica" w:date="2025-09-30T12:06:00Z">
              <w:r w:rsidRPr="00EE1BEF" w:rsidDel="0099104F">
                <w:rPr>
                  <w:rFonts w:eastAsia="MS Mincho"/>
                  <w:szCs w:val="24"/>
                </w:rPr>
                <w:delText>recommendedPhysicsFrameRate</w:delText>
              </w:r>
            </w:del>
          </w:p>
        </w:tc>
        <w:tc>
          <w:tcPr>
            <w:tcW w:w="990" w:type="dxa"/>
          </w:tcPr>
          <w:p w14:paraId="3BDF2192" w14:textId="7EC5248A" w:rsidR="00EB1912" w:rsidRPr="00EE1BEF" w:rsidDel="0099104F" w:rsidRDefault="00EB1912">
            <w:pPr>
              <w:pStyle w:val="BodyText"/>
              <w:autoSpaceDE w:val="0"/>
              <w:autoSpaceDN w:val="0"/>
              <w:adjustRightInd w:val="0"/>
              <w:rPr>
                <w:del w:id="589" w:author="NAVARRIA Jessica" w:date="2025-09-30T12:06:00Z"/>
                <w:rFonts w:cs="Arial"/>
                <w:szCs w:val="20"/>
                <w:lang w:eastAsia="fr-FR"/>
              </w:rPr>
              <w:pPrChange w:id="590" w:author="NAVARRIA Jessica" w:date="2025-09-30T12:06:00Z">
                <w:pPr>
                  <w:pStyle w:val="Tablebody"/>
                  <w:autoSpaceDE w:val="0"/>
                  <w:autoSpaceDN w:val="0"/>
                  <w:adjustRightInd w:val="0"/>
                  <w:jc w:val="both"/>
                </w:pPr>
              </w:pPrChange>
            </w:pPr>
            <w:del w:id="591" w:author="NAVARRIA Jessica" w:date="2025-09-30T12:06:00Z">
              <w:r w:rsidRPr="00EE1BEF" w:rsidDel="0099104F">
                <w:rPr>
                  <w:rFonts w:eastAsia="MS Mincho"/>
                  <w:szCs w:val="24"/>
                </w:rPr>
                <w:delText>number</w:delText>
              </w:r>
            </w:del>
          </w:p>
        </w:tc>
        <w:tc>
          <w:tcPr>
            <w:tcW w:w="990" w:type="dxa"/>
          </w:tcPr>
          <w:p w14:paraId="7A17B182" w14:textId="658FFA1C" w:rsidR="00EB1912" w:rsidRPr="00EE1BEF" w:rsidDel="0099104F" w:rsidRDefault="00EB1912">
            <w:pPr>
              <w:pStyle w:val="BodyText"/>
              <w:autoSpaceDE w:val="0"/>
              <w:autoSpaceDN w:val="0"/>
              <w:adjustRightInd w:val="0"/>
              <w:rPr>
                <w:del w:id="592" w:author="NAVARRIA Jessica" w:date="2025-09-30T12:06:00Z"/>
                <w:rFonts w:cs="Arial"/>
                <w:szCs w:val="20"/>
                <w:lang w:eastAsia="fr-FR"/>
              </w:rPr>
              <w:pPrChange w:id="593" w:author="NAVARRIA Jessica" w:date="2025-09-30T12:06:00Z">
                <w:pPr>
                  <w:pStyle w:val="Tablebody"/>
                  <w:autoSpaceDE w:val="0"/>
                  <w:autoSpaceDN w:val="0"/>
                  <w:adjustRightInd w:val="0"/>
                  <w:jc w:val="center"/>
                </w:pPr>
              </w:pPrChange>
            </w:pPr>
            <w:del w:id="594" w:author="NAVARRIA Jessica" w:date="2025-09-30T12:06:00Z">
              <w:r w:rsidRPr="00EE1BEF" w:rsidDel="0099104F">
                <w:rPr>
                  <w:rFonts w:eastAsia="MS Mincho"/>
                  <w:szCs w:val="24"/>
                </w:rPr>
                <w:delText>O</w:delText>
              </w:r>
            </w:del>
          </w:p>
        </w:tc>
        <w:tc>
          <w:tcPr>
            <w:tcW w:w="990" w:type="dxa"/>
          </w:tcPr>
          <w:p w14:paraId="7A01AF66" w14:textId="09FF8F9B" w:rsidR="00EB1912" w:rsidRPr="00EE1BEF" w:rsidDel="0099104F" w:rsidRDefault="00EB1912">
            <w:pPr>
              <w:pStyle w:val="BodyText"/>
              <w:autoSpaceDE w:val="0"/>
              <w:autoSpaceDN w:val="0"/>
              <w:adjustRightInd w:val="0"/>
              <w:rPr>
                <w:del w:id="595" w:author="NAVARRIA Jessica" w:date="2025-09-30T12:06:00Z"/>
                <w:rFonts w:cs="Arial"/>
                <w:szCs w:val="20"/>
                <w:lang w:eastAsia="fr-FR"/>
              </w:rPr>
              <w:pPrChange w:id="596" w:author="NAVARRIA Jessica" w:date="2025-09-30T12:06:00Z">
                <w:pPr>
                  <w:pStyle w:val="Tablebody"/>
                  <w:autoSpaceDE w:val="0"/>
                  <w:autoSpaceDN w:val="0"/>
                  <w:adjustRightInd w:val="0"/>
                  <w:jc w:val="both"/>
                </w:pPr>
              </w:pPrChange>
            </w:pPr>
            <w:del w:id="597" w:author="NAVARRIA Jessica" w:date="2025-09-30T12:06:00Z">
              <w:r w:rsidRPr="00EE1BEF" w:rsidDel="0099104F">
                <w:rPr>
                  <w:rFonts w:eastAsia="MS Mincho"/>
                  <w:szCs w:val="24"/>
                </w:rPr>
                <w:delText>50</w:delText>
              </w:r>
            </w:del>
          </w:p>
        </w:tc>
        <w:tc>
          <w:tcPr>
            <w:tcW w:w="2718" w:type="dxa"/>
          </w:tcPr>
          <w:p w14:paraId="2DB2E0E7" w14:textId="7CC76FA2" w:rsidR="00EB1912" w:rsidRPr="00EE1BEF" w:rsidDel="0099104F" w:rsidRDefault="00EB1912">
            <w:pPr>
              <w:pStyle w:val="BodyText"/>
              <w:autoSpaceDE w:val="0"/>
              <w:autoSpaceDN w:val="0"/>
              <w:adjustRightInd w:val="0"/>
              <w:rPr>
                <w:del w:id="598" w:author="NAVARRIA Jessica" w:date="2025-09-30T12:06:00Z"/>
                <w:rFonts w:cs="Arial"/>
                <w:szCs w:val="20"/>
                <w:lang w:eastAsia="fr-FR"/>
              </w:rPr>
              <w:pPrChange w:id="599" w:author="NAVARRIA Jessica" w:date="2025-09-30T12:06:00Z">
                <w:pPr>
                  <w:pStyle w:val="Tablebody"/>
                  <w:autoSpaceDE w:val="0"/>
                  <w:autoSpaceDN w:val="0"/>
                  <w:adjustRightInd w:val="0"/>
                  <w:jc w:val="both"/>
                </w:pPr>
              </w:pPrChange>
            </w:pPr>
            <w:del w:id="600" w:author="NAVARRIA Jessica" w:date="2025-09-30T12:06:00Z">
              <w:r w:rsidRPr="00EE1BEF" w:rsidDel="0099104F">
                <w:rPr>
                  <w:rFonts w:eastAsia="MS Mincho"/>
                  <w:szCs w:val="24"/>
                </w:rPr>
                <w:delText>Provides the recommended frame rate at which the Physics Engine should operate. In frame per second, as defined in the international unit system.</w:delText>
              </w:r>
            </w:del>
          </w:p>
        </w:tc>
      </w:tr>
      <w:tr w:rsidR="00EB1912" w:rsidRPr="00EE1BEF" w:rsidDel="0099104F" w14:paraId="27753E35" w14:textId="2D2B2D15" w:rsidTr="00CF784B">
        <w:trPr>
          <w:trHeight w:val="675"/>
          <w:del w:id="601" w:author="NAVARRIA Jessica" w:date="2025-09-30T12:06:00Z"/>
        </w:trPr>
        <w:tc>
          <w:tcPr>
            <w:tcW w:w="3322" w:type="dxa"/>
            <w:tcBorders>
              <w:bottom w:val="single" w:sz="12" w:space="0" w:color="000000" w:themeColor="text1"/>
            </w:tcBorders>
          </w:tcPr>
          <w:p w14:paraId="182EBBCA" w14:textId="28E32A81" w:rsidR="00EB1912" w:rsidRPr="00EE1BEF" w:rsidDel="0099104F" w:rsidRDefault="00EB1912">
            <w:pPr>
              <w:pStyle w:val="BodyText"/>
              <w:autoSpaceDE w:val="0"/>
              <w:autoSpaceDN w:val="0"/>
              <w:adjustRightInd w:val="0"/>
              <w:rPr>
                <w:del w:id="602" w:author="NAVARRIA Jessica" w:date="2025-09-30T12:06:00Z"/>
                <w:rFonts w:cs="Arial"/>
                <w:szCs w:val="20"/>
                <w:lang w:eastAsia="fr-FR"/>
              </w:rPr>
              <w:pPrChange w:id="603" w:author="NAVARRIA Jessica" w:date="2025-09-30T12:06:00Z">
                <w:pPr>
                  <w:pStyle w:val="Tablebody"/>
                  <w:autoSpaceDE w:val="0"/>
                  <w:autoSpaceDN w:val="0"/>
                  <w:adjustRightInd w:val="0"/>
                  <w:jc w:val="both"/>
                </w:pPr>
              </w:pPrChange>
            </w:pPr>
            <w:del w:id="604" w:author="NAVARRIA Jessica" w:date="2025-09-30T12:06:00Z">
              <w:r w:rsidRPr="00EE1BEF" w:rsidDel="0099104F">
                <w:rPr>
                  <w:rFonts w:eastAsia="MS Mincho"/>
                  <w:szCs w:val="24"/>
                </w:rPr>
                <w:delText>bounceThreshold</w:delText>
              </w:r>
            </w:del>
          </w:p>
        </w:tc>
        <w:tc>
          <w:tcPr>
            <w:tcW w:w="990" w:type="dxa"/>
            <w:tcBorders>
              <w:bottom w:val="single" w:sz="12" w:space="0" w:color="000000" w:themeColor="text1"/>
            </w:tcBorders>
          </w:tcPr>
          <w:p w14:paraId="53E6EF5A" w14:textId="629D3FFA" w:rsidR="00EB1912" w:rsidRPr="00EE1BEF" w:rsidDel="0099104F" w:rsidRDefault="00EB1912">
            <w:pPr>
              <w:pStyle w:val="BodyText"/>
              <w:autoSpaceDE w:val="0"/>
              <w:autoSpaceDN w:val="0"/>
              <w:adjustRightInd w:val="0"/>
              <w:rPr>
                <w:del w:id="605" w:author="NAVARRIA Jessica" w:date="2025-09-30T12:06:00Z"/>
                <w:rFonts w:cs="Arial"/>
                <w:szCs w:val="20"/>
                <w:lang w:eastAsia="fr-FR"/>
              </w:rPr>
              <w:pPrChange w:id="606" w:author="NAVARRIA Jessica" w:date="2025-09-30T12:06:00Z">
                <w:pPr>
                  <w:pStyle w:val="Tablebody"/>
                  <w:autoSpaceDE w:val="0"/>
                  <w:autoSpaceDN w:val="0"/>
                  <w:adjustRightInd w:val="0"/>
                  <w:jc w:val="both"/>
                </w:pPr>
              </w:pPrChange>
            </w:pPr>
            <w:del w:id="607" w:author="NAVARRIA Jessica" w:date="2025-09-30T12:06:00Z">
              <w:r w:rsidRPr="00EE1BEF" w:rsidDel="0099104F">
                <w:rPr>
                  <w:rFonts w:eastAsia="MS Mincho"/>
                  <w:szCs w:val="24"/>
                </w:rPr>
                <w:delText>number</w:delText>
              </w:r>
            </w:del>
          </w:p>
        </w:tc>
        <w:tc>
          <w:tcPr>
            <w:tcW w:w="990" w:type="dxa"/>
            <w:tcBorders>
              <w:bottom w:val="single" w:sz="12" w:space="0" w:color="000000" w:themeColor="text1"/>
            </w:tcBorders>
          </w:tcPr>
          <w:p w14:paraId="5D7927A9" w14:textId="7AAE2768" w:rsidR="00EB1912" w:rsidRPr="00EE1BEF" w:rsidDel="0099104F" w:rsidRDefault="00EB1912">
            <w:pPr>
              <w:pStyle w:val="BodyText"/>
              <w:autoSpaceDE w:val="0"/>
              <w:autoSpaceDN w:val="0"/>
              <w:adjustRightInd w:val="0"/>
              <w:rPr>
                <w:del w:id="608" w:author="NAVARRIA Jessica" w:date="2025-09-30T12:06:00Z"/>
                <w:rFonts w:cs="Arial"/>
                <w:szCs w:val="20"/>
                <w:lang w:eastAsia="fr-FR"/>
              </w:rPr>
              <w:pPrChange w:id="609" w:author="NAVARRIA Jessica" w:date="2025-09-30T12:06:00Z">
                <w:pPr>
                  <w:pStyle w:val="Tablebody"/>
                  <w:autoSpaceDE w:val="0"/>
                  <w:autoSpaceDN w:val="0"/>
                  <w:adjustRightInd w:val="0"/>
                  <w:jc w:val="center"/>
                </w:pPr>
              </w:pPrChange>
            </w:pPr>
            <w:del w:id="610" w:author="NAVARRIA Jessica" w:date="2025-09-30T12:06:00Z">
              <w:r w:rsidRPr="00EE1BEF" w:rsidDel="0099104F">
                <w:rPr>
                  <w:rFonts w:eastAsia="MS Mincho"/>
                  <w:szCs w:val="24"/>
                </w:rPr>
                <w:delText>O</w:delText>
              </w:r>
            </w:del>
          </w:p>
        </w:tc>
        <w:tc>
          <w:tcPr>
            <w:tcW w:w="990" w:type="dxa"/>
            <w:tcBorders>
              <w:bottom w:val="single" w:sz="12" w:space="0" w:color="000000" w:themeColor="text1"/>
            </w:tcBorders>
          </w:tcPr>
          <w:p w14:paraId="0BF361AE" w14:textId="31EC8D47" w:rsidR="00EB1912" w:rsidRPr="00EE1BEF" w:rsidDel="0099104F" w:rsidRDefault="00EB1912">
            <w:pPr>
              <w:pStyle w:val="BodyText"/>
              <w:autoSpaceDE w:val="0"/>
              <w:autoSpaceDN w:val="0"/>
              <w:adjustRightInd w:val="0"/>
              <w:rPr>
                <w:del w:id="611" w:author="NAVARRIA Jessica" w:date="2025-09-30T12:06:00Z"/>
                <w:rFonts w:cs="Arial"/>
                <w:szCs w:val="20"/>
                <w:lang w:eastAsia="fr-FR"/>
              </w:rPr>
              <w:pPrChange w:id="612" w:author="NAVARRIA Jessica" w:date="2025-09-30T12:06:00Z">
                <w:pPr>
                  <w:pStyle w:val="Tablebody"/>
                  <w:autoSpaceDE w:val="0"/>
                  <w:autoSpaceDN w:val="0"/>
                  <w:adjustRightInd w:val="0"/>
                  <w:jc w:val="both"/>
                </w:pPr>
              </w:pPrChange>
            </w:pPr>
            <w:del w:id="613" w:author="NAVARRIA Jessica" w:date="2025-09-30T12:06:00Z">
              <w:r w:rsidRPr="00EE1BEF" w:rsidDel="0099104F">
                <w:rPr>
                  <w:rFonts w:eastAsia="MS Mincho"/>
                  <w:szCs w:val="24"/>
                </w:rPr>
                <w:delText>1</w:delText>
              </w:r>
            </w:del>
          </w:p>
        </w:tc>
        <w:tc>
          <w:tcPr>
            <w:tcW w:w="2718" w:type="dxa"/>
            <w:tcBorders>
              <w:bottom w:val="single" w:sz="12" w:space="0" w:color="000000" w:themeColor="text1"/>
            </w:tcBorders>
          </w:tcPr>
          <w:p w14:paraId="12F6F72D" w14:textId="2F56BA05" w:rsidR="00EB1912" w:rsidRPr="00EE1BEF" w:rsidDel="0099104F" w:rsidRDefault="00EB1912">
            <w:pPr>
              <w:pStyle w:val="BodyText"/>
              <w:autoSpaceDE w:val="0"/>
              <w:autoSpaceDN w:val="0"/>
              <w:adjustRightInd w:val="0"/>
              <w:rPr>
                <w:del w:id="614" w:author="NAVARRIA Jessica" w:date="2025-09-30T12:06:00Z"/>
                <w:rFonts w:cs="Arial"/>
                <w:szCs w:val="20"/>
                <w:lang w:eastAsia="fr-FR"/>
              </w:rPr>
              <w:pPrChange w:id="615" w:author="NAVARRIA Jessica" w:date="2025-09-30T12:06:00Z">
                <w:pPr>
                  <w:pStyle w:val="Tablebody"/>
                  <w:autoSpaceDE w:val="0"/>
                  <w:autoSpaceDN w:val="0"/>
                  <w:adjustRightInd w:val="0"/>
                  <w:jc w:val="both"/>
                </w:pPr>
              </w:pPrChange>
            </w:pPr>
            <w:del w:id="616" w:author="NAVARRIA Jessica" w:date="2025-09-30T12:06:00Z">
              <w:r w:rsidRPr="00EE1BEF" w:rsidDel="0099104F">
                <w:rPr>
                  <w:rFonts w:eastAsia="MS Mincho"/>
                  <w:szCs w:val="24"/>
                </w:rPr>
                <w:delText>A contact with a relative velocity below this threshold will not result in a bounce. In meter per second (m.s</w:delText>
              </w:r>
              <w:r w:rsidRPr="00EE1BEF" w:rsidDel="0099104F">
                <w:rPr>
                  <w:rFonts w:eastAsia="MS Mincho"/>
                  <w:szCs w:val="24"/>
                  <w:vertAlign w:val="superscript"/>
                </w:rPr>
                <w:delText>-1</w:delText>
              </w:r>
              <w:r w:rsidRPr="00EE1BEF" w:rsidDel="0099104F">
                <w:rPr>
                  <w:rFonts w:eastAsia="MS Mincho"/>
                  <w:szCs w:val="24"/>
                </w:rPr>
                <w:delText>), as defined in the international unit system.</w:delText>
              </w:r>
            </w:del>
          </w:p>
        </w:tc>
      </w:tr>
    </w:tbl>
    <w:p w14:paraId="5654DC8B" w14:textId="06AEEE0C" w:rsidR="00EB1912" w:rsidRPr="00EE1BEF" w:rsidRDefault="00EB1912" w:rsidP="00EE1BEF">
      <w:pPr>
        <w:pStyle w:val="BodyText"/>
        <w:autoSpaceDE w:val="0"/>
        <w:autoSpaceDN w:val="0"/>
        <w:adjustRightInd w:val="0"/>
        <w:rPr>
          <w:rFonts w:eastAsia="MS Mincho"/>
          <w:szCs w:val="24"/>
        </w:rPr>
      </w:pPr>
      <w:r w:rsidRPr="00EE1BEF">
        <w:rPr>
          <w:rFonts w:eastAsia="MS Mincho"/>
          <w:i/>
          <w:szCs w:val="24"/>
        </w:rPr>
        <w:t> </w:t>
      </w:r>
    </w:p>
    <w:p w14:paraId="109DB6A9" w14:textId="50C181BE" w:rsidR="00EB1912" w:rsidRDefault="00EB1912" w:rsidP="00EE1BEF">
      <w:pPr>
        <w:pStyle w:val="BodyText"/>
        <w:autoSpaceDE w:val="0"/>
        <w:autoSpaceDN w:val="0"/>
        <w:adjustRightInd w:val="0"/>
        <w:rPr>
          <w:ins w:id="617" w:author="NAVARRIA Jessica" w:date="2025-09-30T12:10:00Z"/>
          <w:rFonts w:eastAsia="MS Mincho"/>
          <w:i/>
          <w:szCs w:val="24"/>
        </w:rPr>
      </w:pPr>
      <w:del w:id="618" w:author="NAVARRIA Jessica" w:date="2025-09-30T12:09:00Z">
        <w:r w:rsidRPr="00EE1BEF" w:rsidDel="0099104F">
          <w:rPr>
            <w:rFonts w:eastAsia="MS Mincho"/>
            <w:i/>
            <w:szCs w:val="24"/>
          </w:rPr>
          <w:delText>I</w:delText>
        </w:r>
      </w:del>
      <w:ins w:id="619" w:author="NAVARRIA Jessica" w:date="2025-09-30T12:09:00Z">
        <w:r w:rsidR="0099104F" w:rsidRPr="00EE1BEF" w:rsidDel="0099104F">
          <w:rPr>
            <w:rFonts w:eastAsia="MS Mincho"/>
            <w:i/>
            <w:szCs w:val="24"/>
          </w:rPr>
          <w:t xml:space="preserve"> </w:t>
        </w:r>
      </w:ins>
      <w:del w:id="620" w:author="NAVARRIA Jessica" w:date="2025-09-30T12:09:00Z">
        <w:r w:rsidRPr="00EE1BEF" w:rsidDel="0099104F">
          <w:rPr>
            <w:rFonts w:eastAsia="MS Mincho"/>
            <w:i/>
            <w:szCs w:val="24"/>
          </w:rPr>
          <w:delText>n clause </w:delText>
        </w:r>
      </w:del>
      <w:r w:rsidRPr="00EE1BEF">
        <w:rPr>
          <w:rFonts w:eastAsia="MS Mincho"/>
          <w:i/>
          <w:szCs w:val="24"/>
        </w:rPr>
        <w:t xml:space="preserve">8.2.2.2, </w:t>
      </w:r>
      <w:del w:id="621" w:author="NAVARRIA Jessica" w:date="2025-09-30T12:09:00Z">
        <w:r w:rsidRPr="00EE1BEF" w:rsidDel="0099104F">
          <w:rPr>
            <w:rFonts w:eastAsia="MS Mincho"/>
            <w:i/>
            <w:szCs w:val="24"/>
          </w:rPr>
          <w:delText>change the t</w:delText>
        </w:r>
      </w:del>
      <w:ins w:id="622" w:author="NAVARRIA Jessica" w:date="2025-09-30T12:09:00Z">
        <w:r w:rsidR="0099104F">
          <w:rPr>
            <w:rFonts w:eastAsia="MS Mincho"/>
            <w:i/>
            <w:szCs w:val="24"/>
          </w:rPr>
          <w:t>T</w:t>
        </w:r>
      </w:ins>
      <w:r w:rsidRPr="00EE1BEF">
        <w:rPr>
          <w:rFonts w:eastAsia="MS Mincho"/>
          <w:i/>
          <w:szCs w:val="24"/>
        </w:rPr>
        <w:t>able 52</w:t>
      </w:r>
      <w:del w:id="623" w:author="NAVARRIA Jessica" w:date="2025-09-30T12:09:00Z">
        <w:r w:rsidRPr="00EE1BEF" w:rsidDel="0099104F">
          <w:rPr>
            <w:rFonts w:eastAsia="MS Mincho"/>
            <w:i/>
            <w:szCs w:val="24"/>
          </w:rPr>
          <w:delText xml:space="preserve"> to</w:delText>
        </w:r>
      </w:del>
    </w:p>
    <w:p w14:paraId="2A9B3123" w14:textId="1D4D02DE" w:rsidR="0099104F" w:rsidRPr="00EE1BEF" w:rsidRDefault="0099104F" w:rsidP="00EE1BEF">
      <w:pPr>
        <w:pStyle w:val="BodyText"/>
        <w:autoSpaceDE w:val="0"/>
        <w:autoSpaceDN w:val="0"/>
        <w:adjustRightInd w:val="0"/>
        <w:rPr>
          <w:rFonts w:eastAsia="MS Mincho"/>
          <w:szCs w:val="24"/>
        </w:rPr>
      </w:pPr>
      <w:ins w:id="624" w:author="NAVARRIA Jessica" w:date="2025-09-30T12:10:00Z">
        <w:r>
          <w:rPr>
            <w:rFonts w:eastAsia="MS Mincho"/>
            <w:szCs w:val="24"/>
          </w:rPr>
          <w:t>Replace Table 52 with the following table:</w:t>
        </w:r>
      </w:ins>
    </w:p>
    <w:p w14:paraId="0D753608" w14:textId="77777777" w:rsidR="00EB1912" w:rsidRPr="00EE1BEF" w:rsidRDefault="00EB1912" w:rsidP="00EE1BEF">
      <w:pPr>
        <w:pStyle w:val="Tabletitle"/>
        <w:autoSpaceDE w:val="0"/>
        <w:autoSpaceDN w:val="0"/>
        <w:adjustRightInd w:val="0"/>
        <w:outlineLvl w:val="0"/>
        <w:rPr>
          <w:rFonts w:eastAsia="MS Mincho"/>
          <w:szCs w:val="24"/>
        </w:rPr>
      </w:pPr>
      <w:r w:rsidRPr="00EE1BEF">
        <w:rPr>
          <w:rFonts w:eastAsia="MS Mincho"/>
          <w:szCs w:val="24"/>
        </w:rPr>
        <w:t>Table 52 — Semantic of the MPEG_node_</w:t>
      </w:r>
      <w:proofErr w:type="gramStart"/>
      <w:r w:rsidRPr="00EE1BEF">
        <w:rPr>
          <w:rFonts w:eastAsia="MS Mincho"/>
          <w:szCs w:val="24"/>
        </w:rPr>
        <w:t>interactivity.trigger</w:t>
      </w:r>
      <w:proofErr w:type="gramEnd"/>
      <w:r w:rsidRPr="00EE1BEF">
        <w:rPr>
          <w:rFonts w:eastAsia="MS Mincho"/>
          <w:szCs w:val="24"/>
        </w:rPr>
        <w:t xml:space="preserve"> extension</w:t>
      </w:r>
    </w:p>
    <w:tbl>
      <w:tblPr>
        <w:tblW w:w="9339"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CellMar>
          <w:left w:w="0" w:type="dxa"/>
          <w:right w:w="0" w:type="dxa"/>
        </w:tblCellMar>
        <w:tblLook w:val="04A0" w:firstRow="1" w:lastRow="0" w:firstColumn="1" w:lastColumn="0" w:noHBand="0" w:noVBand="1"/>
      </w:tblPr>
      <w:tblGrid>
        <w:gridCol w:w="2064"/>
        <w:gridCol w:w="898"/>
        <w:gridCol w:w="858"/>
        <w:gridCol w:w="1482"/>
        <w:gridCol w:w="4037"/>
      </w:tblGrid>
      <w:tr w:rsidR="00EB1912" w:rsidRPr="00EE1BEF" w14:paraId="6672B416" w14:textId="77777777" w:rsidTr="00CF784B">
        <w:trPr>
          <w:trHeight w:val="690"/>
        </w:trPr>
        <w:tc>
          <w:tcPr>
            <w:tcW w:w="2064" w:type="dxa"/>
            <w:tcBorders>
              <w:top w:val="single" w:sz="12" w:space="0" w:color="000000" w:themeColor="text1"/>
              <w:bottom w:val="single" w:sz="12" w:space="0" w:color="000000" w:themeColor="text1"/>
            </w:tcBorders>
          </w:tcPr>
          <w:p w14:paraId="6564DBEC" w14:textId="02AA3E42" w:rsidR="00EB1912" w:rsidRPr="00EE1BEF" w:rsidRDefault="00EB1912" w:rsidP="00EE1BEF">
            <w:pPr>
              <w:pStyle w:val="Tableheader"/>
              <w:autoSpaceDE w:val="0"/>
              <w:autoSpaceDN w:val="0"/>
              <w:adjustRightInd w:val="0"/>
              <w:jc w:val="both"/>
              <w:rPr>
                <w:rFonts w:cs="Arial"/>
                <w:b/>
                <w:szCs w:val="20"/>
                <w:lang w:eastAsia="fr-FR"/>
              </w:rPr>
            </w:pPr>
            <w:r w:rsidRPr="00EE1BEF">
              <w:rPr>
                <w:rFonts w:eastAsia="MS Mincho"/>
                <w:b/>
                <w:szCs w:val="24"/>
              </w:rPr>
              <w:t>Name</w:t>
            </w:r>
          </w:p>
        </w:tc>
        <w:tc>
          <w:tcPr>
            <w:tcW w:w="898" w:type="dxa"/>
            <w:tcBorders>
              <w:top w:val="single" w:sz="12" w:space="0" w:color="000000" w:themeColor="text1"/>
              <w:bottom w:val="single" w:sz="12" w:space="0" w:color="000000" w:themeColor="text1"/>
            </w:tcBorders>
          </w:tcPr>
          <w:p w14:paraId="6955EA63" w14:textId="68F19AF5" w:rsidR="00EB1912" w:rsidRPr="00EE1BEF" w:rsidRDefault="00EB1912" w:rsidP="00EE1BEF">
            <w:pPr>
              <w:pStyle w:val="Tableheader"/>
              <w:autoSpaceDE w:val="0"/>
              <w:autoSpaceDN w:val="0"/>
              <w:adjustRightInd w:val="0"/>
              <w:jc w:val="both"/>
              <w:rPr>
                <w:rFonts w:cs="Arial"/>
                <w:b/>
                <w:szCs w:val="20"/>
                <w:lang w:eastAsia="fr-FR"/>
              </w:rPr>
            </w:pPr>
            <w:r w:rsidRPr="00EE1BEF">
              <w:rPr>
                <w:rFonts w:eastAsia="MS Mincho"/>
                <w:b/>
                <w:szCs w:val="24"/>
              </w:rPr>
              <w:t>Type</w:t>
            </w:r>
          </w:p>
        </w:tc>
        <w:tc>
          <w:tcPr>
            <w:tcW w:w="858" w:type="dxa"/>
            <w:tcBorders>
              <w:top w:val="single" w:sz="12" w:space="0" w:color="000000" w:themeColor="text1"/>
              <w:bottom w:val="single" w:sz="12" w:space="0" w:color="000000" w:themeColor="text1"/>
            </w:tcBorders>
          </w:tcPr>
          <w:p w14:paraId="200DC942" w14:textId="20315EF7" w:rsidR="00EB1912" w:rsidRPr="00EE1BEF" w:rsidRDefault="00EB1912" w:rsidP="00EE1BEF">
            <w:pPr>
              <w:pStyle w:val="Tableheader"/>
              <w:autoSpaceDE w:val="0"/>
              <w:autoSpaceDN w:val="0"/>
              <w:adjustRightInd w:val="0"/>
              <w:jc w:val="center"/>
              <w:rPr>
                <w:rFonts w:cs="Arial"/>
                <w:b/>
                <w:szCs w:val="20"/>
                <w:lang w:eastAsia="fr-FR"/>
              </w:rPr>
            </w:pPr>
            <w:r w:rsidRPr="00EE1BEF">
              <w:rPr>
                <w:rFonts w:eastAsia="MS Mincho"/>
                <w:b/>
                <w:szCs w:val="24"/>
              </w:rPr>
              <w:t>Usage</w:t>
            </w:r>
          </w:p>
        </w:tc>
        <w:tc>
          <w:tcPr>
            <w:tcW w:w="1482" w:type="dxa"/>
            <w:tcBorders>
              <w:top w:val="single" w:sz="12" w:space="0" w:color="000000" w:themeColor="text1"/>
              <w:bottom w:val="single" w:sz="12" w:space="0" w:color="000000" w:themeColor="text1"/>
            </w:tcBorders>
          </w:tcPr>
          <w:p w14:paraId="4BEEB507" w14:textId="4476E7E7" w:rsidR="00EB1912" w:rsidRPr="00EE1BEF" w:rsidRDefault="00EB1912" w:rsidP="00EE1BEF">
            <w:pPr>
              <w:pStyle w:val="Tableheader"/>
              <w:autoSpaceDE w:val="0"/>
              <w:autoSpaceDN w:val="0"/>
              <w:adjustRightInd w:val="0"/>
              <w:jc w:val="both"/>
              <w:rPr>
                <w:rFonts w:cs="Arial"/>
                <w:b/>
                <w:szCs w:val="20"/>
                <w:lang w:eastAsia="fr-FR"/>
              </w:rPr>
            </w:pPr>
            <w:r w:rsidRPr="00EE1BEF">
              <w:rPr>
                <w:rFonts w:eastAsia="MS Mincho"/>
                <w:b/>
                <w:szCs w:val="24"/>
              </w:rPr>
              <w:t>Default</w:t>
            </w:r>
          </w:p>
        </w:tc>
        <w:tc>
          <w:tcPr>
            <w:tcW w:w="4037" w:type="dxa"/>
            <w:tcBorders>
              <w:top w:val="single" w:sz="12" w:space="0" w:color="000000" w:themeColor="text1"/>
              <w:bottom w:val="single" w:sz="12" w:space="0" w:color="000000" w:themeColor="text1"/>
            </w:tcBorders>
          </w:tcPr>
          <w:p w14:paraId="1FA3B565" w14:textId="25C2D5C3" w:rsidR="00EB1912" w:rsidRPr="00EE1BEF" w:rsidRDefault="00EB1912" w:rsidP="00EE1BEF">
            <w:pPr>
              <w:pStyle w:val="Tableheader"/>
              <w:autoSpaceDE w:val="0"/>
              <w:autoSpaceDN w:val="0"/>
              <w:adjustRightInd w:val="0"/>
              <w:jc w:val="both"/>
              <w:rPr>
                <w:rFonts w:cs="Arial"/>
                <w:b/>
                <w:szCs w:val="20"/>
                <w:lang w:eastAsia="fr-FR"/>
              </w:rPr>
            </w:pPr>
            <w:r w:rsidRPr="00EE1BEF">
              <w:rPr>
                <w:rFonts w:eastAsia="MS Mincho"/>
                <w:b/>
                <w:szCs w:val="24"/>
              </w:rPr>
              <w:t>Description</w:t>
            </w:r>
          </w:p>
        </w:tc>
      </w:tr>
      <w:tr w:rsidR="00EB1912" w:rsidRPr="00EE1BEF" w14:paraId="2A7A56F0" w14:textId="77777777" w:rsidTr="00CF784B">
        <w:trPr>
          <w:trHeight w:val="690"/>
        </w:trPr>
        <w:tc>
          <w:tcPr>
            <w:tcW w:w="2064" w:type="dxa"/>
            <w:tcBorders>
              <w:top w:val="single" w:sz="12" w:space="0" w:color="000000" w:themeColor="text1"/>
            </w:tcBorders>
          </w:tcPr>
          <w:p w14:paraId="5973AC5F" w14:textId="413559A1"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type</w:t>
            </w:r>
          </w:p>
        </w:tc>
        <w:tc>
          <w:tcPr>
            <w:tcW w:w="898" w:type="dxa"/>
            <w:tcBorders>
              <w:top w:val="single" w:sz="12" w:space="0" w:color="000000" w:themeColor="text1"/>
            </w:tcBorders>
          </w:tcPr>
          <w:p w14:paraId="45A8A66E" w14:textId="5217FFE4"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enumeration</w:t>
            </w:r>
          </w:p>
        </w:tc>
        <w:tc>
          <w:tcPr>
            <w:tcW w:w="858" w:type="dxa"/>
            <w:tcBorders>
              <w:top w:val="single" w:sz="12" w:space="0" w:color="000000" w:themeColor="text1"/>
            </w:tcBorders>
          </w:tcPr>
          <w:p w14:paraId="7205B5B5" w14:textId="7866280F" w:rsidR="00EB1912" w:rsidRPr="00EE1BEF" w:rsidRDefault="00EB1912" w:rsidP="00EE1BEF">
            <w:pPr>
              <w:pStyle w:val="Tablebody"/>
              <w:autoSpaceDE w:val="0"/>
              <w:autoSpaceDN w:val="0"/>
              <w:adjustRightInd w:val="0"/>
              <w:jc w:val="center"/>
              <w:rPr>
                <w:rFonts w:cs="Arial"/>
                <w:szCs w:val="20"/>
                <w:lang w:eastAsia="fr-FR"/>
              </w:rPr>
            </w:pPr>
            <w:r w:rsidRPr="00EE1BEF">
              <w:rPr>
                <w:rFonts w:eastAsia="MS Mincho"/>
                <w:szCs w:val="24"/>
              </w:rPr>
              <w:t>M</w:t>
            </w:r>
          </w:p>
        </w:tc>
        <w:tc>
          <w:tcPr>
            <w:tcW w:w="1482" w:type="dxa"/>
            <w:tcBorders>
              <w:top w:val="single" w:sz="12" w:space="0" w:color="000000" w:themeColor="text1"/>
            </w:tcBorders>
          </w:tcPr>
          <w:p w14:paraId="6018C23C" w14:textId="1174D6B4"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4037" w:type="dxa"/>
            <w:tcBorders>
              <w:top w:val="single" w:sz="12" w:space="0" w:color="000000" w:themeColor="text1"/>
            </w:tcBorders>
          </w:tcPr>
          <w:p w14:paraId="30E05DC7" w14:textId="3A149205"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One element of Table</w:t>
            </w:r>
            <w:r w:rsidR="00BE7FAB" w:rsidRPr="00EE1BEF">
              <w:rPr>
                <w:rFonts w:eastAsia="MS Mincho"/>
                <w:szCs w:val="24"/>
              </w:rPr>
              <w:t> </w:t>
            </w:r>
            <w:r w:rsidRPr="00EE1BEF">
              <w:rPr>
                <w:rFonts w:eastAsia="MS Mincho"/>
                <w:szCs w:val="24"/>
              </w:rPr>
              <w:t>34 that defines the type of the trigger.</w:t>
            </w:r>
          </w:p>
        </w:tc>
      </w:tr>
      <w:tr w:rsidR="00EB1912" w:rsidRPr="00EE1BEF" w14:paraId="01F39A53" w14:textId="77777777" w:rsidTr="00CF784B">
        <w:trPr>
          <w:trHeight w:val="690"/>
        </w:trPr>
        <w:tc>
          <w:tcPr>
            <w:tcW w:w="2064" w:type="dxa"/>
          </w:tcPr>
          <w:p w14:paraId="3265FF25" w14:textId="62CD3FEA"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if (type == TRIGGER_</w:t>
            </w:r>
            <w:proofErr w:type="gramStart"/>
            <w:r w:rsidRPr="00EE1BEF">
              <w:rPr>
                <w:rFonts w:eastAsia="MS Mincho"/>
                <w:szCs w:val="24"/>
              </w:rPr>
              <w:t>COLLISION){</w:t>
            </w:r>
            <w:proofErr w:type="gramEnd"/>
          </w:p>
        </w:tc>
        <w:tc>
          <w:tcPr>
            <w:tcW w:w="898" w:type="dxa"/>
          </w:tcPr>
          <w:p w14:paraId="0DF9ECA3" w14:textId="7889C619"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858" w:type="dxa"/>
          </w:tcPr>
          <w:p w14:paraId="47F7D38D" w14:textId="27EA918B" w:rsidR="00EB1912" w:rsidRPr="00EE1BEF" w:rsidRDefault="00EB1912" w:rsidP="00EE1BEF">
            <w:pPr>
              <w:pStyle w:val="Tablebody"/>
              <w:autoSpaceDE w:val="0"/>
              <w:autoSpaceDN w:val="0"/>
              <w:adjustRightInd w:val="0"/>
              <w:jc w:val="center"/>
              <w:rPr>
                <w:szCs w:val="20"/>
              </w:rPr>
            </w:pPr>
            <w:r w:rsidRPr="00EE1BEF">
              <w:rPr>
                <w:rFonts w:eastAsia="MS Mincho"/>
                <w:szCs w:val="24"/>
              </w:rPr>
              <w:t> </w:t>
            </w:r>
          </w:p>
        </w:tc>
        <w:tc>
          <w:tcPr>
            <w:tcW w:w="1482" w:type="dxa"/>
          </w:tcPr>
          <w:p w14:paraId="097B93C1" w14:textId="3EA900ED"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4037" w:type="dxa"/>
          </w:tcPr>
          <w:p w14:paraId="64E00A2F" w14:textId="04BB82A8"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r>
      <w:tr w:rsidR="00EB1912" w:rsidRPr="00EE1BEF" w14:paraId="2707E1C8" w14:textId="77777777" w:rsidTr="00CF784B">
        <w:trPr>
          <w:trHeight w:val="690"/>
        </w:trPr>
        <w:tc>
          <w:tcPr>
            <w:tcW w:w="2064" w:type="dxa"/>
          </w:tcPr>
          <w:p w14:paraId="79740F2E" w14:textId="7A1895C7"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lastRenderedPageBreak/>
              <w:t>collider</w:t>
            </w:r>
          </w:p>
        </w:tc>
        <w:tc>
          <w:tcPr>
            <w:tcW w:w="898" w:type="dxa"/>
          </w:tcPr>
          <w:p w14:paraId="74775E48" w14:textId="094111F6"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integer</w:t>
            </w:r>
          </w:p>
        </w:tc>
        <w:tc>
          <w:tcPr>
            <w:tcW w:w="858" w:type="dxa"/>
          </w:tcPr>
          <w:p w14:paraId="2268E9C4" w14:textId="53D53A23" w:rsidR="00EB1912" w:rsidRPr="00EE1BEF" w:rsidRDefault="00EB1912" w:rsidP="00EE1BEF">
            <w:pPr>
              <w:pStyle w:val="Tablebody"/>
              <w:autoSpaceDE w:val="0"/>
              <w:autoSpaceDN w:val="0"/>
              <w:adjustRightInd w:val="0"/>
              <w:jc w:val="center"/>
              <w:rPr>
                <w:rFonts w:cs="Arial"/>
                <w:szCs w:val="20"/>
                <w:lang w:eastAsia="fr-FR"/>
              </w:rPr>
            </w:pPr>
            <w:r w:rsidRPr="00EE1BEF">
              <w:rPr>
                <w:rFonts w:eastAsia="MS Mincho"/>
                <w:szCs w:val="24"/>
              </w:rPr>
              <w:t>M</w:t>
            </w:r>
          </w:p>
        </w:tc>
        <w:tc>
          <w:tcPr>
            <w:tcW w:w="1482" w:type="dxa"/>
          </w:tcPr>
          <w:p w14:paraId="2DDCD68D" w14:textId="04D23AB3"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4037" w:type="dxa"/>
          </w:tcPr>
          <w:p w14:paraId="03C9A6DB" w14:textId="77777777" w:rsidR="00EB1912" w:rsidRPr="00EE1BEF" w:rsidRDefault="00EB1912" w:rsidP="00EE1BEF">
            <w:pPr>
              <w:pStyle w:val="Tablebody"/>
              <w:autoSpaceDE w:val="0"/>
              <w:autoSpaceDN w:val="0"/>
              <w:adjustRightInd w:val="0"/>
              <w:jc w:val="both"/>
              <w:rPr>
                <w:rFonts w:eastAsia="MS Mincho"/>
                <w:szCs w:val="24"/>
              </w:rPr>
            </w:pPr>
            <w:r w:rsidRPr="00EE1BEF">
              <w:rPr>
                <w:rFonts w:eastAsia="MS Mincho"/>
                <w:szCs w:val="24"/>
              </w:rPr>
              <w:t>the index of the mesh element that provides the collider geometry for the current node.</w:t>
            </w:r>
          </w:p>
          <w:p w14:paraId="0637D58B" w14:textId="6A12C432"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The collider mesh may reference a material.</w:t>
            </w:r>
          </w:p>
        </w:tc>
      </w:tr>
      <w:tr w:rsidR="00EB1912" w:rsidRPr="00EE1BEF" w14:paraId="39C459F0" w14:textId="77777777" w:rsidTr="00CF784B">
        <w:trPr>
          <w:trHeight w:val="690"/>
        </w:trPr>
        <w:tc>
          <w:tcPr>
            <w:tcW w:w="2064" w:type="dxa"/>
          </w:tcPr>
          <w:p w14:paraId="746D768B" w14:textId="69D784DA"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isStatic</w:t>
            </w:r>
          </w:p>
        </w:tc>
        <w:tc>
          <w:tcPr>
            <w:tcW w:w="898" w:type="dxa"/>
          </w:tcPr>
          <w:p w14:paraId="266997E0" w14:textId="72373C80"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boolean</w:t>
            </w:r>
          </w:p>
        </w:tc>
        <w:tc>
          <w:tcPr>
            <w:tcW w:w="858" w:type="dxa"/>
          </w:tcPr>
          <w:p w14:paraId="3BF43D13" w14:textId="70720AE7" w:rsidR="00EB1912" w:rsidRPr="00EE1BEF" w:rsidRDefault="00EB1912" w:rsidP="00EE1BEF">
            <w:pPr>
              <w:pStyle w:val="Tablebody"/>
              <w:autoSpaceDE w:val="0"/>
              <w:autoSpaceDN w:val="0"/>
              <w:adjustRightInd w:val="0"/>
              <w:jc w:val="center"/>
              <w:rPr>
                <w:rFonts w:cs="Arial"/>
                <w:szCs w:val="20"/>
                <w:lang w:eastAsia="fr-FR"/>
              </w:rPr>
            </w:pPr>
            <w:r w:rsidRPr="00EE1BEF">
              <w:rPr>
                <w:rFonts w:eastAsia="MS Mincho"/>
                <w:szCs w:val="24"/>
              </w:rPr>
              <w:t>M</w:t>
            </w:r>
          </w:p>
        </w:tc>
        <w:tc>
          <w:tcPr>
            <w:tcW w:w="1482" w:type="dxa"/>
          </w:tcPr>
          <w:p w14:paraId="23D7CD6F" w14:textId="26E96887"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4037" w:type="dxa"/>
          </w:tcPr>
          <w:p w14:paraId="28F0D266" w14:textId="27002CEB"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If True, the collider is defined as a static collider.</w:t>
            </w:r>
          </w:p>
        </w:tc>
      </w:tr>
      <w:tr w:rsidR="00EB1912" w:rsidRPr="00EE1BEF" w14:paraId="42393D6C" w14:textId="77777777" w:rsidTr="00CF784B">
        <w:trPr>
          <w:trHeight w:val="690"/>
        </w:trPr>
        <w:tc>
          <w:tcPr>
            <w:tcW w:w="2064" w:type="dxa"/>
          </w:tcPr>
          <w:p w14:paraId="3CBB1F95" w14:textId="78EB3D02"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physics</w:t>
            </w:r>
          </w:p>
        </w:tc>
        <w:tc>
          <w:tcPr>
            <w:tcW w:w="898" w:type="dxa"/>
          </w:tcPr>
          <w:p w14:paraId="71B77756" w14:textId="4B20DFDE"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object</w:t>
            </w:r>
          </w:p>
        </w:tc>
        <w:tc>
          <w:tcPr>
            <w:tcW w:w="858" w:type="dxa"/>
          </w:tcPr>
          <w:p w14:paraId="266A00C6" w14:textId="7B4FBD5D" w:rsidR="00EB1912" w:rsidRPr="00EE1BEF" w:rsidRDefault="00EB1912" w:rsidP="00EE1BEF">
            <w:pPr>
              <w:pStyle w:val="Tablebody"/>
              <w:autoSpaceDE w:val="0"/>
              <w:autoSpaceDN w:val="0"/>
              <w:adjustRightInd w:val="0"/>
              <w:jc w:val="center"/>
              <w:rPr>
                <w:rFonts w:cs="Arial"/>
                <w:szCs w:val="20"/>
                <w:lang w:eastAsia="fr-FR"/>
              </w:rPr>
            </w:pPr>
            <w:r w:rsidRPr="00EE1BEF">
              <w:rPr>
                <w:rFonts w:eastAsia="MS Mincho"/>
                <w:szCs w:val="24"/>
              </w:rPr>
              <w:t>O</w:t>
            </w:r>
          </w:p>
        </w:tc>
        <w:tc>
          <w:tcPr>
            <w:tcW w:w="1482" w:type="dxa"/>
          </w:tcPr>
          <w:p w14:paraId="4BAC8060" w14:textId="5D25F5E3"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N/A</w:t>
            </w:r>
          </w:p>
        </w:tc>
        <w:tc>
          <w:tcPr>
            <w:tcW w:w="4037" w:type="dxa"/>
          </w:tcPr>
          <w:p w14:paraId="33C5B18D" w14:textId="4EB5912E"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Provides a set of parameters at node level to be used for physics simulation. The semantics of this object are given in table</w:t>
            </w:r>
            <w:r w:rsidR="00BE7FAB" w:rsidRPr="00EE1BEF">
              <w:rPr>
                <w:rFonts w:eastAsia="MS Mincho"/>
                <w:szCs w:val="24"/>
              </w:rPr>
              <w:t> </w:t>
            </w:r>
            <w:ins w:id="625" w:author="Sylvain Lelievre" w:date="2025-11-03T10:56:00Z" w16du:dateUtc="2025-11-03T09:56:00Z">
              <w:r w:rsidR="00DC3210">
                <w:rPr>
                  <w:rFonts w:eastAsia="MS Mincho"/>
                  <w:szCs w:val="24"/>
                </w:rPr>
                <w:t>66</w:t>
              </w:r>
            </w:ins>
            <w:del w:id="626" w:author="Sylvain Lelievre" w:date="2025-11-03T10:56:00Z" w16du:dateUtc="2025-11-03T09:56:00Z">
              <w:r w:rsidRPr="00EE1BEF" w:rsidDel="00DC3210">
                <w:rPr>
                  <w:rFonts w:eastAsia="MS Mincho"/>
                  <w:szCs w:val="24"/>
                </w:rPr>
                <w:delText>8.2-2</w:delText>
              </w:r>
            </w:del>
            <w:r w:rsidRPr="00EE1BEF">
              <w:rPr>
                <w:rFonts w:eastAsia="MS Mincho"/>
                <w:szCs w:val="24"/>
              </w:rPr>
              <w:t>.</w:t>
            </w:r>
          </w:p>
        </w:tc>
      </w:tr>
      <w:tr w:rsidR="00EB1912" w:rsidRPr="00EE1BEF" w14:paraId="62E71F31" w14:textId="77777777" w:rsidTr="00CF784B">
        <w:trPr>
          <w:trHeight w:val="690"/>
        </w:trPr>
        <w:tc>
          <w:tcPr>
            <w:tcW w:w="2064" w:type="dxa"/>
          </w:tcPr>
          <w:p w14:paraId="28F631DA" w14:textId="211C7B26"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primitives</w:t>
            </w:r>
          </w:p>
        </w:tc>
        <w:tc>
          <w:tcPr>
            <w:tcW w:w="898" w:type="dxa"/>
          </w:tcPr>
          <w:p w14:paraId="07E334F7" w14:textId="3BE21D10" w:rsidR="00EB1912" w:rsidRPr="00EE1BEF" w:rsidRDefault="00EB1912" w:rsidP="00EE1BEF">
            <w:pPr>
              <w:pStyle w:val="Tablebody"/>
              <w:autoSpaceDE w:val="0"/>
              <w:autoSpaceDN w:val="0"/>
              <w:adjustRightInd w:val="0"/>
              <w:jc w:val="both"/>
              <w:rPr>
                <w:rFonts w:cs="Arial"/>
                <w:szCs w:val="20"/>
                <w:lang w:eastAsia="fr-FR"/>
              </w:rPr>
            </w:pPr>
            <w:proofErr w:type="gramStart"/>
            <w:r w:rsidRPr="00EE1BEF">
              <w:rPr>
                <w:rFonts w:eastAsia="MS Mincho"/>
                <w:szCs w:val="24"/>
              </w:rPr>
              <w:t>array(</w:t>
            </w:r>
            <w:proofErr w:type="gramEnd"/>
            <w:r w:rsidRPr="00EE1BEF">
              <w:rPr>
                <w:rFonts w:eastAsia="MS Mincho"/>
                <w:szCs w:val="24"/>
              </w:rPr>
              <w:t>Primitive)</w:t>
            </w:r>
          </w:p>
        </w:tc>
        <w:tc>
          <w:tcPr>
            <w:tcW w:w="858" w:type="dxa"/>
          </w:tcPr>
          <w:p w14:paraId="3273A71F" w14:textId="067BFDF2" w:rsidR="00EB1912" w:rsidRPr="00EE1BEF" w:rsidRDefault="00EB1912" w:rsidP="00EE1BEF">
            <w:pPr>
              <w:pStyle w:val="Tablebody"/>
              <w:autoSpaceDE w:val="0"/>
              <w:autoSpaceDN w:val="0"/>
              <w:adjustRightInd w:val="0"/>
              <w:jc w:val="center"/>
              <w:rPr>
                <w:rFonts w:cs="Arial"/>
                <w:szCs w:val="20"/>
                <w:lang w:eastAsia="fr-FR"/>
              </w:rPr>
            </w:pPr>
            <w:r w:rsidRPr="00EE1BEF">
              <w:rPr>
                <w:rFonts w:eastAsia="MS Mincho"/>
                <w:szCs w:val="24"/>
              </w:rPr>
              <w:t>O</w:t>
            </w:r>
          </w:p>
        </w:tc>
        <w:tc>
          <w:tcPr>
            <w:tcW w:w="1482" w:type="dxa"/>
          </w:tcPr>
          <w:p w14:paraId="19DF1D5E" w14:textId="25FF183F"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N/A</w:t>
            </w:r>
          </w:p>
        </w:tc>
        <w:tc>
          <w:tcPr>
            <w:tcW w:w="4037" w:type="dxa"/>
          </w:tcPr>
          <w:p w14:paraId="5B541883" w14:textId="77777777" w:rsidR="00EB1912" w:rsidRPr="00EE1BEF" w:rsidRDefault="00EB1912" w:rsidP="00EE1BEF">
            <w:pPr>
              <w:pStyle w:val="Tablebody"/>
              <w:autoSpaceDE w:val="0"/>
              <w:autoSpaceDN w:val="0"/>
              <w:adjustRightInd w:val="0"/>
              <w:jc w:val="both"/>
              <w:rPr>
                <w:rFonts w:eastAsia="MS Mincho"/>
                <w:szCs w:val="24"/>
              </w:rPr>
            </w:pPr>
            <w:r w:rsidRPr="00EE1BEF">
              <w:rPr>
                <w:rFonts w:eastAsia="MS Mincho"/>
                <w:szCs w:val="24"/>
              </w:rPr>
              <w:t>List of primitives used to activate the proximity or collision trigger.</w:t>
            </w:r>
          </w:p>
          <w:p w14:paraId="6B2E1BA3" w14:textId="29E2E909"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Semantics are presented in Table</w:t>
            </w:r>
            <w:r w:rsidR="00BE7FAB" w:rsidRPr="00EE1BEF">
              <w:rPr>
                <w:rFonts w:eastAsia="MS Mincho"/>
                <w:szCs w:val="24"/>
              </w:rPr>
              <w:t> </w:t>
            </w:r>
            <w:r w:rsidRPr="00EE1BEF">
              <w:rPr>
                <w:rFonts w:eastAsia="MS Mincho"/>
                <w:szCs w:val="24"/>
              </w:rPr>
              <w:t>35.</w:t>
            </w:r>
          </w:p>
        </w:tc>
      </w:tr>
      <w:tr w:rsidR="00EB1912" w:rsidRPr="00EE1BEF" w14:paraId="23DF655D" w14:textId="77777777" w:rsidTr="00CF784B">
        <w:trPr>
          <w:trHeight w:val="404"/>
        </w:trPr>
        <w:tc>
          <w:tcPr>
            <w:tcW w:w="2064" w:type="dxa"/>
          </w:tcPr>
          <w:p w14:paraId="57A4990E" w14:textId="1BC73580"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w:t>
            </w:r>
          </w:p>
        </w:tc>
        <w:tc>
          <w:tcPr>
            <w:tcW w:w="898" w:type="dxa"/>
          </w:tcPr>
          <w:p w14:paraId="60908A65" w14:textId="77FD96D4"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858" w:type="dxa"/>
          </w:tcPr>
          <w:p w14:paraId="241A3C81" w14:textId="12767331" w:rsidR="00EB1912" w:rsidRPr="00EE1BEF" w:rsidRDefault="00EB1912" w:rsidP="00EE1BEF">
            <w:pPr>
              <w:pStyle w:val="Tablebody"/>
              <w:autoSpaceDE w:val="0"/>
              <w:autoSpaceDN w:val="0"/>
              <w:adjustRightInd w:val="0"/>
              <w:jc w:val="center"/>
              <w:rPr>
                <w:szCs w:val="20"/>
              </w:rPr>
            </w:pPr>
            <w:r w:rsidRPr="00EE1BEF">
              <w:rPr>
                <w:rFonts w:eastAsia="MS Mincho"/>
                <w:szCs w:val="24"/>
              </w:rPr>
              <w:t> </w:t>
            </w:r>
          </w:p>
        </w:tc>
        <w:tc>
          <w:tcPr>
            <w:tcW w:w="1482" w:type="dxa"/>
          </w:tcPr>
          <w:p w14:paraId="1D8FE55A" w14:textId="59D5A821"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4037" w:type="dxa"/>
          </w:tcPr>
          <w:p w14:paraId="345E61EC" w14:textId="28B3D870"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r>
      <w:tr w:rsidR="00EB1912" w:rsidRPr="00EE1BEF" w14:paraId="56477B3F" w14:textId="77777777" w:rsidTr="00CF784B">
        <w:trPr>
          <w:trHeight w:val="404"/>
        </w:trPr>
        <w:tc>
          <w:tcPr>
            <w:tcW w:w="2064" w:type="dxa"/>
            <w:tcBorders>
              <w:bottom w:val="single" w:sz="12" w:space="0" w:color="000000" w:themeColor="text1"/>
            </w:tcBorders>
          </w:tcPr>
          <w:p w14:paraId="4C407754" w14:textId="340DF5C5"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w:t>
            </w:r>
          </w:p>
        </w:tc>
        <w:tc>
          <w:tcPr>
            <w:tcW w:w="898" w:type="dxa"/>
            <w:tcBorders>
              <w:bottom w:val="single" w:sz="12" w:space="0" w:color="000000" w:themeColor="text1"/>
            </w:tcBorders>
          </w:tcPr>
          <w:p w14:paraId="602EA37C" w14:textId="66C7998F"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858" w:type="dxa"/>
            <w:tcBorders>
              <w:bottom w:val="single" w:sz="12" w:space="0" w:color="000000" w:themeColor="text1"/>
            </w:tcBorders>
          </w:tcPr>
          <w:p w14:paraId="7842C14E" w14:textId="2A08DB96" w:rsidR="00EB1912" w:rsidRPr="00EE1BEF" w:rsidRDefault="00EB1912" w:rsidP="00EE1BEF">
            <w:pPr>
              <w:pStyle w:val="Tablebody"/>
              <w:autoSpaceDE w:val="0"/>
              <w:autoSpaceDN w:val="0"/>
              <w:adjustRightInd w:val="0"/>
              <w:jc w:val="center"/>
              <w:rPr>
                <w:szCs w:val="20"/>
              </w:rPr>
            </w:pPr>
            <w:r w:rsidRPr="00EE1BEF">
              <w:rPr>
                <w:rFonts w:eastAsia="MS Mincho"/>
                <w:szCs w:val="24"/>
              </w:rPr>
              <w:t> </w:t>
            </w:r>
          </w:p>
        </w:tc>
        <w:tc>
          <w:tcPr>
            <w:tcW w:w="1482" w:type="dxa"/>
            <w:tcBorders>
              <w:bottom w:val="single" w:sz="12" w:space="0" w:color="000000" w:themeColor="text1"/>
            </w:tcBorders>
          </w:tcPr>
          <w:p w14:paraId="33FED7CE" w14:textId="783359D3"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4037" w:type="dxa"/>
            <w:tcBorders>
              <w:bottom w:val="single" w:sz="12" w:space="0" w:color="000000" w:themeColor="text1"/>
            </w:tcBorders>
          </w:tcPr>
          <w:p w14:paraId="52A9C716" w14:textId="7D45D4F8"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r>
    </w:tbl>
    <w:p w14:paraId="1D57A654" w14:textId="25D20BA6" w:rsidR="00EB1912" w:rsidRPr="00EE1BEF" w:rsidRDefault="00EB1912" w:rsidP="00EE1BEF">
      <w:pPr>
        <w:pStyle w:val="BodyText"/>
        <w:autoSpaceDE w:val="0"/>
        <w:autoSpaceDN w:val="0"/>
        <w:adjustRightInd w:val="0"/>
        <w:rPr>
          <w:rFonts w:eastAsia="MS Mincho"/>
          <w:szCs w:val="24"/>
        </w:rPr>
      </w:pPr>
      <w:r w:rsidRPr="00EE1BEF">
        <w:rPr>
          <w:rFonts w:eastAsia="MS Mincho"/>
          <w:i/>
          <w:szCs w:val="24"/>
        </w:rPr>
        <w:t> </w:t>
      </w:r>
    </w:p>
    <w:p w14:paraId="179BD981" w14:textId="77777777" w:rsidR="009168EB" w:rsidRDefault="00EB1912" w:rsidP="00EE1BEF">
      <w:pPr>
        <w:pStyle w:val="BodyText"/>
        <w:autoSpaceDE w:val="0"/>
        <w:autoSpaceDN w:val="0"/>
        <w:adjustRightInd w:val="0"/>
        <w:rPr>
          <w:ins w:id="627" w:author="Sylvain Lelievre" w:date="2025-10-31T15:13:00Z" w16du:dateUtc="2025-10-31T14:13:00Z"/>
          <w:rFonts w:eastAsia="MS Mincho"/>
          <w:szCs w:val="24"/>
        </w:rPr>
      </w:pPr>
      <w:del w:id="628" w:author="NAVARRIA Jessica" w:date="2025-09-30T12:11:00Z">
        <w:r w:rsidRPr="00EE1BEF" w:rsidDel="003E0F50">
          <w:rPr>
            <w:rFonts w:eastAsia="MS Mincho"/>
            <w:i/>
            <w:szCs w:val="24"/>
          </w:rPr>
          <w:delText>And add the following text after table</w:delText>
        </w:r>
        <w:r w:rsidR="00BE7FAB" w:rsidRPr="00EE1BEF" w:rsidDel="003E0F50">
          <w:rPr>
            <w:rFonts w:eastAsia="MS Mincho"/>
            <w:i/>
            <w:szCs w:val="24"/>
          </w:rPr>
          <w:delText> </w:delText>
        </w:r>
        <w:r w:rsidRPr="00EE1BEF" w:rsidDel="003E0F50">
          <w:rPr>
            <w:rFonts w:eastAsia="MS Mincho"/>
            <w:i/>
            <w:szCs w:val="24"/>
          </w:rPr>
          <w:delText>52</w:delText>
        </w:r>
      </w:del>
      <w:ins w:id="629" w:author="NAVARRIA Jessica" w:date="2025-09-30T12:11:00Z">
        <w:r w:rsidR="003E0F50" w:rsidRPr="003E0F50">
          <w:rPr>
            <w:rFonts w:eastAsia="MS Mincho"/>
            <w:szCs w:val="24"/>
          </w:rPr>
          <w:t xml:space="preserve"> </w:t>
        </w:r>
      </w:ins>
    </w:p>
    <w:p w14:paraId="46949BBD" w14:textId="638F9D8B" w:rsidR="00EB1912" w:rsidRPr="00EE1BEF" w:rsidDel="003E0F50" w:rsidRDefault="003E0F50" w:rsidP="00EE1BEF">
      <w:pPr>
        <w:pStyle w:val="BodyText"/>
        <w:autoSpaceDE w:val="0"/>
        <w:autoSpaceDN w:val="0"/>
        <w:adjustRightInd w:val="0"/>
        <w:rPr>
          <w:del w:id="630" w:author="NAVARRIA Jessica" w:date="2025-09-30T12:11:00Z"/>
          <w:rFonts w:eastAsia="MS Mincho"/>
          <w:szCs w:val="24"/>
        </w:rPr>
      </w:pPr>
      <w:ins w:id="631" w:author="NAVARRIA Jessica" w:date="2025-09-30T12:11:00Z">
        <w:r w:rsidRPr="00565CB1">
          <w:rPr>
            <w:rFonts w:eastAsia="MS Mincho"/>
            <w:szCs w:val="24"/>
          </w:rPr>
          <w:t>Add the following text and new table after Table </w:t>
        </w:r>
        <w:r>
          <w:rPr>
            <w:rFonts w:eastAsia="MS Mincho"/>
            <w:szCs w:val="24"/>
          </w:rPr>
          <w:t>5</w:t>
        </w:r>
        <w:r w:rsidRPr="00565CB1">
          <w:rPr>
            <w:rFonts w:eastAsia="MS Mincho"/>
            <w:szCs w:val="24"/>
          </w:rPr>
          <w:t>2:</w:t>
        </w:r>
      </w:ins>
    </w:p>
    <w:p w14:paraId="4E27767A" w14:textId="2F15CCFE"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 xml:space="preserve">The semantics of a </w:t>
      </w:r>
      <w:r w:rsidRPr="00EE1BEF">
        <w:rPr>
          <w:rFonts w:eastAsia="MS Mincho"/>
          <w:i/>
          <w:szCs w:val="24"/>
        </w:rPr>
        <w:t>physics</w:t>
      </w:r>
      <w:r w:rsidRPr="00EE1BEF">
        <w:rPr>
          <w:rFonts w:eastAsia="MS Mincho"/>
          <w:szCs w:val="24"/>
        </w:rPr>
        <w:t xml:space="preserve"> object at node level, are defined in Table </w:t>
      </w:r>
      <w:ins w:id="632" w:author="NAVARRIA Jessica" w:date="2025-09-30T12:13:00Z">
        <w:r w:rsidR="009412AF">
          <w:rPr>
            <w:rFonts w:eastAsia="MS Mincho"/>
            <w:szCs w:val="24"/>
          </w:rPr>
          <w:t>6</w:t>
        </w:r>
      </w:ins>
      <w:ins w:id="633" w:author="NAVARRIA Jessica" w:date="2025-09-30T12:15:00Z">
        <w:r w:rsidR="009412AF">
          <w:rPr>
            <w:rFonts w:eastAsia="MS Mincho"/>
            <w:szCs w:val="24"/>
          </w:rPr>
          <w:t>6</w:t>
        </w:r>
      </w:ins>
      <w:ins w:id="634" w:author="NAVARRIA Jessica" w:date="2025-09-30T12:13:00Z">
        <w:r w:rsidR="00F6582E">
          <w:rPr>
            <w:rFonts w:eastAsia="MS Mincho"/>
            <w:szCs w:val="24"/>
          </w:rPr>
          <w:t>.</w:t>
        </w:r>
      </w:ins>
      <w:del w:id="635" w:author="NAVARRIA Jessica" w:date="2025-09-30T12:13:00Z">
        <w:r w:rsidRPr="00EE1BEF" w:rsidDel="00F6582E">
          <w:rPr>
            <w:rFonts w:eastAsia="MS Mincho"/>
            <w:szCs w:val="24"/>
          </w:rPr>
          <w:delText>8.2- 2</w:delText>
        </w:r>
      </w:del>
    </w:p>
    <w:p w14:paraId="5AF917D6" w14:textId="4CBDD276" w:rsidR="00EB1912" w:rsidRPr="00EE1BEF" w:rsidRDefault="00EB1912" w:rsidP="00EE1BEF">
      <w:pPr>
        <w:pStyle w:val="Tabletitle"/>
        <w:autoSpaceDE w:val="0"/>
        <w:autoSpaceDN w:val="0"/>
        <w:adjustRightInd w:val="0"/>
        <w:outlineLvl w:val="0"/>
        <w:rPr>
          <w:rFonts w:eastAsia="MS Mincho"/>
          <w:szCs w:val="24"/>
        </w:rPr>
      </w:pPr>
      <w:r w:rsidRPr="00EE1BEF">
        <w:rPr>
          <w:rFonts w:eastAsia="MS Mincho"/>
          <w:szCs w:val="24"/>
        </w:rPr>
        <w:t>Table </w:t>
      </w:r>
      <w:ins w:id="636" w:author="NAVARRIA Jessica" w:date="2025-09-30T12:11:00Z">
        <w:r w:rsidR="009412AF">
          <w:rPr>
            <w:rFonts w:eastAsia="MS Mincho"/>
            <w:szCs w:val="24"/>
          </w:rPr>
          <w:t>6</w:t>
        </w:r>
      </w:ins>
      <w:ins w:id="637" w:author="NAVARRIA Jessica" w:date="2025-09-30T12:15:00Z">
        <w:r w:rsidR="009412AF">
          <w:rPr>
            <w:rFonts w:eastAsia="MS Mincho"/>
            <w:szCs w:val="24"/>
          </w:rPr>
          <w:t>6</w:t>
        </w:r>
      </w:ins>
      <w:del w:id="638" w:author="NAVARRIA Jessica" w:date="2025-09-30T12:11:00Z">
        <w:r w:rsidRPr="00EE1BEF" w:rsidDel="003E0F50">
          <w:rPr>
            <w:rFonts w:eastAsia="MS Mincho"/>
            <w:szCs w:val="24"/>
          </w:rPr>
          <w:delText>8.2</w:delText>
        </w:r>
      </w:del>
      <w:r w:rsidRPr="00EE1BEF">
        <w:rPr>
          <w:rFonts w:eastAsia="MS Mincho"/>
          <w:szCs w:val="24"/>
        </w:rPr>
        <w:t xml:space="preserve"> — </w:t>
      </w:r>
      <w:del w:id="639" w:author="NAVARRIA Jessica" w:date="2025-09-30T12:11:00Z">
        <w:r w:rsidRPr="00EE1BEF" w:rsidDel="003E0F50">
          <w:rPr>
            <w:rFonts w:eastAsia="MS Mincho"/>
            <w:szCs w:val="24"/>
          </w:rPr>
          <w:delText xml:space="preserve">2: </w:delText>
        </w:r>
      </w:del>
      <w:r w:rsidRPr="00EE1BEF">
        <w:rPr>
          <w:rFonts w:eastAsia="MS Mincho"/>
          <w:szCs w:val="24"/>
        </w:rPr>
        <w:t>Semantics of a node level physics object</w:t>
      </w:r>
    </w:p>
    <w:tbl>
      <w:tblPr>
        <w:tblW w:w="9339"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CellMar>
          <w:left w:w="0" w:type="dxa"/>
          <w:right w:w="0" w:type="dxa"/>
        </w:tblCellMar>
        <w:tblLook w:val="04A0" w:firstRow="1" w:lastRow="0" w:firstColumn="1" w:lastColumn="0" w:noHBand="0" w:noVBand="1"/>
      </w:tblPr>
      <w:tblGrid>
        <w:gridCol w:w="2064"/>
        <w:gridCol w:w="898"/>
        <w:gridCol w:w="716"/>
        <w:gridCol w:w="1624"/>
        <w:gridCol w:w="4037"/>
      </w:tblGrid>
      <w:tr w:rsidR="00EB1912" w:rsidRPr="00EE1BEF" w14:paraId="74434B78" w14:textId="77777777" w:rsidTr="00CF784B">
        <w:trPr>
          <w:trHeight w:val="690"/>
        </w:trPr>
        <w:tc>
          <w:tcPr>
            <w:tcW w:w="2064" w:type="dxa"/>
            <w:tcBorders>
              <w:top w:val="single" w:sz="12" w:space="0" w:color="000000" w:themeColor="text1"/>
              <w:bottom w:val="single" w:sz="12" w:space="0" w:color="000000" w:themeColor="text1"/>
            </w:tcBorders>
          </w:tcPr>
          <w:p w14:paraId="22F5A784" w14:textId="5C5F7C01" w:rsidR="00EB1912" w:rsidRPr="00EE1BEF" w:rsidRDefault="00EB1912" w:rsidP="00EE1BEF">
            <w:pPr>
              <w:pStyle w:val="Tableheader"/>
              <w:autoSpaceDE w:val="0"/>
              <w:autoSpaceDN w:val="0"/>
              <w:adjustRightInd w:val="0"/>
              <w:jc w:val="both"/>
              <w:rPr>
                <w:rFonts w:cs="Arial"/>
                <w:b/>
                <w:szCs w:val="20"/>
                <w:lang w:eastAsia="fr-FR"/>
              </w:rPr>
            </w:pPr>
            <w:r w:rsidRPr="00EE1BEF">
              <w:rPr>
                <w:rFonts w:eastAsia="MS Mincho"/>
                <w:b/>
                <w:szCs w:val="24"/>
              </w:rPr>
              <w:t>Name </w:t>
            </w:r>
          </w:p>
        </w:tc>
        <w:tc>
          <w:tcPr>
            <w:tcW w:w="898" w:type="dxa"/>
            <w:tcBorders>
              <w:top w:val="single" w:sz="12" w:space="0" w:color="000000" w:themeColor="text1"/>
              <w:bottom w:val="single" w:sz="12" w:space="0" w:color="000000" w:themeColor="text1"/>
            </w:tcBorders>
          </w:tcPr>
          <w:p w14:paraId="4528447A" w14:textId="154F9169" w:rsidR="00EB1912" w:rsidRPr="00EE1BEF" w:rsidRDefault="00EB1912" w:rsidP="00EE1BEF">
            <w:pPr>
              <w:pStyle w:val="Tableheader"/>
              <w:autoSpaceDE w:val="0"/>
              <w:autoSpaceDN w:val="0"/>
              <w:adjustRightInd w:val="0"/>
              <w:jc w:val="both"/>
              <w:rPr>
                <w:rFonts w:cs="Arial"/>
                <w:b/>
                <w:szCs w:val="20"/>
                <w:lang w:eastAsia="fr-FR"/>
              </w:rPr>
            </w:pPr>
            <w:r w:rsidRPr="00EE1BEF">
              <w:rPr>
                <w:rFonts w:eastAsia="MS Mincho"/>
                <w:b/>
                <w:szCs w:val="24"/>
              </w:rPr>
              <w:t>Type </w:t>
            </w:r>
          </w:p>
        </w:tc>
        <w:tc>
          <w:tcPr>
            <w:tcW w:w="716" w:type="dxa"/>
            <w:tcBorders>
              <w:top w:val="single" w:sz="12" w:space="0" w:color="000000" w:themeColor="text1"/>
              <w:bottom w:val="single" w:sz="12" w:space="0" w:color="000000" w:themeColor="text1"/>
            </w:tcBorders>
          </w:tcPr>
          <w:p w14:paraId="34D7C7C6" w14:textId="0AB9B912" w:rsidR="00EB1912" w:rsidRPr="00EE1BEF" w:rsidRDefault="00EB1912" w:rsidP="00EE1BEF">
            <w:pPr>
              <w:pStyle w:val="Tableheader"/>
              <w:autoSpaceDE w:val="0"/>
              <w:autoSpaceDN w:val="0"/>
              <w:adjustRightInd w:val="0"/>
              <w:jc w:val="center"/>
              <w:rPr>
                <w:rFonts w:cs="Arial"/>
                <w:b/>
                <w:szCs w:val="20"/>
                <w:lang w:eastAsia="fr-FR"/>
              </w:rPr>
            </w:pPr>
            <w:r w:rsidRPr="00EE1BEF">
              <w:rPr>
                <w:rFonts w:eastAsia="MS Mincho"/>
                <w:b/>
                <w:szCs w:val="24"/>
              </w:rPr>
              <w:t>Usage </w:t>
            </w:r>
          </w:p>
        </w:tc>
        <w:tc>
          <w:tcPr>
            <w:tcW w:w="1624" w:type="dxa"/>
            <w:tcBorders>
              <w:top w:val="single" w:sz="12" w:space="0" w:color="000000" w:themeColor="text1"/>
              <w:bottom w:val="single" w:sz="12" w:space="0" w:color="000000" w:themeColor="text1"/>
            </w:tcBorders>
          </w:tcPr>
          <w:p w14:paraId="5517CD65" w14:textId="50D8FBC4" w:rsidR="00EB1912" w:rsidRPr="00EE1BEF" w:rsidRDefault="00EB1912" w:rsidP="00EE1BEF">
            <w:pPr>
              <w:pStyle w:val="Tableheader"/>
              <w:autoSpaceDE w:val="0"/>
              <w:autoSpaceDN w:val="0"/>
              <w:adjustRightInd w:val="0"/>
              <w:jc w:val="both"/>
              <w:rPr>
                <w:rFonts w:cs="Arial"/>
                <w:b/>
                <w:szCs w:val="20"/>
                <w:lang w:eastAsia="fr-FR"/>
              </w:rPr>
            </w:pPr>
            <w:r w:rsidRPr="00EE1BEF">
              <w:rPr>
                <w:rFonts w:eastAsia="MS Mincho"/>
                <w:b/>
                <w:szCs w:val="24"/>
              </w:rPr>
              <w:t>Default </w:t>
            </w:r>
          </w:p>
        </w:tc>
        <w:tc>
          <w:tcPr>
            <w:tcW w:w="4037" w:type="dxa"/>
            <w:tcBorders>
              <w:top w:val="single" w:sz="12" w:space="0" w:color="000000" w:themeColor="text1"/>
              <w:bottom w:val="single" w:sz="12" w:space="0" w:color="000000" w:themeColor="text1"/>
            </w:tcBorders>
          </w:tcPr>
          <w:p w14:paraId="0D2F8D10" w14:textId="1AA8CC6D" w:rsidR="00EB1912" w:rsidRPr="00EE1BEF" w:rsidRDefault="00EB1912" w:rsidP="00EE1BEF">
            <w:pPr>
              <w:pStyle w:val="Tableheader"/>
              <w:autoSpaceDE w:val="0"/>
              <w:autoSpaceDN w:val="0"/>
              <w:adjustRightInd w:val="0"/>
              <w:jc w:val="both"/>
              <w:rPr>
                <w:rFonts w:cs="Arial"/>
                <w:b/>
                <w:szCs w:val="20"/>
                <w:lang w:eastAsia="fr-FR"/>
              </w:rPr>
            </w:pPr>
            <w:r w:rsidRPr="00EE1BEF">
              <w:rPr>
                <w:rFonts w:eastAsia="MS Mincho"/>
                <w:b/>
                <w:szCs w:val="24"/>
              </w:rPr>
              <w:t>Description </w:t>
            </w:r>
          </w:p>
        </w:tc>
      </w:tr>
      <w:tr w:rsidR="00EB1912" w:rsidRPr="00EE1BEF" w14:paraId="14818E92" w14:textId="77777777" w:rsidTr="00CF784B">
        <w:trPr>
          <w:trHeight w:val="690"/>
        </w:trPr>
        <w:tc>
          <w:tcPr>
            <w:tcW w:w="2064" w:type="dxa"/>
            <w:tcBorders>
              <w:top w:val="single" w:sz="12" w:space="0" w:color="000000" w:themeColor="text1"/>
            </w:tcBorders>
          </w:tcPr>
          <w:p w14:paraId="54B31E53" w14:textId="74EE2213"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needPreciseCollisionDetection</w:t>
            </w:r>
          </w:p>
        </w:tc>
        <w:tc>
          <w:tcPr>
            <w:tcW w:w="898" w:type="dxa"/>
            <w:tcBorders>
              <w:top w:val="single" w:sz="12" w:space="0" w:color="000000" w:themeColor="text1"/>
            </w:tcBorders>
          </w:tcPr>
          <w:p w14:paraId="769F26FF" w14:textId="3EAB658B"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boolean</w:t>
            </w:r>
          </w:p>
        </w:tc>
        <w:tc>
          <w:tcPr>
            <w:tcW w:w="716" w:type="dxa"/>
            <w:tcBorders>
              <w:top w:val="single" w:sz="12" w:space="0" w:color="000000" w:themeColor="text1"/>
            </w:tcBorders>
          </w:tcPr>
          <w:p w14:paraId="52A80477" w14:textId="718B0C5F" w:rsidR="00EB1912" w:rsidRPr="00EE1BEF" w:rsidRDefault="00EB1912" w:rsidP="00EE1BEF">
            <w:pPr>
              <w:pStyle w:val="Tablebody"/>
              <w:autoSpaceDE w:val="0"/>
              <w:autoSpaceDN w:val="0"/>
              <w:adjustRightInd w:val="0"/>
              <w:jc w:val="center"/>
              <w:rPr>
                <w:rFonts w:cs="Arial"/>
                <w:szCs w:val="20"/>
                <w:lang w:eastAsia="fr-FR"/>
              </w:rPr>
            </w:pPr>
            <w:r w:rsidRPr="00EE1BEF">
              <w:rPr>
                <w:rFonts w:eastAsia="MS Mincho"/>
                <w:szCs w:val="24"/>
              </w:rPr>
              <w:t>O</w:t>
            </w:r>
          </w:p>
        </w:tc>
        <w:tc>
          <w:tcPr>
            <w:tcW w:w="1624" w:type="dxa"/>
            <w:tcBorders>
              <w:top w:val="single" w:sz="12" w:space="0" w:color="000000" w:themeColor="text1"/>
            </w:tcBorders>
          </w:tcPr>
          <w:p w14:paraId="12C01E94" w14:textId="2CB20F89"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false</w:t>
            </w:r>
          </w:p>
        </w:tc>
        <w:tc>
          <w:tcPr>
            <w:tcW w:w="4037" w:type="dxa"/>
            <w:tcBorders>
              <w:top w:val="single" w:sz="12" w:space="0" w:color="000000" w:themeColor="text1"/>
            </w:tcBorders>
          </w:tcPr>
          <w:p w14:paraId="6F61C2F8" w14:textId="2B4BAA51" w:rsidR="00EB1912" w:rsidRPr="00EE1BEF" w:rsidRDefault="00EB1912" w:rsidP="00EE1BEF">
            <w:pPr>
              <w:pStyle w:val="Tablebody"/>
              <w:autoSpaceDE w:val="0"/>
              <w:autoSpaceDN w:val="0"/>
              <w:adjustRightInd w:val="0"/>
              <w:rPr>
                <w:rFonts w:cs="Arial"/>
                <w:szCs w:val="20"/>
                <w:lang w:eastAsia="fr-FR"/>
              </w:rPr>
            </w:pPr>
            <w:r w:rsidRPr="00EE1BEF">
              <w:rPr>
                <w:rFonts w:eastAsia="MS Mincho"/>
                <w:szCs w:val="24"/>
              </w:rPr>
              <w:t>If true, the physics engine should handle the collision detection more accurately by increasing the detection rate for this node.</w:t>
            </w:r>
          </w:p>
        </w:tc>
      </w:tr>
      <w:tr w:rsidR="00EB1912" w:rsidRPr="00EE1BEF" w14:paraId="589BF1B6" w14:textId="77777777" w:rsidTr="00CF784B">
        <w:trPr>
          <w:trHeight w:val="690"/>
        </w:trPr>
        <w:tc>
          <w:tcPr>
            <w:tcW w:w="2064" w:type="dxa"/>
          </w:tcPr>
          <w:p w14:paraId="49472EDC" w14:textId="0B16B36F"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linearDamping</w:t>
            </w:r>
          </w:p>
        </w:tc>
        <w:tc>
          <w:tcPr>
            <w:tcW w:w="898" w:type="dxa"/>
          </w:tcPr>
          <w:p w14:paraId="4ADD9420" w14:textId="34254F4A"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number</w:t>
            </w:r>
          </w:p>
        </w:tc>
        <w:tc>
          <w:tcPr>
            <w:tcW w:w="716" w:type="dxa"/>
          </w:tcPr>
          <w:p w14:paraId="3188602D" w14:textId="22A7CEAE" w:rsidR="00EB1912" w:rsidRPr="00EE1BEF" w:rsidRDefault="00EB1912" w:rsidP="00EE1BEF">
            <w:pPr>
              <w:pStyle w:val="Tablebody"/>
              <w:autoSpaceDE w:val="0"/>
              <w:autoSpaceDN w:val="0"/>
              <w:adjustRightInd w:val="0"/>
              <w:jc w:val="center"/>
              <w:rPr>
                <w:rFonts w:cs="Arial"/>
                <w:szCs w:val="20"/>
                <w:lang w:eastAsia="fr-FR"/>
              </w:rPr>
            </w:pPr>
            <w:r w:rsidRPr="00EE1BEF">
              <w:rPr>
                <w:rFonts w:eastAsia="MS Mincho"/>
                <w:szCs w:val="24"/>
              </w:rPr>
              <w:t>O</w:t>
            </w:r>
          </w:p>
        </w:tc>
        <w:tc>
          <w:tcPr>
            <w:tcW w:w="1624" w:type="dxa"/>
          </w:tcPr>
          <w:p w14:paraId="57DE5BF0" w14:textId="46DF635F"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0</w:t>
            </w:r>
          </w:p>
        </w:tc>
        <w:tc>
          <w:tcPr>
            <w:tcW w:w="4037" w:type="dxa"/>
          </w:tcPr>
          <w:p w14:paraId="106C2C19" w14:textId="1A5D0B84" w:rsidR="00EB1912" w:rsidRPr="00EE1BEF" w:rsidRDefault="00EB1912" w:rsidP="00EE1BEF">
            <w:pPr>
              <w:pStyle w:val="Tablebody"/>
              <w:autoSpaceDE w:val="0"/>
              <w:autoSpaceDN w:val="0"/>
              <w:adjustRightInd w:val="0"/>
              <w:rPr>
                <w:rFonts w:eastAsia="MS Mincho"/>
                <w:szCs w:val="24"/>
              </w:rPr>
            </w:pPr>
            <w:r w:rsidRPr="00EE1BEF">
              <w:rPr>
                <w:rFonts w:eastAsia="MS Mincho"/>
                <w:szCs w:val="24"/>
              </w:rPr>
              <w:t xml:space="preserve">A non-negative value, in </w:t>
            </w:r>
            <w:proofErr w:type="gramStart"/>
            <w:r w:rsidRPr="00EE1BEF">
              <w:rPr>
                <w:rFonts w:eastAsia="MS Mincho"/>
                <w:szCs w:val="24"/>
              </w:rPr>
              <w:t>second</w:t>
            </w:r>
            <w:r w:rsidRPr="00EE1BEF">
              <w:rPr>
                <w:rFonts w:eastAsia="MS Mincho"/>
                <w:szCs w:val="24"/>
                <w:vertAlign w:val="superscript"/>
              </w:rPr>
              <w:t>-1</w:t>
            </w:r>
            <w:proofErr w:type="gramEnd"/>
            <w:r w:rsidRPr="00EE1BEF">
              <w:rPr>
                <w:rFonts w:eastAsia="MS Mincho"/>
                <w:szCs w:val="24"/>
              </w:rPr>
              <w:t xml:space="preserve"> (s</w:t>
            </w:r>
            <w:r w:rsidRPr="00EE1BEF">
              <w:rPr>
                <w:rFonts w:eastAsia="MS Mincho"/>
                <w:szCs w:val="24"/>
                <w:vertAlign w:val="superscript"/>
              </w:rPr>
              <w:t>-1</w:t>
            </w:r>
            <w:r w:rsidRPr="00EE1BEF">
              <w:rPr>
                <w:rFonts w:eastAsia="MS Mincho"/>
                <w:szCs w:val="24"/>
              </w:rPr>
              <w:t>), as defined in the international unit system. It    defines the linear drag coefficient which corresponds to the rate of decrease of the linear velocity over time.</w:t>
            </w:r>
          </w:p>
          <w:p w14:paraId="7E8F97A6" w14:textId="65B9AD32" w:rsidR="00BF098D" w:rsidRPr="00EE1BEF" w:rsidRDefault="00BF098D" w:rsidP="00EE1BEF">
            <w:pPr>
              <w:pStyle w:val="Tablebody"/>
              <w:autoSpaceDE w:val="0"/>
              <w:autoSpaceDN w:val="0"/>
              <w:adjustRightInd w:val="0"/>
              <w:rPr>
                <w:rFonts w:eastAsia="MS Mincho"/>
                <w:szCs w:val="24"/>
              </w:rPr>
            </w:pPr>
            <w:r w:rsidRPr="00EE1BEF">
              <w:rPr>
                <w:rFonts w:eastAsia="MS Mincho"/>
                <w:szCs w:val="24"/>
              </w:rPr>
              <w:t> </w:t>
            </w:r>
          </w:p>
          <w:p w14:paraId="20E48616" w14:textId="1F36349A" w:rsidR="00EB1912" w:rsidRPr="00EE1BEF" w:rsidRDefault="00EB1912" w:rsidP="00EE1BEF">
            <w:pPr>
              <w:pStyle w:val="Tablebody"/>
              <w:autoSpaceDE w:val="0"/>
              <w:autoSpaceDN w:val="0"/>
              <w:adjustRightInd w:val="0"/>
              <w:rPr>
                <w:rFonts w:eastAsia="MS Mincho"/>
                <w:szCs w:val="24"/>
              </w:rPr>
            </w:pPr>
            <w:r w:rsidRPr="00EE1BEF">
              <w:rPr>
                <w:rFonts w:eastAsia="MS Mincho"/>
                <w:szCs w:val="24"/>
              </w:rPr>
              <w:t>It is used to compute a new velocity value V(t) at each simulation step (dt):</w:t>
            </w:r>
          </w:p>
          <w:p w14:paraId="7D8CBED3" w14:textId="1B819E6A" w:rsidR="00BF098D" w:rsidRPr="00EE1BEF" w:rsidRDefault="00BF098D" w:rsidP="00EE1BEF">
            <w:pPr>
              <w:pStyle w:val="Tablebody"/>
              <w:autoSpaceDE w:val="0"/>
              <w:autoSpaceDN w:val="0"/>
              <w:adjustRightInd w:val="0"/>
              <w:rPr>
                <w:rFonts w:eastAsia="MS Mincho"/>
                <w:szCs w:val="24"/>
              </w:rPr>
            </w:pPr>
            <w:r w:rsidRPr="00EE1BEF">
              <w:rPr>
                <w:rFonts w:eastAsia="MS Mincho"/>
                <w:szCs w:val="24"/>
              </w:rPr>
              <w:t> </w:t>
            </w:r>
          </w:p>
          <w:p w14:paraId="3A7293C6" w14:textId="79F8CD02" w:rsidR="00EB1912" w:rsidRPr="00EE1BEF" w:rsidRDefault="00EB1912" w:rsidP="00EE1BEF">
            <w:pPr>
              <w:pStyle w:val="Tablebody"/>
              <w:autoSpaceDE w:val="0"/>
              <w:autoSpaceDN w:val="0"/>
              <w:adjustRightInd w:val="0"/>
              <w:rPr>
                <w:rFonts w:cs="Arial"/>
                <w:szCs w:val="20"/>
                <w:lang w:eastAsia="fr-FR"/>
              </w:rPr>
            </w:pPr>
            <w:r w:rsidRPr="00EE1BEF">
              <w:rPr>
                <w:rFonts w:eastAsia="MS Mincho"/>
                <w:szCs w:val="24"/>
              </w:rPr>
              <w:t>V(t+dt) = V(t)*(1-linearDamping*dt), the velocity being clamped to 0.</w:t>
            </w:r>
          </w:p>
        </w:tc>
      </w:tr>
      <w:tr w:rsidR="00EB1912" w:rsidRPr="00EE1BEF" w14:paraId="14790D33" w14:textId="77777777" w:rsidTr="00CF784B">
        <w:trPr>
          <w:trHeight w:val="690"/>
        </w:trPr>
        <w:tc>
          <w:tcPr>
            <w:tcW w:w="2064" w:type="dxa"/>
          </w:tcPr>
          <w:p w14:paraId="7194CAB3" w14:textId="41EDCDE8"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angularDamping</w:t>
            </w:r>
          </w:p>
        </w:tc>
        <w:tc>
          <w:tcPr>
            <w:tcW w:w="898" w:type="dxa"/>
          </w:tcPr>
          <w:p w14:paraId="74313155" w14:textId="585FC5EF"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number</w:t>
            </w:r>
          </w:p>
        </w:tc>
        <w:tc>
          <w:tcPr>
            <w:tcW w:w="716" w:type="dxa"/>
          </w:tcPr>
          <w:p w14:paraId="1E3E70E8" w14:textId="6DCB5F81" w:rsidR="00EB1912" w:rsidRPr="00EE1BEF" w:rsidRDefault="00EB1912" w:rsidP="00EE1BEF">
            <w:pPr>
              <w:pStyle w:val="Tablebody"/>
              <w:autoSpaceDE w:val="0"/>
              <w:autoSpaceDN w:val="0"/>
              <w:adjustRightInd w:val="0"/>
              <w:jc w:val="center"/>
              <w:rPr>
                <w:rFonts w:cs="Arial"/>
                <w:szCs w:val="20"/>
                <w:lang w:eastAsia="fr-FR"/>
              </w:rPr>
            </w:pPr>
            <w:r w:rsidRPr="00EE1BEF">
              <w:rPr>
                <w:rFonts w:eastAsia="MS Mincho"/>
                <w:szCs w:val="24"/>
              </w:rPr>
              <w:t>O</w:t>
            </w:r>
          </w:p>
        </w:tc>
        <w:tc>
          <w:tcPr>
            <w:tcW w:w="1624" w:type="dxa"/>
          </w:tcPr>
          <w:p w14:paraId="5C7E44D4" w14:textId="27D24489"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0</w:t>
            </w:r>
          </w:p>
        </w:tc>
        <w:tc>
          <w:tcPr>
            <w:tcW w:w="4037" w:type="dxa"/>
          </w:tcPr>
          <w:p w14:paraId="1EC7E49A" w14:textId="56A7026D" w:rsidR="00EB1912" w:rsidRPr="00EE1BEF" w:rsidRDefault="00EB1912" w:rsidP="00EE1BEF">
            <w:pPr>
              <w:pStyle w:val="Tablebody"/>
              <w:autoSpaceDE w:val="0"/>
              <w:autoSpaceDN w:val="0"/>
              <w:adjustRightInd w:val="0"/>
              <w:rPr>
                <w:rFonts w:eastAsia="MS Mincho"/>
                <w:szCs w:val="24"/>
              </w:rPr>
            </w:pPr>
            <w:r w:rsidRPr="00EE1BEF">
              <w:rPr>
                <w:rFonts w:eastAsia="MS Mincho"/>
                <w:szCs w:val="24"/>
              </w:rPr>
              <w:t xml:space="preserve">A non-negative value, in </w:t>
            </w:r>
            <w:proofErr w:type="gramStart"/>
            <w:r w:rsidRPr="00EE1BEF">
              <w:rPr>
                <w:rFonts w:eastAsia="MS Mincho"/>
                <w:szCs w:val="24"/>
              </w:rPr>
              <w:t>second</w:t>
            </w:r>
            <w:r w:rsidRPr="00EE1BEF">
              <w:rPr>
                <w:rFonts w:eastAsia="MS Mincho"/>
                <w:szCs w:val="24"/>
                <w:vertAlign w:val="superscript"/>
              </w:rPr>
              <w:t>-1</w:t>
            </w:r>
            <w:proofErr w:type="gramEnd"/>
            <w:r w:rsidRPr="00EE1BEF">
              <w:rPr>
                <w:rFonts w:eastAsia="MS Mincho"/>
                <w:szCs w:val="24"/>
              </w:rPr>
              <w:t xml:space="preserve"> (s</w:t>
            </w:r>
            <w:r w:rsidRPr="00EE1BEF">
              <w:rPr>
                <w:rFonts w:eastAsia="MS Mincho"/>
                <w:szCs w:val="24"/>
                <w:vertAlign w:val="superscript"/>
              </w:rPr>
              <w:t>-1</w:t>
            </w:r>
            <w:r w:rsidRPr="00EE1BEF">
              <w:rPr>
                <w:rFonts w:eastAsia="MS Mincho"/>
                <w:szCs w:val="24"/>
              </w:rPr>
              <w:t>), as defined in the international unit system. It defines the angular drag coefficient which corresponds to the rate of decrease of the angular velocity over time.</w:t>
            </w:r>
          </w:p>
          <w:p w14:paraId="6014F918" w14:textId="1FA50455" w:rsidR="00BF098D" w:rsidRPr="00EE1BEF" w:rsidRDefault="00BF098D" w:rsidP="00EE1BEF">
            <w:pPr>
              <w:pStyle w:val="Tablebody"/>
              <w:autoSpaceDE w:val="0"/>
              <w:autoSpaceDN w:val="0"/>
              <w:adjustRightInd w:val="0"/>
              <w:rPr>
                <w:rFonts w:eastAsia="MS Mincho"/>
                <w:szCs w:val="24"/>
              </w:rPr>
            </w:pPr>
            <w:r w:rsidRPr="00EE1BEF">
              <w:rPr>
                <w:rFonts w:eastAsia="MS Mincho"/>
                <w:szCs w:val="24"/>
              </w:rPr>
              <w:t> </w:t>
            </w:r>
          </w:p>
          <w:p w14:paraId="7599A575" w14:textId="18A3F8F6" w:rsidR="00EB1912" w:rsidRPr="00EE1BEF" w:rsidRDefault="00EB1912" w:rsidP="00EE1BEF">
            <w:pPr>
              <w:pStyle w:val="Tablebody"/>
              <w:autoSpaceDE w:val="0"/>
              <w:autoSpaceDN w:val="0"/>
              <w:adjustRightInd w:val="0"/>
              <w:rPr>
                <w:rFonts w:eastAsia="MS Mincho"/>
                <w:szCs w:val="24"/>
              </w:rPr>
            </w:pPr>
            <w:r w:rsidRPr="00EE1BEF">
              <w:rPr>
                <w:rFonts w:eastAsia="MS Mincho"/>
                <w:szCs w:val="24"/>
              </w:rPr>
              <w:t>It is used to compute a new velocity value V(t) at each simulation step (dt):</w:t>
            </w:r>
          </w:p>
          <w:p w14:paraId="6592C52A" w14:textId="4AA2C741" w:rsidR="00BF098D" w:rsidRPr="00EE1BEF" w:rsidRDefault="00BF098D" w:rsidP="00EE1BEF">
            <w:pPr>
              <w:pStyle w:val="Tablebody"/>
              <w:autoSpaceDE w:val="0"/>
              <w:autoSpaceDN w:val="0"/>
              <w:adjustRightInd w:val="0"/>
              <w:rPr>
                <w:rFonts w:eastAsia="MS Mincho"/>
                <w:szCs w:val="24"/>
              </w:rPr>
            </w:pPr>
            <w:r w:rsidRPr="00EE1BEF">
              <w:rPr>
                <w:rFonts w:eastAsia="MS Mincho"/>
                <w:szCs w:val="24"/>
              </w:rPr>
              <w:t> </w:t>
            </w:r>
          </w:p>
          <w:p w14:paraId="7A5B1D1E" w14:textId="226D7E94" w:rsidR="00EB1912" w:rsidRPr="00EE1BEF" w:rsidRDefault="00EB1912" w:rsidP="00EE1BEF">
            <w:pPr>
              <w:pStyle w:val="Tablebody"/>
              <w:autoSpaceDE w:val="0"/>
              <w:autoSpaceDN w:val="0"/>
              <w:adjustRightInd w:val="0"/>
              <w:rPr>
                <w:rFonts w:cs="Arial"/>
                <w:szCs w:val="20"/>
                <w:lang w:eastAsia="fr-FR"/>
              </w:rPr>
            </w:pPr>
            <w:r w:rsidRPr="00EE1BEF">
              <w:rPr>
                <w:rFonts w:eastAsia="MS Mincho"/>
                <w:szCs w:val="24"/>
              </w:rPr>
              <w:lastRenderedPageBreak/>
              <w:t>V(t+dt) = V(t)*(1-angularDamping*dt), the velocity being clamped to 0.</w:t>
            </w:r>
          </w:p>
        </w:tc>
      </w:tr>
      <w:tr w:rsidR="00EB1912" w:rsidRPr="00EE1BEF" w14:paraId="28191C80" w14:textId="77777777" w:rsidTr="00CF784B">
        <w:trPr>
          <w:trHeight w:val="690"/>
        </w:trPr>
        <w:tc>
          <w:tcPr>
            <w:tcW w:w="2064" w:type="dxa"/>
          </w:tcPr>
          <w:p w14:paraId="02FC1667" w14:textId="7FA32D73"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lastRenderedPageBreak/>
              <w:t>useGravity</w:t>
            </w:r>
          </w:p>
        </w:tc>
        <w:tc>
          <w:tcPr>
            <w:tcW w:w="898" w:type="dxa"/>
          </w:tcPr>
          <w:p w14:paraId="1BF41BBA" w14:textId="4C5ECA01"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boolean</w:t>
            </w:r>
          </w:p>
        </w:tc>
        <w:tc>
          <w:tcPr>
            <w:tcW w:w="716" w:type="dxa"/>
          </w:tcPr>
          <w:p w14:paraId="7ED86BC9" w14:textId="1F89E9CA" w:rsidR="00EB1912" w:rsidRPr="00EE1BEF" w:rsidRDefault="00EB1912" w:rsidP="00EE1BEF">
            <w:pPr>
              <w:pStyle w:val="Tablebody"/>
              <w:autoSpaceDE w:val="0"/>
              <w:autoSpaceDN w:val="0"/>
              <w:adjustRightInd w:val="0"/>
              <w:jc w:val="center"/>
              <w:rPr>
                <w:rFonts w:cs="Arial"/>
                <w:szCs w:val="20"/>
                <w:lang w:eastAsia="fr-FR"/>
              </w:rPr>
            </w:pPr>
            <w:r w:rsidRPr="00EE1BEF">
              <w:rPr>
                <w:rFonts w:eastAsia="MS Mincho"/>
                <w:szCs w:val="24"/>
              </w:rPr>
              <w:t>M</w:t>
            </w:r>
          </w:p>
        </w:tc>
        <w:tc>
          <w:tcPr>
            <w:tcW w:w="1624" w:type="dxa"/>
          </w:tcPr>
          <w:p w14:paraId="4FABFE39" w14:textId="36027020"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4037" w:type="dxa"/>
          </w:tcPr>
          <w:p w14:paraId="1444A275" w14:textId="5C040A9C" w:rsidR="00EB1912" w:rsidRPr="00EE1BEF" w:rsidRDefault="00EB1912" w:rsidP="00EE1BEF">
            <w:pPr>
              <w:pStyle w:val="Tablebody"/>
              <w:autoSpaceDE w:val="0"/>
              <w:autoSpaceDN w:val="0"/>
              <w:adjustRightInd w:val="0"/>
              <w:rPr>
                <w:rFonts w:cs="Arial"/>
                <w:szCs w:val="20"/>
                <w:lang w:eastAsia="fr-FR"/>
              </w:rPr>
            </w:pPr>
            <w:r w:rsidRPr="00EE1BEF">
              <w:rPr>
                <w:rFonts w:eastAsia="MS Mincho"/>
                <w:szCs w:val="24"/>
              </w:rPr>
              <w:t>Indicates if gravity affects the object</w:t>
            </w:r>
          </w:p>
        </w:tc>
      </w:tr>
      <w:tr w:rsidR="00EB1912" w:rsidRPr="00EE1BEF" w14:paraId="3B966B45" w14:textId="77777777" w:rsidTr="00CF784B">
        <w:trPr>
          <w:trHeight w:val="690"/>
        </w:trPr>
        <w:tc>
          <w:tcPr>
            <w:tcW w:w="2064" w:type="dxa"/>
          </w:tcPr>
          <w:p w14:paraId="6667249A" w14:textId="1F2EA302"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mass</w:t>
            </w:r>
          </w:p>
        </w:tc>
        <w:tc>
          <w:tcPr>
            <w:tcW w:w="898" w:type="dxa"/>
          </w:tcPr>
          <w:p w14:paraId="1DF41A70" w14:textId="3F5D1EB2"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number</w:t>
            </w:r>
          </w:p>
        </w:tc>
        <w:tc>
          <w:tcPr>
            <w:tcW w:w="716" w:type="dxa"/>
          </w:tcPr>
          <w:p w14:paraId="38A70325" w14:textId="7DCF30AE" w:rsidR="00EB1912" w:rsidRPr="00EE1BEF" w:rsidRDefault="00EB1912" w:rsidP="00EE1BEF">
            <w:pPr>
              <w:pStyle w:val="Tablebody"/>
              <w:autoSpaceDE w:val="0"/>
              <w:autoSpaceDN w:val="0"/>
              <w:adjustRightInd w:val="0"/>
              <w:jc w:val="center"/>
              <w:rPr>
                <w:rFonts w:cs="Arial"/>
                <w:szCs w:val="20"/>
                <w:lang w:eastAsia="fr-FR"/>
              </w:rPr>
            </w:pPr>
            <w:r w:rsidRPr="00EE1BEF">
              <w:rPr>
                <w:rFonts w:eastAsia="MS Mincho"/>
                <w:szCs w:val="24"/>
              </w:rPr>
              <w:t>M</w:t>
            </w:r>
          </w:p>
        </w:tc>
        <w:tc>
          <w:tcPr>
            <w:tcW w:w="1624" w:type="dxa"/>
          </w:tcPr>
          <w:p w14:paraId="7A306EB7" w14:textId="4012357E"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4037" w:type="dxa"/>
          </w:tcPr>
          <w:p w14:paraId="2F145F3D" w14:textId="7832F3DD" w:rsidR="00EB1912" w:rsidRPr="00EE1BEF" w:rsidRDefault="00EB1912" w:rsidP="00EE1BEF">
            <w:pPr>
              <w:pStyle w:val="Tablebody"/>
              <w:autoSpaceDE w:val="0"/>
              <w:autoSpaceDN w:val="0"/>
              <w:adjustRightInd w:val="0"/>
              <w:rPr>
                <w:rFonts w:cs="Arial"/>
                <w:szCs w:val="20"/>
                <w:lang w:eastAsia="fr-FR"/>
              </w:rPr>
            </w:pPr>
            <w:r w:rsidRPr="00EE1BEF">
              <w:rPr>
                <w:rFonts w:eastAsia="MS Mincho"/>
                <w:szCs w:val="24"/>
              </w:rPr>
              <w:t>Mass of the object in kilogram, as defined in the international unit system.</w:t>
            </w:r>
          </w:p>
        </w:tc>
      </w:tr>
      <w:tr w:rsidR="00EB1912" w:rsidRPr="00EE1BEF" w14:paraId="5DD3F474" w14:textId="77777777" w:rsidTr="00CF784B">
        <w:trPr>
          <w:trHeight w:val="690"/>
        </w:trPr>
        <w:tc>
          <w:tcPr>
            <w:tcW w:w="2064" w:type="dxa"/>
          </w:tcPr>
          <w:p w14:paraId="149E142E" w14:textId="5C2FDDAE"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restitution</w:t>
            </w:r>
          </w:p>
        </w:tc>
        <w:tc>
          <w:tcPr>
            <w:tcW w:w="898" w:type="dxa"/>
          </w:tcPr>
          <w:p w14:paraId="0F78E196" w14:textId="21488D65"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number</w:t>
            </w:r>
          </w:p>
        </w:tc>
        <w:tc>
          <w:tcPr>
            <w:tcW w:w="716" w:type="dxa"/>
          </w:tcPr>
          <w:p w14:paraId="2B72E5CD" w14:textId="7101C33C" w:rsidR="00EB1912" w:rsidRPr="00EE1BEF" w:rsidRDefault="00EB1912" w:rsidP="00EE1BEF">
            <w:pPr>
              <w:pStyle w:val="Tablebody"/>
              <w:autoSpaceDE w:val="0"/>
              <w:autoSpaceDN w:val="0"/>
              <w:adjustRightInd w:val="0"/>
              <w:jc w:val="center"/>
              <w:rPr>
                <w:rFonts w:cs="Arial"/>
                <w:szCs w:val="20"/>
                <w:lang w:eastAsia="fr-FR"/>
              </w:rPr>
            </w:pPr>
            <w:r w:rsidRPr="00EE1BEF">
              <w:rPr>
                <w:rFonts w:eastAsia="MS Mincho"/>
                <w:szCs w:val="24"/>
              </w:rPr>
              <w:t>M</w:t>
            </w:r>
          </w:p>
        </w:tc>
        <w:tc>
          <w:tcPr>
            <w:tcW w:w="1624" w:type="dxa"/>
          </w:tcPr>
          <w:p w14:paraId="71E6A6B0" w14:textId="1F0CD846"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4037" w:type="dxa"/>
          </w:tcPr>
          <w:p w14:paraId="38959723" w14:textId="1E29C68C" w:rsidR="00EB1912" w:rsidRPr="00EE1BEF" w:rsidRDefault="00EB1912" w:rsidP="00EE1BEF">
            <w:pPr>
              <w:pStyle w:val="Tablebody"/>
              <w:autoSpaceDE w:val="0"/>
              <w:autoSpaceDN w:val="0"/>
              <w:adjustRightInd w:val="0"/>
              <w:rPr>
                <w:rFonts w:cs="Arial"/>
                <w:szCs w:val="20"/>
                <w:lang w:eastAsia="fr-FR"/>
              </w:rPr>
            </w:pPr>
            <w:r w:rsidRPr="00EE1BEF">
              <w:rPr>
                <w:rFonts w:eastAsia="MS Mincho"/>
                <w:szCs w:val="24"/>
              </w:rPr>
              <w:t>Provides the ratio of the final to initial relative velocity between two objects after they collide</w:t>
            </w:r>
          </w:p>
        </w:tc>
      </w:tr>
      <w:tr w:rsidR="00EB1912" w:rsidRPr="00EE1BEF" w14:paraId="012832F8" w14:textId="77777777" w:rsidTr="00CF784B">
        <w:trPr>
          <w:trHeight w:val="690"/>
        </w:trPr>
        <w:tc>
          <w:tcPr>
            <w:tcW w:w="2064" w:type="dxa"/>
          </w:tcPr>
          <w:p w14:paraId="2755DEB5" w14:textId="4771F2E7"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staticFriction</w:t>
            </w:r>
          </w:p>
        </w:tc>
        <w:tc>
          <w:tcPr>
            <w:tcW w:w="898" w:type="dxa"/>
          </w:tcPr>
          <w:p w14:paraId="244D940E" w14:textId="0FE61A7A"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number</w:t>
            </w:r>
          </w:p>
        </w:tc>
        <w:tc>
          <w:tcPr>
            <w:tcW w:w="716" w:type="dxa"/>
          </w:tcPr>
          <w:p w14:paraId="4F35AFCE" w14:textId="2E795404" w:rsidR="00EB1912" w:rsidRPr="00EE1BEF" w:rsidRDefault="00EB1912" w:rsidP="00EE1BEF">
            <w:pPr>
              <w:pStyle w:val="Tablebody"/>
              <w:autoSpaceDE w:val="0"/>
              <w:autoSpaceDN w:val="0"/>
              <w:adjustRightInd w:val="0"/>
              <w:jc w:val="center"/>
              <w:rPr>
                <w:rFonts w:cs="Arial"/>
                <w:szCs w:val="20"/>
                <w:lang w:eastAsia="fr-FR"/>
              </w:rPr>
            </w:pPr>
            <w:r w:rsidRPr="00EE1BEF">
              <w:rPr>
                <w:rFonts w:eastAsia="MS Mincho"/>
                <w:szCs w:val="24"/>
              </w:rPr>
              <w:t>M</w:t>
            </w:r>
          </w:p>
        </w:tc>
        <w:tc>
          <w:tcPr>
            <w:tcW w:w="1624" w:type="dxa"/>
          </w:tcPr>
          <w:p w14:paraId="59A6600E" w14:textId="370941E9"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4037" w:type="dxa"/>
          </w:tcPr>
          <w:p w14:paraId="5EBFDA57" w14:textId="667CCB9E" w:rsidR="00EB1912" w:rsidRPr="00EE1BEF" w:rsidRDefault="00EB1912" w:rsidP="00EE1BEF">
            <w:pPr>
              <w:pStyle w:val="Tablebody"/>
              <w:autoSpaceDE w:val="0"/>
              <w:autoSpaceDN w:val="0"/>
              <w:adjustRightInd w:val="0"/>
              <w:rPr>
                <w:rFonts w:cs="Arial"/>
                <w:szCs w:val="20"/>
                <w:lang w:eastAsia="fr-FR"/>
              </w:rPr>
            </w:pPr>
            <w:r w:rsidRPr="00EE1BEF">
              <w:rPr>
                <w:rFonts w:eastAsia="MS Mincho"/>
                <w:szCs w:val="24"/>
              </w:rPr>
              <w:t xml:space="preserve">Unitless static friction coefficient as defined in the </w:t>
            </w:r>
            <w:commentRangeStart w:id="640"/>
            <w:r w:rsidRPr="00EE1BEF">
              <w:rPr>
                <w:rFonts w:eastAsia="MS Mincho"/>
                <w:szCs w:val="24"/>
              </w:rPr>
              <w:t xml:space="preserve">Coulomb friction </w:t>
            </w:r>
            <w:del w:id="641" w:author="Sylvain Lelievre" w:date="2025-10-31T16:00:00Z" w16du:dateUtc="2025-10-31T15:00:00Z">
              <w:r w:rsidRPr="00EE1BEF" w:rsidDel="00B31A75">
                <w:rPr>
                  <w:rFonts w:eastAsia="MS Mincho"/>
                  <w:szCs w:val="24"/>
                </w:rPr>
                <w:delText xml:space="preserve">model </w:delText>
              </w:r>
            </w:del>
            <w:ins w:id="642" w:author="Sylvain Lelievre" w:date="2025-10-31T16:00:00Z" w16du:dateUtc="2025-10-31T15:00:00Z">
              <w:r w:rsidR="00B31A75">
                <w:rPr>
                  <w:rFonts w:eastAsia="MS Mincho"/>
                  <w:szCs w:val="24"/>
                </w:rPr>
                <w:t>law</w:t>
              </w:r>
              <w:r w:rsidR="00B31A75" w:rsidRPr="00EE1BEF">
                <w:rPr>
                  <w:rFonts w:eastAsia="MS Mincho"/>
                  <w:szCs w:val="24"/>
                </w:rPr>
                <w:t xml:space="preserve"> </w:t>
              </w:r>
            </w:ins>
            <w:r w:rsidRPr="00EE1BEF">
              <w:rPr>
                <w:rFonts w:eastAsia="MS Mincho"/>
                <w:szCs w:val="24"/>
              </w:rPr>
              <w:t>[</w:t>
            </w:r>
            <w:del w:id="643" w:author="NAVARRIA Jessica" w:date="2025-09-30T14:12:00Z">
              <w:r w:rsidRPr="00EE1BEF" w:rsidDel="00F05137">
                <w:rPr>
                  <w:rFonts w:eastAsia="MS Mincho"/>
                  <w:szCs w:val="24"/>
                </w:rPr>
                <w:delText>6</w:delText>
              </w:r>
            </w:del>
            <w:ins w:id="644" w:author="NAVARRIA Jessica" w:date="2025-09-30T14:12:00Z">
              <w:r w:rsidR="00F05137">
                <w:rPr>
                  <w:rFonts w:eastAsia="MS Mincho"/>
                  <w:szCs w:val="24"/>
                </w:rPr>
                <w:t>10</w:t>
              </w:r>
            </w:ins>
            <w:r w:rsidRPr="00EE1BEF">
              <w:rPr>
                <w:rFonts w:eastAsia="MS Mincho"/>
                <w:szCs w:val="24"/>
              </w:rPr>
              <w:t xml:space="preserve">]. </w:t>
            </w:r>
            <w:commentRangeEnd w:id="640"/>
            <w:r w:rsidR="00F05137">
              <w:rPr>
                <w:rStyle w:val="CommentReference"/>
                <w:rFonts w:eastAsia="MS Mincho"/>
                <w:lang w:eastAsia="ja-JP"/>
              </w:rPr>
              <w:commentReference w:id="640"/>
            </w:r>
            <w:r w:rsidRPr="00EE1BEF">
              <w:rPr>
                <w:rFonts w:eastAsia="MS Mincho"/>
                <w:szCs w:val="24"/>
              </w:rPr>
              <w:t>Friction is the quantity which prevents surfaces from sliding off each other. Static friction is used when the object is lying still. It will prevent the object from starting to move.</w:t>
            </w:r>
          </w:p>
        </w:tc>
      </w:tr>
      <w:tr w:rsidR="00EB1912" w:rsidRPr="00EE1BEF" w14:paraId="43880CBD" w14:textId="77777777" w:rsidTr="00CF784B">
        <w:trPr>
          <w:trHeight w:val="690"/>
        </w:trPr>
        <w:tc>
          <w:tcPr>
            <w:tcW w:w="2064" w:type="dxa"/>
          </w:tcPr>
          <w:p w14:paraId="7E381521" w14:textId="0C2C0A6B"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dynamicFriction</w:t>
            </w:r>
          </w:p>
        </w:tc>
        <w:tc>
          <w:tcPr>
            <w:tcW w:w="898" w:type="dxa"/>
          </w:tcPr>
          <w:p w14:paraId="488F864E" w14:textId="56D165EB"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number</w:t>
            </w:r>
          </w:p>
        </w:tc>
        <w:tc>
          <w:tcPr>
            <w:tcW w:w="716" w:type="dxa"/>
          </w:tcPr>
          <w:p w14:paraId="45203255" w14:textId="4281DBF7" w:rsidR="00EB1912" w:rsidRPr="00EE1BEF" w:rsidRDefault="00EB1912" w:rsidP="00EE1BEF">
            <w:pPr>
              <w:pStyle w:val="Tablebody"/>
              <w:autoSpaceDE w:val="0"/>
              <w:autoSpaceDN w:val="0"/>
              <w:adjustRightInd w:val="0"/>
              <w:jc w:val="center"/>
              <w:rPr>
                <w:rFonts w:cs="Arial"/>
                <w:szCs w:val="20"/>
                <w:lang w:eastAsia="fr-FR"/>
              </w:rPr>
            </w:pPr>
            <w:r w:rsidRPr="00EE1BEF">
              <w:rPr>
                <w:rFonts w:eastAsia="MS Mincho"/>
                <w:szCs w:val="24"/>
              </w:rPr>
              <w:t>M</w:t>
            </w:r>
          </w:p>
        </w:tc>
        <w:tc>
          <w:tcPr>
            <w:tcW w:w="1624" w:type="dxa"/>
          </w:tcPr>
          <w:p w14:paraId="7F37B21A" w14:textId="025E0FB1"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4037" w:type="dxa"/>
          </w:tcPr>
          <w:p w14:paraId="16B89DBD" w14:textId="3A06D0A9" w:rsidR="00EB1912" w:rsidRPr="00EE1BEF" w:rsidRDefault="00EB1912" w:rsidP="00EE1BEF">
            <w:pPr>
              <w:pStyle w:val="Tablebody"/>
              <w:autoSpaceDE w:val="0"/>
              <w:autoSpaceDN w:val="0"/>
              <w:adjustRightInd w:val="0"/>
              <w:rPr>
                <w:rFonts w:cs="Arial"/>
                <w:szCs w:val="20"/>
                <w:lang w:eastAsia="fr-FR"/>
              </w:rPr>
            </w:pPr>
            <w:r w:rsidRPr="00EE1BEF">
              <w:rPr>
                <w:rFonts w:eastAsia="MS Mincho"/>
                <w:szCs w:val="24"/>
              </w:rPr>
              <w:t xml:space="preserve">Unitless static friction coefficient as defined in the Coulomb friction </w:t>
            </w:r>
            <w:del w:id="645" w:author="Sylvain Lelievre" w:date="2025-10-31T16:03:00Z" w16du:dateUtc="2025-10-31T15:03:00Z">
              <w:r w:rsidRPr="00EE1BEF" w:rsidDel="00A746BC">
                <w:rPr>
                  <w:rFonts w:eastAsia="MS Mincho"/>
                  <w:szCs w:val="24"/>
                </w:rPr>
                <w:delText>model</w:delText>
              </w:r>
            </w:del>
            <w:ins w:id="646" w:author="Sylvain Lelievre" w:date="2025-10-31T16:03:00Z" w16du:dateUtc="2025-10-31T15:03:00Z">
              <w:r w:rsidR="00A746BC">
                <w:rPr>
                  <w:rFonts w:eastAsia="MS Mincho"/>
                  <w:szCs w:val="24"/>
                </w:rPr>
                <w:t>law</w:t>
              </w:r>
            </w:ins>
            <w:r w:rsidRPr="00EE1BEF">
              <w:rPr>
                <w:rFonts w:eastAsia="MS Mincho"/>
                <w:szCs w:val="24"/>
              </w:rPr>
              <w:t>. When a large enough force is applied to the object, a dynamic friction is used and will attempt to slow down the object while in contact with another.</w:t>
            </w:r>
          </w:p>
        </w:tc>
      </w:tr>
      <w:tr w:rsidR="00EB1912" w:rsidRPr="00EE1BEF" w14:paraId="3127D4E4" w14:textId="77777777" w:rsidTr="00CF784B">
        <w:trPr>
          <w:trHeight w:val="404"/>
        </w:trPr>
        <w:tc>
          <w:tcPr>
            <w:tcW w:w="2064" w:type="dxa"/>
            <w:tcBorders>
              <w:bottom w:val="single" w:sz="12" w:space="0" w:color="000000" w:themeColor="text1"/>
            </w:tcBorders>
          </w:tcPr>
          <w:p w14:paraId="555D8786" w14:textId="03C435A7" w:rsidR="00EB1912" w:rsidRPr="00EE1BEF" w:rsidRDefault="00EB1912" w:rsidP="00EE1BEF">
            <w:pPr>
              <w:pStyle w:val="Tablebody"/>
              <w:autoSpaceDE w:val="0"/>
              <w:autoSpaceDN w:val="0"/>
              <w:adjustRightInd w:val="0"/>
              <w:jc w:val="both"/>
              <w:rPr>
                <w:rFonts w:cs="Arial"/>
                <w:szCs w:val="20"/>
                <w:lang w:eastAsia="fr-FR"/>
              </w:rPr>
            </w:pPr>
            <w:r w:rsidRPr="00EE1BEF">
              <w:rPr>
                <w:rFonts w:eastAsia="MS Mincho"/>
                <w:szCs w:val="24"/>
              </w:rPr>
              <w:t>}</w:t>
            </w:r>
          </w:p>
        </w:tc>
        <w:tc>
          <w:tcPr>
            <w:tcW w:w="898" w:type="dxa"/>
            <w:tcBorders>
              <w:bottom w:val="single" w:sz="12" w:space="0" w:color="000000" w:themeColor="text1"/>
            </w:tcBorders>
          </w:tcPr>
          <w:p w14:paraId="002509DB" w14:textId="1B3E8B5D"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716" w:type="dxa"/>
            <w:tcBorders>
              <w:bottom w:val="single" w:sz="12" w:space="0" w:color="000000" w:themeColor="text1"/>
            </w:tcBorders>
          </w:tcPr>
          <w:p w14:paraId="27F7D8CC" w14:textId="430B4FF6" w:rsidR="00EB1912" w:rsidRPr="00EE1BEF" w:rsidRDefault="00EB1912" w:rsidP="00EE1BEF">
            <w:pPr>
              <w:pStyle w:val="Tablebody"/>
              <w:autoSpaceDE w:val="0"/>
              <w:autoSpaceDN w:val="0"/>
              <w:adjustRightInd w:val="0"/>
              <w:jc w:val="center"/>
              <w:rPr>
                <w:szCs w:val="20"/>
              </w:rPr>
            </w:pPr>
            <w:r w:rsidRPr="00EE1BEF">
              <w:rPr>
                <w:rFonts w:eastAsia="MS Mincho"/>
                <w:szCs w:val="24"/>
              </w:rPr>
              <w:t> </w:t>
            </w:r>
          </w:p>
        </w:tc>
        <w:tc>
          <w:tcPr>
            <w:tcW w:w="1624" w:type="dxa"/>
            <w:tcBorders>
              <w:bottom w:val="single" w:sz="12" w:space="0" w:color="000000" w:themeColor="text1"/>
            </w:tcBorders>
          </w:tcPr>
          <w:p w14:paraId="6A44D377" w14:textId="2D99C45F" w:rsidR="00EB1912" w:rsidRPr="00EE1BEF" w:rsidRDefault="00EB1912" w:rsidP="00EE1BEF">
            <w:pPr>
              <w:pStyle w:val="Tablebody"/>
              <w:autoSpaceDE w:val="0"/>
              <w:autoSpaceDN w:val="0"/>
              <w:adjustRightInd w:val="0"/>
              <w:jc w:val="both"/>
              <w:rPr>
                <w:szCs w:val="20"/>
              </w:rPr>
            </w:pPr>
            <w:r w:rsidRPr="00EE1BEF">
              <w:rPr>
                <w:rFonts w:eastAsia="MS Mincho"/>
                <w:szCs w:val="24"/>
              </w:rPr>
              <w:t> </w:t>
            </w:r>
          </w:p>
        </w:tc>
        <w:tc>
          <w:tcPr>
            <w:tcW w:w="4037" w:type="dxa"/>
            <w:tcBorders>
              <w:bottom w:val="single" w:sz="12" w:space="0" w:color="000000" w:themeColor="text1"/>
            </w:tcBorders>
          </w:tcPr>
          <w:p w14:paraId="6D715DC9" w14:textId="227BF69F" w:rsidR="00EB1912" w:rsidRPr="00EE1BEF" w:rsidRDefault="00EB1912" w:rsidP="00EE1BEF">
            <w:pPr>
              <w:pStyle w:val="Tablebody"/>
              <w:autoSpaceDE w:val="0"/>
              <w:autoSpaceDN w:val="0"/>
              <w:adjustRightInd w:val="0"/>
              <w:rPr>
                <w:szCs w:val="20"/>
              </w:rPr>
            </w:pPr>
            <w:r w:rsidRPr="00EE1BEF">
              <w:rPr>
                <w:rFonts w:eastAsia="MS Mincho"/>
                <w:szCs w:val="24"/>
              </w:rPr>
              <w:t> </w:t>
            </w:r>
          </w:p>
        </w:tc>
      </w:tr>
    </w:tbl>
    <w:p w14:paraId="67AF5451" w14:textId="2D86DA6E" w:rsidR="00EB1912" w:rsidRPr="00EE1BEF" w:rsidRDefault="00EB1912" w:rsidP="00EE1BEF">
      <w:pPr>
        <w:pStyle w:val="BodyText"/>
        <w:autoSpaceDE w:val="0"/>
        <w:autoSpaceDN w:val="0"/>
        <w:adjustRightInd w:val="0"/>
        <w:rPr>
          <w:rFonts w:eastAsia="MS Mincho"/>
          <w:szCs w:val="24"/>
        </w:rPr>
      </w:pPr>
      <w:r w:rsidRPr="00EE1BEF">
        <w:rPr>
          <w:rFonts w:eastAsia="MS Mincho"/>
          <w:i/>
          <w:szCs w:val="24"/>
        </w:rPr>
        <w:t> </w:t>
      </w:r>
    </w:p>
    <w:p w14:paraId="4C429D10" w14:textId="324CED20" w:rsidR="00EB1912" w:rsidRPr="00EE1BEF" w:rsidRDefault="00EB1912" w:rsidP="00EE1BEF">
      <w:pPr>
        <w:pStyle w:val="BodyText"/>
        <w:autoSpaceDE w:val="0"/>
        <w:autoSpaceDN w:val="0"/>
        <w:adjustRightInd w:val="0"/>
        <w:rPr>
          <w:rFonts w:eastAsia="MS Mincho"/>
          <w:szCs w:val="24"/>
        </w:rPr>
      </w:pPr>
      <w:del w:id="647" w:author="NAVARRIA Jessica" w:date="2025-09-30T13:53:00Z">
        <w:r w:rsidRPr="00EE1BEF" w:rsidDel="00F05137">
          <w:rPr>
            <w:rFonts w:eastAsia="MS Mincho"/>
            <w:i/>
            <w:szCs w:val="24"/>
          </w:rPr>
          <w:delText>In clause </w:delText>
        </w:r>
      </w:del>
      <w:r w:rsidRPr="00EE1BEF">
        <w:rPr>
          <w:rFonts w:eastAsia="MS Mincho"/>
          <w:i/>
          <w:szCs w:val="24"/>
        </w:rPr>
        <w:t>8.2.3</w:t>
      </w:r>
      <w:ins w:id="648" w:author="NAVARRIA Jessica" w:date="2025-09-30T13:53:00Z">
        <w:r w:rsidR="00F05137">
          <w:rPr>
            <w:rFonts w:eastAsia="MS Mincho"/>
            <w:i/>
            <w:szCs w:val="24"/>
          </w:rPr>
          <w:t>, last two paragraphs</w:t>
        </w:r>
      </w:ins>
      <w:r w:rsidRPr="00EE1BEF">
        <w:rPr>
          <w:rFonts w:eastAsia="MS Mincho"/>
          <w:i/>
          <w:szCs w:val="24"/>
        </w:rPr>
        <w:t xml:space="preserve"> </w:t>
      </w:r>
      <w:del w:id="649" w:author="NAVARRIA Jessica" w:date="2025-09-30T13:53:00Z">
        <w:r w:rsidRPr="00EE1BEF" w:rsidDel="00F05137">
          <w:rPr>
            <w:rFonts w:eastAsia="MS Mincho"/>
            <w:i/>
            <w:szCs w:val="24"/>
          </w:rPr>
          <w:delText>change</w:delText>
        </w:r>
      </w:del>
    </w:p>
    <w:p w14:paraId="32904F65" w14:textId="29598471" w:rsidR="00EB1912" w:rsidRPr="00EE1BEF" w:rsidDel="00F05137" w:rsidRDefault="00EB1912" w:rsidP="00EE1BEF">
      <w:pPr>
        <w:pStyle w:val="BodyText"/>
        <w:autoSpaceDE w:val="0"/>
        <w:autoSpaceDN w:val="0"/>
        <w:adjustRightInd w:val="0"/>
        <w:rPr>
          <w:del w:id="650" w:author="NAVARRIA Jessica" w:date="2025-09-30T13:53:00Z"/>
          <w:rFonts w:eastAsia="MS Mincho"/>
          <w:szCs w:val="24"/>
        </w:rPr>
      </w:pPr>
      <w:del w:id="651" w:author="NAVARRIA Jessica" w:date="2025-09-30T13:53:00Z">
        <w:r w:rsidRPr="00EE1BEF" w:rsidDel="00F05137">
          <w:rPr>
            <w:rFonts w:eastAsia="MS Mincho"/>
            <w:szCs w:val="24"/>
          </w:rPr>
          <w:delText>If the scene description document contains a description of physics properties based on another physics model, then that physics model shall take precedence in the processing of the scene.</w:delText>
        </w:r>
      </w:del>
    </w:p>
    <w:p w14:paraId="6542B4B3" w14:textId="22771C34" w:rsidR="00EB1912" w:rsidRPr="00EE1BEF" w:rsidDel="00F05137" w:rsidRDefault="00EB1912" w:rsidP="00EE1BEF">
      <w:pPr>
        <w:pStyle w:val="BodyText"/>
        <w:autoSpaceDE w:val="0"/>
        <w:autoSpaceDN w:val="0"/>
        <w:adjustRightInd w:val="0"/>
        <w:rPr>
          <w:del w:id="652" w:author="NAVARRIA Jessica" w:date="2025-09-30T13:53:00Z"/>
          <w:rFonts w:eastAsia="MS Mincho"/>
          <w:szCs w:val="24"/>
        </w:rPr>
      </w:pPr>
      <w:del w:id="653" w:author="NAVARRIA Jessica" w:date="2025-09-30T13:53:00Z">
        <w:r w:rsidRPr="00EE1BEF" w:rsidDel="00F05137">
          <w:rPr>
            <w:rFonts w:eastAsia="MS Mincho"/>
            <w:szCs w:val="24"/>
          </w:rPr>
          <w:delText>Otherwise, the application shall handle a physics simulation if the usePhysics Boolean is TRUE on any of the collision trigger extensions defined at the node level. When a collision occurs between two nodes, the application should calculate the combination of the restitution, static friction and dynamic friction values based on the values provided by the collision trigger extension of the two nodes.</w:delText>
        </w:r>
      </w:del>
    </w:p>
    <w:p w14:paraId="6A3A511C" w14:textId="0E01563C" w:rsidR="00EB1912" w:rsidRPr="00EE1BEF" w:rsidRDefault="00EB1912" w:rsidP="00EE1BEF">
      <w:pPr>
        <w:pStyle w:val="BodyText"/>
        <w:autoSpaceDE w:val="0"/>
        <w:autoSpaceDN w:val="0"/>
        <w:adjustRightInd w:val="0"/>
        <w:rPr>
          <w:rFonts w:eastAsia="MS Mincho"/>
          <w:szCs w:val="24"/>
        </w:rPr>
      </w:pPr>
      <w:del w:id="654" w:author="NAVARRIA Jessica" w:date="2025-09-30T13:53:00Z">
        <w:r w:rsidRPr="00EE1BEF" w:rsidDel="00F05137">
          <w:rPr>
            <w:rFonts w:eastAsia="MS Mincho"/>
            <w:i/>
            <w:szCs w:val="24"/>
          </w:rPr>
          <w:delText>To</w:delText>
        </w:r>
      </w:del>
      <w:ins w:id="655" w:author="NAVARRIA Jessica" w:date="2025-09-30T13:53:00Z">
        <w:r w:rsidR="00F05137">
          <w:rPr>
            <w:rFonts w:eastAsia="MS Mincho"/>
            <w:szCs w:val="24"/>
          </w:rPr>
          <w:t>Replace the last two paragraphs with the following:</w:t>
        </w:r>
      </w:ins>
    </w:p>
    <w:p w14:paraId="5EBF6130"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 xml:space="preserve">The application shall handle a physics simulation if a </w:t>
      </w:r>
      <w:r w:rsidRPr="00EE1BEF">
        <w:rPr>
          <w:rFonts w:eastAsia="MS Mincho"/>
          <w:i/>
          <w:szCs w:val="24"/>
        </w:rPr>
        <w:t>physics</w:t>
      </w:r>
      <w:r w:rsidRPr="00EE1BEF">
        <w:rPr>
          <w:rFonts w:eastAsia="MS Mincho"/>
          <w:szCs w:val="24"/>
        </w:rPr>
        <w:t xml:space="preserve"> object is defined at a scene level or/and at any of the nodes. When a collision occurs between two nodes, the application should calculate the combination of the restitution, static friction and dynamic friction values based on the values provided by the physics objects of the two nodes.</w:t>
      </w:r>
    </w:p>
    <w:p w14:paraId="6F005E74"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i/>
          <w:szCs w:val="24"/>
        </w:rPr>
        <w:t> </w:t>
      </w:r>
    </w:p>
    <w:p w14:paraId="7C34772E" w14:textId="4E3C73F3" w:rsidR="00EB1912" w:rsidRPr="00EE1BEF" w:rsidRDefault="00EB1912" w:rsidP="00EE1BEF">
      <w:pPr>
        <w:pStyle w:val="BodyText"/>
        <w:autoSpaceDE w:val="0"/>
        <w:autoSpaceDN w:val="0"/>
        <w:adjustRightInd w:val="0"/>
        <w:rPr>
          <w:rFonts w:eastAsia="MS Mincho"/>
          <w:szCs w:val="24"/>
        </w:rPr>
      </w:pPr>
      <w:del w:id="656" w:author="NAVARRIA Jessica" w:date="2025-09-30T13:54:00Z">
        <w:r w:rsidRPr="00EE1BEF" w:rsidDel="00F05137">
          <w:rPr>
            <w:rFonts w:eastAsia="MS Mincho"/>
            <w:i/>
            <w:szCs w:val="24"/>
          </w:rPr>
          <w:delText>In clause </w:delText>
        </w:r>
      </w:del>
      <w:r w:rsidRPr="00EE1BEF">
        <w:rPr>
          <w:rFonts w:eastAsia="MS Mincho"/>
          <w:i/>
          <w:szCs w:val="24"/>
        </w:rPr>
        <w:t xml:space="preserve">8.4.2.2 </w:t>
      </w:r>
      <w:del w:id="657" w:author="NAVARRIA Jessica" w:date="2025-09-30T13:54:00Z">
        <w:r w:rsidRPr="00EE1BEF" w:rsidDel="00F05137">
          <w:rPr>
            <w:rFonts w:eastAsia="MS Mincho"/>
            <w:i/>
            <w:szCs w:val="24"/>
          </w:rPr>
          <w:delText>change</w:delText>
        </w:r>
      </w:del>
    </w:p>
    <w:p w14:paraId="03CD2769" w14:textId="11F0A070" w:rsidR="00EB1912" w:rsidRPr="00EE1BEF" w:rsidRDefault="00EB1912" w:rsidP="00EE1BEF">
      <w:pPr>
        <w:pStyle w:val="BodyText"/>
        <w:autoSpaceDE w:val="0"/>
        <w:autoSpaceDN w:val="0"/>
        <w:adjustRightInd w:val="0"/>
        <w:rPr>
          <w:rFonts w:eastAsia="MS Mincho"/>
          <w:szCs w:val="24"/>
        </w:rPr>
      </w:pPr>
      <w:del w:id="658" w:author="NAVARRIA Jessica" w:date="2025-09-30T13:54:00Z">
        <w:r w:rsidRPr="00EE1BEF" w:rsidDel="00F05137">
          <w:rPr>
            <w:rFonts w:eastAsia="MS Mincho"/>
            <w:szCs w:val="24"/>
          </w:rPr>
          <w:delText>When present, the MPEG_lights_punctual extension shall be included as a glTF file level extension.</w:delText>
        </w:r>
      </w:del>
      <w:ins w:id="659" w:author="NAVARRIA Jessica" w:date="2025-09-30T13:54:00Z">
        <w:r w:rsidR="00F05137">
          <w:rPr>
            <w:rFonts w:eastAsia="MS Mincho"/>
            <w:szCs w:val="24"/>
          </w:rPr>
          <w:t>Replace the second paragraph and table title with the following:</w:t>
        </w:r>
      </w:ins>
    </w:p>
    <w:p w14:paraId="706D98D2" w14:textId="707591FB" w:rsidR="00EB1912" w:rsidRPr="00EE1BEF" w:rsidDel="00F05137" w:rsidRDefault="00EB1912" w:rsidP="00EE1BEF">
      <w:pPr>
        <w:pStyle w:val="BodyText"/>
        <w:autoSpaceDE w:val="0"/>
        <w:autoSpaceDN w:val="0"/>
        <w:adjustRightInd w:val="0"/>
        <w:rPr>
          <w:del w:id="660" w:author="NAVARRIA Jessica" w:date="2025-09-30T13:55:00Z"/>
          <w:rFonts w:eastAsia="MS Mincho"/>
          <w:szCs w:val="24"/>
        </w:rPr>
      </w:pPr>
      <w:del w:id="661" w:author="NAVARRIA Jessica" w:date="2025-09-30T13:55:00Z">
        <w:r w:rsidRPr="00EE1BEF" w:rsidDel="00F05137">
          <w:rPr>
            <w:rFonts w:eastAsia="MS Mincho"/>
            <w:szCs w:val="24"/>
          </w:rPr>
          <w:delText>The definition of all objects within MPEG_lights_punctual extension is provided in Table 58.</w:delText>
        </w:r>
      </w:del>
    </w:p>
    <w:p w14:paraId="378C9A8A" w14:textId="44542A4D" w:rsidR="00EB1912" w:rsidRPr="00EE1BEF" w:rsidDel="00F05137" w:rsidRDefault="00EB1912" w:rsidP="00EE1BEF">
      <w:pPr>
        <w:pStyle w:val="BodyTextCente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del w:id="662" w:author="NAVARRIA Jessica" w:date="2025-09-30T13:55:00Z"/>
          <w:rFonts w:eastAsia="MS Mincho"/>
          <w:szCs w:val="24"/>
        </w:rPr>
      </w:pPr>
      <w:del w:id="663" w:author="NAVARRIA Jessica" w:date="2025-09-30T13:55:00Z">
        <w:r w:rsidRPr="00EE1BEF" w:rsidDel="00F05137">
          <w:rPr>
            <w:rFonts w:eastAsia="MS Mincho"/>
            <w:szCs w:val="24"/>
          </w:rPr>
          <w:delText>Table 58 —Definition of glTF file objects of MPEG_lights_punctual extension</w:delText>
        </w:r>
      </w:del>
    </w:p>
    <w:p w14:paraId="2811697D" w14:textId="32327E54" w:rsidR="00EB1912" w:rsidRPr="00EE1BEF" w:rsidDel="00F05137" w:rsidRDefault="00EB1912" w:rsidP="00EE1BEF">
      <w:pPr>
        <w:pStyle w:val="BodyText"/>
        <w:autoSpaceDE w:val="0"/>
        <w:autoSpaceDN w:val="0"/>
        <w:adjustRightInd w:val="0"/>
        <w:rPr>
          <w:del w:id="664" w:author="NAVARRIA Jessica" w:date="2025-09-30T13:55:00Z"/>
          <w:rFonts w:eastAsia="MS Mincho"/>
          <w:szCs w:val="24"/>
        </w:rPr>
      </w:pPr>
      <w:del w:id="665" w:author="NAVARRIA Jessica" w:date="2025-09-30T13:55:00Z">
        <w:r w:rsidRPr="00EE1BEF" w:rsidDel="00F05137">
          <w:rPr>
            <w:rFonts w:eastAsia="MS Mincho"/>
            <w:i/>
            <w:szCs w:val="24"/>
          </w:rPr>
          <w:delText> </w:delText>
        </w:r>
      </w:del>
    </w:p>
    <w:p w14:paraId="3F08B395" w14:textId="6B5B6179" w:rsidR="00EB1912" w:rsidRPr="00EE1BEF" w:rsidDel="00F05137" w:rsidRDefault="00EB1912" w:rsidP="00EE1BEF">
      <w:pPr>
        <w:pStyle w:val="BodyText"/>
        <w:autoSpaceDE w:val="0"/>
        <w:autoSpaceDN w:val="0"/>
        <w:adjustRightInd w:val="0"/>
        <w:rPr>
          <w:del w:id="666" w:author="NAVARRIA Jessica" w:date="2025-09-30T13:55:00Z"/>
          <w:rFonts w:eastAsia="MS Mincho"/>
          <w:szCs w:val="24"/>
        </w:rPr>
      </w:pPr>
      <w:del w:id="667" w:author="NAVARRIA Jessica" w:date="2025-09-30T13:55:00Z">
        <w:r w:rsidRPr="00EE1BEF" w:rsidDel="00F05137">
          <w:rPr>
            <w:rFonts w:eastAsia="MS Mincho"/>
            <w:i/>
            <w:szCs w:val="24"/>
          </w:rPr>
          <w:delText>To</w:delText>
        </w:r>
      </w:del>
    </w:p>
    <w:p w14:paraId="4BDE266E" w14:textId="3063AC57" w:rsidR="00EB1912" w:rsidRPr="00EE1BEF" w:rsidDel="00F05137" w:rsidRDefault="00EB1912" w:rsidP="00EE1BEF">
      <w:pPr>
        <w:pStyle w:val="BodyText"/>
        <w:autoSpaceDE w:val="0"/>
        <w:autoSpaceDN w:val="0"/>
        <w:adjustRightInd w:val="0"/>
        <w:rPr>
          <w:del w:id="668" w:author="NAVARRIA Jessica" w:date="2025-09-30T13:55:00Z"/>
          <w:rFonts w:eastAsia="MS Mincho"/>
          <w:szCs w:val="24"/>
        </w:rPr>
      </w:pPr>
      <w:del w:id="669" w:author="NAVARRIA Jessica" w:date="2025-09-30T13:55:00Z">
        <w:r w:rsidRPr="00EE1BEF" w:rsidDel="00F05137">
          <w:rPr>
            <w:rFonts w:eastAsia="MS Mincho"/>
            <w:szCs w:val="24"/>
          </w:rPr>
          <w:lastRenderedPageBreak/>
          <w:delText>When present, the MPEG_lights_punctual extension shall be included as a glTF file level extension.</w:delText>
        </w:r>
      </w:del>
    </w:p>
    <w:p w14:paraId="247538DB"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The definition of all objects</w:t>
      </w:r>
      <w:del w:id="670" w:author="Sylvain Lelievre" w:date="2025-10-31T15:19:00Z" w16du:dateUtc="2025-10-31T14:19:00Z">
        <w:r w:rsidRPr="00EE1BEF" w:rsidDel="00EB46B7">
          <w:rPr>
            <w:rFonts w:eastAsia="MS Mincho"/>
            <w:szCs w:val="24"/>
          </w:rPr>
          <w:delText xml:space="preserve"> in the array</w:delText>
        </w:r>
      </w:del>
      <w:r w:rsidRPr="00EE1BEF">
        <w:rPr>
          <w:rFonts w:eastAsia="MS Mincho"/>
          <w:szCs w:val="24"/>
        </w:rPr>
        <w:t xml:space="preserve"> within the MPEG_lights_punctual extension is provided in Table 58.</w:t>
      </w:r>
    </w:p>
    <w:p w14:paraId="4012FCCE" w14:textId="03036171" w:rsidR="00EB1912" w:rsidRDefault="00EB1912" w:rsidP="00EE1BEF">
      <w:pPr>
        <w:pStyle w:val="BodyTextCente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ins w:id="671" w:author="Sylvain Lelievre 152" w:date="2025-10-10T14:00:00Z" w16du:dateUtc="2025-10-10T12:00:00Z"/>
          <w:rFonts w:eastAsia="MS Mincho"/>
          <w:szCs w:val="24"/>
        </w:rPr>
      </w:pPr>
      <w:r w:rsidRPr="00EE1BEF">
        <w:rPr>
          <w:rFonts w:eastAsia="MS Mincho"/>
          <w:szCs w:val="24"/>
        </w:rPr>
        <w:t xml:space="preserve">Table 58 —Definition of glTF file objects </w:t>
      </w:r>
      <w:del w:id="672" w:author="Sylvain Lelievre 152" w:date="2025-10-10T14:04:00Z" w16du:dateUtc="2025-10-10T12:04:00Z">
        <w:r w:rsidRPr="00EE1BEF" w:rsidDel="00103F6D">
          <w:rPr>
            <w:rFonts w:eastAsia="MS Mincho"/>
            <w:szCs w:val="24"/>
          </w:rPr>
          <w:delText xml:space="preserve">of the array in the </w:delText>
        </w:r>
      </w:del>
      <w:r w:rsidRPr="00EE1BEF">
        <w:rPr>
          <w:rFonts w:eastAsia="MS Mincho"/>
          <w:szCs w:val="24"/>
        </w:rPr>
        <w:t>MPEG_lights_punctual extension</w:t>
      </w:r>
    </w:p>
    <w:tbl>
      <w:tblPr>
        <w:tblStyle w:val="TableGrid"/>
        <w:tblW w:w="0" w:type="auto"/>
        <w:tblLook w:val="04A0" w:firstRow="1" w:lastRow="0" w:firstColumn="1" w:lastColumn="0" w:noHBand="0" w:noVBand="1"/>
      </w:tblPr>
      <w:tblGrid>
        <w:gridCol w:w="1813"/>
        <w:gridCol w:w="882"/>
        <w:gridCol w:w="990"/>
        <w:gridCol w:w="990"/>
        <w:gridCol w:w="4670"/>
      </w:tblGrid>
      <w:tr w:rsidR="00103F6D" w:rsidRPr="0090407E" w14:paraId="515D0329" w14:textId="77777777" w:rsidTr="00A5529F">
        <w:trPr>
          <w:ins w:id="673" w:author="Sylvain Lelievre 152" w:date="2025-10-10T14:01:00Z"/>
        </w:trPr>
        <w:tc>
          <w:tcPr>
            <w:tcW w:w="1813" w:type="dxa"/>
          </w:tcPr>
          <w:p w14:paraId="51248A61" w14:textId="77777777" w:rsidR="00103F6D" w:rsidRPr="0083172C" w:rsidRDefault="00103F6D" w:rsidP="00A5529F">
            <w:pPr>
              <w:spacing w:before="60" w:after="60" w:line="210" w:lineRule="atLeast"/>
              <w:jc w:val="center"/>
              <w:rPr>
                <w:ins w:id="674" w:author="Sylvain Lelievre 152" w:date="2025-10-10T14:01:00Z" w16du:dateUtc="2025-10-10T12:01:00Z"/>
                <w:b/>
                <w:sz w:val="20"/>
                <w:szCs w:val="22"/>
              </w:rPr>
            </w:pPr>
            <w:ins w:id="675" w:author="Sylvain Lelievre 152" w:date="2025-10-10T14:01:00Z" w16du:dateUtc="2025-10-10T12:01:00Z">
              <w:r w:rsidRPr="0083172C">
                <w:rPr>
                  <w:b/>
                  <w:sz w:val="20"/>
                  <w:szCs w:val="22"/>
                </w:rPr>
                <w:t>Name</w:t>
              </w:r>
            </w:ins>
          </w:p>
        </w:tc>
        <w:tc>
          <w:tcPr>
            <w:tcW w:w="882" w:type="dxa"/>
          </w:tcPr>
          <w:p w14:paraId="01DD920B" w14:textId="77777777" w:rsidR="00103F6D" w:rsidRPr="0083172C" w:rsidRDefault="00103F6D" w:rsidP="00A5529F">
            <w:pPr>
              <w:spacing w:before="60" w:after="60" w:line="210" w:lineRule="atLeast"/>
              <w:jc w:val="center"/>
              <w:rPr>
                <w:ins w:id="676" w:author="Sylvain Lelievre 152" w:date="2025-10-10T14:01:00Z" w16du:dateUtc="2025-10-10T12:01:00Z"/>
                <w:b/>
                <w:sz w:val="20"/>
                <w:szCs w:val="22"/>
              </w:rPr>
            </w:pPr>
            <w:ins w:id="677" w:author="Sylvain Lelievre 152" w:date="2025-10-10T14:01:00Z" w16du:dateUtc="2025-10-10T12:01:00Z">
              <w:r w:rsidRPr="0083172C">
                <w:rPr>
                  <w:b/>
                  <w:sz w:val="20"/>
                  <w:szCs w:val="22"/>
                </w:rPr>
                <w:t>Type</w:t>
              </w:r>
            </w:ins>
          </w:p>
        </w:tc>
        <w:tc>
          <w:tcPr>
            <w:tcW w:w="990" w:type="dxa"/>
          </w:tcPr>
          <w:p w14:paraId="2C386B91" w14:textId="77777777" w:rsidR="00103F6D" w:rsidRPr="0083172C" w:rsidRDefault="00103F6D" w:rsidP="00A5529F">
            <w:pPr>
              <w:spacing w:before="60" w:after="60" w:line="210" w:lineRule="atLeast"/>
              <w:jc w:val="center"/>
              <w:rPr>
                <w:ins w:id="678" w:author="Sylvain Lelievre 152" w:date="2025-10-10T14:01:00Z" w16du:dateUtc="2025-10-10T12:01:00Z"/>
                <w:b/>
                <w:sz w:val="20"/>
                <w:szCs w:val="22"/>
              </w:rPr>
            </w:pPr>
            <w:ins w:id="679" w:author="Sylvain Lelievre 152" w:date="2025-10-10T14:01:00Z" w16du:dateUtc="2025-10-10T12:01:00Z">
              <w:r w:rsidRPr="0083172C">
                <w:rPr>
                  <w:b/>
                  <w:sz w:val="20"/>
                  <w:szCs w:val="22"/>
                </w:rPr>
                <w:t>Usage</w:t>
              </w:r>
            </w:ins>
          </w:p>
        </w:tc>
        <w:tc>
          <w:tcPr>
            <w:tcW w:w="990" w:type="dxa"/>
          </w:tcPr>
          <w:p w14:paraId="0B835CAB" w14:textId="77777777" w:rsidR="00103F6D" w:rsidRPr="0083172C" w:rsidRDefault="00103F6D" w:rsidP="00A5529F">
            <w:pPr>
              <w:spacing w:before="60" w:after="60" w:line="210" w:lineRule="atLeast"/>
              <w:jc w:val="center"/>
              <w:rPr>
                <w:ins w:id="680" w:author="Sylvain Lelievre 152" w:date="2025-10-10T14:01:00Z" w16du:dateUtc="2025-10-10T12:01:00Z"/>
                <w:b/>
                <w:sz w:val="20"/>
                <w:szCs w:val="22"/>
              </w:rPr>
            </w:pPr>
            <w:ins w:id="681" w:author="Sylvain Lelievre 152" w:date="2025-10-10T14:01:00Z" w16du:dateUtc="2025-10-10T12:01:00Z">
              <w:r w:rsidRPr="0083172C">
                <w:rPr>
                  <w:b/>
                  <w:sz w:val="20"/>
                  <w:szCs w:val="22"/>
                </w:rPr>
                <w:t>Default</w:t>
              </w:r>
            </w:ins>
          </w:p>
        </w:tc>
        <w:tc>
          <w:tcPr>
            <w:tcW w:w="4670" w:type="dxa"/>
          </w:tcPr>
          <w:p w14:paraId="4986BF12" w14:textId="77777777" w:rsidR="00103F6D" w:rsidRPr="0083172C" w:rsidRDefault="00103F6D" w:rsidP="00A5529F">
            <w:pPr>
              <w:spacing w:before="60" w:after="60" w:line="210" w:lineRule="atLeast"/>
              <w:jc w:val="center"/>
              <w:rPr>
                <w:ins w:id="682" w:author="Sylvain Lelievre 152" w:date="2025-10-10T14:01:00Z" w16du:dateUtc="2025-10-10T12:01:00Z"/>
                <w:b/>
                <w:sz w:val="20"/>
                <w:szCs w:val="22"/>
              </w:rPr>
            </w:pPr>
            <w:ins w:id="683" w:author="Sylvain Lelievre 152" w:date="2025-10-10T14:01:00Z" w16du:dateUtc="2025-10-10T12:01:00Z">
              <w:r w:rsidRPr="0083172C">
                <w:rPr>
                  <w:b/>
                  <w:sz w:val="20"/>
                  <w:szCs w:val="22"/>
                </w:rPr>
                <w:t>Description</w:t>
              </w:r>
            </w:ins>
          </w:p>
        </w:tc>
      </w:tr>
      <w:tr w:rsidR="00103F6D" w:rsidRPr="0090407E" w14:paraId="3A7CB1C6" w14:textId="77777777" w:rsidTr="00A5529F">
        <w:trPr>
          <w:ins w:id="684" w:author="Sylvain Lelievre 152" w:date="2025-10-10T14:01:00Z"/>
        </w:trPr>
        <w:tc>
          <w:tcPr>
            <w:tcW w:w="1813" w:type="dxa"/>
          </w:tcPr>
          <w:p w14:paraId="784F0BC4" w14:textId="77777777" w:rsidR="00103F6D" w:rsidRPr="0083172C" w:rsidRDefault="00103F6D" w:rsidP="00A5529F">
            <w:pPr>
              <w:tabs>
                <w:tab w:val="left" w:pos="403"/>
              </w:tabs>
              <w:rPr>
                <w:ins w:id="685" w:author="Sylvain Lelievre 152" w:date="2025-10-10T14:01:00Z" w16du:dateUtc="2025-10-10T12:01:00Z"/>
                <w:rFonts w:eastAsia="MS Mincho"/>
                <w:sz w:val="20"/>
                <w:szCs w:val="22"/>
              </w:rPr>
            </w:pPr>
            <w:ins w:id="686" w:author="Sylvain Lelievre 152" w:date="2025-10-10T14:01:00Z" w16du:dateUtc="2025-10-10T12:01:00Z">
              <w:r w:rsidRPr="0083172C">
                <w:rPr>
                  <w:rFonts w:eastAsia="MS Mincho"/>
                  <w:sz w:val="20"/>
                  <w:szCs w:val="22"/>
                </w:rPr>
                <w:t>lights</w:t>
              </w:r>
            </w:ins>
          </w:p>
        </w:tc>
        <w:tc>
          <w:tcPr>
            <w:tcW w:w="882" w:type="dxa"/>
          </w:tcPr>
          <w:p w14:paraId="0B83502C" w14:textId="77777777" w:rsidR="00103F6D" w:rsidRPr="0083172C" w:rsidRDefault="00103F6D" w:rsidP="00A5529F">
            <w:pPr>
              <w:tabs>
                <w:tab w:val="left" w:pos="403"/>
              </w:tabs>
              <w:rPr>
                <w:ins w:id="687" w:author="Sylvain Lelievre 152" w:date="2025-10-10T14:01:00Z" w16du:dateUtc="2025-10-10T12:01:00Z"/>
                <w:rFonts w:eastAsia="MS Mincho"/>
                <w:sz w:val="20"/>
                <w:szCs w:val="22"/>
              </w:rPr>
            </w:pPr>
            <w:ins w:id="688" w:author="Sylvain Lelievre 152" w:date="2025-10-10T14:01:00Z" w16du:dateUtc="2025-10-10T12:01:00Z">
              <w:r w:rsidRPr="0083172C">
                <w:rPr>
                  <w:rFonts w:eastAsia="MS Mincho"/>
                  <w:sz w:val="20"/>
                  <w:szCs w:val="22"/>
                </w:rPr>
                <w:t>array</w:t>
              </w:r>
            </w:ins>
          </w:p>
        </w:tc>
        <w:tc>
          <w:tcPr>
            <w:tcW w:w="990" w:type="dxa"/>
          </w:tcPr>
          <w:p w14:paraId="47A7661A" w14:textId="77777777" w:rsidR="00103F6D" w:rsidRPr="0083172C" w:rsidRDefault="00103F6D" w:rsidP="00A5529F">
            <w:pPr>
              <w:tabs>
                <w:tab w:val="left" w:pos="403"/>
              </w:tabs>
              <w:rPr>
                <w:ins w:id="689" w:author="Sylvain Lelievre 152" w:date="2025-10-10T14:01:00Z" w16du:dateUtc="2025-10-10T12:01:00Z"/>
                <w:rFonts w:eastAsia="MS Mincho"/>
                <w:sz w:val="20"/>
                <w:szCs w:val="22"/>
              </w:rPr>
            </w:pPr>
            <w:ins w:id="690" w:author="Sylvain Lelievre 152" w:date="2025-10-10T14:01:00Z" w16du:dateUtc="2025-10-10T12:01:00Z">
              <w:r w:rsidRPr="0083172C">
                <w:rPr>
                  <w:rFonts w:eastAsia="MS Mincho"/>
                  <w:sz w:val="20"/>
                  <w:szCs w:val="22"/>
                </w:rPr>
                <w:t>M</w:t>
              </w:r>
            </w:ins>
          </w:p>
        </w:tc>
        <w:tc>
          <w:tcPr>
            <w:tcW w:w="990" w:type="dxa"/>
          </w:tcPr>
          <w:p w14:paraId="7C04BD2C" w14:textId="77777777" w:rsidR="00103F6D" w:rsidRPr="0083172C" w:rsidRDefault="00103F6D" w:rsidP="00A5529F">
            <w:pPr>
              <w:tabs>
                <w:tab w:val="left" w:pos="403"/>
              </w:tabs>
              <w:rPr>
                <w:ins w:id="691" w:author="Sylvain Lelievre 152" w:date="2025-10-10T14:01:00Z" w16du:dateUtc="2025-10-10T12:01:00Z"/>
                <w:rFonts w:eastAsia="MS Mincho"/>
                <w:sz w:val="20"/>
                <w:szCs w:val="22"/>
              </w:rPr>
            </w:pPr>
          </w:p>
        </w:tc>
        <w:tc>
          <w:tcPr>
            <w:tcW w:w="4670" w:type="dxa"/>
          </w:tcPr>
          <w:p w14:paraId="5CDA36FF" w14:textId="609F347B" w:rsidR="00103F6D" w:rsidRPr="0083172C" w:rsidRDefault="00103F6D" w:rsidP="00A5529F">
            <w:pPr>
              <w:tabs>
                <w:tab w:val="left" w:pos="403"/>
              </w:tabs>
              <w:rPr>
                <w:ins w:id="692" w:author="Sylvain Lelievre 152" w:date="2025-10-10T14:01:00Z" w16du:dateUtc="2025-10-10T12:01:00Z"/>
                <w:rFonts w:eastAsia="MS Mincho"/>
                <w:sz w:val="20"/>
                <w:szCs w:val="22"/>
              </w:rPr>
            </w:pPr>
            <w:ins w:id="693" w:author="Sylvain Lelievre 152" w:date="2025-10-10T14:01:00Z" w16du:dateUtc="2025-10-10T12:01:00Z">
              <w:r w:rsidRPr="0083172C">
                <w:rPr>
                  <w:rFonts w:eastAsia="MS Mincho"/>
                  <w:sz w:val="20"/>
                  <w:szCs w:val="22"/>
                </w:rPr>
                <w:t xml:space="preserve">An array of items that describe the </w:t>
              </w:r>
            </w:ins>
            <w:ins w:id="694" w:author="Sylvain Lelievre 152" w:date="2025-10-10T14:02:00Z" w16du:dateUtc="2025-10-10T12:02:00Z">
              <w:r w:rsidRPr="0083172C">
                <w:rPr>
                  <w:rFonts w:eastAsia="MS Mincho"/>
                  <w:sz w:val="20"/>
                  <w:szCs w:val="22"/>
                </w:rPr>
                <w:t xml:space="preserve">punctual </w:t>
              </w:r>
            </w:ins>
            <w:ins w:id="695" w:author="Sylvain Lelievre 152" w:date="2025-10-10T14:01:00Z" w16du:dateUtc="2025-10-10T12:01:00Z">
              <w:r w:rsidRPr="0083172C">
                <w:rPr>
                  <w:rFonts w:eastAsia="MS Mincho"/>
                  <w:sz w:val="20"/>
                  <w:szCs w:val="22"/>
                </w:rPr>
                <w:t>light sources, referenced in this scene description document.</w:t>
              </w:r>
            </w:ins>
            <w:ins w:id="696" w:author="Sylvain Lelievre 152" w:date="2025-10-10T14:02:00Z" w16du:dateUtc="2025-10-10T12:02:00Z">
              <w:r w:rsidRPr="0083172C">
                <w:rPr>
                  <w:rFonts w:eastAsia="MS Mincho"/>
                  <w:sz w:val="20"/>
                  <w:szCs w:val="22"/>
                </w:rPr>
                <w:t xml:space="preserve"> The semantic</w:t>
              </w:r>
            </w:ins>
            <w:ins w:id="697" w:author="Sylvain Lelievre 152" w:date="2025-10-10T14:03:00Z" w16du:dateUtc="2025-10-10T12:03:00Z">
              <w:r w:rsidRPr="0083172C">
                <w:rPr>
                  <w:rFonts w:eastAsia="MS Mincho"/>
                  <w:sz w:val="20"/>
                  <w:szCs w:val="22"/>
                </w:rPr>
                <w:t xml:space="preserve">s of each item is specified in Table </w:t>
              </w:r>
            </w:ins>
            <w:ins w:id="698" w:author="Sylvain Lelievre" w:date="2025-11-03T10:58:00Z" w16du:dateUtc="2025-11-03T09:58:00Z">
              <w:r w:rsidR="00414040">
                <w:rPr>
                  <w:rFonts w:eastAsia="MS Mincho"/>
                  <w:sz w:val="20"/>
                  <w:szCs w:val="22"/>
                </w:rPr>
                <w:t>67</w:t>
              </w:r>
            </w:ins>
            <w:ins w:id="699" w:author="Sylvain Lelievre 152" w:date="2025-10-10T14:03:00Z" w16du:dateUtc="2025-10-10T12:03:00Z">
              <w:del w:id="700" w:author="Sylvain Lelievre" w:date="2025-11-03T10:58:00Z" w16du:dateUtc="2025-11-03T09:58:00Z">
                <w:r w:rsidRPr="0083172C" w:rsidDel="00414040">
                  <w:rPr>
                    <w:rFonts w:eastAsia="MS Mincho"/>
                    <w:sz w:val="20"/>
                    <w:szCs w:val="22"/>
                  </w:rPr>
                  <w:delText>59</w:delText>
                </w:r>
              </w:del>
            </w:ins>
          </w:p>
        </w:tc>
      </w:tr>
    </w:tbl>
    <w:p w14:paraId="27A4E690" w14:textId="77777777" w:rsidR="00103F6D" w:rsidRDefault="00103F6D" w:rsidP="00EE1BEF">
      <w:pPr>
        <w:pStyle w:val="BodyTextCente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ins w:id="701" w:author="Sylvain Lelievre 152" w:date="2025-10-10T14:03:00Z" w16du:dateUtc="2025-10-10T12:03:00Z"/>
          <w:rFonts w:eastAsia="MS Mincho"/>
          <w:szCs w:val="24"/>
        </w:rPr>
      </w:pPr>
    </w:p>
    <w:p w14:paraId="66FF0A28" w14:textId="2598B7AF" w:rsidR="00103F6D" w:rsidRDefault="00103F6D" w:rsidP="00103F6D">
      <w:pPr>
        <w:pStyle w:val="BodyTextCente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ins w:id="702" w:author="Sylvain Lelievre 152" w:date="2025-10-10T14:03:00Z" w16du:dateUtc="2025-10-10T12:03:00Z"/>
          <w:rFonts w:eastAsia="MS Mincho"/>
          <w:szCs w:val="24"/>
        </w:rPr>
      </w:pPr>
      <w:ins w:id="703" w:author="Sylvain Lelievre 152" w:date="2025-10-10T14:03:00Z" w16du:dateUtc="2025-10-10T12:03:00Z">
        <w:r w:rsidRPr="00EE1BEF">
          <w:rPr>
            <w:rFonts w:eastAsia="MS Mincho"/>
            <w:szCs w:val="24"/>
          </w:rPr>
          <w:t>Table </w:t>
        </w:r>
      </w:ins>
      <w:ins w:id="704" w:author="Sylvain Lelievre" w:date="2025-11-03T10:58:00Z" w16du:dateUtc="2025-11-03T09:58:00Z">
        <w:r w:rsidR="00414040">
          <w:rPr>
            <w:rFonts w:eastAsia="MS Mincho"/>
            <w:szCs w:val="24"/>
          </w:rPr>
          <w:t>67</w:t>
        </w:r>
      </w:ins>
      <w:ins w:id="705" w:author="Sylvain Lelievre 152" w:date="2025-10-10T14:03:00Z" w16du:dateUtc="2025-10-10T12:03:00Z">
        <w:del w:id="706" w:author="Sylvain Lelievre" w:date="2025-11-03T10:58:00Z" w16du:dateUtc="2025-11-03T09:58:00Z">
          <w:r w:rsidRPr="00EE1BEF" w:rsidDel="00414040">
            <w:rPr>
              <w:rFonts w:eastAsia="MS Mincho"/>
              <w:szCs w:val="24"/>
            </w:rPr>
            <w:delText>5</w:delText>
          </w:r>
        </w:del>
      </w:ins>
      <w:ins w:id="707" w:author="Sylvain Lelievre 152" w:date="2025-10-10T14:05:00Z" w16du:dateUtc="2025-10-10T12:05:00Z">
        <w:del w:id="708" w:author="Sylvain Lelievre" w:date="2025-11-03T10:58:00Z" w16du:dateUtc="2025-11-03T09:58:00Z">
          <w:r w:rsidR="00A82EF4" w:rsidDel="00414040">
            <w:rPr>
              <w:rFonts w:eastAsia="MS Mincho"/>
              <w:szCs w:val="24"/>
            </w:rPr>
            <w:delText>9</w:delText>
          </w:r>
        </w:del>
      </w:ins>
      <w:ins w:id="709" w:author="Sylvain Lelievre 152" w:date="2025-10-10T14:03:00Z" w16du:dateUtc="2025-10-10T12:03:00Z">
        <w:r w:rsidRPr="00EE1BEF">
          <w:rPr>
            <w:rFonts w:eastAsia="MS Mincho"/>
            <w:szCs w:val="24"/>
          </w:rPr>
          <w:t xml:space="preserve"> —Definition </w:t>
        </w:r>
      </w:ins>
      <w:ins w:id="710" w:author="Sylvain Lelievre 152" w:date="2025-10-10T14:05:00Z" w16du:dateUtc="2025-10-10T12:05:00Z">
        <w:r w:rsidR="00A82EF4">
          <w:rPr>
            <w:rFonts w:eastAsia="MS Mincho"/>
            <w:szCs w:val="24"/>
          </w:rPr>
          <w:t xml:space="preserve">of </w:t>
        </w:r>
      </w:ins>
      <w:ins w:id="711" w:author="Sylvain Lelievre 152" w:date="2025-10-10T14:04:00Z" w16du:dateUtc="2025-10-10T12:04:00Z">
        <w:r>
          <w:rPr>
            <w:rFonts w:eastAsia="MS Mincho"/>
            <w:szCs w:val="24"/>
          </w:rPr>
          <w:t xml:space="preserve">item in </w:t>
        </w:r>
        <w:r w:rsidR="00A82EF4">
          <w:rPr>
            <w:rFonts w:eastAsia="MS Mincho"/>
            <w:szCs w:val="24"/>
          </w:rPr>
          <w:t xml:space="preserve">the lights array </w:t>
        </w:r>
      </w:ins>
      <w:ins w:id="712" w:author="Sylvain Lelievre 152" w:date="2025-10-10T14:03:00Z" w16du:dateUtc="2025-10-10T12:03:00Z">
        <w:r w:rsidRPr="00EE1BEF">
          <w:rPr>
            <w:rFonts w:eastAsia="MS Mincho"/>
            <w:szCs w:val="24"/>
          </w:rPr>
          <w:t xml:space="preserve">of </w:t>
        </w:r>
      </w:ins>
      <w:ins w:id="713" w:author="Sylvain Lelievre 152" w:date="2025-10-10T14:04:00Z" w16du:dateUtc="2025-10-10T12:04:00Z">
        <w:r w:rsidR="00A82EF4">
          <w:rPr>
            <w:rFonts w:eastAsia="MS Mincho"/>
            <w:szCs w:val="24"/>
          </w:rPr>
          <w:t xml:space="preserve">the </w:t>
        </w:r>
      </w:ins>
      <w:ins w:id="714" w:author="Sylvain Lelievre 152" w:date="2025-10-10T14:03:00Z" w16du:dateUtc="2025-10-10T12:03:00Z">
        <w:r w:rsidRPr="00EE1BEF">
          <w:rPr>
            <w:rFonts w:eastAsia="MS Mincho"/>
            <w:szCs w:val="24"/>
          </w:rPr>
          <w:t>MPEG_lights_punctual extension</w:t>
        </w:r>
      </w:ins>
    </w:p>
    <w:p w14:paraId="6DBAFFCF" w14:textId="77777777" w:rsidR="00103F6D" w:rsidRPr="00EE1BEF" w:rsidRDefault="00103F6D" w:rsidP="00EE1BEF">
      <w:pPr>
        <w:pStyle w:val="BodyTextCenter"/>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p>
    <w:p w14:paraId="33793D1C"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i/>
          <w:szCs w:val="24"/>
        </w:rPr>
        <w:t> </w:t>
      </w:r>
    </w:p>
    <w:p w14:paraId="4D2A1F95" w14:textId="556BD902" w:rsidR="00EB1912" w:rsidRPr="00EE1BEF" w:rsidRDefault="00EB1912" w:rsidP="00EE1BEF">
      <w:pPr>
        <w:pStyle w:val="BodyText"/>
        <w:autoSpaceDE w:val="0"/>
        <w:autoSpaceDN w:val="0"/>
        <w:adjustRightInd w:val="0"/>
        <w:rPr>
          <w:rFonts w:eastAsia="MS Mincho"/>
          <w:szCs w:val="24"/>
        </w:rPr>
      </w:pPr>
      <w:del w:id="715" w:author="NAVARRIA Jessica" w:date="2025-09-30T14:01:00Z">
        <w:r w:rsidRPr="00EE1BEF" w:rsidDel="00F05137">
          <w:rPr>
            <w:rFonts w:eastAsia="MS Mincho"/>
            <w:i/>
            <w:szCs w:val="24"/>
          </w:rPr>
          <w:delText>In clause </w:delText>
        </w:r>
      </w:del>
      <w:r w:rsidRPr="00EE1BEF">
        <w:rPr>
          <w:rFonts w:eastAsia="MS Mincho"/>
          <w:i/>
          <w:szCs w:val="24"/>
        </w:rPr>
        <w:t xml:space="preserve">A.11 </w:t>
      </w:r>
      <w:del w:id="716" w:author="NAVARRIA Jessica" w:date="2025-09-30T14:01:00Z">
        <w:r w:rsidRPr="00EE1BEF" w:rsidDel="00F05137">
          <w:rPr>
            <w:rFonts w:eastAsia="MS Mincho"/>
            <w:i/>
            <w:szCs w:val="24"/>
          </w:rPr>
          <w:delText>change</w:delText>
        </w:r>
      </w:del>
    </w:p>
    <w:p w14:paraId="768B5562" w14:textId="77777777" w:rsidR="00F05137" w:rsidRDefault="00F05137" w:rsidP="00EE1BEF">
      <w:pPr>
        <w:pStyle w:val="BodyText"/>
        <w:autoSpaceDE w:val="0"/>
        <w:autoSpaceDN w:val="0"/>
        <w:adjustRightInd w:val="0"/>
        <w:rPr>
          <w:ins w:id="717" w:author="NAVARRIA Jessica" w:date="2025-09-30T14:01:00Z"/>
          <w:rFonts w:eastAsia="MS Mincho"/>
          <w:szCs w:val="24"/>
        </w:rPr>
      </w:pPr>
      <w:ins w:id="718" w:author="NAVARRIA Jessica" w:date="2025-09-30T14:01:00Z">
        <w:r>
          <w:rPr>
            <w:rFonts w:eastAsia="MS Mincho"/>
            <w:szCs w:val="24"/>
          </w:rPr>
          <w:t>Replace:</w:t>
        </w:r>
      </w:ins>
    </w:p>
    <w:p w14:paraId="640A6ABF" w14:textId="0A87B971"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MPEG_anchor</w:t>
      </w:r>
      <w:ins w:id="719" w:author="Sylvain Lelievre" w:date="2025-11-03T14:14:00Z" w16du:dateUtc="2025-11-03T13:14:00Z">
        <w:r w:rsidR="00DC0F2B">
          <w:rPr>
            <w:rFonts w:eastAsia="MS Mincho"/>
            <w:szCs w:val="24"/>
          </w:rPr>
          <w:t>.anchor</w:t>
        </w:r>
      </w:ins>
      <w:r w:rsidRPr="00EE1BEF">
        <w:rPr>
          <w:rFonts w:eastAsia="MS Mincho"/>
          <w:szCs w:val="24"/>
        </w:rPr>
        <w:t xml:space="preserve"> schema is downloadable from </w:t>
      </w:r>
      <w:del w:id="720" w:author="Sylvain Lelievre" w:date="2025-11-03T11:01:00Z" w16du:dateUtc="2025-11-03T10:01:00Z">
        <w:r w:rsidRPr="00D7610A" w:rsidDel="00D7610A">
          <w:rPr>
            <w:rPrChange w:id="721" w:author="Sylvain Lelievre" w:date="2025-11-03T11:01:00Z" w16du:dateUtc="2025-11-03T10:01:00Z">
              <w:rPr>
                <w:rStyle w:val="Hyperlink"/>
                <w:rFonts w:cs="Arial"/>
                <w:szCs w:val="24"/>
                <w:lang w:eastAsia="ja-JP"/>
              </w:rPr>
            </w:rPrChange>
          </w:rPr>
          <w:delText>https://standards.iso.org/iso-iec/23090/-14/</w:delText>
        </w:r>
      </w:del>
      <w:del w:id="722" w:author="Sylvain Lelievre" w:date="2025-11-03T11:00:00Z" w16du:dateUtc="2025-11-03T10:00:00Z">
        <w:r w:rsidRPr="00D7610A" w:rsidDel="00D7610A">
          <w:rPr>
            <w:rPrChange w:id="723" w:author="Sylvain Lelievre" w:date="2025-11-03T11:01:00Z" w16du:dateUtc="2025-11-03T10:01:00Z">
              <w:rPr>
                <w:rStyle w:val="Hyperlink"/>
                <w:rFonts w:cs="Arial"/>
                <w:szCs w:val="24"/>
                <w:lang w:eastAsia="ja-JP"/>
              </w:rPr>
            </w:rPrChange>
          </w:rPr>
          <w:delText>amd2</w:delText>
        </w:r>
      </w:del>
      <w:del w:id="724" w:author="Sylvain Lelievre" w:date="2025-11-03T11:01:00Z" w16du:dateUtc="2025-11-03T10:01:00Z">
        <w:r w:rsidRPr="00D7610A" w:rsidDel="00D7610A">
          <w:rPr>
            <w:rPrChange w:id="725" w:author="Sylvain Lelievre" w:date="2025-11-03T11:01:00Z" w16du:dateUtc="2025-11-03T10:01:00Z">
              <w:rPr>
                <w:rStyle w:val="Hyperlink"/>
                <w:rFonts w:cs="Arial"/>
                <w:szCs w:val="24"/>
                <w:lang w:eastAsia="ja-JP"/>
              </w:rPr>
            </w:rPrChange>
          </w:rPr>
          <w:delText>/MPEG_anchor.schema.json</w:delText>
        </w:r>
      </w:del>
      <w:ins w:id="726" w:author="Sylvain Lelievre" w:date="2025-11-03T14:15:00Z" w16du:dateUtc="2025-11-03T13:15:00Z">
        <w:r w:rsidR="003F3BA2">
          <w:rPr>
            <w:rFonts w:cs="Arial"/>
            <w:szCs w:val="24"/>
            <w:lang w:eastAsia="ja-JP"/>
          </w:rPr>
          <w:fldChar w:fldCharType="begin"/>
        </w:r>
        <w:r w:rsidR="003F3BA2">
          <w:rPr>
            <w:rFonts w:cs="Arial"/>
            <w:szCs w:val="24"/>
            <w:lang w:eastAsia="ja-JP"/>
          </w:rPr>
          <w:instrText>HYPERLINK "</w:instrText>
        </w:r>
      </w:ins>
      <w:ins w:id="727" w:author="Sylvain Lelievre" w:date="2025-11-03T14:14:00Z" w16du:dateUtc="2025-11-03T13:14:00Z">
        <w:r w:rsidR="003F3BA2" w:rsidRPr="00EF0F2A">
          <w:rPr>
            <w:rPrChange w:id="728" w:author="Sylvain Lelievre" w:date="2025-11-03T14:14:00Z" w16du:dateUtc="2025-11-03T13:14:00Z">
              <w:rPr>
                <w:rStyle w:val="Hyperlink"/>
                <w:rFonts w:cs="Arial"/>
                <w:szCs w:val="24"/>
                <w:lang w:eastAsia="ja-JP"/>
              </w:rPr>
            </w:rPrChange>
          </w:rPr>
          <w:instrText>https://standards.iso.org/iso-iec/23090/-14/ed-2/en/MPEG_anchor/schema/MPEG_anchor.anchor.schema.json</w:instrText>
        </w:r>
      </w:ins>
      <w:ins w:id="729" w:author="Sylvain Lelievre" w:date="2025-11-03T14:15:00Z" w16du:dateUtc="2025-11-03T13:15:00Z">
        <w:r w:rsidR="003F3BA2">
          <w:rPr>
            <w:rFonts w:cs="Arial"/>
            <w:szCs w:val="24"/>
            <w:lang w:eastAsia="ja-JP"/>
          </w:rPr>
          <w:instrText>"</w:instrText>
        </w:r>
        <w:r w:rsidR="003F3BA2">
          <w:rPr>
            <w:rFonts w:cs="Arial"/>
            <w:szCs w:val="24"/>
            <w:lang w:eastAsia="ja-JP"/>
          </w:rPr>
        </w:r>
        <w:r w:rsidR="003F3BA2">
          <w:rPr>
            <w:rFonts w:cs="Arial"/>
            <w:szCs w:val="24"/>
            <w:lang w:eastAsia="ja-JP"/>
          </w:rPr>
          <w:fldChar w:fldCharType="separate"/>
        </w:r>
      </w:ins>
      <w:ins w:id="730" w:author="Sylvain Lelievre" w:date="2025-11-03T14:14:00Z" w16du:dateUtc="2025-11-03T13:14:00Z">
        <w:r w:rsidR="003F3BA2" w:rsidRPr="003F3BA2">
          <w:rPr>
            <w:rStyle w:val="Hyperlink"/>
            <w:rFonts w:cs="Arial"/>
            <w:szCs w:val="24"/>
            <w:lang w:eastAsia="ja-JP"/>
          </w:rPr>
          <w:t>https://standards.iso.org/iso-iec/23090/-14/ed-2/en</w:t>
        </w:r>
        <w:del w:id="731" w:author="Sylvain Lelievre" w:date="2025-11-03T11:00:00Z" w16du:dateUtc="2025-11-03T10:00:00Z">
          <w:r w:rsidR="003F3BA2" w:rsidRPr="003F3BA2" w:rsidDel="00D7610A">
            <w:rPr>
              <w:rStyle w:val="Hyperlink"/>
              <w:rFonts w:cs="Arial"/>
              <w:szCs w:val="24"/>
              <w:lang w:eastAsia="ja-JP"/>
            </w:rPr>
            <w:delText>amd2</w:delText>
          </w:r>
        </w:del>
        <w:r w:rsidR="003F3BA2" w:rsidRPr="003F3BA2">
          <w:rPr>
            <w:rStyle w:val="Hyperlink"/>
            <w:rFonts w:cs="Arial"/>
            <w:szCs w:val="24"/>
            <w:lang w:eastAsia="ja-JP"/>
          </w:rPr>
          <w:t>/MPEG_anchor/schema/MPEG_anchor.anchor.schema.json</w:t>
        </w:r>
      </w:ins>
      <w:ins w:id="732" w:author="Sylvain Lelievre" w:date="2025-11-03T14:15:00Z" w16du:dateUtc="2025-11-03T13:15:00Z">
        <w:r w:rsidR="003F3BA2">
          <w:rPr>
            <w:rFonts w:cs="Arial"/>
            <w:szCs w:val="24"/>
            <w:lang w:eastAsia="ja-JP"/>
          </w:rPr>
          <w:fldChar w:fldCharType="end"/>
        </w:r>
      </w:ins>
      <w:r w:rsidRPr="00EE1BEF">
        <w:rPr>
          <w:rFonts w:eastAsia="MS Mincho"/>
          <w:szCs w:val="24"/>
        </w:rPr>
        <w:t>.</w:t>
      </w:r>
    </w:p>
    <w:p w14:paraId="7EAE167F" w14:textId="56FBF7CF" w:rsidR="00EB1912" w:rsidRPr="00F05137" w:rsidRDefault="00EB1912" w:rsidP="00EE1BEF">
      <w:pPr>
        <w:pStyle w:val="BodyText"/>
        <w:autoSpaceDE w:val="0"/>
        <w:autoSpaceDN w:val="0"/>
        <w:adjustRightInd w:val="0"/>
        <w:rPr>
          <w:rFonts w:eastAsia="MS Mincho"/>
          <w:szCs w:val="24"/>
        </w:rPr>
      </w:pPr>
      <w:del w:id="733" w:author="NAVARRIA Jessica" w:date="2025-09-30T14:01:00Z">
        <w:r w:rsidRPr="00F05137" w:rsidDel="00F05137">
          <w:rPr>
            <w:rFonts w:eastAsia="MS Mincho"/>
            <w:szCs w:val="24"/>
            <w:rPrChange w:id="734" w:author="NAVARRIA Jessica" w:date="2025-09-30T14:01:00Z">
              <w:rPr>
                <w:rFonts w:eastAsia="MS Mincho"/>
                <w:i/>
                <w:szCs w:val="24"/>
              </w:rPr>
            </w:rPrChange>
          </w:rPr>
          <w:delText>To</w:delText>
        </w:r>
      </w:del>
      <w:ins w:id="735" w:author="NAVARRIA Jessica" w:date="2025-09-30T14:01:00Z">
        <w:r w:rsidR="00F05137">
          <w:rPr>
            <w:rFonts w:eastAsia="MS Mincho"/>
            <w:szCs w:val="24"/>
          </w:rPr>
          <w:t>With:</w:t>
        </w:r>
      </w:ins>
    </w:p>
    <w:p w14:paraId="77A202AA" w14:textId="7F63BA2F" w:rsidR="00EB1912" w:rsidRDefault="00EB1912" w:rsidP="00EE1BEF">
      <w:pPr>
        <w:pStyle w:val="BodyText"/>
        <w:autoSpaceDE w:val="0"/>
        <w:autoSpaceDN w:val="0"/>
        <w:adjustRightInd w:val="0"/>
        <w:rPr>
          <w:ins w:id="736" w:author="Sylvain Lelievre" w:date="2025-11-03T14:20:00Z" w16du:dateUtc="2025-11-03T13:20:00Z"/>
          <w:rFonts w:eastAsia="MS Mincho"/>
          <w:szCs w:val="24"/>
        </w:rPr>
      </w:pPr>
      <w:r w:rsidRPr="00EE1BEF">
        <w:rPr>
          <w:rFonts w:eastAsia="MS Mincho"/>
          <w:szCs w:val="24"/>
        </w:rPr>
        <w:t>MPEG_anchor</w:t>
      </w:r>
      <w:ins w:id="737" w:author="Sylvain Lelievre" w:date="2025-11-03T14:15:00Z" w16du:dateUtc="2025-11-03T13:15:00Z">
        <w:r w:rsidR="003F3BA2">
          <w:rPr>
            <w:rFonts w:eastAsia="MS Mincho"/>
            <w:szCs w:val="24"/>
          </w:rPr>
          <w:t>.anchor</w:t>
        </w:r>
      </w:ins>
      <w:r w:rsidRPr="00EE1BEF">
        <w:rPr>
          <w:rFonts w:eastAsia="MS Mincho"/>
          <w:szCs w:val="24"/>
        </w:rPr>
        <w:t xml:space="preserve"> schema is </w:t>
      </w:r>
      <w:del w:id="738" w:author="NAVARRIA Jessica" w:date="2025-09-30T13:55:00Z">
        <w:r w:rsidRPr="00EE1BEF" w:rsidDel="00F05137">
          <w:rPr>
            <w:rFonts w:eastAsia="MS Mincho"/>
            <w:szCs w:val="24"/>
          </w:rPr>
          <w:delText>downloadable from</w:delText>
        </w:r>
      </w:del>
      <w:ins w:id="739" w:author="NAVARRIA Jessica" w:date="2025-09-30T13:55:00Z">
        <w:r w:rsidR="00F05137">
          <w:rPr>
            <w:rFonts w:eastAsia="MS Mincho"/>
            <w:szCs w:val="24"/>
          </w:rPr>
          <w:t>available at:</w:t>
        </w:r>
      </w:ins>
      <w:r w:rsidRPr="00EE1BEF">
        <w:rPr>
          <w:rFonts w:eastAsia="MS Mincho"/>
          <w:szCs w:val="24"/>
        </w:rPr>
        <w:t xml:space="preserve"> </w:t>
      </w:r>
      <w:ins w:id="740" w:author="Sylvain Lelievre" w:date="2025-11-03T14:15:00Z" w16du:dateUtc="2025-11-03T13:15:00Z">
        <w:r w:rsidR="003F3BA2">
          <w:rPr>
            <w:rFonts w:cs="Arial"/>
            <w:szCs w:val="24"/>
            <w:lang w:eastAsia="ja-JP"/>
          </w:rPr>
          <w:fldChar w:fldCharType="begin"/>
        </w:r>
        <w:r w:rsidR="003F3BA2">
          <w:rPr>
            <w:rFonts w:cs="Arial"/>
            <w:szCs w:val="24"/>
            <w:lang w:eastAsia="ja-JP"/>
          </w:rPr>
          <w:instrText>HYPERLINK "</w:instrText>
        </w:r>
        <w:r w:rsidR="003F3BA2" w:rsidRPr="003F3BA2">
          <w:rPr>
            <w:rPrChange w:id="741" w:author="Sylvain Lelievre" w:date="2025-11-03T14:15:00Z" w16du:dateUtc="2025-11-03T13:15:00Z">
              <w:rPr>
                <w:rStyle w:val="Hyperlink"/>
                <w:rFonts w:cs="Arial"/>
                <w:szCs w:val="24"/>
                <w:lang w:eastAsia="ja-JP"/>
              </w:rPr>
            </w:rPrChange>
          </w:rPr>
          <w:instrText>https://standards.iso.org/iso-iec/23090/-14/ed-2/en/amd/1/schemas/MPEG_anchor.anchor.schema.json</w:instrText>
        </w:r>
        <w:r w:rsidR="003F3BA2">
          <w:rPr>
            <w:rFonts w:cs="Arial"/>
            <w:szCs w:val="24"/>
            <w:lang w:eastAsia="ja-JP"/>
          </w:rPr>
          <w:instrText>"</w:instrText>
        </w:r>
        <w:r w:rsidR="003F3BA2">
          <w:rPr>
            <w:rFonts w:cs="Arial"/>
            <w:szCs w:val="24"/>
            <w:lang w:eastAsia="ja-JP"/>
          </w:rPr>
        </w:r>
        <w:r w:rsidR="003F3BA2">
          <w:rPr>
            <w:rFonts w:cs="Arial"/>
            <w:szCs w:val="24"/>
            <w:lang w:eastAsia="ja-JP"/>
          </w:rPr>
          <w:fldChar w:fldCharType="separate"/>
        </w:r>
        <w:r w:rsidR="003F3BA2" w:rsidRPr="003F3BA2">
          <w:rPr>
            <w:rStyle w:val="Hyperlink"/>
            <w:rFonts w:cs="Arial"/>
            <w:szCs w:val="24"/>
            <w:lang w:eastAsia="ja-JP"/>
          </w:rPr>
          <w:t>https://standards.iso.org/iso-iec/23090/-14/ed-2/en/amd/1/schemas/MPEG_anchor.anchor.schema.json</w:t>
        </w:r>
        <w:r w:rsidR="003F3BA2">
          <w:rPr>
            <w:rFonts w:cs="Arial"/>
            <w:szCs w:val="24"/>
            <w:lang w:eastAsia="ja-JP"/>
          </w:rPr>
          <w:fldChar w:fldCharType="end"/>
        </w:r>
      </w:ins>
      <w:r w:rsidRPr="00EE1BEF">
        <w:rPr>
          <w:rFonts w:eastAsia="MS Mincho"/>
          <w:szCs w:val="24"/>
        </w:rPr>
        <w:t>.</w:t>
      </w:r>
    </w:p>
    <w:p w14:paraId="53C0B82E" w14:textId="2C2A5E3A" w:rsidR="00DD5EC5" w:rsidRDefault="00DD5EC5" w:rsidP="00DD5EC5">
      <w:pPr>
        <w:pStyle w:val="BodyText"/>
        <w:autoSpaceDE w:val="0"/>
        <w:autoSpaceDN w:val="0"/>
        <w:adjustRightInd w:val="0"/>
        <w:rPr>
          <w:ins w:id="742" w:author="Sylvain Lelievre" w:date="2025-11-03T14:20:00Z" w16du:dateUtc="2025-11-03T13:20:00Z"/>
          <w:rFonts w:eastAsia="MS Mincho"/>
          <w:szCs w:val="24"/>
        </w:rPr>
      </w:pPr>
      <w:ins w:id="743" w:author="Sylvain Lelievre" w:date="2025-11-03T14:20:00Z" w16du:dateUtc="2025-11-03T13:20:00Z">
        <w:r w:rsidRPr="00EE1BEF">
          <w:rPr>
            <w:rFonts w:eastAsia="MS Mincho"/>
            <w:szCs w:val="24"/>
          </w:rPr>
          <w:t>MPEG_anchor</w:t>
        </w:r>
        <w:r>
          <w:rPr>
            <w:rFonts w:eastAsia="MS Mincho"/>
            <w:szCs w:val="24"/>
          </w:rPr>
          <w:t>.anchor</w:t>
        </w:r>
      </w:ins>
      <w:ins w:id="744" w:author="Sylvain Lelievre" w:date="2025-11-03T14:21:00Z" w16du:dateUtc="2025-11-03T13:21:00Z">
        <w:r w:rsidR="005E75FF">
          <w:rPr>
            <w:rFonts w:eastAsia="MS Mincho"/>
            <w:szCs w:val="24"/>
          </w:rPr>
          <w:t>.</w:t>
        </w:r>
        <w:r w:rsidR="005E75FF" w:rsidRPr="005E75FF">
          <w:rPr>
            <w:rFonts w:eastAsia="MS Mincho"/>
            <w:szCs w:val="24"/>
          </w:rPr>
          <w:t>recommendedspatialcomputingconfig</w:t>
        </w:r>
      </w:ins>
      <w:ins w:id="745" w:author="Sylvain Lelievre" w:date="2025-11-03T14:20:00Z" w16du:dateUtc="2025-11-03T13:20:00Z">
        <w:r w:rsidRPr="00EE1BEF">
          <w:rPr>
            <w:rFonts w:eastAsia="MS Mincho"/>
            <w:szCs w:val="24"/>
          </w:rPr>
          <w:t xml:space="preserve"> schema is </w:t>
        </w:r>
        <w:r>
          <w:rPr>
            <w:rFonts w:eastAsia="MS Mincho"/>
            <w:szCs w:val="24"/>
          </w:rPr>
          <w:t>available at:</w:t>
        </w:r>
        <w:r w:rsidRPr="00EE1BEF">
          <w:rPr>
            <w:rFonts w:eastAsia="MS Mincho"/>
            <w:szCs w:val="24"/>
          </w:rPr>
          <w:t xml:space="preserve"> </w:t>
        </w:r>
      </w:ins>
      <w:ins w:id="746" w:author="Sylvain Lelievre" w:date="2025-11-03T14:21:00Z" w16du:dateUtc="2025-11-03T13:21:00Z">
        <w:r w:rsidR="005E75FF">
          <w:rPr>
            <w:rFonts w:cs="Arial"/>
            <w:szCs w:val="24"/>
            <w:lang w:eastAsia="ja-JP"/>
          </w:rPr>
          <w:fldChar w:fldCharType="begin"/>
        </w:r>
        <w:r w:rsidR="005E75FF">
          <w:rPr>
            <w:rFonts w:cs="Arial"/>
            <w:szCs w:val="24"/>
            <w:lang w:eastAsia="ja-JP"/>
          </w:rPr>
          <w:instrText>HYPERLINK "</w:instrText>
        </w:r>
        <w:r w:rsidR="005E75FF" w:rsidRPr="005E75FF">
          <w:rPr>
            <w:rFonts w:cs="Arial"/>
            <w:szCs w:val="24"/>
            <w:lang w:eastAsia="ja-JP"/>
          </w:rPr>
          <w:instrText>https://standards.iso.org/iso-iec/23090/-14/ed-2/en/amd/1/schemas/MPEG_recommendedspatialcomputingconfig.schema.json</w:instrText>
        </w:r>
        <w:r w:rsidR="005E75FF">
          <w:rPr>
            <w:rFonts w:cs="Arial"/>
            <w:szCs w:val="24"/>
            <w:lang w:eastAsia="ja-JP"/>
          </w:rPr>
          <w:instrText>"</w:instrText>
        </w:r>
        <w:r w:rsidR="005E75FF">
          <w:rPr>
            <w:rFonts w:cs="Arial"/>
            <w:szCs w:val="24"/>
            <w:lang w:eastAsia="ja-JP"/>
          </w:rPr>
        </w:r>
        <w:r w:rsidR="005E75FF">
          <w:rPr>
            <w:rFonts w:cs="Arial"/>
            <w:szCs w:val="24"/>
            <w:lang w:eastAsia="ja-JP"/>
          </w:rPr>
          <w:fldChar w:fldCharType="separate"/>
        </w:r>
        <w:r w:rsidR="005E75FF" w:rsidRPr="002C50DA">
          <w:rPr>
            <w:rStyle w:val="Hyperlink"/>
            <w:rFonts w:cs="Arial"/>
            <w:szCs w:val="24"/>
            <w:lang w:eastAsia="ja-JP"/>
          </w:rPr>
          <w:t>https://standards.iso.org/iso-iec/23090/-14/ed-2/en/amd/1/schemas/MPEG_recommendedspatialcomputingconfig.schema.json</w:t>
        </w:r>
        <w:r w:rsidR="005E75FF">
          <w:rPr>
            <w:rFonts w:cs="Arial"/>
            <w:szCs w:val="24"/>
            <w:lang w:eastAsia="ja-JP"/>
          </w:rPr>
          <w:fldChar w:fldCharType="end"/>
        </w:r>
        <w:r w:rsidR="005E75FF">
          <w:rPr>
            <w:rFonts w:cs="Arial"/>
            <w:szCs w:val="24"/>
            <w:lang w:eastAsia="ja-JP"/>
          </w:rPr>
          <w:t>.</w:t>
        </w:r>
      </w:ins>
    </w:p>
    <w:p w14:paraId="759ECDAB" w14:textId="76F8682E" w:rsidR="00DD5EC5" w:rsidRPr="00EE1BEF" w:rsidDel="005D092F" w:rsidRDefault="00DD5EC5" w:rsidP="00EE1BEF">
      <w:pPr>
        <w:pStyle w:val="BodyText"/>
        <w:autoSpaceDE w:val="0"/>
        <w:autoSpaceDN w:val="0"/>
        <w:adjustRightInd w:val="0"/>
        <w:rPr>
          <w:del w:id="747" w:author="Sylvain Lelievre" w:date="2025-11-03T14:22:00Z" w16du:dateUtc="2025-11-03T13:22:00Z"/>
          <w:rFonts w:eastAsia="MS Mincho"/>
          <w:szCs w:val="24"/>
        </w:rPr>
      </w:pPr>
    </w:p>
    <w:p w14:paraId="1D4D2FC4"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i/>
          <w:szCs w:val="24"/>
        </w:rPr>
        <w:t> </w:t>
      </w:r>
    </w:p>
    <w:p w14:paraId="352E3D5B" w14:textId="06F5B624" w:rsidR="00EB1912" w:rsidRPr="00EE1BEF" w:rsidRDefault="00EB1912" w:rsidP="00EE1BEF">
      <w:pPr>
        <w:pStyle w:val="BodyText"/>
        <w:autoSpaceDE w:val="0"/>
        <w:autoSpaceDN w:val="0"/>
        <w:adjustRightInd w:val="0"/>
        <w:rPr>
          <w:rFonts w:eastAsia="MS Mincho"/>
          <w:szCs w:val="24"/>
        </w:rPr>
      </w:pPr>
      <w:del w:id="748" w:author="NAVARRIA Jessica" w:date="2025-09-30T14:01:00Z">
        <w:r w:rsidRPr="00EE1BEF" w:rsidDel="00F05137">
          <w:rPr>
            <w:rFonts w:eastAsia="MS Mincho"/>
            <w:i/>
            <w:szCs w:val="24"/>
          </w:rPr>
          <w:delText>In clause</w:delText>
        </w:r>
        <w:r w:rsidR="00BE7FAB" w:rsidRPr="00EE1BEF" w:rsidDel="00F05137">
          <w:rPr>
            <w:rFonts w:eastAsia="MS Mincho"/>
            <w:i/>
            <w:szCs w:val="24"/>
          </w:rPr>
          <w:delText> </w:delText>
        </w:r>
      </w:del>
      <w:r w:rsidRPr="00EE1BEF">
        <w:rPr>
          <w:rFonts w:eastAsia="MS Mincho"/>
          <w:i/>
          <w:szCs w:val="24"/>
        </w:rPr>
        <w:t xml:space="preserve">A.13 </w:t>
      </w:r>
      <w:del w:id="749" w:author="NAVARRIA Jessica" w:date="2025-09-30T14:01:00Z">
        <w:r w:rsidRPr="00EE1BEF" w:rsidDel="00F05137">
          <w:rPr>
            <w:rFonts w:eastAsia="MS Mincho"/>
            <w:i/>
            <w:szCs w:val="24"/>
          </w:rPr>
          <w:delText>change</w:delText>
        </w:r>
      </w:del>
    </w:p>
    <w:p w14:paraId="1B59392E" w14:textId="77777777" w:rsidR="00F05137" w:rsidRDefault="00F05137" w:rsidP="00F05137">
      <w:pPr>
        <w:pStyle w:val="BodyText"/>
        <w:autoSpaceDE w:val="0"/>
        <w:autoSpaceDN w:val="0"/>
        <w:adjustRightInd w:val="0"/>
        <w:rPr>
          <w:ins w:id="750" w:author="NAVARRIA Jessica" w:date="2025-09-30T14:01:00Z"/>
          <w:rFonts w:eastAsia="MS Mincho"/>
          <w:szCs w:val="24"/>
        </w:rPr>
      </w:pPr>
      <w:ins w:id="751" w:author="NAVARRIA Jessica" w:date="2025-09-30T14:01:00Z">
        <w:r>
          <w:rPr>
            <w:rFonts w:eastAsia="MS Mincho"/>
            <w:szCs w:val="24"/>
          </w:rPr>
          <w:t>Replace:</w:t>
        </w:r>
      </w:ins>
    </w:p>
    <w:p w14:paraId="49F4AD04" w14:textId="2F51FE33" w:rsidR="00EB1912" w:rsidRDefault="00EB1912" w:rsidP="00EE1BEF">
      <w:pPr>
        <w:pStyle w:val="BodyText"/>
        <w:autoSpaceDE w:val="0"/>
        <w:autoSpaceDN w:val="0"/>
        <w:adjustRightInd w:val="0"/>
        <w:rPr>
          <w:ins w:id="752" w:author="Sylvain Lelievre" w:date="2025-11-03T11:06:00Z" w16du:dateUtc="2025-11-03T10:06:00Z"/>
          <w:rFonts w:eastAsia="MS Mincho"/>
          <w:szCs w:val="24"/>
        </w:rPr>
      </w:pPr>
      <w:r w:rsidRPr="00EE1BEF">
        <w:rPr>
          <w:rFonts w:eastAsia="MS Mincho"/>
          <w:szCs w:val="24"/>
        </w:rPr>
        <w:t xml:space="preserve">MPEG_scene_interactivity schema is downloadable from </w:t>
      </w:r>
      <w:del w:id="753" w:author="Sylvain Lelievre" w:date="2025-11-03T11:02:00Z" w16du:dateUtc="2025-11-03T10:02:00Z">
        <w:r w:rsidDel="002B7ADC">
          <w:fldChar w:fldCharType="begin"/>
        </w:r>
        <w:r w:rsidDel="002B7ADC">
          <w:delInstrText>HYPERLINK "https://standards.iso.org/iso-iec/23090/-14/amd2/MPEG_scene_interactivity.schema.json"</w:delInstrText>
        </w:r>
        <w:r w:rsidDel="002B7ADC">
          <w:fldChar w:fldCharType="separate"/>
        </w:r>
        <w:r w:rsidRPr="002B7ADC" w:rsidDel="002B7ADC">
          <w:rPr>
            <w:rPrChange w:id="754" w:author="Sylvain Lelievre" w:date="2025-11-03T11:02:00Z" w16du:dateUtc="2025-11-03T10:02:00Z">
              <w:rPr>
                <w:rStyle w:val="Hyperlink"/>
                <w:rFonts w:cs="Arial"/>
                <w:szCs w:val="24"/>
              </w:rPr>
            </w:rPrChange>
          </w:rPr>
          <w:delText>https://standards.iso.org/iso-iec/23090/-14/amd2/MPEG_scene_interactivity.schema.json</w:delText>
        </w:r>
        <w:r w:rsidDel="002B7ADC">
          <w:fldChar w:fldCharType="end"/>
        </w:r>
      </w:del>
      <w:ins w:id="755" w:author="Sylvain Lelievre" w:date="2025-11-03T11:46:00Z" w16du:dateUtc="2025-11-03T10:46:00Z">
        <w:r w:rsidR="003B146B">
          <w:rPr>
            <w:rFonts w:cs="Arial"/>
            <w:szCs w:val="24"/>
          </w:rPr>
          <w:fldChar w:fldCharType="begin"/>
        </w:r>
        <w:r w:rsidR="003B146B">
          <w:rPr>
            <w:rFonts w:cs="Arial"/>
            <w:szCs w:val="24"/>
          </w:rPr>
          <w:instrText>HYPERLINK "</w:instrText>
        </w:r>
        <w:r w:rsidR="003B146B" w:rsidRPr="003B146B">
          <w:rPr>
            <w:rPrChange w:id="756" w:author="Sylvain Lelievre" w:date="2025-11-03T11:46:00Z" w16du:dateUtc="2025-11-03T10:46:00Z">
              <w:rPr>
                <w:rStyle w:val="Hyperlink"/>
                <w:rFonts w:cs="Arial"/>
                <w:szCs w:val="24"/>
              </w:rPr>
            </w:rPrChange>
          </w:rPr>
          <w:instrText>https://standards.iso.org/iso-iec/23090/-14/ed-2/en/MPEG_interactivity/schema/MPEG_interactivity.schema.json</w:instrText>
        </w:r>
        <w:r w:rsidR="003B146B">
          <w:rPr>
            <w:rFonts w:cs="Arial"/>
            <w:szCs w:val="24"/>
          </w:rPr>
          <w:instrText>"</w:instrText>
        </w:r>
        <w:r w:rsidR="003B146B">
          <w:rPr>
            <w:rFonts w:cs="Arial"/>
            <w:szCs w:val="24"/>
          </w:rPr>
        </w:r>
        <w:r w:rsidR="003B146B">
          <w:rPr>
            <w:rFonts w:cs="Arial"/>
            <w:szCs w:val="24"/>
          </w:rPr>
          <w:fldChar w:fldCharType="separate"/>
        </w:r>
        <w:r w:rsidR="003B146B" w:rsidRPr="003B146B">
          <w:rPr>
            <w:rStyle w:val="Hyperlink"/>
            <w:rFonts w:cs="Arial"/>
            <w:szCs w:val="24"/>
          </w:rPr>
          <w:t>https://standards.iso.org/iso-iec/23090/-14/ed-2/en/MPEG_interactivity/schema</w:t>
        </w:r>
        <w:del w:id="757" w:author="Sylvain Lelievre" w:date="2025-11-03T11:02:00Z" w16du:dateUtc="2025-11-03T10:02:00Z">
          <w:r w:rsidR="003B146B" w:rsidRPr="003B146B" w:rsidDel="002B7ADC">
            <w:rPr>
              <w:rStyle w:val="Hyperlink"/>
              <w:rFonts w:cs="Arial"/>
              <w:szCs w:val="24"/>
            </w:rPr>
            <w:delText>amd2</w:delText>
          </w:r>
        </w:del>
        <w:r w:rsidR="003B146B" w:rsidRPr="003B146B">
          <w:rPr>
            <w:rStyle w:val="Hyperlink"/>
            <w:rFonts w:cs="Arial"/>
            <w:szCs w:val="24"/>
          </w:rPr>
          <w:t>/MPEG_interactivity.schema.json</w:t>
        </w:r>
        <w:r w:rsidR="003B146B">
          <w:rPr>
            <w:rFonts w:cs="Arial"/>
            <w:szCs w:val="24"/>
          </w:rPr>
          <w:fldChar w:fldCharType="end"/>
        </w:r>
      </w:ins>
      <w:r w:rsidRPr="00EE1BEF">
        <w:rPr>
          <w:rFonts w:eastAsia="MS Mincho"/>
          <w:szCs w:val="24"/>
        </w:rPr>
        <w:t>.</w:t>
      </w:r>
    </w:p>
    <w:p w14:paraId="25D61ED7" w14:textId="2F5B944F" w:rsidR="003C6F54" w:rsidRDefault="00D60076" w:rsidP="00EE1BEF">
      <w:pPr>
        <w:pStyle w:val="BodyText"/>
        <w:autoSpaceDE w:val="0"/>
        <w:autoSpaceDN w:val="0"/>
        <w:adjustRightInd w:val="0"/>
        <w:rPr>
          <w:ins w:id="758" w:author="Sylvain Lelievre" w:date="2025-11-03T11:06:00Z" w16du:dateUtc="2025-11-03T10:06:00Z"/>
          <w:rFonts w:eastAsia="MS Mincho"/>
          <w:szCs w:val="24"/>
        </w:rPr>
      </w:pPr>
      <w:ins w:id="759" w:author="Sylvain Lelievre" w:date="2025-11-03T11:06:00Z" w16du:dateUtc="2025-11-03T10:06:00Z">
        <w:r>
          <w:rPr>
            <w:rFonts w:eastAsia="MS Mincho"/>
            <w:szCs w:val="24"/>
          </w:rPr>
          <w:t>With</w:t>
        </w:r>
      </w:ins>
    </w:p>
    <w:p w14:paraId="27990721" w14:textId="6908EA2B" w:rsidR="00D60076" w:rsidRDefault="00D60076" w:rsidP="00D60076">
      <w:pPr>
        <w:pStyle w:val="BodyText"/>
        <w:autoSpaceDE w:val="0"/>
        <w:autoSpaceDN w:val="0"/>
        <w:adjustRightInd w:val="0"/>
        <w:rPr>
          <w:ins w:id="760" w:author="Sylvain Lelievre" w:date="2025-11-03T11:08:00Z" w16du:dateUtc="2025-11-03T10:08:00Z"/>
          <w:rFonts w:eastAsia="MS Mincho"/>
          <w:szCs w:val="24"/>
        </w:rPr>
      </w:pPr>
      <w:ins w:id="761" w:author="Sylvain Lelievre" w:date="2025-11-03T11:07:00Z" w16du:dateUtc="2025-11-03T10:07:00Z">
        <w:r w:rsidRPr="00EE1BEF">
          <w:rPr>
            <w:rFonts w:eastAsia="MS Mincho"/>
            <w:szCs w:val="24"/>
          </w:rPr>
          <w:t xml:space="preserve">MPEG_scene_interactivity schema is </w:t>
        </w:r>
      </w:ins>
      <w:ins w:id="762" w:author="Sylvain Lelievre" w:date="2025-11-03T11:12:00Z" w16du:dateUtc="2025-11-03T10:12:00Z">
        <w:r w:rsidR="00440982">
          <w:rPr>
            <w:rFonts w:eastAsia="MS Mincho"/>
            <w:szCs w:val="24"/>
          </w:rPr>
          <w:t>available at</w:t>
        </w:r>
        <w:r w:rsidR="00373A55">
          <w:rPr>
            <w:rFonts w:eastAsia="MS Mincho"/>
            <w:szCs w:val="24"/>
          </w:rPr>
          <w:t>:</w:t>
        </w:r>
      </w:ins>
      <w:ins w:id="763" w:author="Sylvain Lelievre" w:date="2025-11-03T11:07:00Z" w16du:dateUtc="2025-11-03T10:07:00Z">
        <w:r w:rsidRPr="00EE1BEF">
          <w:rPr>
            <w:rFonts w:eastAsia="MS Mincho"/>
            <w:szCs w:val="24"/>
          </w:rPr>
          <w:t xml:space="preserve"> </w:t>
        </w:r>
      </w:ins>
      <w:ins w:id="764" w:author="Sylvain Lelievre" w:date="2025-11-03T11:46:00Z" w16du:dateUtc="2025-11-03T10:46:00Z">
        <w:r w:rsidR="003B146B">
          <w:rPr>
            <w:rFonts w:cs="Arial"/>
            <w:szCs w:val="24"/>
          </w:rPr>
          <w:fldChar w:fldCharType="begin"/>
        </w:r>
        <w:r w:rsidR="003B146B">
          <w:rPr>
            <w:rFonts w:cs="Arial"/>
            <w:szCs w:val="24"/>
          </w:rPr>
          <w:instrText>HYPERLINK "</w:instrText>
        </w:r>
      </w:ins>
      <w:ins w:id="765" w:author="Sylvain Lelievre" w:date="2025-11-03T11:07:00Z" w16du:dateUtc="2025-11-03T10:07:00Z">
        <w:r w:rsidR="003B146B" w:rsidRPr="003B146B">
          <w:rPr>
            <w:rPrChange w:id="766" w:author="Sylvain Lelievre" w:date="2025-11-03T11:46:00Z" w16du:dateUtc="2025-11-03T10:46:00Z">
              <w:rPr>
                <w:rStyle w:val="Hyperlink"/>
                <w:rFonts w:cs="Arial"/>
                <w:szCs w:val="24"/>
              </w:rPr>
            </w:rPrChange>
          </w:rPr>
          <w:instrText>https://standards.iso.org/iso-iec/23090/-14/ed-2/en/amd/1/schemas/MPEG_interactivity.schema.json</w:instrText>
        </w:r>
      </w:ins>
      <w:ins w:id="767" w:author="Sylvain Lelievre" w:date="2025-11-03T11:46:00Z" w16du:dateUtc="2025-11-03T10:46:00Z">
        <w:r w:rsidR="003B146B">
          <w:rPr>
            <w:rFonts w:cs="Arial"/>
            <w:szCs w:val="24"/>
          </w:rPr>
          <w:instrText>"</w:instrText>
        </w:r>
        <w:r w:rsidR="003B146B">
          <w:rPr>
            <w:rFonts w:cs="Arial"/>
            <w:szCs w:val="24"/>
          </w:rPr>
        </w:r>
        <w:r w:rsidR="003B146B">
          <w:rPr>
            <w:rFonts w:cs="Arial"/>
            <w:szCs w:val="24"/>
          </w:rPr>
          <w:fldChar w:fldCharType="separate"/>
        </w:r>
      </w:ins>
      <w:ins w:id="768" w:author="Sylvain Lelievre" w:date="2025-11-03T11:07:00Z" w16du:dateUtc="2025-11-03T10:07:00Z">
        <w:r w:rsidR="003B146B" w:rsidRPr="003B146B">
          <w:rPr>
            <w:rStyle w:val="Hyperlink"/>
            <w:rFonts w:cs="Arial"/>
            <w:szCs w:val="24"/>
          </w:rPr>
          <w:t>https://standards.iso.org/iso-iec/23090/-14/ed-2/en/amd/1/schemas/MPEG_interactivity.schema.json</w:t>
        </w:r>
      </w:ins>
      <w:ins w:id="769" w:author="Sylvain Lelievre" w:date="2025-11-03T11:46:00Z" w16du:dateUtc="2025-11-03T10:46:00Z">
        <w:r w:rsidR="003B146B">
          <w:rPr>
            <w:rFonts w:cs="Arial"/>
            <w:szCs w:val="24"/>
          </w:rPr>
          <w:fldChar w:fldCharType="end"/>
        </w:r>
      </w:ins>
      <w:ins w:id="770" w:author="Sylvain Lelievre" w:date="2025-11-03T11:07:00Z" w16du:dateUtc="2025-11-03T10:07:00Z">
        <w:r w:rsidRPr="00EE1BEF">
          <w:rPr>
            <w:rFonts w:eastAsia="MS Mincho"/>
            <w:szCs w:val="24"/>
          </w:rPr>
          <w:t>.</w:t>
        </w:r>
      </w:ins>
    </w:p>
    <w:p w14:paraId="4FA8B88A" w14:textId="359A05A3" w:rsidR="00277A47" w:rsidRDefault="00277A47" w:rsidP="00277A47">
      <w:pPr>
        <w:pStyle w:val="BodyText"/>
        <w:autoSpaceDE w:val="0"/>
        <w:autoSpaceDN w:val="0"/>
        <w:adjustRightInd w:val="0"/>
        <w:rPr>
          <w:ins w:id="771" w:author="Sylvain Lelievre" w:date="2025-11-03T14:23:00Z" w16du:dateUtc="2025-11-03T13:23:00Z"/>
          <w:rFonts w:eastAsia="MS Mincho"/>
          <w:szCs w:val="24"/>
        </w:rPr>
      </w:pPr>
      <w:ins w:id="772" w:author="Sylvain Lelievre" w:date="2025-11-03T11:08:00Z" w16du:dateUtc="2025-11-03T10:08:00Z">
        <w:r w:rsidRPr="00EE1BEF">
          <w:rPr>
            <w:rFonts w:eastAsia="MS Mincho"/>
            <w:szCs w:val="24"/>
          </w:rPr>
          <w:t>MPEG_scene_interactivity</w:t>
        </w:r>
        <w:r w:rsidR="00C91D79">
          <w:rPr>
            <w:rFonts w:eastAsia="MS Mincho"/>
            <w:szCs w:val="24"/>
          </w:rPr>
          <w:t>.ph</w:t>
        </w:r>
      </w:ins>
      <w:ins w:id="773" w:author="Sylvain Lelievre" w:date="2025-11-03T11:09:00Z" w16du:dateUtc="2025-11-03T10:09:00Z">
        <w:r w:rsidR="00C91D79">
          <w:rPr>
            <w:rFonts w:eastAsia="MS Mincho"/>
            <w:szCs w:val="24"/>
          </w:rPr>
          <w:t>ysics</w:t>
        </w:r>
      </w:ins>
      <w:ins w:id="774" w:author="Sylvain Lelievre" w:date="2025-11-03T11:08:00Z" w16du:dateUtc="2025-11-03T10:08:00Z">
        <w:r w:rsidRPr="00EE1BEF">
          <w:rPr>
            <w:rFonts w:eastAsia="MS Mincho"/>
            <w:szCs w:val="24"/>
          </w:rPr>
          <w:t xml:space="preserve"> schema is </w:t>
        </w:r>
      </w:ins>
      <w:ins w:id="775" w:author="Sylvain Lelievre" w:date="2025-11-03T11:13:00Z" w16du:dateUtc="2025-11-03T10:13:00Z">
        <w:r w:rsidR="00373A55">
          <w:rPr>
            <w:rFonts w:eastAsia="MS Mincho"/>
            <w:szCs w:val="24"/>
          </w:rPr>
          <w:t xml:space="preserve">available at: </w:t>
        </w:r>
      </w:ins>
      <w:ins w:id="776" w:author="Sylvain Lelievre" w:date="2025-11-03T11:09:00Z" w16du:dateUtc="2025-11-03T10:09:00Z">
        <w:r w:rsidR="00BE42E0">
          <w:rPr>
            <w:rFonts w:cs="Arial"/>
            <w:szCs w:val="24"/>
          </w:rPr>
          <w:fldChar w:fldCharType="begin"/>
        </w:r>
        <w:r w:rsidR="00BE42E0">
          <w:rPr>
            <w:rFonts w:cs="Arial"/>
            <w:szCs w:val="24"/>
          </w:rPr>
          <w:instrText>HYPERLINK "</w:instrText>
        </w:r>
        <w:r w:rsidR="00BE42E0" w:rsidRPr="00BE42E0">
          <w:rPr>
            <w:rPrChange w:id="777" w:author="Sylvain Lelievre" w:date="2025-11-03T11:09:00Z" w16du:dateUtc="2025-11-03T10:09:00Z">
              <w:rPr>
                <w:rStyle w:val="Hyperlink"/>
                <w:rFonts w:cs="Arial"/>
                <w:szCs w:val="24"/>
              </w:rPr>
            </w:rPrChange>
          </w:rPr>
          <w:instrText>https://standards.iso.org/iso-iec/23090/-14/ed-2/en/amd/1/schemas/MPEG_interactivity.physicsobject.schema.json</w:instrText>
        </w:r>
        <w:r w:rsidR="00BE42E0">
          <w:rPr>
            <w:rFonts w:cs="Arial"/>
            <w:szCs w:val="24"/>
          </w:rPr>
          <w:instrText>"</w:instrText>
        </w:r>
        <w:r w:rsidR="00BE42E0">
          <w:rPr>
            <w:rFonts w:cs="Arial"/>
            <w:szCs w:val="24"/>
          </w:rPr>
        </w:r>
        <w:r w:rsidR="00BE42E0">
          <w:rPr>
            <w:rFonts w:cs="Arial"/>
            <w:szCs w:val="24"/>
          </w:rPr>
          <w:fldChar w:fldCharType="separate"/>
        </w:r>
        <w:r w:rsidR="00BE42E0" w:rsidRPr="00BE42E0">
          <w:rPr>
            <w:rStyle w:val="Hyperlink"/>
            <w:rFonts w:cs="Arial"/>
            <w:szCs w:val="24"/>
          </w:rPr>
          <w:t>https://standards.iso.org/iso-iec/23090/-14/ed-2/en/amd/1/schemas/MPEG_interactivity.physicsobject.schema.json</w:t>
        </w:r>
        <w:r w:rsidR="00BE42E0">
          <w:rPr>
            <w:rFonts w:cs="Arial"/>
            <w:szCs w:val="24"/>
          </w:rPr>
          <w:fldChar w:fldCharType="end"/>
        </w:r>
      </w:ins>
      <w:ins w:id="778" w:author="Sylvain Lelievre" w:date="2025-11-03T11:08:00Z" w16du:dateUtc="2025-11-03T10:08:00Z">
        <w:r w:rsidRPr="00EE1BEF">
          <w:rPr>
            <w:rFonts w:eastAsia="MS Mincho"/>
            <w:szCs w:val="24"/>
          </w:rPr>
          <w:t>.</w:t>
        </w:r>
      </w:ins>
    </w:p>
    <w:p w14:paraId="18F011C6" w14:textId="112469AE" w:rsidR="003A12DA" w:rsidRDefault="003A12DA" w:rsidP="00277A47">
      <w:pPr>
        <w:pStyle w:val="BodyText"/>
        <w:autoSpaceDE w:val="0"/>
        <w:autoSpaceDN w:val="0"/>
        <w:adjustRightInd w:val="0"/>
        <w:rPr>
          <w:ins w:id="779" w:author="Sylvain Lelievre" w:date="2025-11-03T11:08:00Z" w16du:dateUtc="2025-11-03T10:08:00Z"/>
          <w:rFonts w:eastAsia="MS Mincho"/>
          <w:szCs w:val="24"/>
        </w:rPr>
      </w:pPr>
      <w:ins w:id="780" w:author="Sylvain Lelievre" w:date="2025-11-03T14:23:00Z" w16du:dateUtc="2025-11-03T13:23:00Z">
        <w:r w:rsidRPr="00EE1BEF">
          <w:rPr>
            <w:rFonts w:eastAsia="MS Mincho"/>
            <w:szCs w:val="24"/>
          </w:rPr>
          <w:t>MPEG_scene_interactivity</w:t>
        </w:r>
        <w:r>
          <w:rPr>
            <w:rFonts w:eastAsia="MS Mincho"/>
            <w:szCs w:val="24"/>
          </w:rPr>
          <w:t>.</w:t>
        </w:r>
      </w:ins>
      <w:ins w:id="781" w:author="Sylvain Lelievre" w:date="2025-11-03T14:24:00Z" w16du:dateUtc="2025-11-03T13:24:00Z">
        <w:r w:rsidR="00205947">
          <w:rPr>
            <w:rFonts w:eastAsia="MS Mincho"/>
            <w:szCs w:val="24"/>
          </w:rPr>
          <w:t>trigger.</w:t>
        </w:r>
        <w:r w:rsidR="00744222">
          <w:rPr>
            <w:rFonts w:eastAsia="MS Mincho"/>
            <w:szCs w:val="24"/>
          </w:rPr>
          <w:t>multiuser</w:t>
        </w:r>
      </w:ins>
      <w:ins w:id="782" w:author="Sylvain Lelievre" w:date="2025-11-03T14:23:00Z" w16du:dateUtc="2025-11-03T13:23:00Z">
        <w:r w:rsidRPr="00EE1BEF">
          <w:rPr>
            <w:rFonts w:eastAsia="MS Mincho"/>
            <w:szCs w:val="24"/>
          </w:rPr>
          <w:t xml:space="preserve"> schema is </w:t>
        </w:r>
        <w:r>
          <w:rPr>
            <w:rFonts w:eastAsia="MS Mincho"/>
            <w:szCs w:val="24"/>
          </w:rPr>
          <w:t xml:space="preserve">available at: </w:t>
        </w:r>
      </w:ins>
      <w:ins w:id="783" w:author="Sylvain Lelievre" w:date="2025-11-03T14:25:00Z" w16du:dateUtc="2025-11-03T13:25:00Z">
        <w:r w:rsidR="00744222">
          <w:rPr>
            <w:rFonts w:cs="Arial"/>
            <w:szCs w:val="24"/>
          </w:rPr>
          <w:fldChar w:fldCharType="begin"/>
        </w:r>
        <w:r w:rsidR="00744222">
          <w:rPr>
            <w:rFonts w:cs="Arial"/>
            <w:szCs w:val="24"/>
          </w:rPr>
          <w:instrText>HYPERLINK "</w:instrText>
        </w:r>
        <w:r w:rsidR="00744222" w:rsidRPr="00744222">
          <w:rPr>
            <w:rFonts w:cs="Arial"/>
            <w:szCs w:val="24"/>
          </w:rPr>
          <w:instrText>https://standards.iso.org/iso-iec/23090/-14/ed-2/en/amd/1/schemas/MPEG_interactivity.trigger.multiuserobject.schema.json</w:instrText>
        </w:r>
        <w:r w:rsidR="00744222">
          <w:rPr>
            <w:rFonts w:cs="Arial"/>
            <w:szCs w:val="24"/>
          </w:rPr>
          <w:instrText>"</w:instrText>
        </w:r>
        <w:r w:rsidR="00744222">
          <w:rPr>
            <w:rFonts w:cs="Arial"/>
            <w:szCs w:val="24"/>
          </w:rPr>
        </w:r>
        <w:r w:rsidR="00744222">
          <w:rPr>
            <w:rFonts w:cs="Arial"/>
            <w:szCs w:val="24"/>
          </w:rPr>
          <w:fldChar w:fldCharType="separate"/>
        </w:r>
        <w:r w:rsidR="00744222" w:rsidRPr="002C50DA">
          <w:rPr>
            <w:rStyle w:val="Hyperlink"/>
            <w:rFonts w:cs="Arial"/>
            <w:szCs w:val="24"/>
          </w:rPr>
          <w:t>https://standards.iso.org/iso-iec/23090/-14/ed-2/en/amd/1/schemas/MPEG_interactivity.trigger.multiuserobject.schema.json</w:t>
        </w:r>
        <w:r w:rsidR="00744222">
          <w:rPr>
            <w:rFonts w:cs="Arial"/>
            <w:szCs w:val="24"/>
          </w:rPr>
          <w:fldChar w:fldCharType="end"/>
        </w:r>
        <w:r w:rsidR="00744222">
          <w:rPr>
            <w:rFonts w:cs="Arial"/>
            <w:szCs w:val="24"/>
          </w:rPr>
          <w:t>.</w:t>
        </w:r>
      </w:ins>
    </w:p>
    <w:p w14:paraId="4DD0CCD7" w14:textId="77777777" w:rsidR="00D60076" w:rsidRDefault="00D60076" w:rsidP="00EE1BEF">
      <w:pPr>
        <w:pStyle w:val="BodyText"/>
        <w:autoSpaceDE w:val="0"/>
        <w:autoSpaceDN w:val="0"/>
        <w:adjustRightInd w:val="0"/>
        <w:rPr>
          <w:ins w:id="784" w:author="Sylvain Lelievre" w:date="2025-11-03T11:07:00Z" w16du:dateUtc="2025-11-03T10:07:00Z"/>
          <w:rFonts w:eastAsia="MS Mincho"/>
          <w:szCs w:val="24"/>
        </w:rPr>
      </w:pPr>
    </w:p>
    <w:p w14:paraId="5775982D" w14:textId="2636F4A7" w:rsidR="00D60076" w:rsidRPr="00EE1BEF" w:rsidRDefault="00D60076" w:rsidP="00EE1BEF">
      <w:pPr>
        <w:pStyle w:val="BodyText"/>
        <w:autoSpaceDE w:val="0"/>
        <w:autoSpaceDN w:val="0"/>
        <w:adjustRightInd w:val="0"/>
        <w:rPr>
          <w:rFonts w:eastAsia="MS Mincho"/>
          <w:szCs w:val="24"/>
        </w:rPr>
      </w:pPr>
      <w:ins w:id="785" w:author="Sylvain Lelievre" w:date="2025-11-03T11:07:00Z" w16du:dateUtc="2025-11-03T10:07:00Z">
        <w:r>
          <w:rPr>
            <w:rFonts w:eastAsia="MS Mincho"/>
            <w:szCs w:val="24"/>
          </w:rPr>
          <w:t>Replace:</w:t>
        </w:r>
      </w:ins>
    </w:p>
    <w:p w14:paraId="4A9E4DF1" w14:textId="47CE5E45"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 xml:space="preserve">MPEG_node_interactivity schema is downloadable from </w:t>
      </w:r>
      <w:del w:id="786" w:author="Sylvain Lelievre" w:date="2025-11-03T11:16:00Z" w16du:dateUtc="2025-11-03T10:16:00Z">
        <w:r w:rsidDel="002656D9">
          <w:fldChar w:fldCharType="begin"/>
        </w:r>
        <w:r w:rsidDel="002656D9">
          <w:delInstrText>HYPERLINK "https://standards.iso.org/iso-iec/23090/-14/amd2/MPEG_node_interactivity.schema.json"</w:delInstrText>
        </w:r>
        <w:r w:rsidDel="002656D9">
          <w:fldChar w:fldCharType="separate"/>
        </w:r>
        <w:r w:rsidRPr="002656D9" w:rsidDel="002656D9">
          <w:rPr>
            <w:rPrChange w:id="787" w:author="Sylvain Lelievre" w:date="2025-11-03T11:16:00Z" w16du:dateUtc="2025-11-03T10:16:00Z">
              <w:rPr>
                <w:rStyle w:val="Hyperlink"/>
                <w:rFonts w:cs="Arial"/>
                <w:szCs w:val="24"/>
              </w:rPr>
            </w:rPrChange>
          </w:rPr>
          <w:delText>https://standards.iso.org/iso-iec/23090/-14/</w:delText>
        </w:r>
      </w:del>
      <w:del w:id="788" w:author="Sylvain Lelievre" w:date="2025-11-03T11:15:00Z" w16du:dateUtc="2025-11-03T10:15:00Z">
        <w:r w:rsidRPr="002656D9" w:rsidDel="00B81104">
          <w:rPr>
            <w:rPrChange w:id="789" w:author="Sylvain Lelievre" w:date="2025-11-03T11:16:00Z" w16du:dateUtc="2025-11-03T10:16:00Z">
              <w:rPr>
                <w:rStyle w:val="Hyperlink"/>
                <w:rFonts w:cs="Arial"/>
                <w:szCs w:val="24"/>
              </w:rPr>
            </w:rPrChange>
          </w:rPr>
          <w:delText>amd2</w:delText>
        </w:r>
      </w:del>
      <w:del w:id="790" w:author="Sylvain Lelievre" w:date="2025-11-03T11:16:00Z" w16du:dateUtc="2025-11-03T10:16:00Z">
        <w:r w:rsidRPr="002656D9" w:rsidDel="002656D9">
          <w:rPr>
            <w:rPrChange w:id="791" w:author="Sylvain Lelievre" w:date="2025-11-03T11:16:00Z" w16du:dateUtc="2025-11-03T10:16:00Z">
              <w:rPr>
                <w:rStyle w:val="Hyperlink"/>
                <w:rFonts w:cs="Arial"/>
                <w:szCs w:val="24"/>
              </w:rPr>
            </w:rPrChange>
          </w:rPr>
          <w:delText>/MPEG_node_interactivity.schema.json</w:delText>
        </w:r>
        <w:r w:rsidDel="002656D9">
          <w:fldChar w:fldCharType="end"/>
        </w:r>
      </w:del>
      <w:ins w:id="792" w:author="Sylvain Lelievre" w:date="2025-11-03T11:46:00Z" w16du:dateUtc="2025-11-03T10:46:00Z">
        <w:r w:rsidR="00796479">
          <w:rPr>
            <w:rFonts w:cs="Arial"/>
            <w:szCs w:val="24"/>
          </w:rPr>
          <w:fldChar w:fldCharType="begin"/>
        </w:r>
        <w:r w:rsidR="00796479">
          <w:rPr>
            <w:rFonts w:cs="Arial"/>
            <w:szCs w:val="24"/>
          </w:rPr>
          <w:instrText>HYPERLINK "</w:instrText>
        </w:r>
        <w:r w:rsidR="00796479" w:rsidRPr="00796479">
          <w:rPr>
            <w:rPrChange w:id="793" w:author="Sylvain Lelievre" w:date="2025-11-03T11:46:00Z" w16du:dateUtc="2025-11-03T10:46:00Z">
              <w:rPr>
                <w:rStyle w:val="Hyperlink"/>
                <w:rFonts w:cs="Arial"/>
                <w:szCs w:val="24"/>
              </w:rPr>
            </w:rPrChange>
          </w:rPr>
          <w:instrText>https://standards.iso.org/iso-iec/23090/-14/ed-2/en/MPEG_interactivity/schema/MPEG_node_interactivity.schema.json</w:instrText>
        </w:r>
        <w:r w:rsidR="00796479">
          <w:rPr>
            <w:rFonts w:cs="Arial"/>
            <w:szCs w:val="24"/>
          </w:rPr>
          <w:instrText>"</w:instrText>
        </w:r>
        <w:r w:rsidR="00796479">
          <w:rPr>
            <w:rFonts w:cs="Arial"/>
            <w:szCs w:val="24"/>
          </w:rPr>
        </w:r>
        <w:r w:rsidR="00796479">
          <w:rPr>
            <w:rFonts w:cs="Arial"/>
            <w:szCs w:val="24"/>
          </w:rPr>
          <w:fldChar w:fldCharType="separate"/>
        </w:r>
        <w:r w:rsidR="00796479" w:rsidRPr="00796479">
          <w:rPr>
            <w:rStyle w:val="Hyperlink"/>
            <w:rFonts w:cs="Arial"/>
            <w:szCs w:val="24"/>
          </w:rPr>
          <w:t>https://standards.iso.org/iso-iec/23090/-14/ed-2/en/MPEG_interactivity/schema</w:t>
        </w:r>
        <w:del w:id="794" w:author="Sylvain Lelievre" w:date="2025-11-03T11:15:00Z" w16du:dateUtc="2025-11-03T10:15:00Z">
          <w:r w:rsidR="00796479" w:rsidRPr="00796479" w:rsidDel="00B81104">
            <w:rPr>
              <w:rStyle w:val="Hyperlink"/>
              <w:rFonts w:cs="Arial"/>
              <w:szCs w:val="24"/>
            </w:rPr>
            <w:delText>amd2</w:delText>
          </w:r>
        </w:del>
        <w:r w:rsidR="00796479" w:rsidRPr="00796479">
          <w:rPr>
            <w:rStyle w:val="Hyperlink"/>
            <w:rFonts w:cs="Arial"/>
            <w:szCs w:val="24"/>
          </w:rPr>
          <w:t>/MPEG_node_interactivity.schema.json</w:t>
        </w:r>
        <w:r w:rsidR="00796479">
          <w:rPr>
            <w:rFonts w:cs="Arial"/>
            <w:szCs w:val="24"/>
          </w:rPr>
          <w:fldChar w:fldCharType="end"/>
        </w:r>
      </w:ins>
      <w:r w:rsidRPr="00EE1BEF">
        <w:rPr>
          <w:rFonts w:eastAsia="MS Mincho"/>
          <w:szCs w:val="24"/>
        </w:rPr>
        <w:t>.</w:t>
      </w:r>
    </w:p>
    <w:p w14:paraId="3620E813" w14:textId="653D1916" w:rsidR="00EB1912" w:rsidRPr="00F05137" w:rsidRDefault="00EB1912" w:rsidP="00EE1BEF">
      <w:pPr>
        <w:pStyle w:val="BodyText"/>
        <w:autoSpaceDE w:val="0"/>
        <w:autoSpaceDN w:val="0"/>
        <w:adjustRightInd w:val="0"/>
        <w:rPr>
          <w:rFonts w:eastAsia="MS Mincho"/>
          <w:szCs w:val="24"/>
        </w:rPr>
      </w:pPr>
      <w:del w:id="795" w:author="NAVARRIA Jessica" w:date="2025-09-30T14:01:00Z">
        <w:r w:rsidRPr="00F05137" w:rsidDel="00F05137">
          <w:rPr>
            <w:rFonts w:eastAsia="MS Mincho"/>
            <w:szCs w:val="24"/>
            <w:rPrChange w:id="796" w:author="NAVARRIA Jessica" w:date="2025-09-30T14:01:00Z">
              <w:rPr>
                <w:rFonts w:eastAsia="MS Mincho"/>
                <w:i/>
                <w:szCs w:val="24"/>
              </w:rPr>
            </w:rPrChange>
          </w:rPr>
          <w:delText>To</w:delText>
        </w:r>
      </w:del>
      <w:ins w:id="797" w:author="NAVARRIA Jessica" w:date="2025-09-30T14:01:00Z">
        <w:r w:rsidR="00F05137">
          <w:rPr>
            <w:rFonts w:eastAsia="MS Mincho"/>
            <w:szCs w:val="24"/>
          </w:rPr>
          <w:t>With:</w:t>
        </w:r>
      </w:ins>
    </w:p>
    <w:p w14:paraId="2773EC5B" w14:textId="37164F4C" w:rsidR="00EB1912" w:rsidRPr="00EE1BEF" w:rsidDel="00D60076" w:rsidRDefault="00EB1912" w:rsidP="00EE1BEF">
      <w:pPr>
        <w:pStyle w:val="BodyText"/>
        <w:autoSpaceDE w:val="0"/>
        <w:autoSpaceDN w:val="0"/>
        <w:adjustRightInd w:val="0"/>
        <w:rPr>
          <w:del w:id="798" w:author="Sylvain Lelievre" w:date="2025-11-03T11:07:00Z" w16du:dateUtc="2025-11-03T10:07:00Z"/>
          <w:rFonts w:eastAsia="MS Mincho"/>
          <w:szCs w:val="24"/>
        </w:rPr>
      </w:pPr>
      <w:del w:id="799" w:author="Sylvain Lelievre" w:date="2025-11-03T11:07:00Z" w16du:dateUtc="2025-11-03T10:07:00Z">
        <w:r w:rsidRPr="00EE1BEF" w:rsidDel="00D60076">
          <w:rPr>
            <w:rFonts w:eastAsia="MS Mincho"/>
            <w:szCs w:val="24"/>
          </w:rPr>
          <w:delText>MPEG_scene_interactivity schema is downloadable from .</w:delText>
        </w:r>
      </w:del>
    </w:p>
    <w:p w14:paraId="253F3587" w14:textId="5A6B9917" w:rsidR="00EB1912" w:rsidRDefault="00EB1912" w:rsidP="00EE1BEF">
      <w:pPr>
        <w:pStyle w:val="BodyText"/>
        <w:autoSpaceDE w:val="0"/>
        <w:autoSpaceDN w:val="0"/>
        <w:adjustRightInd w:val="0"/>
        <w:rPr>
          <w:ins w:id="800" w:author="Sylvain Lelievre" w:date="2025-11-03T11:10:00Z" w16du:dateUtc="2025-11-03T10:10:00Z"/>
          <w:rFonts w:eastAsia="MS Mincho"/>
          <w:szCs w:val="24"/>
        </w:rPr>
      </w:pPr>
      <w:r w:rsidRPr="00EE1BEF">
        <w:rPr>
          <w:rFonts w:eastAsia="MS Mincho"/>
          <w:szCs w:val="24"/>
        </w:rPr>
        <w:t xml:space="preserve">MPEG_node_interactivity schema is </w:t>
      </w:r>
      <w:ins w:id="801" w:author="NAVARRIA Jessica" w:date="2025-09-30T13:57:00Z">
        <w:r w:rsidR="00F05137">
          <w:rPr>
            <w:rFonts w:eastAsia="MS Mincho"/>
            <w:szCs w:val="24"/>
          </w:rPr>
          <w:t>available at:</w:t>
        </w:r>
        <w:r w:rsidR="00F05137" w:rsidRPr="00EE1BEF">
          <w:rPr>
            <w:rFonts w:eastAsia="MS Mincho"/>
            <w:szCs w:val="24"/>
          </w:rPr>
          <w:t xml:space="preserve"> </w:t>
        </w:r>
      </w:ins>
      <w:del w:id="802" w:author="NAVARRIA Jessica" w:date="2025-09-30T13:57:00Z">
        <w:r w:rsidRPr="00EE1BEF" w:rsidDel="00F05137">
          <w:rPr>
            <w:rFonts w:eastAsia="MS Mincho"/>
            <w:szCs w:val="24"/>
          </w:rPr>
          <w:delText xml:space="preserve">downloadable from </w:delText>
        </w:r>
      </w:del>
      <w:ins w:id="803" w:author="Sylvain Lelievre" w:date="2025-10-31T15:53:00Z" w16du:dateUtc="2025-10-31T14:53:00Z">
        <w:r w:rsidR="001856C3">
          <w:rPr>
            <w:rFonts w:cs="Arial"/>
            <w:szCs w:val="24"/>
          </w:rPr>
          <w:fldChar w:fldCharType="begin"/>
        </w:r>
        <w:r w:rsidR="001856C3">
          <w:rPr>
            <w:rFonts w:cs="Arial"/>
            <w:szCs w:val="24"/>
          </w:rPr>
          <w:instrText>HYPERLINK "</w:instrText>
        </w:r>
      </w:ins>
      <w:r w:rsidR="001856C3" w:rsidRPr="001856C3">
        <w:rPr>
          <w:rPrChange w:id="804" w:author="Sylvain Lelievre" w:date="2025-10-31T15:53:00Z" w16du:dateUtc="2025-10-31T14:53:00Z">
            <w:rPr>
              <w:rStyle w:val="Hyperlink"/>
              <w:rFonts w:cs="Arial"/>
              <w:szCs w:val="24"/>
            </w:rPr>
          </w:rPrChange>
        </w:rPr>
        <w:instrText>https://standards.iso.org/iso-iec/23090/-14/ed-2/en/amd/1/</w:instrText>
      </w:r>
      <w:ins w:id="805" w:author="Sylvain Lelievre" w:date="2025-10-31T15:41:00Z" w16du:dateUtc="2025-10-31T14:41:00Z">
        <w:r w:rsidR="001856C3" w:rsidRPr="001856C3">
          <w:rPr>
            <w:rPrChange w:id="806" w:author="Sylvain Lelievre" w:date="2025-10-31T15:53:00Z" w16du:dateUtc="2025-10-31T14:53:00Z">
              <w:rPr>
                <w:rStyle w:val="Hyperlink"/>
                <w:rFonts w:cs="Arial"/>
                <w:szCs w:val="24"/>
              </w:rPr>
            </w:rPrChange>
          </w:rPr>
          <w:instrText>schemas/</w:instrText>
        </w:r>
      </w:ins>
      <w:r w:rsidR="001856C3" w:rsidRPr="001856C3">
        <w:rPr>
          <w:rPrChange w:id="807" w:author="Sylvain Lelievre" w:date="2025-10-31T15:53:00Z" w16du:dateUtc="2025-10-31T14:53:00Z">
            <w:rPr>
              <w:rStyle w:val="Hyperlink"/>
              <w:rFonts w:cs="Arial"/>
              <w:szCs w:val="24"/>
            </w:rPr>
          </w:rPrChange>
        </w:rPr>
        <w:instrText>MPEG_node_interactivity.schema.json</w:instrText>
      </w:r>
      <w:ins w:id="808" w:author="Sylvain Lelievre" w:date="2025-10-31T15:53:00Z" w16du:dateUtc="2025-10-31T14:53:00Z">
        <w:r w:rsidR="001856C3">
          <w:rPr>
            <w:rFonts w:cs="Arial"/>
            <w:szCs w:val="24"/>
          </w:rPr>
          <w:instrText>"</w:instrText>
        </w:r>
        <w:r w:rsidR="001856C3">
          <w:rPr>
            <w:rFonts w:cs="Arial"/>
            <w:szCs w:val="24"/>
          </w:rPr>
        </w:r>
        <w:r w:rsidR="001856C3">
          <w:rPr>
            <w:rFonts w:cs="Arial"/>
            <w:szCs w:val="24"/>
          </w:rPr>
          <w:fldChar w:fldCharType="separate"/>
        </w:r>
      </w:ins>
      <w:r w:rsidR="001856C3" w:rsidRPr="001856C3">
        <w:rPr>
          <w:rStyle w:val="Hyperlink"/>
          <w:rFonts w:cs="Arial"/>
          <w:szCs w:val="24"/>
        </w:rPr>
        <w:t>https://standards.iso.org/iso-iec/23090/-14/ed-2/en/amd/1/</w:t>
      </w:r>
      <w:ins w:id="809" w:author="Sylvain Lelievre" w:date="2025-10-31T15:41:00Z" w16du:dateUtc="2025-10-31T14:41:00Z">
        <w:r w:rsidR="001856C3" w:rsidRPr="001856C3">
          <w:rPr>
            <w:rStyle w:val="Hyperlink"/>
            <w:rFonts w:cs="Arial"/>
            <w:szCs w:val="24"/>
          </w:rPr>
          <w:t>schemas/</w:t>
        </w:r>
      </w:ins>
      <w:r w:rsidR="001856C3" w:rsidRPr="001856C3">
        <w:rPr>
          <w:rStyle w:val="Hyperlink"/>
          <w:rFonts w:cs="Arial"/>
          <w:szCs w:val="24"/>
        </w:rPr>
        <w:t>MPEG_node_interactivity.schema.json</w:t>
      </w:r>
      <w:ins w:id="810" w:author="Sylvain Lelievre" w:date="2025-10-31T15:53:00Z" w16du:dateUtc="2025-10-31T14:53:00Z">
        <w:r w:rsidR="001856C3">
          <w:rPr>
            <w:rFonts w:cs="Arial"/>
            <w:szCs w:val="24"/>
          </w:rPr>
          <w:fldChar w:fldCharType="end"/>
        </w:r>
      </w:ins>
      <w:r w:rsidRPr="00EE1BEF">
        <w:rPr>
          <w:rFonts w:eastAsia="MS Mincho"/>
          <w:szCs w:val="24"/>
        </w:rPr>
        <w:t>.</w:t>
      </w:r>
    </w:p>
    <w:p w14:paraId="504CED7B" w14:textId="09034095" w:rsidR="00DA3EC9" w:rsidRPr="00EE1BEF" w:rsidRDefault="00DA3EC9" w:rsidP="00DA3EC9">
      <w:pPr>
        <w:pStyle w:val="BodyText"/>
        <w:autoSpaceDE w:val="0"/>
        <w:autoSpaceDN w:val="0"/>
        <w:adjustRightInd w:val="0"/>
        <w:rPr>
          <w:ins w:id="811" w:author="Sylvain Lelievre" w:date="2025-11-03T11:10:00Z" w16du:dateUtc="2025-11-03T10:10:00Z"/>
          <w:rFonts w:eastAsia="MS Mincho"/>
          <w:szCs w:val="24"/>
        </w:rPr>
      </w:pPr>
      <w:ins w:id="812" w:author="Sylvain Lelievre" w:date="2025-11-03T11:10:00Z" w16du:dateUtc="2025-11-03T10:10:00Z">
        <w:r w:rsidRPr="00EE1BEF">
          <w:rPr>
            <w:rFonts w:eastAsia="MS Mincho"/>
            <w:szCs w:val="24"/>
          </w:rPr>
          <w:t>MPEG_node_interactivity</w:t>
        </w:r>
        <w:r>
          <w:rPr>
            <w:rFonts w:eastAsia="MS Mincho"/>
            <w:szCs w:val="24"/>
          </w:rPr>
          <w:t>.physics</w:t>
        </w:r>
        <w:r w:rsidRPr="00EE1BEF">
          <w:rPr>
            <w:rFonts w:eastAsia="MS Mincho"/>
            <w:szCs w:val="24"/>
          </w:rPr>
          <w:t xml:space="preserve"> schema is </w:t>
        </w:r>
        <w:r>
          <w:rPr>
            <w:rFonts w:eastAsia="MS Mincho"/>
            <w:szCs w:val="24"/>
          </w:rPr>
          <w:t>available at:</w:t>
        </w:r>
        <w:r w:rsidRPr="00EE1BEF">
          <w:rPr>
            <w:rFonts w:eastAsia="MS Mincho"/>
            <w:szCs w:val="24"/>
          </w:rPr>
          <w:t xml:space="preserve"> </w:t>
        </w:r>
      </w:ins>
      <w:ins w:id="813" w:author="Sylvain Lelievre" w:date="2025-11-03T11:11:00Z" w16du:dateUtc="2025-11-03T10:11:00Z">
        <w:r w:rsidR="009B7925">
          <w:rPr>
            <w:rFonts w:cs="Arial"/>
            <w:szCs w:val="24"/>
          </w:rPr>
          <w:fldChar w:fldCharType="begin"/>
        </w:r>
        <w:r w:rsidR="009B7925">
          <w:rPr>
            <w:rFonts w:cs="Arial"/>
            <w:szCs w:val="24"/>
          </w:rPr>
          <w:instrText>HYPERLINK "</w:instrText>
        </w:r>
        <w:r w:rsidR="009B7925" w:rsidRPr="009B7925">
          <w:rPr>
            <w:rPrChange w:id="814" w:author="Sylvain Lelievre" w:date="2025-11-03T11:11:00Z" w16du:dateUtc="2025-11-03T10:11:00Z">
              <w:rPr>
                <w:rStyle w:val="Hyperlink"/>
                <w:rFonts w:cs="Arial"/>
                <w:szCs w:val="24"/>
              </w:rPr>
            </w:rPrChange>
          </w:rPr>
          <w:instrText>https://standards.iso.org/iso-iec/23090/-14/ed-2/en/amd/1/schemas/MPEG_node_interactivity.physicsobject.schema.json</w:instrText>
        </w:r>
        <w:r w:rsidR="009B7925">
          <w:rPr>
            <w:rFonts w:cs="Arial"/>
            <w:szCs w:val="24"/>
          </w:rPr>
          <w:instrText>"</w:instrText>
        </w:r>
        <w:r w:rsidR="009B7925">
          <w:rPr>
            <w:rFonts w:cs="Arial"/>
            <w:szCs w:val="24"/>
          </w:rPr>
        </w:r>
        <w:r w:rsidR="009B7925">
          <w:rPr>
            <w:rFonts w:cs="Arial"/>
            <w:szCs w:val="24"/>
          </w:rPr>
          <w:fldChar w:fldCharType="separate"/>
        </w:r>
        <w:r w:rsidR="009B7925" w:rsidRPr="009B7925">
          <w:rPr>
            <w:rStyle w:val="Hyperlink"/>
            <w:rFonts w:cs="Arial"/>
            <w:szCs w:val="24"/>
          </w:rPr>
          <w:t>https://standards.iso.org/iso-iec/23090/-14/ed-2/en/amd/1/schemas/MPEG_node_interactivity.physicsobject.schema.json</w:t>
        </w:r>
        <w:r w:rsidR="009B7925">
          <w:rPr>
            <w:rFonts w:cs="Arial"/>
            <w:szCs w:val="24"/>
          </w:rPr>
          <w:fldChar w:fldCharType="end"/>
        </w:r>
      </w:ins>
      <w:ins w:id="815" w:author="Sylvain Lelievre" w:date="2025-11-03T11:10:00Z" w16du:dateUtc="2025-11-03T10:10:00Z">
        <w:r w:rsidRPr="00EE1BEF">
          <w:rPr>
            <w:rFonts w:eastAsia="MS Mincho"/>
            <w:szCs w:val="24"/>
          </w:rPr>
          <w:t>.</w:t>
        </w:r>
      </w:ins>
    </w:p>
    <w:p w14:paraId="1874CFF2" w14:textId="37B71A6F" w:rsidR="00DA3EC9" w:rsidRPr="00EE1BEF" w:rsidDel="009B7925" w:rsidRDefault="00DA3EC9" w:rsidP="00EE1BEF">
      <w:pPr>
        <w:pStyle w:val="BodyText"/>
        <w:autoSpaceDE w:val="0"/>
        <w:autoSpaceDN w:val="0"/>
        <w:adjustRightInd w:val="0"/>
        <w:rPr>
          <w:del w:id="816" w:author="Sylvain Lelievre" w:date="2025-11-03T11:11:00Z" w16du:dateUtc="2025-11-03T10:11:00Z"/>
          <w:rFonts w:eastAsia="MS Mincho"/>
          <w:szCs w:val="24"/>
        </w:rPr>
      </w:pPr>
    </w:p>
    <w:p w14:paraId="04F5470D"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i/>
          <w:szCs w:val="24"/>
        </w:rPr>
        <w:t> </w:t>
      </w:r>
    </w:p>
    <w:p w14:paraId="50B36A61" w14:textId="3EAF0B07" w:rsidR="00EB1912" w:rsidDel="009B7925" w:rsidRDefault="00EB1912" w:rsidP="00F05137">
      <w:pPr>
        <w:pStyle w:val="BodyText"/>
        <w:autoSpaceDE w:val="0"/>
        <w:autoSpaceDN w:val="0"/>
        <w:adjustRightInd w:val="0"/>
        <w:rPr>
          <w:del w:id="817" w:author="NAVARRIA Jessica" w:date="2025-09-30T14:01:00Z"/>
          <w:rFonts w:eastAsia="MS Mincho"/>
          <w:i/>
          <w:szCs w:val="24"/>
        </w:rPr>
      </w:pPr>
      <w:del w:id="818" w:author="NAVARRIA Jessica" w:date="2025-09-30T14:01:00Z">
        <w:r w:rsidRPr="00EE1BEF" w:rsidDel="00F05137">
          <w:rPr>
            <w:rFonts w:eastAsia="MS Mincho"/>
            <w:i/>
            <w:szCs w:val="24"/>
          </w:rPr>
          <w:delText>In clause</w:delText>
        </w:r>
        <w:r w:rsidR="00BE7FAB" w:rsidRPr="00EE1BEF" w:rsidDel="00F05137">
          <w:rPr>
            <w:rFonts w:eastAsia="MS Mincho"/>
            <w:i/>
            <w:szCs w:val="24"/>
          </w:rPr>
          <w:delText> </w:delText>
        </w:r>
      </w:del>
      <w:r w:rsidRPr="00EE1BEF">
        <w:rPr>
          <w:rFonts w:eastAsia="MS Mincho"/>
          <w:i/>
          <w:szCs w:val="24"/>
        </w:rPr>
        <w:t>A.15</w:t>
      </w:r>
      <w:del w:id="819" w:author="NAVARRIA Jessica" w:date="2025-09-30T14:01:00Z">
        <w:r w:rsidRPr="00EE1BEF" w:rsidDel="00F05137">
          <w:rPr>
            <w:rFonts w:eastAsia="MS Mincho"/>
            <w:i/>
            <w:szCs w:val="24"/>
          </w:rPr>
          <w:delText>, change</w:delText>
        </w:r>
      </w:del>
    </w:p>
    <w:p w14:paraId="3D08D96D" w14:textId="77777777" w:rsidR="009B7925" w:rsidRPr="00EE1BEF" w:rsidRDefault="009B7925" w:rsidP="00EE1BEF">
      <w:pPr>
        <w:pStyle w:val="BodyText"/>
        <w:autoSpaceDE w:val="0"/>
        <w:autoSpaceDN w:val="0"/>
        <w:adjustRightInd w:val="0"/>
        <w:rPr>
          <w:ins w:id="820" w:author="Sylvain Lelievre" w:date="2025-11-03T11:11:00Z" w16du:dateUtc="2025-11-03T10:11:00Z"/>
          <w:rFonts w:eastAsia="MS Mincho"/>
          <w:szCs w:val="24"/>
        </w:rPr>
      </w:pPr>
    </w:p>
    <w:p w14:paraId="73F851AE" w14:textId="77777777" w:rsidR="00F05137" w:rsidRDefault="00F05137" w:rsidP="00F05137">
      <w:pPr>
        <w:pStyle w:val="BodyText"/>
        <w:autoSpaceDE w:val="0"/>
        <w:autoSpaceDN w:val="0"/>
        <w:adjustRightInd w:val="0"/>
        <w:rPr>
          <w:ins w:id="821" w:author="NAVARRIA Jessica" w:date="2025-09-30T14:01:00Z"/>
          <w:rFonts w:eastAsia="MS Mincho"/>
          <w:szCs w:val="24"/>
        </w:rPr>
      </w:pPr>
      <w:ins w:id="822" w:author="NAVARRIA Jessica" w:date="2025-09-30T14:01:00Z">
        <w:r>
          <w:rPr>
            <w:rFonts w:eastAsia="MS Mincho"/>
            <w:szCs w:val="24"/>
          </w:rPr>
          <w:t>Replace:</w:t>
        </w:r>
      </w:ins>
    </w:p>
    <w:p w14:paraId="0E04EEF9" w14:textId="707ADC70"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 xml:space="preserve">MPEG_lights_texture_based schema is downloadable from </w:t>
      </w:r>
      <w:del w:id="823" w:author="Sylvain Lelievre" w:date="2025-11-03T11:49:00Z" w16du:dateUtc="2025-11-03T10:49:00Z">
        <w:r w:rsidRPr="00783216" w:rsidDel="00783216">
          <w:rPr>
            <w:rPrChange w:id="824" w:author="Sylvain Lelievre" w:date="2025-11-03T11:49:00Z" w16du:dateUtc="2025-11-03T10:49:00Z">
              <w:rPr>
                <w:rStyle w:val="Hyperlink"/>
                <w:rFonts w:cs="Arial"/>
                <w:szCs w:val="24"/>
                <w:lang w:eastAsia="ja-JP"/>
              </w:rPr>
            </w:rPrChange>
          </w:rPr>
          <w:delText>https://standards.iso.org/iso-iec/23090/-14/</w:delText>
        </w:r>
        <w:r w:rsidRPr="00783216" w:rsidDel="00EE03FE">
          <w:rPr>
            <w:rPrChange w:id="825" w:author="Sylvain Lelievre" w:date="2025-11-03T11:49:00Z" w16du:dateUtc="2025-11-03T10:49:00Z">
              <w:rPr>
                <w:rStyle w:val="Hyperlink"/>
                <w:rFonts w:cs="Arial"/>
                <w:szCs w:val="24"/>
                <w:lang w:eastAsia="ja-JP"/>
              </w:rPr>
            </w:rPrChange>
          </w:rPr>
          <w:delText>amd2</w:delText>
        </w:r>
        <w:r w:rsidRPr="00783216" w:rsidDel="00783216">
          <w:rPr>
            <w:rPrChange w:id="826" w:author="Sylvain Lelievre" w:date="2025-11-03T11:49:00Z" w16du:dateUtc="2025-11-03T10:49:00Z">
              <w:rPr>
                <w:rStyle w:val="Hyperlink"/>
                <w:rFonts w:cs="Arial"/>
                <w:szCs w:val="24"/>
                <w:lang w:eastAsia="ja-JP"/>
              </w:rPr>
            </w:rPrChange>
          </w:rPr>
          <w:delText>/MPEG_lights_texture_based.schema.json</w:delText>
        </w:r>
      </w:del>
      <w:ins w:id="827" w:author="Sylvain Lelievre" w:date="2025-11-03T11:50:00Z" w16du:dateUtc="2025-11-03T10:50:00Z">
        <w:r w:rsidR="007B507D">
          <w:rPr>
            <w:rFonts w:cs="Arial"/>
            <w:szCs w:val="24"/>
            <w:lang w:eastAsia="ja-JP"/>
          </w:rPr>
          <w:fldChar w:fldCharType="begin"/>
        </w:r>
        <w:r w:rsidR="007B507D">
          <w:rPr>
            <w:rFonts w:cs="Arial"/>
            <w:szCs w:val="24"/>
            <w:lang w:eastAsia="ja-JP"/>
          </w:rPr>
          <w:instrText>HYPERLINK "</w:instrText>
        </w:r>
        <w:r w:rsidR="007B507D" w:rsidRPr="007B507D">
          <w:rPr>
            <w:rPrChange w:id="828" w:author="Sylvain Lelievre" w:date="2025-11-03T11:50:00Z" w16du:dateUtc="2025-11-03T10:50:00Z">
              <w:rPr>
                <w:rStyle w:val="Hyperlink"/>
                <w:rFonts w:cs="Arial"/>
                <w:szCs w:val="24"/>
                <w:lang w:eastAsia="ja-JP"/>
              </w:rPr>
            </w:rPrChange>
          </w:rPr>
          <w:instrText>https://standards.iso.org/iso-iec/23090/-14/ed-2/en/MPEG_lighting/schema/MPEG_lights_texture_based.schema.json</w:instrText>
        </w:r>
        <w:r w:rsidR="007B507D">
          <w:rPr>
            <w:rFonts w:cs="Arial"/>
            <w:szCs w:val="24"/>
            <w:lang w:eastAsia="ja-JP"/>
          </w:rPr>
          <w:instrText>"</w:instrText>
        </w:r>
        <w:r w:rsidR="007B507D">
          <w:rPr>
            <w:rFonts w:cs="Arial"/>
            <w:szCs w:val="24"/>
            <w:lang w:eastAsia="ja-JP"/>
          </w:rPr>
        </w:r>
        <w:r w:rsidR="007B507D">
          <w:rPr>
            <w:rFonts w:cs="Arial"/>
            <w:szCs w:val="24"/>
            <w:lang w:eastAsia="ja-JP"/>
          </w:rPr>
          <w:fldChar w:fldCharType="separate"/>
        </w:r>
        <w:r w:rsidR="007B507D" w:rsidRPr="007B507D">
          <w:rPr>
            <w:rStyle w:val="Hyperlink"/>
            <w:rFonts w:cs="Arial"/>
            <w:szCs w:val="24"/>
            <w:lang w:eastAsia="ja-JP"/>
          </w:rPr>
          <w:t>https://standards.iso.org/iso-iec/23090/-14/ed-2/en/MPEG_lighting/schema</w:t>
        </w:r>
        <w:del w:id="829" w:author="Sylvain Lelievre" w:date="2025-11-03T11:49:00Z" w16du:dateUtc="2025-11-03T10:49:00Z">
          <w:r w:rsidR="007B507D" w:rsidRPr="007B507D" w:rsidDel="00EE03FE">
            <w:rPr>
              <w:rStyle w:val="Hyperlink"/>
              <w:rFonts w:cs="Arial"/>
              <w:szCs w:val="24"/>
              <w:lang w:eastAsia="ja-JP"/>
            </w:rPr>
            <w:delText>amd2</w:delText>
          </w:r>
        </w:del>
        <w:r w:rsidR="007B507D" w:rsidRPr="007B507D">
          <w:rPr>
            <w:rStyle w:val="Hyperlink"/>
            <w:rFonts w:cs="Arial"/>
            <w:szCs w:val="24"/>
            <w:lang w:eastAsia="ja-JP"/>
          </w:rPr>
          <w:t>/MPEG_lights_texture_based.schema.json</w:t>
        </w:r>
        <w:r w:rsidR="007B507D">
          <w:rPr>
            <w:rFonts w:cs="Arial"/>
            <w:szCs w:val="24"/>
            <w:lang w:eastAsia="ja-JP"/>
          </w:rPr>
          <w:fldChar w:fldCharType="end"/>
        </w:r>
      </w:ins>
      <w:r w:rsidRPr="00EE1BEF">
        <w:rPr>
          <w:rFonts w:eastAsia="MS Mincho"/>
          <w:szCs w:val="24"/>
        </w:rPr>
        <w:t>.</w:t>
      </w:r>
    </w:p>
    <w:p w14:paraId="6E5070DD" w14:textId="0D2C7624" w:rsidR="00EB1912" w:rsidRPr="00F05137" w:rsidRDefault="00EB1912" w:rsidP="00EE1BEF">
      <w:pPr>
        <w:pStyle w:val="BodyText"/>
        <w:autoSpaceDE w:val="0"/>
        <w:autoSpaceDN w:val="0"/>
        <w:adjustRightInd w:val="0"/>
        <w:rPr>
          <w:rFonts w:eastAsia="MS Mincho"/>
          <w:szCs w:val="24"/>
        </w:rPr>
      </w:pPr>
      <w:del w:id="830" w:author="NAVARRIA Jessica" w:date="2025-09-30T14:02:00Z">
        <w:r w:rsidRPr="00F05137" w:rsidDel="00F05137">
          <w:rPr>
            <w:rFonts w:eastAsia="MS Mincho"/>
            <w:szCs w:val="24"/>
            <w:rPrChange w:id="831" w:author="NAVARRIA Jessica" w:date="2025-09-30T14:02:00Z">
              <w:rPr>
                <w:rFonts w:eastAsia="MS Mincho"/>
                <w:i/>
                <w:szCs w:val="24"/>
              </w:rPr>
            </w:rPrChange>
          </w:rPr>
          <w:delText>To</w:delText>
        </w:r>
      </w:del>
      <w:ins w:id="832" w:author="NAVARRIA Jessica" w:date="2025-09-30T14:02:00Z">
        <w:r w:rsidR="00F05137">
          <w:rPr>
            <w:rFonts w:eastAsia="MS Mincho"/>
            <w:szCs w:val="24"/>
          </w:rPr>
          <w:t>With:</w:t>
        </w:r>
      </w:ins>
    </w:p>
    <w:p w14:paraId="1F06C726" w14:textId="6CF5D6E5"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 xml:space="preserve">MPEG_lights_texture_based schema is </w:t>
      </w:r>
      <w:ins w:id="833" w:author="NAVARRIA Jessica" w:date="2025-09-30T13:57:00Z">
        <w:r w:rsidR="00F05137">
          <w:rPr>
            <w:rFonts w:eastAsia="MS Mincho"/>
            <w:szCs w:val="24"/>
          </w:rPr>
          <w:t>available at:</w:t>
        </w:r>
        <w:r w:rsidR="00F05137" w:rsidRPr="00EE1BEF">
          <w:rPr>
            <w:rFonts w:eastAsia="MS Mincho"/>
            <w:szCs w:val="24"/>
          </w:rPr>
          <w:t xml:space="preserve"> </w:t>
        </w:r>
      </w:ins>
      <w:del w:id="834" w:author="NAVARRIA Jessica" w:date="2025-09-30T13:57:00Z">
        <w:r w:rsidRPr="00EE1BEF" w:rsidDel="00F05137">
          <w:rPr>
            <w:rFonts w:eastAsia="MS Mincho"/>
            <w:szCs w:val="24"/>
          </w:rPr>
          <w:delText xml:space="preserve">downloadable from </w:delText>
        </w:r>
      </w:del>
      <w:ins w:id="835" w:author="Sylvain Lelievre" w:date="2025-11-03T11:50:00Z" w16du:dateUtc="2025-11-03T10:50:00Z">
        <w:r w:rsidR="007B507D">
          <w:rPr>
            <w:rFonts w:cs="Arial"/>
            <w:szCs w:val="24"/>
            <w:lang w:eastAsia="ja-JP"/>
          </w:rPr>
          <w:fldChar w:fldCharType="begin"/>
        </w:r>
        <w:r w:rsidR="007B507D">
          <w:rPr>
            <w:rFonts w:cs="Arial"/>
            <w:szCs w:val="24"/>
            <w:lang w:eastAsia="ja-JP"/>
          </w:rPr>
          <w:instrText>HYPERLINK "</w:instrText>
        </w:r>
      </w:ins>
      <w:r w:rsidR="007B507D" w:rsidRPr="007B507D">
        <w:rPr>
          <w:rPrChange w:id="836" w:author="Sylvain Lelievre" w:date="2025-11-03T11:50:00Z" w16du:dateUtc="2025-11-03T10:50:00Z">
            <w:rPr>
              <w:rStyle w:val="Hyperlink"/>
              <w:rFonts w:cs="Arial"/>
              <w:szCs w:val="24"/>
              <w:lang w:eastAsia="ja-JP"/>
            </w:rPr>
          </w:rPrChange>
        </w:rPr>
        <w:instrText>https://standards.iso.org/iso-iec/23090/-14/ed-2/en/amd/1/</w:instrText>
      </w:r>
      <w:ins w:id="837" w:author="Sylvain Lelievre" w:date="2025-10-31T15:42:00Z" w16du:dateUtc="2025-10-31T14:42:00Z">
        <w:r w:rsidR="007B507D" w:rsidRPr="007B507D">
          <w:rPr>
            <w:rPrChange w:id="838" w:author="Sylvain Lelievre" w:date="2025-11-03T11:50:00Z" w16du:dateUtc="2025-11-03T10:50:00Z">
              <w:rPr>
                <w:rStyle w:val="Hyperlink"/>
                <w:rFonts w:cs="Arial"/>
                <w:szCs w:val="24"/>
                <w:lang w:eastAsia="ja-JP"/>
              </w:rPr>
            </w:rPrChange>
          </w:rPr>
          <w:instrText>schemas/</w:instrText>
        </w:r>
      </w:ins>
      <w:r w:rsidR="007B507D" w:rsidRPr="007B507D">
        <w:rPr>
          <w:rPrChange w:id="839" w:author="Sylvain Lelievre" w:date="2025-11-03T11:50:00Z" w16du:dateUtc="2025-11-03T10:50:00Z">
            <w:rPr>
              <w:rStyle w:val="Hyperlink"/>
              <w:rFonts w:cs="Arial"/>
              <w:szCs w:val="24"/>
              <w:lang w:eastAsia="ja-JP"/>
            </w:rPr>
          </w:rPrChange>
        </w:rPr>
        <w:instrText>MPEG_lights_texture_based.schema.json</w:instrText>
      </w:r>
      <w:ins w:id="840" w:author="Sylvain Lelievre" w:date="2025-11-03T11:50:00Z" w16du:dateUtc="2025-11-03T10:50:00Z">
        <w:r w:rsidR="007B507D">
          <w:rPr>
            <w:rFonts w:cs="Arial"/>
            <w:szCs w:val="24"/>
            <w:lang w:eastAsia="ja-JP"/>
          </w:rPr>
          <w:instrText>"</w:instrText>
        </w:r>
        <w:r w:rsidR="007B507D">
          <w:rPr>
            <w:rFonts w:cs="Arial"/>
            <w:szCs w:val="24"/>
            <w:lang w:eastAsia="ja-JP"/>
          </w:rPr>
        </w:r>
        <w:r w:rsidR="007B507D">
          <w:rPr>
            <w:rFonts w:cs="Arial"/>
            <w:szCs w:val="24"/>
            <w:lang w:eastAsia="ja-JP"/>
          </w:rPr>
          <w:fldChar w:fldCharType="separate"/>
        </w:r>
      </w:ins>
      <w:r w:rsidR="007B507D" w:rsidRPr="007B507D">
        <w:rPr>
          <w:rStyle w:val="Hyperlink"/>
          <w:rFonts w:cs="Arial"/>
          <w:szCs w:val="24"/>
          <w:lang w:eastAsia="ja-JP"/>
        </w:rPr>
        <w:t>https://standards.iso.org/iso-iec/23090/-14/ed-2/en/amd/1/</w:t>
      </w:r>
      <w:ins w:id="841" w:author="Sylvain Lelievre" w:date="2025-10-31T15:42:00Z" w16du:dateUtc="2025-10-31T14:42:00Z">
        <w:r w:rsidR="007B507D" w:rsidRPr="007B507D">
          <w:rPr>
            <w:rStyle w:val="Hyperlink"/>
            <w:rFonts w:cs="Arial"/>
            <w:szCs w:val="24"/>
            <w:lang w:eastAsia="ja-JP"/>
          </w:rPr>
          <w:t>schemas/</w:t>
        </w:r>
      </w:ins>
      <w:r w:rsidR="007B507D" w:rsidRPr="007B507D">
        <w:rPr>
          <w:rStyle w:val="Hyperlink"/>
          <w:rFonts w:cs="Arial"/>
          <w:szCs w:val="24"/>
          <w:lang w:eastAsia="ja-JP"/>
        </w:rPr>
        <w:t>MPEG_lights_texture_based.schema.json</w:t>
      </w:r>
      <w:ins w:id="842" w:author="Sylvain Lelievre" w:date="2025-11-03T11:50:00Z" w16du:dateUtc="2025-11-03T10:50:00Z">
        <w:r w:rsidR="007B507D">
          <w:rPr>
            <w:rFonts w:cs="Arial"/>
            <w:szCs w:val="24"/>
            <w:lang w:eastAsia="ja-JP"/>
          </w:rPr>
          <w:fldChar w:fldCharType="end"/>
        </w:r>
      </w:ins>
      <w:r w:rsidRPr="00EE1BEF">
        <w:rPr>
          <w:rFonts w:eastAsia="MS Mincho"/>
          <w:szCs w:val="24"/>
        </w:rPr>
        <w:t>.</w:t>
      </w:r>
    </w:p>
    <w:p w14:paraId="6212AFD4"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i/>
          <w:szCs w:val="24"/>
        </w:rPr>
        <w:t> </w:t>
      </w:r>
    </w:p>
    <w:p w14:paraId="01F04C9C" w14:textId="6F80613F" w:rsidR="00EB1912" w:rsidRPr="00EE1BEF" w:rsidRDefault="00EB1912" w:rsidP="00EE1BEF">
      <w:pPr>
        <w:pStyle w:val="BodyText"/>
        <w:autoSpaceDE w:val="0"/>
        <w:autoSpaceDN w:val="0"/>
        <w:adjustRightInd w:val="0"/>
        <w:rPr>
          <w:rFonts w:eastAsia="MS Mincho"/>
          <w:szCs w:val="24"/>
        </w:rPr>
      </w:pPr>
      <w:del w:id="843" w:author="NAVARRIA Jessica" w:date="2025-09-30T14:02:00Z">
        <w:r w:rsidRPr="00EE1BEF" w:rsidDel="00F05137">
          <w:rPr>
            <w:rFonts w:eastAsia="MS Mincho"/>
            <w:i/>
            <w:szCs w:val="24"/>
          </w:rPr>
          <w:delText>In clause</w:delText>
        </w:r>
        <w:r w:rsidR="00BE7FAB" w:rsidRPr="00EE1BEF" w:rsidDel="00F05137">
          <w:rPr>
            <w:rFonts w:eastAsia="MS Mincho"/>
            <w:i/>
            <w:szCs w:val="24"/>
          </w:rPr>
          <w:delText> </w:delText>
        </w:r>
      </w:del>
      <w:r w:rsidRPr="00EE1BEF">
        <w:rPr>
          <w:rFonts w:eastAsia="MS Mincho"/>
          <w:i/>
          <w:szCs w:val="24"/>
        </w:rPr>
        <w:t>A.16</w:t>
      </w:r>
      <w:del w:id="844" w:author="NAVARRIA Jessica" w:date="2025-09-30T14:02:00Z">
        <w:r w:rsidRPr="00EE1BEF" w:rsidDel="00F05137">
          <w:rPr>
            <w:rFonts w:eastAsia="MS Mincho"/>
            <w:i/>
            <w:szCs w:val="24"/>
          </w:rPr>
          <w:delText>, change</w:delText>
        </w:r>
      </w:del>
    </w:p>
    <w:p w14:paraId="2B1FA087" w14:textId="77777777" w:rsidR="00F05137" w:rsidRDefault="00F05137" w:rsidP="00F05137">
      <w:pPr>
        <w:pStyle w:val="BodyText"/>
        <w:autoSpaceDE w:val="0"/>
        <w:autoSpaceDN w:val="0"/>
        <w:adjustRightInd w:val="0"/>
        <w:rPr>
          <w:ins w:id="845" w:author="NAVARRIA Jessica" w:date="2025-09-30T14:02:00Z"/>
          <w:rFonts w:eastAsia="MS Mincho"/>
          <w:szCs w:val="24"/>
        </w:rPr>
      </w:pPr>
      <w:ins w:id="846" w:author="NAVARRIA Jessica" w:date="2025-09-30T14:02:00Z">
        <w:r>
          <w:rPr>
            <w:rFonts w:eastAsia="MS Mincho"/>
            <w:szCs w:val="24"/>
          </w:rPr>
          <w:t>Replace:</w:t>
        </w:r>
      </w:ins>
    </w:p>
    <w:p w14:paraId="7AB7A20F" w14:textId="34C64BB5"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 xml:space="preserve">MPEG_light_punctual schema is downloadable from </w:t>
      </w:r>
      <w:del w:id="847" w:author="Sylvain Lelievre" w:date="2025-11-03T11:17:00Z" w16du:dateUtc="2025-11-03T10:17:00Z">
        <w:r w:rsidDel="00D82C49">
          <w:fldChar w:fldCharType="begin"/>
        </w:r>
        <w:r w:rsidDel="00D82C49">
          <w:delInstrText>HYPERLINK "https://standards.iso.org/iso-iec/23090/-14/amd2/MPEG_light_punctual.schema.json"</w:delInstrText>
        </w:r>
        <w:r w:rsidDel="00D82C49">
          <w:fldChar w:fldCharType="separate"/>
        </w:r>
        <w:r w:rsidRPr="00D82C49" w:rsidDel="00D82C49">
          <w:rPr>
            <w:rPrChange w:id="848" w:author="Sylvain Lelievre" w:date="2025-11-03T11:17:00Z" w16du:dateUtc="2025-11-03T10:17:00Z">
              <w:rPr>
                <w:rStyle w:val="Hyperlink"/>
                <w:rFonts w:cs="Arial"/>
                <w:szCs w:val="24"/>
                <w:lang w:eastAsia="ja-JP"/>
              </w:rPr>
            </w:rPrChange>
          </w:rPr>
          <w:delText>https://standards.iso.org/iso-iec/23090/-14/</w:delText>
        </w:r>
      </w:del>
      <w:del w:id="849" w:author="Sylvain Lelievre" w:date="2025-11-03T11:16:00Z" w16du:dateUtc="2025-11-03T10:16:00Z">
        <w:r w:rsidRPr="00D82C49" w:rsidDel="00D82C49">
          <w:rPr>
            <w:rPrChange w:id="850" w:author="Sylvain Lelievre" w:date="2025-11-03T11:17:00Z" w16du:dateUtc="2025-11-03T10:17:00Z">
              <w:rPr>
                <w:rStyle w:val="Hyperlink"/>
                <w:rFonts w:cs="Arial"/>
                <w:szCs w:val="24"/>
                <w:lang w:eastAsia="ja-JP"/>
              </w:rPr>
            </w:rPrChange>
          </w:rPr>
          <w:delText>amd2</w:delText>
        </w:r>
      </w:del>
      <w:del w:id="851" w:author="Sylvain Lelievre" w:date="2025-11-03T11:17:00Z" w16du:dateUtc="2025-11-03T10:17:00Z">
        <w:r w:rsidRPr="00D82C49" w:rsidDel="00D82C49">
          <w:rPr>
            <w:rPrChange w:id="852" w:author="Sylvain Lelievre" w:date="2025-11-03T11:17:00Z" w16du:dateUtc="2025-11-03T10:17:00Z">
              <w:rPr>
                <w:rStyle w:val="Hyperlink"/>
                <w:rFonts w:cs="Arial"/>
                <w:szCs w:val="24"/>
                <w:lang w:eastAsia="ja-JP"/>
              </w:rPr>
            </w:rPrChange>
          </w:rPr>
          <w:delText>/MPEG_light_punctual.schema.json</w:delText>
        </w:r>
        <w:r w:rsidDel="00D82C49">
          <w:fldChar w:fldCharType="end"/>
        </w:r>
      </w:del>
      <w:ins w:id="853" w:author="Sylvain Lelievre" w:date="2025-11-03T11:51:00Z" w16du:dateUtc="2025-11-03T10:51:00Z">
        <w:r w:rsidR="00F91331">
          <w:rPr>
            <w:rFonts w:cs="Arial"/>
            <w:szCs w:val="24"/>
            <w:lang w:eastAsia="ja-JP"/>
          </w:rPr>
          <w:fldChar w:fldCharType="begin"/>
        </w:r>
        <w:r w:rsidR="00F91331">
          <w:rPr>
            <w:rFonts w:cs="Arial"/>
            <w:szCs w:val="24"/>
            <w:lang w:eastAsia="ja-JP"/>
          </w:rPr>
          <w:instrText>HYPERLINK "</w:instrText>
        </w:r>
        <w:r w:rsidR="00F91331" w:rsidRPr="00F91331">
          <w:rPr>
            <w:rPrChange w:id="854" w:author="Sylvain Lelievre" w:date="2025-11-03T11:51:00Z" w16du:dateUtc="2025-11-03T10:51:00Z">
              <w:rPr>
                <w:rStyle w:val="Hyperlink"/>
                <w:rFonts w:cs="Arial"/>
                <w:szCs w:val="24"/>
                <w:lang w:eastAsia="ja-JP"/>
              </w:rPr>
            </w:rPrChange>
          </w:rPr>
          <w:instrText>https://standards.iso.org/iso-iec/23090/-14/ed-2/en/MPEG_lighting/schema/MPEG_lights_punctual.schema.json</w:instrText>
        </w:r>
        <w:r w:rsidR="00F91331">
          <w:rPr>
            <w:rFonts w:cs="Arial"/>
            <w:szCs w:val="24"/>
            <w:lang w:eastAsia="ja-JP"/>
          </w:rPr>
          <w:instrText>"</w:instrText>
        </w:r>
        <w:r w:rsidR="00F91331">
          <w:rPr>
            <w:rFonts w:cs="Arial"/>
            <w:szCs w:val="24"/>
            <w:lang w:eastAsia="ja-JP"/>
          </w:rPr>
        </w:r>
        <w:r w:rsidR="00F91331">
          <w:rPr>
            <w:rFonts w:cs="Arial"/>
            <w:szCs w:val="24"/>
            <w:lang w:eastAsia="ja-JP"/>
          </w:rPr>
          <w:fldChar w:fldCharType="separate"/>
        </w:r>
        <w:r w:rsidR="00F91331" w:rsidRPr="00F91331">
          <w:rPr>
            <w:rStyle w:val="Hyperlink"/>
            <w:rFonts w:cs="Arial"/>
            <w:szCs w:val="24"/>
            <w:lang w:eastAsia="ja-JP"/>
          </w:rPr>
          <w:t>https://standards.iso.org/iso-iec/23090/-14/ed-2/en/MPEG_lighting/schema/</w:t>
        </w:r>
        <w:del w:id="855" w:author="Sylvain Lelievre" w:date="2025-11-03T11:16:00Z" w16du:dateUtc="2025-11-03T10:16:00Z">
          <w:r w:rsidR="00F91331" w:rsidRPr="00F91331" w:rsidDel="00D82C49">
            <w:rPr>
              <w:rStyle w:val="Hyperlink"/>
              <w:rFonts w:cs="Arial"/>
              <w:szCs w:val="24"/>
              <w:lang w:eastAsia="ja-JP"/>
            </w:rPr>
            <w:delText>amd2</w:delText>
          </w:r>
        </w:del>
        <w:r w:rsidR="00F91331" w:rsidRPr="00F91331">
          <w:rPr>
            <w:rStyle w:val="Hyperlink"/>
            <w:rFonts w:cs="Arial"/>
            <w:szCs w:val="24"/>
            <w:lang w:eastAsia="ja-JP"/>
          </w:rPr>
          <w:t>MPEG_lights_punctual.schema.json</w:t>
        </w:r>
        <w:r w:rsidR="00F91331">
          <w:rPr>
            <w:rFonts w:cs="Arial"/>
            <w:szCs w:val="24"/>
            <w:lang w:eastAsia="ja-JP"/>
          </w:rPr>
          <w:fldChar w:fldCharType="end"/>
        </w:r>
      </w:ins>
      <w:r w:rsidRPr="00EE1BEF">
        <w:rPr>
          <w:rFonts w:eastAsia="MS Mincho"/>
          <w:szCs w:val="24"/>
        </w:rPr>
        <w:t>.</w:t>
      </w:r>
    </w:p>
    <w:p w14:paraId="71D10BCA" w14:textId="7AB947F6" w:rsidR="00EB1912" w:rsidRPr="00F05137" w:rsidRDefault="00EB1912" w:rsidP="00EE1BEF">
      <w:pPr>
        <w:pStyle w:val="BodyText"/>
        <w:autoSpaceDE w:val="0"/>
        <w:autoSpaceDN w:val="0"/>
        <w:adjustRightInd w:val="0"/>
        <w:rPr>
          <w:rFonts w:eastAsia="MS Mincho"/>
          <w:szCs w:val="24"/>
        </w:rPr>
      </w:pPr>
      <w:del w:id="856" w:author="NAVARRIA Jessica" w:date="2025-09-30T14:02:00Z">
        <w:r w:rsidRPr="00F05137" w:rsidDel="00F05137">
          <w:rPr>
            <w:rFonts w:eastAsia="MS Mincho"/>
            <w:szCs w:val="24"/>
            <w:rPrChange w:id="857" w:author="NAVARRIA Jessica" w:date="2025-09-30T14:02:00Z">
              <w:rPr>
                <w:rFonts w:eastAsia="MS Mincho"/>
                <w:i/>
                <w:szCs w:val="24"/>
              </w:rPr>
            </w:rPrChange>
          </w:rPr>
          <w:delText>To</w:delText>
        </w:r>
      </w:del>
      <w:ins w:id="858" w:author="NAVARRIA Jessica" w:date="2025-09-30T14:02:00Z">
        <w:r w:rsidR="00F05137">
          <w:rPr>
            <w:rFonts w:eastAsia="MS Mincho"/>
            <w:szCs w:val="24"/>
          </w:rPr>
          <w:t>With:</w:t>
        </w:r>
      </w:ins>
    </w:p>
    <w:p w14:paraId="7BBE3C57" w14:textId="2E59345D" w:rsidR="00EB1912" w:rsidRDefault="00EB1912" w:rsidP="00EE1BEF">
      <w:pPr>
        <w:pStyle w:val="BodyText"/>
        <w:autoSpaceDE w:val="0"/>
        <w:autoSpaceDN w:val="0"/>
        <w:adjustRightInd w:val="0"/>
        <w:rPr>
          <w:ins w:id="859" w:author="Sylvain Lelievre" w:date="2025-11-03T11:52:00Z" w16du:dateUtc="2025-11-03T10:52:00Z"/>
          <w:rFonts w:eastAsia="MS Mincho"/>
          <w:szCs w:val="24"/>
        </w:rPr>
      </w:pPr>
      <w:r w:rsidRPr="00EE1BEF">
        <w:rPr>
          <w:rFonts w:eastAsia="MS Mincho"/>
          <w:szCs w:val="24"/>
        </w:rPr>
        <w:t xml:space="preserve">MPEG_lights_punctual schema is </w:t>
      </w:r>
      <w:ins w:id="860" w:author="NAVARRIA Jessica" w:date="2025-09-30T13:57:00Z">
        <w:r w:rsidR="00F05137">
          <w:rPr>
            <w:rFonts w:eastAsia="MS Mincho"/>
            <w:szCs w:val="24"/>
          </w:rPr>
          <w:t>available at:</w:t>
        </w:r>
        <w:r w:rsidR="00F05137" w:rsidRPr="00EE1BEF">
          <w:rPr>
            <w:rFonts w:eastAsia="MS Mincho"/>
            <w:szCs w:val="24"/>
          </w:rPr>
          <w:t xml:space="preserve"> </w:t>
        </w:r>
      </w:ins>
      <w:del w:id="861" w:author="NAVARRIA Jessica" w:date="2025-09-30T13:57:00Z">
        <w:r w:rsidRPr="00EE1BEF" w:rsidDel="00F05137">
          <w:rPr>
            <w:rFonts w:eastAsia="MS Mincho"/>
            <w:szCs w:val="24"/>
          </w:rPr>
          <w:delText xml:space="preserve">downloadable from </w:delText>
        </w:r>
      </w:del>
      <w:ins w:id="862" w:author="Sylvain Lelievre" w:date="2025-10-31T15:52:00Z" w16du:dateUtc="2025-10-31T14:52:00Z">
        <w:r w:rsidR="00FA53EC">
          <w:rPr>
            <w:rFonts w:cs="Arial"/>
            <w:szCs w:val="24"/>
            <w:lang w:eastAsia="ja-JP"/>
          </w:rPr>
          <w:fldChar w:fldCharType="begin"/>
        </w:r>
        <w:r w:rsidR="00FA53EC">
          <w:rPr>
            <w:rFonts w:cs="Arial"/>
            <w:szCs w:val="24"/>
            <w:lang w:eastAsia="ja-JP"/>
          </w:rPr>
          <w:instrText>HYPERLINK "</w:instrText>
        </w:r>
      </w:ins>
      <w:r w:rsidR="00FA53EC" w:rsidRPr="00FA53EC">
        <w:rPr>
          <w:rPrChange w:id="863" w:author="Sylvain Lelievre" w:date="2025-10-31T15:52:00Z" w16du:dateUtc="2025-10-31T14:52:00Z">
            <w:rPr>
              <w:rStyle w:val="Hyperlink"/>
              <w:rFonts w:cs="Arial"/>
              <w:szCs w:val="24"/>
              <w:lang w:eastAsia="ja-JP"/>
            </w:rPr>
          </w:rPrChange>
        </w:rPr>
        <w:instrText>https://standards.iso.org/iso-iec/23090/-14/ed-2/en/amd/1/</w:instrText>
      </w:r>
      <w:ins w:id="864" w:author="Sylvain Lelievre" w:date="2025-10-31T15:42:00Z" w16du:dateUtc="2025-10-31T14:42:00Z">
        <w:r w:rsidR="00FA53EC" w:rsidRPr="00FA53EC">
          <w:rPr>
            <w:rPrChange w:id="865" w:author="Sylvain Lelievre" w:date="2025-10-31T15:52:00Z" w16du:dateUtc="2025-10-31T14:52:00Z">
              <w:rPr>
                <w:rStyle w:val="Hyperlink"/>
                <w:rFonts w:cs="Arial"/>
                <w:szCs w:val="24"/>
                <w:lang w:eastAsia="ja-JP"/>
              </w:rPr>
            </w:rPrChange>
          </w:rPr>
          <w:instrText>schemas/</w:instrText>
        </w:r>
      </w:ins>
      <w:r w:rsidR="00FA53EC" w:rsidRPr="00FA53EC">
        <w:rPr>
          <w:rPrChange w:id="866" w:author="Sylvain Lelievre" w:date="2025-10-31T15:52:00Z" w16du:dateUtc="2025-10-31T14:52:00Z">
            <w:rPr>
              <w:rStyle w:val="Hyperlink"/>
              <w:rFonts w:cs="Arial"/>
              <w:szCs w:val="24"/>
              <w:lang w:eastAsia="ja-JP"/>
            </w:rPr>
          </w:rPrChange>
        </w:rPr>
        <w:instrText>MPEG_lights_punctual.schema.json</w:instrText>
      </w:r>
      <w:ins w:id="867" w:author="Sylvain Lelievre" w:date="2025-10-31T15:52:00Z" w16du:dateUtc="2025-10-31T14:52:00Z">
        <w:r w:rsidR="00FA53EC">
          <w:rPr>
            <w:rFonts w:cs="Arial"/>
            <w:szCs w:val="24"/>
            <w:lang w:eastAsia="ja-JP"/>
          </w:rPr>
          <w:instrText>"</w:instrText>
        </w:r>
        <w:r w:rsidR="00FA53EC">
          <w:rPr>
            <w:rFonts w:cs="Arial"/>
            <w:szCs w:val="24"/>
            <w:lang w:eastAsia="ja-JP"/>
          </w:rPr>
        </w:r>
        <w:r w:rsidR="00FA53EC">
          <w:rPr>
            <w:rFonts w:cs="Arial"/>
            <w:szCs w:val="24"/>
            <w:lang w:eastAsia="ja-JP"/>
          </w:rPr>
          <w:fldChar w:fldCharType="separate"/>
        </w:r>
      </w:ins>
      <w:r w:rsidR="00FA53EC" w:rsidRPr="00FA53EC">
        <w:rPr>
          <w:rStyle w:val="Hyperlink"/>
          <w:rFonts w:cs="Arial"/>
          <w:szCs w:val="24"/>
          <w:lang w:eastAsia="ja-JP"/>
        </w:rPr>
        <w:t>https://standards.iso.org/iso-iec/23090/-14/ed-2/en/amd/1/</w:t>
      </w:r>
      <w:ins w:id="868" w:author="Sylvain Lelievre" w:date="2025-10-31T15:42:00Z" w16du:dateUtc="2025-10-31T14:42:00Z">
        <w:r w:rsidR="00FA53EC" w:rsidRPr="00FA53EC">
          <w:rPr>
            <w:rStyle w:val="Hyperlink"/>
            <w:rFonts w:cs="Arial"/>
            <w:szCs w:val="24"/>
            <w:lang w:eastAsia="ja-JP"/>
          </w:rPr>
          <w:t>schemas/</w:t>
        </w:r>
      </w:ins>
      <w:r w:rsidR="00FA53EC" w:rsidRPr="00FA53EC">
        <w:rPr>
          <w:rStyle w:val="Hyperlink"/>
          <w:rFonts w:cs="Arial"/>
          <w:szCs w:val="24"/>
          <w:lang w:eastAsia="ja-JP"/>
        </w:rPr>
        <w:t>MPEG_lights_punctual.schema.json</w:t>
      </w:r>
      <w:ins w:id="869" w:author="Sylvain Lelievre" w:date="2025-10-31T15:52:00Z" w16du:dateUtc="2025-10-31T14:52:00Z">
        <w:r w:rsidR="00FA53EC">
          <w:rPr>
            <w:rFonts w:cs="Arial"/>
            <w:szCs w:val="24"/>
            <w:lang w:eastAsia="ja-JP"/>
          </w:rPr>
          <w:fldChar w:fldCharType="end"/>
        </w:r>
      </w:ins>
      <w:r w:rsidRPr="00EE1BEF">
        <w:rPr>
          <w:rFonts w:eastAsia="MS Mincho"/>
          <w:szCs w:val="24"/>
        </w:rPr>
        <w:t>.</w:t>
      </w:r>
    </w:p>
    <w:p w14:paraId="51297AEF" w14:textId="066D0AE7" w:rsidR="00F609BF" w:rsidRPr="00EE1BEF" w:rsidRDefault="00F609BF" w:rsidP="00F609BF">
      <w:pPr>
        <w:pStyle w:val="BodyText"/>
        <w:autoSpaceDE w:val="0"/>
        <w:autoSpaceDN w:val="0"/>
        <w:adjustRightInd w:val="0"/>
        <w:rPr>
          <w:ins w:id="870" w:author="Sylvain Lelievre" w:date="2025-11-03T11:52:00Z" w16du:dateUtc="2025-11-03T10:52:00Z"/>
          <w:rFonts w:eastAsia="MS Mincho"/>
          <w:szCs w:val="24"/>
        </w:rPr>
      </w:pPr>
      <w:ins w:id="871" w:author="Sylvain Lelievre" w:date="2025-11-03T11:52:00Z" w16du:dateUtc="2025-11-03T10:52:00Z">
        <w:r w:rsidRPr="00EE1BEF">
          <w:rPr>
            <w:rFonts w:eastAsia="MS Mincho"/>
            <w:szCs w:val="24"/>
          </w:rPr>
          <w:t>MPEG_lights_punctual</w:t>
        </w:r>
        <w:r>
          <w:rPr>
            <w:rFonts w:eastAsia="MS Mincho"/>
            <w:szCs w:val="24"/>
          </w:rPr>
          <w:t>.light</w:t>
        </w:r>
        <w:r w:rsidRPr="00EE1BEF">
          <w:rPr>
            <w:rFonts w:eastAsia="MS Mincho"/>
            <w:szCs w:val="24"/>
          </w:rPr>
          <w:t xml:space="preserve"> schema is </w:t>
        </w:r>
        <w:r>
          <w:rPr>
            <w:rFonts w:eastAsia="MS Mincho"/>
            <w:szCs w:val="24"/>
          </w:rPr>
          <w:t>available at:</w:t>
        </w:r>
        <w:r w:rsidRPr="00EE1BEF">
          <w:rPr>
            <w:rFonts w:eastAsia="MS Mincho"/>
            <w:szCs w:val="24"/>
          </w:rPr>
          <w:t xml:space="preserve"> </w:t>
        </w:r>
      </w:ins>
      <w:ins w:id="872" w:author="Sylvain Lelievre" w:date="2025-11-03T11:53:00Z" w16du:dateUtc="2025-11-03T10:53:00Z">
        <w:r w:rsidR="004A5E29">
          <w:rPr>
            <w:rFonts w:cs="Arial"/>
            <w:szCs w:val="24"/>
            <w:lang w:eastAsia="ja-JP"/>
          </w:rPr>
          <w:fldChar w:fldCharType="begin"/>
        </w:r>
        <w:r w:rsidR="004A5E29">
          <w:rPr>
            <w:rFonts w:cs="Arial"/>
            <w:szCs w:val="24"/>
            <w:lang w:eastAsia="ja-JP"/>
          </w:rPr>
          <w:instrText>HYPERLINK "</w:instrText>
        </w:r>
        <w:r w:rsidR="004A5E29" w:rsidRPr="004A5E29">
          <w:rPr>
            <w:rPrChange w:id="873" w:author="Sylvain Lelievre" w:date="2025-11-03T11:53:00Z" w16du:dateUtc="2025-11-03T10:53:00Z">
              <w:rPr>
                <w:rStyle w:val="Hyperlink"/>
                <w:rFonts w:cs="Arial"/>
                <w:szCs w:val="24"/>
                <w:lang w:eastAsia="ja-JP"/>
              </w:rPr>
            </w:rPrChange>
          </w:rPr>
          <w:instrText>https://standards.iso.org/iso-iec/23090/-14/ed-2/en/amd/1/schemas/MPEG_lights_punctual.light.schema.json</w:instrText>
        </w:r>
        <w:r w:rsidR="004A5E29">
          <w:rPr>
            <w:rFonts w:cs="Arial"/>
            <w:szCs w:val="24"/>
            <w:lang w:eastAsia="ja-JP"/>
          </w:rPr>
          <w:instrText>"</w:instrText>
        </w:r>
        <w:r w:rsidR="004A5E29">
          <w:rPr>
            <w:rFonts w:cs="Arial"/>
            <w:szCs w:val="24"/>
            <w:lang w:eastAsia="ja-JP"/>
          </w:rPr>
        </w:r>
        <w:r w:rsidR="004A5E29">
          <w:rPr>
            <w:rFonts w:cs="Arial"/>
            <w:szCs w:val="24"/>
            <w:lang w:eastAsia="ja-JP"/>
          </w:rPr>
          <w:fldChar w:fldCharType="separate"/>
        </w:r>
        <w:r w:rsidR="004A5E29" w:rsidRPr="004A5E29">
          <w:rPr>
            <w:rStyle w:val="Hyperlink"/>
            <w:rFonts w:cs="Arial"/>
            <w:szCs w:val="24"/>
            <w:lang w:eastAsia="ja-JP"/>
          </w:rPr>
          <w:t>https://standards.iso.org/iso-iec/23090/-14/ed-2/en/amd/1/schemas/MPEG_lights_punctual.light.schema.json</w:t>
        </w:r>
        <w:r w:rsidR="004A5E29">
          <w:rPr>
            <w:rFonts w:cs="Arial"/>
            <w:szCs w:val="24"/>
            <w:lang w:eastAsia="ja-JP"/>
          </w:rPr>
          <w:fldChar w:fldCharType="end"/>
        </w:r>
      </w:ins>
      <w:ins w:id="874" w:author="Sylvain Lelievre" w:date="2025-11-03T11:52:00Z" w16du:dateUtc="2025-11-03T10:52:00Z">
        <w:r w:rsidRPr="00EE1BEF">
          <w:rPr>
            <w:rFonts w:eastAsia="MS Mincho"/>
            <w:szCs w:val="24"/>
          </w:rPr>
          <w:t>.</w:t>
        </w:r>
      </w:ins>
    </w:p>
    <w:p w14:paraId="7A06B7D0" w14:textId="77777777" w:rsidR="00F609BF" w:rsidRPr="00EE1BEF" w:rsidDel="005D092F" w:rsidRDefault="00F609BF" w:rsidP="00EE1BEF">
      <w:pPr>
        <w:pStyle w:val="BodyText"/>
        <w:autoSpaceDE w:val="0"/>
        <w:autoSpaceDN w:val="0"/>
        <w:adjustRightInd w:val="0"/>
        <w:rPr>
          <w:del w:id="875" w:author="Sylvain Lelievre" w:date="2025-11-03T14:22:00Z" w16du:dateUtc="2025-11-03T13:22:00Z"/>
          <w:rFonts w:eastAsia="MS Mincho"/>
          <w:szCs w:val="24"/>
        </w:rPr>
      </w:pPr>
    </w:p>
    <w:p w14:paraId="4C1DCE77" w14:textId="77777777" w:rsidR="00EB1912" w:rsidRPr="00EE1BEF" w:rsidRDefault="00EB1912" w:rsidP="00EE1BEF">
      <w:pPr>
        <w:pStyle w:val="BodyText"/>
        <w:autoSpaceDE w:val="0"/>
        <w:autoSpaceDN w:val="0"/>
        <w:adjustRightInd w:val="0"/>
        <w:rPr>
          <w:rFonts w:eastAsia="MS Mincho"/>
          <w:szCs w:val="24"/>
        </w:rPr>
      </w:pPr>
      <w:del w:id="876" w:author="Sylvain Lelievre" w:date="2025-11-03T14:22:00Z" w16du:dateUtc="2025-11-03T13:22:00Z">
        <w:r w:rsidRPr="00EE1BEF" w:rsidDel="005D092F">
          <w:rPr>
            <w:rFonts w:eastAsia="MS Mincho"/>
            <w:i/>
            <w:szCs w:val="24"/>
          </w:rPr>
          <w:delText> </w:delText>
        </w:r>
      </w:del>
    </w:p>
    <w:p w14:paraId="7BAE693B" w14:textId="77777777" w:rsidR="00BA50E1" w:rsidRDefault="00EB1912" w:rsidP="00EE1BEF">
      <w:pPr>
        <w:pStyle w:val="BodyText"/>
        <w:autoSpaceDE w:val="0"/>
        <w:autoSpaceDN w:val="0"/>
        <w:adjustRightInd w:val="0"/>
        <w:rPr>
          <w:ins w:id="877" w:author="Sylvain Lelievre" w:date="2025-11-03T11:28:00Z" w16du:dateUtc="2025-11-03T10:28:00Z"/>
          <w:rFonts w:eastAsia="MS Mincho"/>
          <w:i/>
          <w:szCs w:val="24"/>
        </w:rPr>
      </w:pPr>
      <w:del w:id="878" w:author="NAVARRIA Jessica" w:date="2025-09-30T14:02:00Z">
        <w:r w:rsidRPr="00EE1BEF" w:rsidDel="00F05137">
          <w:rPr>
            <w:rFonts w:eastAsia="MS Mincho"/>
            <w:i/>
            <w:szCs w:val="24"/>
          </w:rPr>
          <w:delText xml:space="preserve">Add the following to </w:delText>
        </w:r>
      </w:del>
      <w:r w:rsidRPr="00EE1BEF">
        <w:rPr>
          <w:rFonts w:eastAsia="MS Mincho"/>
          <w:i/>
          <w:szCs w:val="24"/>
        </w:rPr>
        <w:t>Annex</w:t>
      </w:r>
      <w:r w:rsidR="00BE7FAB" w:rsidRPr="00EE1BEF">
        <w:rPr>
          <w:rFonts w:eastAsia="MS Mincho"/>
          <w:i/>
          <w:szCs w:val="24"/>
        </w:rPr>
        <w:t> </w:t>
      </w:r>
      <w:r w:rsidRPr="00EE1BEF">
        <w:rPr>
          <w:rFonts w:eastAsia="MS Mincho"/>
          <w:i/>
          <w:szCs w:val="24"/>
        </w:rPr>
        <w:t>A</w:t>
      </w:r>
      <w:ins w:id="879" w:author="NAVARRIA Jessica" w:date="2025-09-30T14:02:00Z">
        <w:r w:rsidR="00F05137">
          <w:rPr>
            <w:rFonts w:eastAsia="MS Mincho"/>
            <w:i/>
            <w:szCs w:val="24"/>
          </w:rPr>
          <w:t>,</w:t>
        </w:r>
      </w:ins>
    </w:p>
    <w:p w14:paraId="2E86849F" w14:textId="0BE3881D" w:rsidR="00EB1912" w:rsidRPr="00EE1BEF" w:rsidRDefault="00F05137" w:rsidP="00EE1BEF">
      <w:pPr>
        <w:pStyle w:val="BodyText"/>
        <w:autoSpaceDE w:val="0"/>
        <w:autoSpaceDN w:val="0"/>
        <w:adjustRightInd w:val="0"/>
        <w:rPr>
          <w:rFonts w:eastAsia="MS Mincho"/>
          <w:szCs w:val="24"/>
        </w:rPr>
      </w:pPr>
      <w:ins w:id="880" w:author="NAVARRIA Jessica" w:date="2025-09-30T14:02:00Z">
        <w:r>
          <w:rPr>
            <w:rFonts w:eastAsia="MS Mincho"/>
            <w:i/>
            <w:szCs w:val="24"/>
          </w:rPr>
          <w:t xml:space="preserve"> </w:t>
        </w:r>
      </w:ins>
      <w:ins w:id="881" w:author="Sylvain Lelievre" w:date="2025-11-03T11:29:00Z" w16du:dateUtc="2025-11-03T10:29:00Z">
        <w:r w:rsidR="00D07000">
          <w:rPr>
            <w:rFonts w:eastAsia="MS Mincho"/>
            <w:szCs w:val="24"/>
          </w:rPr>
          <w:t xml:space="preserve">Add the following new </w:t>
        </w:r>
        <w:r w:rsidR="001818F7">
          <w:rPr>
            <w:rFonts w:eastAsia="MS Mincho"/>
            <w:szCs w:val="24"/>
          </w:rPr>
          <w:t>c</w:t>
        </w:r>
        <w:r w:rsidR="00D07000">
          <w:rPr>
            <w:rFonts w:eastAsia="MS Mincho"/>
            <w:szCs w:val="24"/>
          </w:rPr>
          <w:t>lause as follows:</w:t>
        </w:r>
      </w:ins>
      <w:ins w:id="882" w:author="NAVARRIA Jessica" w:date="2025-09-30T14:02:00Z">
        <w:del w:id="883" w:author="Sylvain Lelievre" w:date="2025-11-03T11:29:00Z" w16du:dateUtc="2025-11-03T10:29:00Z">
          <w:r w:rsidDel="00D07000">
            <w:rPr>
              <w:rFonts w:eastAsia="MS Mincho"/>
              <w:i/>
              <w:szCs w:val="24"/>
            </w:rPr>
            <w:delText>A.19</w:delText>
          </w:r>
        </w:del>
      </w:ins>
    </w:p>
    <w:p w14:paraId="799A95FC" w14:textId="0C24D562" w:rsidR="00EB1912" w:rsidRPr="00EE1BEF" w:rsidRDefault="00F05137" w:rsidP="00EE1BEF">
      <w:pPr>
        <w:pStyle w:val="BodyText"/>
        <w:autoSpaceDE w:val="0"/>
        <w:autoSpaceDN w:val="0"/>
        <w:adjustRightInd w:val="0"/>
        <w:rPr>
          <w:rFonts w:eastAsia="MS Mincho"/>
          <w:szCs w:val="24"/>
        </w:rPr>
      </w:pPr>
      <w:ins w:id="884" w:author="NAVARRIA Jessica" w:date="2025-09-30T13:59:00Z">
        <w:r>
          <w:rPr>
            <w:rFonts w:eastAsia="MS Mincho"/>
            <w:b/>
            <w:szCs w:val="24"/>
          </w:rPr>
          <w:t>A.19</w:t>
        </w:r>
      </w:ins>
      <w:commentRangeStart w:id="885"/>
      <w:del w:id="886" w:author="NAVARRIA Jessica" w:date="2025-09-30T13:59:00Z">
        <w:r w:rsidR="00EB1912" w:rsidRPr="00EE1BEF" w:rsidDel="00F05137">
          <w:rPr>
            <w:rFonts w:eastAsia="MS Mincho"/>
            <w:b/>
            <w:szCs w:val="24"/>
          </w:rPr>
          <w:delText>A.17</w:delText>
        </w:r>
      </w:del>
      <w:r w:rsidR="00EB1912" w:rsidRPr="00EE1BEF">
        <w:rPr>
          <w:rFonts w:eastAsia="MS Mincho"/>
          <w:b/>
          <w:szCs w:val="24"/>
        </w:rPr>
        <w:t>   JSON schema for MPEG_node_mapping</w:t>
      </w:r>
      <w:commentRangeEnd w:id="885"/>
      <w:r>
        <w:rPr>
          <w:rStyle w:val="CommentReference"/>
          <w:rFonts w:eastAsia="MS Mincho"/>
          <w:lang w:eastAsia="ja-JP"/>
        </w:rPr>
        <w:commentReference w:id="885"/>
      </w:r>
    </w:p>
    <w:p w14:paraId="3A78D6AA" w14:textId="43370D43"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lastRenderedPageBreak/>
        <w:t xml:space="preserve">MPEG_node_mapping schema is </w:t>
      </w:r>
      <w:ins w:id="887" w:author="NAVARRIA Jessica" w:date="2025-09-30T13:59:00Z">
        <w:r w:rsidR="00F05137">
          <w:rPr>
            <w:rFonts w:eastAsia="MS Mincho"/>
            <w:szCs w:val="24"/>
          </w:rPr>
          <w:t>available at:</w:t>
        </w:r>
        <w:r w:rsidR="00F05137" w:rsidRPr="00EE1BEF">
          <w:rPr>
            <w:rFonts w:eastAsia="MS Mincho"/>
            <w:szCs w:val="24"/>
          </w:rPr>
          <w:t xml:space="preserve"> </w:t>
        </w:r>
      </w:ins>
      <w:del w:id="888" w:author="NAVARRIA Jessica" w:date="2025-09-30T13:59:00Z">
        <w:r w:rsidRPr="00EE1BEF" w:rsidDel="00F05137">
          <w:rPr>
            <w:rFonts w:eastAsia="MS Mincho"/>
            <w:szCs w:val="24"/>
          </w:rPr>
          <w:delText xml:space="preserve">downloadable from </w:delText>
        </w:r>
      </w:del>
      <w:ins w:id="889" w:author="Sylvain Lelievre" w:date="2025-11-03T11:53:00Z" w16du:dateUtc="2025-11-03T10:53:00Z">
        <w:r w:rsidR="004A5E29">
          <w:rPr>
            <w:rFonts w:cs="Arial"/>
            <w:szCs w:val="24"/>
            <w:lang w:eastAsia="ja-JP"/>
          </w:rPr>
          <w:fldChar w:fldCharType="begin"/>
        </w:r>
        <w:r w:rsidR="004A5E29">
          <w:rPr>
            <w:rFonts w:cs="Arial"/>
            <w:szCs w:val="24"/>
            <w:lang w:eastAsia="ja-JP"/>
          </w:rPr>
          <w:instrText>HYPERLINK "</w:instrText>
        </w:r>
      </w:ins>
      <w:r w:rsidR="004A5E29" w:rsidRPr="004A5E29">
        <w:rPr>
          <w:rPrChange w:id="890" w:author="Sylvain Lelievre" w:date="2025-11-03T11:53:00Z" w16du:dateUtc="2025-11-03T10:53:00Z">
            <w:rPr>
              <w:rStyle w:val="Hyperlink"/>
              <w:rFonts w:cs="Arial"/>
              <w:szCs w:val="24"/>
              <w:lang w:eastAsia="ja-JP"/>
            </w:rPr>
          </w:rPrChange>
        </w:rPr>
        <w:instrText>https://standards.iso.org/iso-iec/23090/-14/ed-2/en/amd/1/</w:instrText>
      </w:r>
      <w:ins w:id="891" w:author="Sylvain Lelievre" w:date="2025-10-31T15:42:00Z" w16du:dateUtc="2025-10-31T14:42:00Z">
        <w:r w:rsidR="004A5E29" w:rsidRPr="004A5E29">
          <w:rPr>
            <w:rPrChange w:id="892" w:author="Sylvain Lelievre" w:date="2025-11-03T11:53:00Z" w16du:dateUtc="2025-11-03T10:53:00Z">
              <w:rPr>
                <w:rStyle w:val="Hyperlink"/>
                <w:rFonts w:cs="Arial"/>
                <w:szCs w:val="24"/>
                <w:lang w:eastAsia="ja-JP"/>
              </w:rPr>
            </w:rPrChange>
          </w:rPr>
          <w:instrText>schemas/</w:instrText>
        </w:r>
      </w:ins>
      <w:r w:rsidR="004A5E29" w:rsidRPr="004A5E29">
        <w:rPr>
          <w:rPrChange w:id="893" w:author="Sylvain Lelievre" w:date="2025-11-03T11:53:00Z" w16du:dateUtc="2025-11-03T10:53:00Z">
            <w:rPr>
              <w:rStyle w:val="Hyperlink"/>
              <w:rFonts w:cs="Arial"/>
              <w:szCs w:val="24"/>
              <w:lang w:eastAsia="ja-JP"/>
            </w:rPr>
          </w:rPrChange>
        </w:rPr>
        <w:instrText>MPEG_node_mapping.schema.json</w:instrText>
      </w:r>
      <w:ins w:id="894" w:author="Sylvain Lelievre" w:date="2025-11-03T11:53:00Z" w16du:dateUtc="2025-11-03T10:53:00Z">
        <w:r w:rsidR="004A5E29">
          <w:rPr>
            <w:rFonts w:cs="Arial"/>
            <w:szCs w:val="24"/>
            <w:lang w:eastAsia="ja-JP"/>
          </w:rPr>
          <w:instrText>"</w:instrText>
        </w:r>
        <w:r w:rsidR="004A5E29">
          <w:rPr>
            <w:rFonts w:cs="Arial"/>
            <w:szCs w:val="24"/>
            <w:lang w:eastAsia="ja-JP"/>
          </w:rPr>
        </w:r>
        <w:r w:rsidR="004A5E29">
          <w:rPr>
            <w:rFonts w:cs="Arial"/>
            <w:szCs w:val="24"/>
            <w:lang w:eastAsia="ja-JP"/>
          </w:rPr>
          <w:fldChar w:fldCharType="separate"/>
        </w:r>
      </w:ins>
      <w:r w:rsidR="004A5E29" w:rsidRPr="004A5E29">
        <w:rPr>
          <w:rStyle w:val="Hyperlink"/>
          <w:rFonts w:cs="Arial"/>
          <w:szCs w:val="24"/>
          <w:lang w:eastAsia="ja-JP"/>
        </w:rPr>
        <w:t>https://standards.iso.org/iso-iec/23090/-14/ed-2/en/amd/1/</w:t>
      </w:r>
      <w:ins w:id="895" w:author="Sylvain Lelievre" w:date="2025-10-31T15:42:00Z" w16du:dateUtc="2025-10-31T14:42:00Z">
        <w:r w:rsidR="004A5E29" w:rsidRPr="004A5E29">
          <w:rPr>
            <w:rStyle w:val="Hyperlink"/>
            <w:rFonts w:cs="Arial"/>
            <w:szCs w:val="24"/>
            <w:lang w:eastAsia="ja-JP"/>
          </w:rPr>
          <w:t>schemas/</w:t>
        </w:r>
      </w:ins>
      <w:del w:id="896" w:author="Sylvain Lelievre" w:date="2025-10-31T15:42:00Z" w16du:dateUtc="2025-10-31T14:42:00Z">
        <w:r w:rsidR="004A5E29" w:rsidRPr="004A5E29" w:rsidDel="002E1450">
          <w:rPr>
            <w:rStyle w:val="Hyperlink"/>
            <w:rFonts w:cs="Arial"/>
            <w:szCs w:val="24"/>
            <w:lang w:eastAsia="ja-JP"/>
          </w:rPr>
          <w:delText>MPEG_node_mapping</w:delText>
        </w:r>
        <w:r w:rsidR="004A5E29" w:rsidRPr="004A5E29" w:rsidDel="006D46E5">
          <w:rPr>
            <w:rStyle w:val="Hyperlink"/>
            <w:rFonts w:cs="Arial"/>
            <w:szCs w:val="24"/>
            <w:lang w:eastAsia="ja-JP"/>
          </w:rPr>
          <w:delText>/</w:delText>
        </w:r>
      </w:del>
      <w:r w:rsidR="004A5E29" w:rsidRPr="004A5E29">
        <w:rPr>
          <w:rStyle w:val="Hyperlink"/>
          <w:rFonts w:cs="Arial"/>
          <w:szCs w:val="24"/>
          <w:lang w:eastAsia="ja-JP"/>
        </w:rPr>
        <w:t>MPEG_node_mapping.schema.json</w:t>
      </w:r>
      <w:ins w:id="897" w:author="Sylvain Lelievre" w:date="2025-11-03T11:53:00Z" w16du:dateUtc="2025-11-03T10:53:00Z">
        <w:r w:rsidR="004A5E29">
          <w:rPr>
            <w:rFonts w:cs="Arial"/>
            <w:szCs w:val="24"/>
            <w:lang w:eastAsia="ja-JP"/>
          </w:rPr>
          <w:fldChar w:fldCharType="end"/>
        </w:r>
      </w:ins>
      <w:r w:rsidRPr="00EE1BEF">
        <w:rPr>
          <w:rFonts w:eastAsia="MS Mincho"/>
          <w:szCs w:val="24"/>
        </w:rPr>
        <w:t>.</w:t>
      </w:r>
    </w:p>
    <w:p w14:paraId="48D003CF" w14:textId="77777777" w:rsidR="00EB1912" w:rsidRDefault="00EB1912" w:rsidP="00EE1BEF">
      <w:pPr>
        <w:pStyle w:val="BodyText"/>
        <w:autoSpaceDE w:val="0"/>
        <w:autoSpaceDN w:val="0"/>
        <w:adjustRightInd w:val="0"/>
        <w:rPr>
          <w:ins w:id="898" w:author="Sylvain Lelievre" w:date="2025-10-31T16:41:00Z" w16du:dateUtc="2025-10-31T15:41:00Z"/>
          <w:rFonts w:eastAsia="MS Mincho"/>
          <w:i/>
          <w:szCs w:val="24"/>
        </w:rPr>
      </w:pPr>
      <w:r w:rsidRPr="00EE1BEF">
        <w:rPr>
          <w:rFonts w:eastAsia="MS Mincho"/>
          <w:i/>
          <w:szCs w:val="24"/>
        </w:rPr>
        <w:t> </w:t>
      </w:r>
    </w:p>
    <w:p w14:paraId="1808F4C7" w14:textId="77777777" w:rsidR="001818F7" w:rsidRDefault="004C6762" w:rsidP="004C6762">
      <w:pPr>
        <w:pStyle w:val="BodyText"/>
        <w:autoSpaceDE w:val="0"/>
        <w:autoSpaceDN w:val="0"/>
        <w:adjustRightInd w:val="0"/>
        <w:rPr>
          <w:ins w:id="899" w:author="Sylvain Lelievre" w:date="2025-11-03T11:29:00Z" w16du:dateUtc="2025-11-03T10:29:00Z"/>
          <w:rFonts w:eastAsia="MS Mincho"/>
          <w:i/>
          <w:szCs w:val="24"/>
        </w:rPr>
      </w:pPr>
      <w:ins w:id="900" w:author="Sylvain Lelievre" w:date="2025-10-31T16:41:00Z" w16du:dateUtc="2025-10-31T15:41:00Z">
        <w:r w:rsidRPr="00EE1BEF">
          <w:rPr>
            <w:rFonts w:eastAsia="MS Mincho"/>
            <w:i/>
            <w:szCs w:val="24"/>
          </w:rPr>
          <w:t>Annex A</w:t>
        </w:r>
        <w:r>
          <w:rPr>
            <w:rFonts w:eastAsia="MS Mincho"/>
            <w:i/>
            <w:szCs w:val="24"/>
          </w:rPr>
          <w:t xml:space="preserve">, </w:t>
        </w:r>
      </w:ins>
    </w:p>
    <w:p w14:paraId="1D80A981" w14:textId="59C38B93" w:rsidR="004C6762" w:rsidRPr="00EE1BEF" w:rsidRDefault="001818F7" w:rsidP="004C6762">
      <w:pPr>
        <w:pStyle w:val="BodyText"/>
        <w:autoSpaceDE w:val="0"/>
        <w:autoSpaceDN w:val="0"/>
        <w:adjustRightInd w:val="0"/>
        <w:rPr>
          <w:ins w:id="901" w:author="Sylvain Lelievre" w:date="2025-10-31T16:41:00Z" w16du:dateUtc="2025-10-31T15:41:00Z"/>
          <w:rFonts w:eastAsia="MS Mincho"/>
          <w:szCs w:val="24"/>
        </w:rPr>
      </w:pPr>
      <w:ins w:id="902" w:author="Sylvain Lelievre" w:date="2025-11-03T11:29:00Z" w16du:dateUtc="2025-11-03T10:29:00Z">
        <w:r>
          <w:rPr>
            <w:rFonts w:eastAsia="MS Mincho"/>
            <w:szCs w:val="24"/>
          </w:rPr>
          <w:t>Add the following new clause as follows:</w:t>
        </w:r>
      </w:ins>
    </w:p>
    <w:p w14:paraId="6BF388AF" w14:textId="1FE01119" w:rsidR="004C6762" w:rsidRPr="00EE1BEF" w:rsidRDefault="004C6762" w:rsidP="004C6762">
      <w:pPr>
        <w:pStyle w:val="BodyText"/>
        <w:autoSpaceDE w:val="0"/>
        <w:autoSpaceDN w:val="0"/>
        <w:adjustRightInd w:val="0"/>
        <w:rPr>
          <w:ins w:id="903" w:author="Sylvain Lelievre" w:date="2025-10-31T16:41:00Z" w16du:dateUtc="2025-10-31T15:41:00Z"/>
          <w:rFonts w:eastAsia="MS Mincho"/>
          <w:szCs w:val="24"/>
        </w:rPr>
      </w:pPr>
      <w:ins w:id="904" w:author="Sylvain Lelievre" w:date="2025-10-31T16:41:00Z" w16du:dateUtc="2025-10-31T15:41:00Z">
        <w:r>
          <w:rPr>
            <w:rFonts w:eastAsia="MS Mincho"/>
            <w:b/>
            <w:szCs w:val="24"/>
          </w:rPr>
          <w:t>A.20</w:t>
        </w:r>
        <w:r w:rsidRPr="00EE1BEF">
          <w:rPr>
            <w:rFonts w:eastAsia="MS Mincho"/>
            <w:b/>
            <w:szCs w:val="24"/>
          </w:rPr>
          <w:t>   JSON schema for MPEG_</w:t>
        </w:r>
      </w:ins>
      <w:ins w:id="905" w:author="Sylvain Lelievre" w:date="2026-01-23T13:25:00Z" w16du:dateUtc="2026-01-23T12:25:00Z">
        <w:r w:rsidR="008B4FC5">
          <w:rPr>
            <w:rFonts w:eastAsia="MS Mincho"/>
            <w:b/>
            <w:szCs w:val="24"/>
          </w:rPr>
          <w:t>gaussian_splatting_transport</w:t>
        </w:r>
      </w:ins>
    </w:p>
    <w:p w14:paraId="78CFA512" w14:textId="73444B3F" w:rsidR="004C6762" w:rsidRPr="00EE1BEF" w:rsidRDefault="004C6762" w:rsidP="004C6762">
      <w:pPr>
        <w:pStyle w:val="BodyText"/>
        <w:autoSpaceDE w:val="0"/>
        <w:autoSpaceDN w:val="0"/>
        <w:adjustRightInd w:val="0"/>
        <w:rPr>
          <w:ins w:id="906" w:author="Sylvain Lelievre" w:date="2025-10-31T16:41:00Z" w16du:dateUtc="2025-10-31T15:41:00Z"/>
          <w:rFonts w:eastAsia="MS Mincho"/>
          <w:szCs w:val="24"/>
        </w:rPr>
      </w:pPr>
      <w:ins w:id="907" w:author="Sylvain Lelievre" w:date="2025-10-31T16:41:00Z" w16du:dateUtc="2025-10-31T15:41:00Z">
        <w:r w:rsidRPr="00EE1BEF">
          <w:rPr>
            <w:rFonts w:eastAsia="MS Mincho"/>
            <w:szCs w:val="24"/>
          </w:rPr>
          <w:t>MPEG</w:t>
        </w:r>
      </w:ins>
      <w:ins w:id="908" w:author="Sylvain Lelievre" w:date="2026-01-23T13:25:00Z" w16du:dateUtc="2026-01-23T12:25:00Z">
        <w:r w:rsidR="008B4FC5">
          <w:rPr>
            <w:rFonts w:eastAsia="MS Mincho"/>
            <w:szCs w:val="24"/>
          </w:rPr>
          <w:t>_</w:t>
        </w:r>
        <w:r w:rsidR="008B4FC5" w:rsidRPr="008B4FC5">
          <w:rPr>
            <w:rFonts w:eastAsia="MS Mincho"/>
            <w:szCs w:val="24"/>
          </w:rPr>
          <w:t>gaussian_splatting_transport</w:t>
        </w:r>
      </w:ins>
      <w:ins w:id="909" w:author="Sylvain Lelievre" w:date="2025-10-31T16:41:00Z" w16du:dateUtc="2025-10-31T15:41:00Z">
        <w:r w:rsidRPr="00EE1BEF">
          <w:rPr>
            <w:rFonts w:eastAsia="MS Mincho"/>
            <w:szCs w:val="24"/>
          </w:rPr>
          <w:t xml:space="preserve"> schema is </w:t>
        </w:r>
        <w:r>
          <w:rPr>
            <w:rFonts w:eastAsia="MS Mincho"/>
            <w:szCs w:val="24"/>
          </w:rPr>
          <w:t>available at:</w:t>
        </w:r>
        <w:r w:rsidRPr="00EE1BEF">
          <w:rPr>
            <w:rFonts w:eastAsia="MS Mincho"/>
            <w:szCs w:val="24"/>
          </w:rPr>
          <w:t xml:space="preserve"> </w:t>
        </w:r>
      </w:ins>
      <w:ins w:id="910" w:author="Sylvain Lelievre" w:date="2026-01-23T13:26:00Z" w16du:dateUtc="2026-01-23T12:26:00Z">
        <w:r w:rsidR="0088443B">
          <w:rPr>
            <w:rFonts w:cs="Arial"/>
            <w:szCs w:val="24"/>
            <w:lang w:eastAsia="ja-JP"/>
          </w:rPr>
          <w:fldChar w:fldCharType="begin"/>
        </w:r>
        <w:r w:rsidR="0088443B">
          <w:rPr>
            <w:rFonts w:cs="Arial"/>
            <w:szCs w:val="24"/>
            <w:lang w:eastAsia="ja-JP"/>
          </w:rPr>
          <w:instrText>HYPERLINK "</w:instrText>
        </w:r>
      </w:ins>
      <w:ins w:id="911" w:author="Sylvain Lelievre" w:date="2025-10-31T16:41:00Z" w16du:dateUtc="2025-10-31T15:41:00Z">
        <w:r w:rsidR="0088443B" w:rsidRPr="0088443B">
          <w:rPr>
            <w:rPrChange w:id="912" w:author="Sylvain Lelievre" w:date="2026-01-23T13:26:00Z" w16du:dateUtc="2026-01-23T12:26:00Z">
              <w:rPr>
                <w:rStyle w:val="Hyperlink"/>
                <w:rFonts w:cs="Arial"/>
                <w:szCs w:val="24"/>
                <w:lang w:eastAsia="ja-JP"/>
              </w:rPr>
            </w:rPrChange>
          </w:rPr>
          <w:instrText>https://standards.iso.org/iso-iec/23090/-14/ed-2/en/amd/1/schemas/MPEG</w:instrText>
        </w:r>
      </w:ins>
      <w:ins w:id="913" w:author="Sylvain Lelievre" w:date="2026-01-23T13:26:00Z" w16du:dateUtc="2026-01-23T12:26:00Z">
        <w:r w:rsidR="0088443B" w:rsidRPr="0088443B">
          <w:rPr>
            <w:rPrChange w:id="914" w:author="Sylvain Lelievre" w:date="2026-01-23T13:26:00Z" w16du:dateUtc="2026-01-23T12:26:00Z">
              <w:rPr>
                <w:rStyle w:val="Hyperlink"/>
                <w:rFonts w:cs="Arial"/>
                <w:szCs w:val="24"/>
                <w:lang w:eastAsia="ja-JP"/>
              </w:rPr>
            </w:rPrChange>
          </w:rPr>
          <w:instrText>_</w:instrText>
        </w:r>
      </w:ins>
      <w:ins w:id="915" w:author="Sylvain Lelievre" w:date="2026-01-23T13:25:00Z" w16du:dateUtc="2026-01-23T12:25:00Z">
        <w:r w:rsidR="0088443B" w:rsidRPr="0088443B">
          <w:rPr>
            <w:rPrChange w:id="916" w:author="Sylvain Lelievre" w:date="2026-01-23T13:26:00Z" w16du:dateUtc="2026-01-23T12:26:00Z">
              <w:rPr>
                <w:rStyle w:val="Hyperlink"/>
                <w:rFonts w:cs="Arial"/>
                <w:szCs w:val="24"/>
                <w:lang w:eastAsia="ja-JP"/>
              </w:rPr>
            </w:rPrChange>
          </w:rPr>
          <w:instrText>gaussian_splatting_transport</w:instrText>
        </w:r>
      </w:ins>
      <w:ins w:id="917" w:author="Sylvain Lelievre" w:date="2025-10-31T16:41:00Z" w16du:dateUtc="2025-10-31T15:41:00Z">
        <w:r w:rsidR="0088443B" w:rsidRPr="0088443B">
          <w:rPr>
            <w:rPrChange w:id="918" w:author="Sylvain Lelievre" w:date="2026-01-23T13:26:00Z" w16du:dateUtc="2026-01-23T12:26:00Z">
              <w:rPr>
                <w:rStyle w:val="Hyperlink"/>
                <w:rFonts w:cs="Arial"/>
                <w:szCs w:val="24"/>
                <w:lang w:eastAsia="ja-JP"/>
              </w:rPr>
            </w:rPrChange>
          </w:rPr>
          <w:instrText>.schema.json</w:instrText>
        </w:r>
      </w:ins>
      <w:ins w:id="919" w:author="Sylvain Lelievre" w:date="2026-01-23T13:26:00Z" w16du:dateUtc="2026-01-23T12:26:00Z">
        <w:r w:rsidR="0088443B">
          <w:rPr>
            <w:rFonts w:cs="Arial"/>
            <w:szCs w:val="24"/>
            <w:lang w:eastAsia="ja-JP"/>
          </w:rPr>
          <w:instrText>"</w:instrText>
        </w:r>
        <w:r w:rsidR="0088443B">
          <w:rPr>
            <w:rFonts w:cs="Arial"/>
            <w:szCs w:val="24"/>
            <w:lang w:eastAsia="ja-JP"/>
          </w:rPr>
        </w:r>
        <w:r w:rsidR="0088443B">
          <w:rPr>
            <w:rFonts w:cs="Arial"/>
            <w:szCs w:val="24"/>
            <w:lang w:eastAsia="ja-JP"/>
          </w:rPr>
          <w:fldChar w:fldCharType="separate"/>
        </w:r>
      </w:ins>
      <w:ins w:id="920" w:author="Sylvain Lelievre" w:date="2025-10-31T16:41:00Z" w16du:dateUtc="2025-10-31T15:41:00Z">
        <w:r w:rsidR="0088443B" w:rsidRPr="0088443B">
          <w:rPr>
            <w:rStyle w:val="Hyperlink"/>
            <w:rFonts w:cs="Arial"/>
            <w:szCs w:val="24"/>
            <w:lang w:eastAsia="ja-JP"/>
          </w:rPr>
          <w:t>https://standards.iso.org/iso-iec/23090/-14/ed-2/en/amd/1/schemas/MPEG</w:t>
        </w:r>
      </w:ins>
      <w:ins w:id="921" w:author="Sylvain Lelievre" w:date="2026-01-23T13:26:00Z" w16du:dateUtc="2026-01-23T12:26:00Z">
        <w:r w:rsidR="0088443B" w:rsidRPr="0088443B">
          <w:rPr>
            <w:rStyle w:val="Hyperlink"/>
            <w:rFonts w:cs="Arial"/>
            <w:szCs w:val="24"/>
            <w:lang w:eastAsia="ja-JP"/>
          </w:rPr>
          <w:t>_</w:t>
        </w:r>
      </w:ins>
      <w:ins w:id="922" w:author="Sylvain Lelievre" w:date="2026-01-23T13:25:00Z" w16du:dateUtc="2026-01-23T12:25:00Z">
        <w:r w:rsidR="0088443B" w:rsidRPr="0088443B">
          <w:rPr>
            <w:rStyle w:val="Hyperlink"/>
            <w:rFonts w:cs="Arial"/>
            <w:szCs w:val="24"/>
            <w:lang w:eastAsia="ja-JP"/>
          </w:rPr>
          <w:t>gaussian_splatting_transport</w:t>
        </w:r>
      </w:ins>
      <w:ins w:id="923" w:author="Sylvain Lelievre" w:date="2025-10-31T16:41:00Z" w16du:dateUtc="2025-10-31T15:41:00Z">
        <w:r w:rsidR="0088443B" w:rsidRPr="0088443B">
          <w:rPr>
            <w:rStyle w:val="Hyperlink"/>
            <w:rFonts w:cs="Arial"/>
            <w:szCs w:val="24"/>
            <w:lang w:eastAsia="ja-JP"/>
          </w:rPr>
          <w:t>.schema.json</w:t>
        </w:r>
      </w:ins>
      <w:ins w:id="924" w:author="Sylvain Lelievre" w:date="2026-01-23T13:26:00Z" w16du:dateUtc="2026-01-23T12:26:00Z">
        <w:r w:rsidR="0088443B">
          <w:rPr>
            <w:rFonts w:cs="Arial"/>
            <w:szCs w:val="24"/>
            <w:lang w:eastAsia="ja-JP"/>
          </w:rPr>
          <w:fldChar w:fldCharType="end"/>
        </w:r>
      </w:ins>
      <w:ins w:id="925" w:author="Sylvain Lelievre" w:date="2025-10-31T16:41:00Z" w16du:dateUtc="2025-10-31T15:41:00Z">
        <w:r w:rsidRPr="00EE1BEF">
          <w:rPr>
            <w:rFonts w:eastAsia="MS Mincho"/>
            <w:szCs w:val="24"/>
          </w:rPr>
          <w:t>.</w:t>
        </w:r>
        <w:r>
          <w:rPr>
            <w:rFonts w:eastAsia="MS Mincho"/>
            <w:szCs w:val="24"/>
          </w:rPr>
          <w:t xml:space="preserve"> </w:t>
        </w:r>
      </w:ins>
    </w:p>
    <w:p w14:paraId="5AD68E7F" w14:textId="77777777" w:rsidR="004C6762" w:rsidRDefault="004C6762" w:rsidP="00EE1BEF">
      <w:pPr>
        <w:pStyle w:val="BodyText"/>
        <w:autoSpaceDE w:val="0"/>
        <w:autoSpaceDN w:val="0"/>
        <w:adjustRightInd w:val="0"/>
        <w:rPr>
          <w:ins w:id="926" w:author="Sylvain Lelievre" w:date="2025-10-31T16:39:00Z" w16du:dateUtc="2025-10-31T15:39:00Z"/>
          <w:rFonts w:eastAsia="MS Mincho"/>
          <w:i/>
          <w:szCs w:val="24"/>
        </w:rPr>
      </w:pPr>
    </w:p>
    <w:p w14:paraId="7240A1D3" w14:textId="77777777" w:rsidR="001818F7" w:rsidRDefault="009E75F4" w:rsidP="009E75F4">
      <w:pPr>
        <w:pStyle w:val="BodyText"/>
        <w:autoSpaceDE w:val="0"/>
        <w:autoSpaceDN w:val="0"/>
        <w:adjustRightInd w:val="0"/>
        <w:rPr>
          <w:ins w:id="927" w:author="Sylvain Lelievre" w:date="2025-11-03T11:29:00Z" w16du:dateUtc="2025-11-03T10:29:00Z"/>
          <w:rFonts w:eastAsia="MS Mincho"/>
          <w:i/>
          <w:szCs w:val="24"/>
        </w:rPr>
      </w:pPr>
      <w:ins w:id="928" w:author="Sylvain Lelievre" w:date="2025-10-31T16:39:00Z" w16du:dateUtc="2025-10-31T15:39:00Z">
        <w:r w:rsidRPr="00EE1BEF">
          <w:rPr>
            <w:rFonts w:eastAsia="MS Mincho"/>
            <w:i/>
            <w:szCs w:val="24"/>
          </w:rPr>
          <w:t>Annex A</w:t>
        </w:r>
        <w:r>
          <w:rPr>
            <w:rFonts w:eastAsia="MS Mincho"/>
            <w:i/>
            <w:szCs w:val="24"/>
          </w:rPr>
          <w:t>,</w:t>
        </w:r>
      </w:ins>
    </w:p>
    <w:p w14:paraId="065145CF" w14:textId="0E946933" w:rsidR="009E75F4" w:rsidRPr="00EE1BEF" w:rsidRDefault="001818F7" w:rsidP="009E75F4">
      <w:pPr>
        <w:pStyle w:val="BodyText"/>
        <w:autoSpaceDE w:val="0"/>
        <w:autoSpaceDN w:val="0"/>
        <w:adjustRightInd w:val="0"/>
        <w:rPr>
          <w:ins w:id="929" w:author="Sylvain Lelievre" w:date="2025-10-31T16:39:00Z" w16du:dateUtc="2025-10-31T15:39:00Z"/>
          <w:rFonts w:eastAsia="MS Mincho"/>
          <w:szCs w:val="24"/>
        </w:rPr>
      </w:pPr>
      <w:ins w:id="930" w:author="Sylvain Lelievre" w:date="2025-11-03T11:29:00Z" w16du:dateUtc="2025-11-03T10:29:00Z">
        <w:r>
          <w:rPr>
            <w:rFonts w:eastAsia="MS Mincho"/>
            <w:szCs w:val="24"/>
          </w:rPr>
          <w:t>Add the following new clause as follows:</w:t>
        </w:r>
      </w:ins>
    </w:p>
    <w:p w14:paraId="76EFD9B5" w14:textId="4632AA86" w:rsidR="009E75F4" w:rsidRPr="00EE1BEF" w:rsidRDefault="009E75F4" w:rsidP="009E75F4">
      <w:pPr>
        <w:pStyle w:val="BodyText"/>
        <w:autoSpaceDE w:val="0"/>
        <w:autoSpaceDN w:val="0"/>
        <w:adjustRightInd w:val="0"/>
        <w:rPr>
          <w:ins w:id="931" w:author="Sylvain Lelievre" w:date="2025-10-31T16:39:00Z" w16du:dateUtc="2025-10-31T15:39:00Z"/>
          <w:rFonts w:eastAsia="MS Mincho"/>
          <w:szCs w:val="24"/>
        </w:rPr>
      </w:pPr>
      <w:ins w:id="932" w:author="Sylvain Lelievre" w:date="2025-10-31T16:39:00Z" w16du:dateUtc="2025-10-31T15:39:00Z">
        <w:r>
          <w:rPr>
            <w:rFonts w:eastAsia="MS Mincho"/>
            <w:b/>
            <w:szCs w:val="24"/>
          </w:rPr>
          <w:t>A.</w:t>
        </w:r>
        <w:r w:rsidR="009F2E7C">
          <w:rPr>
            <w:rFonts w:eastAsia="MS Mincho"/>
            <w:b/>
            <w:szCs w:val="24"/>
          </w:rPr>
          <w:t>2</w:t>
        </w:r>
      </w:ins>
      <w:ins w:id="933" w:author="Sylvain Lelievre" w:date="2025-10-31T16:41:00Z" w16du:dateUtc="2025-10-31T15:41:00Z">
        <w:r w:rsidR="004C6762">
          <w:rPr>
            <w:rFonts w:eastAsia="MS Mincho"/>
            <w:b/>
            <w:szCs w:val="24"/>
          </w:rPr>
          <w:t>1</w:t>
        </w:r>
      </w:ins>
      <w:ins w:id="934" w:author="Sylvain Lelievre" w:date="2025-10-31T16:39:00Z" w16du:dateUtc="2025-10-31T15:39:00Z">
        <w:r w:rsidRPr="00EE1BEF">
          <w:rPr>
            <w:rFonts w:eastAsia="MS Mincho"/>
            <w:b/>
            <w:szCs w:val="24"/>
          </w:rPr>
          <w:t>   JSON schema for MPEG_</w:t>
        </w:r>
      </w:ins>
      <w:ins w:id="935" w:author="Sylvain Lelievre" w:date="2025-10-31T16:40:00Z" w16du:dateUtc="2025-10-31T15:40:00Z">
        <w:r w:rsidR="009F2E7C">
          <w:rPr>
            <w:rFonts w:eastAsia="MS Mincho"/>
            <w:b/>
            <w:szCs w:val="24"/>
          </w:rPr>
          <w:t>material_stereo</w:t>
        </w:r>
      </w:ins>
    </w:p>
    <w:p w14:paraId="6A7FE7D7" w14:textId="0738BA9D" w:rsidR="009E75F4" w:rsidRPr="00EE1BEF" w:rsidRDefault="009E75F4" w:rsidP="009E75F4">
      <w:pPr>
        <w:pStyle w:val="BodyText"/>
        <w:autoSpaceDE w:val="0"/>
        <w:autoSpaceDN w:val="0"/>
        <w:adjustRightInd w:val="0"/>
        <w:rPr>
          <w:ins w:id="936" w:author="Sylvain Lelievre" w:date="2025-10-31T16:39:00Z" w16du:dateUtc="2025-10-31T15:39:00Z"/>
          <w:rFonts w:eastAsia="MS Mincho"/>
          <w:szCs w:val="24"/>
        </w:rPr>
      </w:pPr>
      <w:ins w:id="937" w:author="Sylvain Lelievre" w:date="2025-10-31T16:39:00Z" w16du:dateUtc="2025-10-31T15:39:00Z">
        <w:r w:rsidRPr="00EE1BEF">
          <w:rPr>
            <w:rFonts w:eastAsia="MS Mincho"/>
            <w:szCs w:val="24"/>
          </w:rPr>
          <w:t>MPEG_</w:t>
        </w:r>
      </w:ins>
      <w:ins w:id="938" w:author="Sylvain Lelievre" w:date="2025-10-31T16:40:00Z" w16du:dateUtc="2025-10-31T15:40:00Z">
        <w:r w:rsidR="009F2E7C">
          <w:rPr>
            <w:rFonts w:eastAsia="MS Mincho"/>
            <w:szCs w:val="24"/>
          </w:rPr>
          <w:t>material_stereo</w:t>
        </w:r>
      </w:ins>
      <w:ins w:id="939" w:author="Sylvain Lelievre" w:date="2025-10-31T16:39:00Z" w16du:dateUtc="2025-10-31T15:39:00Z">
        <w:r w:rsidRPr="00EE1BEF">
          <w:rPr>
            <w:rFonts w:eastAsia="MS Mincho"/>
            <w:szCs w:val="24"/>
          </w:rPr>
          <w:t xml:space="preserve"> schema is </w:t>
        </w:r>
        <w:r>
          <w:rPr>
            <w:rFonts w:eastAsia="MS Mincho"/>
            <w:szCs w:val="24"/>
          </w:rPr>
          <w:t>available at:</w:t>
        </w:r>
        <w:r w:rsidRPr="00EE1BEF">
          <w:rPr>
            <w:rFonts w:eastAsia="MS Mincho"/>
            <w:szCs w:val="24"/>
          </w:rPr>
          <w:t xml:space="preserve"> </w:t>
        </w:r>
      </w:ins>
      <w:ins w:id="940" w:author="Sylvain Lelievre" w:date="2025-10-31T16:40:00Z" w16du:dateUtc="2025-10-31T15:40:00Z">
        <w:r w:rsidR="004C6762">
          <w:rPr>
            <w:rFonts w:cs="Arial"/>
            <w:szCs w:val="24"/>
            <w:lang w:eastAsia="ja-JP"/>
          </w:rPr>
          <w:fldChar w:fldCharType="begin"/>
        </w:r>
        <w:r w:rsidR="004C6762">
          <w:rPr>
            <w:rFonts w:cs="Arial"/>
            <w:szCs w:val="24"/>
            <w:lang w:eastAsia="ja-JP"/>
          </w:rPr>
          <w:instrText>HYPERLINK "</w:instrText>
        </w:r>
        <w:r w:rsidR="004C6762" w:rsidRPr="004C6762">
          <w:rPr>
            <w:rPrChange w:id="941" w:author="Sylvain Lelievre" w:date="2025-10-31T16:40:00Z" w16du:dateUtc="2025-10-31T15:40:00Z">
              <w:rPr>
                <w:rStyle w:val="Hyperlink"/>
                <w:rFonts w:cs="Arial"/>
                <w:szCs w:val="24"/>
                <w:lang w:eastAsia="ja-JP"/>
              </w:rPr>
            </w:rPrChange>
          </w:rPr>
          <w:instrText>https://standards.iso.org/iso-iec/23090/-14/ed-2/en/amd/1/schemas/MPEG_material_stereo.schema.json</w:instrText>
        </w:r>
        <w:r w:rsidR="004C6762">
          <w:rPr>
            <w:rFonts w:cs="Arial"/>
            <w:szCs w:val="24"/>
            <w:lang w:eastAsia="ja-JP"/>
          </w:rPr>
          <w:instrText>"</w:instrText>
        </w:r>
        <w:r w:rsidR="004C6762">
          <w:rPr>
            <w:rFonts w:cs="Arial"/>
            <w:szCs w:val="24"/>
            <w:lang w:eastAsia="ja-JP"/>
          </w:rPr>
        </w:r>
        <w:r w:rsidR="004C6762">
          <w:rPr>
            <w:rFonts w:cs="Arial"/>
            <w:szCs w:val="24"/>
            <w:lang w:eastAsia="ja-JP"/>
          </w:rPr>
          <w:fldChar w:fldCharType="separate"/>
        </w:r>
        <w:r w:rsidR="004C6762" w:rsidRPr="004C6762">
          <w:rPr>
            <w:rStyle w:val="Hyperlink"/>
            <w:rFonts w:cs="Arial"/>
            <w:szCs w:val="24"/>
            <w:lang w:eastAsia="ja-JP"/>
          </w:rPr>
          <w:t>https://standards.iso.org/iso-iec/23090/-14/ed-2/en/amd/1/schemas/MPEG_material_stereo.schema.json</w:t>
        </w:r>
        <w:r w:rsidR="004C6762">
          <w:rPr>
            <w:rFonts w:cs="Arial"/>
            <w:szCs w:val="24"/>
            <w:lang w:eastAsia="ja-JP"/>
          </w:rPr>
          <w:fldChar w:fldCharType="end"/>
        </w:r>
      </w:ins>
      <w:ins w:id="942" w:author="Sylvain Lelievre" w:date="2025-10-31T16:39:00Z" w16du:dateUtc="2025-10-31T15:39:00Z">
        <w:r w:rsidRPr="00EE1BEF">
          <w:rPr>
            <w:rFonts w:eastAsia="MS Mincho"/>
            <w:szCs w:val="24"/>
          </w:rPr>
          <w:t>.</w:t>
        </w:r>
      </w:ins>
      <w:ins w:id="943" w:author="Sylvain Lelievre" w:date="2025-10-31T16:40:00Z" w16du:dateUtc="2025-10-31T15:40:00Z">
        <w:r w:rsidR="004C6762">
          <w:rPr>
            <w:rFonts w:eastAsia="MS Mincho"/>
            <w:szCs w:val="24"/>
          </w:rPr>
          <w:t xml:space="preserve"> </w:t>
        </w:r>
      </w:ins>
    </w:p>
    <w:p w14:paraId="18241BCA" w14:textId="0A329122" w:rsidR="009E75F4" w:rsidDel="00990F2C" w:rsidRDefault="009E75F4" w:rsidP="00EE1BEF">
      <w:pPr>
        <w:pStyle w:val="BodyText"/>
        <w:autoSpaceDE w:val="0"/>
        <w:autoSpaceDN w:val="0"/>
        <w:adjustRightInd w:val="0"/>
        <w:rPr>
          <w:del w:id="944" w:author="Sylvain Lelievre" w:date="2025-10-31T16:39:00Z" w16du:dateUtc="2025-10-31T15:39:00Z"/>
          <w:rFonts w:eastAsia="MS Mincho"/>
          <w:szCs w:val="24"/>
        </w:rPr>
      </w:pPr>
    </w:p>
    <w:p w14:paraId="0E4B38F6" w14:textId="77777777" w:rsidR="00990F2C" w:rsidRPr="00EE1BEF" w:rsidRDefault="00990F2C" w:rsidP="00EE1BEF">
      <w:pPr>
        <w:pStyle w:val="BodyText"/>
        <w:autoSpaceDE w:val="0"/>
        <w:autoSpaceDN w:val="0"/>
        <w:adjustRightInd w:val="0"/>
        <w:rPr>
          <w:ins w:id="945" w:author="Sylvain Lelievre" w:date="2025-11-03T11:30:00Z" w16du:dateUtc="2025-11-03T10:30:00Z"/>
          <w:rFonts w:eastAsia="MS Mincho"/>
          <w:szCs w:val="24"/>
        </w:rPr>
      </w:pPr>
    </w:p>
    <w:p w14:paraId="3E3CD33D" w14:textId="77777777" w:rsidR="00990F2C" w:rsidRDefault="00EB1912" w:rsidP="00EE1BEF">
      <w:pPr>
        <w:pStyle w:val="BodyText"/>
        <w:autoSpaceDE w:val="0"/>
        <w:autoSpaceDN w:val="0"/>
        <w:adjustRightInd w:val="0"/>
        <w:rPr>
          <w:ins w:id="946" w:author="Sylvain Lelievre" w:date="2025-11-03T11:30:00Z" w16du:dateUtc="2025-11-03T10:30:00Z"/>
          <w:rFonts w:eastAsia="MS Mincho"/>
          <w:i/>
          <w:szCs w:val="24"/>
        </w:rPr>
      </w:pPr>
      <w:del w:id="947" w:author="NAVARRIA Jessica" w:date="2025-09-30T14:00:00Z">
        <w:r w:rsidRPr="00EE1BEF" w:rsidDel="00F05137">
          <w:rPr>
            <w:rFonts w:eastAsia="MS Mincho"/>
            <w:i/>
            <w:szCs w:val="24"/>
          </w:rPr>
          <w:delText>In a</w:delText>
        </w:r>
      </w:del>
      <w:ins w:id="948" w:author="NAVARRIA Jessica" w:date="2025-09-30T14:00:00Z">
        <w:r w:rsidR="00F05137">
          <w:rPr>
            <w:rFonts w:eastAsia="MS Mincho"/>
            <w:i/>
            <w:szCs w:val="24"/>
          </w:rPr>
          <w:t>A</w:t>
        </w:r>
      </w:ins>
      <w:r w:rsidRPr="00EE1BEF">
        <w:rPr>
          <w:rFonts w:eastAsia="MS Mincho"/>
          <w:i/>
          <w:szCs w:val="24"/>
        </w:rPr>
        <w:t xml:space="preserve">nnex F, </w:t>
      </w:r>
    </w:p>
    <w:p w14:paraId="6F2F040C" w14:textId="0032F710" w:rsidR="00EB1912" w:rsidRPr="00EE1BEF" w:rsidRDefault="00EB1912" w:rsidP="00EE1BEF">
      <w:pPr>
        <w:pStyle w:val="BodyText"/>
        <w:autoSpaceDE w:val="0"/>
        <w:autoSpaceDN w:val="0"/>
        <w:adjustRightInd w:val="0"/>
        <w:rPr>
          <w:rFonts w:eastAsia="MS Mincho"/>
          <w:szCs w:val="24"/>
        </w:rPr>
      </w:pPr>
      <w:del w:id="949" w:author="NAVARRIA Jessica" w:date="2025-09-30T14:00:00Z">
        <w:r w:rsidRPr="00EE1BEF" w:rsidDel="00F05137">
          <w:rPr>
            <w:rFonts w:eastAsia="MS Mincho"/>
            <w:i/>
            <w:szCs w:val="24"/>
          </w:rPr>
          <w:delText>change</w:delText>
        </w:r>
      </w:del>
      <w:ins w:id="950" w:author="NAVARRIA Jessica" w:date="2025-09-30T14:00:00Z">
        <w:r w:rsidR="00F05137">
          <w:rPr>
            <w:rFonts w:eastAsia="MS Mincho"/>
            <w:i/>
            <w:szCs w:val="24"/>
          </w:rPr>
          <w:t>F.1</w:t>
        </w:r>
      </w:ins>
    </w:p>
    <w:p w14:paraId="47BD2E13" w14:textId="77777777" w:rsidR="00F05137" w:rsidRDefault="00F05137" w:rsidP="00EE1BEF">
      <w:pPr>
        <w:pStyle w:val="BodyText"/>
        <w:autoSpaceDE w:val="0"/>
        <w:autoSpaceDN w:val="0"/>
        <w:adjustRightInd w:val="0"/>
        <w:rPr>
          <w:ins w:id="951" w:author="NAVARRIA Jessica" w:date="2025-09-30T14:00:00Z"/>
          <w:rFonts w:eastAsia="MS Mincho"/>
          <w:szCs w:val="24"/>
        </w:rPr>
      </w:pPr>
      <w:ins w:id="952" w:author="NAVARRIA Jessica" w:date="2025-09-30T14:00:00Z">
        <w:r>
          <w:rPr>
            <w:rFonts w:eastAsia="MS Mincho"/>
            <w:szCs w:val="24"/>
          </w:rPr>
          <w:t>Replace:</w:t>
        </w:r>
      </w:ins>
    </w:p>
    <w:p w14:paraId="79BB371E" w14:textId="5610E93F"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 xml:space="preserve">In the example downloadable from </w:t>
      </w:r>
      <w:del w:id="953" w:author="Sylvain Lelievre" w:date="2025-11-03T11:54:00Z" w16du:dateUtc="2025-11-03T10:54:00Z">
        <w:r w:rsidRPr="003338EA" w:rsidDel="003338EA">
          <w:rPr>
            <w:rPrChange w:id="954" w:author="Sylvain Lelievre" w:date="2025-11-03T11:54:00Z" w16du:dateUtc="2025-11-03T10:54:00Z">
              <w:rPr>
                <w:rStyle w:val="Hyperlink"/>
                <w:rFonts w:cs="Arial"/>
                <w:szCs w:val="24"/>
                <w:lang w:eastAsia="ja-JP"/>
              </w:rPr>
            </w:rPrChange>
          </w:rPr>
          <w:delText>https://standards.iso.org/iso-iec/23090/-14/ed-</w:delText>
        </w:r>
        <w:r w:rsidRPr="003338EA" w:rsidDel="00B87C62">
          <w:rPr>
            <w:rPrChange w:id="955" w:author="Sylvain Lelievre" w:date="2025-11-03T11:54:00Z" w16du:dateUtc="2025-11-03T10:54:00Z">
              <w:rPr>
                <w:rStyle w:val="Hyperlink"/>
                <w:rFonts w:cs="Arial"/>
                <w:szCs w:val="24"/>
                <w:lang w:eastAsia="ja-JP"/>
              </w:rPr>
            </w:rPrChange>
          </w:rPr>
          <w:delText>1</w:delText>
        </w:r>
        <w:r w:rsidRPr="003338EA" w:rsidDel="003338EA">
          <w:rPr>
            <w:rPrChange w:id="956" w:author="Sylvain Lelievre" w:date="2025-11-03T11:54:00Z" w16du:dateUtc="2025-11-03T10:54:00Z">
              <w:rPr>
                <w:rStyle w:val="Hyperlink"/>
                <w:rFonts w:cs="Arial"/>
                <w:szCs w:val="24"/>
                <w:lang w:eastAsia="ja-JP"/>
              </w:rPr>
            </w:rPrChange>
          </w:rPr>
          <w:delText>/en/example_MPEG_media.json</w:delText>
        </w:r>
      </w:del>
      <w:ins w:id="957" w:author="Sylvain Lelievre" w:date="2025-11-03T11:54:00Z" w16du:dateUtc="2025-11-03T10:54:00Z">
        <w:r w:rsidR="003338EA">
          <w:rPr>
            <w:rFonts w:cs="Arial"/>
            <w:szCs w:val="24"/>
            <w:lang w:eastAsia="ja-JP"/>
          </w:rPr>
          <w:fldChar w:fldCharType="begin"/>
        </w:r>
        <w:r w:rsidR="003338EA">
          <w:rPr>
            <w:rFonts w:cs="Arial"/>
            <w:szCs w:val="24"/>
            <w:lang w:eastAsia="ja-JP"/>
          </w:rPr>
          <w:instrText>HYPERLINK "</w:instrText>
        </w:r>
        <w:r w:rsidR="003338EA" w:rsidRPr="003338EA">
          <w:rPr>
            <w:rPrChange w:id="958" w:author="Sylvain Lelievre" w:date="2025-11-03T11:54:00Z" w16du:dateUtc="2025-11-03T10:54:00Z">
              <w:rPr>
                <w:rStyle w:val="Hyperlink"/>
                <w:rFonts w:cs="Arial"/>
                <w:szCs w:val="24"/>
                <w:lang w:eastAsia="ja-JP"/>
              </w:rPr>
            </w:rPrChange>
          </w:rPr>
          <w:instrText>https://standards.iso.org/iso-iec/23090/-14/ed-2/en/example_MPEG_media.json</w:instrText>
        </w:r>
        <w:r w:rsidR="003338EA">
          <w:rPr>
            <w:rFonts w:cs="Arial"/>
            <w:szCs w:val="24"/>
            <w:lang w:eastAsia="ja-JP"/>
          </w:rPr>
          <w:instrText>"</w:instrText>
        </w:r>
        <w:r w:rsidR="003338EA">
          <w:rPr>
            <w:rFonts w:cs="Arial"/>
            <w:szCs w:val="24"/>
            <w:lang w:eastAsia="ja-JP"/>
          </w:rPr>
        </w:r>
        <w:r w:rsidR="003338EA">
          <w:rPr>
            <w:rFonts w:cs="Arial"/>
            <w:szCs w:val="24"/>
            <w:lang w:eastAsia="ja-JP"/>
          </w:rPr>
          <w:fldChar w:fldCharType="separate"/>
        </w:r>
        <w:r w:rsidR="003338EA" w:rsidRPr="003338EA">
          <w:rPr>
            <w:rStyle w:val="Hyperlink"/>
            <w:rFonts w:cs="Arial"/>
            <w:szCs w:val="24"/>
            <w:lang w:eastAsia="ja-JP"/>
          </w:rPr>
          <w:t>https://standards.iso.org/iso-iec/23090/-14/ed-2</w:t>
        </w:r>
        <w:del w:id="959" w:author="Sylvain Lelievre" w:date="2025-11-03T11:54:00Z" w16du:dateUtc="2025-11-03T10:54:00Z">
          <w:r w:rsidR="003338EA" w:rsidRPr="003338EA" w:rsidDel="00B87C62">
            <w:rPr>
              <w:rStyle w:val="Hyperlink"/>
              <w:rFonts w:cs="Arial"/>
              <w:szCs w:val="24"/>
              <w:lang w:eastAsia="ja-JP"/>
            </w:rPr>
            <w:delText>1</w:delText>
          </w:r>
        </w:del>
        <w:r w:rsidR="003338EA" w:rsidRPr="003338EA">
          <w:rPr>
            <w:rStyle w:val="Hyperlink"/>
            <w:rFonts w:cs="Arial"/>
            <w:szCs w:val="24"/>
            <w:lang w:eastAsia="ja-JP"/>
          </w:rPr>
          <w:t>/en/example_MPEG_media.json</w:t>
        </w:r>
        <w:r w:rsidR="003338EA">
          <w:rPr>
            <w:rFonts w:cs="Arial"/>
            <w:szCs w:val="24"/>
            <w:lang w:eastAsia="ja-JP"/>
          </w:rPr>
          <w:fldChar w:fldCharType="end"/>
        </w:r>
      </w:ins>
      <w:r w:rsidRPr="00EE1BEF">
        <w:rPr>
          <w:rFonts w:eastAsia="MS Mincho"/>
          <w:szCs w:val="24"/>
        </w:rPr>
        <w:t>, two media items are listed by MPEG_media extension.</w:t>
      </w:r>
    </w:p>
    <w:p w14:paraId="1E3E765B" w14:textId="57DDA565" w:rsidR="00EB1912" w:rsidRPr="00F05137" w:rsidRDefault="00EB1912" w:rsidP="00EE1BEF">
      <w:pPr>
        <w:pStyle w:val="BodyText"/>
        <w:autoSpaceDE w:val="0"/>
        <w:autoSpaceDN w:val="0"/>
        <w:adjustRightInd w:val="0"/>
        <w:rPr>
          <w:rFonts w:eastAsia="MS Mincho"/>
          <w:szCs w:val="24"/>
        </w:rPr>
      </w:pPr>
      <w:del w:id="960" w:author="NAVARRIA Jessica" w:date="2025-09-30T14:00:00Z">
        <w:r w:rsidRPr="00F05137" w:rsidDel="00F05137">
          <w:rPr>
            <w:rFonts w:eastAsia="MS Mincho"/>
            <w:szCs w:val="24"/>
            <w:rPrChange w:id="961" w:author="NAVARRIA Jessica" w:date="2025-09-30T14:00:00Z">
              <w:rPr>
                <w:rFonts w:eastAsia="MS Mincho"/>
                <w:i/>
                <w:szCs w:val="24"/>
              </w:rPr>
            </w:rPrChange>
          </w:rPr>
          <w:delText>To</w:delText>
        </w:r>
      </w:del>
      <w:ins w:id="962" w:author="NAVARRIA Jessica" w:date="2025-09-30T14:00:00Z">
        <w:r w:rsidR="00F05137">
          <w:rPr>
            <w:rFonts w:eastAsia="MS Mincho"/>
            <w:szCs w:val="24"/>
          </w:rPr>
          <w:t>With:</w:t>
        </w:r>
      </w:ins>
    </w:p>
    <w:p w14:paraId="5D4F4FA8" w14:textId="2AA7DEC7"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 xml:space="preserve">In the example </w:t>
      </w:r>
      <w:ins w:id="963" w:author="NAVARRIA Jessica" w:date="2025-09-30T13:59:00Z">
        <w:r w:rsidR="00F05137">
          <w:rPr>
            <w:rFonts w:eastAsia="MS Mincho"/>
            <w:szCs w:val="24"/>
          </w:rPr>
          <w:t>available at:</w:t>
        </w:r>
        <w:r w:rsidR="00F05137" w:rsidRPr="00EE1BEF">
          <w:rPr>
            <w:rFonts w:eastAsia="MS Mincho"/>
            <w:szCs w:val="24"/>
          </w:rPr>
          <w:t xml:space="preserve"> </w:t>
        </w:r>
      </w:ins>
      <w:del w:id="964" w:author="NAVARRIA Jessica" w:date="2025-09-30T13:59:00Z">
        <w:r w:rsidRPr="00EE1BEF" w:rsidDel="00F05137">
          <w:rPr>
            <w:rFonts w:eastAsia="MS Mincho"/>
            <w:szCs w:val="24"/>
          </w:rPr>
          <w:delText xml:space="preserve">downloadable from </w:delText>
        </w:r>
      </w:del>
      <w:ins w:id="965" w:author="Sylvain Lelievre" w:date="2025-10-31T15:50:00Z" w16du:dateUtc="2025-10-31T14:50:00Z">
        <w:r w:rsidR="00370B0A">
          <w:rPr>
            <w:rFonts w:cs="Arial"/>
            <w:szCs w:val="24"/>
            <w:lang w:eastAsia="ja-JP"/>
          </w:rPr>
          <w:fldChar w:fldCharType="begin"/>
        </w:r>
      </w:ins>
      <w:ins w:id="966" w:author="Sylvain Lelievre" w:date="2025-10-31T15:51:00Z" w16du:dateUtc="2025-10-31T14:51:00Z">
        <w:r w:rsidR="00FA53EC">
          <w:rPr>
            <w:rFonts w:cs="Arial"/>
            <w:szCs w:val="24"/>
            <w:lang w:eastAsia="ja-JP"/>
          </w:rPr>
          <w:instrText>HYPERLINK "https://standards.iso.org/iso-iec/23090/-14/ed-2/en/amd/1/examples/example_MPEG_media.json"</w:instrText>
        </w:r>
      </w:ins>
      <w:del w:id="967" w:author="Sylvain Lelievre" w:date="2025-10-31T15:51:00Z" w16du:dateUtc="2025-10-31T14:51:00Z">
        <w:r w:rsidR="00370B0A" w:rsidRPr="00370B0A" w:rsidDel="00FA53EC">
          <w:rPr>
            <w:rPrChange w:id="968" w:author="Sylvain Lelievre" w:date="2025-10-31T15:50:00Z" w16du:dateUtc="2025-10-31T14:50:00Z">
              <w:rPr>
                <w:rStyle w:val="Hyperlink"/>
                <w:rFonts w:cs="Arial"/>
                <w:szCs w:val="24"/>
                <w:lang w:eastAsia="ja-JP"/>
              </w:rPr>
            </w:rPrChange>
          </w:rPr>
          <w:delInstrText>https://standards.iso.org/iso-iec/23090/-14/ed-2/en/amd/1//example_MPEG_media.json</w:delInstrText>
        </w:r>
      </w:del>
      <w:ins w:id="969" w:author="Sylvain Lelievre" w:date="2025-10-31T15:50:00Z" w16du:dateUtc="2025-10-31T14:50:00Z">
        <w:r w:rsidR="00370B0A">
          <w:rPr>
            <w:rFonts w:cs="Arial"/>
            <w:szCs w:val="24"/>
            <w:lang w:eastAsia="ja-JP"/>
          </w:rPr>
        </w:r>
        <w:r w:rsidR="00370B0A">
          <w:rPr>
            <w:rFonts w:cs="Arial"/>
            <w:szCs w:val="24"/>
            <w:lang w:eastAsia="ja-JP"/>
          </w:rPr>
          <w:fldChar w:fldCharType="separate"/>
        </w:r>
      </w:ins>
      <w:r w:rsidR="00370B0A" w:rsidRPr="00370B0A">
        <w:rPr>
          <w:rStyle w:val="Hyperlink"/>
          <w:rFonts w:cs="Arial"/>
          <w:szCs w:val="24"/>
          <w:lang w:eastAsia="ja-JP"/>
        </w:rPr>
        <w:t>https://standards.iso.org/iso-iec/23090/-14/ed-2/en/amd/1/</w:t>
      </w:r>
      <w:ins w:id="970" w:author="Sylvain Lelievre" w:date="2025-10-31T15:50:00Z" w16du:dateUtc="2025-10-31T14:50:00Z">
        <w:r w:rsidR="00370B0A" w:rsidRPr="00370B0A">
          <w:rPr>
            <w:rStyle w:val="Hyperlink"/>
            <w:rFonts w:cs="Arial"/>
            <w:szCs w:val="24"/>
            <w:lang w:eastAsia="ja-JP"/>
          </w:rPr>
          <w:t>examples</w:t>
        </w:r>
      </w:ins>
      <w:r w:rsidR="00370B0A" w:rsidRPr="00370B0A">
        <w:rPr>
          <w:rStyle w:val="Hyperlink"/>
          <w:rFonts w:cs="Arial"/>
          <w:szCs w:val="24"/>
          <w:lang w:eastAsia="ja-JP"/>
        </w:rPr>
        <w:t>/example_MPEG_media.json</w:t>
      </w:r>
      <w:ins w:id="971" w:author="Sylvain Lelievre" w:date="2025-10-31T15:50:00Z" w16du:dateUtc="2025-10-31T14:50:00Z">
        <w:r w:rsidR="00370B0A">
          <w:rPr>
            <w:rFonts w:cs="Arial"/>
            <w:szCs w:val="24"/>
            <w:lang w:eastAsia="ja-JP"/>
          </w:rPr>
          <w:fldChar w:fldCharType="end"/>
        </w:r>
      </w:ins>
      <w:r w:rsidRPr="00EE1BEF">
        <w:rPr>
          <w:rFonts w:eastAsia="MS Mincho"/>
          <w:szCs w:val="24"/>
        </w:rPr>
        <w:t>, two media items are listed by MPEG_media extension.</w:t>
      </w:r>
    </w:p>
    <w:p w14:paraId="46AFCEA0"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 </w:t>
      </w:r>
    </w:p>
    <w:p w14:paraId="6196ADDC" w14:textId="391285D1" w:rsidR="00EB1912" w:rsidRPr="00F05137" w:rsidRDefault="00EB1912" w:rsidP="00EE1BEF">
      <w:pPr>
        <w:pStyle w:val="BodyText"/>
        <w:autoSpaceDE w:val="0"/>
        <w:autoSpaceDN w:val="0"/>
        <w:adjustRightInd w:val="0"/>
        <w:rPr>
          <w:rFonts w:eastAsia="MS Mincho"/>
          <w:i/>
          <w:szCs w:val="24"/>
          <w:rPrChange w:id="972" w:author="NAVARRIA Jessica" w:date="2025-09-30T14:02:00Z">
            <w:rPr>
              <w:rFonts w:eastAsia="MS Mincho"/>
              <w:szCs w:val="24"/>
            </w:rPr>
          </w:rPrChange>
        </w:rPr>
      </w:pPr>
      <w:del w:id="973" w:author="NAVARRIA Jessica" w:date="2025-09-30T14:02:00Z">
        <w:r w:rsidRPr="00F05137" w:rsidDel="00F05137">
          <w:rPr>
            <w:rFonts w:eastAsia="MS Mincho"/>
            <w:i/>
            <w:szCs w:val="24"/>
            <w:rPrChange w:id="974" w:author="NAVARRIA Jessica" w:date="2025-09-30T14:02:00Z">
              <w:rPr>
                <w:rFonts w:eastAsia="MS Mincho"/>
                <w:szCs w:val="24"/>
              </w:rPr>
            </w:rPrChange>
          </w:rPr>
          <w:delText>In annex</w:delText>
        </w:r>
        <w:r w:rsidR="00BE7FAB" w:rsidRPr="00F05137" w:rsidDel="00F05137">
          <w:rPr>
            <w:rFonts w:eastAsia="MS Mincho"/>
            <w:i/>
            <w:szCs w:val="24"/>
            <w:rPrChange w:id="975" w:author="NAVARRIA Jessica" w:date="2025-09-30T14:02:00Z">
              <w:rPr>
                <w:rFonts w:eastAsia="MS Mincho"/>
                <w:szCs w:val="24"/>
              </w:rPr>
            </w:rPrChange>
          </w:rPr>
          <w:delText> </w:delText>
        </w:r>
        <w:r w:rsidRPr="00F05137" w:rsidDel="00F05137">
          <w:rPr>
            <w:rFonts w:eastAsia="MS Mincho"/>
            <w:i/>
            <w:szCs w:val="24"/>
            <w:rPrChange w:id="976" w:author="NAVARRIA Jessica" w:date="2025-09-30T14:02:00Z">
              <w:rPr>
                <w:rFonts w:eastAsia="MS Mincho"/>
                <w:szCs w:val="24"/>
              </w:rPr>
            </w:rPrChange>
          </w:rPr>
          <w:delText>F, change</w:delText>
        </w:r>
      </w:del>
      <w:ins w:id="977" w:author="NAVARRIA Jessica" w:date="2025-09-30T14:02:00Z">
        <w:r w:rsidR="00F05137">
          <w:rPr>
            <w:rFonts w:eastAsia="MS Mincho"/>
            <w:i/>
            <w:szCs w:val="24"/>
          </w:rPr>
          <w:t>F</w:t>
        </w:r>
      </w:ins>
      <w:ins w:id="978" w:author="NAVARRIA Jessica" w:date="2025-09-30T14:03:00Z">
        <w:r w:rsidR="00F05137">
          <w:rPr>
            <w:rFonts w:eastAsia="MS Mincho"/>
            <w:i/>
            <w:szCs w:val="24"/>
          </w:rPr>
          <w:t>.4</w:t>
        </w:r>
      </w:ins>
    </w:p>
    <w:p w14:paraId="16A47846" w14:textId="77777777" w:rsidR="00F05137" w:rsidRDefault="00F05137" w:rsidP="00F05137">
      <w:pPr>
        <w:pStyle w:val="BodyText"/>
        <w:autoSpaceDE w:val="0"/>
        <w:autoSpaceDN w:val="0"/>
        <w:adjustRightInd w:val="0"/>
        <w:rPr>
          <w:ins w:id="979" w:author="NAVARRIA Jessica" w:date="2025-09-30T14:03:00Z"/>
          <w:rFonts w:eastAsia="MS Mincho"/>
          <w:szCs w:val="24"/>
        </w:rPr>
      </w:pPr>
      <w:ins w:id="980" w:author="NAVARRIA Jessica" w:date="2025-09-30T14:03:00Z">
        <w:r>
          <w:rPr>
            <w:rFonts w:eastAsia="MS Mincho"/>
            <w:szCs w:val="24"/>
          </w:rPr>
          <w:t>Replace:</w:t>
        </w:r>
      </w:ins>
    </w:p>
    <w:p w14:paraId="6C98B3AD" w14:textId="5E9773E4"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 xml:space="preserve">In the example downloadable from </w:t>
      </w:r>
      <w:del w:id="981" w:author="Sylvain Lelievre" w:date="2025-11-03T11:55:00Z" w16du:dateUtc="2025-11-03T10:55:00Z">
        <w:r w:rsidRPr="007809A8" w:rsidDel="007809A8">
          <w:rPr>
            <w:rPrChange w:id="982" w:author="Sylvain Lelievre" w:date="2025-11-03T11:55:00Z" w16du:dateUtc="2025-11-03T10:55:00Z">
              <w:rPr>
                <w:rStyle w:val="Hyperlink"/>
                <w:rFonts w:cs="Arial"/>
                <w:szCs w:val="24"/>
                <w:lang w:eastAsia="ja-JP"/>
              </w:rPr>
            </w:rPrChange>
          </w:rPr>
          <w:delText>https://standards.iso.org/iso-iec/23090/-14/ed-</w:delText>
        </w:r>
        <w:r w:rsidRPr="007809A8" w:rsidDel="003338EA">
          <w:rPr>
            <w:rPrChange w:id="983" w:author="Sylvain Lelievre" w:date="2025-11-03T11:55:00Z" w16du:dateUtc="2025-11-03T10:55:00Z">
              <w:rPr>
                <w:rStyle w:val="Hyperlink"/>
                <w:rFonts w:cs="Arial"/>
                <w:szCs w:val="24"/>
                <w:lang w:eastAsia="ja-JP"/>
              </w:rPr>
            </w:rPrChange>
          </w:rPr>
          <w:delText>1</w:delText>
        </w:r>
        <w:r w:rsidRPr="007809A8" w:rsidDel="007809A8">
          <w:rPr>
            <w:rPrChange w:id="984" w:author="Sylvain Lelievre" w:date="2025-11-03T11:55:00Z" w16du:dateUtc="2025-11-03T10:55:00Z">
              <w:rPr>
                <w:rStyle w:val="Hyperlink"/>
                <w:rFonts w:cs="Arial"/>
                <w:szCs w:val="24"/>
                <w:lang w:eastAsia="ja-JP"/>
              </w:rPr>
            </w:rPrChange>
          </w:rPr>
          <w:delText>/en/example_MPEG_scene_dynamic.json</w:delText>
        </w:r>
      </w:del>
      <w:ins w:id="985" w:author="Sylvain Lelievre" w:date="2025-11-03T11:55:00Z" w16du:dateUtc="2025-11-03T10:55:00Z">
        <w:r w:rsidR="007809A8">
          <w:rPr>
            <w:rFonts w:cs="Arial"/>
            <w:szCs w:val="24"/>
            <w:lang w:eastAsia="ja-JP"/>
          </w:rPr>
          <w:fldChar w:fldCharType="begin"/>
        </w:r>
        <w:r w:rsidR="007809A8">
          <w:rPr>
            <w:rFonts w:cs="Arial"/>
            <w:szCs w:val="24"/>
            <w:lang w:eastAsia="ja-JP"/>
          </w:rPr>
          <w:instrText>HYPERLINK "</w:instrText>
        </w:r>
        <w:r w:rsidR="007809A8" w:rsidRPr="007809A8">
          <w:rPr>
            <w:rPrChange w:id="986" w:author="Sylvain Lelievre" w:date="2025-11-03T11:55:00Z" w16du:dateUtc="2025-11-03T10:55:00Z">
              <w:rPr>
                <w:rStyle w:val="Hyperlink"/>
                <w:rFonts w:cs="Arial"/>
                <w:szCs w:val="24"/>
                <w:lang w:eastAsia="ja-JP"/>
              </w:rPr>
            </w:rPrChange>
          </w:rPr>
          <w:instrText>https://standards.iso.org/iso-iec/23090/-14/ed-2/en/example_MPEG_scene_dynamic.json</w:instrText>
        </w:r>
        <w:r w:rsidR="007809A8">
          <w:rPr>
            <w:rFonts w:cs="Arial"/>
            <w:szCs w:val="24"/>
            <w:lang w:eastAsia="ja-JP"/>
          </w:rPr>
          <w:instrText>"</w:instrText>
        </w:r>
        <w:r w:rsidR="007809A8">
          <w:rPr>
            <w:rFonts w:cs="Arial"/>
            <w:szCs w:val="24"/>
            <w:lang w:eastAsia="ja-JP"/>
          </w:rPr>
        </w:r>
        <w:r w:rsidR="007809A8">
          <w:rPr>
            <w:rFonts w:cs="Arial"/>
            <w:szCs w:val="24"/>
            <w:lang w:eastAsia="ja-JP"/>
          </w:rPr>
          <w:fldChar w:fldCharType="separate"/>
        </w:r>
        <w:r w:rsidR="007809A8" w:rsidRPr="007809A8">
          <w:rPr>
            <w:rStyle w:val="Hyperlink"/>
            <w:rFonts w:cs="Arial"/>
            <w:szCs w:val="24"/>
            <w:lang w:eastAsia="ja-JP"/>
          </w:rPr>
          <w:t>https://standards.iso.org/iso-iec/23090/-14/ed-2</w:t>
        </w:r>
        <w:del w:id="987" w:author="Sylvain Lelievre" w:date="2025-11-03T11:55:00Z" w16du:dateUtc="2025-11-03T10:55:00Z">
          <w:r w:rsidR="007809A8" w:rsidRPr="007809A8" w:rsidDel="003338EA">
            <w:rPr>
              <w:rStyle w:val="Hyperlink"/>
              <w:rFonts w:cs="Arial"/>
              <w:szCs w:val="24"/>
              <w:lang w:eastAsia="ja-JP"/>
            </w:rPr>
            <w:delText>1</w:delText>
          </w:r>
        </w:del>
        <w:r w:rsidR="007809A8" w:rsidRPr="007809A8">
          <w:rPr>
            <w:rStyle w:val="Hyperlink"/>
            <w:rFonts w:cs="Arial"/>
            <w:szCs w:val="24"/>
            <w:lang w:eastAsia="ja-JP"/>
          </w:rPr>
          <w:t>/en/example_MPEG_scene_dynamic.json</w:t>
        </w:r>
        <w:r w:rsidR="007809A8">
          <w:rPr>
            <w:rFonts w:cs="Arial"/>
            <w:szCs w:val="24"/>
            <w:lang w:eastAsia="ja-JP"/>
          </w:rPr>
          <w:fldChar w:fldCharType="end"/>
        </w:r>
      </w:ins>
      <w:r w:rsidRPr="00EE1BEF">
        <w:rPr>
          <w:rFonts w:eastAsia="MS Mincho"/>
          <w:szCs w:val="24"/>
        </w:rPr>
        <w:t>, the media object includes the patch document format file name and its track index.</w:t>
      </w:r>
    </w:p>
    <w:p w14:paraId="3931DD1F" w14:textId="5C15285D" w:rsidR="00EB1912" w:rsidRPr="00EE1BEF" w:rsidRDefault="00EB1912" w:rsidP="00EE1BEF">
      <w:pPr>
        <w:pStyle w:val="BodyText"/>
        <w:autoSpaceDE w:val="0"/>
        <w:autoSpaceDN w:val="0"/>
        <w:adjustRightInd w:val="0"/>
        <w:rPr>
          <w:rFonts w:eastAsia="MS Mincho"/>
          <w:szCs w:val="24"/>
        </w:rPr>
      </w:pPr>
      <w:del w:id="988" w:author="NAVARRIA Jessica" w:date="2025-09-30T14:03:00Z">
        <w:r w:rsidRPr="00EE1BEF" w:rsidDel="00F05137">
          <w:rPr>
            <w:rFonts w:eastAsia="MS Mincho"/>
            <w:szCs w:val="24"/>
          </w:rPr>
          <w:delText>To</w:delText>
        </w:r>
      </w:del>
      <w:ins w:id="989" w:author="NAVARRIA Jessica" w:date="2025-09-30T14:03:00Z">
        <w:r w:rsidR="00F05137">
          <w:rPr>
            <w:rFonts w:eastAsia="MS Mincho"/>
            <w:szCs w:val="24"/>
          </w:rPr>
          <w:t>With:</w:t>
        </w:r>
      </w:ins>
    </w:p>
    <w:p w14:paraId="48FCD00B" w14:textId="7655F06D"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 xml:space="preserve">In the example </w:t>
      </w:r>
      <w:ins w:id="990" w:author="NAVARRIA Jessica" w:date="2025-09-30T13:59:00Z">
        <w:r w:rsidR="00F05137">
          <w:rPr>
            <w:rFonts w:eastAsia="MS Mincho"/>
            <w:szCs w:val="24"/>
          </w:rPr>
          <w:t>available at:</w:t>
        </w:r>
        <w:r w:rsidR="00F05137" w:rsidRPr="00EE1BEF">
          <w:rPr>
            <w:rFonts w:eastAsia="MS Mincho"/>
            <w:szCs w:val="24"/>
          </w:rPr>
          <w:t xml:space="preserve"> </w:t>
        </w:r>
      </w:ins>
      <w:del w:id="991" w:author="NAVARRIA Jessica" w:date="2025-09-30T13:59:00Z">
        <w:r w:rsidRPr="00EE1BEF" w:rsidDel="00F05137">
          <w:rPr>
            <w:rFonts w:eastAsia="MS Mincho"/>
            <w:szCs w:val="24"/>
          </w:rPr>
          <w:delText xml:space="preserve">downloadable from </w:delText>
        </w:r>
      </w:del>
      <w:ins w:id="992" w:author="Sylvain Lelievre" w:date="2025-10-31T15:51:00Z" w16du:dateUtc="2025-10-31T14:51:00Z">
        <w:r w:rsidR="00FA53EC">
          <w:rPr>
            <w:rFonts w:cs="Arial"/>
            <w:szCs w:val="24"/>
            <w:lang w:eastAsia="ja-JP"/>
          </w:rPr>
          <w:fldChar w:fldCharType="begin"/>
        </w:r>
        <w:r w:rsidR="00FA53EC">
          <w:rPr>
            <w:rFonts w:cs="Arial"/>
            <w:szCs w:val="24"/>
            <w:lang w:eastAsia="ja-JP"/>
          </w:rPr>
          <w:instrText>HYPERLINK "</w:instrText>
        </w:r>
      </w:ins>
      <w:r w:rsidR="00FA53EC" w:rsidRPr="00FA53EC">
        <w:rPr>
          <w:rPrChange w:id="993" w:author="Sylvain Lelievre" w:date="2025-10-31T15:51:00Z" w16du:dateUtc="2025-10-31T14:51:00Z">
            <w:rPr>
              <w:rStyle w:val="Hyperlink"/>
              <w:rFonts w:cs="Arial"/>
              <w:szCs w:val="24"/>
              <w:lang w:eastAsia="ja-JP"/>
            </w:rPr>
          </w:rPrChange>
        </w:rPr>
        <w:instrText>https://standards.iso.org/iso-iec/23090/-14/ed-2/en/amd/1/</w:instrText>
      </w:r>
      <w:ins w:id="994" w:author="Sylvain Lelievre" w:date="2025-10-31T15:50:00Z" w16du:dateUtc="2025-10-31T14:50:00Z">
        <w:r w:rsidR="00FA53EC" w:rsidRPr="00FA53EC">
          <w:rPr>
            <w:rPrChange w:id="995" w:author="Sylvain Lelievre" w:date="2025-10-31T15:51:00Z" w16du:dateUtc="2025-10-31T14:51:00Z">
              <w:rPr>
                <w:rStyle w:val="Hyperlink"/>
                <w:rFonts w:cs="Arial"/>
                <w:szCs w:val="24"/>
                <w:lang w:eastAsia="ja-JP"/>
              </w:rPr>
            </w:rPrChange>
          </w:rPr>
          <w:instrText>examples/</w:instrText>
        </w:r>
      </w:ins>
      <w:r w:rsidR="00FA53EC" w:rsidRPr="00FA53EC">
        <w:rPr>
          <w:rPrChange w:id="996" w:author="Sylvain Lelievre" w:date="2025-10-31T15:51:00Z" w16du:dateUtc="2025-10-31T14:51:00Z">
            <w:rPr>
              <w:rStyle w:val="Hyperlink"/>
              <w:rFonts w:cs="Arial"/>
              <w:szCs w:val="24"/>
              <w:lang w:eastAsia="ja-JP"/>
            </w:rPr>
          </w:rPrChange>
        </w:rPr>
        <w:instrText>example_MPEG_scene_dynamic.json</w:instrText>
      </w:r>
      <w:ins w:id="997" w:author="Sylvain Lelievre" w:date="2025-10-31T15:51:00Z" w16du:dateUtc="2025-10-31T14:51:00Z">
        <w:r w:rsidR="00FA53EC">
          <w:rPr>
            <w:rFonts w:cs="Arial"/>
            <w:szCs w:val="24"/>
            <w:lang w:eastAsia="ja-JP"/>
          </w:rPr>
          <w:instrText>"</w:instrText>
        </w:r>
        <w:r w:rsidR="00FA53EC">
          <w:rPr>
            <w:rFonts w:cs="Arial"/>
            <w:szCs w:val="24"/>
            <w:lang w:eastAsia="ja-JP"/>
          </w:rPr>
        </w:r>
        <w:r w:rsidR="00FA53EC">
          <w:rPr>
            <w:rFonts w:cs="Arial"/>
            <w:szCs w:val="24"/>
            <w:lang w:eastAsia="ja-JP"/>
          </w:rPr>
          <w:fldChar w:fldCharType="separate"/>
        </w:r>
      </w:ins>
      <w:r w:rsidR="00FA53EC" w:rsidRPr="00FA53EC">
        <w:rPr>
          <w:rStyle w:val="Hyperlink"/>
          <w:rFonts w:cs="Arial"/>
          <w:szCs w:val="24"/>
          <w:lang w:eastAsia="ja-JP"/>
        </w:rPr>
        <w:t>https://standards.iso.org/iso-iec/23090/-14/ed-2/en/amd/1/</w:t>
      </w:r>
      <w:ins w:id="998" w:author="Sylvain Lelievre" w:date="2025-10-31T15:50:00Z" w16du:dateUtc="2025-10-31T14:50:00Z">
        <w:r w:rsidR="00FA53EC" w:rsidRPr="00FA53EC">
          <w:rPr>
            <w:rStyle w:val="Hyperlink"/>
            <w:rFonts w:cs="Arial"/>
            <w:szCs w:val="24"/>
            <w:lang w:eastAsia="ja-JP"/>
          </w:rPr>
          <w:t>examples/</w:t>
        </w:r>
      </w:ins>
      <w:r w:rsidR="00FA53EC" w:rsidRPr="00FA53EC">
        <w:rPr>
          <w:rStyle w:val="Hyperlink"/>
          <w:rFonts w:cs="Arial"/>
          <w:szCs w:val="24"/>
          <w:lang w:eastAsia="ja-JP"/>
        </w:rPr>
        <w:t>example_MPEG_scene_dynamic.json</w:t>
      </w:r>
      <w:ins w:id="999" w:author="Sylvain Lelievre" w:date="2025-10-31T15:51:00Z" w16du:dateUtc="2025-10-31T14:51:00Z">
        <w:r w:rsidR="00FA53EC">
          <w:rPr>
            <w:rFonts w:cs="Arial"/>
            <w:szCs w:val="24"/>
            <w:lang w:eastAsia="ja-JP"/>
          </w:rPr>
          <w:fldChar w:fldCharType="end"/>
        </w:r>
      </w:ins>
      <w:r w:rsidRPr="00EE1BEF">
        <w:rPr>
          <w:rFonts w:eastAsia="MS Mincho"/>
          <w:szCs w:val="24"/>
        </w:rPr>
        <w:t>, the media object includes the patch document format file name and its track index.</w:t>
      </w:r>
    </w:p>
    <w:p w14:paraId="25C61169"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i/>
          <w:szCs w:val="24"/>
        </w:rPr>
        <w:t> </w:t>
      </w:r>
    </w:p>
    <w:p w14:paraId="3A96B3B3" w14:textId="354C8596" w:rsidR="00EB1912" w:rsidRDefault="00EB1912" w:rsidP="00EE1BEF">
      <w:pPr>
        <w:pStyle w:val="BodyText"/>
        <w:autoSpaceDE w:val="0"/>
        <w:autoSpaceDN w:val="0"/>
        <w:adjustRightInd w:val="0"/>
        <w:rPr>
          <w:ins w:id="1000" w:author="NAVARRIA Jessica" w:date="2025-09-30T14:03:00Z"/>
          <w:rFonts w:eastAsia="MS Mincho"/>
          <w:i/>
          <w:szCs w:val="24"/>
        </w:rPr>
      </w:pPr>
      <w:del w:id="1001" w:author="NAVARRIA Jessica" w:date="2025-09-30T14:03:00Z">
        <w:r w:rsidRPr="00EE1BEF" w:rsidDel="00F05137">
          <w:rPr>
            <w:rFonts w:eastAsia="MS Mincho"/>
            <w:i/>
            <w:szCs w:val="24"/>
          </w:rPr>
          <w:lastRenderedPageBreak/>
          <w:delText xml:space="preserve">Add the following sub-section to </w:delText>
        </w:r>
      </w:del>
      <w:r w:rsidRPr="00EE1BEF">
        <w:rPr>
          <w:rFonts w:eastAsia="MS Mincho"/>
          <w:i/>
          <w:szCs w:val="24"/>
        </w:rPr>
        <w:t>Annex</w:t>
      </w:r>
      <w:r w:rsidR="00BE7FAB" w:rsidRPr="00EE1BEF">
        <w:rPr>
          <w:rFonts w:eastAsia="MS Mincho"/>
          <w:i/>
          <w:szCs w:val="24"/>
        </w:rPr>
        <w:t> </w:t>
      </w:r>
      <w:r w:rsidRPr="00EE1BEF">
        <w:rPr>
          <w:rFonts w:eastAsia="MS Mincho"/>
          <w:i/>
          <w:szCs w:val="24"/>
        </w:rPr>
        <w:t>G</w:t>
      </w:r>
    </w:p>
    <w:p w14:paraId="53AD9033" w14:textId="22CF6A1A" w:rsidR="00F05137" w:rsidRPr="00F05137" w:rsidRDefault="00F05137" w:rsidP="00EE1BEF">
      <w:pPr>
        <w:pStyle w:val="BodyText"/>
        <w:autoSpaceDE w:val="0"/>
        <w:autoSpaceDN w:val="0"/>
        <w:adjustRightInd w:val="0"/>
        <w:rPr>
          <w:rFonts w:eastAsia="MS Mincho"/>
          <w:szCs w:val="24"/>
        </w:rPr>
      </w:pPr>
      <w:ins w:id="1002" w:author="NAVARRIA Jessica" w:date="2025-09-30T14:03:00Z">
        <w:r>
          <w:rPr>
            <w:rFonts w:eastAsia="MS Mincho"/>
            <w:szCs w:val="24"/>
          </w:rPr>
          <w:t>Add the following new Clause as follows:</w:t>
        </w:r>
      </w:ins>
    </w:p>
    <w:p w14:paraId="4278A99A" w14:textId="18AF1D95" w:rsidR="00EB1912" w:rsidRPr="00EE1BEF" w:rsidRDefault="00EB1912" w:rsidP="00EE1BEF">
      <w:pPr>
        <w:pStyle w:val="BodyText"/>
        <w:autoSpaceDE w:val="0"/>
        <w:autoSpaceDN w:val="0"/>
        <w:adjustRightInd w:val="0"/>
        <w:rPr>
          <w:rFonts w:eastAsia="MS Mincho"/>
          <w:szCs w:val="24"/>
        </w:rPr>
      </w:pPr>
      <w:r w:rsidRPr="00EE1BEF">
        <w:rPr>
          <w:rFonts w:eastAsia="MS Mincho"/>
          <w:b/>
          <w:szCs w:val="24"/>
        </w:rPr>
        <w:t xml:space="preserve">G.4   Support for MPEG-I </w:t>
      </w:r>
      <w:del w:id="1003" w:author="Sylvain Lelievre 152" w:date="2025-10-09T15:39:00Z" w16du:dateUtc="2025-10-09T13:39:00Z">
        <w:r w:rsidRPr="00EE1BEF" w:rsidDel="00021D02">
          <w:rPr>
            <w:rFonts w:eastAsia="MS Mincho"/>
            <w:b/>
            <w:szCs w:val="24"/>
          </w:rPr>
          <w:delText xml:space="preserve">Immersive </w:delText>
        </w:r>
      </w:del>
      <w:ins w:id="1004" w:author="Sylvain Lelievre 152" w:date="2025-10-09T15:39:00Z" w16du:dateUtc="2025-10-09T13:39:00Z">
        <w:r w:rsidR="00021D02">
          <w:rPr>
            <w:rFonts w:eastAsia="MS Mincho"/>
            <w:b/>
            <w:szCs w:val="24"/>
          </w:rPr>
          <w:t>immersive</w:t>
        </w:r>
        <w:r w:rsidR="00021D02" w:rsidRPr="00EE1BEF">
          <w:rPr>
            <w:rFonts w:eastAsia="MS Mincho"/>
            <w:b/>
            <w:szCs w:val="24"/>
          </w:rPr>
          <w:t xml:space="preserve"> </w:t>
        </w:r>
      </w:ins>
      <w:r w:rsidRPr="00EE1BEF">
        <w:rPr>
          <w:rFonts w:eastAsia="MS Mincho"/>
          <w:b/>
          <w:szCs w:val="24"/>
        </w:rPr>
        <w:t>audio</w:t>
      </w:r>
    </w:p>
    <w:p w14:paraId="2A0F4F0A"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b/>
          <w:szCs w:val="24"/>
        </w:rPr>
        <w:t>G.4.1   General</w:t>
      </w:r>
    </w:p>
    <w:p w14:paraId="28580129" w14:textId="613059A4"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 xml:space="preserve">MPEG-I Immersive Audio has been specified in </w:t>
      </w:r>
      <w:r w:rsidRPr="00EE1BEF">
        <w:rPr>
          <w:rStyle w:val="stdpublisher"/>
          <w:szCs w:val="24"/>
          <w:shd w:val="clear" w:color="auto" w:fill="auto"/>
        </w:rPr>
        <w:t>ISO/IEC</w:t>
      </w:r>
      <w:r w:rsidRPr="00EE1BEF">
        <w:rPr>
          <w:rFonts w:eastAsia="MS Mincho"/>
          <w:szCs w:val="24"/>
        </w:rPr>
        <w:t xml:space="preserve"> </w:t>
      </w:r>
      <w:r w:rsidRPr="00EE1BEF">
        <w:rPr>
          <w:rStyle w:val="stddocNumber"/>
          <w:rFonts w:eastAsia="MS Mincho"/>
          <w:szCs w:val="24"/>
          <w:shd w:val="clear" w:color="auto" w:fill="auto"/>
        </w:rPr>
        <w:t>23090</w:t>
      </w:r>
      <w:r w:rsidRPr="00EE1BEF">
        <w:rPr>
          <w:rFonts w:eastAsia="MS Mincho"/>
          <w:szCs w:val="24"/>
        </w:rPr>
        <w:t>-</w:t>
      </w:r>
      <w:r w:rsidRPr="00EE1BEF">
        <w:rPr>
          <w:rStyle w:val="stddocPartNumber"/>
          <w:rFonts w:eastAsia="MS Mincho"/>
          <w:szCs w:val="24"/>
          <w:shd w:val="clear" w:color="auto" w:fill="auto"/>
        </w:rPr>
        <w:t>4</w:t>
      </w:r>
      <w:r w:rsidRPr="00EE1BEF">
        <w:rPr>
          <w:rFonts w:eastAsia="MS Mincho"/>
          <w:szCs w:val="24"/>
        </w:rPr>
        <w:t xml:space="preserve">. The specification assumes the presence of an MPEG-I immersive audio renderer that will receive the MPEG-I </w:t>
      </w:r>
      <w:ins w:id="1005" w:author="Sylvain Lelievre 152" w:date="2025-10-09T15:39:00Z" w16du:dateUtc="2025-10-09T13:39:00Z">
        <w:r w:rsidR="00021D02">
          <w:rPr>
            <w:rFonts w:eastAsia="MS Mincho"/>
            <w:szCs w:val="24"/>
          </w:rPr>
          <w:t>i</w:t>
        </w:r>
      </w:ins>
      <w:del w:id="1006" w:author="Sylvain Lelievre 152" w:date="2025-10-09T15:39:00Z" w16du:dateUtc="2025-10-09T13:39:00Z">
        <w:r w:rsidRPr="00EE1BEF" w:rsidDel="00021D02">
          <w:rPr>
            <w:rFonts w:eastAsia="MS Mincho"/>
            <w:szCs w:val="24"/>
          </w:rPr>
          <w:delText>I</w:delText>
        </w:r>
      </w:del>
      <w:r w:rsidRPr="00EE1BEF">
        <w:rPr>
          <w:rFonts w:eastAsia="MS Mincho"/>
          <w:szCs w:val="24"/>
        </w:rPr>
        <w:t xml:space="preserve">mmersive audio bitstream, a set of MPEG-H audio streams, as well as information about some scene metadata, such as listener’s pose. It will then use the audio scene metadata in the MPEG-I </w:t>
      </w:r>
      <w:ins w:id="1007" w:author="Sylvain Lelievre 152" w:date="2025-10-09T15:39:00Z" w16du:dateUtc="2025-10-09T13:39:00Z">
        <w:r w:rsidR="00021D02">
          <w:rPr>
            <w:rFonts w:eastAsia="MS Mincho"/>
            <w:szCs w:val="24"/>
          </w:rPr>
          <w:t>i</w:t>
        </w:r>
      </w:ins>
      <w:del w:id="1008" w:author="Sylvain Lelievre 152" w:date="2025-10-09T15:39:00Z" w16du:dateUtc="2025-10-09T13:39:00Z">
        <w:r w:rsidRPr="00EE1BEF" w:rsidDel="00021D02">
          <w:rPr>
            <w:rFonts w:eastAsia="MS Mincho"/>
            <w:szCs w:val="24"/>
          </w:rPr>
          <w:delText>I</w:delText>
        </w:r>
      </w:del>
      <w:r w:rsidRPr="00EE1BEF">
        <w:rPr>
          <w:rFonts w:eastAsia="MS Mincho"/>
          <w:szCs w:val="24"/>
        </w:rPr>
        <w:t xml:space="preserve">mmersive audio bitstream, the decoded </w:t>
      </w:r>
      <w:ins w:id="1009" w:author="Sylvain Lelievre 152" w:date="2025-10-09T15:40:00Z" w16du:dateUtc="2025-10-09T13:40:00Z">
        <w:r w:rsidR="00021D02">
          <w:rPr>
            <w:rFonts w:eastAsia="MS Mincho"/>
            <w:szCs w:val="24"/>
          </w:rPr>
          <w:t xml:space="preserve">audio data, for example, from </w:t>
        </w:r>
      </w:ins>
      <w:r w:rsidRPr="00EE1BEF">
        <w:rPr>
          <w:rFonts w:eastAsia="MS Mincho"/>
          <w:szCs w:val="24"/>
        </w:rPr>
        <w:t xml:space="preserve">MPEG-H </w:t>
      </w:r>
      <w:ins w:id="1010" w:author="Sylvain Lelievre 152" w:date="2025-10-09T15:40:00Z" w16du:dateUtc="2025-10-09T13:40:00Z">
        <w:r w:rsidR="00021D02">
          <w:rPr>
            <w:rFonts w:eastAsia="MS Mincho"/>
            <w:szCs w:val="24"/>
          </w:rPr>
          <w:t xml:space="preserve">3D </w:t>
        </w:r>
      </w:ins>
      <w:r w:rsidRPr="00EE1BEF">
        <w:rPr>
          <w:rFonts w:eastAsia="MS Mincho"/>
          <w:szCs w:val="24"/>
        </w:rPr>
        <w:t>audio</w:t>
      </w:r>
      <w:ins w:id="1011" w:author="Sylvain Lelievre 152" w:date="2025-10-09T15:40:00Z" w16du:dateUtc="2025-10-09T13:40:00Z">
        <w:r w:rsidR="00021D02">
          <w:rPr>
            <w:rFonts w:eastAsia="MS Mincho"/>
            <w:szCs w:val="24"/>
          </w:rPr>
          <w:t xml:space="preserve"> (ISO/IEC 23003-3)</w:t>
        </w:r>
      </w:ins>
      <w:r w:rsidRPr="00EE1BEF">
        <w:rPr>
          <w:rFonts w:eastAsia="MS Mincho"/>
          <w:szCs w:val="24"/>
        </w:rPr>
        <w:t xml:space="preserve"> streams, and the pose information to render the spatial audio.</w:t>
      </w:r>
      <w:ins w:id="1012" w:author="Sylvain Lelievre 152" w:date="2025-10-09T15:41:00Z" w16du:dateUtc="2025-10-09T13:41:00Z">
        <w:r w:rsidR="00021D02">
          <w:rPr>
            <w:rFonts w:eastAsia="MS Mincho"/>
            <w:szCs w:val="24"/>
          </w:rPr>
          <w:t xml:space="preserve"> In case of coded audio data with any other codec, the respective decoder is required.</w:t>
        </w:r>
      </w:ins>
    </w:p>
    <w:p w14:paraId="53314328" w14:textId="31B6D74F"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 xml:space="preserve">The support of MPEG-I </w:t>
      </w:r>
      <w:ins w:id="1013" w:author="Sylvain Lelievre 152" w:date="2025-10-09T15:42:00Z" w16du:dateUtc="2025-10-09T13:42:00Z">
        <w:r w:rsidR="00021D02">
          <w:rPr>
            <w:rFonts w:eastAsia="MS Mincho"/>
            <w:szCs w:val="24"/>
          </w:rPr>
          <w:t>i</w:t>
        </w:r>
      </w:ins>
      <w:del w:id="1014" w:author="Sylvain Lelievre 152" w:date="2025-10-09T15:42:00Z" w16du:dateUtc="2025-10-09T13:42:00Z">
        <w:r w:rsidRPr="00EE1BEF" w:rsidDel="00021D02">
          <w:rPr>
            <w:rFonts w:eastAsia="MS Mincho"/>
            <w:szCs w:val="24"/>
          </w:rPr>
          <w:delText>I</w:delText>
        </w:r>
      </w:del>
      <w:r w:rsidRPr="00EE1BEF">
        <w:rPr>
          <w:rFonts w:eastAsia="MS Mincho"/>
          <w:szCs w:val="24"/>
        </w:rPr>
        <w:t xml:space="preserve">mmersive </w:t>
      </w:r>
      <w:ins w:id="1015" w:author="Sylvain Lelievre 152" w:date="2025-10-09T15:42:00Z" w16du:dateUtc="2025-10-09T13:42:00Z">
        <w:r w:rsidR="00021D02">
          <w:rPr>
            <w:rFonts w:eastAsia="MS Mincho"/>
            <w:szCs w:val="24"/>
          </w:rPr>
          <w:t>a</w:t>
        </w:r>
      </w:ins>
      <w:del w:id="1016" w:author="Sylvain Lelievre 152" w:date="2025-10-09T15:42:00Z" w16du:dateUtc="2025-10-09T13:42:00Z">
        <w:r w:rsidRPr="00EE1BEF" w:rsidDel="00021D02">
          <w:rPr>
            <w:rFonts w:eastAsia="MS Mincho"/>
            <w:szCs w:val="24"/>
          </w:rPr>
          <w:delText>A</w:delText>
        </w:r>
      </w:del>
      <w:r w:rsidRPr="00EE1BEF">
        <w:rPr>
          <w:rFonts w:eastAsia="MS Mincho"/>
          <w:szCs w:val="24"/>
        </w:rPr>
        <w:t xml:space="preserve">udio is achieved by referencing an MPEG-I </w:t>
      </w:r>
      <w:ins w:id="1017" w:author="Sylvain Lelievre 152" w:date="2025-10-09T15:42:00Z" w16du:dateUtc="2025-10-09T13:42:00Z">
        <w:r w:rsidR="00021D02">
          <w:rPr>
            <w:rFonts w:eastAsia="MS Mincho"/>
            <w:szCs w:val="24"/>
          </w:rPr>
          <w:t>i</w:t>
        </w:r>
      </w:ins>
      <w:del w:id="1018" w:author="Sylvain Lelievre 152" w:date="2025-10-09T15:42:00Z" w16du:dateUtc="2025-10-09T13:42:00Z">
        <w:r w:rsidRPr="00EE1BEF" w:rsidDel="00021D02">
          <w:rPr>
            <w:rFonts w:eastAsia="MS Mincho"/>
            <w:szCs w:val="24"/>
          </w:rPr>
          <w:delText>I</w:delText>
        </w:r>
      </w:del>
      <w:r w:rsidRPr="00EE1BEF">
        <w:rPr>
          <w:rFonts w:eastAsia="MS Mincho"/>
          <w:szCs w:val="24"/>
        </w:rPr>
        <w:t>mmersive audio stream in a MPEG-I scene description document.</w:t>
      </w:r>
    </w:p>
    <w:p w14:paraId="23EA3764" w14:textId="76CC99A1"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 xml:space="preserve">The MPEG-I </w:t>
      </w:r>
      <w:ins w:id="1019" w:author="Sylvain Lelievre 152" w:date="2025-10-09T15:42:00Z" w16du:dateUtc="2025-10-09T13:42:00Z">
        <w:r w:rsidR="00021D02">
          <w:rPr>
            <w:rFonts w:eastAsia="MS Mincho"/>
            <w:szCs w:val="24"/>
          </w:rPr>
          <w:t>i</w:t>
        </w:r>
      </w:ins>
      <w:del w:id="1020" w:author="Sylvain Lelievre 152" w:date="2025-10-09T15:42:00Z" w16du:dateUtc="2025-10-09T13:42:00Z">
        <w:r w:rsidRPr="00EE1BEF" w:rsidDel="00021D02">
          <w:rPr>
            <w:rFonts w:eastAsia="MS Mincho"/>
            <w:szCs w:val="24"/>
          </w:rPr>
          <w:delText>I</w:delText>
        </w:r>
      </w:del>
      <w:r w:rsidRPr="00EE1BEF">
        <w:rPr>
          <w:rFonts w:eastAsia="MS Mincho"/>
          <w:szCs w:val="24"/>
        </w:rPr>
        <w:t xml:space="preserve">mmersive </w:t>
      </w:r>
      <w:ins w:id="1021" w:author="Sylvain Lelievre 152" w:date="2025-10-09T15:42:00Z" w16du:dateUtc="2025-10-09T13:42:00Z">
        <w:r w:rsidR="00021D02">
          <w:rPr>
            <w:rFonts w:eastAsia="MS Mincho"/>
            <w:szCs w:val="24"/>
          </w:rPr>
          <w:t>a</w:t>
        </w:r>
      </w:ins>
      <w:del w:id="1022" w:author="Sylvain Lelievre 152" w:date="2025-10-09T15:42:00Z" w16du:dateUtc="2025-10-09T13:42:00Z">
        <w:r w:rsidRPr="00EE1BEF" w:rsidDel="00021D02">
          <w:rPr>
            <w:rFonts w:eastAsia="MS Mincho"/>
            <w:szCs w:val="24"/>
          </w:rPr>
          <w:delText>A</w:delText>
        </w:r>
      </w:del>
      <w:r w:rsidRPr="00EE1BEF">
        <w:rPr>
          <w:rFonts w:eastAsia="MS Mincho"/>
          <w:szCs w:val="24"/>
        </w:rPr>
        <w:t xml:space="preserve">udio bitstream contains a description of the audio scene that is independent of the main scene description consumed by the Presentation Engine.  An alignment between the Presentation Engine and the MPEG-I </w:t>
      </w:r>
      <w:ins w:id="1023" w:author="Sylvain Lelievre 152" w:date="2025-10-09T15:42:00Z" w16du:dateUtc="2025-10-09T13:42:00Z">
        <w:r w:rsidR="00021D02">
          <w:rPr>
            <w:rFonts w:eastAsia="MS Mincho"/>
            <w:szCs w:val="24"/>
          </w:rPr>
          <w:t>i</w:t>
        </w:r>
      </w:ins>
      <w:del w:id="1024" w:author="Sylvain Lelievre 152" w:date="2025-10-09T15:42:00Z" w16du:dateUtc="2025-10-09T13:42:00Z">
        <w:r w:rsidRPr="00EE1BEF" w:rsidDel="00021D02">
          <w:rPr>
            <w:rFonts w:eastAsia="MS Mincho"/>
            <w:szCs w:val="24"/>
          </w:rPr>
          <w:delText>I</w:delText>
        </w:r>
      </w:del>
      <w:r w:rsidRPr="00EE1BEF">
        <w:rPr>
          <w:rFonts w:eastAsia="MS Mincho"/>
          <w:szCs w:val="24"/>
        </w:rPr>
        <w:t xml:space="preserve">mmersive </w:t>
      </w:r>
      <w:ins w:id="1025" w:author="Sylvain Lelievre 152" w:date="2025-10-09T15:43:00Z" w16du:dateUtc="2025-10-09T13:43:00Z">
        <w:r w:rsidR="00021D02">
          <w:rPr>
            <w:rFonts w:eastAsia="MS Mincho"/>
            <w:szCs w:val="24"/>
          </w:rPr>
          <w:t>a</w:t>
        </w:r>
      </w:ins>
      <w:del w:id="1026" w:author="Sylvain Lelievre 152" w:date="2025-10-09T15:43:00Z" w16du:dateUtc="2025-10-09T13:43:00Z">
        <w:r w:rsidRPr="00EE1BEF" w:rsidDel="00021D02">
          <w:rPr>
            <w:rFonts w:eastAsia="MS Mincho"/>
            <w:szCs w:val="24"/>
          </w:rPr>
          <w:delText>A</w:delText>
        </w:r>
      </w:del>
      <w:r w:rsidRPr="00EE1BEF">
        <w:rPr>
          <w:rFonts w:eastAsia="MS Mincho"/>
          <w:szCs w:val="24"/>
        </w:rPr>
        <w:t>udio Renderer is needed, that goes beyond the traditional time alignment but includes also spatial alignment. For that, a mapping need to be established between the node in a MPEG-I scene description document and the node of the audio scene.</w:t>
      </w:r>
    </w:p>
    <w:p w14:paraId="6B5BB358" w14:textId="25E649D1"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 xml:space="preserve">The following figure depicts an example of a mapping between a node that contains a car and an external audio node in an MPEG-I </w:t>
      </w:r>
      <w:ins w:id="1027" w:author="Sylvain Lelievre 152" w:date="2025-10-09T15:43:00Z" w16du:dateUtc="2025-10-09T13:43:00Z">
        <w:r w:rsidR="00021D02">
          <w:rPr>
            <w:rFonts w:eastAsia="MS Mincho"/>
            <w:szCs w:val="24"/>
          </w:rPr>
          <w:t>i</w:t>
        </w:r>
      </w:ins>
      <w:del w:id="1028" w:author="Sylvain Lelievre 152" w:date="2025-10-09T15:43:00Z" w16du:dateUtc="2025-10-09T13:43:00Z">
        <w:r w:rsidRPr="00EE1BEF" w:rsidDel="00021D02">
          <w:rPr>
            <w:rFonts w:eastAsia="MS Mincho"/>
            <w:szCs w:val="24"/>
          </w:rPr>
          <w:delText>I</w:delText>
        </w:r>
      </w:del>
      <w:r w:rsidRPr="00EE1BEF">
        <w:rPr>
          <w:rFonts w:eastAsia="MS Mincho"/>
          <w:szCs w:val="24"/>
        </w:rPr>
        <w:t xml:space="preserve">mmersive </w:t>
      </w:r>
      <w:ins w:id="1029" w:author="Sylvain Lelievre 152" w:date="2025-10-09T15:43:00Z" w16du:dateUtc="2025-10-09T13:43:00Z">
        <w:r w:rsidR="00021D02">
          <w:rPr>
            <w:rFonts w:eastAsia="MS Mincho"/>
            <w:szCs w:val="24"/>
          </w:rPr>
          <w:t>a</w:t>
        </w:r>
      </w:ins>
      <w:del w:id="1030" w:author="Sylvain Lelievre 152" w:date="2025-10-09T15:43:00Z" w16du:dateUtc="2025-10-09T13:43:00Z">
        <w:r w:rsidRPr="00EE1BEF" w:rsidDel="00021D02">
          <w:rPr>
            <w:rFonts w:eastAsia="MS Mincho"/>
            <w:szCs w:val="24"/>
          </w:rPr>
          <w:delText>A</w:delText>
        </w:r>
      </w:del>
      <w:r w:rsidRPr="00EE1BEF">
        <w:rPr>
          <w:rFonts w:eastAsia="MS Mincho"/>
          <w:szCs w:val="24"/>
        </w:rPr>
        <w:t>udio bitstream, with a simplified geometry of that car and the attached audio sources. This mapping is described in an MPEG node mapping extension.</w:t>
      </w:r>
    </w:p>
    <w:p w14:paraId="37FC23C4" w14:textId="02F867CF" w:rsidR="00EB1912" w:rsidRPr="00EE1BEF" w:rsidRDefault="00F347C7" w:rsidP="00EE1BEF">
      <w:pPr>
        <w:pStyle w:val="FigureGraphic"/>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EE1BEF">
        <w:rPr>
          <w:rFonts w:eastAsia="MS Mincho"/>
          <w:noProof/>
          <w:szCs w:val="24"/>
        </w:rPr>
        <w:drawing>
          <wp:inline distT="0" distB="0" distL="0" distR="0" wp14:anchorId="0EB333B7" wp14:editId="5C6099AB">
            <wp:extent cx="4913386" cy="1609347"/>
            <wp:effectExtent l="0" t="0" r="1905" b="0"/>
            <wp:docPr id="1" name="Picture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7" cstate="print">
                      <a:extLst>
                        <a:ext uri="{28A0092B-C50C-407E-A947-70E740481C1C}">
                          <a14:useLocalDpi xmlns:a14="http://schemas.microsoft.com/office/drawing/2010/main" val="0"/>
                        </a:ext>
                      </a:extLst>
                    </a:blip>
                    <a:stretch>
                      <a:fillRect/>
                    </a:stretch>
                  </pic:blipFill>
                  <pic:spPr>
                    <a:xfrm>
                      <a:off x="0" y="0"/>
                      <a:ext cx="4913386" cy="1609347"/>
                    </a:xfrm>
                    <a:prstGeom prst="rect">
                      <a:avLst/>
                    </a:prstGeom>
                  </pic:spPr>
                </pic:pic>
              </a:graphicData>
            </a:graphic>
          </wp:inline>
        </w:drawing>
      </w:r>
    </w:p>
    <w:p w14:paraId="5EF4E626" w14:textId="31390F68" w:rsidR="00EB1912" w:rsidRPr="00EE1BEF" w:rsidRDefault="00EB1912" w:rsidP="00EE1BEF">
      <w:pPr>
        <w:pStyle w:val="Figuretitle0"/>
        <w:autoSpaceDE w:val="0"/>
        <w:autoSpaceDN w:val="0"/>
        <w:adjustRightInd w:val="0"/>
        <w:outlineLvl w:val="0"/>
        <w:rPr>
          <w:rFonts w:eastAsia="MS Mincho"/>
          <w:szCs w:val="24"/>
        </w:rPr>
      </w:pPr>
      <w:r w:rsidRPr="00EE1BEF">
        <w:rPr>
          <w:rFonts w:eastAsia="MS Mincho"/>
          <w:szCs w:val="24"/>
        </w:rPr>
        <w:t>Figure</w:t>
      </w:r>
      <w:r w:rsidR="000324A6" w:rsidRPr="00EE1BEF">
        <w:rPr>
          <w:rFonts w:eastAsia="MS Mincho"/>
          <w:szCs w:val="24"/>
        </w:rPr>
        <w:t> </w:t>
      </w:r>
      <w:r w:rsidRPr="00EE1BEF">
        <w:rPr>
          <w:rFonts w:eastAsia="MS Mincho"/>
          <w:szCs w:val="24"/>
        </w:rPr>
        <w:t>G.4 — 1: MPEG-I audio mapping example</w:t>
      </w:r>
    </w:p>
    <w:p w14:paraId="742E38BC"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 </w:t>
      </w:r>
    </w:p>
    <w:p w14:paraId="2C438AF2" w14:textId="50FC340E"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 xml:space="preserve">This MPEG node mapping extension, identified by MPEG_node_mapping, can be used in a broader scope: It establishes a mapping between the node in a MPEG-I scene description document and an external entity, e.g. an MPEG-I </w:t>
      </w:r>
      <w:ins w:id="1031" w:author="Sylvain Lelievre 152" w:date="2025-10-09T15:43:00Z" w16du:dateUtc="2025-10-09T13:43:00Z">
        <w:r w:rsidR="00021D02">
          <w:rPr>
            <w:rFonts w:eastAsia="MS Mincho"/>
            <w:szCs w:val="24"/>
          </w:rPr>
          <w:t>i</w:t>
        </w:r>
      </w:ins>
      <w:del w:id="1032" w:author="Sylvain Lelievre 152" w:date="2025-10-09T15:43:00Z" w16du:dateUtc="2025-10-09T13:43:00Z">
        <w:r w:rsidRPr="00EE1BEF" w:rsidDel="00021D02">
          <w:rPr>
            <w:rFonts w:eastAsia="MS Mincho"/>
            <w:szCs w:val="24"/>
          </w:rPr>
          <w:delText>I</w:delText>
        </w:r>
      </w:del>
      <w:r w:rsidRPr="00EE1BEF">
        <w:rPr>
          <w:rFonts w:eastAsia="MS Mincho"/>
          <w:szCs w:val="24"/>
        </w:rPr>
        <w:t>mmersive audio renderer, that handles a dedicated scene graph, separate from the main scene description. When present, the MPEG_node_mapping extension shall be included in a node object.</w:t>
      </w:r>
    </w:p>
    <w:p w14:paraId="36362920"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The architecture for the support of such an external renderer is depicted in the following figure:</w:t>
      </w:r>
    </w:p>
    <w:p w14:paraId="56D487D7" w14:textId="6369FB7A" w:rsidR="00EB1912" w:rsidRPr="00EE1BEF" w:rsidRDefault="00F347C7" w:rsidP="00EE1BEF">
      <w:pPr>
        <w:pStyle w:val="FigureGraphic"/>
      </w:pPr>
      <w:r w:rsidRPr="00EE1BEF">
        <w:rPr>
          <w:noProof/>
        </w:rPr>
        <w:lastRenderedPageBreak/>
        <w:drawing>
          <wp:inline distT="0" distB="0" distL="0" distR="0" wp14:anchorId="73E152EB" wp14:editId="51F8FD71">
            <wp:extent cx="5940425" cy="3162300"/>
            <wp:effectExtent l="0" t="0" r="3175" b="0"/>
            <wp:docPr id="2" name="Picture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28" cstate="print">
                      <a:extLst>
                        <a:ext uri="{28A0092B-C50C-407E-A947-70E740481C1C}">
                          <a14:useLocalDpi xmlns:a14="http://schemas.microsoft.com/office/drawing/2010/main" val="0"/>
                        </a:ext>
                      </a:extLst>
                    </a:blip>
                    <a:stretch>
                      <a:fillRect/>
                    </a:stretch>
                  </pic:blipFill>
                  <pic:spPr>
                    <a:xfrm>
                      <a:off x="0" y="0"/>
                      <a:ext cx="5940425" cy="3162300"/>
                    </a:xfrm>
                    <a:prstGeom prst="rect">
                      <a:avLst/>
                    </a:prstGeom>
                  </pic:spPr>
                </pic:pic>
              </a:graphicData>
            </a:graphic>
          </wp:inline>
        </w:drawing>
      </w:r>
    </w:p>
    <w:p w14:paraId="326C2D6E" w14:textId="77777777" w:rsidR="00EB1912" w:rsidRPr="00EE1BEF" w:rsidRDefault="00EB1912" w:rsidP="00EE1BEF">
      <w:pPr>
        <w:pStyle w:val="Figuretitle0"/>
        <w:autoSpaceDE w:val="0"/>
        <w:autoSpaceDN w:val="0"/>
        <w:adjustRightInd w:val="0"/>
        <w:outlineLvl w:val="0"/>
        <w:rPr>
          <w:rFonts w:eastAsia="MS Mincho"/>
          <w:szCs w:val="24"/>
        </w:rPr>
      </w:pPr>
      <w:r w:rsidRPr="00EE1BEF">
        <w:rPr>
          <w:rFonts w:eastAsia="MS Mincho"/>
          <w:szCs w:val="24"/>
        </w:rPr>
        <w:t>Figure G.4 — 2: Architecture for external render support</w:t>
      </w:r>
    </w:p>
    <w:p w14:paraId="7B17A522"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 </w:t>
      </w:r>
    </w:p>
    <w:p w14:paraId="5526F0D4"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The Generic Render Control API is an abstract API that is offered by external renderers to enable applications, such as Presentation Engines, to control the rendering process by aligning and synchronizing their rendering state to that of the Presentation Engine. This API is used by the Presentation Engine to configure and update the status of the external renderer.</w:t>
      </w:r>
    </w:p>
    <w:p w14:paraId="51F1C902" w14:textId="6F5196B6" w:rsidR="00EB1912" w:rsidRPr="00EE1BEF" w:rsidRDefault="00EB1912" w:rsidP="00EE1BEF">
      <w:pPr>
        <w:pStyle w:val="BodyText"/>
        <w:autoSpaceDE w:val="0"/>
        <w:autoSpaceDN w:val="0"/>
        <w:adjustRightInd w:val="0"/>
        <w:rPr>
          <w:rFonts w:eastAsia="MS Mincho"/>
          <w:b/>
          <w:szCs w:val="24"/>
        </w:rPr>
      </w:pPr>
      <w:r w:rsidRPr="00EE1BEF">
        <w:rPr>
          <w:rFonts w:eastAsia="MS Mincho"/>
          <w:b/>
          <w:szCs w:val="24"/>
        </w:rPr>
        <w:t>G.4.2</w:t>
      </w:r>
      <w:r w:rsidR="000324A6" w:rsidRPr="00EE1BEF">
        <w:rPr>
          <w:rFonts w:eastAsia="MS Mincho"/>
          <w:b/>
          <w:szCs w:val="24"/>
        </w:rPr>
        <w:t>   </w:t>
      </w:r>
      <w:r w:rsidRPr="00EE1BEF">
        <w:rPr>
          <w:rFonts w:eastAsia="MS Mincho"/>
          <w:b/>
          <w:szCs w:val="24"/>
        </w:rPr>
        <w:t>Generic Render Control API</w:t>
      </w:r>
    </w:p>
    <w:p w14:paraId="43B94351" w14:textId="40AFA9C1" w:rsidR="00EB1912" w:rsidRPr="00EE1BEF" w:rsidRDefault="00F05137" w:rsidP="00EE1BEF">
      <w:pPr>
        <w:pStyle w:val="BodyText"/>
        <w:autoSpaceDE w:val="0"/>
        <w:autoSpaceDN w:val="0"/>
        <w:adjustRightInd w:val="0"/>
        <w:rPr>
          <w:rFonts w:eastAsia="MS Mincho"/>
          <w:szCs w:val="24"/>
        </w:rPr>
      </w:pPr>
      <w:ins w:id="1033" w:author="NAVARRIA Jessica" w:date="2025-09-30T14:04:00Z">
        <w:r>
          <w:rPr>
            <w:rFonts w:eastAsia="MS Mincho"/>
            <w:szCs w:val="24"/>
          </w:rPr>
          <w:t>Table G.</w:t>
        </w:r>
      </w:ins>
      <w:ins w:id="1034" w:author="NAVARRIA Jessica" w:date="2025-09-30T14:06:00Z">
        <w:r>
          <w:rPr>
            <w:rFonts w:eastAsia="MS Mincho"/>
            <w:szCs w:val="24"/>
          </w:rPr>
          <w:t>21</w:t>
        </w:r>
      </w:ins>
      <w:commentRangeStart w:id="1035"/>
      <w:del w:id="1036" w:author="NAVARRIA Jessica" w:date="2025-09-30T14:04:00Z">
        <w:r w:rsidR="00EB1912" w:rsidRPr="00EE1BEF" w:rsidDel="00F05137">
          <w:rPr>
            <w:rFonts w:eastAsia="MS Mincho"/>
            <w:szCs w:val="24"/>
          </w:rPr>
          <w:delText>The following table</w:delText>
        </w:r>
      </w:del>
      <w:r w:rsidR="00EB1912" w:rsidRPr="00EE1BEF">
        <w:rPr>
          <w:rFonts w:eastAsia="MS Mincho"/>
          <w:szCs w:val="24"/>
        </w:rPr>
        <w:t xml:space="preserve"> </w:t>
      </w:r>
      <w:commentRangeEnd w:id="1035"/>
      <w:r>
        <w:rPr>
          <w:rStyle w:val="CommentReference"/>
          <w:rFonts w:eastAsia="MS Mincho"/>
          <w:lang w:eastAsia="ja-JP"/>
        </w:rPr>
        <w:commentReference w:id="1035"/>
      </w:r>
      <w:r w:rsidR="00EB1912" w:rsidRPr="00EE1BEF">
        <w:rPr>
          <w:rFonts w:eastAsia="MS Mincho"/>
          <w:szCs w:val="24"/>
        </w:rPr>
        <w:t>describes the functionality provided by the generic render control API:</w:t>
      </w:r>
    </w:p>
    <w:p w14:paraId="3558625A" w14:textId="25DCEFAB" w:rsidR="00EB1912" w:rsidRPr="00EE1BEF" w:rsidRDefault="00EB1912" w:rsidP="00EE1BEF">
      <w:pPr>
        <w:pStyle w:val="Tabletitle"/>
        <w:autoSpaceDE w:val="0"/>
        <w:autoSpaceDN w:val="0"/>
        <w:adjustRightInd w:val="0"/>
        <w:outlineLvl w:val="0"/>
        <w:rPr>
          <w:rFonts w:eastAsia="MS Mincho"/>
          <w:szCs w:val="24"/>
        </w:rPr>
      </w:pPr>
      <w:commentRangeStart w:id="1037"/>
      <w:r w:rsidRPr="00EE1BEF">
        <w:rPr>
          <w:rFonts w:eastAsia="MS Mincho"/>
          <w:szCs w:val="24"/>
        </w:rPr>
        <w:t>Table </w:t>
      </w:r>
      <w:del w:id="1038" w:author="NAVARRIA Jessica" w:date="2025-09-30T14:07:00Z">
        <w:r w:rsidRPr="00EE1BEF" w:rsidDel="00F05137">
          <w:rPr>
            <w:rFonts w:eastAsia="MS Mincho"/>
            <w:szCs w:val="24"/>
          </w:rPr>
          <w:delText xml:space="preserve">G.4 </w:delText>
        </w:r>
      </w:del>
      <w:commentRangeEnd w:id="1037"/>
      <w:r w:rsidR="00F05137">
        <w:rPr>
          <w:rStyle w:val="CommentReference"/>
          <w:rFonts w:eastAsia="MS Mincho"/>
          <w:b w:val="0"/>
          <w:lang w:eastAsia="ja-JP"/>
        </w:rPr>
        <w:commentReference w:id="1037"/>
      </w:r>
      <w:ins w:id="1039" w:author="NAVARRIA Jessica" w:date="2025-09-30T14:07:00Z">
        <w:r w:rsidR="00F05137">
          <w:rPr>
            <w:rFonts w:eastAsia="MS Mincho"/>
            <w:szCs w:val="24"/>
          </w:rPr>
          <w:t xml:space="preserve">21 </w:t>
        </w:r>
      </w:ins>
      <w:r w:rsidRPr="00EE1BEF">
        <w:rPr>
          <w:rFonts w:eastAsia="MS Mincho"/>
          <w:szCs w:val="24"/>
        </w:rPr>
        <w:t xml:space="preserve">— </w:t>
      </w:r>
      <w:del w:id="1040" w:author="NAVARRIA Jessica" w:date="2025-09-30T14:08:00Z">
        <w:r w:rsidRPr="00EE1BEF" w:rsidDel="00F05137">
          <w:rPr>
            <w:rFonts w:eastAsia="MS Mincho"/>
            <w:szCs w:val="24"/>
          </w:rPr>
          <w:delText xml:space="preserve">1: </w:delText>
        </w:r>
      </w:del>
      <w:r w:rsidRPr="00EE1BEF">
        <w:rPr>
          <w:rFonts w:eastAsia="MS Mincho"/>
          <w:szCs w:val="24"/>
        </w:rPr>
        <w:t>Generic Render Control API</w:t>
      </w:r>
    </w:p>
    <w:tbl>
      <w:tblPr>
        <w:tblW w:w="5000" w:type="pct"/>
        <w:jc w:val="center"/>
        <w:tblLayout w:type="fixed"/>
        <w:tblCellMar>
          <w:left w:w="0" w:type="dxa"/>
          <w:right w:w="0" w:type="dxa"/>
        </w:tblCellMar>
        <w:tblLook w:val="04A0" w:firstRow="1" w:lastRow="0" w:firstColumn="1" w:lastColumn="0" w:noHBand="0" w:noVBand="1"/>
      </w:tblPr>
      <w:tblGrid>
        <w:gridCol w:w="1965"/>
        <w:gridCol w:w="430"/>
        <w:gridCol w:w="6930"/>
      </w:tblGrid>
      <w:tr w:rsidR="00EB1912" w:rsidRPr="00EE1BEF" w14:paraId="1FF69F96" w14:textId="77777777" w:rsidTr="005F654F">
        <w:trPr>
          <w:tblHeader/>
          <w:jc w:val="center"/>
        </w:trPr>
        <w:tc>
          <w:tcPr>
            <w:tcW w:w="1965" w:type="dxa"/>
            <w:tcBorders>
              <w:top w:val="single" w:sz="12" w:space="0" w:color="000000"/>
              <w:left w:val="single" w:sz="12" w:space="0" w:color="000000"/>
              <w:bottom w:val="single" w:sz="12" w:space="0" w:color="000000"/>
              <w:right w:val="single" w:sz="6" w:space="0" w:color="000000"/>
            </w:tcBorders>
          </w:tcPr>
          <w:p w14:paraId="1CD6ADB6" w14:textId="3BC7204D" w:rsidR="00EB1912" w:rsidRPr="00EE1BEF" w:rsidRDefault="00EB1912" w:rsidP="00EE1BEF">
            <w:pPr>
              <w:pStyle w:val="Tableheader"/>
              <w:autoSpaceDE w:val="0"/>
              <w:autoSpaceDN w:val="0"/>
              <w:adjustRightInd w:val="0"/>
              <w:jc w:val="center"/>
              <w:rPr>
                <w:rFonts w:cs="Calibri"/>
                <w:b/>
                <w:szCs w:val="20"/>
                <w:lang w:val="en-US"/>
              </w:rPr>
            </w:pPr>
            <w:r w:rsidRPr="00EE1BEF">
              <w:rPr>
                <w:rFonts w:eastAsia="MS Mincho"/>
                <w:b/>
                <w:szCs w:val="24"/>
              </w:rPr>
              <w:t>Method</w:t>
            </w:r>
          </w:p>
        </w:tc>
        <w:tc>
          <w:tcPr>
            <w:tcW w:w="7360" w:type="dxa"/>
            <w:gridSpan w:val="2"/>
            <w:tcBorders>
              <w:top w:val="single" w:sz="12" w:space="0" w:color="000000"/>
              <w:left w:val="single" w:sz="6" w:space="0" w:color="000000"/>
              <w:bottom w:val="single" w:sz="12" w:space="0" w:color="000000"/>
              <w:right w:val="single" w:sz="12" w:space="0" w:color="000000"/>
            </w:tcBorders>
          </w:tcPr>
          <w:p w14:paraId="72D2E70C" w14:textId="36C65D30" w:rsidR="00EB1912" w:rsidRPr="00EE1BEF" w:rsidRDefault="00EB1912" w:rsidP="00EE1BEF">
            <w:pPr>
              <w:pStyle w:val="Tableheader"/>
              <w:autoSpaceDE w:val="0"/>
              <w:autoSpaceDN w:val="0"/>
              <w:adjustRightInd w:val="0"/>
              <w:jc w:val="center"/>
              <w:rPr>
                <w:rFonts w:cs="Calibri"/>
                <w:b/>
                <w:szCs w:val="20"/>
                <w:lang w:val="en-US"/>
              </w:rPr>
            </w:pPr>
            <w:r w:rsidRPr="00EE1BEF">
              <w:rPr>
                <w:rFonts w:eastAsia="MS Mincho"/>
                <w:b/>
                <w:szCs w:val="24"/>
              </w:rPr>
              <w:t>Description</w:t>
            </w:r>
          </w:p>
        </w:tc>
      </w:tr>
      <w:tr w:rsidR="00EB1912" w:rsidRPr="00EE1BEF" w14:paraId="4E0F430C" w14:textId="77777777" w:rsidTr="0026498A">
        <w:trPr>
          <w:trHeight w:val="1110"/>
          <w:jc w:val="center"/>
        </w:trPr>
        <w:tc>
          <w:tcPr>
            <w:tcW w:w="1965" w:type="dxa"/>
            <w:tcBorders>
              <w:top w:val="single" w:sz="12" w:space="0" w:color="000000"/>
              <w:left w:val="single" w:sz="12" w:space="0" w:color="000000"/>
              <w:right w:val="single" w:sz="6" w:space="0" w:color="000000"/>
            </w:tcBorders>
          </w:tcPr>
          <w:p w14:paraId="53550A71" w14:textId="020D9BFA" w:rsidR="00EB1912" w:rsidRPr="00EE1BEF" w:rsidRDefault="00EB1912" w:rsidP="00EE1BEF">
            <w:pPr>
              <w:pStyle w:val="Tablebody"/>
              <w:autoSpaceDE w:val="0"/>
              <w:autoSpaceDN w:val="0"/>
              <w:adjustRightInd w:val="0"/>
              <w:rPr>
                <w:rFonts w:cs="Calibri"/>
                <w:szCs w:val="20"/>
                <w:lang w:val="en-US"/>
              </w:rPr>
            </w:pPr>
            <w:proofErr w:type="gramStart"/>
            <w:r w:rsidRPr="00EE1BEF">
              <w:rPr>
                <w:rFonts w:eastAsia="MS Mincho"/>
                <w:szCs w:val="24"/>
              </w:rPr>
              <w:t>init(</w:t>
            </w:r>
            <w:proofErr w:type="gramEnd"/>
            <w:r w:rsidRPr="00EE1BEF">
              <w:rPr>
                <w:rFonts w:eastAsia="MS Mincho"/>
                <w:szCs w:val="24"/>
              </w:rPr>
              <w:t>)</w:t>
            </w:r>
          </w:p>
        </w:tc>
        <w:tc>
          <w:tcPr>
            <w:tcW w:w="7360" w:type="dxa"/>
            <w:gridSpan w:val="2"/>
            <w:tcBorders>
              <w:top w:val="single" w:sz="12" w:space="0" w:color="000000"/>
              <w:left w:val="single" w:sz="6" w:space="0" w:color="000000"/>
              <w:right w:val="single" w:sz="12" w:space="0" w:color="000000"/>
            </w:tcBorders>
          </w:tcPr>
          <w:p w14:paraId="4FED52EA" w14:textId="77777777" w:rsidR="00EB1912" w:rsidRPr="00EE1BEF" w:rsidRDefault="00EB1912" w:rsidP="00EE1BEF">
            <w:pPr>
              <w:pStyle w:val="Tablebody"/>
              <w:autoSpaceDE w:val="0"/>
              <w:autoSpaceDN w:val="0"/>
              <w:adjustRightInd w:val="0"/>
              <w:rPr>
                <w:rFonts w:eastAsia="MS Mincho"/>
                <w:szCs w:val="24"/>
              </w:rPr>
            </w:pPr>
            <w:r w:rsidRPr="00EE1BEF">
              <w:rPr>
                <w:rFonts w:eastAsia="MS Mincho"/>
                <w:szCs w:val="24"/>
              </w:rPr>
              <w:t>Initializes the external renderer by providing the related media source information and their corresponding buffers. It also establishes a session between the Presentation Engine and the external renderer.</w:t>
            </w:r>
          </w:p>
          <w:p w14:paraId="5E92CCD3" w14:textId="77777777" w:rsidR="00EB1912" w:rsidRPr="00EE1BEF" w:rsidRDefault="00EB1912" w:rsidP="00EE1BEF">
            <w:pPr>
              <w:pStyle w:val="Tablebody"/>
              <w:autoSpaceDE w:val="0"/>
              <w:autoSpaceDN w:val="0"/>
              <w:adjustRightInd w:val="0"/>
              <w:rPr>
                <w:rFonts w:eastAsia="MS Mincho"/>
                <w:szCs w:val="24"/>
              </w:rPr>
            </w:pPr>
            <w:r w:rsidRPr="00EE1BEF">
              <w:rPr>
                <w:rFonts w:eastAsia="MS Mincho"/>
                <w:szCs w:val="24"/>
              </w:rPr>
              <w:t> </w:t>
            </w:r>
          </w:p>
          <w:p w14:paraId="7E3EE620" w14:textId="40C8911F" w:rsidR="00EB1912" w:rsidRPr="00EE1BEF" w:rsidRDefault="00EB1912" w:rsidP="00EE1BEF">
            <w:pPr>
              <w:pStyle w:val="Tablebody"/>
              <w:autoSpaceDE w:val="0"/>
              <w:autoSpaceDN w:val="0"/>
              <w:adjustRightInd w:val="0"/>
              <w:rPr>
                <w:lang w:val="en-US"/>
              </w:rPr>
            </w:pPr>
            <w:r w:rsidRPr="00EE1BEF">
              <w:rPr>
                <w:rFonts w:eastAsia="MS Mincho"/>
                <w:szCs w:val="24"/>
              </w:rPr>
              <w:t>The inputs to this method call should be:</w:t>
            </w:r>
          </w:p>
        </w:tc>
      </w:tr>
      <w:tr w:rsidR="00EB1912" w:rsidRPr="00EE1BEF" w14:paraId="30CD80CE" w14:textId="77777777" w:rsidTr="0026498A">
        <w:trPr>
          <w:trHeight w:val="1065"/>
          <w:jc w:val="center"/>
        </w:trPr>
        <w:tc>
          <w:tcPr>
            <w:tcW w:w="1965" w:type="dxa"/>
            <w:tcBorders>
              <w:left w:val="single" w:sz="12" w:space="0" w:color="000000"/>
              <w:bottom w:val="single" w:sz="6" w:space="0" w:color="000000"/>
              <w:right w:val="single" w:sz="6" w:space="0" w:color="000000"/>
            </w:tcBorders>
          </w:tcPr>
          <w:p w14:paraId="3A8C1314" w14:textId="2C4E5FF6" w:rsidR="00EB1912" w:rsidRPr="00EE1BEF" w:rsidRDefault="00EB1912" w:rsidP="00EE1BEF">
            <w:pPr>
              <w:pStyle w:val="Tablebody"/>
              <w:autoSpaceDE w:val="0"/>
              <w:autoSpaceDN w:val="0"/>
              <w:adjustRightInd w:val="0"/>
            </w:pPr>
            <w:r w:rsidRPr="00EE1BEF">
              <w:rPr>
                <w:rFonts w:eastAsia="MS Mincho"/>
                <w:szCs w:val="24"/>
              </w:rPr>
              <w:t> </w:t>
            </w:r>
          </w:p>
        </w:tc>
        <w:tc>
          <w:tcPr>
            <w:tcW w:w="430" w:type="dxa"/>
            <w:tcBorders>
              <w:left w:val="single" w:sz="6" w:space="0" w:color="000000"/>
              <w:bottom w:val="single" w:sz="6" w:space="0" w:color="000000"/>
            </w:tcBorders>
          </w:tcPr>
          <w:p w14:paraId="2AC4B970" w14:textId="02F412C5" w:rsidR="00EB1912" w:rsidRPr="00EE1BEF" w:rsidRDefault="00EB1912" w:rsidP="00EE1BEF">
            <w:pPr>
              <w:pStyle w:val="Tablebody"/>
              <w:autoSpaceDE w:val="0"/>
              <w:autoSpaceDN w:val="0"/>
              <w:adjustRightInd w:val="0"/>
            </w:pPr>
            <w:r w:rsidRPr="00EE1BEF">
              <w:rPr>
                <w:rFonts w:eastAsia="MS Mincho"/>
                <w:szCs w:val="24"/>
              </w:rPr>
              <w:t> </w:t>
            </w:r>
          </w:p>
        </w:tc>
        <w:tc>
          <w:tcPr>
            <w:tcW w:w="6930" w:type="dxa"/>
            <w:tcBorders>
              <w:bottom w:val="single" w:sz="6" w:space="0" w:color="000000"/>
              <w:right w:val="single" w:sz="12" w:space="0" w:color="000000"/>
            </w:tcBorders>
          </w:tcPr>
          <w:p w14:paraId="580AC8FD" w14:textId="4FF19496" w:rsidR="00EB1912" w:rsidRPr="00EE1BEF" w:rsidRDefault="00EB1912" w:rsidP="00EE1BEF">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r w:rsidRPr="00EE1BEF">
              <w:rPr>
                <w:rFonts w:eastAsia="MS Mincho"/>
                <w:szCs w:val="24"/>
              </w:rPr>
              <w:t>—</w:t>
            </w:r>
            <w:r w:rsidRPr="00EE1BEF">
              <w:rPr>
                <w:rFonts w:eastAsia="MS Mincho"/>
                <w:szCs w:val="24"/>
              </w:rPr>
              <w:tab/>
              <w:t>A media source object that contains a handler to the buffer(s), where the source media will be made available by the MAF. A description of the media source and the contents of each buffer shall also be provided.</w:t>
            </w:r>
          </w:p>
        </w:tc>
      </w:tr>
      <w:tr w:rsidR="00EB1912" w:rsidRPr="00EE1BEF" w14:paraId="5B6C0655" w14:textId="77777777" w:rsidTr="0026498A">
        <w:trPr>
          <w:jc w:val="center"/>
        </w:trPr>
        <w:tc>
          <w:tcPr>
            <w:tcW w:w="1965" w:type="dxa"/>
            <w:tcBorders>
              <w:top w:val="single" w:sz="6" w:space="0" w:color="000000"/>
              <w:left w:val="single" w:sz="12" w:space="0" w:color="000000"/>
              <w:right w:val="single" w:sz="6" w:space="0" w:color="000000"/>
            </w:tcBorders>
          </w:tcPr>
          <w:p w14:paraId="56D33215" w14:textId="0E308E34" w:rsidR="00EB1912" w:rsidRPr="00EE1BEF" w:rsidRDefault="00EB1912" w:rsidP="00EE1BEF">
            <w:pPr>
              <w:pStyle w:val="Tablebody"/>
              <w:autoSpaceDE w:val="0"/>
              <w:autoSpaceDN w:val="0"/>
              <w:adjustRightInd w:val="0"/>
              <w:rPr>
                <w:rFonts w:cs="Calibri"/>
                <w:szCs w:val="20"/>
                <w:lang w:val="en-US"/>
              </w:rPr>
            </w:pPr>
            <w:proofErr w:type="gramStart"/>
            <w:r w:rsidRPr="00EE1BEF">
              <w:rPr>
                <w:rFonts w:eastAsia="MS Mincho"/>
                <w:szCs w:val="24"/>
              </w:rPr>
              <w:t>configure(</w:t>
            </w:r>
            <w:proofErr w:type="gramEnd"/>
            <w:r w:rsidRPr="00EE1BEF">
              <w:rPr>
                <w:rFonts w:eastAsia="MS Mincho"/>
                <w:szCs w:val="24"/>
              </w:rPr>
              <w:t>)</w:t>
            </w:r>
          </w:p>
        </w:tc>
        <w:tc>
          <w:tcPr>
            <w:tcW w:w="7360" w:type="dxa"/>
            <w:gridSpan w:val="2"/>
            <w:tcBorders>
              <w:top w:val="single" w:sz="6" w:space="0" w:color="000000"/>
              <w:left w:val="single" w:sz="6" w:space="0" w:color="000000"/>
              <w:right w:val="single" w:sz="12" w:space="0" w:color="000000"/>
            </w:tcBorders>
          </w:tcPr>
          <w:p w14:paraId="18C3D609" w14:textId="77777777" w:rsidR="00EB1912" w:rsidRPr="00EE1BEF" w:rsidRDefault="00EB1912" w:rsidP="00EE1BEF">
            <w:pPr>
              <w:pStyle w:val="Tablebody"/>
              <w:autoSpaceDE w:val="0"/>
              <w:autoSpaceDN w:val="0"/>
              <w:adjustRightInd w:val="0"/>
              <w:rPr>
                <w:rFonts w:eastAsia="MS Mincho"/>
                <w:szCs w:val="24"/>
              </w:rPr>
            </w:pPr>
            <w:r w:rsidRPr="00EE1BEF">
              <w:rPr>
                <w:rFonts w:eastAsia="MS Mincho"/>
                <w:szCs w:val="24"/>
              </w:rPr>
              <w:t>Configures the external renderer to establish an initial alignment and synchronization between the Presentation Engine and the external renderer.</w:t>
            </w:r>
          </w:p>
          <w:p w14:paraId="3CEFED36" w14:textId="2BF6E14D" w:rsidR="00EB1912" w:rsidRPr="00EE1BEF" w:rsidRDefault="00EB1912" w:rsidP="00EE1BEF">
            <w:pPr>
              <w:pStyle w:val="Tablebody"/>
              <w:autoSpaceDE w:val="0"/>
              <w:autoSpaceDN w:val="0"/>
              <w:adjustRightInd w:val="0"/>
              <w:rPr>
                <w:lang w:val="en-US"/>
              </w:rPr>
            </w:pPr>
            <w:r w:rsidRPr="00EE1BEF">
              <w:rPr>
                <w:rFonts w:eastAsia="MS Mincho"/>
                <w:szCs w:val="24"/>
              </w:rPr>
              <w:t>The parameters to this method may include:</w:t>
            </w:r>
          </w:p>
        </w:tc>
      </w:tr>
      <w:tr w:rsidR="00EB1912" w:rsidRPr="00EE1BEF" w14:paraId="1B32D52E" w14:textId="77777777" w:rsidTr="0026498A">
        <w:trPr>
          <w:jc w:val="center"/>
        </w:trPr>
        <w:tc>
          <w:tcPr>
            <w:tcW w:w="1965" w:type="dxa"/>
            <w:tcBorders>
              <w:left w:val="single" w:sz="12" w:space="0" w:color="000000"/>
              <w:right w:val="single" w:sz="6" w:space="0" w:color="000000"/>
            </w:tcBorders>
          </w:tcPr>
          <w:p w14:paraId="5A3BE34A" w14:textId="3ADFE7B3" w:rsidR="00EB1912" w:rsidRPr="00EE1BEF" w:rsidRDefault="00EB1912" w:rsidP="00EE1BEF">
            <w:pPr>
              <w:pStyle w:val="Tablebody"/>
              <w:autoSpaceDE w:val="0"/>
              <w:autoSpaceDN w:val="0"/>
              <w:adjustRightInd w:val="0"/>
            </w:pPr>
            <w:r w:rsidRPr="00EE1BEF">
              <w:rPr>
                <w:rFonts w:eastAsia="MS Mincho"/>
                <w:szCs w:val="24"/>
              </w:rPr>
              <w:t> </w:t>
            </w:r>
          </w:p>
        </w:tc>
        <w:tc>
          <w:tcPr>
            <w:tcW w:w="430" w:type="dxa"/>
            <w:tcBorders>
              <w:left w:val="single" w:sz="6" w:space="0" w:color="000000"/>
            </w:tcBorders>
          </w:tcPr>
          <w:p w14:paraId="468B63C0" w14:textId="11F29FB2" w:rsidR="00EB1912" w:rsidRPr="00EE1BEF" w:rsidRDefault="00EB1912" w:rsidP="00EE1BEF">
            <w:pPr>
              <w:pStyle w:val="Tablebody"/>
              <w:autoSpaceDE w:val="0"/>
              <w:autoSpaceDN w:val="0"/>
              <w:adjustRightInd w:val="0"/>
            </w:pPr>
            <w:r w:rsidRPr="00EE1BEF">
              <w:rPr>
                <w:rFonts w:eastAsia="MS Mincho"/>
                <w:szCs w:val="24"/>
              </w:rPr>
              <w:t> </w:t>
            </w:r>
          </w:p>
        </w:tc>
        <w:tc>
          <w:tcPr>
            <w:tcW w:w="6930" w:type="dxa"/>
            <w:tcBorders>
              <w:right w:val="single" w:sz="12" w:space="0" w:color="000000"/>
            </w:tcBorders>
          </w:tcPr>
          <w:p w14:paraId="4EB53A47" w14:textId="77777777" w:rsidR="00EB1912" w:rsidRPr="00EE1BEF" w:rsidRDefault="00EB1912" w:rsidP="00EE1BEF">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EE1BEF">
              <w:rPr>
                <w:rFonts w:eastAsia="MS Mincho"/>
                <w:szCs w:val="24"/>
              </w:rPr>
              <w:t>—</w:t>
            </w:r>
            <w:r w:rsidRPr="00EE1BEF">
              <w:rPr>
                <w:rFonts w:eastAsia="MS Mincho"/>
                <w:szCs w:val="24"/>
              </w:rPr>
              <w:tab/>
              <w:t>A mapping between the initial timestamp of the common Presentation Engine timeline and that of the media associated with the external renderer. It also provides information about the clock rate of the Presentation Engine.</w:t>
            </w:r>
          </w:p>
          <w:p w14:paraId="1A9D2F78" w14:textId="19899B79" w:rsidR="00EB1912" w:rsidRPr="00EE1BEF" w:rsidRDefault="00EB1912" w:rsidP="00EE1BEF">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r w:rsidRPr="00EE1BEF">
              <w:rPr>
                <w:rFonts w:eastAsia="MS Mincho"/>
                <w:szCs w:val="24"/>
              </w:rPr>
              <w:lastRenderedPageBreak/>
              <w:t>—</w:t>
            </w:r>
            <w:r w:rsidRPr="00EE1BEF">
              <w:rPr>
                <w:rFonts w:eastAsia="MS Mincho"/>
                <w:szCs w:val="24"/>
              </w:rPr>
              <w:tab/>
              <w:t xml:space="preserve">A list of mapped nodes in the source media rendered by the external renderer. This list shall at least contain one object with a mapping to the main camera of the main scene description. For audio renderers, this may be the audio listener. The information is provided by the MPEG_node_mapping extension in the scene description document. It should also provide the initial pose of the mapped nodes after applying the 4x4 matrix of the </w:t>
            </w:r>
            <w:r w:rsidRPr="00EE1BEF">
              <w:rPr>
                <w:rFonts w:eastAsia="MS Mincho"/>
                <w:i/>
                <w:szCs w:val="24"/>
              </w:rPr>
              <w:t>transform</w:t>
            </w:r>
            <w:r w:rsidRPr="00EE1BEF">
              <w:rPr>
                <w:rFonts w:eastAsia="MS Mincho"/>
                <w:szCs w:val="24"/>
              </w:rPr>
              <w:t xml:space="preserve"> parameter provided in the node mappings.</w:t>
            </w:r>
          </w:p>
        </w:tc>
      </w:tr>
      <w:tr w:rsidR="00EB1912" w:rsidRPr="00EE1BEF" w14:paraId="1BA2F9A9" w14:textId="77777777" w:rsidTr="0026498A">
        <w:trPr>
          <w:jc w:val="center"/>
        </w:trPr>
        <w:tc>
          <w:tcPr>
            <w:tcW w:w="1965" w:type="dxa"/>
            <w:tcBorders>
              <w:left w:val="single" w:sz="12" w:space="0" w:color="000000"/>
              <w:bottom w:val="single" w:sz="6" w:space="0" w:color="000000"/>
              <w:right w:val="single" w:sz="6" w:space="0" w:color="000000"/>
            </w:tcBorders>
          </w:tcPr>
          <w:p w14:paraId="0828FD3D" w14:textId="5EF1AC41" w:rsidR="00EB1912" w:rsidRPr="00EE1BEF" w:rsidRDefault="00EB1912" w:rsidP="00EE1BEF">
            <w:pPr>
              <w:pStyle w:val="Tablebody"/>
              <w:autoSpaceDE w:val="0"/>
              <w:autoSpaceDN w:val="0"/>
              <w:adjustRightInd w:val="0"/>
            </w:pPr>
            <w:r w:rsidRPr="00EE1BEF">
              <w:rPr>
                <w:rFonts w:eastAsia="MS Mincho"/>
                <w:szCs w:val="24"/>
              </w:rPr>
              <w:lastRenderedPageBreak/>
              <w:t> </w:t>
            </w:r>
          </w:p>
        </w:tc>
        <w:tc>
          <w:tcPr>
            <w:tcW w:w="7360" w:type="dxa"/>
            <w:gridSpan w:val="2"/>
            <w:tcBorders>
              <w:left w:val="single" w:sz="6" w:space="0" w:color="000000"/>
              <w:bottom w:val="single" w:sz="6" w:space="0" w:color="000000"/>
              <w:right w:val="single" w:sz="12" w:space="0" w:color="000000"/>
            </w:tcBorders>
          </w:tcPr>
          <w:p w14:paraId="2787B121" w14:textId="25697D3D" w:rsidR="00EB1912" w:rsidRPr="00EE1BEF" w:rsidRDefault="00EB1912" w:rsidP="00EE1BEF">
            <w:pPr>
              <w:pStyle w:val="Tablebody"/>
              <w:autoSpaceDE w:val="0"/>
              <w:autoSpaceDN w:val="0"/>
              <w:adjustRightInd w:val="0"/>
            </w:pPr>
            <w:r w:rsidRPr="00EE1BEF">
              <w:rPr>
                <w:rFonts w:eastAsia="MS Mincho"/>
                <w:szCs w:val="24"/>
              </w:rPr>
              <w:t>The external renderer may then subscribe for updates to specific aligned nodes, or it may specifically ask for current state for these nodes, using the referenceId.</w:t>
            </w:r>
          </w:p>
        </w:tc>
      </w:tr>
      <w:tr w:rsidR="00EB1912" w:rsidRPr="00EE1BEF" w14:paraId="57876287" w14:textId="77777777" w:rsidTr="00E52439">
        <w:trPr>
          <w:jc w:val="center"/>
        </w:trPr>
        <w:tc>
          <w:tcPr>
            <w:tcW w:w="1965" w:type="dxa"/>
            <w:tcBorders>
              <w:top w:val="single" w:sz="6" w:space="0" w:color="000000"/>
              <w:left w:val="single" w:sz="12" w:space="0" w:color="000000"/>
              <w:bottom w:val="single" w:sz="6" w:space="0" w:color="000000"/>
              <w:right w:val="single" w:sz="6" w:space="0" w:color="000000"/>
            </w:tcBorders>
          </w:tcPr>
          <w:p w14:paraId="42A6AED5" w14:textId="77777777" w:rsidR="00EB1912" w:rsidRPr="00EE1BEF" w:rsidRDefault="00EB1912" w:rsidP="00EE1BEF">
            <w:pPr>
              <w:pStyle w:val="Tablebody"/>
              <w:autoSpaceDE w:val="0"/>
              <w:autoSpaceDN w:val="0"/>
              <w:adjustRightInd w:val="0"/>
              <w:rPr>
                <w:rFonts w:eastAsia="MS Mincho"/>
                <w:szCs w:val="24"/>
              </w:rPr>
            </w:pPr>
            <w:proofErr w:type="gramStart"/>
            <w:r w:rsidRPr="00EE1BEF">
              <w:rPr>
                <w:rFonts w:eastAsia="MS Mincho"/>
                <w:szCs w:val="24"/>
              </w:rPr>
              <w:t>start(</w:t>
            </w:r>
            <w:proofErr w:type="gramEnd"/>
            <w:r w:rsidRPr="00EE1BEF">
              <w:rPr>
                <w:rFonts w:eastAsia="MS Mincho"/>
                <w:szCs w:val="24"/>
              </w:rPr>
              <w:t>)</w:t>
            </w:r>
          </w:p>
          <w:p w14:paraId="0F8DEA4A" w14:textId="77777777" w:rsidR="00EB1912" w:rsidRPr="00EE1BEF" w:rsidRDefault="00EB1912" w:rsidP="00EE1BEF">
            <w:pPr>
              <w:pStyle w:val="Tablebody"/>
              <w:autoSpaceDE w:val="0"/>
              <w:autoSpaceDN w:val="0"/>
              <w:adjustRightInd w:val="0"/>
              <w:rPr>
                <w:rFonts w:eastAsia="MS Mincho"/>
                <w:szCs w:val="24"/>
              </w:rPr>
            </w:pPr>
            <w:proofErr w:type="gramStart"/>
            <w:r w:rsidRPr="00EE1BEF">
              <w:rPr>
                <w:rFonts w:eastAsia="MS Mincho"/>
                <w:szCs w:val="24"/>
              </w:rPr>
              <w:t>pause(</w:t>
            </w:r>
            <w:proofErr w:type="gramEnd"/>
            <w:r w:rsidRPr="00EE1BEF">
              <w:rPr>
                <w:rFonts w:eastAsia="MS Mincho"/>
                <w:szCs w:val="24"/>
              </w:rPr>
              <w:t>)</w:t>
            </w:r>
          </w:p>
          <w:p w14:paraId="5261C23E" w14:textId="77777777" w:rsidR="00EB1912" w:rsidRPr="00EE1BEF" w:rsidRDefault="00EB1912" w:rsidP="00EE1BEF">
            <w:pPr>
              <w:pStyle w:val="Tablebody"/>
              <w:autoSpaceDE w:val="0"/>
              <w:autoSpaceDN w:val="0"/>
              <w:adjustRightInd w:val="0"/>
              <w:rPr>
                <w:rFonts w:eastAsia="MS Mincho"/>
                <w:szCs w:val="24"/>
              </w:rPr>
            </w:pPr>
            <w:proofErr w:type="gramStart"/>
            <w:r w:rsidRPr="00EE1BEF">
              <w:rPr>
                <w:rFonts w:eastAsia="MS Mincho"/>
                <w:szCs w:val="24"/>
              </w:rPr>
              <w:t>resume(</w:t>
            </w:r>
            <w:proofErr w:type="gramEnd"/>
            <w:r w:rsidRPr="00EE1BEF">
              <w:rPr>
                <w:rFonts w:eastAsia="MS Mincho"/>
                <w:szCs w:val="24"/>
              </w:rPr>
              <w:t>)</w:t>
            </w:r>
          </w:p>
          <w:p w14:paraId="4780E831" w14:textId="0B65A88E" w:rsidR="00EB1912" w:rsidRPr="00EE1BEF" w:rsidRDefault="00EB1912" w:rsidP="00EE1BEF">
            <w:pPr>
              <w:pStyle w:val="Tablebody"/>
              <w:autoSpaceDE w:val="0"/>
              <w:autoSpaceDN w:val="0"/>
              <w:adjustRightInd w:val="0"/>
              <w:rPr>
                <w:rFonts w:cs="Calibri"/>
                <w:szCs w:val="20"/>
                <w:lang w:val="en-US"/>
              </w:rPr>
            </w:pPr>
            <w:proofErr w:type="gramStart"/>
            <w:r w:rsidRPr="00EE1BEF">
              <w:rPr>
                <w:rFonts w:eastAsia="MS Mincho"/>
                <w:szCs w:val="24"/>
              </w:rPr>
              <w:t>stop(</w:t>
            </w:r>
            <w:proofErr w:type="gramEnd"/>
            <w:r w:rsidRPr="00EE1BEF">
              <w:rPr>
                <w:rFonts w:eastAsia="MS Mincho"/>
                <w:szCs w:val="24"/>
              </w:rPr>
              <w:t>)</w:t>
            </w:r>
          </w:p>
        </w:tc>
        <w:tc>
          <w:tcPr>
            <w:tcW w:w="7360" w:type="dxa"/>
            <w:gridSpan w:val="2"/>
            <w:tcBorders>
              <w:top w:val="single" w:sz="6" w:space="0" w:color="000000"/>
              <w:left w:val="single" w:sz="6" w:space="0" w:color="000000"/>
              <w:bottom w:val="single" w:sz="6" w:space="0" w:color="000000"/>
              <w:right w:val="single" w:sz="12" w:space="0" w:color="000000"/>
            </w:tcBorders>
          </w:tcPr>
          <w:p w14:paraId="375874D8" w14:textId="08946DD0"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Allows the Presentation Engine to control the playback of selected media sources associated with the external renderer for interactivity purposes.</w:t>
            </w:r>
          </w:p>
        </w:tc>
      </w:tr>
      <w:tr w:rsidR="00EB1912" w:rsidRPr="00EE1BEF" w14:paraId="13501F61" w14:textId="77777777" w:rsidTr="00E52439">
        <w:trPr>
          <w:jc w:val="center"/>
        </w:trPr>
        <w:tc>
          <w:tcPr>
            <w:tcW w:w="1965" w:type="dxa"/>
            <w:tcBorders>
              <w:top w:val="single" w:sz="6" w:space="0" w:color="000000"/>
              <w:left w:val="single" w:sz="12" w:space="0" w:color="000000"/>
              <w:right w:val="single" w:sz="6" w:space="0" w:color="000000"/>
            </w:tcBorders>
          </w:tcPr>
          <w:p w14:paraId="7FDBA9A2" w14:textId="1940E96C" w:rsidR="00EB1912" w:rsidRPr="00EE1BEF" w:rsidRDefault="00EB1912" w:rsidP="00EE1BEF">
            <w:pPr>
              <w:pStyle w:val="Tablebody"/>
              <w:autoSpaceDE w:val="0"/>
              <w:autoSpaceDN w:val="0"/>
              <w:adjustRightInd w:val="0"/>
              <w:rPr>
                <w:rFonts w:cs="Calibri"/>
                <w:szCs w:val="20"/>
                <w:lang w:val="en-US"/>
              </w:rPr>
            </w:pPr>
            <w:proofErr w:type="gramStart"/>
            <w:r w:rsidRPr="00EE1BEF">
              <w:rPr>
                <w:rFonts w:eastAsia="MS Mincho"/>
                <w:szCs w:val="24"/>
              </w:rPr>
              <w:t>update(</w:t>
            </w:r>
            <w:proofErr w:type="gramEnd"/>
            <w:r w:rsidRPr="00EE1BEF">
              <w:rPr>
                <w:rFonts w:eastAsia="MS Mincho"/>
                <w:szCs w:val="24"/>
              </w:rPr>
              <w:t>)</w:t>
            </w:r>
          </w:p>
        </w:tc>
        <w:tc>
          <w:tcPr>
            <w:tcW w:w="7360" w:type="dxa"/>
            <w:gridSpan w:val="2"/>
            <w:tcBorders>
              <w:top w:val="single" w:sz="6" w:space="0" w:color="000000"/>
              <w:left w:val="single" w:sz="6" w:space="0" w:color="000000"/>
              <w:right w:val="single" w:sz="12" w:space="0" w:color="000000"/>
            </w:tcBorders>
          </w:tcPr>
          <w:p w14:paraId="25A616F8" w14:textId="77777777" w:rsidR="00EB1912" w:rsidRPr="00EE1BEF" w:rsidRDefault="00EB1912" w:rsidP="00EE1BEF">
            <w:pPr>
              <w:pStyle w:val="Tablebody"/>
              <w:autoSpaceDE w:val="0"/>
              <w:autoSpaceDN w:val="0"/>
              <w:adjustRightInd w:val="0"/>
              <w:rPr>
                <w:rFonts w:eastAsia="MS Mincho"/>
                <w:szCs w:val="24"/>
              </w:rPr>
            </w:pPr>
            <w:r w:rsidRPr="00EE1BEF">
              <w:rPr>
                <w:rFonts w:eastAsia="MS Mincho"/>
                <w:szCs w:val="24"/>
              </w:rPr>
              <w:t xml:space="preserve">Used by the Presentation Engine to update node positions and orientations for which there is a mapping with the external renderer. Updates may result from received scene updates, user interactions, animations, physics simulations, or any other events. The Presentation Engine uses this </w:t>
            </w:r>
            <w:proofErr w:type="gramStart"/>
            <w:r w:rsidRPr="00EE1BEF">
              <w:rPr>
                <w:rFonts w:eastAsia="MS Mincho"/>
                <w:szCs w:val="24"/>
              </w:rPr>
              <w:t>update(</w:t>
            </w:r>
            <w:proofErr w:type="gramEnd"/>
            <w:r w:rsidRPr="00EE1BEF">
              <w:rPr>
                <w:rFonts w:eastAsia="MS Mincho"/>
                <w:szCs w:val="24"/>
              </w:rPr>
              <w:t xml:space="preserve">) method when one or more mapped nodes need to be spatially synchronized, depending on their </w:t>
            </w:r>
            <w:r w:rsidRPr="00EE1BEF">
              <w:rPr>
                <w:rFonts w:eastAsia="MS Mincho"/>
                <w:i/>
                <w:szCs w:val="24"/>
              </w:rPr>
              <w:t>synchronizationOccurrence</w:t>
            </w:r>
            <w:r w:rsidRPr="00EE1BEF">
              <w:rPr>
                <w:rFonts w:eastAsia="MS Mincho"/>
                <w:szCs w:val="24"/>
              </w:rPr>
              <w:t xml:space="preserve"> and s</w:t>
            </w:r>
            <w:r w:rsidRPr="00EE1BEF">
              <w:rPr>
                <w:rFonts w:eastAsia="MS Mincho"/>
                <w:i/>
                <w:szCs w:val="24"/>
              </w:rPr>
              <w:t>ynchronizationOccurenceCombination</w:t>
            </w:r>
            <w:r w:rsidRPr="00EE1BEF">
              <w:rPr>
                <w:rFonts w:eastAsia="MS Mincho"/>
                <w:szCs w:val="24"/>
              </w:rPr>
              <w:t xml:space="preserve"> parameters provided in their MPEG_node_</w:t>
            </w:r>
            <w:proofErr w:type="gramStart"/>
            <w:r w:rsidRPr="00EE1BEF">
              <w:rPr>
                <w:rFonts w:eastAsia="MS Mincho"/>
                <w:szCs w:val="24"/>
              </w:rPr>
              <w:t>mapping  extension</w:t>
            </w:r>
            <w:proofErr w:type="gramEnd"/>
            <w:r w:rsidRPr="00EE1BEF">
              <w:rPr>
                <w:rFonts w:eastAsia="MS Mincho"/>
                <w:szCs w:val="24"/>
              </w:rPr>
              <w:t>.</w:t>
            </w:r>
          </w:p>
          <w:p w14:paraId="4B8047D2" w14:textId="6FCBF258"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The parameters passed to this method are an array of objects consisting of:</w:t>
            </w:r>
          </w:p>
        </w:tc>
      </w:tr>
      <w:tr w:rsidR="00EB1912" w:rsidRPr="00EE1BEF" w14:paraId="5D7108E2" w14:textId="77777777" w:rsidTr="00E52439">
        <w:trPr>
          <w:jc w:val="center"/>
        </w:trPr>
        <w:tc>
          <w:tcPr>
            <w:tcW w:w="1965" w:type="dxa"/>
            <w:tcBorders>
              <w:left w:val="single" w:sz="12" w:space="0" w:color="000000"/>
              <w:bottom w:val="single" w:sz="6" w:space="0" w:color="000000"/>
              <w:right w:val="single" w:sz="6" w:space="0" w:color="000000"/>
            </w:tcBorders>
          </w:tcPr>
          <w:p w14:paraId="03D088C9" w14:textId="11E9C2B9" w:rsidR="00EB1912" w:rsidRPr="00EE1BEF" w:rsidRDefault="00EB1912" w:rsidP="00EE1BEF">
            <w:pPr>
              <w:pStyle w:val="Tablebody"/>
              <w:autoSpaceDE w:val="0"/>
              <w:autoSpaceDN w:val="0"/>
              <w:adjustRightInd w:val="0"/>
            </w:pPr>
            <w:r w:rsidRPr="00EE1BEF">
              <w:rPr>
                <w:rFonts w:eastAsia="MS Mincho"/>
                <w:szCs w:val="24"/>
              </w:rPr>
              <w:t> </w:t>
            </w:r>
          </w:p>
        </w:tc>
        <w:tc>
          <w:tcPr>
            <w:tcW w:w="430" w:type="dxa"/>
            <w:tcBorders>
              <w:left w:val="single" w:sz="6" w:space="0" w:color="000000"/>
              <w:bottom w:val="single" w:sz="6" w:space="0" w:color="000000"/>
            </w:tcBorders>
          </w:tcPr>
          <w:p w14:paraId="721C3180" w14:textId="6F25B0FF" w:rsidR="00EB1912" w:rsidRPr="00EE1BEF" w:rsidRDefault="00EB1912" w:rsidP="00EE1BEF">
            <w:pPr>
              <w:pStyle w:val="Tablebody"/>
              <w:autoSpaceDE w:val="0"/>
              <w:autoSpaceDN w:val="0"/>
              <w:adjustRightInd w:val="0"/>
            </w:pPr>
            <w:r w:rsidRPr="00EE1BEF">
              <w:rPr>
                <w:rFonts w:eastAsia="MS Mincho"/>
                <w:szCs w:val="24"/>
              </w:rPr>
              <w:t> </w:t>
            </w:r>
          </w:p>
        </w:tc>
        <w:tc>
          <w:tcPr>
            <w:tcW w:w="6930" w:type="dxa"/>
            <w:tcBorders>
              <w:bottom w:val="single" w:sz="6" w:space="0" w:color="000000"/>
              <w:right w:val="single" w:sz="12" w:space="0" w:color="000000"/>
            </w:tcBorders>
          </w:tcPr>
          <w:p w14:paraId="1DB5B0CA" w14:textId="77777777" w:rsidR="00EB1912" w:rsidRPr="00EE1BEF" w:rsidRDefault="00EB1912" w:rsidP="00EE1BEF">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EE1BEF">
              <w:rPr>
                <w:rFonts w:eastAsia="MS Mincho"/>
                <w:szCs w:val="24"/>
              </w:rPr>
              <w:t>—</w:t>
            </w:r>
            <w:r w:rsidRPr="00EE1BEF">
              <w:rPr>
                <w:rFonts w:eastAsia="MS Mincho"/>
                <w:szCs w:val="24"/>
              </w:rPr>
              <w:tab/>
              <w:t>The referenceId of the node to which this update applies</w:t>
            </w:r>
          </w:p>
          <w:p w14:paraId="3D5ABF7E" w14:textId="5E4BF119" w:rsidR="00EB1912" w:rsidRPr="00EE1BEF" w:rsidRDefault="00EB1912" w:rsidP="00EE1BEF">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r w:rsidRPr="00EE1BEF">
              <w:rPr>
                <w:rFonts w:eastAsia="MS Mincho"/>
                <w:szCs w:val="24"/>
              </w:rPr>
              <w:t>—</w:t>
            </w:r>
            <w:r w:rsidRPr="00EE1BEF">
              <w:rPr>
                <w:rFonts w:eastAsia="MS Mincho"/>
                <w:szCs w:val="24"/>
              </w:rPr>
              <w:tab/>
              <w:t xml:space="preserve">The current pose of the mapped node after applying the 4x4 matrix of the </w:t>
            </w:r>
            <w:r w:rsidRPr="00EE1BEF">
              <w:rPr>
                <w:rFonts w:eastAsia="MS Mincho"/>
                <w:i/>
                <w:szCs w:val="24"/>
              </w:rPr>
              <w:t>transform</w:t>
            </w:r>
            <w:r w:rsidRPr="00EE1BEF">
              <w:rPr>
                <w:rFonts w:eastAsia="MS Mincho"/>
                <w:szCs w:val="24"/>
              </w:rPr>
              <w:t xml:space="preserve"> parameter provided in the corresponding MPEG_node_mapping</w:t>
            </w:r>
          </w:p>
        </w:tc>
      </w:tr>
      <w:tr w:rsidR="00EB1912" w:rsidRPr="00EE1BEF" w14:paraId="196ECD7D" w14:textId="77777777" w:rsidTr="00E52439">
        <w:trPr>
          <w:jc w:val="center"/>
        </w:trPr>
        <w:tc>
          <w:tcPr>
            <w:tcW w:w="1965" w:type="dxa"/>
            <w:tcBorders>
              <w:top w:val="single" w:sz="6" w:space="0" w:color="000000"/>
              <w:left w:val="single" w:sz="12" w:space="0" w:color="000000"/>
              <w:right w:val="single" w:sz="6" w:space="0" w:color="000000"/>
            </w:tcBorders>
          </w:tcPr>
          <w:p w14:paraId="546EA436" w14:textId="299A78E6" w:rsidR="00EB1912" w:rsidRPr="00EE1BEF" w:rsidRDefault="00EB1912" w:rsidP="00EE1BEF">
            <w:pPr>
              <w:pStyle w:val="Tablebody"/>
              <w:autoSpaceDE w:val="0"/>
              <w:autoSpaceDN w:val="0"/>
              <w:adjustRightInd w:val="0"/>
              <w:rPr>
                <w:rFonts w:cs="Calibri"/>
                <w:szCs w:val="20"/>
                <w:lang w:val="en-US"/>
              </w:rPr>
            </w:pPr>
            <w:proofErr w:type="gramStart"/>
            <w:r w:rsidRPr="00EE1BEF">
              <w:rPr>
                <w:rFonts w:eastAsia="MS Mincho"/>
                <w:szCs w:val="24"/>
              </w:rPr>
              <w:t>updateGraph(</w:t>
            </w:r>
            <w:proofErr w:type="gramEnd"/>
            <w:r w:rsidRPr="00EE1BEF">
              <w:rPr>
                <w:rFonts w:eastAsia="MS Mincho"/>
                <w:szCs w:val="24"/>
              </w:rPr>
              <w:t>)</w:t>
            </w:r>
          </w:p>
        </w:tc>
        <w:tc>
          <w:tcPr>
            <w:tcW w:w="7360" w:type="dxa"/>
            <w:gridSpan w:val="2"/>
            <w:tcBorders>
              <w:top w:val="single" w:sz="6" w:space="0" w:color="000000"/>
              <w:left w:val="single" w:sz="6" w:space="0" w:color="000000"/>
              <w:right w:val="single" w:sz="12" w:space="0" w:color="000000"/>
            </w:tcBorders>
          </w:tcPr>
          <w:p w14:paraId="56578477" w14:textId="77777777" w:rsidR="00EB1912" w:rsidRPr="00EE1BEF" w:rsidRDefault="00EB1912" w:rsidP="00EE1BEF">
            <w:pPr>
              <w:pStyle w:val="Tablebody"/>
              <w:autoSpaceDE w:val="0"/>
              <w:autoSpaceDN w:val="0"/>
              <w:adjustRightInd w:val="0"/>
              <w:rPr>
                <w:rFonts w:eastAsia="MS Mincho"/>
                <w:szCs w:val="24"/>
              </w:rPr>
            </w:pPr>
            <w:r w:rsidRPr="00EE1BEF">
              <w:rPr>
                <w:rFonts w:eastAsia="MS Mincho"/>
                <w:szCs w:val="24"/>
              </w:rPr>
              <w:t>The Presentation Engine uses the updateGraph function to add, update, or remove a set of nodes to the internal representation of the scene that is maintained by the external renderer. Only nodes that have a mapping with the external renderer can be passed through this method.</w:t>
            </w:r>
          </w:p>
          <w:p w14:paraId="44EB7EDD" w14:textId="7681BF9D"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The parameters to this method are an array of objects that include:</w:t>
            </w:r>
          </w:p>
        </w:tc>
      </w:tr>
      <w:tr w:rsidR="00EB1912" w:rsidRPr="00EE1BEF" w14:paraId="589F5B2E" w14:textId="77777777" w:rsidTr="00E52439">
        <w:trPr>
          <w:jc w:val="center"/>
        </w:trPr>
        <w:tc>
          <w:tcPr>
            <w:tcW w:w="1965" w:type="dxa"/>
            <w:tcBorders>
              <w:left w:val="single" w:sz="12" w:space="0" w:color="000000"/>
              <w:bottom w:val="single" w:sz="6" w:space="0" w:color="000000"/>
              <w:right w:val="single" w:sz="6" w:space="0" w:color="000000"/>
            </w:tcBorders>
          </w:tcPr>
          <w:p w14:paraId="4ACDE8C9" w14:textId="6FAD9FDE" w:rsidR="00EB1912" w:rsidRPr="00EE1BEF" w:rsidRDefault="00EB1912" w:rsidP="00EE1BEF">
            <w:pPr>
              <w:pStyle w:val="Tablebody"/>
              <w:autoSpaceDE w:val="0"/>
              <w:autoSpaceDN w:val="0"/>
              <w:adjustRightInd w:val="0"/>
            </w:pPr>
            <w:r w:rsidRPr="00EE1BEF">
              <w:rPr>
                <w:rFonts w:eastAsia="MS Mincho"/>
                <w:szCs w:val="24"/>
              </w:rPr>
              <w:t> </w:t>
            </w:r>
          </w:p>
        </w:tc>
        <w:tc>
          <w:tcPr>
            <w:tcW w:w="430" w:type="dxa"/>
            <w:tcBorders>
              <w:left w:val="single" w:sz="6" w:space="0" w:color="000000"/>
              <w:bottom w:val="single" w:sz="6" w:space="0" w:color="000000"/>
            </w:tcBorders>
          </w:tcPr>
          <w:p w14:paraId="58683F95" w14:textId="73C523BD" w:rsidR="00EB1912" w:rsidRPr="00EE1BEF" w:rsidRDefault="00EB1912" w:rsidP="00EE1BEF">
            <w:pPr>
              <w:pStyle w:val="Tablebody"/>
              <w:autoSpaceDE w:val="0"/>
              <w:autoSpaceDN w:val="0"/>
              <w:adjustRightInd w:val="0"/>
            </w:pPr>
            <w:r w:rsidRPr="00EE1BEF">
              <w:rPr>
                <w:rFonts w:eastAsia="MS Mincho"/>
                <w:szCs w:val="24"/>
              </w:rPr>
              <w:t> </w:t>
            </w:r>
          </w:p>
        </w:tc>
        <w:tc>
          <w:tcPr>
            <w:tcW w:w="6930" w:type="dxa"/>
            <w:tcBorders>
              <w:bottom w:val="single" w:sz="6" w:space="0" w:color="000000"/>
              <w:right w:val="single" w:sz="12" w:space="0" w:color="000000"/>
            </w:tcBorders>
          </w:tcPr>
          <w:p w14:paraId="5E788271" w14:textId="77777777" w:rsidR="00EB1912" w:rsidRPr="00EE1BEF" w:rsidRDefault="00EB1912" w:rsidP="00EE1BEF">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EE1BEF">
              <w:rPr>
                <w:rFonts w:eastAsia="MS Mincho"/>
                <w:szCs w:val="24"/>
              </w:rPr>
              <w:t>—</w:t>
            </w:r>
            <w:r w:rsidRPr="00EE1BEF">
              <w:rPr>
                <w:rFonts w:eastAsia="MS Mincho"/>
                <w:szCs w:val="24"/>
              </w:rPr>
              <w:tab/>
              <w:t>The graph operation: ADD, REMOVE, UPDATE</w:t>
            </w:r>
          </w:p>
          <w:p w14:paraId="5031243B" w14:textId="77777777" w:rsidR="00EB1912" w:rsidRPr="00EE1BEF" w:rsidRDefault="00EB1912" w:rsidP="00EE1BEF">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EE1BEF">
              <w:rPr>
                <w:rFonts w:eastAsia="MS Mincho"/>
                <w:szCs w:val="24"/>
              </w:rPr>
              <w:t>—</w:t>
            </w:r>
            <w:r w:rsidRPr="00EE1BEF">
              <w:rPr>
                <w:rFonts w:eastAsia="MS Mincho"/>
                <w:szCs w:val="24"/>
              </w:rPr>
              <w:tab/>
              <w:t>For ADD: the referenceId and the initialization information for the associated media data to the object that is to be added.</w:t>
            </w:r>
          </w:p>
          <w:p w14:paraId="0847DCF4" w14:textId="77777777" w:rsidR="00EB1912" w:rsidRPr="00EE1BEF" w:rsidRDefault="00EB1912" w:rsidP="00EE1BEF">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EE1BEF">
              <w:rPr>
                <w:rFonts w:eastAsia="MS Mincho"/>
                <w:szCs w:val="24"/>
              </w:rPr>
              <w:t>—</w:t>
            </w:r>
            <w:r w:rsidRPr="00EE1BEF">
              <w:rPr>
                <w:rFonts w:eastAsia="MS Mincho"/>
                <w:szCs w:val="24"/>
              </w:rPr>
              <w:tab/>
              <w:t>For REMOVE: the referenceId of the object to be removed.</w:t>
            </w:r>
          </w:p>
          <w:p w14:paraId="683F1F44" w14:textId="47F4373C" w:rsidR="00EB1912" w:rsidRPr="00EE1BEF" w:rsidRDefault="00EB1912" w:rsidP="00EE1BEF">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r w:rsidRPr="00EE1BEF">
              <w:rPr>
                <w:rFonts w:eastAsia="MS Mincho"/>
                <w:szCs w:val="24"/>
              </w:rPr>
              <w:t>—</w:t>
            </w:r>
            <w:r w:rsidRPr="00EE1BEF">
              <w:rPr>
                <w:rFonts w:eastAsia="MS Mincho"/>
                <w:szCs w:val="24"/>
              </w:rPr>
              <w:tab/>
              <w:t>For UPDATE: the referenceId of the object to be updated, as well as a dictionary of attributes and their update values.</w:t>
            </w:r>
          </w:p>
        </w:tc>
      </w:tr>
      <w:tr w:rsidR="00EB1912" w:rsidRPr="00EE1BEF" w14:paraId="4C3FAD6C" w14:textId="77777777" w:rsidTr="006348FC">
        <w:trPr>
          <w:jc w:val="center"/>
        </w:trPr>
        <w:tc>
          <w:tcPr>
            <w:tcW w:w="1965" w:type="dxa"/>
            <w:tcBorders>
              <w:top w:val="single" w:sz="6" w:space="0" w:color="000000"/>
              <w:left w:val="single" w:sz="12" w:space="0" w:color="000000"/>
              <w:bottom w:val="single" w:sz="12" w:space="0" w:color="000000"/>
              <w:right w:val="single" w:sz="6" w:space="0" w:color="000000"/>
            </w:tcBorders>
          </w:tcPr>
          <w:p w14:paraId="7479C7A1" w14:textId="767B953E" w:rsidR="00EB1912" w:rsidRPr="00EE1BEF" w:rsidRDefault="00EB1912" w:rsidP="00EE1BEF">
            <w:pPr>
              <w:pStyle w:val="Tablebody"/>
              <w:autoSpaceDE w:val="0"/>
              <w:autoSpaceDN w:val="0"/>
              <w:adjustRightInd w:val="0"/>
              <w:rPr>
                <w:rFonts w:cs="Calibri"/>
                <w:szCs w:val="20"/>
                <w:lang w:val="en-US"/>
              </w:rPr>
            </w:pPr>
            <w:proofErr w:type="gramStart"/>
            <w:r w:rsidRPr="00EE1BEF">
              <w:rPr>
                <w:rFonts w:eastAsia="MS Mincho"/>
                <w:szCs w:val="24"/>
              </w:rPr>
              <w:t>registerCallback(</w:t>
            </w:r>
            <w:proofErr w:type="gramEnd"/>
            <w:r w:rsidRPr="00EE1BEF">
              <w:rPr>
                <w:rFonts w:eastAsia="MS Mincho"/>
                <w:szCs w:val="24"/>
              </w:rPr>
              <w:t>)</w:t>
            </w:r>
          </w:p>
        </w:tc>
        <w:tc>
          <w:tcPr>
            <w:tcW w:w="7360" w:type="dxa"/>
            <w:gridSpan w:val="2"/>
            <w:tcBorders>
              <w:top w:val="single" w:sz="6" w:space="0" w:color="000000"/>
              <w:left w:val="single" w:sz="6" w:space="0" w:color="000000"/>
              <w:bottom w:val="single" w:sz="12" w:space="0" w:color="000000"/>
              <w:right w:val="single" w:sz="12" w:space="0" w:color="000000"/>
            </w:tcBorders>
          </w:tcPr>
          <w:p w14:paraId="62D93E94" w14:textId="5530BFB9" w:rsidR="00EB1912" w:rsidRPr="00EE1BEF" w:rsidRDefault="00EB1912" w:rsidP="00EE1BEF">
            <w:pPr>
              <w:pStyle w:val="Tablebody"/>
              <w:autoSpaceDE w:val="0"/>
              <w:autoSpaceDN w:val="0"/>
              <w:adjustRightInd w:val="0"/>
              <w:rPr>
                <w:rFonts w:eastAsia="MS Mincho"/>
                <w:szCs w:val="24"/>
              </w:rPr>
            </w:pPr>
            <w:r w:rsidRPr="00EE1BEF">
              <w:rPr>
                <w:rFonts w:eastAsia="MS Mincho"/>
                <w:szCs w:val="24"/>
              </w:rPr>
              <w:t>The Presentation Engine may provide a callback function to the external renderer to allow it to query the status of certain parameters at any time. This may for example include asking for the current user pose.</w:t>
            </w:r>
          </w:p>
          <w:p w14:paraId="4A38040F" w14:textId="620083D8" w:rsidR="007C1BEF" w:rsidRPr="00EE1BEF" w:rsidRDefault="007C1BEF" w:rsidP="00EE1BEF">
            <w:pPr>
              <w:pStyle w:val="Tablebody"/>
              <w:autoSpaceDE w:val="0"/>
              <w:autoSpaceDN w:val="0"/>
              <w:adjustRightInd w:val="0"/>
              <w:rPr>
                <w:rFonts w:eastAsia="MS Mincho"/>
                <w:szCs w:val="24"/>
              </w:rPr>
            </w:pPr>
            <w:r w:rsidRPr="00EE1BEF">
              <w:rPr>
                <w:rFonts w:eastAsia="MS Mincho"/>
                <w:szCs w:val="24"/>
              </w:rPr>
              <w:t> </w:t>
            </w:r>
          </w:p>
          <w:p w14:paraId="47D18748" w14:textId="4342B04C"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The Presentation Engine shall register a callback function whenever possible.</w:t>
            </w:r>
          </w:p>
        </w:tc>
      </w:tr>
    </w:tbl>
    <w:p w14:paraId="07E274D7" w14:textId="39187BF4"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 </w:t>
      </w:r>
    </w:p>
    <w:p w14:paraId="15A911D5" w14:textId="3A172677"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 xml:space="preserve">The following is a description for the API in </w:t>
      </w:r>
      <w:ins w:id="1041" w:author="NAVARRIA Jessica" w:date="2025-09-30T14:05:00Z">
        <w:r w:rsidR="00F05137" w:rsidRPr="00F05137">
          <w:rPr>
            <w:rFonts w:eastAsia="MS Mincho"/>
            <w:szCs w:val="24"/>
          </w:rPr>
          <w:t xml:space="preserve">Interface definition language </w:t>
        </w:r>
        <w:r w:rsidR="00F05137">
          <w:rPr>
            <w:rFonts w:eastAsia="MS Mincho"/>
            <w:szCs w:val="24"/>
          </w:rPr>
          <w:t>(</w:t>
        </w:r>
      </w:ins>
      <w:r w:rsidRPr="00EE1BEF">
        <w:rPr>
          <w:rFonts w:eastAsia="MS Mincho"/>
          <w:szCs w:val="24"/>
        </w:rPr>
        <w:t>IDL</w:t>
      </w:r>
      <w:ins w:id="1042" w:author="NAVARRIA Jessica" w:date="2025-09-30T14:05:00Z">
        <w:r w:rsidR="00F05137">
          <w:rPr>
            <w:rFonts w:eastAsia="MS Mincho"/>
            <w:szCs w:val="24"/>
          </w:rPr>
          <w:t>,</w:t>
        </w:r>
      </w:ins>
      <w:r w:rsidRPr="00EE1BEF">
        <w:rPr>
          <w:rFonts w:eastAsia="MS Mincho"/>
          <w:szCs w:val="24"/>
        </w:rPr>
        <w:t xml:space="preserve"> </w:t>
      </w:r>
      <w:del w:id="1043" w:author="NAVARRIA Jessica" w:date="2025-09-30T14:05:00Z">
        <w:r w:rsidRPr="00EE1BEF" w:rsidDel="00F05137">
          <w:rPr>
            <w:rFonts w:eastAsia="MS Mincho"/>
            <w:szCs w:val="24"/>
          </w:rPr>
          <w:delText>(</w:delText>
        </w:r>
      </w:del>
      <w:r w:rsidRPr="00EE1BEF">
        <w:rPr>
          <w:rStyle w:val="stdpublisher"/>
          <w:szCs w:val="24"/>
          <w:shd w:val="clear" w:color="auto" w:fill="auto"/>
        </w:rPr>
        <w:t>ISO/IEC</w:t>
      </w:r>
      <w:r w:rsidRPr="00EE1BEF">
        <w:rPr>
          <w:rFonts w:eastAsia="MS Mincho"/>
          <w:szCs w:val="24"/>
        </w:rPr>
        <w:t xml:space="preserve"> </w:t>
      </w:r>
      <w:r w:rsidRPr="00EE1BEF">
        <w:rPr>
          <w:rStyle w:val="stddocNumber"/>
          <w:rFonts w:eastAsia="MS Mincho"/>
          <w:szCs w:val="24"/>
          <w:shd w:val="clear" w:color="auto" w:fill="auto"/>
        </w:rPr>
        <w:t>19516</w:t>
      </w:r>
      <w:r w:rsidRPr="00EE1BEF">
        <w:rPr>
          <w:rFonts w:eastAsia="MS Mincho"/>
          <w:szCs w:val="24"/>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Change w:id="1044" w:author="Sylvain Lelievre 152" w:date="2025-10-09T15:44:00Z" w16du:dateUtc="2025-10-09T13:44:00Z">
          <w:tblPr>
            <w:tblStyle w:val="TableGrid"/>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PrChange>
      </w:tblPr>
      <w:tblGrid>
        <w:gridCol w:w="9345"/>
        <w:tblGridChange w:id="1045">
          <w:tblGrid>
            <w:gridCol w:w="300"/>
            <w:gridCol w:w="9045"/>
            <w:gridCol w:w="280"/>
          </w:tblGrid>
        </w:tblGridChange>
      </w:tblGrid>
      <w:tr w:rsidR="00EB1912" w:rsidRPr="00EE1BEF" w14:paraId="0D675799" w14:textId="77777777" w:rsidTr="00021D02">
        <w:trPr>
          <w:trPrChange w:id="1046" w:author="Sylvain Lelievre 152" w:date="2025-10-09T15:44:00Z" w16du:dateUtc="2025-10-09T13:44:00Z">
            <w:trPr>
              <w:gridBefore w:val="1"/>
            </w:trPr>
          </w:trPrChange>
        </w:trPr>
        <w:tc>
          <w:tcPr>
            <w:tcW w:w="9345" w:type="dxa"/>
            <w:tcPrChange w:id="1047" w:author="Sylvain Lelievre 152" w:date="2025-10-09T15:44:00Z" w16du:dateUtc="2025-10-09T13:44:00Z">
              <w:tcPr>
                <w:tcW w:w="9345" w:type="dxa"/>
                <w:gridSpan w:val="2"/>
                <w:tcBorders>
                  <w:top w:val="single" w:sz="12" w:space="0" w:color="auto"/>
                  <w:bottom w:val="single" w:sz="12" w:space="0" w:color="auto"/>
                </w:tcBorders>
              </w:tcPr>
            </w:tcPrChange>
          </w:tcPr>
          <w:p w14:paraId="1D7E3296" w14:textId="5668CB16" w:rsidR="00EB1912" w:rsidRPr="00EE1BEF" w:rsidRDefault="00EB1912" w:rsidP="00EE1BEF">
            <w:pPr>
              <w:pStyle w:val="Tablebody"/>
              <w:autoSpaceDE w:val="0"/>
              <w:autoSpaceDN w:val="0"/>
              <w:adjustRightInd w:val="0"/>
              <w:rPr>
                <w:rFonts w:cs="Calibri"/>
                <w:sz w:val="22"/>
                <w:lang w:eastAsia="ja-JP"/>
              </w:rPr>
            </w:pPr>
            <w:commentRangeStart w:id="1048"/>
            <w:r w:rsidRPr="00EE1BEF">
              <w:rPr>
                <w:rFonts w:eastAsia="MS Mincho"/>
                <w:szCs w:val="24"/>
              </w:rPr>
              <w:lastRenderedPageBreak/>
              <w:t xml:space="preserve">interface GenericRenderControl </w:t>
            </w:r>
            <w:proofErr w:type="gramStart"/>
            <w:r w:rsidRPr="00EE1BEF">
              <w:rPr>
                <w:rFonts w:eastAsia="MS Mincho"/>
                <w:szCs w:val="24"/>
              </w:rPr>
              <w:t>{  </w:t>
            </w:r>
            <w:proofErr w:type="gramEnd"/>
            <w:r w:rsidRPr="00EE1BEF">
              <w:rPr>
                <w:rFonts w:eastAsia="MS Mincho"/>
                <w:szCs w:val="24"/>
              </w:rPr>
              <w:t> </w:t>
            </w:r>
            <w:r w:rsidRPr="00EE1BEF">
              <w:rPr>
                <w:rFonts w:eastAsia="MS Mincho"/>
                <w:szCs w:val="24"/>
              </w:rPr>
              <w:br/>
              <w:t xml:space="preserve">   void </w:t>
            </w:r>
            <w:proofErr w:type="gramStart"/>
            <w:r w:rsidRPr="00EE1BEF">
              <w:rPr>
                <w:rFonts w:eastAsia="MS Mincho"/>
                <w:szCs w:val="24"/>
              </w:rPr>
              <w:t>init(</w:t>
            </w:r>
            <w:proofErr w:type="gramEnd"/>
            <w:r w:rsidRPr="00EE1BEF">
              <w:rPr>
                <w:rFonts w:eastAsia="MS Mincho"/>
                <w:szCs w:val="24"/>
              </w:rPr>
              <w:t>);</w:t>
            </w:r>
            <w:r w:rsidRPr="00EE1BEF">
              <w:rPr>
                <w:rFonts w:eastAsia="MS Mincho"/>
                <w:szCs w:val="24"/>
              </w:rPr>
              <w:br/>
              <w:t xml:space="preserve">   void </w:t>
            </w:r>
            <w:proofErr w:type="gramStart"/>
            <w:r w:rsidRPr="00EE1BEF">
              <w:rPr>
                <w:rFonts w:eastAsia="MS Mincho"/>
                <w:szCs w:val="24"/>
              </w:rPr>
              <w:t>configure(</w:t>
            </w:r>
            <w:proofErr w:type="gramEnd"/>
            <w:r w:rsidRPr="00EE1BEF">
              <w:rPr>
                <w:rFonts w:eastAsia="MS Mincho"/>
                <w:szCs w:val="24"/>
              </w:rPr>
              <w:t>);</w:t>
            </w:r>
            <w:r w:rsidRPr="00EE1BEF">
              <w:rPr>
                <w:rFonts w:eastAsia="MS Mincho"/>
                <w:szCs w:val="24"/>
              </w:rPr>
              <w:br/>
              <w:t xml:space="preserve">   void </w:t>
            </w:r>
            <w:proofErr w:type="gramStart"/>
            <w:r w:rsidRPr="00EE1BEF">
              <w:rPr>
                <w:rFonts w:eastAsia="MS Mincho"/>
                <w:szCs w:val="24"/>
              </w:rPr>
              <w:t>start(</w:t>
            </w:r>
            <w:proofErr w:type="gramEnd"/>
            <w:r w:rsidRPr="00EE1BEF">
              <w:rPr>
                <w:rFonts w:eastAsia="MS Mincho"/>
                <w:szCs w:val="24"/>
              </w:rPr>
              <w:t>);</w:t>
            </w:r>
            <w:r w:rsidRPr="00EE1BEF">
              <w:rPr>
                <w:rFonts w:eastAsia="MS Mincho"/>
                <w:szCs w:val="24"/>
              </w:rPr>
              <w:br/>
              <w:t xml:space="preserve">   void </w:t>
            </w:r>
            <w:proofErr w:type="gramStart"/>
            <w:r w:rsidRPr="00EE1BEF">
              <w:rPr>
                <w:rFonts w:eastAsia="MS Mincho"/>
                <w:szCs w:val="24"/>
              </w:rPr>
              <w:t>pause(</w:t>
            </w:r>
            <w:proofErr w:type="gramEnd"/>
            <w:r w:rsidRPr="00EE1BEF">
              <w:rPr>
                <w:rFonts w:eastAsia="MS Mincho"/>
                <w:szCs w:val="24"/>
              </w:rPr>
              <w:t>);</w:t>
            </w:r>
            <w:r w:rsidRPr="00EE1BEF">
              <w:rPr>
                <w:rFonts w:eastAsia="MS Mincho"/>
                <w:szCs w:val="24"/>
              </w:rPr>
              <w:br/>
              <w:t xml:space="preserve">   void </w:t>
            </w:r>
            <w:proofErr w:type="gramStart"/>
            <w:r w:rsidRPr="00EE1BEF">
              <w:rPr>
                <w:rFonts w:eastAsia="MS Mincho"/>
                <w:szCs w:val="24"/>
              </w:rPr>
              <w:t>resume(</w:t>
            </w:r>
            <w:proofErr w:type="gramEnd"/>
            <w:r w:rsidRPr="00EE1BEF">
              <w:rPr>
                <w:rFonts w:eastAsia="MS Mincho"/>
                <w:szCs w:val="24"/>
              </w:rPr>
              <w:t>);</w:t>
            </w:r>
            <w:r w:rsidRPr="00EE1BEF">
              <w:rPr>
                <w:rFonts w:eastAsia="MS Mincho"/>
                <w:szCs w:val="24"/>
              </w:rPr>
              <w:br/>
              <w:t xml:space="preserve">   void </w:t>
            </w:r>
            <w:proofErr w:type="gramStart"/>
            <w:r w:rsidRPr="00EE1BEF">
              <w:rPr>
                <w:rFonts w:eastAsia="MS Mincho"/>
                <w:szCs w:val="24"/>
              </w:rPr>
              <w:t>stop(</w:t>
            </w:r>
            <w:proofErr w:type="gramEnd"/>
            <w:r w:rsidRPr="00EE1BEF">
              <w:rPr>
                <w:rFonts w:eastAsia="MS Mincho"/>
                <w:szCs w:val="24"/>
              </w:rPr>
              <w:t>);</w:t>
            </w:r>
            <w:r w:rsidRPr="00EE1BEF">
              <w:rPr>
                <w:rFonts w:eastAsia="MS Mincho"/>
                <w:szCs w:val="24"/>
              </w:rPr>
              <w:br/>
              <w:t xml:space="preserve">   </w:t>
            </w:r>
            <w:proofErr w:type="gramStart"/>
            <w:r w:rsidRPr="00EE1BEF">
              <w:rPr>
                <w:rFonts w:eastAsia="MS Mincho"/>
                <w:szCs w:val="24"/>
              </w:rPr>
              <w:t>update(</w:t>
            </w:r>
            <w:proofErr w:type="gramEnd"/>
            <w:r w:rsidRPr="00EE1BEF">
              <w:rPr>
                <w:rFonts w:eastAsia="MS Mincho"/>
                <w:szCs w:val="24"/>
              </w:rPr>
              <w:t>);</w:t>
            </w:r>
            <w:r w:rsidRPr="00EE1BEF">
              <w:rPr>
                <w:rFonts w:eastAsia="MS Mincho"/>
                <w:szCs w:val="24"/>
              </w:rPr>
              <w:br/>
              <w:t xml:space="preserve">   void </w:t>
            </w:r>
            <w:proofErr w:type="gramStart"/>
            <w:r w:rsidRPr="00EE1BEF">
              <w:rPr>
                <w:rFonts w:eastAsia="MS Mincho"/>
                <w:szCs w:val="24"/>
              </w:rPr>
              <w:t>updateGraph(</w:t>
            </w:r>
            <w:proofErr w:type="gramEnd"/>
            <w:r w:rsidRPr="00EE1BEF">
              <w:rPr>
                <w:rFonts w:eastAsia="MS Mincho"/>
                <w:szCs w:val="24"/>
              </w:rPr>
              <w:t>);</w:t>
            </w:r>
            <w:r w:rsidRPr="00EE1BEF">
              <w:rPr>
                <w:rFonts w:eastAsia="MS Mincho"/>
                <w:szCs w:val="24"/>
              </w:rPr>
              <w:br/>
              <w:t xml:space="preserve">   void </w:t>
            </w:r>
            <w:proofErr w:type="gramStart"/>
            <w:r w:rsidRPr="00EE1BEF">
              <w:rPr>
                <w:rFonts w:eastAsia="MS Mincho"/>
                <w:szCs w:val="24"/>
              </w:rPr>
              <w:t>registerCallback(</w:t>
            </w:r>
            <w:proofErr w:type="gramEnd"/>
            <w:r w:rsidRPr="00EE1BEF">
              <w:rPr>
                <w:rFonts w:eastAsia="MS Mincho"/>
                <w:szCs w:val="24"/>
              </w:rPr>
              <w:t>);</w:t>
            </w:r>
            <w:r w:rsidRPr="00EE1BEF">
              <w:rPr>
                <w:rFonts w:eastAsia="MS Mincho"/>
                <w:szCs w:val="24"/>
              </w:rPr>
              <w:br/>
              <w:t>};</w:t>
            </w:r>
            <w:commentRangeEnd w:id="1048"/>
            <w:r w:rsidR="00F05137">
              <w:rPr>
                <w:rStyle w:val="CommentReference"/>
                <w:rFonts w:eastAsia="MS Mincho"/>
                <w:lang w:eastAsia="ja-JP"/>
              </w:rPr>
              <w:commentReference w:id="1048"/>
            </w:r>
          </w:p>
        </w:tc>
      </w:tr>
    </w:tbl>
    <w:p w14:paraId="66D6226E" w14:textId="52AE8A08" w:rsidR="00EB1912" w:rsidRPr="00EE1BEF" w:rsidRDefault="00EB1912" w:rsidP="00EE1BEF">
      <w:pPr>
        <w:pStyle w:val="BodyText"/>
        <w:autoSpaceDE w:val="0"/>
        <w:autoSpaceDN w:val="0"/>
        <w:adjustRightInd w:val="0"/>
        <w:rPr>
          <w:rFonts w:eastAsia="MS Mincho"/>
          <w:szCs w:val="24"/>
        </w:rPr>
      </w:pPr>
      <w:r w:rsidRPr="00EE1BEF">
        <w:rPr>
          <w:rFonts w:eastAsia="MS Mincho"/>
          <w:b/>
          <w:szCs w:val="24"/>
        </w:rPr>
        <w:t> </w:t>
      </w:r>
    </w:p>
    <w:p w14:paraId="3FF3B366"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b/>
          <w:szCs w:val="24"/>
        </w:rPr>
        <w:t>G.4.3   Semantics</w:t>
      </w:r>
    </w:p>
    <w:p w14:paraId="033616F1"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The semantics of the MPEG_node_mapping extension are provided in the following table. When present, the MPEG_node_mapping extension shall be included in a node object.</w:t>
      </w:r>
    </w:p>
    <w:p w14:paraId="4D1AC895"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 </w:t>
      </w:r>
    </w:p>
    <w:p w14:paraId="178DDC58" w14:textId="3FEC8F27" w:rsidR="00EB1912" w:rsidRPr="00EE1BEF" w:rsidRDefault="00EB1912" w:rsidP="00EE1BEF">
      <w:pPr>
        <w:pStyle w:val="Tabletitle"/>
        <w:autoSpaceDE w:val="0"/>
        <w:autoSpaceDN w:val="0"/>
        <w:adjustRightInd w:val="0"/>
        <w:outlineLvl w:val="0"/>
        <w:rPr>
          <w:rFonts w:eastAsia="MS Mincho"/>
          <w:szCs w:val="24"/>
        </w:rPr>
      </w:pPr>
      <w:r w:rsidRPr="00EE1BEF">
        <w:rPr>
          <w:rFonts w:eastAsia="MS Mincho"/>
          <w:szCs w:val="24"/>
        </w:rPr>
        <w:t>Table</w:t>
      </w:r>
      <w:r w:rsidR="000324A6" w:rsidRPr="00EE1BEF">
        <w:rPr>
          <w:rFonts w:eastAsia="MS Mincho"/>
          <w:szCs w:val="24"/>
        </w:rPr>
        <w:t> </w:t>
      </w:r>
      <w:r w:rsidRPr="00EE1BEF">
        <w:rPr>
          <w:rFonts w:eastAsia="MS Mincho"/>
          <w:szCs w:val="24"/>
        </w:rPr>
        <w:t>G.</w:t>
      </w:r>
      <w:ins w:id="1049" w:author="NAVARRIA Jessica" w:date="2025-09-30T14:08:00Z">
        <w:r w:rsidR="00F05137">
          <w:rPr>
            <w:rFonts w:eastAsia="MS Mincho"/>
            <w:szCs w:val="24"/>
          </w:rPr>
          <w:t>22</w:t>
        </w:r>
      </w:ins>
      <w:del w:id="1050" w:author="NAVARRIA Jessica" w:date="2025-09-30T14:08:00Z">
        <w:r w:rsidRPr="00EE1BEF" w:rsidDel="00F05137">
          <w:rPr>
            <w:rFonts w:eastAsia="MS Mincho"/>
            <w:szCs w:val="24"/>
          </w:rPr>
          <w:delText>4</w:delText>
        </w:r>
      </w:del>
      <w:r w:rsidRPr="00EE1BEF">
        <w:rPr>
          <w:rFonts w:eastAsia="MS Mincho"/>
          <w:szCs w:val="24"/>
        </w:rPr>
        <w:t xml:space="preserve"> — </w:t>
      </w:r>
      <w:del w:id="1051" w:author="NAVARRIA Jessica" w:date="2025-09-30T14:08:00Z">
        <w:r w:rsidRPr="00EE1BEF" w:rsidDel="00F05137">
          <w:rPr>
            <w:rFonts w:eastAsia="MS Mincho"/>
            <w:szCs w:val="24"/>
          </w:rPr>
          <w:delText xml:space="preserve">2: </w:delText>
        </w:r>
      </w:del>
      <w:r w:rsidRPr="00EE1BEF">
        <w:rPr>
          <w:rFonts w:eastAsia="MS Mincho"/>
          <w:szCs w:val="24"/>
        </w:rPr>
        <w:t>Semantics of the MPEG_node_mapping extension</w:t>
      </w:r>
    </w:p>
    <w:tbl>
      <w:tblPr>
        <w:tblW w:w="5000"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2053"/>
        <w:gridCol w:w="1351"/>
        <w:gridCol w:w="991"/>
        <w:gridCol w:w="946"/>
        <w:gridCol w:w="3984"/>
      </w:tblGrid>
      <w:tr w:rsidR="00EB1912" w:rsidRPr="00EE1BEF" w14:paraId="35F78686" w14:textId="77777777" w:rsidTr="00852C2F">
        <w:trPr>
          <w:tblHeader/>
          <w:jc w:val="center"/>
        </w:trPr>
        <w:tc>
          <w:tcPr>
            <w:tcW w:w="2053" w:type="dxa"/>
            <w:tcBorders>
              <w:top w:val="single" w:sz="12" w:space="0" w:color="000000"/>
              <w:bottom w:val="single" w:sz="12" w:space="0" w:color="000000"/>
            </w:tcBorders>
          </w:tcPr>
          <w:p w14:paraId="28054599" w14:textId="7247374C" w:rsidR="00EB1912" w:rsidRPr="00EE1BEF" w:rsidRDefault="00EB1912" w:rsidP="00EE1BEF">
            <w:pPr>
              <w:pStyle w:val="Tableheader"/>
              <w:autoSpaceDE w:val="0"/>
              <w:autoSpaceDN w:val="0"/>
              <w:adjustRightInd w:val="0"/>
              <w:jc w:val="center"/>
              <w:rPr>
                <w:rFonts w:cs="Calibri"/>
                <w:b/>
                <w:szCs w:val="20"/>
                <w:lang w:val="en-US"/>
              </w:rPr>
            </w:pPr>
            <w:r w:rsidRPr="00EE1BEF">
              <w:rPr>
                <w:rFonts w:eastAsia="MS Mincho"/>
                <w:b/>
                <w:szCs w:val="24"/>
              </w:rPr>
              <w:t>Name</w:t>
            </w:r>
          </w:p>
        </w:tc>
        <w:tc>
          <w:tcPr>
            <w:tcW w:w="1351" w:type="dxa"/>
            <w:tcBorders>
              <w:top w:val="single" w:sz="12" w:space="0" w:color="000000"/>
              <w:bottom w:val="single" w:sz="12" w:space="0" w:color="000000"/>
            </w:tcBorders>
          </w:tcPr>
          <w:p w14:paraId="6D4BC71C" w14:textId="4D6F9460" w:rsidR="00EB1912" w:rsidRPr="00EE1BEF" w:rsidRDefault="00EB1912" w:rsidP="00EE1BEF">
            <w:pPr>
              <w:pStyle w:val="Tableheader"/>
              <w:autoSpaceDE w:val="0"/>
              <w:autoSpaceDN w:val="0"/>
              <w:adjustRightInd w:val="0"/>
              <w:jc w:val="center"/>
              <w:rPr>
                <w:rFonts w:cs="Calibri"/>
                <w:b/>
                <w:szCs w:val="20"/>
                <w:lang w:val="en-US"/>
              </w:rPr>
            </w:pPr>
            <w:r w:rsidRPr="00EE1BEF">
              <w:rPr>
                <w:rFonts w:eastAsia="MS Mincho"/>
                <w:b/>
                <w:szCs w:val="24"/>
              </w:rPr>
              <w:t>Type</w:t>
            </w:r>
          </w:p>
        </w:tc>
        <w:tc>
          <w:tcPr>
            <w:tcW w:w="991" w:type="dxa"/>
            <w:tcBorders>
              <w:top w:val="single" w:sz="12" w:space="0" w:color="000000"/>
              <w:bottom w:val="single" w:sz="12" w:space="0" w:color="000000"/>
            </w:tcBorders>
          </w:tcPr>
          <w:p w14:paraId="0F2276C9" w14:textId="0790C1B4" w:rsidR="00EB1912" w:rsidRPr="00EE1BEF" w:rsidRDefault="00EB1912" w:rsidP="00EE1BEF">
            <w:pPr>
              <w:pStyle w:val="Tableheader"/>
              <w:autoSpaceDE w:val="0"/>
              <w:autoSpaceDN w:val="0"/>
              <w:adjustRightInd w:val="0"/>
              <w:jc w:val="center"/>
              <w:rPr>
                <w:rFonts w:cs="Calibri"/>
                <w:b/>
                <w:szCs w:val="20"/>
                <w:lang w:val="en-US"/>
              </w:rPr>
            </w:pPr>
            <w:r w:rsidRPr="00EE1BEF">
              <w:rPr>
                <w:rFonts w:eastAsia="MS Mincho"/>
                <w:b/>
                <w:szCs w:val="24"/>
              </w:rPr>
              <w:t>Default</w:t>
            </w:r>
          </w:p>
        </w:tc>
        <w:tc>
          <w:tcPr>
            <w:tcW w:w="946" w:type="dxa"/>
            <w:tcBorders>
              <w:top w:val="single" w:sz="12" w:space="0" w:color="000000"/>
              <w:bottom w:val="single" w:sz="12" w:space="0" w:color="000000"/>
            </w:tcBorders>
          </w:tcPr>
          <w:p w14:paraId="3833A901" w14:textId="06CD787F" w:rsidR="00EB1912" w:rsidRPr="00EE1BEF" w:rsidRDefault="00EB1912" w:rsidP="00EE1BEF">
            <w:pPr>
              <w:pStyle w:val="Tableheader"/>
              <w:autoSpaceDE w:val="0"/>
              <w:autoSpaceDN w:val="0"/>
              <w:adjustRightInd w:val="0"/>
              <w:jc w:val="center"/>
              <w:rPr>
                <w:rFonts w:cs="Calibri"/>
                <w:b/>
                <w:szCs w:val="20"/>
                <w:lang w:val="en-US"/>
              </w:rPr>
            </w:pPr>
            <w:r w:rsidRPr="00EE1BEF">
              <w:rPr>
                <w:rFonts w:eastAsia="MS Mincho"/>
                <w:b/>
                <w:szCs w:val="24"/>
              </w:rPr>
              <w:t>Usage</w:t>
            </w:r>
          </w:p>
        </w:tc>
        <w:tc>
          <w:tcPr>
            <w:tcW w:w="3984" w:type="dxa"/>
            <w:tcBorders>
              <w:top w:val="single" w:sz="12" w:space="0" w:color="000000"/>
              <w:bottom w:val="single" w:sz="12" w:space="0" w:color="000000"/>
            </w:tcBorders>
          </w:tcPr>
          <w:p w14:paraId="30E756BE" w14:textId="03E8BF3D" w:rsidR="00EB1912" w:rsidRPr="00EE1BEF" w:rsidRDefault="00EB1912" w:rsidP="00EE1BEF">
            <w:pPr>
              <w:pStyle w:val="Tableheader"/>
              <w:autoSpaceDE w:val="0"/>
              <w:autoSpaceDN w:val="0"/>
              <w:adjustRightInd w:val="0"/>
              <w:jc w:val="center"/>
              <w:rPr>
                <w:rFonts w:cs="Calibri"/>
                <w:b/>
                <w:szCs w:val="20"/>
                <w:lang w:val="en-US"/>
              </w:rPr>
            </w:pPr>
            <w:r w:rsidRPr="00EE1BEF">
              <w:rPr>
                <w:rFonts w:eastAsia="MS Mincho"/>
                <w:b/>
                <w:szCs w:val="24"/>
              </w:rPr>
              <w:t>Description</w:t>
            </w:r>
          </w:p>
        </w:tc>
      </w:tr>
      <w:tr w:rsidR="00EB1912" w:rsidRPr="00EE1BEF" w14:paraId="0DE7E2C2" w14:textId="77777777" w:rsidTr="00852C2F">
        <w:trPr>
          <w:jc w:val="center"/>
        </w:trPr>
        <w:tc>
          <w:tcPr>
            <w:tcW w:w="2053" w:type="dxa"/>
            <w:tcBorders>
              <w:top w:val="single" w:sz="12" w:space="0" w:color="000000"/>
            </w:tcBorders>
          </w:tcPr>
          <w:p w14:paraId="73F091CD" w14:textId="4D4245B9"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mappings</w:t>
            </w:r>
          </w:p>
        </w:tc>
        <w:tc>
          <w:tcPr>
            <w:tcW w:w="1351" w:type="dxa"/>
            <w:tcBorders>
              <w:top w:val="single" w:sz="12" w:space="0" w:color="000000"/>
            </w:tcBorders>
          </w:tcPr>
          <w:p w14:paraId="6F165E7B" w14:textId="6A8CE202"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array(object)</w:t>
            </w:r>
          </w:p>
        </w:tc>
        <w:tc>
          <w:tcPr>
            <w:tcW w:w="991" w:type="dxa"/>
            <w:tcBorders>
              <w:top w:val="single" w:sz="12" w:space="0" w:color="000000"/>
            </w:tcBorders>
          </w:tcPr>
          <w:p w14:paraId="48337C02" w14:textId="49ED7092" w:rsidR="00EB1912" w:rsidRPr="00EE1BEF" w:rsidRDefault="00EB1912" w:rsidP="00EE1BEF">
            <w:pPr>
              <w:pStyle w:val="Tablebody"/>
              <w:autoSpaceDE w:val="0"/>
              <w:autoSpaceDN w:val="0"/>
              <w:adjustRightInd w:val="0"/>
              <w:rPr>
                <w:lang w:val="en-US"/>
              </w:rPr>
            </w:pPr>
            <w:r w:rsidRPr="00EE1BEF">
              <w:rPr>
                <w:rFonts w:eastAsia="MS Mincho"/>
                <w:szCs w:val="24"/>
              </w:rPr>
              <w:t> </w:t>
            </w:r>
          </w:p>
        </w:tc>
        <w:tc>
          <w:tcPr>
            <w:tcW w:w="946" w:type="dxa"/>
            <w:tcBorders>
              <w:top w:val="single" w:sz="12" w:space="0" w:color="000000"/>
            </w:tcBorders>
          </w:tcPr>
          <w:p w14:paraId="7A294525" w14:textId="3EC4FE75"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M</w:t>
            </w:r>
          </w:p>
        </w:tc>
        <w:tc>
          <w:tcPr>
            <w:tcW w:w="3984" w:type="dxa"/>
            <w:tcBorders>
              <w:top w:val="single" w:sz="12" w:space="0" w:color="000000"/>
            </w:tcBorders>
          </w:tcPr>
          <w:p w14:paraId="1C4E9647" w14:textId="7D213D2B"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An array of mappings associated with the containing node.</w:t>
            </w:r>
          </w:p>
        </w:tc>
      </w:tr>
      <w:tr w:rsidR="00EB1912" w:rsidRPr="00EE1BEF" w14:paraId="6A18B06D" w14:textId="77777777" w:rsidTr="00852C2F">
        <w:trPr>
          <w:jc w:val="center"/>
        </w:trPr>
        <w:tc>
          <w:tcPr>
            <w:tcW w:w="2053" w:type="dxa"/>
          </w:tcPr>
          <w:p w14:paraId="13F2F276" w14:textId="1624AF9D"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 xml:space="preserve">                  component</w:t>
            </w:r>
          </w:p>
        </w:tc>
        <w:tc>
          <w:tcPr>
            <w:tcW w:w="1351" w:type="dxa"/>
          </w:tcPr>
          <w:p w14:paraId="6A4C655E" w14:textId="4102CE50"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string</w:t>
            </w:r>
          </w:p>
        </w:tc>
        <w:tc>
          <w:tcPr>
            <w:tcW w:w="991" w:type="dxa"/>
          </w:tcPr>
          <w:p w14:paraId="0FD9B273" w14:textId="76D9314F"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w:t>
            </w:r>
            <w:proofErr w:type="gramStart"/>
            <w:r w:rsidRPr="00EE1BEF">
              <w:rPr>
                <w:rFonts w:eastAsia="MS Mincho"/>
                <w:szCs w:val="24"/>
              </w:rPr>
              <w:t>urn</w:t>
            </w:r>
            <w:proofErr w:type="gramEnd"/>
            <w:r w:rsidRPr="00EE1BEF">
              <w:rPr>
                <w:rFonts w:eastAsia="MS Mincho"/>
                <w:szCs w:val="24"/>
              </w:rPr>
              <w:t>:mpeg:</w:t>
            </w:r>
            <w:proofErr w:type="gramStart"/>
            <w:r w:rsidRPr="00EE1BEF">
              <w:rPr>
                <w:rFonts w:eastAsia="MS Mincho"/>
                <w:szCs w:val="24"/>
              </w:rPr>
              <w:t>sd:component</w:t>
            </w:r>
            <w:proofErr w:type="gramEnd"/>
            <w:r w:rsidRPr="00EE1BEF">
              <w:rPr>
                <w:rFonts w:eastAsia="MS Mincho"/>
                <w:szCs w:val="24"/>
              </w:rPr>
              <w:t>:default”</w:t>
            </w:r>
          </w:p>
        </w:tc>
        <w:tc>
          <w:tcPr>
            <w:tcW w:w="946" w:type="dxa"/>
          </w:tcPr>
          <w:p w14:paraId="2D9F9D73" w14:textId="180A080C"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O</w:t>
            </w:r>
          </w:p>
        </w:tc>
        <w:tc>
          <w:tcPr>
            <w:tcW w:w="3984" w:type="dxa"/>
          </w:tcPr>
          <w:p w14:paraId="07331A78" w14:textId="77777777" w:rsidR="00EB1912" w:rsidRPr="00EE1BEF" w:rsidRDefault="00EB1912" w:rsidP="00EE1BEF">
            <w:pPr>
              <w:pStyle w:val="Tablebody"/>
              <w:autoSpaceDE w:val="0"/>
              <w:autoSpaceDN w:val="0"/>
              <w:adjustRightInd w:val="0"/>
              <w:rPr>
                <w:rFonts w:eastAsia="MS Mincho"/>
                <w:szCs w:val="24"/>
              </w:rPr>
            </w:pPr>
            <w:r w:rsidRPr="00EE1BEF">
              <w:rPr>
                <w:rFonts w:eastAsia="MS Mincho"/>
                <w:szCs w:val="24"/>
              </w:rPr>
              <w:t>An identifier of the component associated with this mapping. The component may for instance be</w:t>
            </w:r>
          </w:p>
          <w:p w14:paraId="7F4A8D39" w14:textId="4E8B1262"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w:t>
            </w:r>
            <w:proofErr w:type="gramStart"/>
            <w:r w:rsidRPr="00EE1BEF">
              <w:rPr>
                <w:rFonts w:eastAsia="MS Mincho"/>
                <w:szCs w:val="24"/>
              </w:rPr>
              <w:t>urn</w:t>
            </w:r>
            <w:proofErr w:type="gramEnd"/>
            <w:r w:rsidRPr="00EE1BEF">
              <w:rPr>
                <w:rFonts w:eastAsia="MS Mincho"/>
                <w:szCs w:val="24"/>
              </w:rPr>
              <w:t xml:space="preserve">:mpeg:sd: </w:t>
            </w:r>
            <w:proofErr w:type="gramStart"/>
            <w:r w:rsidRPr="00EE1BEF">
              <w:rPr>
                <w:rFonts w:eastAsia="MS Mincho"/>
                <w:szCs w:val="24"/>
              </w:rPr>
              <w:t>component:audio</w:t>
            </w:r>
            <w:proofErr w:type="gramEnd"/>
            <w:r w:rsidRPr="00EE1BEF">
              <w:rPr>
                <w:rFonts w:eastAsia="MS Mincho"/>
                <w:szCs w:val="24"/>
              </w:rPr>
              <w:t>-</w:t>
            </w:r>
            <w:proofErr w:type="gramStart"/>
            <w:r w:rsidRPr="00EE1BEF">
              <w:rPr>
                <w:rFonts w:eastAsia="MS Mincho"/>
                <w:szCs w:val="24"/>
              </w:rPr>
              <w:t>renderer”  to</w:t>
            </w:r>
            <w:proofErr w:type="gramEnd"/>
            <w:r w:rsidRPr="00EE1BEF">
              <w:rPr>
                <w:rFonts w:eastAsia="MS Mincho"/>
                <w:szCs w:val="24"/>
              </w:rPr>
              <w:t xml:space="preserve"> indicate that the component is an audio renderer.</w:t>
            </w:r>
          </w:p>
        </w:tc>
      </w:tr>
      <w:tr w:rsidR="00EB1912" w:rsidRPr="00EE1BEF" w14:paraId="62CB94BF" w14:textId="77777777" w:rsidTr="00852C2F">
        <w:trPr>
          <w:jc w:val="center"/>
        </w:trPr>
        <w:tc>
          <w:tcPr>
            <w:tcW w:w="2053" w:type="dxa"/>
          </w:tcPr>
          <w:p w14:paraId="50353504" w14:textId="0253A813"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 xml:space="preserve">                  source</w:t>
            </w:r>
          </w:p>
        </w:tc>
        <w:tc>
          <w:tcPr>
            <w:tcW w:w="1351" w:type="dxa"/>
          </w:tcPr>
          <w:p w14:paraId="243FB81E" w14:textId="410648AB"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number</w:t>
            </w:r>
          </w:p>
        </w:tc>
        <w:tc>
          <w:tcPr>
            <w:tcW w:w="991" w:type="dxa"/>
          </w:tcPr>
          <w:p w14:paraId="3B870C53" w14:textId="2D461F1A"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N/A</w:t>
            </w:r>
          </w:p>
        </w:tc>
        <w:tc>
          <w:tcPr>
            <w:tcW w:w="946" w:type="dxa"/>
          </w:tcPr>
          <w:p w14:paraId="46F0932F" w14:textId="54507331"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M</w:t>
            </w:r>
          </w:p>
        </w:tc>
        <w:tc>
          <w:tcPr>
            <w:tcW w:w="3984" w:type="dxa"/>
          </w:tcPr>
          <w:p w14:paraId="164B5369" w14:textId="2D918CAB"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The index in the MPEG_media that provides the media resource that contains the mapped element.</w:t>
            </w:r>
          </w:p>
        </w:tc>
      </w:tr>
      <w:tr w:rsidR="00EB1912" w:rsidRPr="00EE1BEF" w14:paraId="19F093CE" w14:textId="77777777" w:rsidTr="00852C2F">
        <w:trPr>
          <w:jc w:val="center"/>
        </w:trPr>
        <w:tc>
          <w:tcPr>
            <w:tcW w:w="2053" w:type="dxa"/>
          </w:tcPr>
          <w:p w14:paraId="371646AB" w14:textId="2413091D"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 xml:space="preserve">                  referenceId</w:t>
            </w:r>
          </w:p>
        </w:tc>
        <w:tc>
          <w:tcPr>
            <w:tcW w:w="1351" w:type="dxa"/>
          </w:tcPr>
          <w:p w14:paraId="6CA1DB72" w14:textId="5B24A709"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number</w:t>
            </w:r>
          </w:p>
        </w:tc>
        <w:tc>
          <w:tcPr>
            <w:tcW w:w="991" w:type="dxa"/>
          </w:tcPr>
          <w:p w14:paraId="186C8FA4" w14:textId="599E5844"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N/A</w:t>
            </w:r>
          </w:p>
        </w:tc>
        <w:tc>
          <w:tcPr>
            <w:tcW w:w="946" w:type="dxa"/>
          </w:tcPr>
          <w:p w14:paraId="17CF375C" w14:textId="6B58073E"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M</w:t>
            </w:r>
          </w:p>
        </w:tc>
        <w:tc>
          <w:tcPr>
            <w:tcW w:w="3984" w:type="dxa"/>
          </w:tcPr>
          <w:p w14:paraId="038B816B" w14:textId="007262F0"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An identifier of the element in the referenced resource.</w:t>
            </w:r>
          </w:p>
        </w:tc>
      </w:tr>
      <w:tr w:rsidR="00EB1912" w:rsidRPr="00EE1BEF" w14:paraId="4F21308F" w14:textId="77777777" w:rsidTr="00852C2F">
        <w:trPr>
          <w:jc w:val="center"/>
        </w:trPr>
        <w:tc>
          <w:tcPr>
            <w:tcW w:w="2053" w:type="dxa"/>
          </w:tcPr>
          <w:p w14:paraId="3D630693" w14:textId="7B235BB8"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 xml:space="preserve">                  transform</w:t>
            </w:r>
          </w:p>
        </w:tc>
        <w:tc>
          <w:tcPr>
            <w:tcW w:w="1351" w:type="dxa"/>
          </w:tcPr>
          <w:p w14:paraId="1B000CD9" w14:textId="103EEA17"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array(number)</w:t>
            </w:r>
          </w:p>
        </w:tc>
        <w:tc>
          <w:tcPr>
            <w:tcW w:w="991" w:type="dxa"/>
          </w:tcPr>
          <w:p w14:paraId="6BF99355" w14:textId="0DB3BC8D"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Identity</w:t>
            </w:r>
          </w:p>
        </w:tc>
        <w:tc>
          <w:tcPr>
            <w:tcW w:w="946" w:type="dxa"/>
          </w:tcPr>
          <w:p w14:paraId="60960E0D" w14:textId="0C518757"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O</w:t>
            </w:r>
          </w:p>
        </w:tc>
        <w:tc>
          <w:tcPr>
            <w:tcW w:w="3984" w:type="dxa"/>
          </w:tcPr>
          <w:p w14:paraId="4DB9EE39" w14:textId="77777777" w:rsidR="00EB1912" w:rsidRPr="00EE1BEF" w:rsidRDefault="00EB1912" w:rsidP="00EE1BEF">
            <w:pPr>
              <w:pStyle w:val="Tablebody"/>
              <w:autoSpaceDE w:val="0"/>
              <w:autoSpaceDN w:val="0"/>
              <w:adjustRightInd w:val="0"/>
              <w:rPr>
                <w:rFonts w:eastAsia="MS Mincho"/>
                <w:szCs w:val="24"/>
              </w:rPr>
            </w:pPr>
            <w:r w:rsidRPr="00EE1BEF">
              <w:rPr>
                <w:rFonts w:eastAsia="MS Mincho"/>
                <w:szCs w:val="24"/>
              </w:rPr>
              <w:t>A 4x4 TRS matrix which transforms the 3D coordinates of the node having this glTF extension expressed in the glTF2.0 scene coordinate system to the 3D coordinates of the node of the external renderer graph referenced by the referenceId identifier expressed in the external renderer scene coordinate system.</w:t>
            </w:r>
          </w:p>
          <w:p w14:paraId="633DA649" w14:textId="70F4D692"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If the mapped node is a child of an AR Anchor/Trackable, the 4x4 TRS matrix transforms the 3D coordinates of the node having this glTF extension expressed in the AR Anchor/Trackable coordinate system to the 3D coordinates of the node of the external renderer graph referenced by the referenceId identifier expressed in the AR Anchor/Trackable coordinate system.</w:t>
            </w:r>
          </w:p>
        </w:tc>
      </w:tr>
      <w:tr w:rsidR="00EB1912" w:rsidRPr="00EE1BEF" w14:paraId="0E8B6756" w14:textId="77777777" w:rsidTr="00852C2F">
        <w:trPr>
          <w:jc w:val="center"/>
        </w:trPr>
        <w:tc>
          <w:tcPr>
            <w:tcW w:w="2053" w:type="dxa"/>
          </w:tcPr>
          <w:p w14:paraId="4750C952" w14:textId="22A5C234"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lastRenderedPageBreak/>
              <w:t xml:space="preserve">                  updateRecommendation</w:t>
            </w:r>
          </w:p>
        </w:tc>
        <w:tc>
          <w:tcPr>
            <w:tcW w:w="1351" w:type="dxa"/>
          </w:tcPr>
          <w:p w14:paraId="014833CC" w14:textId="3759C63F"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object</w:t>
            </w:r>
          </w:p>
        </w:tc>
        <w:tc>
          <w:tcPr>
            <w:tcW w:w="991" w:type="dxa"/>
          </w:tcPr>
          <w:p w14:paraId="49F7C6E4" w14:textId="66CB42CF"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N/A</w:t>
            </w:r>
          </w:p>
        </w:tc>
        <w:tc>
          <w:tcPr>
            <w:tcW w:w="946" w:type="dxa"/>
          </w:tcPr>
          <w:p w14:paraId="4195F1FF" w14:textId="5FAD1835"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O</w:t>
            </w:r>
          </w:p>
        </w:tc>
        <w:tc>
          <w:tcPr>
            <w:tcW w:w="3984" w:type="dxa"/>
          </w:tcPr>
          <w:p w14:paraId="3071886C" w14:textId="44F6A46C"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Indicate update recommendations for the node. The semantics is given in table</w:t>
            </w:r>
            <w:r w:rsidR="00BE7FAB" w:rsidRPr="00EE1BEF">
              <w:rPr>
                <w:rFonts w:eastAsia="MS Mincho"/>
                <w:szCs w:val="24"/>
              </w:rPr>
              <w:t> </w:t>
            </w:r>
            <w:r w:rsidRPr="00EE1BEF">
              <w:rPr>
                <w:rFonts w:eastAsia="MS Mincho"/>
                <w:szCs w:val="24"/>
              </w:rPr>
              <w:t>x2.</w:t>
            </w:r>
          </w:p>
        </w:tc>
      </w:tr>
      <w:tr w:rsidR="00EB1912" w:rsidRPr="00EE1BEF" w14:paraId="2235A2AD" w14:textId="77777777" w:rsidTr="00852C2F">
        <w:trPr>
          <w:jc w:val="center"/>
        </w:trPr>
        <w:tc>
          <w:tcPr>
            <w:tcW w:w="2053" w:type="dxa"/>
            <w:tcBorders>
              <w:bottom w:val="single" w:sz="12" w:space="0" w:color="000000"/>
            </w:tcBorders>
          </w:tcPr>
          <w:p w14:paraId="15080864" w14:textId="561CC37F"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 xml:space="preserve">                  supportsInteractivity</w:t>
            </w:r>
          </w:p>
        </w:tc>
        <w:tc>
          <w:tcPr>
            <w:tcW w:w="1351" w:type="dxa"/>
            <w:tcBorders>
              <w:bottom w:val="single" w:sz="12" w:space="0" w:color="000000"/>
            </w:tcBorders>
          </w:tcPr>
          <w:p w14:paraId="70369601" w14:textId="27FF2212"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boolean</w:t>
            </w:r>
          </w:p>
        </w:tc>
        <w:tc>
          <w:tcPr>
            <w:tcW w:w="991" w:type="dxa"/>
            <w:tcBorders>
              <w:bottom w:val="single" w:sz="12" w:space="0" w:color="000000"/>
            </w:tcBorders>
          </w:tcPr>
          <w:p w14:paraId="79258E9C" w14:textId="6E4C6D13"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false</w:t>
            </w:r>
          </w:p>
        </w:tc>
        <w:tc>
          <w:tcPr>
            <w:tcW w:w="946" w:type="dxa"/>
            <w:tcBorders>
              <w:bottom w:val="single" w:sz="12" w:space="0" w:color="000000"/>
            </w:tcBorders>
          </w:tcPr>
          <w:p w14:paraId="30DCE664" w14:textId="77E4CDA6"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O</w:t>
            </w:r>
          </w:p>
        </w:tc>
        <w:tc>
          <w:tcPr>
            <w:tcW w:w="3984" w:type="dxa"/>
            <w:tcBorders>
              <w:bottom w:val="single" w:sz="12" w:space="0" w:color="000000"/>
            </w:tcBorders>
          </w:tcPr>
          <w:p w14:paraId="257F5D93" w14:textId="5537E9A3"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Indicates if interactivity actions applied to the node should be exposed if an API is made available to the Presentation Engine by the renderer of the resource.</w:t>
            </w:r>
          </w:p>
        </w:tc>
      </w:tr>
    </w:tbl>
    <w:p w14:paraId="5F40C30B" w14:textId="0478240F" w:rsidR="00EB1912" w:rsidRPr="00EE1BEF" w:rsidRDefault="00EB1912" w:rsidP="00EE1BEF">
      <w:pPr>
        <w:pStyle w:val="Tabletitle"/>
        <w:autoSpaceDE w:val="0"/>
        <w:autoSpaceDN w:val="0"/>
        <w:adjustRightInd w:val="0"/>
        <w:outlineLvl w:val="0"/>
        <w:rPr>
          <w:rFonts w:eastAsia="MS Mincho"/>
          <w:szCs w:val="24"/>
        </w:rPr>
      </w:pPr>
      <w:r w:rsidRPr="00EE1BEF">
        <w:rPr>
          <w:rFonts w:eastAsia="MS Mincho"/>
          <w:szCs w:val="24"/>
        </w:rPr>
        <w:t>Table</w:t>
      </w:r>
      <w:r w:rsidR="00305C89" w:rsidRPr="00EE1BEF">
        <w:rPr>
          <w:rFonts w:eastAsia="MS Mincho"/>
          <w:szCs w:val="24"/>
        </w:rPr>
        <w:t> </w:t>
      </w:r>
      <w:r w:rsidRPr="00EE1BEF">
        <w:rPr>
          <w:rFonts w:eastAsia="MS Mincho"/>
          <w:szCs w:val="24"/>
        </w:rPr>
        <w:t>G.</w:t>
      </w:r>
      <w:ins w:id="1052" w:author="NAVARRIA Jessica" w:date="2025-09-30T14:08:00Z">
        <w:r w:rsidR="00F05137">
          <w:rPr>
            <w:rFonts w:eastAsia="MS Mincho"/>
            <w:szCs w:val="24"/>
          </w:rPr>
          <w:t>23</w:t>
        </w:r>
      </w:ins>
      <w:del w:id="1053" w:author="NAVARRIA Jessica" w:date="2025-09-30T14:08:00Z">
        <w:r w:rsidRPr="00EE1BEF" w:rsidDel="00F05137">
          <w:rPr>
            <w:rFonts w:eastAsia="MS Mincho"/>
            <w:szCs w:val="24"/>
          </w:rPr>
          <w:delText>4</w:delText>
        </w:r>
      </w:del>
      <w:r w:rsidRPr="00EE1BEF">
        <w:rPr>
          <w:rFonts w:eastAsia="MS Mincho"/>
          <w:szCs w:val="24"/>
        </w:rPr>
        <w:t xml:space="preserve">— </w:t>
      </w:r>
      <w:del w:id="1054" w:author="NAVARRIA Jessica" w:date="2025-09-30T14:08:00Z">
        <w:r w:rsidRPr="00EE1BEF" w:rsidDel="00F05137">
          <w:rPr>
            <w:rFonts w:eastAsia="MS Mincho"/>
            <w:szCs w:val="24"/>
          </w:rPr>
          <w:delText>3:</w:delText>
        </w:r>
      </w:del>
      <w:r w:rsidRPr="00EE1BEF">
        <w:rPr>
          <w:rFonts w:eastAsia="MS Mincho"/>
          <w:szCs w:val="24"/>
        </w:rPr>
        <w:t xml:space="preserve"> Semantics of an updateRecommendation object</w:t>
      </w:r>
    </w:p>
    <w:tbl>
      <w:tblPr>
        <w:tblW w:w="5000" w:type="pct"/>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0" w:type="dxa"/>
          <w:right w:w="0" w:type="dxa"/>
        </w:tblCellMar>
        <w:tblLook w:val="04A0" w:firstRow="1" w:lastRow="0" w:firstColumn="1" w:lastColumn="0" w:noHBand="0" w:noVBand="1"/>
      </w:tblPr>
      <w:tblGrid>
        <w:gridCol w:w="2053"/>
        <w:gridCol w:w="1351"/>
        <w:gridCol w:w="991"/>
        <w:gridCol w:w="946"/>
        <w:gridCol w:w="3984"/>
      </w:tblGrid>
      <w:tr w:rsidR="00EB1912" w:rsidRPr="00EE1BEF" w14:paraId="4872B3AC" w14:textId="77777777" w:rsidTr="00136C9C">
        <w:trPr>
          <w:tblHeader/>
          <w:jc w:val="center"/>
        </w:trPr>
        <w:tc>
          <w:tcPr>
            <w:tcW w:w="2053" w:type="dxa"/>
            <w:tcBorders>
              <w:top w:val="single" w:sz="12" w:space="0" w:color="000000"/>
              <w:bottom w:val="single" w:sz="12" w:space="0" w:color="000000"/>
            </w:tcBorders>
          </w:tcPr>
          <w:p w14:paraId="2E4EB394" w14:textId="4C2AD5AE" w:rsidR="00EB1912" w:rsidRPr="00EE1BEF" w:rsidRDefault="00EB1912" w:rsidP="00EE1BEF">
            <w:pPr>
              <w:pStyle w:val="Tableheader"/>
              <w:autoSpaceDE w:val="0"/>
              <w:autoSpaceDN w:val="0"/>
              <w:adjustRightInd w:val="0"/>
              <w:jc w:val="center"/>
              <w:rPr>
                <w:rFonts w:cs="Calibri"/>
                <w:b/>
                <w:szCs w:val="20"/>
                <w:lang w:val="en-US"/>
              </w:rPr>
            </w:pPr>
            <w:r w:rsidRPr="00EE1BEF">
              <w:rPr>
                <w:rFonts w:eastAsia="MS Mincho"/>
                <w:b/>
                <w:szCs w:val="24"/>
              </w:rPr>
              <w:t>Name</w:t>
            </w:r>
          </w:p>
        </w:tc>
        <w:tc>
          <w:tcPr>
            <w:tcW w:w="1351" w:type="dxa"/>
            <w:tcBorders>
              <w:top w:val="single" w:sz="12" w:space="0" w:color="000000"/>
              <w:bottom w:val="single" w:sz="12" w:space="0" w:color="000000"/>
            </w:tcBorders>
          </w:tcPr>
          <w:p w14:paraId="1C4BFB33" w14:textId="39AE2840" w:rsidR="00EB1912" w:rsidRPr="00EE1BEF" w:rsidRDefault="00EB1912" w:rsidP="00EE1BEF">
            <w:pPr>
              <w:pStyle w:val="Tableheader"/>
              <w:autoSpaceDE w:val="0"/>
              <w:autoSpaceDN w:val="0"/>
              <w:adjustRightInd w:val="0"/>
              <w:jc w:val="center"/>
              <w:rPr>
                <w:rFonts w:cs="Calibri"/>
                <w:b/>
                <w:szCs w:val="20"/>
                <w:lang w:val="en-US"/>
              </w:rPr>
            </w:pPr>
            <w:r w:rsidRPr="00EE1BEF">
              <w:rPr>
                <w:rFonts w:eastAsia="MS Mincho"/>
                <w:b/>
                <w:szCs w:val="24"/>
              </w:rPr>
              <w:t>Type</w:t>
            </w:r>
          </w:p>
        </w:tc>
        <w:tc>
          <w:tcPr>
            <w:tcW w:w="991" w:type="dxa"/>
            <w:tcBorders>
              <w:top w:val="single" w:sz="12" w:space="0" w:color="000000"/>
              <w:bottom w:val="single" w:sz="12" w:space="0" w:color="000000"/>
            </w:tcBorders>
          </w:tcPr>
          <w:p w14:paraId="29F0A37A" w14:textId="1BC98D04" w:rsidR="00EB1912" w:rsidRPr="00EE1BEF" w:rsidRDefault="00EB1912" w:rsidP="00EE1BEF">
            <w:pPr>
              <w:pStyle w:val="Tableheader"/>
              <w:autoSpaceDE w:val="0"/>
              <w:autoSpaceDN w:val="0"/>
              <w:adjustRightInd w:val="0"/>
              <w:jc w:val="center"/>
              <w:rPr>
                <w:rFonts w:cs="Calibri"/>
                <w:b/>
                <w:szCs w:val="20"/>
                <w:lang w:val="en-US"/>
              </w:rPr>
            </w:pPr>
            <w:r w:rsidRPr="00EE1BEF">
              <w:rPr>
                <w:rFonts w:eastAsia="MS Mincho"/>
                <w:b/>
                <w:szCs w:val="24"/>
              </w:rPr>
              <w:t>Default</w:t>
            </w:r>
          </w:p>
        </w:tc>
        <w:tc>
          <w:tcPr>
            <w:tcW w:w="946" w:type="dxa"/>
            <w:tcBorders>
              <w:top w:val="single" w:sz="12" w:space="0" w:color="000000"/>
              <w:bottom w:val="single" w:sz="12" w:space="0" w:color="000000"/>
            </w:tcBorders>
          </w:tcPr>
          <w:p w14:paraId="0FBC51E5" w14:textId="27118FC2" w:rsidR="00EB1912" w:rsidRPr="00EE1BEF" w:rsidRDefault="00EB1912" w:rsidP="00EE1BEF">
            <w:pPr>
              <w:pStyle w:val="Tableheader"/>
              <w:autoSpaceDE w:val="0"/>
              <w:autoSpaceDN w:val="0"/>
              <w:adjustRightInd w:val="0"/>
              <w:jc w:val="center"/>
              <w:rPr>
                <w:rFonts w:cs="Calibri"/>
                <w:b/>
                <w:szCs w:val="20"/>
                <w:lang w:val="en-US"/>
              </w:rPr>
            </w:pPr>
            <w:r w:rsidRPr="00EE1BEF">
              <w:rPr>
                <w:rFonts w:eastAsia="MS Mincho"/>
                <w:b/>
                <w:szCs w:val="24"/>
              </w:rPr>
              <w:t>Usage</w:t>
            </w:r>
          </w:p>
        </w:tc>
        <w:tc>
          <w:tcPr>
            <w:tcW w:w="3984" w:type="dxa"/>
            <w:tcBorders>
              <w:top w:val="single" w:sz="12" w:space="0" w:color="000000"/>
              <w:bottom w:val="single" w:sz="12" w:space="0" w:color="000000"/>
            </w:tcBorders>
          </w:tcPr>
          <w:p w14:paraId="469E781C" w14:textId="5E96E698" w:rsidR="00EB1912" w:rsidRPr="00EE1BEF" w:rsidRDefault="00EB1912" w:rsidP="00EE1BEF">
            <w:pPr>
              <w:pStyle w:val="Tableheader"/>
              <w:autoSpaceDE w:val="0"/>
              <w:autoSpaceDN w:val="0"/>
              <w:adjustRightInd w:val="0"/>
              <w:jc w:val="center"/>
              <w:rPr>
                <w:rFonts w:cs="Calibri"/>
                <w:b/>
                <w:szCs w:val="20"/>
                <w:lang w:val="en-US"/>
              </w:rPr>
            </w:pPr>
            <w:r w:rsidRPr="00EE1BEF">
              <w:rPr>
                <w:rFonts w:eastAsia="MS Mincho"/>
                <w:b/>
                <w:szCs w:val="24"/>
              </w:rPr>
              <w:t>Description</w:t>
            </w:r>
          </w:p>
        </w:tc>
      </w:tr>
      <w:tr w:rsidR="00EB1912" w:rsidRPr="00EE1BEF" w14:paraId="005FFD3B" w14:textId="77777777" w:rsidTr="00136C9C">
        <w:trPr>
          <w:jc w:val="center"/>
        </w:trPr>
        <w:tc>
          <w:tcPr>
            <w:tcW w:w="2053" w:type="dxa"/>
            <w:tcBorders>
              <w:top w:val="single" w:sz="12" w:space="0" w:color="000000"/>
              <w:bottom w:val="nil"/>
            </w:tcBorders>
          </w:tcPr>
          <w:p w14:paraId="73639DBB" w14:textId="7A1CA7E3"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synchronizationOccurrences</w:t>
            </w:r>
          </w:p>
        </w:tc>
        <w:tc>
          <w:tcPr>
            <w:tcW w:w="1351" w:type="dxa"/>
            <w:tcBorders>
              <w:top w:val="single" w:sz="12" w:space="0" w:color="000000"/>
              <w:bottom w:val="nil"/>
            </w:tcBorders>
          </w:tcPr>
          <w:p w14:paraId="4FA6FD61" w14:textId="425840D8"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array(enumeration)</w:t>
            </w:r>
          </w:p>
        </w:tc>
        <w:tc>
          <w:tcPr>
            <w:tcW w:w="991" w:type="dxa"/>
            <w:tcBorders>
              <w:top w:val="single" w:sz="12" w:space="0" w:color="000000"/>
              <w:bottom w:val="nil"/>
            </w:tcBorders>
          </w:tcPr>
          <w:p w14:paraId="54534230" w14:textId="29C2E7E4"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[EVENT]</w:t>
            </w:r>
          </w:p>
        </w:tc>
        <w:tc>
          <w:tcPr>
            <w:tcW w:w="946" w:type="dxa"/>
            <w:tcBorders>
              <w:top w:val="single" w:sz="12" w:space="0" w:color="000000"/>
              <w:bottom w:val="nil"/>
            </w:tcBorders>
          </w:tcPr>
          <w:p w14:paraId="191EFE03" w14:textId="54918A16"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O</w:t>
            </w:r>
          </w:p>
        </w:tc>
        <w:tc>
          <w:tcPr>
            <w:tcW w:w="3984" w:type="dxa"/>
            <w:tcBorders>
              <w:top w:val="single" w:sz="12" w:space="0" w:color="000000"/>
              <w:bottom w:val="nil"/>
            </w:tcBorders>
          </w:tcPr>
          <w:p w14:paraId="55037302" w14:textId="42A19DBF"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An array of synchronization occurrences. Each element of this array is an Enumerator with the following possible values:</w:t>
            </w:r>
          </w:p>
        </w:tc>
      </w:tr>
      <w:tr w:rsidR="00EB1912" w:rsidRPr="00EE1BEF" w14:paraId="1300797F" w14:textId="77777777" w:rsidTr="00136C9C">
        <w:trPr>
          <w:jc w:val="center"/>
        </w:trPr>
        <w:tc>
          <w:tcPr>
            <w:tcW w:w="2053" w:type="dxa"/>
            <w:tcBorders>
              <w:top w:val="nil"/>
            </w:tcBorders>
          </w:tcPr>
          <w:p w14:paraId="7D826A51" w14:textId="6112A555" w:rsidR="00EB1912" w:rsidRPr="00EE1BEF" w:rsidRDefault="00EB1912" w:rsidP="00EE1BEF">
            <w:pPr>
              <w:pStyle w:val="Tablebody"/>
              <w:autoSpaceDE w:val="0"/>
              <w:autoSpaceDN w:val="0"/>
              <w:adjustRightInd w:val="0"/>
            </w:pPr>
            <w:r w:rsidRPr="00EE1BEF">
              <w:rPr>
                <w:rFonts w:eastAsia="MS Mincho"/>
                <w:szCs w:val="24"/>
              </w:rPr>
              <w:t> </w:t>
            </w:r>
          </w:p>
        </w:tc>
        <w:tc>
          <w:tcPr>
            <w:tcW w:w="1351" w:type="dxa"/>
            <w:tcBorders>
              <w:top w:val="nil"/>
            </w:tcBorders>
          </w:tcPr>
          <w:p w14:paraId="0F3593E0" w14:textId="3D4464A1" w:rsidR="00EB1912" w:rsidRPr="00EE1BEF" w:rsidRDefault="00EB1912" w:rsidP="00EE1BEF">
            <w:pPr>
              <w:pStyle w:val="Tablebody"/>
              <w:autoSpaceDE w:val="0"/>
              <w:autoSpaceDN w:val="0"/>
              <w:adjustRightInd w:val="0"/>
            </w:pPr>
            <w:r w:rsidRPr="00EE1BEF">
              <w:rPr>
                <w:rFonts w:eastAsia="MS Mincho"/>
                <w:szCs w:val="24"/>
              </w:rPr>
              <w:t> </w:t>
            </w:r>
          </w:p>
        </w:tc>
        <w:tc>
          <w:tcPr>
            <w:tcW w:w="991" w:type="dxa"/>
            <w:tcBorders>
              <w:top w:val="nil"/>
            </w:tcBorders>
          </w:tcPr>
          <w:p w14:paraId="1576B033" w14:textId="763A3293" w:rsidR="00EB1912" w:rsidRPr="00EE1BEF" w:rsidRDefault="00EB1912" w:rsidP="00EE1BEF">
            <w:pPr>
              <w:pStyle w:val="Tablebody"/>
              <w:autoSpaceDE w:val="0"/>
              <w:autoSpaceDN w:val="0"/>
              <w:adjustRightInd w:val="0"/>
            </w:pPr>
            <w:r w:rsidRPr="00EE1BEF">
              <w:rPr>
                <w:rFonts w:eastAsia="MS Mincho"/>
                <w:szCs w:val="24"/>
              </w:rPr>
              <w:t> </w:t>
            </w:r>
          </w:p>
        </w:tc>
        <w:tc>
          <w:tcPr>
            <w:tcW w:w="946" w:type="dxa"/>
            <w:tcBorders>
              <w:top w:val="nil"/>
            </w:tcBorders>
          </w:tcPr>
          <w:p w14:paraId="0552545F" w14:textId="2B2FD2A5" w:rsidR="00EB1912" w:rsidRPr="00EE1BEF" w:rsidRDefault="00EB1912" w:rsidP="00EE1BEF">
            <w:pPr>
              <w:pStyle w:val="Tablebody"/>
              <w:autoSpaceDE w:val="0"/>
              <w:autoSpaceDN w:val="0"/>
              <w:adjustRightInd w:val="0"/>
            </w:pPr>
            <w:r w:rsidRPr="00EE1BEF">
              <w:rPr>
                <w:rFonts w:eastAsia="MS Mincho"/>
                <w:szCs w:val="24"/>
              </w:rPr>
              <w:t> </w:t>
            </w:r>
          </w:p>
        </w:tc>
        <w:tc>
          <w:tcPr>
            <w:tcW w:w="3984" w:type="dxa"/>
            <w:tcBorders>
              <w:top w:val="nil"/>
            </w:tcBorders>
          </w:tcPr>
          <w:p w14:paraId="0E39CD0B" w14:textId="77777777" w:rsidR="00EB1912" w:rsidRPr="00EE1BEF" w:rsidRDefault="00EB1912" w:rsidP="00EE1BEF">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EE1BEF">
              <w:rPr>
                <w:rFonts w:eastAsia="MS Mincho"/>
                <w:szCs w:val="24"/>
              </w:rPr>
              <w:t>—</w:t>
            </w:r>
            <w:r w:rsidRPr="00EE1BEF">
              <w:rPr>
                <w:rFonts w:eastAsia="MS Mincho"/>
                <w:szCs w:val="24"/>
              </w:rPr>
              <w:tab/>
              <w:t>ONCE: the synchronization is done once at the configuration step,</w:t>
            </w:r>
          </w:p>
          <w:p w14:paraId="5A7BCE20" w14:textId="77777777" w:rsidR="00EB1912" w:rsidRPr="00EE1BEF" w:rsidRDefault="00EB1912" w:rsidP="00EE1BEF">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EE1BEF">
              <w:rPr>
                <w:rFonts w:eastAsia="MS Mincho"/>
                <w:szCs w:val="24"/>
              </w:rPr>
              <w:t>—</w:t>
            </w:r>
            <w:r w:rsidRPr="00EE1BEF">
              <w:rPr>
                <w:rFonts w:eastAsia="MS Mincho"/>
                <w:szCs w:val="24"/>
              </w:rPr>
              <w:tab/>
              <w:t xml:space="preserve">EVENT: the synchronization is done based on the activation of one or more triggers (e.g., visibility, proximity, collision, user input) as those defined in the MPEG_interactivity extension. The indices of the triggers, from the triggers array of the MPEG_scene_interactivity extension, are given in the </w:t>
            </w:r>
            <w:r w:rsidRPr="00EE1BEF">
              <w:rPr>
                <w:rFonts w:eastAsia="MS Mincho"/>
                <w:i/>
                <w:szCs w:val="24"/>
              </w:rPr>
              <w:t>events</w:t>
            </w:r>
            <w:r w:rsidRPr="00EE1BEF">
              <w:rPr>
                <w:rFonts w:eastAsia="MS Mincho"/>
                <w:szCs w:val="24"/>
              </w:rPr>
              <w:t xml:space="preserve"> parameter,</w:t>
            </w:r>
          </w:p>
          <w:p w14:paraId="71C44E65" w14:textId="5A9F8521" w:rsidR="00EB1912" w:rsidRPr="00EE1BEF" w:rsidRDefault="00EB1912" w:rsidP="00EE1BEF">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pPr>
            <w:r w:rsidRPr="00EE1BEF">
              <w:rPr>
                <w:rFonts w:eastAsia="MS Mincho"/>
                <w:szCs w:val="24"/>
              </w:rPr>
              <w:t>—</w:t>
            </w:r>
            <w:r w:rsidRPr="00EE1BEF">
              <w:rPr>
                <w:rFonts w:eastAsia="MS Mincho"/>
                <w:szCs w:val="24"/>
              </w:rPr>
              <w:tab/>
              <w:t xml:space="preserve">N_FRAME: the synchronization is periodic every N (1, 2, …) rendering frames. The N value is provided in the </w:t>
            </w:r>
            <w:r w:rsidRPr="00EE1BEF">
              <w:rPr>
                <w:rFonts w:eastAsia="MS Mincho"/>
                <w:i/>
                <w:szCs w:val="24"/>
              </w:rPr>
              <w:t>frameNumber</w:t>
            </w:r>
            <w:r w:rsidRPr="00EE1BEF">
              <w:rPr>
                <w:rFonts w:eastAsia="MS Mincho"/>
                <w:szCs w:val="24"/>
              </w:rPr>
              <w:t xml:space="preserve"> parameter.</w:t>
            </w:r>
          </w:p>
        </w:tc>
      </w:tr>
      <w:tr w:rsidR="00EB1912" w:rsidRPr="00EE1BEF" w14:paraId="551E2AC0" w14:textId="77777777" w:rsidTr="00136C9C">
        <w:trPr>
          <w:jc w:val="center"/>
        </w:trPr>
        <w:tc>
          <w:tcPr>
            <w:tcW w:w="2053" w:type="dxa"/>
          </w:tcPr>
          <w:p w14:paraId="1441B9E8" w14:textId="70A18273"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events</w:t>
            </w:r>
          </w:p>
        </w:tc>
        <w:tc>
          <w:tcPr>
            <w:tcW w:w="1351" w:type="dxa"/>
          </w:tcPr>
          <w:p w14:paraId="3885B8AC" w14:textId="06FBE7F3"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array(number)</w:t>
            </w:r>
          </w:p>
        </w:tc>
        <w:tc>
          <w:tcPr>
            <w:tcW w:w="991" w:type="dxa"/>
          </w:tcPr>
          <w:p w14:paraId="7D0A6B95" w14:textId="50D71096"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N/A</w:t>
            </w:r>
          </w:p>
        </w:tc>
        <w:tc>
          <w:tcPr>
            <w:tcW w:w="946" w:type="dxa"/>
          </w:tcPr>
          <w:p w14:paraId="13CE2FD0" w14:textId="075881C8"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0</w:t>
            </w:r>
          </w:p>
        </w:tc>
        <w:tc>
          <w:tcPr>
            <w:tcW w:w="3984" w:type="dxa"/>
          </w:tcPr>
          <w:p w14:paraId="680CFBA0" w14:textId="6FAFC225"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 xml:space="preserve">Array of indices of triggers from the triggers array of the MPEG_scene_interactivity extension. Required when EVENT is mentioned in the </w:t>
            </w:r>
            <w:r w:rsidRPr="00EE1BEF">
              <w:rPr>
                <w:rFonts w:eastAsia="MS Mincho"/>
                <w:i/>
                <w:szCs w:val="24"/>
              </w:rPr>
              <w:t>synchronizationOccurrences</w:t>
            </w:r>
            <w:r w:rsidRPr="00EE1BEF">
              <w:rPr>
                <w:rFonts w:eastAsia="MS Mincho"/>
                <w:szCs w:val="24"/>
              </w:rPr>
              <w:t xml:space="preserve"> array.</w:t>
            </w:r>
          </w:p>
        </w:tc>
      </w:tr>
      <w:tr w:rsidR="00EB1912" w:rsidRPr="00EE1BEF" w14:paraId="27BEA2AB" w14:textId="77777777" w:rsidTr="00136C9C">
        <w:trPr>
          <w:jc w:val="center"/>
        </w:trPr>
        <w:tc>
          <w:tcPr>
            <w:tcW w:w="2053" w:type="dxa"/>
          </w:tcPr>
          <w:p w14:paraId="015AEABC" w14:textId="685B53DA"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frameNumber</w:t>
            </w:r>
          </w:p>
        </w:tc>
        <w:tc>
          <w:tcPr>
            <w:tcW w:w="1351" w:type="dxa"/>
          </w:tcPr>
          <w:p w14:paraId="17EBDFC1" w14:textId="2A6B1541"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number</w:t>
            </w:r>
          </w:p>
        </w:tc>
        <w:tc>
          <w:tcPr>
            <w:tcW w:w="991" w:type="dxa"/>
          </w:tcPr>
          <w:p w14:paraId="4EF39E18" w14:textId="0B584E12"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N/A</w:t>
            </w:r>
          </w:p>
        </w:tc>
        <w:tc>
          <w:tcPr>
            <w:tcW w:w="946" w:type="dxa"/>
          </w:tcPr>
          <w:p w14:paraId="7304DFC9" w14:textId="38141F38"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0</w:t>
            </w:r>
          </w:p>
        </w:tc>
        <w:tc>
          <w:tcPr>
            <w:tcW w:w="3984" w:type="dxa"/>
          </w:tcPr>
          <w:p w14:paraId="1D0A1B1B" w14:textId="67FB6D9C"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 xml:space="preserve">Indicate the periodicity, in number of frames, of the synchronisation, when N_FRAME is mentioned in the </w:t>
            </w:r>
            <w:r w:rsidRPr="00EE1BEF">
              <w:rPr>
                <w:rFonts w:eastAsia="MS Mincho"/>
                <w:i/>
                <w:szCs w:val="24"/>
              </w:rPr>
              <w:t>synchronizationOccurrences</w:t>
            </w:r>
            <w:r w:rsidRPr="00EE1BEF">
              <w:rPr>
                <w:rFonts w:eastAsia="MS Mincho"/>
                <w:szCs w:val="24"/>
              </w:rPr>
              <w:t xml:space="preserve"> array.</w:t>
            </w:r>
          </w:p>
        </w:tc>
      </w:tr>
      <w:tr w:rsidR="00EB1912" w:rsidRPr="00EE1BEF" w14:paraId="3F036763" w14:textId="77777777" w:rsidTr="00136C9C">
        <w:trPr>
          <w:jc w:val="center"/>
        </w:trPr>
        <w:tc>
          <w:tcPr>
            <w:tcW w:w="2053" w:type="dxa"/>
            <w:tcBorders>
              <w:bottom w:val="single" w:sz="12" w:space="0" w:color="000000"/>
            </w:tcBorders>
          </w:tcPr>
          <w:p w14:paraId="57733503" w14:textId="6230FFC7"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synchronizationOccurrenceCombination</w:t>
            </w:r>
          </w:p>
        </w:tc>
        <w:tc>
          <w:tcPr>
            <w:tcW w:w="1351" w:type="dxa"/>
            <w:tcBorders>
              <w:bottom w:val="single" w:sz="12" w:space="0" w:color="000000"/>
            </w:tcBorders>
          </w:tcPr>
          <w:p w14:paraId="79C5AB73" w14:textId="325EEB86"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string</w:t>
            </w:r>
          </w:p>
        </w:tc>
        <w:tc>
          <w:tcPr>
            <w:tcW w:w="991" w:type="dxa"/>
            <w:tcBorders>
              <w:bottom w:val="single" w:sz="12" w:space="0" w:color="000000"/>
            </w:tcBorders>
          </w:tcPr>
          <w:p w14:paraId="2F4F422E" w14:textId="29D33874"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w:t>
            </w:r>
          </w:p>
        </w:tc>
        <w:tc>
          <w:tcPr>
            <w:tcW w:w="946" w:type="dxa"/>
            <w:tcBorders>
              <w:bottom w:val="single" w:sz="12" w:space="0" w:color="000000"/>
            </w:tcBorders>
          </w:tcPr>
          <w:p w14:paraId="0EAAABAA" w14:textId="45DFD7E9"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O</w:t>
            </w:r>
          </w:p>
        </w:tc>
        <w:tc>
          <w:tcPr>
            <w:tcW w:w="3984" w:type="dxa"/>
            <w:tcBorders>
              <w:bottom w:val="single" w:sz="12" w:space="0" w:color="000000"/>
            </w:tcBorders>
          </w:tcPr>
          <w:p w14:paraId="44886123" w14:textId="0AEA8384" w:rsidR="00EB1912" w:rsidRPr="00EE1BEF" w:rsidRDefault="00EB1912" w:rsidP="00EE1BEF">
            <w:pPr>
              <w:pStyle w:val="Tablebody"/>
              <w:autoSpaceDE w:val="0"/>
              <w:autoSpaceDN w:val="0"/>
              <w:adjustRightInd w:val="0"/>
              <w:rPr>
                <w:rFonts w:cs="Calibri"/>
                <w:szCs w:val="20"/>
                <w:lang w:val="en-US"/>
              </w:rPr>
            </w:pPr>
            <w:r w:rsidRPr="00EE1BEF">
              <w:rPr>
                <w:rFonts w:eastAsia="MS Mincho"/>
                <w:szCs w:val="24"/>
              </w:rPr>
              <w:t>A set of logical operations to apply to the synchronization occurrences. A ‘#’ indicates the occurrence index, ‘&amp;’ indicates a logical AND operation, ‘|’ a logical OR operation and ‘~’ a NOT operation. Parenthesis are used to group some operations. Such a syntax may give the following string: “#1&amp;~#2</w:t>
            </w:r>
            <w:proofErr w:type="gramStart"/>
            <w:r w:rsidRPr="00EE1BEF">
              <w:rPr>
                <w:rFonts w:eastAsia="MS Mincho"/>
                <w:szCs w:val="24"/>
              </w:rPr>
              <w:t>|(</w:t>
            </w:r>
            <w:proofErr w:type="gramEnd"/>
            <w:r w:rsidRPr="00EE1BEF">
              <w:rPr>
                <w:rFonts w:eastAsia="MS Mincho"/>
                <w:szCs w:val="24"/>
              </w:rPr>
              <w:t>#3&amp;#4)”.</w:t>
            </w:r>
          </w:p>
        </w:tc>
      </w:tr>
    </w:tbl>
    <w:p w14:paraId="04ED04A9" w14:textId="69A2D82A" w:rsidR="00EB1912" w:rsidRPr="00EE1BEF" w:rsidRDefault="00EB1912" w:rsidP="00EE1BEF">
      <w:pPr>
        <w:pStyle w:val="BodyText"/>
        <w:autoSpaceDE w:val="0"/>
        <w:autoSpaceDN w:val="0"/>
        <w:adjustRightInd w:val="0"/>
        <w:rPr>
          <w:rFonts w:eastAsia="MS Mincho"/>
          <w:szCs w:val="24"/>
        </w:rPr>
      </w:pPr>
      <w:r w:rsidRPr="00EE1BEF">
        <w:rPr>
          <w:rFonts w:eastAsia="MS Mincho"/>
          <w:b/>
          <w:szCs w:val="24"/>
        </w:rPr>
        <w:t> </w:t>
      </w:r>
    </w:p>
    <w:p w14:paraId="13D87FAB"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b/>
          <w:szCs w:val="24"/>
        </w:rPr>
        <w:t>G.4.4   Processing model</w:t>
      </w:r>
    </w:p>
    <w:p w14:paraId="73A691E7"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lastRenderedPageBreak/>
        <w:t>When processing the MPEG_node_mapping extension, the Presentation Engine shall identify nodes in the scene description that have a node mapping. The Presentation Engine shall determine if the component identified by the indicated component parameter supports the Generic Render Control API. If it does, the Presentation Engine shall pass the mapping information to the identified component.</w:t>
      </w:r>
    </w:p>
    <w:p w14:paraId="58383020"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The Presentation Engine shall then use the API to align the rendering with the component as configured over the API.</w:t>
      </w:r>
    </w:p>
    <w:p w14:paraId="7E9B2C8A" w14:textId="77777777" w:rsidR="00EB1912" w:rsidRDefault="00EB1912" w:rsidP="00EE1BEF">
      <w:pPr>
        <w:pStyle w:val="BodyText"/>
        <w:autoSpaceDE w:val="0"/>
        <w:autoSpaceDN w:val="0"/>
        <w:adjustRightInd w:val="0"/>
        <w:rPr>
          <w:ins w:id="1055" w:author="Sylvain Lelievre 152" w:date="2025-10-10T13:44:00Z" w16du:dateUtc="2025-10-10T11:44:00Z"/>
          <w:rFonts w:eastAsia="MS Mincho"/>
          <w:szCs w:val="24"/>
        </w:rPr>
      </w:pPr>
      <w:r w:rsidRPr="00EE1BEF">
        <w:rPr>
          <w:rFonts w:eastAsia="MS Mincho"/>
          <w:szCs w:val="24"/>
        </w:rPr>
        <w:t> </w:t>
      </w:r>
    </w:p>
    <w:p w14:paraId="08DCCE82" w14:textId="77777777" w:rsidR="00473A87" w:rsidRDefault="00473A87" w:rsidP="00473A87">
      <w:pPr>
        <w:pStyle w:val="BodyText"/>
        <w:autoSpaceDE w:val="0"/>
        <w:autoSpaceDN w:val="0"/>
        <w:adjustRightInd w:val="0"/>
        <w:rPr>
          <w:ins w:id="1056" w:author="Sylvain Lelievre 152" w:date="2025-10-10T13:44:00Z" w16du:dateUtc="2025-10-10T11:44:00Z"/>
          <w:rFonts w:eastAsia="MS Mincho"/>
          <w:i/>
          <w:szCs w:val="24"/>
        </w:rPr>
      </w:pPr>
      <w:ins w:id="1057" w:author="Sylvain Lelievre 152" w:date="2025-10-10T13:44:00Z" w16du:dateUtc="2025-10-10T11:44:00Z">
        <w:r w:rsidRPr="00EE1BEF">
          <w:rPr>
            <w:rFonts w:eastAsia="MS Mincho"/>
            <w:i/>
            <w:szCs w:val="24"/>
          </w:rPr>
          <w:t>Annex G</w:t>
        </w:r>
      </w:ins>
    </w:p>
    <w:p w14:paraId="19EB1929" w14:textId="77777777" w:rsidR="00473A87" w:rsidRDefault="00473A87" w:rsidP="00473A87">
      <w:pPr>
        <w:pStyle w:val="BodyText"/>
        <w:autoSpaceDE w:val="0"/>
        <w:autoSpaceDN w:val="0"/>
        <w:adjustRightInd w:val="0"/>
        <w:rPr>
          <w:ins w:id="1058" w:author="Sylvain Lelievre 152" w:date="2025-10-10T13:50:00Z" w16du:dateUtc="2025-10-10T11:50:00Z"/>
          <w:rFonts w:eastAsia="MS Mincho"/>
          <w:szCs w:val="24"/>
        </w:rPr>
      </w:pPr>
      <w:ins w:id="1059" w:author="Sylvain Lelievre 152" w:date="2025-10-10T13:44:00Z" w16du:dateUtc="2025-10-10T11:44:00Z">
        <w:r>
          <w:rPr>
            <w:rFonts w:eastAsia="MS Mincho"/>
            <w:szCs w:val="24"/>
          </w:rPr>
          <w:t>Add the following new Clause as follows:</w:t>
        </w:r>
      </w:ins>
    </w:p>
    <w:p w14:paraId="20265026" w14:textId="77777777" w:rsidR="00473A87" w:rsidRDefault="00473A87" w:rsidP="00473A87">
      <w:pPr>
        <w:pStyle w:val="BodyText"/>
        <w:autoSpaceDE w:val="0"/>
        <w:autoSpaceDN w:val="0"/>
        <w:adjustRightInd w:val="0"/>
        <w:rPr>
          <w:ins w:id="1060" w:author="Sylvain Lelievre" w:date="2026-01-23T13:06:00Z" w16du:dateUtc="2026-01-23T12:06:00Z"/>
          <w:rFonts w:eastAsia="MS Mincho"/>
          <w:szCs w:val="24"/>
        </w:rPr>
      </w:pPr>
    </w:p>
    <w:p w14:paraId="289435A3" w14:textId="77777777" w:rsidR="000E64DE" w:rsidRDefault="000E64DE" w:rsidP="000E64DE">
      <w:pPr>
        <w:pStyle w:val="Heading2"/>
        <w:numPr>
          <w:ilvl w:val="0"/>
          <w:numId w:val="0"/>
        </w:numPr>
        <w:rPr>
          <w:ins w:id="1061" w:author="Sylvain Lelievre" w:date="2026-01-23T13:07:00Z" w16du:dateUtc="2026-01-23T12:07:00Z"/>
        </w:rPr>
      </w:pPr>
      <w:commentRangeStart w:id="1062"/>
      <w:ins w:id="1063" w:author="Sylvain Lelievre" w:date="2026-01-23T13:07:00Z" w16du:dateUtc="2026-01-23T12:07:00Z">
        <w:r>
          <w:rPr>
            <w:szCs w:val="24"/>
          </w:rPr>
          <w:t>G.5</w:t>
        </w:r>
        <w:r w:rsidRPr="00473A87">
          <w:rPr>
            <w:szCs w:val="24"/>
          </w:rPr>
          <w:tab/>
          <w:t>Support for Gaussian Splats</w:t>
        </w:r>
      </w:ins>
      <w:commentRangeEnd w:id="1062"/>
      <w:ins w:id="1064" w:author="Sylvain Lelievre" w:date="2026-01-23T13:08:00Z" w16du:dateUtc="2026-01-23T12:08:00Z">
        <w:r>
          <w:rPr>
            <w:rStyle w:val="CommentReference"/>
            <w:b w:val="0"/>
          </w:rPr>
          <w:commentReference w:id="1062"/>
        </w:r>
      </w:ins>
    </w:p>
    <w:p w14:paraId="58DA82E2" w14:textId="77777777" w:rsidR="000E64DE" w:rsidRDefault="000E64DE" w:rsidP="000E64DE">
      <w:pPr>
        <w:pStyle w:val="Heading3"/>
        <w:numPr>
          <w:ilvl w:val="0"/>
          <w:numId w:val="0"/>
        </w:numPr>
        <w:rPr>
          <w:ins w:id="1065" w:author="Sylvain Lelievre" w:date="2026-01-23T13:07:00Z" w16du:dateUtc="2026-01-23T12:07:00Z"/>
        </w:rPr>
      </w:pPr>
      <w:ins w:id="1066" w:author="Sylvain Lelievre" w:date="2026-01-23T13:07:00Z" w16du:dateUtc="2026-01-23T12:07:00Z">
        <w:r>
          <w:t>G.5.1</w:t>
        </w:r>
        <w:r>
          <w:tab/>
          <w:t>Overview</w:t>
        </w:r>
      </w:ins>
    </w:p>
    <w:p w14:paraId="51DBFBAE" w14:textId="77777777" w:rsidR="000E64DE" w:rsidRDefault="000E64DE" w:rsidP="000E64DE">
      <w:pPr>
        <w:pStyle w:val="BodyText"/>
        <w:rPr>
          <w:ins w:id="1067" w:author="Sylvain Lelievre" w:date="2026-01-23T13:07:00Z" w16du:dateUtc="2026-01-23T12:07:00Z"/>
        </w:rPr>
      </w:pPr>
      <w:ins w:id="1068" w:author="Sylvain Lelievre" w:date="2026-01-23T13:07:00Z" w16du:dateUtc="2026-01-23T12:07:00Z">
        <w:r>
          <w:t>Gaussian splats are represented in MPEG-I Scene Description using the KHR_gaussian_splatting extension as the base layer, and an MPEG extension that extends KHR_gaussian_splatting for transport and streaming features.</w:t>
        </w:r>
      </w:ins>
    </w:p>
    <w:p w14:paraId="7F532B68" w14:textId="77777777" w:rsidR="000E64DE" w:rsidRDefault="000E64DE" w:rsidP="000E64DE">
      <w:pPr>
        <w:pStyle w:val="BodyText"/>
        <w:rPr>
          <w:ins w:id="1069" w:author="Sylvain Lelievre" w:date="2026-01-23T13:07:00Z" w16du:dateUtc="2026-01-23T12:07:00Z"/>
        </w:rPr>
      </w:pPr>
      <w:ins w:id="1070" w:author="Sylvain Lelievre" w:date="2026-01-23T13:07:00Z" w16du:dateUtc="2026-01-23T12:07:00Z">
        <w:r>
          <w:t xml:space="preserve">The MPEG extension name shall be MPEG_gaussian_splatting_transport. </w:t>
        </w:r>
      </w:ins>
    </w:p>
    <w:p w14:paraId="34B535E2" w14:textId="77777777" w:rsidR="000E64DE" w:rsidRDefault="000E64DE" w:rsidP="000E64DE">
      <w:pPr>
        <w:pStyle w:val="BodyText"/>
        <w:rPr>
          <w:ins w:id="1071" w:author="Sylvain Lelievre" w:date="2026-01-23T13:07:00Z" w16du:dateUtc="2026-01-23T12:07:00Z"/>
        </w:rPr>
      </w:pPr>
      <w:ins w:id="1072" w:author="Sylvain Lelievre" w:date="2026-01-23T13:07:00Z" w16du:dateUtc="2026-01-23T12:07:00Z">
        <w:r>
          <w:t>The following signaling rules for glTF assets that carry Gaussian splats shall apply:</w:t>
        </w:r>
      </w:ins>
    </w:p>
    <w:p w14:paraId="26E0F7BE" w14:textId="77777777" w:rsidR="000E64DE" w:rsidRDefault="000E64DE" w:rsidP="000E64DE">
      <w:pPr>
        <w:pStyle w:val="BodyText"/>
        <w:numPr>
          <w:ilvl w:val="0"/>
          <w:numId w:val="42"/>
        </w:numPr>
        <w:tabs>
          <w:tab w:val="clear" w:pos="397"/>
          <w:tab w:val="clear" w:pos="794"/>
          <w:tab w:val="clear" w:pos="1191"/>
          <w:tab w:val="clear" w:pos="1588"/>
          <w:tab w:val="clear" w:pos="1985"/>
          <w:tab w:val="clear" w:pos="2381"/>
          <w:tab w:val="clear" w:pos="2778"/>
          <w:tab w:val="clear" w:pos="3175"/>
          <w:tab w:val="clear" w:pos="3572"/>
          <w:tab w:val="clear" w:pos="3969"/>
        </w:tabs>
        <w:spacing w:before="1" w:after="160" w:line="259" w:lineRule="auto"/>
        <w:jc w:val="left"/>
        <w:rPr>
          <w:ins w:id="1073" w:author="Sylvain Lelievre" w:date="2026-01-23T13:07:00Z" w16du:dateUtc="2026-01-23T12:07:00Z"/>
        </w:rPr>
      </w:pPr>
      <w:ins w:id="1074" w:author="Sylvain Lelievre" w:date="2026-01-23T13:07:00Z" w16du:dateUtc="2026-01-23T12:07:00Z">
        <w:r>
          <w:t>The glTF asset shall list KHR_gaussian_splatting in extensionsUsed.</w:t>
        </w:r>
      </w:ins>
    </w:p>
    <w:p w14:paraId="1F8D094B" w14:textId="77777777" w:rsidR="000E64DE" w:rsidRDefault="000E64DE" w:rsidP="000E64DE">
      <w:pPr>
        <w:pStyle w:val="BodyText"/>
        <w:numPr>
          <w:ilvl w:val="0"/>
          <w:numId w:val="42"/>
        </w:numPr>
        <w:tabs>
          <w:tab w:val="clear" w:pos="397"/>
          <w:tab w:val="clear" w:pos="794"/>
          <w:tab w:val="clear" w:pos="1191"/>
          <w:tab w:val="clear" w:pos="1588"/>
          <w:tab w:val="clear" w:pos="1985"/>
          <w:tab w:val="clear" w:pos="2381"/>
          <w:tab w:val="clear" w:pos="2778"/>
          <w:tab w:val="clear" w:pos="3175"/>
          <w:tab w:val="clear" w:pos="3572"/>
          <w:tab w:val="clear" w:pos="3969"/>
        </w:tabs>
        <w:spacing w:before="1" w:after="160" w:line="259" w:lineRule="auto"/>
        <w:jc w:val="left"/>
        <w:rPr>
          <w:ins w:id="1075" w:author="Sylvain Lelievre" w:date="2026-01-23T13:07:00Z" w16du:dateUtc="2026-01-23T12:07:00Z"/>
        </w:rPr>
      </w:pPr>
      <w:ins w:id="1076" w:author="Sylvain Lelievre" w:date="2026-01-23T13:07:00Z" w16du:dateUtc="2026-01-23T12:07:00Z">
        <w:r>
          <w:t>The glTF asset shall list MPEG_gaussian_splatting_transport in extensionsUsed when any MPEG-specific progressive or timed transport feature is used.</w:t>
        </w:r>
      </w:ins>
    </w:p>
    <w:p w14:paraId="00AA50DA" w14:textId="77777777" w:rsidR="000E64DE" w:rsidRDefault="000E64DE" w:rsidP="000E64DE">
      <w:pPr>
        <w:pStyle w:val="BodyText"/>
        <w:numPr>
          <w:ilvl w:val="0"/>
          <w:numId w:val="42"/>
        </w:numPr>
        <w:tabs>
          <w:tab w:val="clear" w:pos="397"/>
          <w:tab w:val="clear" w:pos="794"/>
          <w:tab w:val="clear" w:pos="1191"/>
          <w:tab w:val="clear" w:pos="1588"/>
          <w:tab w:val="clear" w:pos="1985"/>
          <w:tab w:val="clear" w:pos="2381"/>
          <w:tab w:val="clear" w:pos="2778"/>
          <w:tab w:val="clear" w:pos="3175"/>
          <w:tab w:val="clear" w:pos="3572"/>
          <w:tab w:val="clear" w:pos="3969"/>
        </w:tabs>
        <w:spacing w:before="1" w:after="160" w:line="259" w:lineRule="auto"/>
        <w:jc w:val="left"/>
        <w:rPr>
          <w:ins w:id="1077" w:author="Sylvain Lelievre" w:date="2026-01-23T13:07:00Z" w16du:dateUtc="2026-01-23T12:07:00Z"/>
        </w:rPr>
      </w:pPr>
      <w:ins w:id="1078" w:author="Sylvain Lelievre" w:date="2026-01-23T13:07:00Z" w16du:dateUtc="2026-01-23T12:07:00Z">
        <w:r>
          <w:t>The mesh primitive mode shall be POINTS.</w:t>
        </w:r>
      </w:ins>
    </w:p>
    <w:p w14:paraId="20EC5D11" w14:textId="77777777" w:rsidR="000E64DE" w:rsidRDefault="000E64DE" w:rsidP="000E64DE">
      <w:pPr>
        <w:pStyle w:val="BodyText"/>
        <w:numPr>
          <w:ilvl w:val="0"/>
          <w:numId w:val="42"/>
        </w:numPr>
        <w:tabs>
          <w:tab w:val="clear" w:pos="397"/>
          <w:tab w:val="clear" w:pos="794"/>
          <w:tab w:val="clear" w:pos="1191"/>
          <w:tab w:val="clear" w:pos="1588"/>
          <w:tab w:val="clear" w:pos="1985"/>
          <w:tab w:val="clear" w:pos="2381"/>
          <w:tab w:val="clear" w:pos="2778"/>
          <w:tab w:val="clear" w:pos="3175"/>
          <w:tab w:val="clear" w:pos="3572"/>
          <w:tab w:val="clear" w:pos="3969"/>
        </w:tabs>
        <w:spacing w:before="1" w:after="160" w:line="259" w:lineRule="auto"/>
        <w:jc w:val="left"/>
        <w:rPr>
          <w:ins w:id="1079" w:author="Sylvain Lelievre" w:date="2026-01-23T13:07:00Z" w16du:dateUtc="2026-01-23T12:07:00Z"/>
        </w:rPr>
      </w:pPr>
      <w:ins w:id="1080" w:author="Sylvain Lelievre" w:date="2026-01-23T13:07:00Z" w16du:dateUtc="2026-01-23T12:07:00Z">
        <w:r>
          <w:t>The MPEG_gaussian_splatting_transport object shall be carried inside the nested extensions object of KHR_gaussian_splatting.</w:t>
        </w:r>
      </w:ins>
    </w:p>
    <w:p w14:paraId="26BB0C8D" w14:textId="77777777" w:rsidR="000E64DE" w:rsidRPr="000C23F0" w:rsidRDefault="000E64DE" w:rsidP="000E64DE">
      <w:pPr>
        <w:pStyle w:val="Heading3"/>
        <w:numPr>
          <w:ilvl w:val="0"/>
          <w:numId w:val="0"/>
        </w:numPr>
        <w:rPr>
          <w:ins w:id="1081" w:author="Sylvain Lelievre" w:date="2026-01-23T13:07:00Z" w16du:dateUtc="2026-01-23T12:07:00Z"/>
        </w:rPr>
      </w:pPr>
      <w:ins w:id="1082" w:author="Sylvain Lelievre" w:date="2026-01-23T13:07:00Z" w16du:dateUtc="2026-01-23T12:07:00Z">
        <w:r>
          <w:t>G.5.2</w:t>
        </w:r>
        <w:r>
          <w:tab/>
          <w:t>Semantics</w:t>
        </w:r>
      </w:ins>
    </w:p>
    <w:p w14:paraId="70DD451D" w14:textId="77777777" w:rsidR="000E64DE" w:rsidRDefault="000E64DE" w:rsidP="000E64DE">
      <w:pPr>
        <w:pStyle w:val="BodyText"/>
        <w:rPr>
          <w:ins w:id="1083" w:author="Sylvain Lelievre" w:date="2026-01-23T13:07:00Z" w16du:dateUtc="2026-01-23T12:07:00Z"/>
        </w:rPr>
      </w:pPr>
      <w:ins w:id="1084" w:author="Sylvain Lelievre" w:date="2026-01-23T13:07:00Z" w16du:dateUtc="2026-01-23T12:07:00Z">
        <w:r>
          <w:t xml:space="preserve">Table G.24 summarizes the primitive attribute semantics used for Gaussian splats (glTF + KHR_gaussian_splatting). </w:t>
        </w:r>
      </w:ins>
    </w:p>
    <w:p w14:paraId="73B16174" w14:textId="77777777" w:rsidR="000E64DE" w:rsidRPr="000C23F0" w:rsidRDefault="000E64DE" w:rsidP="000E64DE">
      <w:pPr>
        <w:pStyle w:val="Caption"/>
        <w:keepNext/>
        <w:jc w:val="center"/>
        <w:rPr>
          <w:ins w:id="1085" w:author="Sylvain Lelievre" w:date="2026-01-23T13:07:00Z" w16du:dateUtc="2026-01-23T12:07:00Z"/>
          <w:b w:val="0"/>
          <w:bCs w:val="0"/>
          <w:i/>
          <w:iCs/>
          <w:noProof/>
          <w:szCs w:val="22"/>
        </w:rPr>
      </w:pPr>
      <w:ins w:id="1086" w:author="Sylvain Lelievre" w:date="2026-01-23T13:07:00Z" w16du:dateUtc="2026-01-23T12:07:00Z">
        <w:r w:rsidRPr="000C23F0">
          <w:rPr>
            <w:noProof/>
            <w:szCs w:val="22"/>
          </w:rPr>
          <w:t>Table G.</w:t>
        </w:r>
        <w:r>
          <w:rPr>
            <w:noProof/>
            <w:szCs w:val="22"/>
          </w:rPr>
          <w:t>24</w:t>
        </w:r>
        <w:r w:rsidRPr="000C23F0">
          <w:rPr>
            <w:noProof/>
            <w:szCs w:val="22"/>
          </w:rPr>
          <w:t xml:space="preserve"> </w:t>
        </w:r>
        <w:r>
          <w:rPr>
            <w:noProof/>
            <w:szCs w:val="22"/>
          </w:rPr>
          <w:t>Attributes inherited from glTF and KHR_gaussian_splatting</w:t>
        </w:r>
      </w:ins>
    </w:p>
    <w:tbl>
      <w:tblPr>
        <w:tblStyle w:val="TableNormal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24"/>
        <w:gridCol w:w="1440"/>
        <w:gridCol w:w="1440"/>
        <w:gridCol w:w="3456"/>
      </w:tblGrid>
      <w:tr w:rsidR="000E64DE" w:rsidRPr="000C23F0" w14:paraId="5917C0F6" w14:textId="77777777" w:rsidTr="00D318BD">
        <w:trPr>
          <w:ins w:id="1087" w:author="Sylvain Lelievre" w:date="2026-01-23T13:07:00Z"/>
        </w:trPr>
        <w:tc>
          <w:tcPr>
            <w:tcW w:w="3024" w:type="dxa"/>
          </w:tcPr>
          <w:p w14:paraId="76F4A7BB" w14:textId="77777777" w:rsidR="000E64DE" w:rsidRPr="000C23F0" w:rsidRDefault="000E64DE" w:rsidP="00D318BD">
            <w:pPr>
              <w:rPr>
                <w:ins w:id="1088" w:author="Sylvain Lelievre" w:date="2026-01-23T13:07:00Z" w16du:dateUtc="2026-01-23T12:07:00Z"/>
                <w:b/>
                <w:bCs/>
              </w:rPr>
            </w:pPr>
            <w:ins w:id="1089" w:author="Sylvain Lelievre" w:date="2026-01-23T13:07:00Z" w16du:dateUtc="2026-01-23T12:07:00Z">
              <w:r w:rsidRPr="000C23F0">
                <w:rPr>
                  <w:b/>
                  <w:bCs/>
                </w:rPr>
                <w:t>Attribute semantic</w:t>
              </w:r>
            </w:ins>
          </w:p>
        </w:tc>
        <w:tc>
          <w:tcPr>
            <w:tcW w:w="1440" w:type="dxa"/>
          </w:tcPr>
          <w:p w14:paraId="22D3B63C" w14:textId="77777777" w:rsidR="000E64DE" w:rsidRPr="000C23F0" w:rsidRDefault="000E64DE" w:rsidP="00D318BD">
            <w:pPr>
              <w:rPr>
                <w:ins w:id="1090" w:author="Sylvain Lelievre" w:date="2026-01-23T13:07:00Z" w16du:dateUtc="2026-01-23T12:07:00Z"/>
                <w:b/>
                <w:bCs/>
              </w:rPr>
            </w:pPr>
            <w:ins w:id="1091" w:author="Sylvain Lelievre" w:date="2026-01-23T13:07:00Z" w16du:dateUtc="2026-01-23T12:07:00Z">
              <w:r w:rsidRPr="000C23F0">
                <w:rPr>
                  <w:b/>
                  <w:bCs/>
                </w:rPr>
                <w:t>Accessor type</w:t>
              </w:r>
            </w:ins>
          </w:p>
        </w:tc>
        <w:tc>
          <w:tcPr>
            <w:tcW w:w="1440" w:type="dxa"/>
          </w:tcPr>
          <w:p w14:paraId="2F02D4AB" w14:textId="77777777" w:rsidR="000E64DE" w:rsidRPr="000C23F0" w:rsidRDefault="000E64DE" w:rsidP="00D318BD">
            <w:pPr>
              <w:rPr>
                <w:ins w:id="1092" w:author="Sylvain Lelievre" w:date="2026-01-23T13:07:00Z" w16du:dateUtc="2026-01-23T12:07:00Z"/>
                <w:b/>
                <w:bCs/>
              </w:rPr>
            </w:pPr>
            <w:ins w:id="1093" w:author="Sylvain Lelievre" w:date="2026-01-23T13:07:00Z" w16du:dateUtc="2026-01-23T12:07:00Z">
              <w:r w:rsidRPr="000C23F0">
                <w:rPr>
                  <w:b/>
                  <w:bCs/>
                </w:rPr>
                <w:t>Required</w:t>
              </w:r>
            </w:ins>
          </w:p>
        </w:tc>
        <w:tc>
          <w:tcPr>
            <w:tcW w:w="3456" w:type="dxa"/>
          </w:tcPr>
          <w:p w14:paraId="1AA578CB" w14:textId="77777777" w:rsidR="000E64DE" w:rsidRPr="000C23F0" w:rsidRDefault="000E64DE" w:rsidP="00D318BD">
            <w:pPr>
              <w:rPr>
                <w:ins w:id="1094" w:author="Sylvain Lelievre" w:date="2026-01-23T13:07:00Z" w16du:dateUtc="2026-01-23T12:07:00Z"/>
                <w:b/>
                <w:bCs/>
              </w:rPr>
            </w:pPr>
            <w:ins w:id="1095" w:author="Sylvain Lelievre" w:date="2026-01-23T13:07:00Z" w16du:dateUtc="2026-01-23T12:07:00Z">
              <w:r w:rsidRPr="000C23F0">
                <w:rPr>
                  <w:b/>
                  <w:bCs/>
                </w:rPr>
                <w:t>Description</w:t>
              </w:r>
            </w:ins>
          </w:p>
        </w:tc>
      </w:tr>
      <w:tr w:rsidR="000E64DE" w14:paraId="76D0D4A6" w14:textId="77777777" w:rsidTr="00D318BD">
        <w:trPr>
          <w:ins w:id="1096" w:author="Sylvain Lelievre" w:date="2026-01-23T13:07:00Z"/>
        </w:trPr>
        <w:tc>
          <w:tcPr>
            <w:tcW w:w="3024" w:type="dxa"/>
          </w:tcPr>
          <w:p w14:paraId="7F528690" w14:textId="77777777" w:rsidR="000E64DE" w:rsidRDefault="000E64DE" w:rsidP="00D318BD">
            <w:pPr>
              <w:rPr>
                <w:ins w:id="1097" w:author="Sylvain Lelievre" w:date="2026-01-23T13:07:00Z" w16du:dateUtc="2026-01-23T12:07:00Z"/>
              </w:rPr>
            </w:pPr>
            <w:ins w:id="1098" w:author="Sylvain Lelievre" w:date="2026-01-23T13:07:00Z" w16du:dateUtc="2026-01-23T12:07:00Z">
              <w:r>
                <w:t>POSITION</w:t>
              </w:r>
            </w:ins>
          </w:p>
        </w:tc>
        <w:tc>
          <w:tcPr>
            <w:tcW w:w="1440" w:type="dxa"/>
          </w:tcPr>
          <w:p w14:paraId="1C01436B" w14:textId="77777777" w:rsidR="000E64DE" w:rsidRDefault="000E64DE" w:rsidP="00D318BD">
            <w:pPr>
              <w:rPr>
                <w:ins w:id="1099" w:author="Sylvain Lelievre" w:date="2026-01-23T13:07:00Z" w16du:dateUtc="2026-01-23T12:07:00Z"/>
              </w:rPr>
            </w:pPr>
            <w:ins w:id="1100" w:author="Sylvain Lelievre" w:date="2026-01-23T13:07:00Z" w16du:dateUtc="2026-01-23T12:07:00Z">
              <w:r>
                <w:t>VEC3</w:t>
              </w:r>
            </w:ins>
          </w:p>
        </w:tc>
        <w:tc>
          <w:tcPr>
            <w:tcW w:w="1440" w:type="dxa"/>
          </w:tcPr>
          <w:p w14:paraId="77841225" w14:textId="77777777" w:rsidR="000E64DE" w:rsidRDefault="000E64DE" w:rsidP="00D318BD">
            <w:pPr>
              <w:rPr>
                <w:ins w:id="1101" w:author="Sylvain Lelievre" w:date="2026-01-23T13:07:00Z" w16du:dateUtc="2026-01-23T12:07:00Z"/>
              </w:rPr>
            </w:pPr>
            <w:ins w:id="1102" w:author="Sylvain Lelievre" w:date="2026-01-23T13:07:00Z" w16du:dateUtc="2026-01-23T12:07:00Z">
              <w:r>
                <w:t>Yes</w:t>
              </w:r>
            </w:ins>
          </w:p>
        </w:tc>
        <w:tc>
          <w:tcPr>
            <w:tcW w:w="3456" w:type="dxa"/>
          </w:tcPr>
          <w:p w14:paraId="20B91113" w14:textId="77777777" w:rsidR="000E64DE" w:rsidRDefault="000E64DE" w:rsidP="00D318BD">
            <w:pPr>
              <w:rPr>
                <w:ins w:id="1103" w:author="Sylvain Lelievre" w:date="2026-01-23T13:07:00Z" w16du:dateUtc="2026-01-23T12:07:00Z"/>
              </w:rPr>
            </w:pPr>
            <w:ins w:id="1104" w:author="Sylvain Lelievre" w:date="2026-01-23T13:07:00Z" w16du:dateUtc="2026-01-23T12:07:00Z">
              <w:r>
                <w:t>Splat center position (glTF base attribute).</w:t>
              </w:r>
            </w:ins>
          </w:p>
        </w:tc>
      </w:tr>
      <w:tr w:rsidR="000E64DE" w14:paraId="3DA89228" w14:textId="77777777" w:rsidTr="00D318BD">
        <w:trPr>
          <w:ins w:id="1105" w:author="Sylvain Lelievre" w:date="2026-01-23T13:07:00Z"/>
        </w:trPr>
        <w:tc>
          <w:tcPr>
            <w:tcW w:w="3024" w:type="dxa"/>
          </w:tcPr>
          <w:p w14:paraId="447AE0D6" w14:textId="77777777" w:rsidR="000E64DE" w:rsidRDefault="000E64DE" w:rsidP="00D318BD">
            <w:pPr>
              <w:rPr>
                <w:ins w:id="1106" w:author="Sylvain Lelievre" w:date="2026-01-23T13:07:00Z" w16du:dateUtc="2026-01-23T12:07:00Z"/>
              </w:rPr>
            </w:pPr>
            <w:ins w:id="1107" w:author="Sylvain Lelievre" w:date="2026-01-23T13:07:00Z" w16du:dateUtc="2026-01-23T12:07:00Z">
              <w:r>
                <w:t>COLOR_0</w:t>
              </w:r>
            </w:ins>
          </w:p>
        </w:tc>
        <w:tc>
          <w:tcPr>
            <w:tcW w:w="1440" w:type="dxa"/>
          </w:tcPr>
          <w:p w14:paraId="39104763" w14:textId="77777777" w:rsidR="000E64DE" w:rsidRDefault="000E64DE" w:rsidP="00D318BD">
            <w:pPr>
              <w:rPr>
                <w:ins w:id="1108" w:author="Sylvain Lelievre" w:date="2026-01-23T13:07:00Z" w16du:dateUtc="2026-01-23T12:07:00Z"/>
              </w:rPr>
            </w:pPr>
            <w:ins w:id="1109" w:author="Sylvain Lelievre" w:date="2026-01-23T13:07:00Z" w16du:dateUtc="2026-01-23T12:07:00Z">
              <w:r>
                <w:t>VEC3 or VEC4</w:t>
              </w:r>
            </w:ins>
          </w:p>
        </w:tc>
        <w:tc>
          <w:tcPr>
            <w:tcW w:w="1440" w:type="dxa"/>
          </w:tcPr>
          <w:p w14:paraId="408F6C0B" w14:textId="77777777" w:rsidR="000E64DE" w:rsidRDefault="000E64DE" w:rsidP="00D318BD">
            <w:pPr>
              <w:rPr>
                <w:ins w:id="1110" w:author="Sylvain Lelievre" w:date="2026-01-23T13:07:00Z" w16du:dateUtc="2026-01-23T12:07:00Z"/>
              </w:rPr>
            </w:pPr>
            <w:ins w:id="1111" w:author="Sylvain Lelievre" w:date="2026-01-23T13:07:00Z" w16du:dateUtc="2026-01-23T12:07:00Z">
              <w:r>
                <w:t>Recommended</w:t>
              </w:r>
            </w:ins>
          </w:p>
        </w:tc>
        <w:tc>
          <w:tcPr>
            <w:tcW w:w="3456" w:type="dxa"/>
          </w:tcPr>
          <w:p w14:paraId="5930BBFC" w14:textId="77777777" w:rsidR="000E64DE" w:rsidRDefault="000E64DE" w:rsidP="00D318BD">
            <w:pPr>
              <w:rPr>
                <w:ins w:id="1112" w:author="Sylvain Lelievre" w:date="2026-01-23T13:07:00Z" w16du:dateUtc="2026-01-23T12:07:00Z"/>
              </w:rPr>
            </w:pPr>
            <w:ins w:id="1113" w:author="Sylvain Lelievre" w:date="2026-01-23T13:07:00Z" w16du:dateUtc="2026-01-23T12:07:00Z">
              <w:r>
                <w:t>Baseline color for fallback point rendering. COLOR_</w:t>
              </w:r>
              <w:proofErr w:type="gramStart"/>
              <w:r>
                <w:t>0.a</w:t>
              </w:r>
              <w:proofErr w:type="gramEnd"/>
              <w:r>
                <w:t xml:space="preserve"> should carry opacity when available. COLOR_0.rgb is also used for degree 0 reconstruction when shEncoding.dcFromColor0 is true.</w:t>
              </w:r>
            </w:ins>
          </w:p>
        </w:tc>
      </w:tr>
      <w:tr w:rsidR="000E64DE" w14:paraId="0E8AC075" w14:textId="77777777" w:rsidTr="00D318BD">
        <w:trPr>
          <w:ins w:id="1114" w:author="Sylvain Lelievre" w:date="2026-01-23T13:07:00Z"/>
        </w:trPr>
        <w:tc>
          <w:tcPr>
            <w:tcW w:w="3024" w:type="dxa"/>
          </w:tcPr>
          <w:p w14:paraId="06FBD9AF" w14:textId="77777777" w:rsidR="000E64DE" w:rsidRDefault="000E64DE" w:rsidP="00D318BD">
            <w:pPr>
              <w:rPr>
                <w:ins w:id="1115" w:author="Sylvain Lelievre" w:date="2026-01-23T13:07:00Z" w16du:dateUtc="2026-01-23T12:07:00Z"/>
              </w:rPr>
            </w:pPr>
            <w:ins w:id="1116" w:author="Sylvain Lelievre" w:date="2026-01-23T13:07:00Z" w16du:dateUtc="2026-01-23T12:07:00Z">
              <w:r>
                <w:lastRenderedPageBreak/>
                <w:t>KHR_gaussian_</w:t>
              </w:r>
              <w:proofErr w:type="gramStart"/>
              <w:r>
                <w:t>splatting:ROTATION</w:t>
              </w:r>
              <w:proofErr w:type="gramEnd"/>
            </w:ins>
          </w:p>
        </w:tc>
        <w:tc>
          <w:tcPr>
            <w:tcW w:w="1440" w:type="dxa"/>
          </w:tcPr>
          <w:p w14:paraId="06DAB730" w14:textId="77777777" w:rsidR="000E64DE" w:rsidRDefault="000E64DE" w:rsidP="00D318BD">
            <w:pPr>
              <w:rPr>
                <w:ins w:id="1117" w:author="Sylvain Lelievre" w:date="2026-01-23T13:07:00Z" w16du:dateUtc="2026-01-23T12:07:00Z"/>
              </w:rPr>
            </w:pPr>
            <w:ins w:id="1118" w:author="Sylvain Lelievre" w:date="2026-01-23T13:07:00Z" w16du:dateUtc="2026-01-23T12:07:00Z">
              <w:r>
                <w:t>VEC4</w:t>
              </w:r>
            </w:ins>
          </w:p>
        </w:tc>
        <w:tc>
          <w:tcPr>
            <w:tcW w:w="1440" w:type="dxa"/>
          </w:tcPr>
          <w:p w14:paraId="0FB27126" w14:textId="77777777" w:rsidR="000E64DE" w:rsidRDefault="000E64DE" w:rsidP="00D318BD">
            <w:pPr>
              <w:rPr>
                <w:ins w:id="1119" w:author="Sylvain Lelievre" w:date="2026-01-23T13:07:00Z" w16du:dateUtc="2026-01-23T12:07:00Z"/>
              </w:rPr>
            </w:pPr>
            <w:ins w:id="1120" w:author="Sylvain Lelievre" w:date="2026-01-23T13:07:00Z" w16du:dateUtc="2026-01-23T12:07:00Z">
              <w:r>
                <w:t>Yes</w:t>
              </w:r>
            </w:ins>
          </w:p>
        </w:tc>
        <w:tc>
          <w:tcPr>
            <w:tcW w:w="3456" w:type="dxa"/>
          </w:tcPr>
          <w:p w14:paraId="4BAB87EF" w14:textId="77777777" w:rsidR="000E64DE" w:rsidRDefault="000E64DE" w:rsidP="00D318BD">
            <w:pPr>
              <w:rPr>
                <w:ins w:id="1121" w:author="Sylvain Lelievre" w:date="2026-01-23T13:07:00Z" w16du:dateUtc="2026-01-23T12:07:00Z"/>
              </w:rPr>
            </w:pPr>
            <w:ins w:id="1122" w:author="Sylvain Lelievre" w:date="2026-01-23T13:07:00Z" w16du:dateUtc="2026-01-23T12:07:00Z">
              <w:r>
                <w:t>Quaternion rotation (</w:t>
              </w:r>
              <w:proofErr w:type="gramStart"/>
              <w:r>
                <w:t>x,y</w:t>
              </w:r>
              <w:proofErr w:type="gramEnd"/>
              <w:r>
                <w:t>,</w:t>
              </w:r>
              <w:proofErr w:type="gramStart"/>
              <w:r>
                <w:t>z,w</w:t>
              </w:r>
              <w:proofErr w:type="gramEnd"/>
              <w:r>
                <w:t>) defining local axes orientation of each splat.</w:t>
              </w:r>
            </w:ins>
          </w:p>
        </w:tc>
      </w:tr>
      <w:tr w:rsidR="000E64DE" w14:paraId="7C8707CD" w14:textId="77777777" w:rsidTr="00D318BD">
        <w:trPr>
          <w:ins w:id="1123" w:author="Sylvain Lelievre" w:date="2026-01-23T13:07:00Z"/>
        </w:trPr>
        <w:tc>
          <w:tcPr>
            <w:tcW w:w="3024" w:type="dxa"/>
          </w:tcPr>
          <w:p w14:paraId="7C05F9CE" w14:textId="77777777" w:rsidR="000E64DE" w:rsidRDefault="000E64DE" w:rsidP="00D318BD">
            <w:pPr>
              <w:rPr>
                <w:ins w:id="1124" w:author="Sylvain Lelievre" w:date="2026-01-23T13:07:00Z" w16du:dateUtc="2026-01-23T12:07:00Z"/>
              </w:rPr>
            </w:pPr>
            <w:ins w:id="1125" w:author="Sylvain Lelievre" w:date="2026-01-23T13:07:00Z" w16du:dateUtc="2026-01-23T12:07:00Z">
              <w:r>
                <w:t>KHR_gaussian_</w:t>
              </w:r>
              <w:proofErr w:type="gramStart"/>
              <w:r>
                <w:t>splatting:SCALE</w:t>
              </w:r>
              <w:proofErr w:type="gramEnd"/>
            </w:ins>
          </w:p>
        </w:tc>
        <w:tc>
          <w:tcPr>
            <w:tcW w:w="1440" w:type="dxa"/>
          </w:tcPr>
          <w:p w14:paraId="0C4D419C" w14:textId="77777777" w:rsidR="000E64DE" w:rsidRDefault="000E64DE" w:rsidP="00D318BD">
            <w:pPr>
              <w:rPr>
                <w:ins w:id="1126" w:author="Sylvain Lelievre" w:date="2026-01-23T13:07:00Z" w16du:dateUtc="2026-01-23T12:07:00Z"/>
              </w:rPr>
            </w:pPr>
            <w:ins w:id="1127" w:author="Sylvain Lelievre" w:date="2026-01-23T13:07:00Z" w16du:dateUtc="2026-01-23T12:07:00Z">
              <w:r>
                <w:t>VEC3</w:t>
              </w:r>
            </w:ins>
          </w:p>
        </w:tc>
        <w:tc>
          <w:tcPr>
            <w:tcW w:w="1440" w:type="dxa"/>
          </w:tcPr>
          <w:p w14:paraId="0ADAB533" w14:textId="77777777" w:rsidR="000E64DE" w:rsidRDefault="000E64DE" w:rsidP="00D318BD">
            <w:pPr>
              <w:rPr>
                <w:ins w:id="1128" w:author="Sylvain Lelievre" w:date="2026-01-23T13:07:00Z" w16du:dateUtc="2026-01-23T12:07:00Z"/>
              </w:rPr>
            </w:pPr>
            <w:ins w:id="1129" w:author="Sylvain Lelievre" w:date="2026-01-23T13:07:00Z" w16du:dateUtc="2026-01-23T12:07:00Z">
              <w:r>
                <w:t>Yes</w:t>
              </w:r>
            </w:ins>
          </w:p>
        </w:tc>
        <w:tc>
          <w:tcPr>
            <w:tcW w:w="3456" w:type="dxa"/>
          </w:tcPr>
          <w:p w14:paraId="0366097F" w14:textId="77777777" w:rsidR="000E64DE" w:rsidRDefault="000E64DE" w:rsidP="00D318BD">
            <w:pPr>
              <w:rPr>
                <w:ins w:id="1130" w:author="Sylvain Lelievre" w:date="2026-01-23T13:07:00Z" w16du:dateUtc="2026-01-23T12:07:00Z"/>
              </w:rPr>
            </w:pPr>
            <w:ins w:id="1131" w:author="Sylvain Lelievre" w:date="2026-01-23T13:07:00Z" w16du:dateUtc="2026-01-23T12:07:00Z">
              <w:r>
                <w:t>Per-axis scale in log-space as defined by KHR_gaussian_splatting.</w:t>
              </w:r>
            </w:ins>
          </w:p>
        </w:tc>
      </w:tr>
      <w:tr w:rsidR="000E64DE" w14:paraId="3F7289C7" w14:textId="77777777" w:rsidTr="00D318BD">
        <w:trPr>
          <w:ins w:id="1132" w:author="Sylvain Lelievre" w:date="2026-01-23T13:07:00Z"/>
        </w:trPr>
        <w:tc>
          <w:tcPr>
            <w:tcW w:w="3024" w:type="dxa"/>
          </w:tcPr>
          <w:p w14:paraId="63434C4A" w14:textId="77777777" w:rsidR="000E64DE" w:rsidRDefault="000E64DE" w:rsidP="00D318BD">
            <w:pPr>
              <w:rPr>
                <w:ins w:id="1133" w:author="Sylvain Lelievre" w:date="2026-01-23T13:07:00Z" w16du:dateUtc="2026-01-23T12:07:00Z"/>
              </w:rPr>
            </w:pPr>
            <w:ins w:id="1134" w:author="Sylvain Lelievre" w:date="2026-01-23T13:07:00Z" w16du:dateUtc="2026-01-23T12:07:00Z">
              <w:r>
                <w:t>KHR_gaussian_</w:t>
              </w:r>
              <w:proofErr w:type="gramStart"/>
              <w:r>
                <w:t>splatting:OPACITY</w:t>
              </w:r>
              <w:proofErr w:type="gramEnd"/>
            </w:ins>
          </w:p>
        </w:tc>
        <w:tc>
          <w:tcPr>
            <w:tcW w:w="1440" w:type="dxa"/>
          </w:tcPr>
          <w:p w14:paraId="27D2A6CC" w14:textId="77777777" w:rsidR="000E64DE" w:rsidRDefault="000E64DE" w:rsidP="00D318BD">
            <w:pPr>
              <w:rPr>
                <w:ins w:id="1135" w:author="Sylvain Lelievre" w:date="2026-01-23T13:07:00Z" w16du:dateUtc="2026-01-23T12:07:00Z"/>
              </w:rPr>
            </w:pPr>
            <w:ins w:id="1136" w:author="Sylvain Lelievre" w:date="2026-01-23T13:07:00Z" w16du:dateUtc="2026-01-23T12:07:00Z">
              <w:r>
                <w:t>SCALAR</w:t>
              </w:r>
            </w:ins>
          </w:p>
        </w:tc>
        <w:tc>
          <w:tcPr>
            <w:tcW w:w="1440" w:type="dxa"/>
          </w:tcPr>
          <w:p w14:paraId="5755B9DF" w14:textId="77777777" w:rsidR="000E64DE" w:rsidRDefault="000E64DE" w:rsidP="00D318BD">
            <w:pPr>
              <w:rPr>
                <w:ins w:id="1137" w:author="Sylvain Lelievre" w:date="2026-01-23T13:07:00Z" w16du:dateUtc="2026-01-23T12:07:00Z"/>
              </w:rPr>
            </w:pPr>
            <w:ins w:id="1138" w:author="Sylvain Lelievre" w:date="2026-01-23T13:07:00Z" w16du:dateUtc="2026-01-23T12:07:00Z">
              <w:r>
                <w:t>Yes</w:t>
              </w:r>
            </w:ins>
          </w:p>
        </w:tc>
        <w:tc>
          <w:tcPr>
            <w:tcW w:w="3456" w:type="dxa"/>
          </w:tcPr>
          <w:p w14:paraId="0EC89115" w14:textId="77777777" w:rsidR="000E64DE" w:rsidRDefault="000E64DE" w:rsidP="00D318BD">
            <w:pPr>
              <w:rPr>
                <w:ins w:id="1139" w:author="Sylvain Lelievre" w:date="2026-01-23T13:07:00Z" w16du:dateUtc="2026-01-23T12:07:00Z"/>
              </w:rPr>
            </w:pPr>
            <w:ins w:id="1140" w:author="Sylvain Lelievre" w:date="2026-01-23T13:07:00Z" w16du:dateUtc="2026-01-23T12:07:00Z">
              <w:r>
                <w:t>Opacity in the range [0,1] as defined by KHR_gaussian_splatting.</w:t>
              </w:r>
            </w:ins>
          </w:p>
        </w:tc>
      </w:tr>
      <w:tr w:rsidR="000E64DE" w14:paraId="11CABE6B" w14:textId="77777777" w:rsidTr="00D318BD">
        <w:trPr>
          <w:ins w:id="1141" w:author="Sylvain Lelievre" w:date="2026-01-23T13:07:00Z"/>
        </w:trPr>
        <w:tc>
          <w:tcPr>
            <w:tcW w:w="3024" w:type="dxa"/>
          </w:tcPr>
          <w:p w14:paraId="281C6525" w14:textId="77777777" w:rsidR="000E64DE" w:rsidRDefault="000E64DE" w:rsidP="00D318BD">
            <w:pPr>
              <w:rPr>
                <w:ins w:id="1142" w:author="Sylvain Lelievre" w:date="2026-01-23T13:07:00Z" w16du:dateUtc="2026-01-23T12:07:00Z"/>
              </w:rPr>
            </w:pPr>
            <w:ins w:id="1143" w:author="Sylvain Lelievre" w:date="2026-01-23T13:07:00Z" w16du:dateUtc="2026-01-23T12:07:00Z">
              <w:r>
                <w:t>KHR_gaussian_splatting:SH_DEGREE_0_COEF_0</w:t>
              </w:r>
            </w:ins>
          </w:p>
        </w:tc>
        <w:tc>
          <w:tcPr>
            <w:tcW w:w="1440" w:type="dxa"/>
          </w:tcPr>
          <w:p w14:paraId="64610BB7" w14:textId="77777777" w:rsidR="000E64DE" w:rsidRDefault="000E64DE" w:rsidP="00D318BD">
            <w:pPr>
              <w:rPr>
                <w:ins w:id="1144" w:author="Sylvain Lelievre" w:date="2026-01-23T13:07:00Z" w16du:dateUtc="2026-01-23T12:07:00Z"/>
              </w:rPr>
            </w:pPr>
            <w:ins w:id="1145" w:author="Sylvain Lelievre" w:date="2026-01-23T13:07:00Z" w16du:dateUtc="2026-01-23T12:07:00Z">
              <w:r>
                <w:t>VEC3</w:t>
              </w:r>
            </w:ins>
          </w:p>
        </w:tc>
        <w:tc>
          <w:tcPr>
            <w:tcW w:w="1440" w:type="dxa"/>
          </w:tcPr>
          <w:p w14:paraId="7A0B4C0F" w14:textId="77777777" w:rsidR="000E64DE" w:rsidRDefault="000E64DE" w:rsidP="00D318BD">
            <w:pPr>
              <w:rPr>
                <w:ins w:id="1146" w:author="Sylvain Lelievre" w:date="2026-01-23T13:07:00Z" w16du:dateUtc="2026-01-23T12:07:00Z"/>
              </w:rPr>
            </w:pPr>
            <w:ins w:id="1147" w:author="Sylvain Lelievre" w:date="2026-01-23T13:07:00Z" w16du:dateUtc="2026-01-23T12:07:00Z">
              <w:r>
                <w:t>Conditional</w:t>
              </w:r>
            </w:ins>
          </w:p>
        </w:tc>
        <w:tc>
          <w:tcPr>
            <w:tcW w:w="3456" w:type="dxa"/>
          </w:tcPr>
          <w:p w14:paraId="1E71E0D3" w14:textId="77777777" w:rsidR="000E64DE" w:rsidRDefault="000E64DE" w:rsidP="00D318BD">
            <w:pPr>
              <w:rPr>
                <w:ins w:id="1148" w:author="Sylvain Lelievre" w:date="2026-01-23T13:07:00Z" w16du:dateUtc="2026-01-23T12:07:00Z"/>
              </w:rPr>
            </w:pPr>
            <w:ins w:id="1149" w:author="Sylvain Lelievre" w:date="2026-01-23T13:07:00Z" w16du:dateUtc="2026-01-23T12:07:00Z">
              <w:r>
                <w:t>Degree 0 SH coefficients. Required when SH is used and shEncoding.dcFromColor0 is false.</w:t>
              </w:r>
            </w:ins>
          </w:p>
        </w:tc>
      </w:tr>
      <w:tr w:rsidR="000E64DE" w14:paraId="05C3F637" w14:textId="77777777" w:rsidTr="00D318BD">
        <w:trPr>
          <w:ins w:id="1150" w:author="Sylvain Lelievre" w:date="2026-01-23T13:07:00Z"/>
        </w:trPr>
        <w:tc>
          <w:tcPr>
            <w:tcW w:w="3024" w:type="dxa"/>
          </w:tcPr>
          <w:p w14:paraId="29F7D874" w14:textId="77777777" w:rsidR="000E64DE" w:rsidRDefault="000E64DE" w:rsidP="00D318BD">
            <w:pPr>
              <w:rPr>
                <w:ins w:id="1151" w:author="Sylvain Lelievre" w:date="2026-01-23T13:07:00Z" w16du:dateUtc="2026-01-23T12:07:00Z"/>
              </w:rPr>
            </w:pPr>
            <w:ins w:id="1152" w:author="Sylvain Lelievre" w:date="2026-01-23T13:07:00Z" w16du:dateUtc="2026-01-23T12:07:00Z">
              <w:r>
                <w:t>KHR_gaussian_splatting:SH_DEGREE_1_COEF_n</w:t>
              </w:r>
            </w:ins>
          </w:p>
        </w:tc>
        <w:tc>
          <w:tcPr>
            <w:tcW w:w="1440" w:type="dxa"/>
          </w:tcPr>
          <w:p w14:paraId="24379BDB" w14:textId="77777777" w:rsidR="000E64DE" w:rsidRDefault="000E64DE" w:rsidP="00D318BD">
            <w:pPr>
              <w:rPr>
                <w:ins w:id="1153" w:author="Sylvain Lelievre" w:date="2026-01-23T13:07:00Z" w16du:dateUtc="2026-01-23T12:07:00Z"/>
              </w:rPr>
            </w:pPr>
            <w:ins w:id="1154" w:author="Sylvain Lelievre" w:date="2026-01-23T13:07:00Z" w16du:dateUtc="2026-01-23T12:07:00Z">
              <w:r>
                <w:t>VEC3</w:t>
              </w:r>
            </w:ins>
          </w:p>
        </w:tc>
        <w:tc>
          <w:tcPr>
            <w:tcW w:w="1440" w:type="dxa"/>
          </w:tcPr>
          <w:p w14:paraId="0462DF81" w14:textId="77777777" w:rsidR="000E64DE" w:rsidRDefault="000E64DE" w:rsidP="00D318BD">
            <w:pPr>
              <w:rPr>
                <w:ins w:id="1155" w:author="Sylvain Lelievre" w:date="2026-01-23T13:07:00Z" w16du:dateUtc="2026-01-23T12:07:00Z"/>
              </w:rPr>
            </w:pPr>
            <w:ins w:id="1156" w:author="Sylvain Lelievre" w:date="2026-01-23T13:07:00Z" w16du:dateUtc="2026-01-23T12:07:00Z">
              <w:r>
                <w:t>Conditional</w:t>
              </w:r>
            </w:ins>
          </w:p>
        </w:tc>
        <w:tc>
          <w:tcPr>
            <w:tcW w:w="3456" w:type="dxa"/>
          </w:tcPr>
          <w:p w14:paraId="6024FB27" w14:textId="77777777" w:rsidR="000E64DE" w:rsidRDefault="000E64DE" w:rsidP="00D318BD">
            <w:pPr>
              <w:rPr>
                <w:ins w:id="1157" w:author="Sylvain Lelievre" w:date="2026-01-23T13:07:00Z" w16du:dateUtc="2026-01-23T12:07:00Z"/>
              </w:rPr>
            </w:pPr>
            <w:ins w:id="1158" w:author="Sylvain Lelievre" w:date="2026-01-23T13:07:00Z" w16du:dateUtc="2026-01-23T12:07:00Z">
              <w:r>
                <w:t xml:space="preserve">Degree 1 SH coefficients (n = </w:t>
              </w:r>
              <w:proofErr w:type="gramStart"/>
              <w:r>
                <w:t>0..</w:t>
              </w:r>
              <w:proofErr w:type="gramEnd"/>
              <w:r>
                <w:t>2). Present only when shEncoding.layout is khrPacked and maxDegree &gt;= 1.</w:t>
              </w:r>
            </w:ins>
          </w:p>
        </w:tc>
      </w:tr>
      <w:tr w:rsidR="000E64DE" w14:paraId="0758B262" w14:textId="77777777" w:rsidTr="00D318BD">
        <w:trPr>
          <w:ins w:id="1159" w:author="Sylvain Lelievre" w:date="2026-01-23T13:07:00Z"/>
        </w:trPr>
        <w:tc>
          <w:tcPr>
            <w:tcW w:w="3024" w:type="dxa"/>
          </w:tcPr>
          <w:p w14:paraId="49C956CD" w14:textId="77777777" w:rsidR="000E64DE" w:rsidRDefault="000E64DE" w:rsidP="00D318BD">
            <w:pPr>
              <w:rPr>
                <w:ins w:id="1160" w:author="Sylvain Lelievre" w:date="2026-01-23T13:07:00Z" w16du:dateUtc="2026-01-23T12:07:00Z"/>
              </w:rPr>
            </w:pPr>
            <w:ins w:id="1161" w:author="Sylvain Lelievre" w:date="2026-01-23T13:07:00Z" w16du:dateUtc="2026-01-23T12:07:00Z">
              <w:r>
                <w:t>KHR_gaussian_splatting:SH_DEGREE_2_COEF_n</w:t>
              </w:r>
            </w:ins>
          </w:p>
        </w:tc>
        <w:tc>
          <w:tcPr>
            <w:tcW w:w="1440" w:type="dxa"/>
          </w:tcPr>
          <w:p w14:paraId="4C13C080" w14:textId="77777777" w:rsidR="000E64DE" w:rsidRDefault="000E64DE" w:rsidP="00D318BD">
            <w:pPr>
              <w:rPr>
                <w:ins w:id="1162" w:author="Sylvain Lelievre" w:date="2026-01-23T13:07:00Z" w16du:dateUtc="2026-01-23T12:07:00Z"/>
              </w:rPr>
            </w:pPr>
            <w:ins w:id="1163" w:author="Sylvain Lelievre" w:date="2026-01-23T13:07:00Z" w16du:dateUtc="2026-01-23T12:07:00Z">
              <w:r>
                <w:t>VEC3</w:t>
              </w:r>
            </w:ins>
          </w:p>
        </w:tc>
        <w:tc>
          <w:tcPr>
            <w:tcW w:w="1440" w:type="dxa"/>
          </w:tcPr>
          <w:p w14:paraId="2CCCDA06" w14:textId="77777777" w:rsidR="000E64DE" w:rsidRDefault="000E64DE" w:rsidP="00D318BD">
            <w:pPr>
              <w:rPr>
                <w:ins w:id="1164" w:author="Sylvain Lelievre" w:date="2026-01-23T13:07:00Z" w16du:dateUtc="2026-01-23T12:07:00Z"/>
              </w:rPr>
            </w:pPr>
            <w:ins w:id="1165" w:author="Sylvain Lelievre" w:date="2026-01-23T13:07:00Z" w16du:dateUtc="2026-01-23T12:07:00Z">
              <w:r>
                <w:t>Conditional</w:t>
              </w:r>
            </w:ins>
          </w:p>
        </w:tc>
        <w:tc>
          <w:tcPr>
            <w:tcW w:w="3456" w:type="dxa"/>
          </w:tcPr>
          <w:p w14:paraId="49D4E4C2" w14:textId="77777777" w:rsidR="000E64DE" w:rsidRDefault="000E64DE" w:rsidP="00D318BD">
            <w:pPr>
              <w:rPr>
                <w:ins w:id="1166" w:author="Sylvain Lelievre" w:date="2026-01-23T13:07:00Z" w16du:dateUtc="2026-01-23T12:07:00Z"/>
              </w:rPr>
            </w:pPr>
            <w:ins w:id="1167" w:author="Sylvain Lelievre" w:date="2026-01-23T13:07:00Z" w16du:dateUtc="2026-01-23T12:07:00Z">
              <w:r>
                <w:t xml:space="preserve">Degree 2 SH coefficients (n = </w:t>
              </w:r>
              <w:proofErr w:type="gramStart"/>
              <w:r>
                <w:t>0..</w:t>
              </w:r>
              <w:proofErr w:type="gramEnd"/>
              <w:r>
                <w:t>4). Present only when shEncoding.layout is khrPacked and maxDegree &gt;= 2.</w:t>
              </w:r>
            </w:ins>
          </w:p>
        </w:tc>
      </w:tr>
      <w:tr w:rsidR="000E64DE" w14:paraId="73C94948" w14:textId="77777777" w:rsidTr="00D318BD">
        <w:trPr>
          <w:ins w:id="1168" w:author="Sylvain Lelievre" w:date="2026-01-23T13:07:00Z"/>
        </w:trPr>
        <w:tc>
          <w:tcPr>
            <w:tcW w:w="3024" w:type="dxa"/>
          </w:tcPr>
          <w:p w14:paraId="70C00D26" w14:textId="77777777" w:rsidR="000E64DE" w:rsidRDefault="000E64DE" w:rsidP="00D318BD">
            <w:pPr>
              <w:rPr>
                <w:ins w:id="1169" w:author="Sylvain Lelievre" w:date="2026-01-23T13:07:00Z" w16du:dateUtc="2026-01-23T12:07:00Z"/>
              </w:rPr>
            </w:pPr>
            <w:ins w:id="1170" w:author="Sylvain Lelievre" w:date="2026-01-23T13:07:00Z" w16du:dateUtc="2026-01-23T12:07:00Z">
              <w:r>
                <w:t>KHR_gaussian_splatting:SH_DEGREE_3_COEF_n</w:t>
              </w:r>
            </w:ins>
          </w:p>
        </w:tc>
        <w:tc>
          <w:tcPr>
            <w:tcW w:w="1440" w:type="dxa"/>
          </w:tcPr>
          <w:p w14:paraId="12C569D0" w14:textId="77777777" w:rsidR="000E64DE" w:rsidRDefault="000E64DE" w:rsidP="00D318BD">
            <w:pPr>
              <w:rPr>
                <w:ins w:id="1171" w:author="Sylvain Lelievre" w:date="2026-01-23T13:07:00Z" w16du:dateUtc="2026-01-23T12:07:00Z"/>
              </w:rPr>
            </w:pPr>
            <w:ins w:id="1172" w:author="Sylvain Lelievre" w:date="2026-01-23T13:07:00Z" w16du:dateUtc="2026-01-23T12:07:00Z">
              <w:r>
                <w:t>VEC3</w:t>
              </w:r>
            </w:ins>
          </w:p>
        </w:tc>
        <w:tc>
          <w:tcPr>
            <w:tcW w:w="1440" w:type="dxa"/>
          </w:tcPr>
          <w:p w14:paraId="3A78FF8B" w14:textId="77777777" w:rsidR="000E64DE" w:rsidRDefault="000E64DE" w:rsidP="00D318BD">
            <w:pPr>
              <w:rPr>
                <w:ins w:id="1173" w:author="Sylvain Lelievre" w:date="2026-01-23T13:07:00Z" w16du:dateUtc="2026-01-23T12:07:00Z"/>
              </w:rPr>
            </w:pPr>
            <w:ins w:id="1174" w:author="Sylvain Lelievre" w:date="2026-01-23T13:07:00Z" w16du:dateUtc="2026-01-23T12:07:00Z">
              <w:r>
                <w:t>Conditional</w:t>
              </w:r>
            </w:ins>
          </w:p>
        </w:tc>
        <w:tc>
          <w:tcPr>
            <w:tcW w:w="3456" w:type="dxa"/>
          </w:tcPr>
          <w:p w14:paraId="4EF04D10" w14:textId="77777777" w:rsidR="000E64DE" w:rsidRDefault="000E64DE" w:rsidP="00D318BD">
            <w:pPr>
              <w:rPr>
                <w:ins w:id="1175" w:author="Sylvain Lelievre" w:date="2026-01-23T13:07:00Z" w16du:dateUtc="2026-01-23T12:07:00Z"/>
              </w:rPr>
            </w:pPr>
            <w:ins w:id="1176" w:author="Sylvain Lelievre" w:date="2026-01-23T13:07:00Z" w16du:dateUtc="2026-01-23T12:07:00Z">
              <w:r>
                <w:t xml:space="preserve">Degree 3 SH coefficients (n = </w:t>
              </w:r>
              <w:proofErr w:type="gramStart"/>
              <w:r>
                <w:t>0..</w:t>
              </w:r>
              <w:proofErr w:type="gramEnd"/>
              <w:r>
                <w:t>6). Present only when shEncoding.layout is khrPacked and maxDegree &gt;= 3.</w:t>
              </w:r>
            </w:ins>
          </w:p>
        </w:tc>
      </w:tr>
    </w:tbl>
    <w:p w14:paraId="0C0D53A2" w14:textId="77777777" w:rsidR="000E64DE" w:rsidRDefault="000E64DE" w:rsidP="000E64DE">
      <w:pPr>
        <w:pStyle w:val="BodyText"/>
        <w:rPr>
          <w:ins w:id="1177" w:author="Sylvain Lelievre" w:date="2026-01-23T13:07:00Z" w16du:dateUtc="2026-01-23T12:07:00Z"/>
        </w:rPr>
      </w:pPr>
    </w:p>
    <w:p w14:paraId="622E465D" w14:textId="39029A36" w:rsidR="007C3051" w:rsidDel="006913F2" w:rsidRDefault="007C3051" w:rsidP="007C3051">
      <w:pPr>
        <w:pStyle w:val="BodyText"/>
        <w:rPr>
          <w:ins w:id="1178" w:author="Sylvain Lelievre" w:date="2026-01-28T08:38:00Z" w16du:dateUtc="2026-01-28T07:38:00Z"/>
          <w:del w:id="1179" w:author="Sylvain Lelievre 153" w:date="2026-02-05T10:29:00Z" w16du:dateUtc="2026-02-05T09:29:00Z"/>
        </w:rPr>
      </w:pPr>
      <w:ins w:id="1180" w:author="Sylvain Lelievre" w:date="2026-01-28T08:38:00Z" w16du:dateUtc="2026-01-28T07:38:00Z">
        <w:del w:id="1181" w:author="Sylvain Lelievre 153" w:date="2026-02-05T10:29:00Z" w16du:dateUtc="2026-02-05T09:29:00Z">
          <w:r w:rsidDel="006913F2">
            <w:delText>Table G.25 defines the additional SH coefficient accessors used when MPEG SH layouts are selected.</w:delText>
          </w:r>
        </w:del>
      </w:ins>
    </w:p>
    <w:p w14:paraId="244E3AEC" w14:textId="52E30FB1" w:rsidR="007C3051" w:rsidRPr="000C23F0" w:rsidDel="006913F2" w:rsidRDefault="007C3051" w:rsidP="007C3051">
      <w:pPr>
        <w:pStyle w:val="Caption"/>
        <w:keepNext/>
        <w:jc w:val="center"/>
        <w:rPr>
          <w:ins w:id="1182" w:author="Sylvain Lelievre" w:date="2026-01-28T08:38:00Z" w16du:dateUtc="2026-01-28T07:38:00Z"/>
          <w:del w:id="1183" w:author="Sylvain Lelievre 153" w:date="2026-02-05T10:29:00Z" w16du:dateUtc="2026-02-05T09:29:00Z"/>
          <w:b w:val="0"/>
          <w:bCs w:val="0"/>
          <w:i/>
          <w:iCs/>
          <w:noProof/>
          <w:szCs w:val="22"/>
        </w:rPr>
      </w:pPr>
      <w:ins w:id="1184" w:author="Sylvain Lelievre" w:date="2026-01-28T08:38:00Z" w16du:dateUtc="2026-01-28T07:38:00Z">
        <w:del w:id="1185" w:author="Sylvain Lelievre 153" w:date="2026-02-05T10:29:00Z" w16du:dateUtc="2026-02-05T09:29:00Z">
          <w:r w:rsidRPr="000C23F0" w:rsidDel="006913F2">
            <w:rPr>
              <w:noProof/>
              <w:szCs w:val="22"/>
            </w:rPr>
            <w:delText>Table G.</w:delText>
          </w:r>
          <w:r w:rsidDel="006913F2">
            <w:rPr>
              <w:noProof/>
              <w:szCs w:val="22"/>
            </w:rPr>
            <w:delText>25</w:delText>
          </w:r>
          <w:r w:rsidRPr="000C23F0" w:rsidDel="006913F2">
            <w:rPr>
              <w:noProof/>
              <w:szCs w:val="22"/>
            </w:rPr>
            <w:delText xml:space="preserve"> </w:delText>
          </w:r>
          <w:r w:rsidDel="006913F2">
            <w:rPr>
              <w:noProof/>
              <w:szCs w:val="22"/>
            </w:rPr>
            <w:delText>Attributes specific to MPEG_gaussian_splatting_transport</w:delText>
          </w:r>
        </w:del>
      </w:ins>
    </w:p>
    <w:tbl>
      <w:tblPr>
        <w:tblStyle w:val="TableNormal1"/>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25"/>
        <w:gridCol w:w="1139"/>
        <w:gridCol w:w="841"/>
        <w:gridCol w:w="4055"/>
      </w:tblGrid>
      <w:tr w:rsidR="007C3051" w:rsidRPr="000C23F0" w:rsidDel="006913F2" w14:paraId="4AF27403" w14:textId="0FA54247" w:rsidTr="00494778">
        <w:trPr>
          <w:ins w:id="1186" w:author="Sylvain Lelievre" w:date="2026-01-28T08:38:00Z"/>
          <w:del w:id="1187" w:author="Sylvain Lelievre 153" w:date="2026-02-05T10:29:00Z"/>
        </w:trPr>
        <w:tc>
          <w:tcPr>
            <w:tcW w:w="3325" w:type="dxa"/>
          </w:tcPr>
          <w:p w14:paraId="6837411B" w14:textId="38335B2A" w:rsidR="007C3051" w:rsidRPr="000C23F0" w:rsidDel="006913F2" w:rsidRDefault="007C3051" w:rsidP="00494778">
            <w:pPr>
              <w:rPr>
                <w:ins w:id="1188" w:author="Sylvain Lelievre" w:date="2026-01-28T08:38:00Z" w16du:dateUtc="2026-01-28T07:38:00Z"/>
                <w:del w:id="1189" w:author="Sylvain Lelievre 153" w:date="2026-02-05T10:29:00Z" w16du:dateUtc="2026-02-05T09:29:00Z"/>
                <w:b/>
                <w:bCs/>
              </w:rPr>
            </w:pPr>
            <w:ins w:id="1190" w:author="Sylvain Lelievre" w:date="2026-01-28T08:38:00Z" w16du:dateUtc="2026-01-28T07:38:00Z">
              <w:del w:id="1191" w:author="Sylvain Lelievre 153" w:date="2026-02-05T10:29:00Z" w16du:dateUtc="2026-02-05T09:29:00Z">
                <w:r w:rsidRPr="000C23F0" w:rsidDel="006913F2">
                  <w:rPr>
                    <w:b/>
                    <w:bCs/>
                  </w:rPr>
                  <w:delText>Extension field</w:delText>
                </w:r>
              </w:del>
            </w:ins>
          </w:p>
        </w:tc>
        <w:tc>
          <w:tcPr>
            <w:tcW w:w="1139" w:type="dxa"/>
          </w:tcPr>
          <w:p w14:paraId="2AC98CB1" w14:textId="371E7F1A" w:rsidR="007C3051" w:rsidRPr="000C23F0" w:rsidDel="006913F2" w:rsidRDefault="007C3051" w:rsidP="00494778">
            <w:pPr>
              <w:rPr>
                <w:ins w:id="1192" w:author="Sylvain Lelievre" w:date="2026-01-28T08:38:00Z" w16du:dateUtc="2026-01-28T07:38:00Z"/>
                <w:del w:id="1193" w:author="Sylvain Lelievre 153" w:date="2026-02-05T10:29:00Z" w16du:dateUtc="2026-02-05T09:29:00Z"/>
                <w:b/>
                <w:bCs/>
              </w:rPr>
            </w:pPr>
            <w:ins w:id="1194" w:author="Sylvain Lelievre" w:date="2026-01-28T08:38:00Z" w16du:dateUtc="2026-01-28T07:38:00Z">
              <w:del w:id="1195" w:author="Sylvain Lelievre 153" w:date="2026-02-05T10:29:00Z" w16du:dateUtc="2026-02-05T09:29:00Z">
                <w:r w:rsidRPr="000C23F0" w:rsidDel="006913F2">
                  <w:rPr>
                    <w:b/>
                    <w:bCs/>
                  </w:rPr>
                  <w:delText>Accessor type</w:delText>
                </w:r>
              </w:del>
            </w:ins>
          </w:p>
        </w:tc>
        <w:tc>
          <w:tcPr>
            <w:tcW w:w="841" w:type="dxa"/>
          </w:tcPr>
          <w:p w14:paraId="11271AA6" w14:textId="75D4B7DD" w:rsidR="007C3051" w:rsidRPr="000C23F0" w:rsidDel="006913F2" w:rsidRDefault="007C3051" w:rsidP="00494778">
            <w:pPr>
              <w:rPr>
                <w:ins w:id="1196" w:author="Sylvain Lelievre" w:date="2026-01-28T08:38:00Z" w16du:dateUtc="2026-01-28T07:38:00Z"/>
                <w:del w:id="1197" w:author="Sylvain Lelievre 153" w:date="2026-02-05T10:29:00Z" w16du:dateUtc="2026-02-05T09:29:00Z"/>
                <w:b/>
                <w:bCs/>
              </w:rPr>
            </w:pPr>
            <w:ins w:id="1198" w:author="Sylvain Lelievre" w:date="2026-01-28T08:38:00Z" w16du:dateUtc="2026-01-28T07:38:00Z">
              <w:del w:id="1199" w:author="Sylvain Lelievre 153" w:date="2026-02-05T10:29:00Z" w16du:dateUtc="2026-02-05T09:29:00Z">
                <w:r w:rsidRPr="000C23F0" w:rsidDel="006913F2">
                  <w:rPr>
                    <w:b/>
                    <w:bCs/>
                  </w:rPr>
                  <w:delText>Values per splat</w:delText>
                </w:r>
              </w:del>
            </w:ins>
          </w:p>
        </w:tc>
        <w:tc>
          <w:tcPr>
            <w:tcW w:w="4055" w:type="dxa"/>
          </w:tcPr>
          <w:p w14:paraId="24361C90" w14:textId="6B50A3B5" w:rsidR="007C3051" w:rsidRPr="000C23F0" w:rsidDel="006913F2" w:rsidRDefault="007C3051" w:rsidP="00494778">
            <w:pPr>
              <w:rPr>
                <w:ins w:id="1200" w:author="Sylvain Lelievre" w:date="2026-01-28T08:38:00Z" w16du:dateUtc="2026-01-28T07:38:00Z"/>
                <w:del w:id="1201" w:author="Sylvain Lelievre 153" w:date="2026-02-05T10:29:00Z" w16du:dateUtc="2026-02-05T09:29:00Z"/>
                <w:b/>
                <w:bCs/>
              </w:rPr>
            </w:pPr>
            <w:ins w:id="1202" w:author="Sylvain Lelievre" w:date="2026-01-28T08:38:00Z" w16du:dateUtc="2026-01-28T07:38:00Z">
              <w:del w:id="1203" w:author="Sylvain Lelievre 153" w:date="2026-02-05T10:29:00Z" w16du:dateUtc="2026-02-05T09:29:00Z">
                <w:r w:rsidRPr="000C23F0" w:rsidDel="006913F2">
                  <w:rPr>
                    <w:b/>
                    <w:bCs/>
                  </w:rPr>
                  <w:delText>Description</w:delText>
                </w:r>
              </w:del>
            </w:ins>
          </w:p>
        </w:tc>
      </w:tr>
      <w:tr w:rsidR="007C3051" w:rsidDel="006913F2" w14:paraId="235847BC" w14:textId="3692B79D" w:rsidTr="00494778">
        <w:trPr>
          <w:ins w:id="1204" w:author="Sylvain Lelievre" w:date="2026-01-28T08:38:00Z"/>
          <w:del w:id="1205" w:author="Sylvain Lelievre 153" w:date="2026-02-05T10:29:00Z"/>
        </w:trPr>
        <w:tc>
          <w:tcPr>
            <w:tcW w:w="3325" w:type="dxa"/>
          </w:tcPr>
          <w:p w14:paraId="52597DAA" w14:textId="75BC6A48" w:rsidR="007C3051" w:rsidDel="006913F2" w:rsidRDefault="007C3051" w:rsidP="00494778">
            <w:pPr>
              <w:rPr>
                <w:ins w:id="1206" w:author="Sylvain Lelievre" w:date="2026-01-28T08:38:00Z" w16du:dateUtc="2026-01-28T07:38:00Z"/>
                <w:del w:id="1207" w:author="Sylvain Lelievre 153" w:date="2026-02-05T10:29:00Z" w16du:dateUtc="2026-02-05T09:29:00Z"/>
              </w:rPr>
            </w:pPr>
            <w:ins w:id="1208" w:author="Sylvain Lelievre" w:date="2026-01-28T08:38:00Z" w16du:dateUtc="2026-01-28T07:38:00Z">
              <w:del w:id="1209" w:author="Sylvain Lelievre 153" w:date="2026-02-05T10:29:00Z" w16du:dateUtc="2026-02-05T09:29:00Z">
                <w:r w:rsidDel="006913F2">
                  <w:delText>shEncoding.mpegProgressive.first</w:delText>
                </w:r>
              </w:del>
            </w:ins>
          </w:p>
        </w:tc>
        <w:tc>
          <w:tcPr>
            <w:tcW w:w="1139" w:type="dxa"/>
          </w:tcPr>
          <w:p w14:paraId="4E36D626" w14:textId="1B50FE28" w:rsidR="007C3051" w:rsidDel="006913F2" w:rsidRDefault="007C3051" w:rsidP="00494778">
            <w:pPr>
              <w:rPr>
                <w:ins w:id="1210" w:author="Sylvain Lelievre" w:date="2026-01-28T08:38:00Z" w16du:dateUtc="2026-01-28T07:38:00Z"/>
                <w:del w:id="1211" w:author="Sylvain Lelievre 153" w:date="2026-02-05T10:29:00Z" w16du:dateUtc="2026-02-05T09:29:00Z"/>
              </w:rPr>
            </w:pPr>
            <w:ins w:id="1212" w:author="Sylvain Lelievre" w:date="2026-01-28T08:38:00Z" w16du:dateUtc="2026-01-28T07:38:00Z">
              <w:del w:id="1213" w:author="Sylvain Lelievre 153" w:date="2026-02-05T10:29:00Z" w16du:dateUtc="2026-02-05T09:29:00Z">
                <w:r w:rsidDel="006913F2">
                  <w:delText>SCALAR</w:delText>
                </w:r>
              </w:del>
            </w:ins>
          </w:p>
        </w:tc>
        <w:tc>
          <w:tcPr>
            <w:tcW w:w="841" w:type="dxa"/>
          </w:tcPr>
          <w:p w14:paraId="28C23F28" w14:textId="77361856" w:rsidR="007C3051" w:rsidDel="006913F2" w:rsidRDefault="007C3051" w:rsidP="00494778">
            <w:pPr>
              <w:rPr>
                <w:ins w:id="1214" w:author="Sylvain Lelievre" w:date="2026-01-28T08:38:00Z" w16du:dateUtc="2026-01-28T07:38:00Z"/>
                <w:del w:id="1215" w:author="Sylvain Lelievre 153" w:date="2026-02-05T10:29:00Z" w16du:dateUtc="2026-02-05T09:29:00Z"/>
              </w:rPr>
            </w:pPr>
            <w:ins w:id="1216" w:author="Sylvain Lelievre" w:date="2026-01-28T08:38:00Z" w16du:dateUtc="2026-01-28T07:38:00Z">
              <w:del w:id="1217" w:author="Sylvain Lelievre 153" w:date="2026-02-05T10:29:00Z" w16du:dateUtc="2026-02-05T09:29:00Z">
                <w:r w:rsidDel="006913F2">
                  <w:delText>9</w:delText>
                </w:r>
              </w:del>
            </w:ins>
          </w:p>
        </w:tc>
        <w:tc>
          <w:tcPr>
            <w:tcW w:w="4055" w:type="dxa"/>
          </w:tcPr>
          <w:p w14:paraId="3EFDA2B8" w14:textId="3A1AF0C0" w:rsidR="007C3051" w:rsidDel="006913F2" w:rsidRDefault="007C3051" w:rsidP="00494778">
            <w:pPr>
              <w:rPr>
                <w:ins w:id="1218" w:author="Sylvain Lelievre" w:date="2026-01-28T08:38:00Z" w16du:dateUtc="2026-01-28T07:38:00Z"/>
                <w:del w:id="1219" w:author="Sylvain Lelievre 153" w:date="2026-02-05T10:29:00Z" w16du:dateUtc="2026-02-05T09:29:00Z"/>
              </w:rPr>
            </w:pPr>
            <w:ins w:id="1220" w:author="Sylvain Lelievre" w:date="2026-01-28T08:38:00Z" w16du:dateUtc="2026-01-28T07:38:00Z">
              <w:del w:id="1221" w:author="Sylvain Lelievre 153" w:date="2026-02-05T10:29:00Z" w16du:dateUtc="2026-02-05T09:29:00Z">
                <w:r w:rsidDel="006913F2">
                  <w:delText>Degree 1 coefficients as 3 RGB triplets (coef 0..2). The DC term is excluded.</w:delText>
                </w:r>
              </w:del>
            </w:ins>
          </w:p>
        </w:tc>
      </w:tr>
      <w:tr w:rsidR="007C3051" w:rsidDel="006913F2" w14:paraId="598D5172" w14:textId="680CC146" w:rsidTr="00494778">
        <w:trPr>
          <w:ins w:id="1222" w:author="Sylvain Lelievre" w:date="2026-01-28T08:38:00Z"/>
          <w:del w:id="1223" w:author="Sylvain Lelievre 153" w:date="2026-02-05T10:29:00Z"/>
        </w:trPr>
        <w:tc>
          <w:tcPr>
            <w:tcW w:w="3325" w:type="dxa"/>
          </w:tcPr>
          <w:p w14:paraId="0CC4B770" w14:textId="0F00A86C" w:rsidR="007C3051" w:rsidDel="006913F2" w:rsidRDefault="007C3051" w:rsidP="00494778">
            <w:pPr>
              <w:rPr>
                <w:ins w:id="1224" w:author="Sylvain Lelievre" w:date="2026-01-28T08:38:00Z" w16du:dateUtc="2026-01-28T07:38:00Z"/>
                <w:del w:id="1225" w:author="Sylvain Lelievre 153" w:date="2026-02-05T10:29:00Z" w16du:dateUtc="2026-02-05T09:29:00Z"/>
              </w:rPr>
            </w:pPr>
            <w:ins w:id="1226" w:author="Sylvain Lelievre" w:date="2026-01-28T08:38:00Z" w16du:dateUtc="2026-01-28T07:38:00Z">
              <w:del w:id="1227" w:author="Sylvain Lelievre 153" w:date="2026-02-05T10:29:00Z" w16du:dateUtc="2026-02-05T09:29:00Z">
                <w:r w:rsidDel="006913F2">
                  <w:delText>shEncoding.mpegProgressive.second</w:delText>
                </w:r>
              </w:del>
            </w:ins>
          </w:p>
        </w:tc>
        <w:tc>
          <w:tcPr>
            <w:tcW w:w="1139" w:type="dxa"/>
          </w:tcPr>
          <w:p w14:paraId="71BE09BE" w14:textId="5D0853E5" w:rsidR="007C3051" w:rsidDel="006913F2" w:rsidRDefault="007C3051" w:rsidP="00494778">
            <w:pPr>
              <w:rPr>
                <w:ins w:id="1228" w:author="Sylvain Lelievre" w:date="2026-01-28T08:38:00Z" w16du:dateUtc="2026-01-28T07:38:00Z"/>
                <w:del w:id="1229" w:author="Sylvain Lelievre 153" w:date="2026-02-05T10:29:00Z" w16du:dateUtc="2026-02-05T09:29:00Z"/>
              </w:rPr>
            </w:pPr>
            <w:ins w:id="1230" w:author="Sylvain Lelievre" w:date="2026-01-28T08:38:00Z" w16du:dateUtc="2026-01-28T07:38:00Z">
              <w:del w:id="1231" w:author="Sylvain Lelievre 153" w:date="2026-02-05T10:29:00Z" w16du:dateUtc="2026-02-05T09:29:00Z">
                <w:r w:rsidDel="006913F2">
                  <w:delText>SCALAR</w:delText>
                </w:r>
              </w:del>
            </w:ins>
          </w:p>
        </w:tc>
        <w:tc>
          <w:tcPr>
            <w:tcW w:w="841" w:type="dxa"/>
          </w:tcPr>
          <w:p w14:paraId="2288B7DC" w14:textId="1C56CC91" w:rsidR="007C3051" w:rsidDel="006913F2" w:rsidRDefault="007C3051" w:rsidP="00494778">
            <w:pPr>
              <w:rPr>
                <w:ins w:id="1232" w:author="Sylvain Lelievre" w:date="2026-01-28T08:38:00Z" w16du:dateUtc="2026-01-28T07:38:00Z"/>
                <w:del w:id="1233" w:author="Sylvain Lelievre 153" w:date="2026-02-05T10:29:00Z" w16du:dateUtc="2026-02-05T09:29:00Z"/>
              </w:rPr>
            </w:pPr>
            <w:ins w:id="1234" w:author="Sylvain Lelievre" w:date="2026-01-28T08:38:00Z" w16du:dateUtc="2026-01-28T07:38:00Z">
              <w:del w:id="1235" w:author="Sylvain Lelievre 153" w:date="2026-02-05T10:29:00Z" w16du:dateUtc="2026-02-05T09:29:00Z">
                <w:r w:rsidDel="006913F2">
                  <w:delText>15</w:delText>
                </w:r>
              </w:del>
            </w:ins>
          </w:p>
        </w:tc>
        <w:tc>
          <w:tcPr>
            <w:tcW w:w="4055" w:type="dxa"/>
          </w:tcPr>
          <w:p w14:paraId="720233E2" w14:textId="1FE67B16" w:rsidR="007C3051" w:rsidDel="006913F2" w:rsidRDefault="007C3051" w:rsidP="00494778">
            <w:pPr>
              <w:rPr>
                <w:ins w:id="1236" w:author="Sylvain Lelievre" w:date="2026-01-28T08:38:00Z" w16du:dateUtc="2026-01-28T07:38:00Z"/>
                <w:del w:id="1237" w:author="Sylvain Lelievre 153" w:date="2026-02-05T10:29:00Z" w16du:dateUtc="2026-02-05T09:29:00Z"/>
              </w:rPr>
            </w:pPr>
            <w:ins w:id="1238" w:author="Sylvain Lelievre" w:date="2026-01-28T08:38:00Z" w16du:dateUtc="2026-01-28T07:38:00Z">
              <w:del w:id="1239" w:author="Sylvain Lelievre 153" w:date="2026-02-05T10:29:00Z" w16du:dateUtc="2026-02-05T09:29:00Z">
                <w:r w:rsidDel="006913F2">
                  <w:delText>Degree 2 coefficients as 5 RGB triplets (coef 0..4). The DC term is excluded.</w:delText>
                </w:r>
              </w:del>
            </w:ins>
          </w:p>
        </w:tc>
      </w:tr>
      <w:tr w:rsidR="007C3051" w:rsidDel="006913F2" w14:paraId="6015529E" w14:textId="4E1E3F8A" w:rsidTr="00494778">
        <w:trPr>
          <w:ins w:id="1240" w:author="Sylvain Lelievre" w:date="2026-01-28T08:38:00Z"/>
          <w:del w:id="1241" w:author="Sylvain Lelievre 153" w:date="2026-02-05T10:29:00Z"/>
        </w:trPr>
        <w:tc>
          <w:tcPr>
            <w:tcW w:w="3325" w:type="dxa"/>
          </w:tcPr>
          <w:p w14:paraId="1D7A756E" w14:textId="0729F3A7" w:rsidR="007C3051" w:rsidDel="006913F2" w:rsidRDefault="007C3051" w:rsidP="00494778">
            <w:pPr>
              <w:rPr>
                <w:ins w:id="1242" w:author="Sylvain Lelievre" w:date="2026-01-28T08:38:00Z" w16du:dateUtc="2026-01-28T07:38:00Z"/>
                <w:del w:id="1243" w:author="Sylvain Lelievre 153" w:date="2026-02-05T10:29:00Z" w16du:dateUtc="2026-02-05T09:29:00Z"/>
              </w:rPr>
            </w:pPr>
            <w:ins w:id="1244" w:author="Sylvain Lelievre" w:date="2026-01-28T08:38:00Z" w16du:dateUtc="2026-01-28T07:38:00Z">
              <w:del w:id="1245" w:author="Sylvain Lelievre 153" w:date="2026-02-05T10:29:00Z" w16du:dateUtc="2026-02-05T09:29:00Z">
                <w:r w:rsidDel="006913F2">
                  <w:delText>shEncoding.mpegProgressive.third</w:delText>
                </w:r>
              </w:del>
            </w:ins>
          </w:p>
        </w:tc>
        <w:tc>
          <w:tcPr>
            <w:tcW w:w="1139" w:type="dxa"/>
          </w:tcPr>
          <w:p w14:paraId="7DF7CFD4" w14:textId="77943048" w:rsidR="007C3051" w:rsidDel="006913F2" w:rsidRDefault="007C3051" w:rsidP="00494778">
            <w:pPr>
              <w:rPr>
                <w:ins w:id="1246" w:author="Sylvain Lelievre" w:date="2026-01-28T08:38:00Z" w16du:dateUtc="2026-01-28T07:38:00Z"/>
                <w:del w:id="1247" w:author="Sylvain Lelievre 153" w:date="2026-02-05T10:29:00Z" w16du:dateUtc="2026-02-05T09:29:00Z"/>
              </w:rPr>
            </w:pPr>
            <w:ins w:id="1248" w:author="Sylvain Lelievre" w:date="2026-01-28T08:38:00Z" w16du:dateUtc="2026-01-28T07:38:00Z">
              <w:del w:id="1249" w:author="Sylvain Lelievre 153" w:date="2026-02-05T10:29:00Z" w16du:dateUtc="2026-02-05T09:29:00Z">
                <w:r w:rsidDel="006913F2">
                  <w:delText>SCALAR</w:delText>
                </w:r>
              </w:del>
            </w:ins>
          </w:p>
        </w:tc>
        <w:tc>
          <w:tcPr>
            <w:tcW w:w="841" w:type="dxa"/>
          </w:tcPr>
          <w:p w14:paraId="26ECF42C" w14:textId="1487B88D" w:rsidR="007C3051" w:rsidDel="006913F2" w:rsidRDefault="007C3051" w:rsidP="00494778">
            <w:pPr>
              <w:rPr>
                <w:ins w:id="1250" w:author="Sylvain Lelievre" w:date="2026-01-28T08:38:00Z" w16du:dateUtc="2026-01-28T07:38:00Z"/>
                <w:del w:id="1251" w:author="Sylvain Lelievre 153" w:date="2026-02-05T10:29:00Z" w16du:dateUtc="2026-02-05T09:29:00Z"/>
              </w:rPr>
            </w:pPr>
            <w:ins w:id="1252" w:author="Sylvain Lelievre" w:date="2026-01-28T08:38:00Z" w16du:dateUtc="2026-01-28T07:38:00Z">
              <w:del w:id="1253" w:author="Sylvain Lelievre 153" w:date="2026-02-05T10:29:00Z" w16du:dateUtc="2026-02-05T09:29:00Z">
                <w:r w:rsidDel="006913F2">
                  <w:delText>21</w:delText>
                </w:r>
              </w:del>
            </w:ins>
          </w:p>
        </w:tc>
        <w:tc>
          <w:tcPr>
            <w:tcW w:w="4055" w:type="dxa"/>
          </w:tcPr>
          <w:p w14:paraId="6B601512" w14:textId="18E61772" w:rsidR="007C3051" w:rsidDel="006913F2" w:rsidRDefault="007C3051" w:rsidP="00494778">
            <w:pPr>
              <w:rPr>
                <w:ins w:id="1254" w:author="Sylvain Lelievre" w:date="2026-01-28T08:38:00Z" w16du:dateUtc="2026-01-28T07:38:00Z"/>
                <w:del w:id="1255" w:author="Sylvain Lelievre 153" w:date="2026-02-05T10:29:00Z" w16du:dateUtc="2026-02-05T09:29:00Z"/>
              </w:rPr>
            </w:pPr>
            <w:ins w:id="1256" w:author="Sylvain Lelievre" w:date="2026-01-28T08:38:00Z" w16du:dateUtc="2026-01-28T07:38:00Z">
              <w:del w:id="1257" w:author="Sylvain Lelievre 153" w:date="2026-02-05T10:29:00Z" w16du:dateUtc="2026-02-05T09:29:00Z">
                <w:r w:rsidDel="006913F2">
                  <w:delText>Degree 3 coefficients as 7 RGB triplets (coef 0..6). The DC term is excluded.</w:delText>
                </w:r>
              </w:del>
            </w:ins>
          </w:p>
        </w:tc>
      </w:tr>
      <w:tr w:rsidR="007C3051" w:rsidDel="006913F2" w14:paraId="65C0184E" w14:textId="252E257B" w:rsidTr="00494778">
        <w:trPr>
          <w:ins w:id="1258" w:author="Sylvain Lelievre" w:date="2026-01-28T08:38:00Z"/>
          <w:del w:id="1259" w:author="Sylvain Lelievre 153" w:date="2026-02-05T10:29:00Z"/>
        </w:trPr>
        <w:tc>
          <w:tcPr>
            <w:tcW w:w="3325" w:type="dxa"/>
          </w:tcPr>
          <w:p w14:paraId="2D0F53A3" w14:textId="1A98B08C" w:rsidR="007C3051" w:rsidDel="006913F2" w:rsidRDefault="007C3051" w:rsidP="00494778">
            <w:pPr>
              <w:rPr>
                <w:ins w:id="1260" w:author="Sylvain Lelievre" w:date="2026-01-28T08:38:00Z" w16du:dateUtc="2026-01-28T07:38:00Z"/>
                <w:del w:id="1261" w:author="Sylvain Lelievre 153" w:date="2026-02-05T10:29:00Z" w16du:dateUtc="2026-02-05T09:29:00Z"/>
              </w:rPr>
            </w:pPr>
            <w:ins w:id="1262" w:author="Sylvain Lelievre" w:date="2026-01-28T08:38:00Z" w16du:dateUtc="2026-01-28T07:38:00Z">
              <w:del w:id="1263" w:author="Sylvain Lelievre 153" w:date="2026-02-05T10:29:00Z" w16du:dateUtc="2026-02-05T09:29:00Z">
                <w:r w:rsidDel="006913F2">
                  <w:delText>shEncoding.mpegPerChannel.r</w:delText>
                </w:r>
              </w:del>
            </w:ins>
          </w:p>
        </w:tc>
        <w:tc>
          <w:tcPr>
            <w:tcW w:w="1139" w:type="dxa"/>
          </w:tcPr>
          <w:p w14:paraId="40085EB2" w14:textId="63BC86BD" w:rsidR="007C3051" w:rsidDel="006913F2" w:rsidRDefault="007C3051" w:rsidP="00494778">
            <w:pPr>
              <w:rPr>
                <w:ins w:id="1264" w:author="Sylvain Lelievre" w:date="2026-01-28T08:38:00Z" w16du:dateUtc="2026-01-28T07:38:00Z"/>
                <w:del w:id="1265" w:author="Sylvain Lelievre 153" w:date="2026-02-05T10:29:00Z" w16du:dateUtc="2026-02-05T09:29:00Z"/>
              </w:rPr>
            </w:pPr>
            <w:ins w:id="1266" w:author="Sylvain Lelievre" w:date="2026-01-28T08:38:00Z" w16du:dateUtc="2026-01-28T07:38:00Z">
              <w:del w:id="1267" w:author="Sylvain Lelievre 153" w:date="2026-02-05T10:29:00Z" w16du:dateUtc="2026-02-05T09:29:00Z">
                <w:r w:rsidDel="006913F2">
                  <w:delText>SCALAR</w:delText>
                </w:r>
              </w:del>
            </w:ins>
          </w:p>
        </w:tc>
        <w:tc>
          <w:tcPr>
            <w:tcW w:w="841" w:type="dxa"/>
          </w:tcPr>
          <w:p w14:paraId="1C259B46" w14:textId="0EE922A8" w:rsidR="007C3051" w:rsidDel="006913F2" w:rsidRDefault="007C3051" w:rsidP="00494778">
            <w:pPr>
              <w:rPr>
                <w:ins w:id="1268" w:author="Sylvain Lelievre" w:date="2026-01-28T08:38:00Z" w16du:dateUtc="2026-01-28T07:38:00Z"/>
                <w:del w:id="1269" w:author="Sylvain Lelievre 153" w:date="2026-02-05T10:29:00Z" w16du:dateUtc="2026-02-05T09:29:00Z"/>
              </w:rPr>
            </w:pPr>
            <w:ins w:id="1270" w:author="Sylvain Lelievre" w:date="2026-01-28T08:38:00Z" w16du:dateUtc="2026-01-28T07:38:00Z">
              <w:del w:id="1271" w:author="Sylvain Lelievre 153" w:date="2026-02-05T10:29:00Z" w16du:dateUtc="2026-02-05T09:29:00Z">
                <w:r w:rsidDel="006913F2">
                  <w:delText>15</w:delText>
                </w:r>
              </w:del>
            </w:ins>
          </w:p>
        </w:tc>
        <w:tc>
          <w:tcPr>
            <w:tcW w:w="4055" w:type="dxa"/>
          </w:tcPr>
          <w:p w14:paraId="69C28047" w14:textId="48D8186F" w:rsidR="007C3051" w:rsidDel="006913F2" w:rsidRDefault="007C3051" w:rsidP="00494778">
            <w:pPr>
              <w:rPr>
                <w:ins w:id="1272" w:author="Sylvain Lelievre" w:date="2026-01-28T08:38:00Z" w16du:dateUtc="2026-01-28T07:38:00Z"/>
                <w:del w:id="1273" w:author="Sylvain Lelievre 153" w:date="2026-02-05T10:29:00Z" w16du:dateUtc="2026-02-05T09:29:00Z"/>
              </w:rPr>
            </w:pPr>
            <w:ins w:id="1274" w:author="Sylvain Lelievre" w:date="2026-01-28T08:38:00Z" w16du:dateUtc="2026-01-28T07:38:00Z">
              <w:del w:id="1275" w:author="Sylvain Lelievre 153" w:date="2026-02-05T10:29:00Z" w16du:dateUtc="2026-02-05T09:29:00Z">
                <w:r w:rsidDel="006913F2">
                  <w:delText>Red channel coefficients for degrees 1 to 3, in order: degree 1 (3), degree 2 (5), degree 3 (7). The DC term is excluded.</w:delText>
                </w:r>
              </w:del>
            </w:ins>
          </w:p>
        </w:tc>
      </w:tr>
      <w:tr w:rsidR="007C3051" w:rsidDel="006913F2" w14:paraId="42ADC6AD" w14:textId="4B273310" w:rsidTr="00494778">
        <w:trPr>
          <w:ins w:id="1276" w:author="Sylvain Lelievre" w:date="2026-01-28T08:38:00Z"/>
          <w:del w:id="1277" w:author="Sylvain Lelievre 153" w:date="2026-02-05T10:29:00Z"/>
        </w:trPr>
        <w:tc>
          <w:tcPr>
            <w:tcW w:w="3325" w:type="dxa"/>
          </w:tcPr>
          <w:p w14:paraId="1571537C" w14:textId="730B7147" w:rsidR="007C3051" w:rsidDel="006913F2" w:rsidRDefault="007C3051" w:rsidP="00494778">
            <w:pPr>
              <w:rPr>
                <w:ins w:id="1278" w:author="Sylvain Lelievre" w:date="2026-01-28T08:38:00Z" w16du:dateUtc="2026-01-28T07:38:00Z"/>
                <w:del w:id="1279" w:author="Sylvain Lelievre 153" w:date="2026-02-05T10:29:00Z" w16du:dateUtc="2026-02-05T09:29:00Z"/>
              </w:rPr>
            </w:pPr>
            <w:ins w:id="1280" w:author="Sylvain Lelievre" w:date="2026-01-28T08:38:00Z" w16du:dateUtc="2026-01-28T07:38:00Z">
              <w:del w:id="1281" w:author="Sylvain Lelievre 153" w:date="2026-02-05T10:29:00Z" w16du:dateUtc="2026-02-05T09:29:00Z">
                <w:r w:rsidDel="006913F2">
                  <w:lastRenderedPageBreak/>
                  <w:delText>shEncoding.mpegPerChannel.g</w:delText>
                </w:r>
              </w:del>
            </w:ins>
          </w:p>
        </w:tc>
        <w:tc>
          <w:tcPr>
            <w:tcW w:w="1139" w:type="dxa"/>
          </w:tcPr>
          <w:p w14:paraId="379C8C25" w14:textId="0927C69D" w:rsidR="007C3051" w:rsidDel="006913F2" w:rsidRDefault="007C3051" w:rsidP="00494778">
            <w:pPr>
              <w:rPr>
                <w:ins w:id="1282" w:author="Sylvain Lelievre" w:date="2026-01-28T08:38:00Z" w16du:dateUtc="2026-01-28T07:38:00Z"/>
                <w:del w:id="1283" w:author="Sylvain Lelievre 153" w:date="2026-02-05T10:29:00Z" w16du:dateUtc="2026-02-05T09:29:00Z"/>
              </w:rPr>
            </w:pPr>
            <w:ins w:id="1284" w:author="Sylvain Lelievre" w:date="2026-01-28T08:38:00Z" w16du:dateUtc="2026-01-28T07:38:00Z">
              <w:del w:id="1285" w:author="Sylvain Lelievre 153" w:date="2026-02-05T10:29:00Z" w16du:dateUtc="2026-02-05T09:29:00Z">
                <w:r w:rsidDel="006913F2">
                  <w:delText>SCALAR</w:delText>
                </w:r>
              </w:del>
            </w:ins>
          </w:p>
        </w:tc>
        <w:tc>
          <w:tcPr>
            <w:tcW w:w="841" w:type="dxa"/>
          </w:tcPr>
          <w:p w14:paraId="0BB947F4" w14:textId="1F39DC2B" w:rsidR="007C3051" w:rsidDel="006913F2" w:rsidRDefault="007C3051" w:rsidP="00494778">
            <w:pPr>
              <w:rPr>
                <w:ins w:id="1286" w:author="Sylvain Lelievre" w:date="2026-01-28T08:38:00Z" w16du:dateUtc="2026-01-28T07:38:00Z"/>
                <w:del w:id="1287" w:author="Sylvain Lelievre 153" w:date="2026-02-05T10:29:00Z" w16du:dateUtc="2026-02-05T09:29:00Z"/>
              </w:rPr>
            </w:pPr>
            <w:ins w:id="1288" w:author="Sylvain Lelievre" w:date="2026-01-28T08:38:00Z" w16du:dateUtc="2026-01-28T07:38:00Z">
              <w:del w:id="1289" w:author="Sylvain Lelievre 153" w:date="2026-02-05T10:29:00Z" w16du:dateUtc="2026-02-05T09:29:00Z">
                <w:r w:rsidDel="006913F2">
                  <w:delText>15</w:delText>
                </w:r>
              </w:del>
            </w:ins>
          </w:p>
        </w:tc>
        <w:tc>
          <w:tcPr>
            <w:tcW w:w="4055" w:type="dxa"/>
          </w:tcPr>
          <w:p w14:paraId="5E0A0D51" w14:textId="2C9E2CBE" w:rsidR="007C3051" w:rsidDel="006913F2" w:rsidRDefault="007C3051" w:rsidP="00494778">
            <w:pPr>
              <w:rPr>
                <w:ins w:id="1290" w:author="Sylvain Lelievre" w:date="2026-01-28T08:38:00Z" w16du:dateUtc="2026-01-28T07:38:00Z"/>
                <w:del w:id="1291" w:author="Sylvain Lelievre 153" w:date="2026-02-05T10:29:00Z" w16du:dateUtc="2026-02-05T09:29:00Z"/>
              </w:rPr>
            </w:pPr>
            <w:ins w:id="1292" w:author="Sylvain Lelievre" w:date="2026-01-28T08:38:00Z" w16du:dateUtc="2026-01-28T07:38:00Z">
              <w:del w:id="1293" w:author="Sylvain Lelievre 153" w:date="2026-02-05T10:29:00Z" w16du:dateUtc="2026-02-05T09:29:00Z">
                <w:r w:rsidDel="006913F2">
                  <w:delText>Green channel coefficients for degrees 1 to 3, in order: degree 1 (3), degree 2 (5), degree 3 (7). The DC term is excluded.</w:delText>
                </w:r>
              </w:del>
            </w:ins>
          </w:p>
        </w:tc>
      </w:tr>
      <w:tr w:rsidR="007C3051" w:rsidDel="006913F2" w14:paraId="3FBADE78" w14:textId="7DD8BA35" w:rsidTr="00494778">
        <w:trPr>
          <w:ins w:id="1294" w:author="Sylvain Lelievre" w:date="2026-01-28T08:38:00Z"/>
          <w:del w:id="1295" w:author="Sylvain Lelievre 153" w:date="2026-02-05T10:29:00Z"/>
        </w:trPr>
        <w:tc>
          <w:tcPr>
            <w:tcW w:w="3325" w:type="dxa"/>
          </w:tcPr>
          <w:p w14:paraId="1FABA40E" w14:textId="34C22BF5" w:rsidR="007C3051" w:rsidDel="006913F2" w:rsidRDefault="007C3051" w:rsidP="00494778">
            <w:pPr>
              <w:rPr>
                <w:ins w:id="1296" w:author="Sylvain Lelievre" w:date="2026-01-28T08:38:00Z" w16du:dateUtc="2026-01-28T07:38:00Z"/>
                <w:del w:id="1297" w:author="Sylvain Lelievre 153" w:date="2026-02-05T10:29:00Z" w16du:dateUtc="2026-02-05T09:29:00Z"/>
              </w:rPr>
            </w:pPr>
            <w:ins w:id="1298" w:author="Sylvain Lelievre" w:date="2026-01-28T08:38:00Z" w16du:dateUtc="2026-01-28T07:38:00Z">
              <w:del w:id="1299" w:author="Sylvain Lelievre 153" w:date="2026-02-05T10:29:00Z" w16du:dateUtc="2026-02-05T09:29:00Z">
                <w:r w:rsidDel="006913F2">
                  <w:delText>shEncoding.mpegPerChannel.b</w:delText>
                </w:r>
              </w:del>
            </w:ins>
          </w:p>
        </w:tc>
        <w:tc>
          <w:tcPr>
            <w:tcW w:w="1139" w:type="dxa"/>
          </w:tcPr>
          <w:p w14:paraId="16C17253" w14:textId="332E7E3A" w:rsidR="007C3051" w:rsidDel="006913F2" w:rsidRDefault="007C3051" w:rsidP="00494778">
            <w:pPr>
              <w:rPr>
                <w:ins w:id="1300" w:author="Sylvain Lelievre" w:date="2026-01-28T08:38:00Z" w16du:dateUtc="2026-01-28T07:38:00Z"/>
                <w:del w:id="1301" w:author="Sylvain Lelievre 153" w:date="2026-02-05T10:29:00Z" w16du:dateUtc="2026-02-05T09:29:00Z"/>
              </w:rPr>
            </w:pPr>
            <w:ins w:id="1302" w:author="Sylvain Lelievre" w:date="2026-01-28T08:38:00Z" w16du:dateUtc="2026-01-28T07:38:00Z">
              <w:del w:id="1303" w:author="Sylvain Lelievre 153" w:date="2026-02-05T10:29:00Z" w16du:dateUtc="2026-02-05T09:29:00Z">
                <w:r w:rsidDel="006913F2">
                  <w:delText>SCALAR</w:delText>
                </w:r>
              </w:del>
            </w:ins>
          </w:p>
        </w:tc>
        <w:tc>
          <w:tcPr>
            <w:tcW w:w="841" w:type="dxa"/>
          </w:tcPr>
          <w:p w14:paraId="164B8756" w14:textId="287BD287" w:rsidR="007C3051" w:rsidDel="006913F2" w:rsidRDefault="007C3051" w:rsidP="00494778">
            <w:pPr>
              <w:rPr>
                <w:ins w:id="1304" w:author="Sylvain Lelievre" w:date="2026-01-28T08:38:00Z" w16du:dateUtc="2026-01-28T07:38:00Z"/>
                <w:del w:id="1305" w:author="Sylvain Lelievre 153" w:date="2026-02-05T10:29:00Z" w16du:dateUtc="2026-02-05T09:29:00Z"/>
              </w:rPr>
            </w:pPr>
            <w:ins w:id="1306" w:author="Sylvain Lelievre" w:date="2026-01-28T08:38:00Z" w16du:dateUtc="2026-01-28T07:38:00Z">
              <w:del w:id="1307" w:author="Sylvain Lelievre 153" w:date="2026-02-05T10:29:00Z" w16du:dateUtc="2026-02-05T09:29:00Z">
                <w:r w:rsidDel="006913F2">
                  <w:delText>15</w:delText>
                </w:r>
              </w:del>
            </w:ins>
          </w:p>
        </w:tc>
        <w:tc>
          <w:tcPr>
            <w:tcW w:w="4055" w:type="dxa"/>
          </w:tcPr>
          <w:p w14:paraId="6A93B605" w14:textId="3B81CE6B" w:rsidR="007C3051" w:rsidDel="006913F2" w:rsidRDefault="007C3051" w:rsidP="00494778">
            <w:pPr>
              <w:rPr>
                <w:ins w:id="1308" w:author="Sylvain Lelievre" w:date="2026-01-28T08:38:00Z" w16du:dateUtc="2026-01-28T07:38:00Z"/>
                <w:del w:id="1309" w:author="Sylvain Lelievre 153" w:date="2026-02-05T10:29:00Z" w16du:dateUtc="2026-02-05T09:29:00Z"/>
              </w:rPr>
            </w:pPr>
            <w:ins w:id="1310" w:author="Sylvain Lelievre" w:date="2026-01-28T08:38:00Z" w16du:dateUtc="2026-01-28T07:38:00Z">
              <w:del w:id="1311" w:author="Sylvain Lelievre 153" w:date="2026-02-05T10:29:00Z" w16du:dateUtc="2026-02-05T09:29:00Z">
                <w:r w:rsidDel="006913F2">
                  <w:delText>Blue channel coefficients for degrees 1 to 3, in order: degree 1 (3), degree 2 (5), degree 3 (7). The DC term is excluded.</w:delText>
                </w:r>
              </w:del>
            </w:ins>
          </w:p>
        </w:tc>
      </w:tr>
      <w:tr w:rsidR="007C3051" w:rsidDel="006913F2" w14:paraId="657926F6" w14:textId="2E9AF942" w:rsidTr="00494778">
        <w:trPr>
          <w:ins w:id="1312" w:author="Sylvain Lelievre" w:date="2026-01-28T08:38:00Z"/>
          <w:del w:id="1313" w:author="Sylvain Lelievre 153" w:date="2026-02-05T10:29:00Z"/>
        </w:trPr>
        <w:tc>
          <w:tcPr>
            <w:tcW w:w="3325" w:type="dxa"/>
          </w:tcPr>
          <w:p w14:paraId="7EF576B5" w14:textId="20A637BD" w:rsidR="007C3051" w:rsidDel="006913F2" w:rsidRDefault="007C3051" w:rsidP="00494778">
            <w:pPr>
              <w:rPr>
                <w:ins w:id="1314" w:author="Sylvain Lelievre" w:date="2026-01-28T08:38:00Z" w16du:dateUtc="2026-01-28T07:38:00Z"/>
                <w:del w:id="1315" w:author="Sylvain Lelievre 153" w:date="2026-02-05T10:29:00Z" w16du:dateUtc="2026-02-05T09:29:00Z"/>
              </w:rPr>
            </w:pPr>
            <w:ins w:id="1316" w:author="Sylvain Lelievre" w:date="2026-01-28T08:38:00Z" w16du:dateUtc="2026-01-28T07:38:00Z">
              <w:del w:id="1317" w:author="Sylvain Lelievre 153" w:date="2026-02-05T10:29:00Z" w16du:dateUtc="2026-02-05T09:29:00Z">
                <w:r w:rsidDel="006913F2">
                  <w:delText>stiching.vertices</w:delText>
                </w:r>
              </w:del>
            </w:ins>
          </w:p>
        </w:tc>
        <w:tc>
          <w:tcPr>
            <w:tcW w:w="1139" w:type="dxa"/>
          </w:tcPr>
          <w:p w14:paraId="29D80B25" w14:textId="7374DC50" w:rsidR="007C3051" w:rsidDel="006913F2" w:rsidRDefault="007C3051" w:rsidP="00494778">
            <w:pPr>
              <w:rPr>
                <w:ins w:id="1318" w:author="Sylvain Lelievre" w:date="2026-01-28T08:38:00Z" w16du:dateUtc="2026-01-28T07:38:00Z"/>
                <w:del w:id="1319" w:author="Sylvain Lelievre 153" w:date="2026-02-05T10:29:00Z" w16du:dateUtc="2026-02-05T09:29:00Z"/>
              </w:rPr>
            </w:pPr>
            <w:ins w:id="1320" w:author="Sylvain Lelievre" w:date="2026-01-28T08:38:00Z" w16du:dateUtc="2026-01-28T07:38:00Z">
              <w:del w:id="1321" w:author="Sylvain Lelievre 153" w:date="2026-02-05T10:29:00Z" w16du:dateUtc="2026-02-05T09:29:00Z">
                <w:r w:rsidDel="006913F2">
                  <w:delText>SCALAR</w:delText>
                </w:r>
              </w:del>
            </w:ins>
          </w:p>
        </w:tc>
        <w:tc>
          <w:tcPr>
            <w:tcW w:w="841" w:type="dxa"/>
          </w:tcPr>
          <w:p w14:paraId="60305AFD" w14:textId="38CBF420" w:rsidR="007C3051" w:rsidDel="006913F2" w:rsidRDefault="007C3051" w:rsidP="00494778">
            <w:pPr>
              <w:rPr>
                <w:ins w:id="1322" w:author="Sylvain Lelievre" w:date="2026-01-28T08:38:00Z" w16du:dateUtc="2026-01-28T07:38:00Z"/>
                <w:del w:id="1323" w:author="Sylvain Lelievre 153" w:date="2026-02-05T10:29:00Z" w16du:dateUtc="2026-02-05T09:29:00Z"/>
              </w:rPr>
            </w:pPr>
            <w:ins w:id="1324" w:author="Sylvain Lelievre" w:date="2026-01-28T08:38:00Z" w16du:dateUtc="2026-01-28T07:38:00Z">
              <w:del w:id="1325" w:author="Sylvain Lelievre 153" w:date="2026-02-05T10:29:00Z" w16du:dateUtc="2026-02-05T09:29:00Z">
                <w:r w:rsidDel="006913F2">
                  <w:delText>1</w:delText>
                </w:r>
              </w:del>
            </w:ins>
          </w:p>
        </w:tc>
        <w:tc>
          <w:tcPr>
            <w:tcW w:w="4055" w:type="dxa"/>
          </w:tcPr>
          <w:p w14:paraId="3A1F7FDD" w14:textId="448E9FF3" w:rsidR="007C3051" w:rsidDel="006913F2" w:rsidRDefault="007C3051" w:rsidP="00494778">
            <w:pPr>
              <w:rPr>
                <w:ins w:id="1326" w:author="Sylvain Lelievre" w:date="2026-01-28T08:38:00Z" w16du:dateUtc="2026-01-28T07:38:00Z"/>
                <w:del w:id="1327" w:author="Sylvain Lelievre 153" w:date="2026-02-05T10:29:00Z" w16du:dateUtc="2026-02-05T09:29:00Z"/>
              </w:rPr>
            </w:pPr>
            <w:ins w:id="1328" w:author="Sylvain Lelievre" w:date="2026-01-28T08:38:00Z" w16du:dateUtc="2026-01-28T07:38:00Z">
              <w:del w:id="1329" w:author="Sylvain Lelievre 153" w:date="2026-02-05T10:29:00Z" w16du:dateUtc="2026-02-05T09:29:00Z">
                <w:r w:rsidDel="006913F2">
                  <w:delText xml:space="preserve">Vertex index that defines the location of a Gaussian Splat. If present “stitching.faces” and “stitching.weights” shall not be present. </w:delText>
                </w:r>
              </w:del>
            </w:ins>
          </w:p>
        </w:tc>
      </w:tr>
      <w:tr w:rsidR="007C3051" w:rsidDel="006913F2" w14:paraId="6B8946BC" w14:textId="64FDDA5F" w:rsidTr="00494778">
        <w:trPr>
          <w:ins w:id="1330" w:author="Sylvain Lelievre" w:date="2026-01-28T08:38:00Z"/>
          <w:del w:id="1331" w:author="Sylvain Lelievre 153" w:date="2026-02-05T10:29:00Z"/>
        </w:trPr>
        <w:tc>
          <w:tcPr>
            <w:tcW w:w="3325" w:type="dxa"/>
          </w:tcPr>
          <w:p w14:paraId="73D897DC" w14:textId="164DC3A9" w:rsidR="007C3051" w:rsidDel="006913F2" w:rsidRDefault="007C3051" w:rsidP="00494778">
            <w:pPr>
              <w:rPr>
                <w:ins w:id="1332" w:author="Sylvain Lelievre" w:date="2026-01-28T08:38:00Z" w16du:dateUtc="2026-01-28T07:38:00Z"/>
                <w:del w:id="1333" w:author="Sylvain Lelievre 153" w:date="2026-02-05T10:29:00Z" w16du:dateUtc="2026-02-05T09:29:00Z"/>
              </w:rPr>
            </w:pPr>
            <w:ins w:id="1334" w:author="Sylvain Lelievre" w:date="2026-01-28T08:38:00Z" w16du:dateUtc="2026-01-28T07:38:00Z">
              <w:del w:id="1335" w:author="Sylvain Lelievre 153" w:date="2026-02-05T10:29:00Z" w16du:dateUtc="2026-02-05T09:29:00Z">
                <w:r w:rsidDel="006913F2">
                  <w:delText>stiching.faces</w:delText>
                </w:r>
              </w:del>
            </w:ins>
          </w:p>
        </w:tc>
        <w:tc>
          <w:tcPr>
            <w:tcW w:w="1139" w:type="dxa"/>
          </w:tcPr>
          <w:p w14:paraId="5746D3B9" w14:textId="05468CEE" w:rsidR="007C3051" w:rsidDel="006913F2" w:rsidRDefault="007C3051" w:rsidP="00494778">
            <w:pPr>
              <w:rPr>
                <w:ins w:id="1336" w:author="Sylvain Lelievre" w:date="2026-01-28T08:38:00Z" w16du:dateUtc="2026-01-28T07:38:00Z"/>
                <w:del w:id="1337" w:author="Sylvain Lelievre 153" w:date="2026-02-05T10:29:00Z" w16du:dateUtc="2026-02-05T09:29:00Z"/>
              </w:rPr>
            </w:pPr>
            <w:ins w:id="1338" w:author="Sylvain Lelievre" w:date="2026-01-28T08:38:00Z" w16du:dateUtc="2026-01-28T07:38:00Z">
              <w:del w:id="1339" w:author="Sylvain Lelievre 153" w:date="2026-02-05T10:29:00Z" w16du:dateUtc="2026-02-05T09:29:00Z">
                <w:r w:rsidDel="006913F2">
                  <w:delText>SCALAR</w:delText>
                </w:r>
              </w:del>
            </w:ins>
          </w:p>
        </w:tc>
        <w:tc>
          <w:tcPr>
            <w:tcW w:w="841" w:type="dxa"/>
          </w:tcPr>
          <w:p w14:paraId="53354356" w14:textId="57563D99" w:rsidR="007C3051" w:rsidDel="006913F2" w:rsidRDefault="007C3051" w:rsidP="00494778">
            <w:pPr>
              <w:rPr>
                <w:ins w:id="1340" w:author="Sylvain Lelievre" w:date="2026-01-28T08:38:00Z" w16du:dateUtc="2026-01-28T07:38:00Z"/>
                <w:del w:id="1341" w:author="Sylvain Lelievre 153" w:date="2026-02-05T10:29:00Z" w16du:dateUtc="2026-02-05T09:29:00Z"/>
              </w:rPr>
            </w:pPr>
            <w:ins w:id="1342" w:author="Sylvain Lelievre" w:date="2026-01-28T08:38:00Z" w16du:dateUtc="2026-01-28T07:38:00Z">
              <w:del w:id="1343" w:author="Sylvain Lelievre 153" w:date="2026-02-05T10:29:00Z" w16du:dateUtc="2026-02-05T09:29:00Z">
                <w:r w:rsidDel="006913F2">
                  <w:delText>1</w:delText>
                </w:r>
              </w:del>
            </w:ins>
          </w:p>
        </w:tc>
        <w:tc>
          <w:tcPr>
            <w:tcW w:w="4055" w:type="dxa"/>
          </w:tcPr>
          <w:p w14:paraId="3D651FFF" w14:textId="0BD77DB2" w:rsidR="007C3051" w:rsidDel="006913F2" w:rsidRDefault="007C3051" w:rsidP="00494778">
            <w:pPr>
              <w:rPr>
                <w:ins w:id="1344" w:author="Sylvain Lelievre" w:date="2026-01-28T08:38:00Z" w16du:dateUtc="2026-01-28T07:38:00Z"/>
                <w:del w:id="1345" w:author="Sylvain Lelievre 153" w:date="2026-02-05T10:29:00Z" w16du:dateUtc="2026-02-05T09:29:00Z"/>
              </w:rPr>
            </w:pPr>
            <w:ins w:id="1346" w:author="Sylvain Lelievre" w:date="2026-01-28T08:38:00Z" w16du:dateUtc="2026-01-28T07:38:00Z">
              <w:del w:id="1347" w:author="Sylvain Lelievre 153" w:date="2026-02-05T10:29:00Z" w16du:dateUtc="2026-02-05T09:29:00Z">
                <w:r w:rsidDel="006913F2">
                  <w:delText>Face index that defines the location of a Gaussian Splat in a triangular face. If present “stitching.vertices” shall not be present and “stitching.weights” are mandatory.</w:delText>
                </w:r>
              </w:del>
            </w:ins>
          </w:p>
        </w:tc>
      </w:tr>
      <w:tr w:rsidR="007C3051" w:rsidDel="006913F2" w14:paraId="67CF66DA" w14:textId="639160C0" w:rsidTr="00494778">
        <w:trPr>
          <w:ins w:id="1348" w:author="Sylvain Lelievre" w:date="2026-01-28T08:38:00Z"/>
          <w:del w:id="1349" w:author="Sylvain Lelievre 153" w:date="2026-02-05T10:29:00Z"/>
        </w:trPr>
        <w:tc>
          <w:tcPr>
            <w:tcW w:w="3325" w:type="dxa"/>
          </w:tcPr>
          <w:p w14:paraId="0C6B96FB" w14:textId="57B630FE" w:rsidR="007C3051" w:rsidDel="006913F2" w:rsidRDefault="007C3051" w:rsidP="00494778">
            <w:pPr>
              <w:rPr>
                <w:ins w:id="1350" w:author="Sylvain Lelievre" w:date="2026-01-28T08:38:00Z" w16du:dateUtc="2026-01-28T07:38:00Z"/>
                <w:del w:id="1351" w:author="Sylvain Lelievre 153" w:date="2026-02-05T10:29:00Z" w16du:dateUtc="2026-02-05T09:29:00Z"/>
              </w:rPr>
            </w:pPr>
            <w:ins w:id="1352" w:author="Sylvain Lelievre" w:date="2026-01-28T08:38:00Z" w16du:dateUtc="2026-01-28T07:38:00Z">
              <w:del w:id="1353" w:author="Sylvain Lelievre 153" w:date="2026-02-05T10:29:00Z" w16du:dateUtc="2026-02-05T09:29:00Z">
                <w:r w:rsidDel="006913F2">
                  <w:delText>stiching.weights</w:delText>
                </w:r>
              </w:del>
            </w:ins>
          </w:p>
        </w:tc>
        <w:tc>
          <w:tcPr>
            <w:tcW w:w="1139" w:type="dxa"/>
          </w:tcPr>
          <w:p w14:paraId="168BD841" w14:textId="3A775FD4" w:rsidR="007C3051" w:rsidDel="006913F2" w:rsidRDefault="007C3051" w:rsidP="00494778">
            <w:pPr>
              <w:rPr>
                <w:ins w:id="1354" w:author="Sylvain Lelievre" w:date="2026-01-28T08:38:00Z" w16du:dateUtc="2026-01-28T07:38:00Z"/>
                <w:del w:id="1355" w:author="Sylvain Lelievre 153" w:date="2026-02-05T10:29:00Z" w16du:dateUtc="2026-02-05T09:29:00Z"/>
              </w:rPr>
            </w:pPr>
            <w:ins w:id="1356" w:author="Sylvain Lelievre" w:date="2026-01-28T08:38:00Z" w16du:dateUtc="2026-01-28T07:38:00Z">
              <w:del w:id="1357" w:author="Sylvain Lelievre 153" w:date="2026-02-05T10:29:00Z" w16du:dateUtc="2026-02-05T09:29:00Z">
                <w:r w:rsidDel="006913F2">
                  <w:delText>VEC3</w:delText>
                </w:r>
              </w:del>
            </w:ins>
          </w:p>
        </w:tc>
        <w:tc>
          <w:tcPr>
            <w:tcW w:w="841" w:type="dxa"/>
          </w:tcPr>
          <w:p w14:paraId="0DF3EA84" w14:textId="03ADE07E" w:rsidR="007C3051" w:rsidDel="006913F2" w:rsidRDefault="007C3051" w:rsidP="00494778">
            <w:pPr>
              <w:rPr>
                <w:ins w:id="1358" w:author="Sylvain Lelievre" w:date="2026-01-28T08:38:00Z" w16du:dateUtc="2026-01-28T07:38:00Z"/>
                <w:del w:id="1359" w:author="Sylvain Lelievre 153" w:date="2026-02-05T10:29:00Z" w16du:dateUtc="2026-02-05T09:29:00Z"/>
              </w:rPr>
            </w:pPr>
            <w:ins w:id="1360" w:author="Sylvain Lelievre" w:date="2026-01-28T08:38:00Z" w16du:dateUtc="2026-01-28T07:38:00Z">
              <w:del w:id="1361" w:author="Sylvain Lelievre 153" w:date="2026-02-05T10:29:00Z" w16du:dateUtc="2026-02-05T09:29:00Z">
                <w:r w:rsidDel="006913F2">
                  <w:delText>1</w:delText>
                </w:r>
              </w:del>
            </w:ins>
          </w:p>
        </w:tc>
        <w:tc>
          <w:tcPr>
            <w:tcW w:w="4055" w:type="dxa"/>
          </w:tcPr>
          <w:p w14:paraId="61788692" w14:textId="08BD5C7A" w:rsidR="007C3051" w:rsidDel="006913F2" w:rsidRDefault="007C3051" w:rsidP="00494778">
            <w:pPr>
              <w:rPr>
                <w:ins w:id="1362" w:author="Sylvain Lelievre" w:date="2026-01-28T08:38:00Z" w16du:dateUtc="2026-01-28T07:38:00Z"/>
                <w:del w:id="1363" w:author="Sylvain Lelievre 153" w:date="2026-02-05T10:29:00Z" w16du:dateUtc="2026-02-05T09:29:00Z"/>
              </w:rPr>
            </w:pPr>
            <w:ins w:id="1364" w:author="Sylvain Lelievre" w:date="2026-01-28T08:38:00Z" w16du:dateUtc="2026-01-28T07:38:00Z">
              <w:del w:id="1365" w:author="Sylvain Lelievre 153" w:date="2026-02-05T10:29:00Z" w16du:dateUtc="2026-02-05T09:29:00Z">
                <w:r w:rsidDel="006913F2">
                  <w:delText>It provides a triplet that are the barycenter weights to define the location of a Gaussian Splat in a triangular face.</w:delText>
                </w:r>
              </w:del>
            </w:ins>
          </w:p>
        </w:tc>
      </w:tr>
      <w:tr w:rsidR="007C3051" w:rsidDel="006913F2" w14:paraId="108D1AB5" w14:textId="31CE0E99" w:rsidTr="00494778">
        <w:trPr>
          <w:ins w:id="1366" w:author="Sylvain Lelievre" w:date="2026-01-28T08:38:00Z"/>
          <w:del w:id="1367" w:author="Sylvain Lelievre 153" w:date="2026-02-05T10:29:00Z"/>
        </w:trPr>
        <w:tc>
          <w:tcPr>
            <w:tcW w:w="3325" w:type="dxa"/>
          </w:tcPr>
          <w:p w14:paraId="1AA9B4E8" w14:textId="4BF9C653" w:rsidR="007C3051" w:rsidDel="006913F2" w:rsidRDefault="007C3051" w:rsidP="00494778">
            <w:pPr>
              <w:rPr>
                <w:ins w:id="1368" w:author="Sylvain Lelievre" w:date="2026-01-28T08:38:00Z" w16du:dateUtc="2026-01-28T07:38:00Z"/>
                <w:del w:id="1369" w:author="Sylvain Lelievre 153" w:date="2026-02-05T10:29:00Z" w16du:dateUtc="2026-02-05T09:29:00Z"/>
              </w:rPr>
            </w:pPr>
            <w:ins w:id="1370" w:author="Sylvain Lelievre" w:date="2026-01-28T08:38:00Z" w16du:dateUtc="2026-01-28T07:38:00Z">
              <w:del w:id="1371" w:author="Sylvain Lelievre 153" w:date="2026-02-05T10:29:00Z" w16du:dateUtc="2026-02-05T09:29:00Z">
                <w:r w:rsidDel="006913F2">
                  <w:delText>stiching.distances</w:delText>
                </w:r>
              </w:del>
            </w:ins>
          </w:p>
        </w:tc>
        <w:tc>
          <w:tcPr>
            <w:tcW w:w="1139" w:type="dxa"/>
          </w:tcPr>
          <w:p w14:paraId="7B8DD77C" w14:textId="7B3E0B8E" w:rsidR="007C3051" w:rsidDel="006913F2" w:rsidRDefault="007C3051" w:rsidP="00494778">
            <w:pPr>
              <w:rPr>
                <w:ins w:id="1372" w:author="Sylvain Lelievre" w:date="2026-01-28T08:38:00Z" w16du:dateUtc="2026-01-28T07:38:00Z"/>
                <w:del w:id="1373" w:author="Sylvain Lelievre 153" w:date="2026-02-05T10:29:00Z" w16du:dateUtc="2026-02-05T09:29:00Z"/>
              </w:rPr>
            </w:pPr>
            <w:ins w:id="1374" w:author="Sylvain Lelievre" w:date="2026-01-28T08:38:00Z" w16du:dateUtc="2026-01-28T07:38:00Z">
              <w:del w:id="1375" w:author="Sylvain Lelievre 153" w:date="2026-02-05T10:29:00Z" w16du:dateUtc="2026-02-05T09:29:00Z">
                <w:r w:rsidDel="006913F2">
                  <w:delText>SCALAR</w:delText>
                </w:r>
              </w:del>
            </w:ins>
          </w:p>
        </w:tc>
        <w:tc>
          <w:tcPr>
            <w:tcW w:w="841" w:type="dxa"/>
          </w:tcPr>
          <w:p w14:paraId="0B909A86" w14:textId="54B95CA6" w:rsidR="007C3051" w:rsidDel="006913F2" w:rsidRDefault="007C3051" w:rsidP="00494778">
            <w:pPr>
              <w:rPr>
                <w:ins w:id="1376" w:author="Sylvain Lelievre" w:date="2026-01-28T08:38:00Z" w16du:dateUtc="2026-01-28T07:38:00Z"/>
                <w:del w:id="1377" w:author="Sylvain Lelievre 153" w:date="2026-02-05T10:29:00Z" w16du:dateUtc="2026-02-05T09:29:00Z"/>
              </w:rPr>
            </w:pPr>
            <w:ins w:id="1378" w:author="Sylvain Lelievre" w:date="2026-01-28T08:38:00Z" w16du:dateUtc="2026-01-28T07:38:00Z">
              <w:del w:id="1379" w:author="Sylvain Lelievre 153" w:date="2026-02-05T10:29:00Z" w16du:dateUtc="2026-02-05T09:29:00Z">
                <w:r w:rsidDel="006913F2">
                  <w:delText>1</w:delText>
                </w:r>
              </w:del>
            </w:ins>
          </w:p>
        </w:tc>
        <w:tc>
          <w:tcPr>
            <w:tcW w:w="4055" w:type="dxa"/>
          </w:tcPr>
          <w:p w14:paraId="4584BE80" w14:textId="13E0CABA" w:rsidR="007C3051" w:rsidDel="006913F2" w:rsidRDefault="007C3051" w:rsidP="00494778">
            <w:pPr>
              <w:rPr>
                <w:ins w:id="1380" w:author="Sylvain Lelievre" w:date="2026-01-28T08:38:00Z" w16du:dateUtc="2026-01-28T07:38:00Z"/>
                <w:del w:id="1381" w:author="Sylvain Lelievre 153" w:date="2026-02-05T10:29:00Z" w16du:dateUtc="2026-02-05T09:29:00Z"/>
              </w:rPr>
            </w:pPr>
            <w:ins w:id="1382" w:author="Sylvain Lelievre" w:date="2026-01-28T08:38:00Z" w16du:dateUtc="2026-01-28T07:38:00Z">
              <w:del w:id="1383" w:author="Sylvain Lelievre 153" w:date="2026-02-05T10:29:00Z" w16du:dateUtc="2026-02-05T09:29:00Z">
                <w:r w:rsidDel="006913F2">
                  <w:delText>Scalar distance from the mesh for a Gaussian Splat. The distance shall be applied along the normal of the attribute present e.g., a vertex or a face.</w:delText>
                </w:r>
              </w:del>
            </w:ins>
          </w:p>
        </w:tc>
      </w:tr>
      <w:tr w:rsidR="007C3051" w:rsidDel="006913F2" w14:paraId="46881EFB" w14:textId="51DFBCA1" w:rsidTr="00494778">
        <w:trPr>
          <w:ins w:id="1384" w:author="Sylvain Lelievre" w:date="2026-01-28T08:38:00Z"/>
          <w:del w:id="1385" w:author="Sylvain Lelievre 153" w:date="2026-02-05T10:29:00Z"/>
        </w:trPr>
        <w:tc>
          <w:tcPr>
            <w:tcW w:w="3325" w:type="dxa"/>
          </w:tcPr>
          <w:p w14:paraId="10463BF1" w14:textId="7232DC02" w:rsidR="007C3051" w:rsidDel="006913F2" w:rsidRDefault="007C3051" w:rsidP="00494778">
            <w:pPr>
              <w:rPr>
                <w:ins w:id="1386" w:author="Sylvain Lelievre" w:date="2026-01-28T08:38:00Z" w16du:dateUtc="2026-01-28T07:38:00Z"/>
                <w:del w:id="1387" w:author="Sylvain Lelievre 153" w:date="2026-02-05T10:29:00Z" w16du:dateUtc="2026-02-05T09:29:00Z"/>
              </w:rPr>
            </w:pPr>
            <w:ins w:id="1388" w:author="Sylvain Lelievre" w:date="2026-01-28T08:38:00Z" w16du:dateUtc="2026-01-28T07:38:00Z">
              <w:del w:id="1389" w:author="Sylvain Lelievre 153" w:date="2026-02-05T10:29:00Z" w16du:dateUtc="2026-02-05T09:29:00Z">
                <w:r w:rsidDel="006913F2">
                  <w:delText>stiching.displacement</w:delText>
                </w:r>
              </w:del>
            </w:ins>
          </w:p>
        </w:tc>
        <w:tc>
          <w:tcPr>
            <w:tcW w:w="1139" w:type="dxa"/>
          </w:tcPr>
          <w:p w14:paraId="71764A24" w14:textId="42D01266" w:rsidR="007C3051" w:rsidDel="006913F2" w:rsidRDefault="007C3051" w:rsidP="00494778">
            <w:pPr>
              <w:rPr>
                <w:ins w:id="1390" w:author="Sylvain Lelievre" w:date="2026-01-28T08:38:00Z" w16du:dateUtc="2026-01-28T07:38:00Z"/>
                <w:del w:id="1391" w:author="Sylvain Lelievre 153" w:date="2026-02-05T10:29:00Z" w16du:dateUtc="2026-02-05T09:29:00Z"/>
              </w:rPr>
            </w:pPr>
            <w:ins w:id="1392" w:author="Sylvain Lelievre" w:date="2026-01-28T08:38:00Z" w16du:dateUtc="2026-01-28T07:38:00Z">
              <w:del w:id="1393" w:author="Sylvain Lelievre 153" w:date="2026-02-05T10:29:00Z" w16du:dateUtc="2026-02-05T09:29:00Z">
                <w:r w:rsidDel="006913F2">
                  <w:delText>VEC3</w:delText>
                </w:r>
              </w:del>
            </w:ins>
          </w:p>
        </w:tc>
        <w:tc>
          <w:tcPr>
            <w:tcW w:w="841" w:type="dxa"/>
          </w:tcPr>
          <w:p w14:paraId="62072CC1" w14:textId="203014FB" w:rsidR="007C3051" w:rsidDel="006913F2" w:rsidRDefault="007C3051" w:rsidP="00494778">
            <w:pPr>
              <w:rPr>
                <w:ins w:id="1394" w:author="Sylvain Lelievre" w:date="2026-01-28T08:38:00Z" w16du:dateUtc="2026-01-28T07:38:00Z"/>
                <w:del w:id="1395" w:author="Sylvain Lelievre 153" w:date="2026-02-05T10:29:00Z" w16du:dateUtc="2026-02-05T09:29:00Z"/>
              </w:rPr>
            </w:pPr>
            <w:ins w:id="1396" w:author="Sylvain Lelievre" w:date="2026-01-28T08:38:00Z" w16du:dateUtc="2026-01-28T07:38:00Z">
              <w:del w:id="1397" w:author="Sylvain Lelievre 153" w:date="2026-02-05T10:29:00Z" w16du:dateUtc="2026-02-05T09:29:00Z">
                <w:r w:rsidDel="006913F2">
                  <w:delText>1</w:delText>
                </w:r>
              </w:del>
            </w:ins>
          </w:p>
        </w:tc>
        <w:tc>
          <w:tcPr>
            <w:tcW w:w="4055" w:type="dxa"/>
          </w:tcPr>
          <w:p w14:paraId="484CD4AF" w14:textId="26DEF167" w:rsidR="007C3051" w:rsidDel="006913F2" w:rsidRDefault="007C3051" w:rsidP="00494778">
            <w:pPr>
              <w:rPr>
                <w:ins w:id="1398" w:author="Sylvain Lelievre" w:date="2026-01-28T08:38:00Z" w16du:dateUtc="2026-01-28T07:38:00Z"/>
                <w:del w:id="1399" w:author="Sylvain Lelievre 153" w:date="2026-02-05T10:29:00Z" w16du:dateUtc="2026-02-05T09:29:00Z"/>
              </w:rPr>
            </w:pPr>
            <w:ins w:id="1400" w:author="Sylvain Lelievre" w:date="2026-01-28T08:38:00Z" w16du:dateUtc="2026-01-28T07:38:00Z">
              <w:del w:id="1401" w:author="Sylvain Lelievre 153" w:date="2026-02-05T10:29:00Z" w16du:dateUtc="2026-02-05T09:29:00Z">
                <w:r w:rsidDel="006913F2">
                  <w:delText xml:space="preserve">Vector displacement distance from the mesh for a Gaussian Splat. </w:delText>
                </w:r>
              </w:del>
            </w:ins>
          </w:p>
        </w:tc>
      </w:tr>
    </w:tbl>
    <w:p w14:paraId="13FC47CA" w14:textId="77777777" w:rsidR="007C3051" w:rsidRDefault="007C3051" w:rsidP="000E64DE">
      <w:pPr>
        <w:pStyle w:val="BodyText"/>
        <w:rPr>
          <w:ins w:id="1402" w:author="Sylvain Lelievre" w:date="2026-01-28T08:38:00Z" w16du:dateUtc="2026-01-28T07:38:00Z"/>
        </w:rPr>
      </w:pPr>
    </w:p>
    <w:p w14:paraId="438632B3" w14:textId="77777777" w:rsidR="007C3051" w:rsidRDefault="007C3051" w:rsidP="000E64DE">
      <w:pPr>
        <w:pStyle w:val="BodyText"/>
        <w:rPr>
          <w:ins w:id="1403" w:author="Sylvain Lelievre" w:date="2026-01-28T08:38:00Z" w16du:dateUtc="2026-01-28T07:38:00Z"/>
        </w:rPr>
      </w:pPr>
    </w:p>
    <w:p w14:paraId="764E26B8" w14:textId="505AB95E" w:rsidR="000E64DE" w:rsidRDefault="00DA1BC0" w:rsidP="000E64DE">
      <w:pPr>
        <w:pStyle w:val="BodyText"/>
        <w:rPr>
          <w:ins w:id="1404" w:author="Sylvain Lelievre" w:date="2026-01-23T15:53:00Z" w16du:dateUtc="2026-01-23T14:53:00Z"/>
        </w:rPr>
      </w:pPr>
      <w:ins w:id="1405" w:author="Sylvain Lelievre" w:date="2026-01-23T15:54:00Z" w16du:dateUtc="2026-01-23T14:54:00Z">
        <w:r>
          <w:t xml:space="preserve">The </w:t>
        </w:r>
        <w:r w:rsidRPr="00DA1BC0">
          <w:t>MPEG_gaussian_splatting_transport</w:t>
        </w:r>
        <w:r>
          <w:t xml:space="preserve"> extension </w:t>
        </w:r>
      </w:ins>
      <w:ins w:id="1406" w:author="Sylvain Lelievre" w:date="2026-01-23T13:07:00Z" w16du:dateUtc="2026-01-23T12:07:00Z">
        <w:r w:rsidR="000E64DE">
          <w:t>defines the additional SH coefficient accessors used when MPEG SH layouts are selected.</w:t>
        </w:r>
      </w:ins>
    </w:p>
    <w:p w14:paraId="306178AB" w14:textId="3B5D314F" w:rsidR="00DA1BC0" w:rsidRDefault="00DA1BC0" w:rsidP="000E64DE">
      <w:pPr>
        <w:pStyle w:val="BodyText"/>
        <w:rPr>
          <w:ins w:id="1407" w:author="Sylvain Lelievre" w:date="2026-01-23T15:53:00Z" w16du:dateUtc="2026-01-23T14:53:00Z"/>
        </w:rPr>
      </w:pPr>
      <w:ins w:id="1408" w:author="Sylvain Lelievre" w:date="2026-01-23T15:53:00Z" w16du:dateUtc="2026-01-23T14:53:00Z">
        <w:r>
          <w:t xml:space="preserve">Table G.25 gives the semantics of the </w:t>
        </w:r>
        <w:r w:rsidRPr="00DA1BC0">
          <w:t>MPEG_gaussian_splatting_transport</w:t>
        </w:r>
        <w:r>
          <w:t xml:space="preserve"> extension</w:t>
        </w:r>
      </w:ins>
    </w:p>
    <w:p w14:paraId="445A271C" w14:textId="1CE5F65A" w:rsidR="00DA1BC0" w:rsidRDefault="00DA1BC0" w:rsidP="000E64DE">
      <w:pPr>
        <w:pStyle w:val="BodyText"/>
        <w:rPr>
          <w:ins w:id="1409" w:author="Sylvain Lelievre" w:date="2026-01-28T08:39:00Z" w16du:dateUtc="2026-01-28T07:39:00Z"/>
        </w:rPr>
      </w:pPr>
    </w:p>
    <w:p w14:paraId="0A4588AB" w14:textId="2904F4CF" w:rsidR="00BF462F" w:rsidRPr="00EE1BEF" w:rsidRDefault="00BF462F" w:rsidP="00BF462F">
      <w:pPr>
        <w:pStyle w:val="Tabletitle"/>
        <w:autoSpaceDE w:val="0"/>
        <w:autoSpaceDN w:val="0"/>
        <w:adjustRightInd w:val="0"/>
        <w:outlineLvl w:val="0"/>
        <w:rPr>
          <w:ins w:id="1410" w:author="Sylvain Lelievre" w:date="2026-01-28T08:39:00Z" w16du:dateUtc="2026-01-28T07:39:00Z"/>
          <w:rFonts w:eastAsia="MS Mincho"/>
          <w:szCs w:val="24"/>
        </w:rPr>
      </w:pPr>
      <w:ins w:id="1411" w:author="Sylvain Lelievre" w:date="2026-01-28T08:39:00Z" w16du:dateUtc="2026-01-28T07:39:00Z">
        <w:r w:rsidRPr="00EE1BEF">
          <w:rPr>
            <w:rFonts w:eastAsia="MS Mincho"/>
            <w:szCs w:val="24"/>
          </w:rPr>
          <w:t>Table </w:t>
        </w:r>
      </w:ins>
      <w:ins w:id="1412" w:author="Sylvain Lelievre" w:date="2026-01-28T08:57:00Z" w16du:dateUtc="2026-01-28T07:57:00Z">
        <w:r w:rsidR="00F714A7">
          <w:rPr>
            <w:rFonts w:eastAsia="MS Mincho"/>
            <w:szCs w:val="24"/>
          </w:rPr>
          <w:t>G.25</w:t>
        </w:r>
      </w:ins>
      <w:ins w:id="1413" w:author="Sylvain Lelievre" w:date="2026-01-28T08:39:00Z" w16du:dateUtc="2026-01-28T07:39:00Z">
        <w:r w:rsidRPr="00EE1BEF">
          <w:rPr>
            <w:rFonts w:eastAsia="MS Mincho"/>
            <w:szCs w:val="24"/>
          </w:rPr>
          <w:t xml:space="preserve"> — Semantic</w:t>
        </w:r>
      </w:ins>
      <w:ins w:id="1414" w:author="Sylvain Lelievre" w:date="2026-02-02T08:29:00Z" w16du:dateUtc="2026-02-02T07:29:00Z">
        <w:r w:rsidR="00112462">
          <w:rPr>
            <w:rFonts w:eastAsia="MS Mincho"/>
            <w:szCs w:val="24"/>
          </w:rPr>
          <w:t>s</w:t>
        </w:r>
      </w:ins>
      <w:ins w:id="1415" w:author="Sylvain Lelievre" w:date="2026-01-28T08:39:00Z" w16du:dateUtc="2026-01-28T07:39:00Z">
        <w:r w:rsidRPr="00EE1BEF">
          <w:rPr>
            <w:rFonts w:eastAsia="MS Mincho"/>
            <w:szCs w:val="24"/>
          </w:rPr>
          <w:t xml:space="preserve"> of the </w:t>
        </w:r>
        <w:r w:rsidRPr="00DA1BC0">
          <w:t>MPEG_gaussian_splatting_transport</w:t>
        </w:r>
        <w:r>
          <w:t xml:space="preserve"> </w:t>
        </w:r>
        <w:r w:rsidRPr="00EE1BEF">
          <w:rPr>
            <w:rFonts w:eastAsia="MS Mincho"/>
            <w:szCs w:val="24"/>
          </w:rPr>
          <w:t>extension</w:t>
        </w:r>
      </w:ins>
    </w:p>
    <w:tbl>
      <w:tblPr>
        <w:tblW w:w="9010"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CellMar>
          <w:left w:w="0" w:type="dxa"/>
          <w:right w:w="0" w:type="dxa"/>
        </w:tblCellMar>
        <w:tblLook w:val="04A0" w:firstRow="1" w:lastRow="0" w:firstColumn="1" w:lastColumn="0" w:noHBand="0" w:noVBand="1"/>
      </w:tblPr>
      <w:tblGrid>
        <w:gridCol w:w="3536"/>
        <w:gridCol w:w="992"/>
        <w:gridCol w:w="774"/>
        <w:gridCol w:w="786"/>
        <w:gridCol w:w="2922"/>
      </w:tblGrid>
      <w:tr w:rsidR="00BF462F" w:rsidRPr="00EE1BEF" w14:paraId="262D289B" w14:textId="77777777" w:rsidTr="00494778">
        <w:trPr>
          <w:trHeight w:val="300"/>
          <w:ins w:id="1416" w:author="Sylvain Lelievre" w:date="2026-01-28T08:39:00Z"/>
        </w:trPr>
        <w:tc>
          <w:tcPr>
            <w:tcW w:w="3536" w:type="dxa"/>
            <w:tcBorders>
              <w:top w:val="single" w:sz="12" w:space="0" w:color="000000" w:themeColor="text1"/>
              <w:bottom w:val="single" w:sz="12" w:space="0" w:color="000000" w:themeColor="text1"/>
            </w:tcBorders>
            <w:hideMark/>
          </w:tcPr>
          <w:p w14:paraId="2898CEDB" w14:textId="77777777" w:rsidR="00BF462F" w:rsidRPr="00EE1BEF" w:rsidRDefault="00BF462F" w:rsidP="00494778">
            <w:pPr>
              <w:pStyle w:val="Tableheader"/>
              <w:autoSpaceDE w:val="0"/>
              <w:autoSpaceDN w:val="0"/>
              <w:adjustRightInd w:val="0"/>
              <w:jc w:val="both"/>
              <w:rPr>
                <w:ins w:id="1417" w:author="Sylvain Lelievre" w:date="2026-01-28T08:39:00Z" w16du:dateUtc="2026-01-28T07:39:00Z"/>
                <w:rFonts w:cs="Segoe UI"/>
                <w:b/>
                <w:sz w:val="22"/>
                <w:lang w:eastAsia="fr-FR"/>
              </w:rPr>
            </w:pPr>
            <w:ins w:id="1418" w:author="Sylvain Lelievre" w:date="2026-01-28T08:39:00Z" w16du:dateUtc="2026-01-28T07:39:00Z">
              <w:r w:rsidRPr="00EE1BEF">
                <w:rPr>
                  <w:rFonts w:eastAsia="MS Mincho"/>
                  <w:b/>
                  <w:szCs w:val="24"/>
                </w:rPr>
                <w:t>Name </w:t>
              </w:r>
            </w:ins>
          </w:p>
        </w:tc>
        <w:tc>
          <w:tcPr>
            <w:tcW w:w="992" w:type="dxa"/>
            <w:tcBorders>
              <w:top w:val="single" w:sz="12" w:space="0" w:color="000000" w:themeColor="text1"/>
              <w:bottom w:val="single" w:sz="12" w:space="0" w:color="000000" w:themeColor="text1"/>
            </w:tcBorders>
            <w:hideMark/>
          </w:tcPr>
          <w:p w14:paraId="09446D05" w14:textId="77777777" w:rsidR="00BF462F" w:rsidRPr="00EE1BEF" w:rsidRDefault="00BF462F" w:rsidP="00494778">
            <w:pPr>
              <w:pStyle w:val="Tableheader"/>
              <w:autoSpaceDE w:val="0"/>
              <w:autoSpaceDN w:val="0"/>
              <w:adjustRightInd w:val="0"/>
              <w:jc w:val="both"/>
              <w:rPr>
                <w:ins w:id="1419" w:author="Sylvain Lelievre" w:date="2026-01-28T08:39:00Z" w16du:dateUtc="2026-01-28T07:39:00Z"/>
                <w:rFonts w:cs="Segoe UI"/>
                <w:b/>
                <w:sz w:val="22"/>
                <w:lang w:eastAsia="fr-FR"/>
              </w:rPr>
            </w:pPr>
            <w:ins w:id="1420" w:author="Sylvain Lelievre" w:date="2026-01-28T08:39:00Z" w16du:dateUtc="2026-01-28T07:39:00Z">
              <w:r w:rsidRPr="00EE1BEF">
                <w:rPr>
                  <w:rFonts w:eastAsia="MS Mincho"/>
                  <w:b/>
                  <w:szCs w:val="24"/>
                </w:rPr>
                <w:t>Type </w:t>
              </w:r>
            </w:ins>
          </w:p>
        </w:tc>
        <w:tc>
          <w:tcPr>
            <w:tcW w:w="774" w:type="dxa"/>
            <w:tcBorders>
              <w:top w:val="single" w:sz="12" w:space="0" w:color="000000" w:themeColor="text1"/>
              <w:bottom w:val="single" w:sz="12" w:space="0" w:color="000000" w:themeColor="text1"/>
            </w:tcBorders>
            <w:hideMark/>
          </w:tcPr>
          <w:p w14:paraId="21171AE8" w14:textId="77777777" w:rsidR="00BF462F" w:rsidRPr="00EE1BEF" w:rsidRDefault="00BF462F" w:rsidP="00494778">
            <w:pPr>
              <w:pStyle w:val="Tableheader"/>
              <w:autoSpaceDE w:val="0"/>
              <w:autoSpaceDN w:val="0"/>
              <w:adjustRightInd w:val="0"/>
              <w:jc w:val="center"/>
              <w:rPr>
                <w:ins w:id="1421" w:author="Sylvain Lelievre" w:date="2026-01-28T08:39:00Z" w16du:dateUtc="2026-01-28T07:39:00Z"/>
                <w:rFonts w:cs="Segoe UI"/>
                <w:b/>
                <w:sz w:val="22"/>
                <w:lang w:eastAsia="fr-FR"/>
              </w:rPr>
            </w:pPr>
            <w:ins w:id="1422" w:author="Sylvain Lelievre" w:date="2026-01-28T08:39:00Z" w16du:dateUtc="2026-01-28T07:39:00Z">
              <w:r w:rsidRPr="00EE1BEF">
                <w:rPr>
                  <w:rFonts w:eastAsia="MS Mincho"/>
                  <w:b/>
                  <w:szCs w:val="24"/>
                </w:rPr>
                <w:t>Usage </w:t>
              </w:r>
            </w:ins>
          </w:p>
        </w:tc>
        <w:tc>
          <w:tcPr>
            <w:tcW w:w="786" w:type="dxa"/>
            <w:tcBorders>
              <w:top w:val="single" w:sz="12" w:space="0" w:color="000000" w:themeColor="text1"/>
              <w:bottom w:val="single" w:sz="12" w:space="0" w:color="000000" w:themeColor="text1"/>
            </w:tcBorders>
            <w:hideMark/>
          </w:tcPr>
          <w:p w14:paraId="0E6FF1B4" w14:textId="77777777" w:rsidR="00BF462F" w:rsidRPr="00EE1BEF" w:rsidRDefault="00BF462F" w:rsidP="00494778">
            <w:pPr>
              <w:pStyle w:val="Tableheader"/>
              <w:autoSpaceDE w:val="0"/>
              <w:autoSpaceDN w:val="0"/>
              <w:adjustRightInd w:val="0"/>
              <w:jc w:val="both"/>
              <w:rPr>
                <w:ins w:id="1423" w:author="Sylvain Lelievre" w:date="2026-01-28T08:39:00Z" w16du:dateUtc="2026-01-28T07:39:00Z"/>
                <w:rFonts w:cs="Segoe UI"/>
                <w:b/>
                <w:sz w:val="22"/>
                <w:lang w:eastAsia="fr-FR"/>
              </w:rPr>
            </w:pPr>
            <w:ins w:id="1424" w:author="Sylvain Lelievre" w:date="2026-01-28T08:39:00Z" w16du:dateUtc="2026-01-28T07:39:00Z">
              <w:r w:rsidRPr="00EE1BEF">
                <w:rPr>
                  <w:rFonts w:eastAsia="MS Mincho"/>
                  <w:b/>
                  <w:szCs w:val="24"/>
                </w:rPr>
                <w:t>Default </w:t>
              </w:r>
            </w:ins>
          </w:p>
        </w:tc>
        <w:tc>
          <w:tcPr>
            <w:tcW w:w="2922" w:type="dxa"/>
            <w:tcBorders>
              <w:top w:val="single" w:sz="12" w:space="0" w:color="000000" w:themeColor="text1"/>
              <w:bottom w:val="single" w:sz="12" w:space="0" w:color="000000" w:themeColor="text1"/>
            </w:tcBorders>
            <w:hideMark/>
          </w:tcPr>
          <w:p w14:paraId="77983B70" w14:textId="77777777" w:rsidR="00BF462F" w:rsidRPr="00EE1BEF" w:rsidRDefault="00BF462F" w:rsidP="00494778">
            <w:pPr>
              <w:pStyle w:val="Tableheader"/>
              <w:autoSpaceDE w:val="0"/>
              <w:autoSpaceDN w:val="0"/>
              <w:adjustRightInd w:val="0"/>
              <w:jc w:val="both"/>
              <w:rPr>
                <w:ins w:id="1425" w:author="Sylvain Lelievre" w:date="2026-01-28T08:39:00Z" w16du:dateUtc="2026-01-28T07:39:00Z"/>
                <w:rFonts w:cs="Segoe UI"/>
                <w:b/>
                <w:sz w:val="22"/>
                <w:lang w:eastAsia="fr-FR"/>
              </w:rPr>
            </w:pPr>
            <w:ins w:id="1426" w:author="Sylvain Lelievre" w:date="2026-01-28T08:39:00Z" w16du:dateUtc="2026-01-28T07:39:00Z">
              <w:r w:rsidRPr="00EE1BEF">
                <w:rPr>
                  <w:rFonts w:eastAsia="MS Mincho"/>
                  <w:b/>
                  <w:szCs w:val="24"/>
                </w:rPr>
                <w:t>Description </w:t>
              </w:r>
            </w:ins>
          </w:p>
        </w:tc>
      </w:tr>
      <w:tr w:rsidR="00BF462F" w:rsidRPr="00EE1BEF" w14:paraId="7F412AAB" w14:textId="77777777" w:rsidTr="00494778">
        <w:trPr>
          <w:trHeight w:val="675"/>
          <w:ins w:id="1427" w:author="Sylvain Lelievre" w:date="2026-01-28T08:39:00Z"/>
        </w:trPr>
        <w:tc>
          <w:tcPr>
            <w:tcW w:w="3536" w:type="dxa"/>
            <w:tcBorders>
              <w:top w:val="single" w:sz="12" w:space="0" w:color="000000" w:themeColor="text1"/>
            </w:tcBorders>
          </w:tcPr>
          <w:p w14:paraId="2D7B91F5" w14:textId="542E0EF7" w:rsidR="00BF462F" w:rsidRPr="00EE1BEF" w:rsidRDefault="002B78E2" w:rsidP="00494778">
            <w:pPr>
              <w:pStyle w:val="Tablebody"/>
              <w:autoSpaceDE w:val="0"/>
              <w:autoSpaceDN w:val="0"/>
              <w:adjustRightInd w:val="0"/>
              <w:rPr>
                <w:ins w:id="1428" w:author="Sylvain Lelievre" w:date="2026-01-28T08:39:00Z" w16du:dateUtc="2026-01-28T07:39:00Z"/>
                <w:rFonts w:cs="Segoe UI"/>
                <w:szCs w:val="20"/>
                <w:lang w:eastAsia="fr-FR"/>
              </w:rPr>
            </w:pPr>
            <w:ins w:id="1429" w:author="Sylvain Lelievre" w:date="2026-01-28T08:41:00Z" w16du:dateUtc="2026-01-28T07:41:00Z">
              <w:r>
                <w:rPr>
                  <w:rFonts w:eastAsia="MS Mincho"/>
                  <w:szCs w:val="24"/>
                </w:rPr>
                <w:t>shEncoding</w:t>
              </w:r>
            </w:ins>
          </w:p>
        </w:tc>
        <w:tc>
          <w:tcPr>
            <w:tcW w:w="992" w:type="dxa"/>
            <w:tcBorders>
              <w:top w:val="single" w:sz="12" w:space="0" w:color="000000" w:themeColor="text1"/>
            </w:tcBorders>
          </w:tcPr>
          <w:p w14:paraId="789B4110" w14:textId="77777777" w:rsidR="00BF462F" w:rsidRPr="00EE1BEF" w:rsidRDefault="00BF462F" w:rsidP="00494778">
            <w:pPr>
              <w:pStyle w:val="Tablebody"/>
              <w:autoSpaceDE w:val="0"/>
              <w:autoSpaceDN w:val="0"/>
              <w:adjustRightInd w:val="0"/>
              <w:rPr>
                <w:ins w:id="1430" w:author="Sylvain Lelievre" w:date="2026-01-28T08:39:00Z" w16du:dateUtc="2026-01-28T07:39:00Z"/>
                <w:rFonts w:cs="Segoe UI"/>
                <w:szCs w:val="20"/>
                <w:lang w:eastAsia="fr-FR"/>
              </w:rPr>
            </w:pPr>
            <w:ins w:id="1431" w:author="Sylvain Lelievre" w:date="2026-01-28T08:39:00Z" w16du:dateUtc="2026-01-28T07:39:00Z">
              <w:r w:rsidRPr="00EE1BEF">
                <w:rPr>
                  <w:rFonts w:eastAsia="MS Mincho"/>
                  <w:szCs w:val="24"/>
                </w:rPr>
                <w:t>object</w:t>
              </w:r>
            </w:ins>
          </w:p>
        </w:tc>
        <w:tc>
          <w:tcPr>
            <w:tcW w:w="774" w:type="dxa"/>
            <w:tcBorders>
              <w:top w:val="single" w:sz="12" w:space="0" w:color="000000" w:themeColor="text1"/>
            </w:tcBorders>
          </w:tcPr>
          <w:p w14:paraId="771BF394" w14:textId="33994965" w:rsidR="00BF462F" w:rsidRPr="00EE1BEF" w:rsidRDefault="00364EA4" w:rsidP="00494778">
            <w:pPr>
              <w:pStyle w:val="Tablebody"/>
              <w:autoSpaceDE w:val="0"/>
              <w:autoSpaceDN w:val="0"/>
              <w:adjustRightInd w:val="0"/>
              <w:jc w:val="center"/>
              <w:rPr>
                <w:ins w:id="1432" w:author="Sylvain Lelievre" w:date="2026-01-28T08:39:00Z" w16du:dateUtc="2026-01-28T07:39:00Z"/>
                <w:rFonts w:cs="Segoe UI"/>
                <w:szCs w:val="20"/>
                <w:lang w:eastAsia="fr-FR"/>
              </w:rPr>
            </w:pPr>
            <w:ins w:id="1433" w:author="Sylvain Lelievre" w:date="2026-01-30T08:44:00Z" w16du:dateUtc="2026-01-30T07:44:00Z">
              <w:r>
                <w:rPr>
                  <w:rFonts w:eastAsia="MS Mincho"/>
                  <w:szCs w:val="24"/>
                </w:rPr>
                <w:t>M</w:t>
              </w:r>
            </w:ins>
          </w:p>
        </w:tc>
        <w:tc>
          <w:tcPr>
            <w:tcW w:w="786" w:type="dxa"/>
            <w:tcBorders>
              <w:top w:val="single" w:sz="12" w:space="0" w:color="000000" w:themeColor="text1"/>
            </w:tcBorders>
          </w:tcPr>
          <w:p w14:paraId="065C5CD8" w14:textId="390AE1D5" w:rsidR="00BF462F" w:rsidRPr="00EE1BEF" w:rsidRDefault="00BF462F" w:rsidP="00494778">
            <w:pPr>
              <w:pStyle w:val="Tablebody"/>
              <w:autoSpaceDE w:val="0"/>
              <w:autoSpaceDN w:val="0"/>
              <w:adjustRightInd w:val="0"/>
              <w:rPr>
                <w:ins w:id="1434" w:author="Sylvain Lelievre" w:date="2026-01-28T08:39:00Z" w16du:dateUtc="2026-01-28T07:39:00Z"/>
                <w:rFonts w:cs="Segoe UI"/>
                <w:szCs w:val="20"/>
                <w:lang w:eastAsia="fr-FR"/>
              </w:rPr>
            </w:pPr>
          </w:p>
        </w:tc>
        <w:tc>
          <w:tcPr>
            <w:tcW w:w="2922" w:type="dxa"/>
            <w:tcBorders>
              <w:top w:val="single" w:sz="12" w:space="0" w:color="000000" w:themeColor="text1"/>
            </w:tcBorders>
          </w:tcPr>
          <w:p w14:paraId="2062897C" w14:textId="5B3FB3E6" w:rsidR="00BF462F" w:rsidRPr="00EE1BEF" w:rsidRDefault="00BC5106" w:rsidP="00494778">
            <w:pPr>
              <w:pStyle w:val="Tablebody"/>
              <w:autoSpaceDE w:val="0"/>
              <w:autoSpaceDN w:val="0"/>
              <w:adjustRightInd w:val="0"/>
              <w:rPr>
                <w:ins w:id="1435" w:author="Sylvain Lelievre" w:date="2026-01-28T08:39:00Z" w16du:dateUtc="2026-01-28T07:39:00Z"/>
                <w:rFonts w:cs="Segoe UI"/>
                <w:szCs w:val="20"/>
                <w:lang w:eastAsia="fr-FR"/>
              </w:rPr>
            </w:pPr>
            <w:ins w:id="1436" w:author="Sylvain Lelievre" w:date="2026-01-28T08:43:00Z" w16du:dateUtc="2026-01-28T07:43:00Z">
              <w:r w:rsidRPr="00BC5106">
                <w:rPr>
                  <w:rFonts w:eastAsia="MS Mincho"/>
                  <w:szCs w:val="24"/>
                </w:rPr>
                <w:t xml:space="preserve">Signals how SH coefficients are encoded for this splat primitive. </w:t>
              </w:r>
            </w:ins>
            <w:ins w:id="1437" w:author="Sylvain Lelievre" w:date="2026-01-28T08:39:00Z" w16du:dateUtc="2026-01-28T07:39:00Z">
              <w:r w:rsidR="00BF462F" w:rsidRPr="00EE1BEF">
                <w:rPr>
                  <w:rFonts w:eastAsia="MS Mincho"/>
                  <w:szCs w:val="24"/>
                </w:rPr>
                <w:t>The semantics of this object are given in table </w:t>
              </w:r>
            </w:ins>
            <w:ins w:id="1438" w:author="Sylvain Lelievre" w:date="2026-01-30T08:45:00Z" w16du:dateUtc="2026-01-30T07:45:00Z">
              <w:r w:rsidR="004657A7">
                <w:rPr>
                  <w:rFonts w:eastAsia="MS Mincho"/>
                  <w:szCs w:val="24"/>
                </w:rPr>
                <w:t>G.26</w:t>
              </w:r>
            </w:ins>
            <w:ins w:id="1439" w:author="Sylvain Lelievre" w:date="2026-01-28T08:39:00Z" w16du:dateUtc="2026-01-28T07:39:00Z">
              <w:r w:rsidR="00BF462F" w:rsidRPr="00EE1BEF">
                <w:rPr>
                  <w:rFonts w:eastAsia="MS Mincho"/>
                  <w:szCs w:val="24"/>
                </w:rPr>
                <w:t>.</w:t>
              </w:r>
            </w:ins>
          </w:p>
        </w:tc>
      </w:tr>
      <w:tr w:rsidR="00BF462F" w:rsidRPr="00EE1BEF" w14:paraId="009998F8" w14:textId="77777777" w:rsidTr="00494778">
        <w:trPr>
          <w:trHeight w:val="675"/>
          <w:ins w:id="1440" w:author="Sylvain Lelievre" w:date="2026-01-28T08:39:00Z"/>
        </w:trPr>
        <w:tc>
          <w:tcPr>
            <w:tcW w:w="3536" w:type="dxa"/>
            <w:hideMark/>
          </w:tcPr>
          <w:p w14:paraId="020ECD0C" w14:textId="20F4D152" w:rsidR="00BF462F" w:rsidRPr="00EE1BEF" w:rsidRDefault="00153027" w:rsidP="00494778">
            <w:pPr>
              <w:pStyle w:val="Tablebody"/>
              <w:autoSpaceDE w:val="0"/>
              <w:autoSpaceDN w:val="0"/>
              <w:adjustRightInd w:val="0"/>
              <w:rPr>
                <w:ins w:id="1441" w:author="Sylvain Lelievre" w:date="2026-01-28T08:39:00Z" w16du:dateUtc="2026-01-28T07:39:00Z"/>
                <w:rFonts w:cs="Segoe UI"/>
                <w:szCs w:val="20"/>
                <w:lang w:eastAsia="fr-FR"/>
              </w:rPr>
            </w:pPr>
            <w:ins w:id="1442" w:author="Sylvain Lelievre" w:date="2026-01-28T08:55:00Z" w16du:dateUtc="2026-01-28T07:55:00Z">
              <w:r>
                <w:rPr>
                  <w:rFonts w:eastAsia="MS Mincho"/>
                  <w:szCs w:val="24"/>
                </w:rPr>
                <w:t>stitching</w:t>
              </w:r>
            </w:ins>
          </w:p>
        </w:tc>
        <w:tc>
          <w:tcPr>
            <w:tcW w:w="992" w:type="dxa"/>
            <w:hideMark/>
          </w:tcPr>
          <w:p w14:paraId="0CDD00A2" w14:textId="0BA4D8E9" w:rsidR="00BF462F" w:rsidRPr="00EE1BEF" w:rsidRDefault="00153027" w:rsidP="00494778">
            <w:pPr>
              <w:pStyle w:val="Tablebody"/>
              <w:autoSpaceDE w:val="0"/>
              <w:autoSpaceDN w:val="0"/>
              <w:adjustRightInd w:val="0"/>
              <w:rPr>
                <w:ins w:id="1443" w:author="Sylvain Lelievre" w:date="2026-01-28T08:39:00Z" w16du:dateUtc="2026-01-28T07:39:00Z"/>
                <w:rFonts w:cs="Segoe UI"/>
                <w:szCs w:val="20"/>
                <w:lang w:eastAsia="fr-FR"/>
              </w:rPr>
            </w:pPr>
            <w:ins w:id="1444" w:author="Sylvain Lelievre" w:date="2026-01-28T08:55:00Z" w16du:dateUtc="2026-01-28T07:55:00Z">
              <w:r>
                <w:rPr>
                  <w:rFonts w:eastAsia="MS Mincho"/>
                  <w:szCs w:val="24"/>
                </w:rPr>
                <w:t>object</w:t>
              </w:r>
            </w:ins>
          </w:p>
        </w:tc>
        <w:tc>
          <w:tcPr>
            <w:tcW w:w="774" w:type="dxa"/>
            <w:hideMark/>
          </w:tcPr>
          <w:p w14:paraId="156DEDF8" w14:textId="1F80FF2E" w:rsidR="00BF462F" w:rsidRPr="00EE1BEF" w:rsidRDefault="006E73ED" w:rsidP="00494778">
            <w:pPr>
              <w:pStyle w:val="Tablebody"/>
              <w:autoSpaceDE w:val="0"/>
              <w:autoSpaceDN w:val="0"/>
              <w:adjustRightInd w:val="0"/>
              <w:jc w:val="center"/>
              <w:rPr>
                <w:ins w:id="1445" w:author="Sylvain Lelievre" w:date="2026-01-28T08:39:00Z" w16du:dateUtc="2026-01-28T07:39:00Z"/>
                <w:rFonts w:cs="Segoe UI"/>
                <w:szCs w:val="20"/>
                <w:lang w:eastAsia="fr-FR"/>
              </w:rPr>
            </w:pPr>
            <w:ins w:id="1446" w:author="Sylvain Lelievre" w:date="2026-02-10T13:54:00Z" w16du:dateUtc="2026-02-10T12:54:00Z">
              <w:r>
                <w:rPr>
                  <w:rFonts w:eastAsia="MS Mincho"/>
                  <w:szCs w:val="24"/>
                </w:rPr>
                <w:t>O</w:t>
              </w:r>
            </w:ins>
            <w:ins w:id="1447" w:author="Sylvain Lelievre" w:date="2026-01-28T08:39:00Z" w16du:dateUtc="2026-01-28T07:39:00Z">
              <w:r w:rsidR="00BF462F" w:rsidRPr="00EE1BEF">
                <w:rPr>
                  <w:rFonts w:eastAsia="MS Mincho"/>
                  <w:szCs w:val="24"/>
                </w:rPr>
                <w:t> </w:t>
              </w:r>
            </w:ins>
          </w:p>
        </w:tc>
        <w:tc>
          <w:tcPr>
            <w:tcW w:w="786" w:type="dxa"/>
            <w:hideMark/>
          </w:tcPr>
          <w:p w14:paraId="354F0685" w14:textId="2C89D734" w:rsidR="00BF462F" w:rsidRPr="00EE1BEF" w:rsidRDefault="00153027" w:rsidP="00494778">
            <w:pPr>
              <w:pStyle w:val="Tablebody"/>
              <w:autoSpaceDE w:val="0"/>
              <w:autoSpaceDN w:val="0"/>
              <w:adjustRightInd w:val="0"/>
              <w:rPr>
                <w:ins w:id="1448" w:author="Sylvain Lelievre" w:date="2026-01-28T08:39:00Z" w16du:dateUtc="2026-01-28T07:39:00Z"/>
                <w:rFonts w:cs="Segoe UI"/>
                <w:szCs w:val="20"/>
                <w:lang w:eastAsia="fr-FR"/>
              </w:rPr>
            </w:pPr>
            <w:ins w:id="1449" w:author="Sylvain Lelievre" w:date="2026-01-28T08:56:00Z" w16du:dateUtc="2026-01-28T07:56:00Z">
              <w:r>
                <w:rPr>
                  <w:rFonts w:eastAsia="MS Mincho"/>
                  <w:szCs w:val="24"/>
                </w:rPr>
                <w:t>N/A</w:t>
              </w:r>
            </w:ins>
          </w:p>
        </w:tc>
        <w:tc>
          <w:tcPr>
            <w:tcW w:w="2922" w:type="dxa"/>
            <w:hideMark/>
          </w:tcPr>
          <w:p w14:paraId="33B9F931" w14:textId="676D5A32" w:rsidR="00BF462F" w:rsidRPr="00EE1BEF" w:rsidRDefault="00BF462F" w:rsidP="00494778">
            <w:pPr>
              <w:pStyle w:val="Tablebody"/>
              <w:autoSpaceDE w:val="0"/>
              <w:autoSpaceDN w:val="0"/>
              <w:adjustRightInd w:val="0"/>
              <w:rPr>
                <w:ins w:id="1450" w:author="Sylvain Lelievre" w:date="2026-01-28T08:39:00Z" w16du:dateUtc="2026-01-28T07:39:00Z"/>
                <w:rFonts w:cs="Segoe UI"/>
                <w:szCs w:val="20"/>
                <w:lang w:eastAsia="fr-FR"/>
              </w:rPr>
            </w:pPr>
            <w:ins w:id="1451" w:author="Sylvain Lelievre" w:date="2026-01-28T08:39:00Z" w16du:dateUtc="2026-01-28T07:39:00Z">
              <w:r w:rsidRPr="00EE1BEF">
                <w:rPr>
                  <w:rFonts w:eastAsia="MS Mincho"/>
                  <w:szCs w:val="24"/>
                </w:rPr>
                <w:t xml:space="preserve">Contains </w:t>
              </w:r>
            </w:ins>
            <w:ins w:id="1452" w:author="Sylvain Lelievre" w:date="2026-01-28T08:56:00Z" w16du:dateUtc="2026-01-28T07:56:00Z">
              <w:r w:rsidR="005561E7">
                <w:rPr>
                  <w:rFonts w:eastAsia="MS Mincho"/>
                  <w:szCs w:val="24"/>
                </w:rPr>
                <w:t xml:space="preserve">parameters </w:t>
              </w:r>
              <w:r w:rsidR="005561E7" w:rsidRPr="005561E7">
                <w:rPr>
                  <w:rFonts w:eastAsia="MS Mincho"/>
                  <w:szCs w:val="24"/>
                </w:rPr>
                <w:t>to attach a Gaussian Splat to a 3D triangular mesh primitive</w:t>
              </w:r>
              <w:r w:rsidR="005561E7">
                <w:rPr>
                  <w:rFonts w:eastAsia="MS Mincho"/>
                  <w:szCs w:val="24"/>
                </w:rPr>
                <w:t xml:space="preserve">. </w:t>
              </w:r>
              <w:r w:rsidR="005561E7" w:rsidRPr="00EE1BEF">
                <w:rPr>
                  <w:rFonts w:eastAsia="MS Mincho"/>
                  <w:szCs w:val="24"/>
                </w:rPr>
                <w:t>The semantics of this object are given in table</w:t>
              </w:r>
            </w:ins>
            <w:ins w:id="1453" w:author="Sylvain Lelievre" w:date="2026-01-30T08:45:00Z" w16du:dateUtc="2026-01-30T07:45:00Z">
              <w:r w:rsidR="004657A7">
                <w:rPr>
                  <w:rFonts w:eastAsia="MS Mincho"/>
                  <w:szCs w:val="24"/>
                </w:rPr>
                <w:t xml:space="preserve"> G.27</w:t>
              </w:r>
            </w:ins>
            <w:ins w:id="1454" w:author="Sylvain Lelievre" w:date="2026-01-28T08:56:00Z" w16du:dateUtc="2026-01-28T07:56:00Z">
              <w:r w:rsidR="005561E7" w:rsidRPr="00EE1BEF">
                <w:rPr>
                  <w:rFonts w:eastAsia="MS Mincho"/>
                  <w:szCs w:val="24"/>
                </w:rPr>
                <w:t> </w:t>
              </w:r>
            </w:ins>
          </w:p>
        </w:tc>
      </w:tr>
    </w:tbl>
    <w:p w14:paraId="311CDCA5" w14:textId="77777777" w:rsidR="00BF462F" w:rsidRDefault="00BF462F" w:rsidP="000E64DE">
      <w:pPr>
        <w:pStyle w:val="BodyText"/>
        <w:rPr>
          <w:ins w:id="1455" w:author="Sylvain Lelievre" w:date="2026-01-30T08:45:00Z" w16du:dateUtc="2026-01-30T07:45:00Z"/>
        </w:rPr>
      </w:pPr>
    </w:p>
    <w:p w14:paraId="5E233B4C" w14:textId="57B2284A" w:rsidR="000940D8" w:rsidRPr="00EE1BEF" w:rsidRDefault="000940D8" w:rsidP="000940D8">
      <w:pPr>
        <w:pStyle w:val="Tabletitle"/>
        <w:autoSpaceDE w:val="0"/>
        <w:autoSpaceDN w:val="0"/>
        <w:adjustRightInd w:val="0"/>
        <w:outlineLvl w:val="0"/>
        <w:rPr>
          <w:ins w:id="1456" w:author="Sylvain Lelievre" w:date="2026-01-30T08:57:00Z" w16du:dateUtc="2026-01-30T07:57:00Z"/>
          <w:rFonts w:eastAsia="MS Mincho"/>
          <w:szCs w:val="24"/>
        </w:rPr>
      </w:pPr>
      <w:ins w:id="1457" w:author="Sylvain Lelievre" w:date="2026-01-30T08:57:00Z" w16du:dateUtc="2026-01-30T07:57:00Z">
        <w:r w:rsidRPr="00EE1BEF">
          <w:rPr>
            <w:rFonts w:eastAsia="MS Mincho"/>
            <w:szCs w:val="24"/>
          </w:rPr>
          <w:lastRenderedPageBreak/>
          <w:t>Table </w:t>
        </w:r>
        <w:r>
          <w:rPr>
            <w:rFonts w:eastAsia="MS Mincho"/>
            <w:szCs w:val="24"/>
          </w:rPr>
          <w:t>G.2</w:t>
        </w:r>
      </w:ins>
      <w:ins w:id="1458" w:author="Sylvain Lelievre" w:date="2026-01-30T08:58:00Z" w16du:dateUtc="2026-01-30T07:58:00Z">
        <w:r>
          <w:rPr>
            <w:rFonts w:eastAsia="MS Mincho"/>
            <w:szCs w:val="24"/>
          </w:rPr>
          <w:t>6</w:t>
        </w:r>
      </w:ins>
      <w:ins w:id="1459" w:author="Sylvain Lelievre" w:date="2026-01-30T08:57:00Z" w16du:dateUtc="2026-01-30T07:57:00Z">
        <w:r w:rsidRPr="00EE1BEF">
          <w:rPr>
            <w:rFonts w:eastAsia="MS Mincho"/>
            <w:szCs w:val="24"/>
          </w:rPr>
          <w:t xml:space="preserve"> — Semantic</w:t>
        </w:r>
      </w:ins>
      <w:ins w:id="1460" w:author="Sylvain Lelievre" w:date="2026-02-02T08:29:00Z" w16du:dateUtc="2026-02-02T07:29:00Z">
        <w:r w:rsidR="00112462">
          <w:rPr>
            <w:rFonts w:eastAsia="MS Mincho"/>
            <w:szCs w:val="24"/>
          </w:rPr>
          <w:t>s</w:t>
        </w:r>
      </w:ins>
      <w:ins w:id="1461" w:author="Sylvain Lelievre" w:date="2026-01-30T08:57:00Z" w16du:dateUtc="2026-01-30T07:57:00Z">
        <w:r w:rsidRPr="00EE1BEF">
          <w:rPr>
            <w:rFonts w:eastAsia="MS Mincho"/>
            <w:szCs w:val="24"/>
          </w:rPr>
          <w:t xml:space="preserve"> of </w:t>
        </w:r>
      </w:ins>
      <w:ins w:id="1462" w:author="Sylvain Lelievre" w:date="2026-02-02T08:30:00Z" w16du:dateUtc="2026-02-02T07:30:00Z">
        <w:r w:rsidR="00112462">
          <w:rPr>
            <w:rFonts w:eastAsia="MS Mincho"/>
            <w:szCs w:val="24"/>
          </w:rPr>
          <w:t>a</w:t>
        </w:r>
      </w:ins>
      <w:ins w:id="1463" w:author="Sylvain Lelievre" w:date="2026-01-30T08:57:00Z" w16du:dateUtc="2026-01-30T07:57:00Z">
        <w:r w:rsidRPr="00EE1BEF">
          <w:rPr>
            <w:rFonts w:eastAsia="MS Mincho"/>
            <w:szCs w:val="24"/>
          </w:rPr>
          <w:t xml:space="preserve"> </w:t>
        </w:r>
        <w:r w:rsidRPr="00DA1BC0">
          <w:t>MPEG_gaussian_splatting_</w:t>
        </w:r>
        <w:proofErr w:type="gramStart"/>
        <w:r w:rsidRPr="00DA1BC0">
          <w:t>transport</w:t>
        </w:r>
      </w:ins>
      <w:ins w:id="1464" w:author="Sylvain Lelievre" w:date="2026-01-30T08:58:00Z" w16du:dateUtc="2026-01-30T07:58:00Z">
        <w:r>
          <w:t>.shEncoding</w:t>
        </w:r>
        <w:proofErr w:type="gramEnd"/>
        <w:r>
          <w:t xml:space="preserve"> object</w:t>
        </w:r>
      </w:ins>
    </w:p>
    <w:tbl>
      <w:tblPr>
        <w:tblW w:w="9010"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CellMar>
          <w:left w:w="0" w:type="dxa"/>
          <w:right w:w="0" w:type="dxa"/>
        </w:tblCellMar>
        <w:tblLook w:val="04A0" w:firstRow="1" w:lastRow="0" w:firstColumn="1" w:lastColumn="0" w:noHBand="0" w:noVBand="1"/>
      </w:tblPr>
      <w:tblGrid>
        <w:gridCol w:w="1970"/>
        <w:gridCol w:w="992"/>
        <w:gridCol w:w="851"/>
        <w:gridCol w:w="850"/>
        <w:gridCol w:w="4347"/>
      </w:tblGrid>
      <w:tr w:rsidR="002D7189" w:rsidRPr="00EE1BEF" w14:paraId="1EFD8F1C" w14:textId="77777777" w:rsidTr="002D7189">
        <w:trPr>
          <w:trHeight w:val="300"/>
          <w:ins w:id="1465" w:author="Sylvain Lelievre" w:date="2026-01-30T08:57:00Z"/>
        </w:trPr>
        <w:tc>
          <w:tcPr>
            <w:tcW w:w="1970" w:type="dxa"/>
            <w:tcBorders>
              <w:top w:val="single" w:sz="12" w:space="0" w:color="000000" w:themeColor="text1"/>
              <w:bottom w:val="single" w:sz="12" w:space="0" w:color="000000" w:themeColor="text1"/>
            </w:tcBorders>
            <w:hideMark/>
          </w:tcPr>
          <w:p w14:paraId="08A6B6CB" w14:textId="77777777" w:rsidR="000940D8" w:rsidRPr="00EE1BEF" w:rsidRDefault="000940D8" w:rsidP="00743F44">
            <w:pPr>
              <w:pStyle w:val="Tableheader"/>
              <w:autoSpaceDE w:val="0"/>
              <w:autoSpaceDN w:val="0"/>
              <w:adjustRightInd w:val="0"/>
              <w:jc w:val="both"/>
              <w:rPr>
                <w:ins w:id="1466" w:author="Sylvain Lelievre" w:date="2026-01-30T08:57:00Z" w16du:dateUtc="2026-01-30T07:57:00Z"/>
                <w:rFonts w:cs="Segoe UI"/>
                <w:b/>
                <w:sz w:val="22"/>
                <w:lang w:eastAsia="fr-FR"/>
              </w:rPr>
            </w:pPr>
            <w:ins w:id="1467" w:author="Sylvain Lelievre" w:date="2026-01-30T08:57:00Z" w16du:dateUtc="2026-01-30T07:57:00Z">
              <w:r w:rsidRPr="00EE1BEF">
                <w:rPr>
                  <w:rFonts w:eastAsia="MS Mincho"/>
                  <w:b/>
                  <w:szCs w:val="24"/>
                </w:rPr>
                <w:t>Name </w:t>
              </w:r>
            </w:ins>
          </w:p>
        </w:tc>
        <w:tc>
          <w:tcPr>
            <w:tcW w:w="992" w:type="dxa"/>
            <w:tcBorders>
              <w:top w:val="single" w:sz="12" w:space="0" w:color="000000" w:themeColor="text1"/>
              <w:bottom w:val="single" w:sz="12" w:space="0" w:color="000000" w:themeColor="text1"/>
            </w:tcBorders>
            <w:hideMark/>
          </w:tcPr>
          <w:p w14:paraId="7EBF3799" w14:textId="77777777" w:rsidR="000940D8" w:rsidRPr="00EE1BEF" w:rsidRDefault="000940D8" w:rsidP="00743F44">
            <w:pPr>
              <w:pStyle w:val="Tableheader"/>
              <w:autoSpaceDE w:val="0"/>
              <w:autoSpaceDN w:val="0"/>
              <w:adjustRightInd w:val="0"/>
              <w:jc w:val="both"/>
              <w:rPr>
                <w:ins w:id="1468" w:author="Sylvain Lelievre" w:date="2026-01-30T08:57:00Z" w16du:dateUtc="2026-01-30T07:57:00Z"/>
                <w:rFonts w:cs="Segoe UI"/>
                <w:b/>
                <w:sz w:val="22"/>
                <w:lang w:eastAsia="fr-FR"/>
              </w:rPr>
            </w:pPr>
            <w:ins w:id="1469" w:author="Sylvain Lelievre" w:date="2026-01-30T08:57:00Z" w16du:dateUtc="2026-01-30T07:57:00Z">
              <w:r w:rsidRPr="00EE1BEF">
                <w:rPr>
                  <w:rFonts w:eastAsia="MS Mincho"/>
                  <w:b/>
                  <w:szCs w:val="24"/>
                </w:rPr>
                <w:t>Type </w:t>
              </w:r>
            </w:ins>
          </w:p>
        </w:tc>
        <w:tc>
          <w:tcPr>
            <w:tcW w:w="851" w:type="dxa"/>
            <w:tcBorders>
              <w:top w:val="single" w:sz="12" w:space="0" w:color="000000" w:themeColor="text1"/>
              <w:bottom w:val="single" w:sz="12" w:space="0" w:color="000000" w:themeColor="text1"/>
            </w:tcBorders>
            <w:hideMark/>
          </w:tcPr>
          <w:p w14:paraId="08C4EF15" w14:textId="77777777" w:rsidR="000940D8" w:rsidRPr="00EE1BEF" w:rsidRDefault="000940D8" w:rsidP="00743F44">
            <w:pPr>
              <w:pStyle w:val="Tableheader"/>
              <w:autoSpaceDE w:val="0"/>
              <w:autoSpaceDN w:val="0"/>
              <w:adjustRightInd w:val="0"/>
              <w:jc w:val="center"/>
              <w:rPr>
                <w:ins w:id="1470" w:author="Sylvain Lelievre" w:date="2026-01-30T08:57:00Z" w16du:dateUtc="2026-01-30T07:57:00Z"/>
                <w:rFonts w:cs="Segoe UI"/>
                <w:b/>
                <w:sz w:val="22"/>
                <w:lang w:eastAsia="fr-FR"/>
              </w:rPr>
            </w:pPr>
            <w:ins w:id="1471" w:author="Sylvain Lelievre" w:date="2026-01-30T08:57:00Z" w16du:dateUtc="2026-01-30T07:57:00Z">
              <w:r w:rsidRPr="00EE1BEF">
                <w:rPr>
                  <w:rFonts w:eastAsia="MS Mincho"/>
                  <w:b/>
                  <w:szCs w:val="24"/>
                </w:rPr>
                <w:t>Usage </w:t>
              </w:r>
            </w:ins>
          </w:p>
        </w:tc>
        <w:tc>
          <w:tcPr>
            <w:tcW w:w="850" w:type="dxa"/>
            <w:tcBorders>
              <w:top w:val="single" w:sz="12" w:space="0" w:color="000000" w:themeColor="text1"/>
              <w:bottom w:val="single" w:sz="12" w:space="0" w:color="000000" w:themeColor="text1"/>
            </w:tcBorders>
            <w:hideMark/>
          </w:tcPr>
          <w:p w14:paraId="0614ADE8" w14:textId="77777777" w:rsidR="000940D8" w:rsidRPr="00EE1BEF" w:rsidRDefault="000940D8" w:rsidP="00743F44">
            <w:pPr>
              <w:pStyle w:val="Tableheader"/>
              <w:autoSpaceDE w:val="0"/>
              <w:autoSpaceDN w:val="0"/>
              <w:adjustRightInd w:val="0"/>
              <w:jc w:val="both"/>
              <w:rPr>
                <w:ins w:id="1472" w:author="Sylvain Lelievre" w:date="2026-01-30T08:57:00Z" w16du:dateUtc="2026-01-30T07:57:00Z"/>
                <w:rFonts w:cs="Segoe UI"/>
                <w:b/>
                <w:sz w:val="22"/>
                <w:lang w:eastAsia="fr-FR"/>
              </w:rPr>
            </w:pPr>
            <w:ins w:id="1473" w:author="Sylvain Lelievre" w:date="2026-01-30T08:57:00Z" w16du:dateUtc="2026-01-30T07:57:00Z">
              <w:r w:rsidRPr="00EE1BEF">
                <w:rPr>
                  <w:rFonts w:eastAsia="MS Mincho"/>
                  <w:b/>
                  <w:szCs w:val="24"/>
                </w:rPr>
                <w:t>Default </w:t>
              </w:r>
            </w:ins>
          </w:p>
        </w:tc>
        <w:tc>
          <w:tcPr>
            <w:tcW w:w="4347" w:type="dxa"/>
            <w:tcBorders>
              <w:top w:val="single" w:sz="12" w:space="0" w:color="000000" w:themeColor="text1"/>
              <w:bottom w:val="single" w:sz="12" w:space="0" w:color="000000" w:themeColor="text1"/>
            </w:tcBorders>
            <w:hideMark/>
          </w:tcPr>
          <w:p w14:paraId="62605660" w14:textId="77777777" w:rsidR="000940D8" w:rsidRPr="00EE1BEF" w:rsidRDefault="000940D8" w:rsidP="00743F44">
            <w:pPr>
              <w:pStyle w:val="Tableheader"/>
              <w:autoSpaceDE w:val="0"/>
              <w:autoSpaceDN w:val="0"/>
              <w:adjustRightInd w:val="0"/>
              <w:jc w:val="both"/>
              <w:rPr>
                <w:ins w:id="1474" w:author="Sylvain Lelievre" w:date="2026-01-30T08:57:00Z" w16du:dateUtc="2026-01-30T07:57:00Z"/>
                <w:rFonts w:cs="Segoe UI"/>
                <w:b/>
                <w:sz w:val="22"/>
                <w:lang w:eastAsia="fr-FR"/>
              </w:rPr>
            </w:pPr>
            <w:ins w:id="1475" w:author="Sylvain Lelievre" w:date="2026-01-30T08:57:00Z" w16du:dateUtc="2026-01-30T07:57:00Z">
              <w:r w:rsidRPr="00EE1BEF">
                <w:rPr>
                  <w:rFonts w:eastAsia="MS Mincho"/>
                  <w:b/>
                  <w:szCs w:val="24"/>
                </w:rPr>
                <w:t>Description </w:t>
              </w:r>
            </w:ins>
          </w:p>
        </w:tc>
      </w:tr>
      <w:tr w:rsidR="002D7189" w:rsidRPr="00EE1BEF" w14:paraId="5A5B69DC" w14:textId="77777777" w:rsidTr="005C3B40">
        <w:trPr>
          <w:trHeight w:val="675"/>
          <w:ins w:id="1476" w:author="Sylvain Lelievre" w:date="2026-01-30T09:02:00Z"/>
        </w:trPr>
        <w:tc>
          <w:tcPr>
            <w:tcW w:w="1970" w:type="dxa"/>
            <w:tcBorders>
              <w:top w:val="single" w:sz="12" w:space="0" w:color="000000" w:themeColor="text1"/>
              <w:bottom w:val="single" w:sz="4" w:space="0" w:color="auto"/>
            </w:tcBorders>
          </w:tcPr>
          <w:p w14:paraId="28B7DFA6" w14:textId="686ADBE6" w:rsidR="00F54315" w:rsidRDefault="004C5FED" w:rsidP="00743F44">
            <w:pPr>
              <w:pStyle w:val="Tablebody"/>
              <w:autoSpaceDE w:val="0"/>
              <w:autoSpaceDN w:val="0"/>
              <w:adjustRightInd w:val="0"/>
              <w:rPr>
                <w:ins w:id="1477" w:author="Sylvain Lelievre" w:date="2026-01-30T09:02:00Z" w16du:dateUtc="2026-01-30T08:02:00Z"/>
              </w:rPr>
            </w:pPr>
            <w:ins w:id="1478" w:author="Sylvain Lelievre" w:date="2026-01-30T09:02:00Z" w16du:dateUtc="2026-01-30T08:02:00Z">
              <w:r>
                <w:t>layout</w:t>
              </w:r>
            </w:ins>
          </w:p>
        </w:tc>
        <w:tc>
          <w:tcPr>
            <w:tcW w:w="992" w:type="dxa"/>
            <w:tcBorders>
              <w:top w:val="single" w:sz="12" w:space="0" w:color="000000" w:themeColor="text1"/>
              <w:bottom w:val="single" w:sz="4" w:space="0" w:color="auto"/>
            </w:tcBorders>
          </w:tcPr>
          <w:p w14:paraId="310BB3C7" w14:textId="61B1CAC4" w:rsidR="00F54315" w:rsidRDefault="00682F60" w:rsidP="00743F44">
            <w:pPr>
              <w:pStyle w:val="Tablebody"/>
              <w:autoSpaceDE w:val="0"/>
              <w:autoSpaceDN w:val="0"/>
              <w:adjustRightInd w:val="0"/>
              <w:rPr>
                <w:ins w:id="1479" w:author="Sylvain Lelievre" w:date="2026-01-30T09:02:00Z" w16du:dateUtc="2026-01-30T08:02:00Z"/>
                <w:rFonts w:eastAsia="MS Mincho"/>
                <w:szCs w:val="24"/>
              </w:rPr>
            </w:pPr>
            <w:ins w:id="1480" w:author="Sylvain Lelievre" w:date="2026-01-30T09:03:00Z" w16du:dateUtc="2026-01-30T08:03:00Z">
              <w:r>
                <w:rPr>
                  <w:rFonts w:eastAsia="MS Mincho"/>
                  <w:szCs w:val="24"/>
                </w:rPr>
                <w:t>s</w:t>
              </w:r>
            </w:ins>
            <w:ins w:id="1481" w:author="Sylvain Lelievre" w:date="2026-01-30T09:04:00Z" w16du:dateUtc="2026-01-30T08:04:00Z">
              <w:r>
                <w:rPr>
                  <w:rFonts w:eastAsia="MS Mincho"/>
                  <w:szCs w:val="24"/>
                </w:rPr>
                <w:t>tring</w:t>
              </w:r>
            </w:ins>
          </w:p>
        </w:tc>
        <w:tc>
          <w:tcPr>
            <w:tcW w:w="851" w:type="dxa"/>
            <w:tcBorders>
              <w:top w:val="single" w:sz="12" w:space="0" w:color="000000" w:themeColor="text1"/>
              <w:bottom w:val="single" w:sz="4" w:space="0" w:color="auto"/>
            </w:tcBorders>
          </w:tcPr>
          <w:p w14:paraId="28FCB648" w14:textId="3F3FB52F" w:rsidR="00F54315" w:rsidRPr="00EE1BEF" w:rsidRDefault="00A25109" w:rsidP="00743F44">
            <w:pPr>
              <w:pStyle w:val="Tablebody"/>
              <w:autoSpaceDE w:val="0"/>
              <w:autoSpaceDN w:val="0"/>
              <w:adjustRightInd w:val="0"/>
              <w:jc w:val="center"/>
              <w:rPr>
                <w:ins w:id="1482" w:author="Sylvain Lelievre" w:date="2026-01-30T09:02:00Z" w16du:dateUtc="2026-01-30T08:02:00Z"/>
                <w:rFonts w:cs="Segoe UI"/>
                <w:szCs w:val="20"/>
                <w:lang w:eastAsia="fr-FR"/>
              </w:rPr>
            </w:pPr>
            <w:ins w:id="1483" w:author="Sylvain Lelievre" w:date="2026-01-30T15:43:00Z" w16du:dateUtc="2026-01-30T14:43:00Z">
              <w:r>
                <w:rPr>
                  <w:rFonts w:cs="Segoe UI"/>
                  <w:szCs w:val="20"/>
                  <w:lang w:eastAsia="fr-FR"/>
                </w:rPr>
                <w:t>M</w:t>
              </w:r>
            </w:ins>
          </w:p>
        </w:tc>
        <w:tc>
          <w:tcPr>
            <w:tcW w:w="850" w:type="dxa"/>
            <w:tcBorders>
              <w:top w:val="single" w:sz="12" w:space="0" w:color="000000" w:themeColor="text1"/>
              <w:bottom w:val="single" w:sz="4" w:space="0" w:color="auto"/>
            </w:tcBorders>
          </w:tcPr>
          <w:p w14:paraId="01E9AB99" w14:textId="77777777" w:rsidR="00F54315" w:rsidRPr="00EE1BEF" w:rsidRDefault="00F54315" w:rsidP="00743F44">
            <w:pPr>
              <w:pStyle w:val="Tablebody"/>
              <w:autoSpaceDE w:val="0"/>
              <w:autoSpaceDN w:val="0"/>
              <w:adjustRightInd w:val="0"/>
              <w:rPr>
                <w:ins w:id="1484" w:author="Sylvain Lelievre" w:date="2026-01-30T09:02:00Z" w16du:dateUtc="2026-01-30T08:02:00Z"/>
                <w:rFonts w:cs="Segoe UI"/>
                <w:szCs w:val="20"/>
                <w:lang w:eastAsia="fr-FR"/>
              </w:rPr>
            </w:pPr>
          </w:p>
        </w:tc>
        <w:tc>
          <w:tcPr>
            <w:tcW w:w="4347" w:type="dxa"/>
            <w:tcBorders>
              <w:top w:val="single" w:sz="12" w:space="0" w:color="000000" w:themeColor="text1"/>
              <w:bottom w:val="single" w:sz="4" w:space="0" w:color="auto"/>
            </w:tcBorders>
          </w:tcPr>
          <w:p w14:paraId="441FB650" w14:textId="77777777" w:rsidR="00F54315" w:rsidRDefault="00682F60" w:rsidP="00743F44">
            <w:pPr>
              <w:pStyle w:val="Tablebody"/>
              <w:autoSpaceDE w:val="0"/>
              <w:autoSpaceDN w:val="0"/>
              <w:adjustRightInd w:val="0"/>
              <w:rPr>
                <w:ins w:id="1485" w:author="Sylvain Lelievre" w:date="2026-01-30T15:54:00Z" w16du:dateUtc="2026-01-30T14:54:00Z"/>
                <w:lang w:val="en-US"/>
              </w:rPr>
            </w:pPr>
            <w:ins w:id="1486" w:author="Sylvain Lelievre" w:date="2026-01-30T09:04:00Z" w16du:dateUtc="2026-01-30T08:04:00Z">
              <w:r>
                <w:rPr>
                  <w:lang w:val="en-US"/>
                </w:rPr>
                <w:t xml:space="preserve">Indicates the </w:t>
              </w:r>
              <w:r w:rsidR="001E1C38">
                <w:rPr>
                  <w:lang w:val="en-US"/>
                </w:rPr>
                <w:t>encoding</w:t>
              </w:r>
              <w:r>
                <w:rPr>
                  <w:lang w:val="en-US"/>
                </w:rPr>
                <w:t xml:space="preserve"> mode of the SH coef</w:t>
              </w:r>
              <w:r w:rsidR="001E1C38">
                <w:rPr>
                  <w:lang w:val="en-US"/>
                </w:rPr>
                <w:t>ficients.</w:t>
              </w:r>
            </w:ins>
          </w:p>
          <w:p w14:paraId="7A09EC6B" w14:textId="77777777" w:rsidR="007725A7" w:rsidRDefault="007725A7" w:rsidP="00743F44">
            <w:pPr>
              <w:pStyle w:val="Tablebody"/>
              <w:autoSpaceDE w:val="0"/>
              <w:autoSpaceDN w:val="0"/>
              <w:adjustRightInd w:val="0"/>
              <w:rPr>
                <w:ins w:id="1487" w:author="Sylvain Lelievre" w:date="2026-01-30T15:55:00Z" w16du:dateUtc="2026-01-30T14:55:00Z"/>
                <w:lang w:val="en-US"/>
              </w:rPr>
            </w:pPr>
            <w:ins w:id="1488" w:author="Sylvain Lelievre" w:date="2026-01-30T15:54:00Z" w16du:dateUtc="2026-01-30T14:54:00Z">
              <w:r>
                <w:rPr>
                  <w:lang w:val="en-US"/>
                </w:rPr>
                <w:t xml:space="preserve">Possible value </w:t>
              </w:r>
              <w:proofErr w:type="gramStart"/>
              <w:r>
                <w:rPr>
                  <w:lang w:val="en-US"/>
                </w:rPr>
                <w:t>are</w:t>
              </w:r>
              <w:proofErr w:type="gramEnd"/>
              <w:r>
                <w:rPr>
                  <w:lang w:val="en-US"/>
                </w:rPr>
                <w:t>: “</w:t>
              </w:r>
              <w:r w:rsidRPr="00DD079C">
                <w:rPr>
                  <w:lang w:val="en-US"/>
                </w:rPr>
                <w:t>mpegProgressive</w:t>
              </w:r>
              <w:r>
                <w:rPr>
                  <w:lang w:val="en-US"/>
                </w:rPr>
                <w:t xml:space="preserve">”, </w:t>
              </w:r>
              <w:r w:rsidRPr="00D27754">
                <w:rPr>
                  <w:lang w:val="en-US"/>
                </w:rPr>
                <w:t>"mpegPerChannel"</w:t>
              </w:r>
              <w:r>
                <w:rPr>
                  <w:lang w:val="en-US"/>
                </w:rPr>
                <w:t xml:space="preserve"> or </w:t>
              </w:r>
            </w:ins>
            <w:ins w:id="1489" w:author="Sylvain Lelievre" w:date="2026-01-30T15:55:00Z" w16du:dateUtc="2026-01-30T14:55:00Z">
              <w:r w:rsidR="00A8087C" w:rsidRPr="00A8087C">
                <w:rPr>
                  <w:lang w:val="en-US"/>
                </w:rPr>
                <w:t>"khrPacked"</w:t>
              </w:r>
              <w:r w:rsidR="00A8087C">
                <w:rPr>
                  <w:lang w:val="en-US"/>
                </w:rPr>
                <w:t>.</w:t>
              </w:r>
            </w:ins>
          </w:p>
          <w:p w14:paraId="7C68ABF9" w14:textId="3C46E12B" w:rsidR="00A8087C" w:rsidRPr="003F1748" w:rsidRDefault="00A8087C" w:rsidP="00743F44">
            <w:pPr>
              <w:pStyle w:val="Tablebody"/>
              <w:autoSpaceDE w:val="0"/>
              <w:autoSpaceDN w:val="0"/>
              <w:adjustRightInd w:val="0"/>
              <w:rPr>
                <w:ins w:id="1490" w:author="Sylvain Lelievre" w:date="2026-01-30T09:02:00Z" w16du:dateUtc="2026-01-30T08:02:00Z"/>
                <w:lang w:val="en-US"/>
              </w:rPr>
            </w:pPr>
            <w:ins w:id="1491" w:author="Sylvain Lelievre" w:date="2026-01-30T15:55:00Z" w16du:dateUtc="2026-01-30T14:55:00Z">
              <w:r>
                <w:rPr>
                  <w:lang w:val="en-US"/>
                </w:rPr>
                <w:t xml:space="preserve">If </w:t>
              </w:r>
              <w:r w:rsidR="00222D16" w:rsidRPr="00222D16">
                <w:rPr>
                  <w:lang w:val="en-US"/>
                </w:rPr>
                <w:t>"khrPacked"</w:t>
              </w:r>
              <w:r w:rsidR="00222D16">
                <w:rPr>
                  <w:lang w:val="en-US"/>
                </w:rPr>
                <w:t xml:space="preserve">, </w:t>
              </w:r>
              <w:r w:rsidR="00222D16" w:rsidRPr="00222D16">
                <w:rPr>
                  <w:lang w:val="en-US"/>
                </w:rPr>
                <w:t>SH coefficients are stored directly using the KHR_gaussian_splatting SH_DEGREE_l_COEF_n VEC3 attributes.</w:t>
              </w:r>
            </w:ins>
          </w:p>
        </w:tc>
      </w:tr>
      <w:tr w:rsidR="002D7189" w:rsidRPr="00EE1BEF" w14:paraId="24C88B11" w14:textId="77777777" w:rsidTr="002D7189">
        <w:trPr>
          <w:trHeight w:val="675"/>
          <w:ins w:id="1492" w:author="Sylvain Lelievre" w:date="2026-01-30T09:02:00Z"/>
        </w:trPr>
        <w:tc>
          <w:tcPr>
            <w:tcW w:w="1970" w:type="dxa"/>
            <w:tcBorders>
              <w:top w:val="single" w:sz="4" w:space="0" w:color="auto"/>
              <w:bottom w:val="single" w:sz="4" w:space="0" w:color="auto"/>
            </w:tcBorders>
          </w:tcPr>
          <w:p w14:paraId="2CD9DF46" w14:textId="74A91E64" w:rsidR="00F54315" w:rsidRDefault="004C5FED" w:rsidP="00743F44">
            <w:pPr>
              <w:pStyle w:val="Tablebody"/>
              <w:autoSpaceDE w:val="0"/>
              <w:autoSpaceDN w:val="0"/>
              <w:adjustRightInd w:val="0"/>
              <w:rPr>
                <w:ins w:id="1493" w:author="Sylvain Lelievre" w:date="2026-01-30T09:02:00Z" w16du:dateUtc="2026-01-30T08:02:00Z"/>
              </w:rPr>
            </w:pPr>
            <w:ins w:id="1494" w:author="Sylvain Lelievre" w:date="2026-01-30T09:02:00Z" w16du:dateUtc="2026-01-30T08:02:00Z">
              <w:r>
                <w:t>maxDegree</w:t>
              </w:r>
            </w:ins>
          </w:p>
        </w:tc>
        <w:tc>
          <w:tcPr>
            <w:tcW w:w="992" w:type="dxa"/>
            <w:tcBorders>
              <w:top w:val="single" w:sz="4" w:space="0" w:color="auto"/>
              <w:bottom w:val="single" w:sz="4" w:space="0" w:color="auto"/>
            </w:tcBorders>
          </w:tcPr>
          <w:p w14:paraId="3D575D57" w14:textId="22BDF91A" w:rsidR="00F54315" w:rsidRDefault="00CA6DF1" w:rsidP="00743F44">
            <w:pPr>
              <w:pStyle w:val="Tablebody"/>
              <w:autoSpaceDE w:val="0"/>
              <w:autoSpaceDN w:val="0"/>
              <w:adjustRightInd w:val="0"/>
              <w:rPr>
                <w:ins w:id="1495" w:author="Sylvain Lelievre" w:date="2026-01-30T09:02:00Z" w16du:dateUtc="2026-01-30T08:02:00Z"/>
                <w:rFonts w:eastAsia="MS Mincho"/>
                <w:szCs w:val="24"/>
              </w:rPr>
            </w:pPr>
            <w:ins w:id="1496" w:author="Sylvain Lelievre" w:date="2026-01-30T09:03:00Z" w16du:dateUtc="2026-01-30T08:03:00Z">
              <w:r>
                <w:rPr>
                  <w:rFonts w:eastAsia="MS Mincho"/>
                  <w:szCs w:val="24"/>
                </w:rPr>
                <w:t>integer</w:t>
              </w:r>
            </w:ins>
          </w:p>
        </w:tc>
        <w:tc>
          <w:tcPr>
            <w:tcW w:w="851" w:type="dxa"/>
            <w:tcBorders>
              <w:top w:val="single" w:sz="4" w:space="0" w:color="auto"/>
              <w:bottom w:val="single" w:sz="4" w:space="0" w:color="auto"/>
            </w:tcBorders>
          </w:tcPr>
          <w:p w14:paraId="5BA4B56F" w14:textId="152234F4" w:rsidR="00F54315" w:rsidRPr="00EE1BEF" w:rsidRDefault="00A25109" w:rsidP="00743F44">
            <w:pPr>
              <w:pStyle w:val="Tablebody"/>
              <w:autoSpaceDE w:val="0"/>
              <w:autoSpaceDN w:val="0"/>
              <w:adjustRightInd w:val="0"/>
              <w:jc w:val="center"/>
              <w:rPr>
                <w:ins w:id="1497" w:author="Sylvain Lelievre" w:date="2026-01-30T09:02:00Z" w16du:dateUtc="2026-01-30T08:02:00Z"/>
                <w:rFonts w:cs="Segoe UI"/>
                <w:szCs w:val="20"/>
                <w:lang w:eastAsia="fr-FR"/>
              </w:rPr>
            </w:pPr>
            <w:ins w:id="1498" w:author="Sylvain Lelievre" w:date="2026-01-30T15:43:00Z" w16du:dateUtc="2026-01-30T14:43:00Z">
              <w:r>
                <w:rPr>
                  <w:rFonts w:cs="Segoe UI"/>
                  <w:szCs w:val="20"/>
                  <w:lang w:eastAsia="fr-FR"/>
                </w:rPr>
                <w:t>M</w:t>
              </w:r>
            </w:ins>
          </w:p>
        </w:tc>
        <w:tc>
          <w:tcPr>
            <w:tcW w:w="850" w:type="dxa"/>
            <w:tcBorders>
              <w:top w:val="single" w:sz="4" w:space="0" w:color="auto"/>
              <w:bottom w:val="single" w:sz="4" w:space="0" w:color="auto"/>
            </w:tcBorders>
          </w:tcPr>
          <w:p w14:paraId="58D15391" w14:textId="77777777" w:rsidR="00F54315" w:rsidRPr="00EE1BEF" w:rsidRDefault="00F54315" w:rsidP="00743F44">
            <w:pPr>
              <w:pStyle w:val="Tablebody"/>
              <w:autoSpaceDE w:val="0"/>
              <w:autoSpaceDN w:val="0"/>
              <w:adjustRightInd w:val="0"/>
              <w:rPr>
                <w:ins w:id="1499" w:author="Sylvain Lelievre" w:date="2026-01-30T09:02:00Z" w16du:dateUtc="2026-01-30T08:02:00Z"/>
                <w:rFonts w:cs="Segoe UI"/>
                <w:szCs w:val="20"/>
                <w:lang w:eastAsia="fr-FR"/>
              </w:rPr>
            </w:pPr>
          </w:p>
        </w:tc>
        <w:tc>
          <w:tcPr>
            <w:tcW w:w="4347" w:type="dxa"/>
            <w:tcBorders>
              <w:top w:val="single" w:sz="4" w:space="0" w:color="auto"/>
              <w:bottom w:val="single" w:sz="4" w:space="0" w:color="auto"/>
            </w:tcBorders>
          </w:tcPr>
          <w:p w14:paraId="717FBF42" w14:textId="244C5F17" w:rsidR="00F54315" w:rsidRPr="003F1748" w:rsidRDefault="00CA6DF1" w:rsidP="00743F44">
            <w:pPr>
              <w:pStyle w:val="Tablebody"/>
              <w:autoSpaceDE w:val="0"/>
              <w:autoSpaceDN w:val="0"/>
              <w:adjustRightInd w:val="0"/>
              <w:rPr>
                <w:ins w:id="1500" w:author="Sylvain Lelievre" w:date="2026-01-30T09:02:00Z" w16du:dateUtc="2026-01-30T08:02:00Z"/>
                <w:lang w:val="en-US"/>
              </w:rPr>
            </w:pPr>
            <w:ins w:id="1501" w:author="Sylvain Lelievre" w:date="2026-01-30T09:03:00Z">
              <w:r w:rsidRPr="00CA6DF1">
                <w:rPr>
                  <w:lang w:val="en-US"/>
                </w:rPr>
                <w:t xml:space="preserve">Maximum SH degree </w:t>
              </w:r>
              <w:proofErr w:type="gramStart"/>
              <w:r w:rsidRPr="00CA6DF1">
                <w:rPr>
                  <w:lang w:val="en-US"/>
                </w:rPr>
                <w:t>available</w:t>
              </w:r>
              <w:proofErr w:type="gramEnd"/>
              <w:r w:rsidRPr="00CA6DF1">
                <w:rPr>
                  <w:lang w:val="en-US"/>
                </w:rPr>
                <w:t xml:space="preserve"> to the receiver.</w:t>
              </w:r>
            </w:ins>
          </w:p>
        </w:tc>
      </w:tr>
      <w:tr w:rsidR="002D7189" w:rsidRPr="00EE1BEF" w14:paraId="713F6824" w14:textId="77777777" w:rsidTr="002D7189">
        <w:trPr>
          <w:trHeight w:val="675"/>
          <w:ins w:id="1502" w:author="Sylvain Lelievre" w:date="2026-01-30T09:02:00Z"/>
        </w:trPr>
        <w:tc>
          <w:tcPr>
            <w:tcW w:w="1970" w:type="dxa"/>
            <w:tcBorders>
              <w:top w:val="single" w:sz="4" w:space="0" w:color="auto"/>
              <w:bottom w:val="single" w:sz="4" w:space="0" w:color="auto"/>
            </w:tcBorders>
          </w:tcPr>
          <w:p w14:paraId="6E458E16" w14:textId="44513863" w:rsidR="00F54315" w:rsidRDefault="004C5FED" w:rsidP="00743F44">
            <w:pPr>
              <w:pStyle w:val="Tablebody"/>
              <w:autoSpaceDE w:val="0"/>
              <w:autoSpaceDN w:val="0"/>
              <w:adjustRightInd w:val="0"/>
              <w:rPr>
                <w:ins w:id="1503" w:author="Sylvain Lelievre" w:date="2026-01-30T09:02:00Z" w16du:dateUtc="2026-01-30T08:02:00Z"/>
              </w:rPr>
            </w:pPr>
            <w:ins w:id="1504" w:author="Sylvain Lelievre" w:date="2026-01-30T09:02:00Z" w16du:dateUtc="2026-01-30T08:02:00Z">
              <w:r>
                <w:t>dcFromColor0</w:t>
              </w:r>
            </w:ins>
          </w:p>
        </w:tc>
        <w:tc>
          <w:tcPr>
            <w:tcW w:w="992" w:type="dxa"/>
            <w:tcBorders>
              <w:top w:val="single" w:sz="4" w:space="0" w:color="auto"/>
              <w:bottom w:val="single" w:sz="4" w:space="0" w:color="auto"/>
            </w:tcBorders>
          </w:tcPr>
          <w:p w14:paraId="7D68DAD9" w14:textId="0A4D130D" w:rsidR="00F54315" w:rsidRDefault="004C5FED" w:rsidP="00743F44">
            <w:pPr>
              <w:pStyle w:val="Tablebody"/>
              <w:autoSpaceDE w:val="0"/>
              <w:autoSpaceDN w:val="0"/>
              <w:adjustRightInd w:val="0"/>
              <w:rPr>
                <w:ins w:id="1505" w:author="Sylvain Lelievre" w:date="2026-01-30T09:02:00Z" w16du:dateUtc="2026-01-30T08:02:00Z"/>
                <w:rFonts w:eastAsia="MS Mincho"/>
                <w:szCs w:val="24"/>
              </w:rPr>
            </w:pPr>
            <w:ins w:id="1506" w:author="Sylvain Lelievre" w:date="2026-01-30T09:03:00Z" w16du:dateUtc="2026-01-30T08:03:00Z">
              <w:r>
                <w:rPr>
                  <w:rFonts w:eastAsia="MS Mincho"/>
                  <w:szCs w:val="24"/>
                </w:rPr>
                <w:t>boolean</w:t>
              </w:r>
            </w:ins>
          </w:p>
        </w:tc>
        <w:tc>
          <w:tcPr>
            <w:tcW w:w="851" w:type="dxa"/>
            <w:tcBorders>
              <w:top w:val="single" w:sz="4" w:space="0" w:color="auto"/>
              <w:bottom w:val="single" w:sz="4" w:space="0" w:color="auto"/>
            </w:tcBorders>
          </w:tcPr>
          <w:p w14:paraId="3AA0B696" w14:textId="26991214" w:rsidR="00F54315" w:rsidRPr="00EE1BEF" w:rsidRDefault="00A25109" w:rsidP="00743F44">
            <w:pPr>
              <w:pStyle w:val="Tablebody"/>
              <w:autoSpaceDE w:val="0"/>
              <w:autoSpaceDN w:val="0"/>
              <w:adjustRightInd w:val="0"/>
              <w:jc w:val="center"/>
              <w:rPr>
                <w:ins w:id="1507" w:author="Sylvain Lelievre" w:date="2026-01-30T09:02:00Z" w16du:dateUtc="2026-01-30T08:02:00Z"/>
                <w:rFonts w:cs="Segoe UI"/>
                <w:szCs w:val="20"/>
                <w:lang w:eastAsia="fr-FR"/>
              </w:rPr>
            </w:pPr>
            <w:ins w:id="1508" w:author="Sylvain Lelievre" w:date="2026-01-30T15:43:00Z" w16du:dateUtc="2026-01-30T14:43:00Z">
              <w:r>
                <w:rPr>
                  <w:rFonts w:cs="Segoe UI"/>
                  <w:szCs w:val="20"/>
                  <w:lang w:eastAsia="fr-FR"/>
                </w:rPr>
                <w:t>M</w:t>
              </w:r>
            </w:ins>
          </w:p>
        </w:tc>
        <w:tc>
          <w:tcPr>
            <w:tcW w:w="850" w:type="dxa"/>
            <w:tcBorders>
              <w:top w:val="single" w:sz="4" w:space="0" w:color="auto"/>
              <w:bottom w:val="single" w:sz="4" w:space="0" w:color="auto"/>
            </w:tcBorders>
          </w:tcPr>
          <w:p w14:paraId="428966CB" w14:textId="77777777" w:rsidR="00F54315" w:rsidRPr="00EE1BEF" w:rsidRDefault="00F54315" w:rsidP="00743F44">
            <w:pPr>
              <w:pStyle w:val="Tablebody"/>
              <w:autoSpaceDE w:val="0"/>
              <w:autoSpaceDN w:val="0"/>
              <w:adjustRightInd w:val="0"/>
              <w:rPr>
                <w:ins w:id="1509" w:author="Sylvain Lelievre" w:date="2026-01-30T09:02:00Z" w16du:dateUtc="2026-01-30T08:02:00Z"/>
                <w:rFonts w:cs="Segoe UI"/>
                <w:szCs w:val="20"/>
                <w:lang w:eastAsia="fr-FR"/>
              </w:rPr>
            </w:pPr>
          </w:p>
        </w:tc>
        <w:tc>
          <w:tcPr>
            <w:tcW w:w="4347" w:type="dxa"/>
            <w:tcBorders>
              <w:top w:val="single" w:sz="4" w:space="0" w:color="auto"/>
              <w:bottom w:val="single" w:sz="4" w:space="0" w:color="auto"/>
            </w:tcBorders>
          </w:tcPr>
          <w:p w14:paraId="2C394C78" w14:textId="3B658772" w:rsidR="00F54315" w:rsidRPr="003F1748" w:rsidRDefault="00CA6DF1" w:rsidP="00743F44">
            <w:pPr>
              <w:pStyle w:val="Tablebody"/>
              <w:autoSpaceDE w:val="0"/>
              <w:autoSpaceDN w:val="0"/>
              <w:adjustRightInd w:val="0"/>
              <w:rPr>
                <w:ins w:id="1510" w:author="Sylvain Lelievre" w:date="2026-01-30T09:02:00Z" w16du:dateUtc="2026-01-30T08:02:00Z"/>
                <w:lang w:val="en-US"/>
              </w:rPr>
            </w:pPr>
            <w:ins w:id="1511" w:author="Sylvain Lelievre" w:date="2026-01-30T09:03:00Z" w16du:dateUtc="2026-01-30T08:03:00Z">
              <w:r w:rsidRPr="00CA6DF1">
                <w:rPr>
                  <w:lang w:val="en-US"/>
                </w:rPr>
                <w:t>If true, receivers reconstruct the degree-0 (DC) term from COLOR_0.rgb. If false, degree-0 is carried explicitly via KHR_gaussian_splatting:SH_DEGREE_0_COEF_0.</w:t>
              </w:r>
            </w:ins>
          </w:p>
        </w:tc>
      </w:tr>
      <w:tr w:rsidR="002D7189" w:rsidRPr="00EE1BEF" w14:paraId="3729AF98" w14:textId="77777777" w:rsidTr="002D7189">
        <w:trPr>
          <w:trHeight w:val="675"/>
          <w:ins w:id="1512" w:author="Sylvain Lelievre" w:date="2026-01-30T15:48:00Z"/>
        </w:trPr>
        <w:tc>
          <w:tcPr>
            <w:tcW w:w="1970" w:type="dxa"/>
            <w:tcBorders>
              <w:top w:val="single" w:sz="4" w:space="0" w:color="auto"/>
              <w:bottom w:val="single" w:sz="4" w:space="0" w:color="auto"/>
            </w:tcBorders>
          </w:tcPr>
          <w:p w14:paraId="2F952BB1" w14:textId="333957BF" w:rsidR="00FB3DE3" w:rsidRDefault="00FB3DE3" w:rsidP="00743F44">
            <w:pPr>
              <w:pStyle w:val="Tablebody"/>
              <w:autoSpaceDE w:val="0"/>
              <w:autoSpaceDN w:val="0"/>
              <w:adjustRightInd w:val="0"/>
              <w:rPr>
                <w:ins w:id="1513" w:author="Sylvain Lelievre" w:date="2026-01-30T15:48:00Z" w16du:dateUtc="2026-01-30T14:48:00Z"/>
              </w:rPr>
            </w:pPr>
            <w:ins w:id="1514" w:author="Sylvain Lelievre" w:date="2026-01-30T15:48:00Z" w16du:dateUtc="2026-01-30T14:48:00Z">
              <w:r>
                <w:t>mpegProgressi</w:t>
              </w:r>
            </w:ins>
            <w:ins w:id="1515" w:author="Sylvain Lelievre" w:date="2026-01-30T15:49:00Z" w16du:dateUtc="2026-01-30T14:49:00Z">
              <w:r>
                <w:t>ve {</w:t>
              </w:r>
            </w:ins>
          </w:p>
        </w:tc>
        <w:tc>
          <w:tcPr>
            <w:tcW w:w="992" w:type="dxa"/>
            <w:tcBorders>
              <w:top w:val="single" w:sz="4" w:space="0" w:color="auto"/>
              <w:bottom w:val="single" w:sz="4" w:space="0" w:color="auto"/>
            </w:tcBorders>
          </w:tcPr>
          <w:p w14:paraId="08B9F913" w14:textId="4F80D258" w:rsidR="00FB3DE3" w:rsidRDefault="00FB3DE3" w:rsidP="00743F44">
            <w:pPr>
              <w:pStyle w:val="Tablebody"/>
              <w:autoSpaceDE w:val="0"/>
              <w:autoSpaceDN w:val="0"/>
              <w:adjustRightInd w:val="0"/>
              <w:rPr>
                <w:ins w:id="1516" w:author="Sylvain Lelievre" w:date="2026-01-30T15:48:00Z" w16du:dateUtc="2026-01-30T14:48:00Z"/>
                <w:rFonts w:eastAsia="MS Mincho"/>
                <w:szCs w:val="24"/>
              </w:rPr>
            </w:pPr>
            <w:ins w:id="1517" w:author="Sylvain Lelievre" w:date="2026-01-30T15:49:00Z" w16du:dateUtc="2026-01-30T14:49:00Z">
              <w:r>
                <w:rPr>
                  <w:rFonts w:eastAsia="MS Mincho"/>
                  <w:szCs w:val="24"/>
                </w:rPr>
                <w:t>Object</w:t>
              </w:r>
            </w:ins>
          </w:p>
        </w:tc>
        <w:tc>
          <w:tcPr>
            <w:tcW w:w="851" w:type="dxa"/>
            <w:tcBorders>
              <w:top w:val="single" w:sz="4" w:space="0" w:color="auto"/>
              <w:bottom w:val="single" w:sz="4" w:space="0" w:color="auto"/>
            </w:tcBorders>
          </w:tcPr>
          <w:p w14:paraId="61950439" w14:textId="11E55135" w:rsidR="00FB3DE3" w:rsidRDefault="00FB3DE3" w:rsidP="00743F44">
            <w:pPr>
              <w:pStyle w:val="Tablebody"/>
              <w:autoSpaceDE w:val="0"/>
              <w:autoSpaceDN w:val="0"/>
              <w:adjustRightInd w:val="0"/>
              <w:jc w:val="center"/>
              <w:rPr>
                <w:ins w:id="1518" w:author="Sylvain Lelievre" w:date="2026-01-30T15:48:00Z" w16du:dateUtc="2026-01-30T14:48:00Z"/>
                <w:rFonts w:cs="Segoe UI"/>
                <w:szCs w:val="20"/>
                <w:lang w:eastAsia="fr-FR"/>
              </w:rPr>
            </w:pPr>
            <w:ins w:id="1519" w:author="Sylvain Lelievre" w:date="2026-01-30T15:49:00Z" w16du:dateUtc="2026-01-30T14:49:00Z">
              <w:r>
                <w:rPr>
                  <w:rFonts w:cs="Segoe UI"/>
                  <w:szCs w:val="20"/>
                  <w:lang w:eastAsia="fr-FR"/>
                </w:rPr>
                <w:t>CM</w:t>
              </w:r>
            </w:ins>
          </w:p>
        </w:tc>
        <w:tc>
          <w:tcPr>
            <w:tcW w:w="850" w:type="dxa"/>
            <w:tcBorders>
              <w:top w:val="single" w:sz="4" w:space="0" w:color="auto"/>
              <w:bottom w:val="single" w:sz="4" w:space="0" w:color="auto"/>
            </w:tcBorders>
          </w:tcPr>
          <w:p w14:paraId="2CCFF2FF" w14:textId="77777777" w:rsidR="00FB3DE3" w:rsidRPr="00EE1BEF" w:rsidRDefault="00FB3DE3" w:rsidP="00743F44">
            <w:pPr>
              <w:pStyle w:val="Tablebody"/>
              <w:autoSpaceDE w:val="0"/>
              <w:autoSpaceDN w:val="0"/>
              <w:adjustRightInd w:val="0"/>
              <w:rPr>
                <w:ins w:id="1520" w:author="Sylvain Lelievre" w:date="2026-01-30T15:48:00Z" w16du:dateUtc="2026-01-30T14:48:00Z"/>
                <w:rFonts w:cs="Segoe UI"/>
                <w:szCs w:val="20"/>
                <w:lang w:eastAsia="fr-FR"/>
              </w:rPr>
            </w:pPr>
          </w:p>
        </w:tc>
        <w:tc>
          <w:tcPr>
            <w:tcW w:w="4347" w:type="dxa"/>
            <w:tcBorders>
              <w:top w:val="single" w:sz="4" w:space="0" w:color="auto"/>
              <w:bottom w:val="single" w:sz="4" w:space="0" w:color="auto"/>
            </w:tcBorders>
          </w:tcPr>
          <w:p w14:paraId="40A9F6E1" w14:textId="3DF5F36A" w:rsidR="00FB3DE3" w:rsidRPr="00CA6DF1" w:rsidRDefault="00DD079C" w:rsidP="00743F44">
            <w:pPr>
              <w:pStyle w:val="Tablebody"/>
              <w:autoSpaceDE w:val="0"/>
              <w:autoSpaceDN w:val="0"/>
              <w:adjustRightInd w:val="0"/>
              <w:rPr>
                <w:ins w:id="1521" w:author="Sylvain Lelievre" w:date="2026-01-30T15:48:00Z" w16du:dateUtc="2026-01-30T14:48:00Z"/>
                <w:lang w:val="en-US"/>
              </w:rPr>
            </w:pPr>
            <w:ins w:id="1522" w:author="Sylvain Lelievre" w:date="2026-01-30T15:49:00Z" w16du:dateUtc="2026-01-30T14:49:00Z">
              <w:r>
                <w:rPr>
                  <w:lang w:val="en-US"/>
                </w:rPr>
                <w:t xml:space="preserve">If layout is </w:t>
              </w:r>
              <w:r w:rsidRPr="00DD079C">
                <w:rPr>
                  <w:lang w:val="en-US"/>
                </w:rPr>
                <w:t>"mpegProgressive"</w:t>
              </w:r>
              <w:r>
                <w:rPr>
                  <w:lang w:val="en-US"/>
                </w:rPr>
                <w:t xml:space="preserve">, </w:t>
              </w:r>
            </w:ins>
            <w:ins w:id="1523" w:author="Sylvain Lelievre" w:date="2026-01-30T15:50:00Z" w16du:dateUtc="2026-01-30T14:50:00Z">
              <w:r w:rsidR="007072ED" w:rsidRPr="007072ED">
                <w:rPr>
                  <w:lang w:val="en-US"/>
                </w:rPr>
                <w:t>SH coefficients are stored using MPEG progressive degree-group accessors (SCALAR). FIRST covers degree 1, SECOND covers degree 2, THIRD covers degree 3. The DC term is not stored in these accessors.</w:t>
              </w:r>
            </w:ins>
          </w:p>
        </w:tc>
      </w:tr>
      <w:tr w:rsidR="002D7189" w:rsidRPr="00EE1BEF" w14:paraId="13D9615C" w14:textId="77777777" w:rsidTr="005C3B40">
        <w:trPr>
          <w:trHeight w:val="675"/>
          <w:ins w:id="1524" w:author="Sylvain Lelievre" w:date="2026-01-30T08:57:00Z"/>
        </w:trPr>
        <w:tc>
          <w:tcPr>
            <w:tcW w:w="1970" w:type="dxa"/>
            <w:tcBorders>
              <w:top w:val="single" w:sz="4" w:space="0" w:color="auto"/>
              <w:bottom w:val="single" w:sz="4" w:space="0" w:color="auto"/>
            </w:tcBorders>
          </w:tcPr>
          <w:p w14:paraId="087234FF" w14:textId="49D04725" w:rsidR="000940D8" w:rsidRPr="00EE1BEF" w:rsidRDefault="007072ED" w:rsidP="00743F44">
            <w:pPr>
              <w:pStyle w:val="Tablebody"/>
              <w:autoSpaceDE w:val="0"/>
              <w:autoSpaceDN w:val="0"/>
              <w:adjustRightInd w:val="0"/>
              <w:rPr>
                <w:ins w:id="1525" w:author="Sylvain Lelievre" w:date="2026-01-30T08:57:00Z" w16du:dateUtc="2026-01-30T07:57:00Z"/>
                <w:rFonts w:cs="Segoe UI"/>
                <w:szCs w:val="20"/>
                <w:lang w:eastAsia="fr-FR"/>
              </w:rPr>
            </w:pPr>
            <w:ins w:id="1526" w:author="Sylvain Lelievre" w:date="2026-01-30T15:50:00Z" w16du:dateUtc="2026-01-30T14:50:00Z">
              <w:r>
                <w:t xml:space="preserve">    </w:t>
              </w:r>
            </w:ins>
            <w:ins w:id="1527" w:author="Sylvain Lelievre" w:date="2026-01-30T08:57:00Z" w16du:dateUtc="2026-01-30T07:57:00Z">
              <w:r w:rsidR="000940D8">
                <w:t>first</w:t>
              </w:r>
            </w:ins>
          </w:p>
        </w:tc>
        <w:tc>
          <w:tcPr>
            <w:tcW w:w="992" w:type="dxa"/>
            <w:tcBorders>
              <w:top w:val="single" w:sz="4" w:space="0" w:color="auto"/>
              <w:bottom w:val="single" w:sz="4" w:space="0" w:color="auto"/>
            </w:tcBorders>
          </w:tcPr>
          <w:p w14:paraId="2067DE99" w14:textId="77777777" w:rsidR="000940D8" w:rsidRPr="00EE1BEF" w:rsidRDefault="000940D8" w:rsidP="00743F44">
            <w:pPr>
              <w:pStyle w:val="Tablebody"/>
              <w:autoSpaceDE w:val="0"/>
              <w:autoSpaceDN w:val="0"/>
              <w:adjustRightInd w:val="0"/>
              <w:rPr>
                <w:ins w:id="1528" w:author="Sylvain Lelievre" w:date="2026-01-30T08:57:00Z" w16du:dateUtc="2026-01-30T07:57:00Z"/>
                <w:rFonts w:cs="Segoe UI"/>
                <w:szCs w:val="20"/>
                <w:lang w:eastAsia="fr-FR"/>
              </w:rPr>
            </w:pPr>
            <w:ins w:id="1529" w:author="Sylvain Lelievre" w:date="2026-01-30T08:57:00Z" w16du:dateUtc="2026-01-30T07:57:00Z">
              <w:r>
                <w:rPr>
                  <w:rFonts w:eastAsia="MS Mincho"/>
                  <w:szCs w:val="24"/>
                </w:rPr>
                <w:t>integer</w:t>
              </w:r>
            </w:ins>
          </w:p>
        </w:tc>
        <w:tc>
          <w:tcPr>
            <w:tcW w:w="851" w:type="dxa"/>
            <w:tcBorders>
              <w:top w:val="single" w:sz="4" w:space="0" w:color="auto"/>
              <w:bottom w:val="single" w:sz="4" w:space="0" w:color="auto"/>
            </w:tcBorders>
          </w:tcPr>
          <w:p w14:paraId="4BD363C1" w14:textId="71F53B6A" w:rsidR="000940D8" w:rsidRPr="00EE1BEF" w:rsidRDefault="00BF7F35" w:rsidP="00743F44">
            <w:pPr>
              <w:pStyle w:val="Tablebody"/>
              <w:autoSpaceDE w:val="0"/>
              <w:autoSpaceDN w:val="0"/>
              <w:adjustRightInd w:val="0"/>
              <w:jc w:val="center"/>
              <w:rPr>
                <w:ins w:id="1530" w:author="Sylvain Lelievre" w:date="2026-01-30T08:57:00Z" w16du:dateUtc="2026-01-30T07:57:00Z"/>
                <w:rFonts w:cs="Segoe UI"/>
                <w:szCs w:val="20"/>
                <w:lang w:eastAsia="fr-FR"/>
              </w:rPr>
            </w:pPr>
            <w:ins w:id="1531" w:author="Sylvain Lelievre" w:date="2026-01-30T15:46:00Z" w16du:dateUtc="2026-01-30T14:46:00Z">
              <w:r>
                <w:rPr>
                  <w:rFonts w:cs="Segoe UI"/>
                  <w:szCs w:val="20"/>
                  <w:lang w:eastAsia="fr-FR"/>
                </w:rPr>
                <w:t>M</w:t>
              </w:r>
            </w:ins>
          </w:p>
        </w:tc>
        <w:tc>
          <w:tcPr>
            <w:tcW w:w="850" w:type="dxa"/>
            <w:tcBorders>
              <w:top w:val="single" w:sz="4" w:space="0" w:color="auto"/>
              <w:bottom w:val="single" w:sz="4" w:space="0" w:color="auto"/>
            </w:tcBorders>
          </w:tcPr>
          <w:p w14:paraId="07A6CA98" w14:textId="77777777" w:rsidR="000940D8" w:rsidRPr="00EE1BEF" w:rsidRDefault="000940D8" w:rsidP="00743F44">
            <w:pPr>
              <w:pStyle w:val="Tablebody"/>
              <w:autoSpaceDE w:val="0"/>
              <w:autoSpaceDN w:val="0"/>
              <w:adjustRightInd w:val="0"/>
              <w:rPr>
                <w:ins w:id="1532" w:author="Sylvain Lelievre" w:date="2026-01-30T08:57:00Z" w16du:dateUtc="2026-01-30T07:57:00Z"/>
                <w:rFonts w:cs="Segoe UI"/>
                <w:szCs w:val="20"/>
                <w:lang w:eastAsia="fr-FR"/>
              </w:rPr>
            </w:pPr>
          </w:p>
        </w:tc>
        <w:tc>
          <w:tcPr>
            <w:tcW w:w="4347" w:type="dxa"/>
            <w:tcBorders>
              <w:top w:val="single" w:sz="4" w:space="0" w:color="auto"/>
              <w:bottom w:val="single" w:sz="4" w:space="0" w:color="auto"/>
            </w:tcBorders>
          </w:tcPr>
          <w:p w14:paraId="24B6D6C7" w14:textId="120C4D3B" w:rsidR="000940D8" w:rsidRPr="00EE1BEF" w:rsidRDefault="000940D8" w:rsidP="00743F44">
            <w:pPr>
              <w:pStyle w:val="Tablebody"/>
              <w:autoSpaceDE w:val="0"/>
              <w:autoSpaceDN w:val="0"/>
              <w:adjustRightInd w:val="0"/>
              <w:rPr>
                <w:ins w:id="1533" w:author="Sylvain Lelievre" w:date="2026-01-30T08:57:00Z" w16du:dateUtc="2026-01-30T07:57:00Z"/>
                <w:rFonts w:cs="Segoe UI"/>
                <w:szCs w:val="20"/>
                <w:lang w:eastAsia="fr-FR"/>
              </w:rPr>
            </w:pPr>
            <w:ins w:id="1534" w:author="Sylvain Lelievre" w:date="2026-01-30T08:57:00Z" w16du:dateUtc="2026-01-30T07:57:00Z">
              <w:r w:rsidRPr="003F1748">
                <w:rPr>
                  <w:lang w:val="en-US"/>
                </w:rPr>
                <w:t xml:space="preserve">The index of the accessor that contains </w:t>
              </w:r>
            </w:ins>
            <w:ins w:id="1535" w:author="Sylvain Lelievre" w:date="2026-01-30T08:58:00Z" w16du:dateUtc="2026-01-30T07:58:00Z">
              <w:r w:rsidRPr="003F1748">
                <w:rPr>
                  <w:lang w:val="en-US"/>
                </w:rPr>
                <w:t>degree</w:t>
              </w:r>
            </w:ins>
            <w:ins w:id="1536" w:author="Sylvain Lelievre" w:date="2026-01-30T08:57:00Z" w16du:dateUtc="2026-01-30T07:57:00Z">
              <w:r>
                <w:t xml:space="preserve"> 1 coefficients (9 scalar values per splat) as 3 RGB triplets (coef </w:t>
              </w:r>
              <w:proofErr w:type="gramStart"/>
              <w:r>
                <w:t>0..</w:t>
              </w:r>
              <w:proofErr w:type="gramEnd"/>
              <w:r>
                <w:t>2). The DC term is excluded.</w:t>
              </w:r>
            </w:ins>
          </w:p>
        </w:tc>
      </w:tr>
      <w:tr w:rsidR="002D7189" w:rsidRPr="00EE1BEF" w14:paraId="0ABA218F" w14:textId="77777777" w:rsidTr="002D7189">
        <w:trPr>
          <w:trHeight w:val="675"/>
          <w:ins w:id="1537" w:author="Sylvain Lelievre" w:date="2026-01-30T08:57:00Z"/>
        </w:trPr>
        <w:tc>
          <w:tcPr>
            <w:tcW w:w="1970" w:type="dxa"/>
            <w:tcBorders>
              <w:top w:val="single" w:sz="4" w:space="0" w:color="auto"/>
              <w:bottom w:val="single" w:sz="6" w:space="0" w:color="000000" w:themeColor="text1"/>
            </w:tcBorders>
          </w:tcPr>
          <w:p w14:paraId="456A9145" w14:textId="6141F0FD" w:rsidR="000940D8" w:rsidRDefault="007072ED" w:rsidP="00743F44">
            <w:pPr>
              <w:pStyle w:val="Tablebody"/>
              <w:autoSpaceDE w:val="0"/>
              <w:autoSpaceDN w:val="0"/>
              <w:adjustRightInd w:val="0"/>
              <w:rPr>
                <w:ins w:id="1538" w:author="Sylvain Lelievre" w:date="2026-01-30T08:57:00Z" w16du:dateUtc="2026-01-30T07:57:00Z"/>
                <w:rFonts w:eastAsia="MS Mincho"/>
                <w:szCs w:val="24"/>
              </w:rPr>
            </w:pPr>
            <w:ins w:id="1539" w:author="Sylvain Lelievre" w:date="2026-01-30T15:50:00Z" w16du:dateUtc="2026-01-30T14:50:00Z">
              <w:r>
                <w:t xml:space="preserve">    </w:t>
              </w:r>
            </w:ins>
            <w:ins w:id="1540" w:author="Sylvain Lelievre" w:date="2026-01-30T08:57:00Z" w16du:dateUtc="2026-01-30T07:57:00Z">
              <w:r w:rsidR="000940D8">
                <w:t>second</w:t>
              </w:r>
            </w:ins>
          </w:p>
        </w:tc>
        <w:tc>
          <w:tcPr>
            <w:tcW w:w="992" w:type="dxa"/>
            <w:tcBorders>
              <w:top w:val="single" w:sz="4" w:space="0" w:color="auto"/>
              <w:bottom w:val="single" w:sz="6" w:space="0" w:color="000000" w:themeColor="text1"/>
            </w:tcBorders>
          </w:tcPr>
          <w:p w14:paraId="2453DB0F" w14:textId="77777777" w:rsidR="000940D8" w:rsidRPr="00EE1BEF" w:rsidRDefault="000940D8" w:rsidP="00743F44">
            <w:pPr>
              <w:pStyle w:val="Tablebody"/>
              <w:autoSpaceDE w:val="0"/>
              <w:autoSpaceDN w:val="0"/>
              <w:adjustRightInd w:val="0"/>
              <w:rPr>
                <w:ins w:id="1541" w:author="Sylvain Lelievre" w:date="2026-01-30T08:57:00Z" w16du:dateUtc="2026-01-30T07:57:00Z"/>
                <w:rFonts w:eastAsia="MS Mincho"/>
                <w:szCs w:val="24"/>
              </w:rPr>
            </w:pPr>
            <w:ins w:id="1542" w:author="Sylvain Lelievre" w:date="2026-01-30T08:57:00Z" w16du:dateUtc="2026-01-30T07:57:00Z">
              <w:r>
                <w:rPr>
                  <w:rFonts w:eastAsia="MS Mincho"/>
                  <w:szCs w:val="24"/>
                </w:rPr>
                <w:t>integer</w:t>
              </w:r>
            </w:ins>
          </w:p>
        </w:tc>
        <w:tc>
          <w:tcPr>
            <w:tcW w:w="851" w:type="dxa"/>
            <w:tcBorders>
              <w:top w:val="single" w:sz="4" w:space="0" w:color="auto"/>
              <w:bottom w:val="single" w:sz="6" w:space="0" w:color="000000" w:themeColor="text1"/>
            </w:tcBorders>
          </w:tcPr>
          <w:p w14:paraId="4007A3DE" w14:textId="7F65EBCF" w:rsidR="000940D8" w:rsidRDefault="00DB10BB" w:rsidP="00743F44">
            <w:pPr>
              <w:pStyle w:val="Tablebody"/>
              <w:autoSpaceDE w:val="0"/>
              <w:autoSpaceDN w:val="0"/>
              <w:adjustRightInd w:val="0"/>
              <w:jc w:val="center"/>
              <w:rPr>
                <w:ins w:id="1543" w:author="Sylvain Lelievre" w:date="2026-01-30T08:57:00Z" w16du:dateUtc="2026-01-30T07:57:00Z"/>
                <w:rFonts w:eastAsia="MS Mincho"/>
                <w:szCs w:val="24"/>
              </w:rPr>
            </w:pPr>
            <w:ins w:id="1544" w:author="Sylvain Lelievre" w:date="2026-01-30T15:47:00Z" w16du:dateUtc="2026-01-30T14:47:00Z">
              <w:r>
                <w:rPr>
                  <w:rFonts w:eastAsia="MS Mincho"/>
                  <w:szCs w:val="24"/>
                </w:rPr>
                <w:t>CM</w:t>
              </w:r>
            </w:ins>
          </w:p>
        </w:tc>
        <w:tc>
          <w:tcPr>
            <w:tcW w:w="850" w:type="dxa"/>
            <w:tcBorders>
              <w:top w:val="single" w:sz="4" w:space="0" w:color="auto"/>
              <w:bottom w:val="single" w:sz="6" w:space="0" w:color="000000" w:themeColor="text1"/>
            </w:tcBorders>
          </w:tcPr>
          <w:p w14:paraId="00265830" w14:textId="77777777" w:rsidR="000940D8" w:rsidRPr="00EE1BEF" w:rsidRDefault="000940D8" w:rsidP="00743F44">
            <w:pPr>
              <w:pStyle w:val="Tablebody"/>
              <w:autoSpaceDE w:val="0"/>
              <w:autoSpaceDN w:val="0"/>
              <w:adjustRightInd w:val="0"/>
              <w:rPr>
                <w:ins w:id="1545" w:author="Sylvain Lelievre" w:date="2026-01-30T08:57:00Z" w16du:dateUtc="2026-01-30T07:57:00Z"/>
                <w:rFonts w:eastAsia="MS Mincho"/>
                <w:szCs w:val="24"/>
              </w:rPr>
            </w:pPr>
          </w:p>
        </w:tc>
        <w:tc>
          <w:tcPr>
            <w:tcW w:w="4347" w:type="dxa"/>
            <w:tcBorders>
              <w:top w:val="single" w:sz="4" w:space="0" w:color="auto"/>
              <w:bottom w:val="single" w:sz="6" w:space="0" w:color="000000" w:themeColor="text1"/>
            </w:tcBorders>
          </w:tcPr>
          <w:p w14:paraId="5A11E96D" w14:textId="77777777" w:rsidR="000940D8" w:rsidRPr="00BC5106" w:rsidRDefault="000940D8" w:rsidP="00743F44">
            <w:pPr>
              <w:pStyle w:val="Tablebody"/>
              <w:autoSpaceDE w:val="0"/>
              <w:autoSpaceDN w:val="0"/>
              <w:adjustRightInd w:val="0"/>
              <w:rPr>
                <w:ins w:id="1546" w:author="Sylvain Lelievre" w:date="2026-01-30T08:57:00Z" w16du:dateUtc="2026-01-30T07:57:00Z"/>
                <w:rFonts w:eastAsia="MS Mincho"/>
                <w:szCs w:val="24"/>
              </w:rPr>
            </w:pPr>
            <w:ins w:id="1547" w:author="Sylvain Lelievre" w:date="2026-01-30T08:57:00Z" w16du:dateUtc="2026-01-30T07:57:00Z">
              <w:r w:rsidRPr="003F1748">
                <w:rPr>
                  <w:lang w:val="en-US"/>
                </w:rPr>
                <w:t>The index of the accessor that contains</w:t>
              </w:r>
              <w:r>
                <w:rPr>
                  <w:lang w:val="en-US"/>
                </w:rPr>
                <w:t xml:space="preserve"> </w:t>
              </w:r>
              <w:r>
                <w:t xml:space="preserve">degree 2 coefficients (15 scalar values per splat) as 5 RGB triplets (coef </w:t>
              </w:r>
              <w:proofErr w:type="gramStart"/>
              <w:r>
                <w:t>0..</w:t>
              </w:r>
              <w:proofErr w:type="gramEnd"/>
              <w:r>
                <w:t>4). The DC term is excluded.</w:t>
              </w:r>
            </w:ins>
          </w:p>
        </w:tc>
      </w:tr>
      <w:tr w:rsidR="002D7189" w:rsidRPr="00EE1BEF" w14:paraId="3D2B2323" w14:textId="77777777" w:rsidTr="002D7189">
        <w:trPr>
          <w:trHeight w:val="675"/>
          <w:ins w:id="1548" w:author="Sylvain Lelievre" w:date="2026-01-30T08:57:00Z"/>
        </w:trPr>
        <w:tc>
          <w:tcPr>
            <w:tcW w:w="1970" w:type="dxa"/>
            <w:tcBorders>
              <w:top w:val="single" w:sz="4" w:space="0" w:color="auto"/>
              <w:bottom w:val="single" w:sz="6" w:space="0" w:color="000000" w:themeColor="text1"/>
            </w:tcBorders>
          </w:tcPr>
          <w:p w14:paraId="1278E4BB" w14:textId="530DF8E7" w:rsidR="000940D8" w:rsidRDefault="007072ED" w:rsidP="00743F44">
            <w:pPr>
              <w:pStyle w:val="Tablebody"/>
              <w:autoSpaceDE w:val="0"/>
              <w:autoSpaceDN w:val="0"/>
              <w:adjustRightInd w:val="0"/>
              <w:rPr>
                <w:ins w:id="1549" w:author="Sylvain Lelievre" w:date="2026-01-30T08:57:00Z" w16du:dateUtc="2026-01-30T07:57:00Z"/>
                <w:rFonts w:eastAsia="MS Mincho"/>
                <w:szCs w:val="24"/>
              </w:rPr>
            </w:pPr>
            <w:ins w:id="1550" w:author="Sylvain Lelievre" w:date="2026-01-30T15:50:00Z" w16du:dateUtc="2026-01-30T14:50:00Z">
              <w:r>
                <w:t xml:space="preserve">    </w:t>
              </w:r>
            </w:ins>
            <w:ins w:id="1551" w:author="Sylvain Lelievre" w:date="2026-01-30T08:57:00Z" w16du:dateUtc="2026-01-30T07:57:00Z">
              <w:r w:rsidR="000940D8">
                <w:t>third</w:t>
              </w:r>
            </w:ins>
          </w:p>
        </w:tc>
        <w:tc>
          <w:tcPr>
            <w:tcW w:w="992" w:type="dxa"/>
            <w:tcBorders>
              <w:top w:val="single" w:sz="4" w:space="0" w:color="auto"/>
              <w:bottom w:val="single" w:sz="6" w:space="0" w:color="000000" w:themeColor="text1"/>
            </w:tcBorders>
          </w:tcPr>
          <w:p w14:paraId="42EB9534" w14:textId="77777777" w:rsidR="000940D8" w:rsidRPr="00EE1BEF" w:rsidRDefault="000940D8" w:rsidP="00743F44">
            <w:pPr>
              <w:pStyle w:val="Tablebody"/>
              <w:autoSpaceDE w:val="0"/>
              <w:autoSpaceDN w:val="0"/>
              <w:adjustRightInd w:val="0"/>
              <w:rPr>
                <w:ins w:id="1552" w:author="Sylvain Lelievre" w:date="2026-01-30T08:57:00Z" w16du:dateUtc="2026-01-30T07:57:00Z"/>
                <w:rFonts w:eastAsia="MS Mincho"/>
                <w:szCs w:val="24"/>
              </w:rPr>
            </w:pPr>
            <w:ins w:id="1553" w:author="Sylvain Lelievre" w:date="2026-01-30T08:57:00Z" w16du:dateUtc="2026-01-30T07:57:00Z">
              <w:r>
                <w:rPr>
                  <w:rFonts w:eastAsia="MS Mincho"/>
                  <w:szCs w:val="24"/>
                </w:rPr>
                <w:t>integer</w:t>
              </w:r>
            </w:ins>
          </w:p>
        </w:tc>
        <w:tc>
          <w:tcPr>
            <w:tcW w:w="851" w:type="dxa"/>
            <w:tcBorders>
              <w:top w:val="single" w:sz="4" w:space="0" w:color="auto"/>
              <w:bottom w:val="single" w:sz="6" w:space="0" w:color="000000" w:themeColor="text1"/>
            </w:tcBorders>
          </w:tcPr>
          <w:p w14:paraId="62C7B95D" w14:textId="3E7579FC" w:rsidR="000940D8" w:rsidRDefault="00E27687" w:rsidP="00743F44">
            <w:pPr>
              <w:pStyle w:val="Tablebody"/>
              <w:autoSpaceDE w:val="0"/>
              <w:autoSpaceDN w:val="0"/>
              <w:adjustRightInd w:val="0"/>
              <w:jc w:val="center"/>
              <w:rPr>
                <w:ins w:id="1554" w:author="Sylvain Lelievre" w:date="2026-01-30T08:57:00Z" w16du:dateUtc="2026-01-30T07:57:00Z"/>
                <w:rFonts w:eastAsia="MS Mincho"/>
                <w:szCs w:val="24"/>
              </w:rPr>
            </w:pPr>
            <w:ins w:id="1555" w:author="Sylvain Lelievre" w:date="2026-01-30T15:47:00Z" w16du:dateUtc="2026-01-30T14:47:00Z">
              <w:r>
                <w:rPr>
                  <w:rFonts w:eastAsia="MS Mincho"/>
                  <w:szCs w:val="24"/>
                </w:rPr>
                <w:t>O</w:t>
              </w:r>
            </w:ins>
          </w:p>
        </w:tc>
        <w:tc>
          <w:tcPr>
            <w:tcW w:w="850" w:type="dxa"/>
            <w:tcBorders>
              <w:top w:val="single" w:sz="4" w:space="0" w:color="auto"/>
              <w:bottom w:val="single" w:sz="6" w:space="0" w:color="000000" w:themeColor="text1"/>
            </w:tcBorders>
          </w:tcPr>
          <w:p w14:paraId="231F1DF2" w14:textId="065416D3" w:rsidR="000940D8" w:rsidRPr="00EE1BEF" w:rsidRDefault="00441F74" w:rsidP="00441F74">
            <w:pPr>
              <w:pStyle w:val="Tablebody"/>
              <w:autoSpaceDE w:val="0"/>
              <w:autoSpaceDN w:val="0"/>
              <w:adjustRightInd w:val="0"/>
              <w:jc w:val="center"/>
              <w:rPr>
                <w:ins w:id="1556" w:author="Sylvain Lelievre" w:date="2026-01-30T08:57:00Z" w16du:dateUtc="2026-01-30T07:57:00Z"/>
                <w:rFonts w:eastAsia="MS Mincho"/>
                <w:szCs w:val="24"/>
              </w:rPr>
            </w:pPr>
            <w:ins w:id="1557" w:author="Sylvain Lelievre" w:date="2026-02-05T08:34:00Z" w16du:dateUtc="2026-02-05T07:34:00Z">
              <w:r>
                <w:rPr>
                  <w:rFonts w:eastAsia="MS Mincho"/>
                  <w:szCs w:val="24"/>
                </w:rPr>
                <w:t>N/A</w:t>
              </w:r>
            </w:ins>
          </w:p>
        </w:tc>
        <w:tc>
          <w:tcPr>
            <w:tcW w:w="4347" w:type="dxa"/>
            <w:tcBorders>
              <w:top w:val="single" w:sz="4" w:space="0" w:color="auto"/>
              <w:bottom w:val="single" w:sz="6" w:space="0" w:color="000000" w:themeColor="text1"/>
            </w:tcBorders>
          </w:tcPr>
          <w:p w14:paraId="7BCC9BBC" w14:textId="77777777" w:rsidR="000940D8" w:rsidRPr="00BC5106" w:rsidRDefault="000940D8" w:rsidP="00743F44">
            <w:pPr>
              <w:pStyle w:val="Tablebody"/>
              <w:autoSpaceDE w:val="0"/>
              <w:autoSpaceDN w:val="0"/>
              <w:adjustRightInd w:val="0"/>
              <w:rPr>
                <w:ins w:id="1558" w:author="Sylvain Lelievre" w:date="2026-01-30T08:57:00Z" w16du:dateUtc="2026-01-30T07:57:00Z"/>
                <w:rFonts w:eastAsia="MS Mincho"/>
                <w:szCs w:val="24"/>
              </w:rPr>
            </w:pPr>
            <w:ins w:id="1559" w:author="Sylvain Lelievre" w:date="2026-01-30T08:57:00Z" w16du:dateUtc="2026-01-30T07:57:00Z">
              <w:r w:rsidRPr="003F1748">
                <w:rPr>
                  <w:lang w:val="en-US"/>
                </w:rPr>
                <w:t>The index of the accessor that contains</w:t>
              </w:r>
              <w:r>
                <w:rPr>
                  <w:lang w:val="en-US"/>
                </w:rPr>
                <w:t xml:space="preserve"> </w:t>
              </w:r>
              <w:r>
                <w:t xml:space="preserve">degree 3 coefficients (21 scalar values per splat) as 7 RGB triplets (coef </w:t>
              </w:r>
              <w:proofErr w:type="gramStart"/>
              <w:r>
                <w:t>0..</w:t>
              </w:r>
              <w:proofErr w:type="gramEnd"/>
              <w:r>
                <w:t>6). The DC term is excluded.</w:t>
              </w:r>
            </w:ins>
          </w:p>
        </w:tc>
      </w:tr>
      <w:tr w:rsidR="002D7189" w:rsidRPr="00EE1BEF" w14:paraId="49144922" w14:textId="77777777" w:rsidTr="002D7189">
        <w:trPr>
          <w:trHeight w:val="675"/>
          <w:ins w:id="1560" w:author="Sylvain Lelievre" w:date="2026-01-30T15:50:00Z"/>
        </w:trPr>
        <w:tc>
          <w:tcPr>
            <w:tcW w:w="1970" w:type="dxa"/>
            <w:tcBorders>
              <w:top w:val="single" w:sz="4" w:space="0" w:color="auto"/>
              <w:bottom w:val="single" w:sz="6" w:space="0" w:color="000000" w:themeColor="text1"/>
            </w:tcBorders>
          </w:tcPr>
          <w:p w14:paraId="254A43C1" w14:textId="5A11A894" w:rsidR="007072ED" w:rsidRDefault="007072ED" w:rsidP="00743F44">
            <w:pPr>
              <w:pStyle w:val="Tablebody"/>
              <w:autoSpaceDE w:val="0"/>
              <w:autoSpaceDN w:val="0"/>
              <w:adjustRightInd w:val="0"/>
              <w:rPr>
                <w:ins w:id="1561" w:author="Sylvain Lelievre" w:date="2026-01-30T15:50:00Z" w16du:dateUtc="2026-01-30T14:50:00Z"/>
              </w:rPr>
            </w:pPr>
            <w:ins w:id="1562" w:author="Sylvain Lelievre" w:date="2026-01-30T15:50:00Z" w16du:dateUtc="2026-01-30T14:50:00Z">
              <w:r>
                <w:t>}</w:t>
              </w:r>
            </w:ins>
          </w:p>
        </w:tc>
        <w:tc>
          <w:tcPr>
            <w:tcW w:w="992" w:type="dxa"/>
            <w:tcBorders>
              <w:top w:val="single" w:sz="4" w:space="0" w:color="auto"/>
              <w:bottom w:val="single" w:sz="6" w:space="0" w:color="000000" w:themeColor="text1"/>
            </w:tcBorders>
          </w:tcPr>
          <w:p w14:paraId="2D161A08" w14:textId="77777777" w:rsidR="007072ED" w:rsidRDefault="007072ED" w:rsidP="00743F44">
            <w:pPr>
              <w:pStyle w:val="Tablebody"/>
              <w:autoSpaceDE w:val="0"/>
              <w:autoSpaceDN w:val="0"/>
              <w:adjustRightInd w:val="0"/>
              <w:rPr>
                <w:ins w:id="1563" w:author="Sylvain Lelievre" w:date="2026-01-30T15:50:00Z" w16du:dateUtc="2026-01-30T14:50:00Z"/>
                <w:rFonts w:eastAsia="MS Mincho"/>
                <w:szCs w:val="24"/>
              </w:rPr>
            </w:pPr>
          </w:p>
        </w:tc>
        <w:tc>
          <w:tcPr>
            <w:tcW w:w="851" w:type="dxa"/>
            <w:tcBorders>
              <w:top w:val="single" w:sz="4" w:space="0" w:color="auto"/>
              <w:bottom w:val="single" w:sz="6" w:space="0" w:color="000000" w:themeColor="text1"/>
            </w:tcBorders>
          </w:tcPr>
          <w:p w14:paraId="43F1735B" w14:textId="77777777" w:rsidR="007072ED" w:rsidRDefault="007072ED" w:rsidP="00743F44">
            <w:pPr>
              <w:pStyle w:val="Tablebody"/>
              <w:autoSpaceDE w:val="0"/>
              <w:autoSpaceDN w:val="0"/>
              <w:adjustRightInd w:val="0"/>
              <w:jc w:val="center"/>
              <w:rPr>
                <w:ins w:id="1564" w:author="Sylvain Lelievre" w:date="2026-01-30T15:50:00Z" w16du:dateUtc="2026-01-30T14:50:00Z"/>
                <w:rFonts w:eastAsia="MS Mincho"/>
                <w:szCs w:val="24"/>
              </w:rPr>
            </w:pPr>
          </w:p>
        </w:tc>
        <w:tc>
          <w:tcPr>
            <w:tcW w:w="850" w:type="dxa"/>
            <w:tcBorders>
              <w:top w:val="single" w:sz="4" w:space="0" w:color="auto"/>
              <w:bottom w:val="single" w:sz="6" w:space="0" w:color="000000" w:themeColor="text1"/>
            </w:tcBorders>
          </w:tcPr>
          <w:p w14:paraId="20E34AB8" w14:textId="77777777" w:rsidR="007072ED" w:rsidRPr="00EE1BEF" w:rsidRDefault="007072ED" w:rsidP="00743F44">
            <w:pPr>
              <w:pStyle w:val="Tablebody"/>
              <w:autoSpaceDE w:val="0"/>
              <w:autoSpaceDN w:val="0"/>
              <w:adjustRightInd w:val="0"/>
              <w:rPr>
                <w:ins w:id="1565" w:author="Sylvain Lelievre" w:date="2026-01-30T15:50:00Z" w16du:dateUtc="2026-01-30T14:50:00Z"/>
                <w:rFonts w:eastAsia="MS Mincho"/>
                <w:szCs w:val="24"/>
              </w:rPr>
            </w:pPr>
          </w:p>
        </w:tc>
        <w:tc>
          <w:tcPr>
            <w:tcW w:w="4347" w:type="dxa"/>
            <w:tcBorders>
              <w:top w:val="single" w:sz="4" w:space="0" w:color="auto"/>
              <w:bottom w:val="single" w:sz="6" w:space="0" w:color="000000" w:themeColor="text1"/>
            </w:tcBorders>
          </w:tcPr>
          <w:p w14:paraId="4AB63475" w14:textId="77777777" w:rsidR="007072ED" w:rsidRPr="003F1748" w:rsidRDefault="007072ED" w:rsidP="00743F44">
            <w:pPr>
              <w:pStyle w:val="Tablebody"/>
              <w:autoSpaceDE w:val="0"/>
              <w:autoSpaceDN w:val="0"/>
              <w:adjustRightInd w:val="0"/>
              <w:rPr>
                <w:ins w:id="1566" w:author="Sylvain Lelievre" w:date="2026-01-30T15:50:00Z" w16du:dateUtc="2026-01-30T14:50:00Z"/>
                <w:lang w:val="en-US"/>
              </w:rPr>
            </w:pPr>
          </w:p>
        </w:tc>
      </w:tr>
      <w:tr w:rsidR="002D7189" w:rsidRPr="00EE1BEF" w14:paraId="65A3D7F5" w14:textId="77777777" w:rsidTr="002D7189">
        <w:trPr>
          <w:trHeight w:val="675"/>
          <w:ins w:id="1567" w:author="Sylvain Lelievre" w:date="2026-01-30T15:51:00Z"/>
        </w:trPr>
        <w:tc>
          <w:tcPr>
            <w:tcW w:w="1970" w:type="dxa"/>
            <w:tcBorders>
              <w:top w:val="single" w:sz="4" w:space="0" w:color="auto"/>
              <w:bottom w:val="single" w:sz="6" w:space="0" w:color="000000" w:themeColor="text1"/>
            </w:tcBorders>
          </w:tcPr>
          <w:p w14:paraId="51B2316C" w14:textId="3AB6C2D5" w:rsidR="007072ED" w:rsidRDefault="00536248" w:rsidP="00743F44">
            <w:pPr>
              <w:pStyle w:val="Tablebody"/>
              <w:autoSpaceDE w:val="0"/>
              <w:autoSpaceDN w:val="0"/>
              <w:adjustRightInd w:val="0"/>
              <w:rPr>
                <w:ins w:id="1568" w:author="Sylvain Lelievre" w:date="2026-01-30T15:51:00Z" w16du:dateUtc="2026-01-30T14:51:00Z"/>
              </w:rPr>
            </w:pPr>
            <w:ins w:id="1569" w:author="Sylvain Lelievre" w:date="2026-01-30T15:51:00Z" w16du:dateUtc="2026-01-30T14:51:00Z">
              <w:r>
                <w:t>mpegPerChannel {</w:t>
              </w:r>
            </w:ins>
          </w:p>
        </w:tc>
        <w:tc>
          <w:tcPr>
            <w:tcW w:w="992" w:type="dxa"/>
            <w:tcBorders>
              <w:top w:val="single" w:sz="4" w:space="0" w:color="auto"/>
              <w:bottom w:val="single" w:sz="6" w:space="0" w:color="000000" w:themeColor="text1"/>
            </w:tcBorders>
          </w:tcPr>
          <w:p w14:paraId="3C1EED61" w14:textId="33650BAA" w:rsidR="007072ED" w:rsidRDefault="002D7189" w:rsidP="00743F44">
            <w:pPr>
              <w:pStyle w:val="Tablebody"/>
              <w:autoSpaceDE w:val="0"/>
              <w:autoSpaceDN w:val="0"/>
              <w:adjustRightInd w:val="0"/>
              <w:rPr>
                <w:ins w:id="1570" w:author="Sylvain Lelievre" w:date="2026-01-30T15:51:00Z" w16du:dateUtc="2026-01-30T14:51:00Z"/>
                <w:rFonts w:eastAsia="MS Mincho"/>
                <w:szCs w:val="24"/>
              </w:rPr>
            </w:pPr>
            <w:ins w:id="1571" w:author="Sylvain Lelievre" w:date="2026-01-30T15:52:00Z" w16du:dateUtc="2026-01-30T14:52:00Z">
              <w:r>
                <w:rPr>
                  <w:rFonts w:eastAsia="MS Mincho"/>
                  <w:szCs w:val="24"/>
                </w:rPr>
                <w:t>Object</w:t>
              </w:r>
            </w:ins>
          </w:p>
        </w:tc>
        <w:tc>
          <w:tcPr>
            <w:tcW w:w="851" w:type="dxa"/>
            <w:tcBorders>
              <w:top w:val="single" w:sz="4" w:space="0" w:color="auto"/>
              <w:bottom w:val="single" w:sz="6" w:space="0" w:color="000000" w:themeColor="text1"/>
            </w:tcBorders>
          </w:tcPr>
          <w:p w14:paraId="0985775C" w14:textId="50936594" w:rsidR="007072ED" w:rsidRDefault="002D7189" w:rsidP="00743F44">
            <w:pPr>
              <w:pStyle w:val="Tablebody"/>
              <w:autoSpaceDE w:val="0"/>
              <w:autoSpaceDN w:val="0"/>
              <w:adjustRightInd w:val="0"/>
              <w:jc w:val="center"/>
              <w:rPr>
                <w:ins w:id="1572" w:author="Sylvain Lelievre" w:date="2026-01-30T15:51:00Z" w16du:dateUtc="2026-01-30T14:51:00Z"/>
                <w:rFonts w:eastAsia="MS Mincho"/>
                <w:szCs w:val="24"/>
              </w:rPr>
            </w:pPr>
            <w:ins w:id="1573" w:author="Sylvain Lelievre" w:date="2026-01-30T15:52:00Z" w16du:dateUtc="2026-01-30T14:52:00Z">
              <w:r>
                <w:rPr>
                  <w:rFonts w:eastAsia="MS Mincho"/>
                  <w:szCs w:val="24"/>
                </w:rPr>
                <w:t>CM</w:t>
              </w:r>
            </w:ins>
          </w:p>
        </w:tc>
        <w:tc>
          <w:tcPr>
            <w:tcW w:w="850" w:type="dxa"/>
            <w:tcBorders>
              <w:top w:val="single" w:sz="4" w:space="0" w:color="auto"/>
              <w:bottom w:val="single" w:sz="6" w:space="0" w:color="000000" w:themeColor="text1"/>
            </w:tcBorders>
          </w:tcPr>
          <w:p w14:paraId="6040C515" w14:textId="77777777" w:rsidR="007072ED" w:rsidRPr="00EE1BEF" w:rsidRDefault="007072ED" w:rsidP="00743F44">
            <w:pPr>
              <w:pStyle w:val="Tablebody"/>
              <w:autoSpaceDE w:val="0"/>
              <w:autoSpaceDN w:val="0"/>
              <w:adjustRightInd w:val="0"/>
              <w:rPr>
                <w:ins w:id="1574" w:author="Sylvain Lelievre" w:date="2026-01-30T15:51:00Z" w16du:dateUtc="2026-01-30T14:51:00Z"/>
                <w:rFonts w:eastAsia="MS Mincho"/>
                <w:szCs w:val="24"/>
              </w:rPr>
            </w:pPr>
          </w:p>
        </w:tc>
        <w:tc>
          <w:tcPr>
            <w:tcW w:w="4347" w:type="dxa"/>
            <w:tcBorders>
              <w:top w:val="single" w:sz="4" w:space="0" w:color="auto"/>
              <w:bottom w:val="single" w:sz="6" w:space="0" w:color="000000" w:themeColor="text1"/>
            </w:tcBorders>
          </w:tcPr>
          <w:p w14:paraId="2FD5AD77" w14:textId="78A7F3B8" w:rsidR="007072ED" w:rsidRPr="003F1748" w:rsidRDefault="00536248" w:rsidP="00743F44">
            <w:pPr>
              <w:pStyle w:val="Tablebody"/>
              <w:autoSpaceDE w:val="0"/>
              <w:autoSpaceDN w:val="0"/>
              <w:adjustRightInd w:val="0"/>
              <w:rPr>
                <w:ins w:id="1575" w:author="Sylvain Lelievre" w:date="2026-01-30T15:51:00Z" w16du:dateUtc="2026-01-30T14:51:00Z"/>
                <w:lang w:val="en-US"/>
              </w:rPr>
            </w:pPr>
            <w:ins w:id="1576" w:author="Sylvain Lelievre" w:date="2026-01-30T15:52:00Z" w16du:dateUtc="2026-01-30T14:52:00Z">
              <w:r>
                <w:rPr>
                  <w:lang w:val="en-US"/>
                </w:rPr>
                <w:t xml:space="preserve">If layout is </w:t>
              </w:r>
              <w:r w:rsidR="00D27754" w:rsidRPr="00D27754">
                <w:rPr>
                  <w:lang w:val="en-US"/>
                </w:rPr>
                <w:t>"mpegPerChannel"</w:t>
              </w:r>
              <w:r>
                <w:rPr>
                  <w:lang w:val="en-US"/>
                </w:rPr>
                <w:t xml:space="preserve">, </w:t>
              </w:r>
              <w:r w:rsidRPr="007072ED">
                <w:rPr>
                  <w:lang w:val="en-US"/>
                </w:rPr>
                <w:t>SH</w:t>
              </w:r>
              <w:r w:rsidR="00D27754">
                <w:rPr>
                  <w:lang w:val="en-US"/>
                </w:rPr>
                <w:t xml:space="preserve"> </w:t>
              </w:r>
              <w:r w:rsidR="00D27754" w:rsidRPr="00D27754">
                <w:rPr>
                  <w:lang w:val="en-US"/>
                </w:rPr>
                <w:t>coefficients are stored using MPEG per-channel accessors (SCALAR), one accessor each for R, G, and B. The DC term is not stored in these accessors.</w:t>
              </w:r>
            </w:ins>
          </w:p>
        </w:tc>
      </w:tr>
      <w:tr w:rsidR="002D7189" w:rsidRPr="00EE1BEF" w14:paraId="2A6AFA0A" w14:textId="77777777" w:rsidTr="002D7189">
        <w:trPr>
          <w:trHeight w:val="675"/>
          <w:ins w:id="1577" w:author="Sylvain Lelievre" w:date="2026-01-30T08:57:00Z"/>
        </w:trPr>
        <w:tc>
          <w:tcPr>
            <w:tcW w:w="1970" w:type="dxa"/>
            <w:tcBorders>
              <w:top w:val="single" w:sz="4" w:space="0" w:color="auto"/>
              <w:bottom w:val="single" w:sz="6" w:space="0" w:color="000000" w:themeColor="text1"/>
            </w:tcBorders>
          </w:tcPr>
          <w:p w14:paraId="7D30298E" w14:textId="1F63959E" w:rsidR="000940D8" w:rsidRDefault="00536248" w:rsidP="00743F44">
            <w:pPr>
              <w:pStyle w:val="Tablebody"/>
              <w:autoSpaceDE w:val="0"/>
              <w:autoSpaceDN w:val="0"/>
              <w:adjustRightInd w:val="0"/>
              <w:rPr>
                <w:ins w:id="1578" w:author="Sylvain Lelievre" w:date="2026-01-30T08:57:00Z" w16du:dateUtc="2026-01-30T07:57:00Z"/>
                <w:rFonts w:eastAsia="MS Mincho"/>
                <w:szCs w:val="24"/>
              </w:rPr>
            </w:pPr>
            <w:ins w:id="1579" w:author="Sylvain Lelievre" w:date="2026-01-30T15:51:00Z" w16du:dateUtc="2026-01-30T14:51:00Z">
              <w:r>
                <w:t xml:space="preserve">    </w:t>
              </w:r>
            </w:ins>
            <w:ins w:id="1580" w:author="Sylvain Lelievre" w:date="2026-01-30T08:57:00Z" w16du:dateUtc="2026-01-30T07:57:00Z">
              <w:r w:rsidR="000940D8">
                <w:t>r</w:t>
              </w:r>
            </w:ins>
          </w:p>
        </w:tc>
        <w:tc>
          <w:tcPr>
            <w:tcW w:w="992" w:type="dxa"/>
            <w:tcBorders>
              <w:top w:val="single" w:sz="4" w:space="0" w:color="auto"/>
              <w:bottom w:val="single" w:sz="6" w:space="0" w:color="000000" w:themeColor="text1"/>
            </w:tcBorders>
          </w:tcPr>
          <w:p w14:paraId="3BB71782" w14:textId="77777777" w:rsidR="000940D8" w:rsidRPr="00EE1BEF" w:rsidRDefault="000940D8" w:rsidP="00743F44">
            <w:pPr>
              <w:pStyle w:val="Tablebody"/>
              <w:autoSpaceDE w:val="0"/>
              <w:autoSpaceDN w:val="0"/>
              <w:adjustRightInd w:val="0"/>
              <w:rPr>
                <w:ins w:id="1581" w:author="Sylvain Lelievre" w:date="2026-01-30T08:57:00Z" w16du:dateUtc="2026-01-30T07:57:00Z"/>
                <w:rFonts w:eastAsia="MS Mincho"/>
                <w:szCs w:val="24"/>
              </w:rPr>
            </w:pPr>
            <w:ins w:id="1582" w:author="Sylvain Lelievre" w:date="2026-01-30T08:57:00Z" w16du:dateUtc="2026-01-30T07:57:00Z">
              <w:r>
                <w:rPr>
                  <w:rFonts w:eastAsia="MS Mincho"/>
                  <w:szCs w:val="24"/>
                </w:rPr>
                <w:t>integer</w:t>
              </w:r>
            </w:ins>
          </w:p>
        </w:tc>
        <w:tc>
          <w:tcPr>
            <w:tcW w:w="851" w:type="dxa"/>
            <w:tcBorders>
              <w:top w:val="single" w:sz="4" w:space="0" w:color="auto"/>
              <w:bottom w:val="single" w:sz="6" w:space="0" w:color="000000" w:themeColor="text1"/>
            </w:tcBorders>
          </w:tcPr>
          <w:p w14:paraId="7A0DB7DB" w14:textId="627DDB5D" w:rsidR="000940D8" w:rsidRDefault="00BF335C" w:rsidP="00743F44">
            <w:pPr>
              <w:pStyle w:val="Tablebody"/>
              <w:autoSpaceDE w:val="0"/>
              <w:autoSpaceDN w:val="0"/>
              <w:adjustRightInd w:val="0"/>
              <w:jc w:val="center"/>
              <w:rPr>
                <w:ins w:id="1583" w:author="Sylvain Lelievre" w:date="2026-01-30T08:57:00Z" w16du:dateUtc="2026-01-30T07:57:00Z"/>
                <w:rFonts w:eastAsia="MS Mincho"/>
                <w:szCs w:val="24"/>
              </w:rPr>
            </w:pPr>
            <w:ins w:id="1584" w:author="Sylvain Lelievre" w:date="2026-02-05T08:34:00Z" w16du:dateUtc="2026-02-05T07:34:00Z">
              <w:r>
                <w:rPr>
                  <w:rFonts w:eastAsia="MS Mincho"/>
                  <w:szCs w:val="24"/>
                </w:rPr>
                <w:t>M</w:t>
              </w:r>
            </w:ins>
          </w:p>
        </w:tc>
        <w:tc>
          <w:tcPr>
            <w:tcW w:w="850" w:type="dxa"/>
            <w:tcBorders>
              <w:top w:val="single" w:sz="4" w:space="0" w:color="auto"/>
              <w:bottom w:val="single" w:sz="6" w:space="0" w:color="000000" w:themeColor="text1"/>
            </w:tcBorders>
          </w:tcPr>
          <w:p w14:paraId="7B534065" w14:textId="77777777" w:rsidR="000940D8" w:rsidRPr="00EE1BEF" w:rsidRDefault="000940D8" w:rsidP="00743F44">
            <w:pPr>
              <w:pStyle w:val="Tablebody"/>
              <w:autoSpaceDE w:val="0"/>
              <w:autoSpaceDN w:val="0"/>
              <w:adjustRightInd w:val="0"/>
              <w:rPr>
                <w:ins w:id="1585" w:author="Sylvain Lelievre" w:date="2026-01-30T08:57:00Z" w16du:dateUtc="2026-01-30T07:57:00Z"/>
                <w:rFonts w:eastAsia="MS Mincho"/>
                <w:szCs w:val="24"/>
              </w:rPr>
            </w:pPr>
          </w:p>
        </w:tc>
        <w:tc>
          <w:tcPr>
            <w:tcW w:w="4347" w:type="dxa"/>
            <w:tcBorders>
              <w:top w:val="single" w:sz="4" w:space="0" w:color="auto"/>
              <w:bottom w:val="single" w:sz="6" w:space="0" w:color="000000" w:themeColor="text1"/>
            </w:tcBorders>
          </w:tcPr>
          <w:p w14:paraId="43DA5C00" w14:textId="77777777" w:rsidR="000940D8" w:rsidRPr="00BC5106" w:rsidRDefault="000940D8" w:rsidP="00743F44">
            <w:pPr>
              <w:pStyle w:val="Tablebody"/>
              <w:autoSpaceDE w:val="0"/>
              <w:autoSpaceDN w:val="0"/>
              <w:adjustRightInd w:val="0"/>
              <w:rPr>
                <w:ins w:id="1586" w:author="Sylvain Lelievre" w:date="2026-01-30T08:57:00Z" w16du:dateUtc="2026-01-30T07:57:00Z"/>
                <w:rFonts w:eastAsia="MS Mincho"/>
                <w:szCs w:val="24"/>
              </w:rPr>
            </w:pPr>
            <w:ins w:id="1587" w:author="Sylvain Lelievre" w:date="2026-01-30T08:57:00Z" w16du:dateUtc="2026-01-30T07:57:00Z">
              <w:r w:rsidRPr="003F1748">
                <w:rPr>
                  <w:lang w:val="en-US"/>
                </w:rPr>
                <w:t>The index of the accessor that contains</w:t>
              </w:r>
              <w:r>
                <w:rPr>
                  <w:lang w:val="en-US"/>
                </w:rPr>
                <w:t xml:space="preserve"> </w:t>
              </w:r>
              <w:r>
                <w:t>red channel coefficients (15 scalar values per splat) for degrees 1 to 3, in order: degree 1 (3), degree 2 (5), degree 3 (7). The DC term is excluded.</w:t>
              </w:r>
            </w:ins>
          </w:p>
        </w:tc>
      </w:tr>
      <w:tr w:rsidR="002D7189" w:rsidRPr="00EE1BEF" w14:paraId="0A91CFDF" w14:textId="77777777" w:rsidTr="002D7189">
        <w:trPr>
          <w:trHeight w:val="675"/>
          <w:ins w:id="1588" w:author="Sylvain Lelievre" w:date="2026-01-30T08:57:00Z"/>
        </w:trPr>
        <w:tc>
          <w:tcPr>
            <w:tcW w:w="1970" w:type="dxa"/>
            <w:tcBorders>
              <w:top w:val="single" w:sz="4" w:space="0" w:color="auto"/>
              <w:bottom w:val="single" w:sz="6" w:space="0" w:color="000000" w:themeColor="text1"/>
            </w:tcBorders>
          </w:tcPr>
          <w:p w14:paraId="77DF159A" w14:textId="774ADCFB" w:rsidR="000940D8" w:rsidRDefault="00536248" w:rsidP="00743F44">
            <w:pPr>
              <w:pStyle w:val="Tablebody"/>
              <w:autoSpaceDE w:val="0"/>
              <w:autoSpaceDN w:val="0"/>
              <w:adjustRightInd w:val="0"/>
              <w:rPr>
                <w:ins w:id="1589" w:author="Sylvain Lelievre" w:date="2026-01-30T08:57:00Z" w16du:dateUtc="2026-01-30T07:57:00Z"/>
                <w:rFonts w:eastAsia="MS Mincho"/>
                <w:szCs w:val="24"/>
              </w:rPr>
            </w:pPr>
            <w:ins w:id="1590" w:author="Sylvain Lelievre" w:date="2026-01-30T15:51:00Z" w16du:dateUtc="2026-01-30T14:51:00Z">
              <w:r>
                <w:t xml:space="preserve">    </w:t>
              </w:r>
            </w:ins>
            <w:ins w:id="1591" w:author="Sylvain Lelievre" w:date="2026-01-30T08:57:00Z" w16du:dateUtc="2026-01-30T07:57:00Z">
              <w:r w:rsidR="000940D8">
                <w:t>g</w:t>
              </w:r>
            </w:ins>
          </w:p>
        </w:tc>
        <w:tc>
          <w:tcPr>
            <w:tcW w:w="992" w:type="dxa"/>
            <w:tcBorders>
              <w:top w:val="single" w:sz="4" w:space="0" w:color="auto"/>
              <w:bottom w:val="single" w:sz="6" w:space="0" w:color="000000" w:themeColor="text1"/>
            </w:tcBorders>
          </w:tcPr>
          <w:p w14:paraId="444CA94F" w14:textId="77777777" w:rsidR="000940D8" w:rsidRPr="00EE1BEF" w:rsidRDefault="000940D8" w:rsidP="00743F44">
            <w:pPr>
              <w:pStyle w:val="Tablebody"/>
              <w:autoSpaceDE w:val="0"/>
              <w:autoSpaceDN w:val="0"/>
              <w:adjustRightInd w:val="0"/>
              <w:rPr>
                <w:ins w:id="1592" w:author="Sylvain Lelievre" w:date="2026-01-30T08:57:00Z" w16du:dateUtc="2026-01-30T07:57:00Z"/>
                <w:rFonts w:eastAsia="MS Mincho"/>
                <w:szCs w:val="24"/>
              </w:rPr>
            </w:pPr>
            <w:ins w:id="1593" w:author="Sylvain Lelievre" w:date="2026-01-30T08:57:00Z" w16du:dateUtc="2026-01-30T07:57:00Z">
              <w:r>
                <w:rPr>
                  <w:rFonts w:eastAsia="MS Mincho"/>
                  <w:szCs w:val="24"/>
                </w:rPr>
                <w:t>integer</w:t>
              </w:r>
            </w:ins>
          </w:p>
        </w:tc>
        <w:tc>
          <w:tcPr>
            <w:tcW w:w="851" w:type="dxa"/>
            <w:tcBorders>
              <w:top w:val="single" w:sz="4" w:space="0" w:color="auto"/>
              <w:bottom w:val="single" w:sz="6" w:space="0" w:color="000000" w:themeColor="text1"/>
            </w:tcBorders>
          </w:tcPr>
          <w:p w14:paraId="4C0818FC" w14:textId="7FD7E3F6" w:rsidR="000940D8" w:rsidRDefault="00BF335C" w:rsidP="00743F44">
            <w:pPr>
              <w:pStyle w:val="Tablebody"/>
              <w:autoSpaceDE w:val="0"/>
              <w:autoSpaceDN w:val="0"/>
              <w:adjustRightInd w:val="0"/>
              <w:jc w:val="center"/>
              <w:rPr>
                <w:ins w:id="1594" w:author="Sylvain Lelievre" w:date="2026-01-30T08:57:00Z" w16du:dateUtc="2026-01-30T07:57:00Z"/>
                <w:rFonts w:eastAsia="MS Mincho"/>
                <w:szCs w:val="24"/>
              </w:rPr>
            </w:pPr>
            <w:ins w:id="1595" w:author="Sylvain Lelievre" w:date="2026-02-05T08:34:00Z" w16du:dateUtc="2026-02-05T07:34:00Z">
              <w:r>
                <w:rPr>
                  <w:rFonts w:eastAsia="MS Mincho"/>
                  <w:szCs w:val="24"/>
                </w:rPr>
                <w:t>M</w:t>
              </w:r>
            </w:ins>
          </w:p>
        </w:tc>
        <w:tc>
          <w:tcPr>
            <w:tcW w:w="850" w:type="dxa"/>
            <w:tcBorders>
              <w:top w:val="single" w:sz="4" w:space="0" w:color="auto"/>
              <w:bottom w:val="single" w:sz="6" w:space="0" w:color="000000" w:themeColor="text1"/>
            </w:tcBorders>
          </w:tcPr>
          <w:p w14:paraId="6DB35ADA" w14:textId="77777777" w:rsidR="000940D8" w:rsidRPr="00EE1BEF" w:rsidRDefault="000940D8" w:rsidP="00743F44">
            <w:pPr>
              <w:pStyle w:val="Tablebody"/>
              <w:autoSpaceDE w:val="0"/>
              <w:autoSpaceDN w:val="0"/>
              <w:adjustRightInd w:val="0"/>
              <w:rPr>
                <w:ins w:id="1596" w:author="Sylvain Lelievre" w:date="2026-01-30T08:57:00Z" w16du:dateUtc="2026-01-30T07:57:00Z"/>
                <w:rFonts w:eastAsia="MS Mincho"/>
                <w:szCs w:val="24"/>
              </w:rPr>
            </w:pPr>
          </w:p>
        </w:tc>
        <w:tc>
          <w:tcPr>
            <w:tcW w:w="4347" w:type="dxa"/>
            <w:tcBorders>
              <w:top w:val="single" w:sz="4" w:space="0" w:color="auto"/>
              <w:bottom w:val="single" w:sz="6" w:space="0" w:color="000000" w:themeColor="text1"/>
            </w:tcBorders>
          </w:tcPr>
          <w:p w14:paraId="14B15F33" w14:textId="77777777" w:rsidR="000940D8" w:rsidRPr="00BC5106" w:rsidRDefault="000940D8" w:rsidP="00743F44">
            <w:pPr>
              <w:pStyle w:val="Tablebody"/>
              <w:autoSpaceDE w:val="0"/>
              <w:autoSpaceDN w:val="0"/>
              <w:adjustRightInd w:val="0"/>
              <w:rPr>
                <w:ins w:id="1597" w:author="Sylvain Lelievre" w:date="2026-01-30T08:57:00Z" w16du:dateUtc="2026-01-30T07:57:00Z"/>
                <w:rFonts w:eastAsia="MS Mincho"/>
                <w:szCs w:val="24"/>
              </w:rPr>
            </w:pPr>
            <w:ins w:id="1598" w:author="Sylvain Lelievre" w:date="2026-01-30T08:57:00Z" w16du:dateUtc="2026-01-30T07:57:00Z">
              <w:r w:rsidRPr="003F1748">
                <w:rPr>
                  <w:lang w:val="en-US"/>
                </w:rPr>
                <w:t>The index of the accessor that contains</w:t>
              </w:r>
              <w:r>
                <w:rPr>
                  <w:lang w:val="en-US"/>
                </w:rPr>
                <w:t xml:space="preserve"> </w:t>
              </w:r>
              <w:r>
                <w:t>green channel coefficients (15 scalar values per splat) for degrees 1 to 3, in order: degree 1 (3), degree 2 (5), degree 3 (7). The DC term is excluded.</w:t>
              </w:r>
            </w:ins>
          </w:p>
        </w:tc>
      </w:tr>
      <w:tr w:rsidR="002D7189" w:rsidRPr="00EE1BEF" w14:paraId="271F72AF" w14:textId="77777777" w:rsidTr="005C3B40">
        <w:trPr>
          <w:trHeight w:val="675"/>
          <w:ins w:id="1599" w:author="Sylvain Lelievre" w:date="2026-01-30T08:57:00Z"/>
        </w:trPr>
        <w:tc>
          <w:tcPr>
            <w:tcW w:w="1970" w:type="dxa"/>
            <w:tcBorders>
              <w:top w:val="single" w:sz="6" w:space="0" w:color="000000" w:themeColor="text1"/>
              <w:bottom w:val="single" w:sz="6" w:space="0" w:color="000000" w:themeColor="text1"/>
            </w:tcBorders>
          </w:tcPr>
          <w:p w14:paraId="0AC1FD36" w14:textId="46FB1528" w:rsidR="000940D8" w:rsidRPr="00EE1BEF" w:rsidRDefault="00536248" w:rsidP="00743F44">
            <w:pPr>
              <w:pStyle w:val="Tablebody"/>
              <w:autoSpaceDE w:val="0"/>
              <w:autoSpaceDN w:val="0"/>
              <w:adjustRightInd w:val="0"/>
              <w:rPr>
                <w:ins w:id="1600" w:author="Sylvain Lelievre" w:date="2026-01-30T08:57:00Z" w16du:dateUtc="2026-01-30T07:57:00Z"/>
                <w:rFonts w:cs="Segoe UI"/>
                <w:szCs w:val="20"/>
                <w:lang w:eastAsia="fr-FR"/>
              </w:rPr>
            </w:pPr>
            <w:ins w:id="1601" w:author="Sylvain Lelievre" w:date="2026-01-30T15:51:00Z" w16du:dateUtc="2026-01-30T14:51:00Z">
              <w:r>
                <w:t xml:space="preserve">    </w:t>
              </w:r>
            </w:ins>
            <w:ins w:id="1602" w:author="Sylvain Lelievre" w:date="2026-01-30T08:57:00Z" w16du:dateUtc="2026-01-30T07:57:00Z">
              <w:r w:rsidR="000940D8">
                <w:t>b</w:t>
              </w:r>
            </w:ins>
          </w:p>
        </w:tc>
        <w:tc>
          <w:tcPr>
            <w:tcW w:w="992" w:type="dxa"/>
            <w:tcBorders>
              <w:top w:val="single" w:sz="6" w:space="0" w:color="000000" w:themeColor="text1"/>
              <w:bottom w:val="single" w:sz="6" w:space="0" w:color="000000" w:themeColor="text1"/>
            </w:tcBorders>
          </w:tcPr>
          <w:p w14:paraId="4F1BAD80" w14:textId="77777777" w:rsidR="000940D8" w:rsidRPr="00EE1BEF" w:rsidRDefault="000940D8" w:rsidP="00743F44">
            <w:pPr>
              <w:pStyle w:val="Tablebody"/>
              <w:autoSpaceDE w:val="0"/>
              <w:autoSpaceDN w:val="0"/>
              <w:adjustRightInd w:val="0"/>
              <w:rPr>
                <w:ins w:id="1603" w:author="Sylvain Lelievre" w:date="2026-01-30T08:57:00Z" w16du:dateUtc="2026-01-30T07:57:00Z"/>
                <w:rFonts w:cs="Segoe UI"/>
                <w:szCs w:val="20"/>
                <w:lang w:eastAsia="fr-FR"/>
              </w:rPr>
            </w:pPr>
            <w:ins w:id="1604" w:author="Sylvain Lelievre" w:date="2026-01-30T08:57:00Z" w16du:dateUtc="2026-01-30T07:57:00Z">
              <w:r>
                <w:rPr>
                  <w:rFonts w:eastAsia="MS Mincho"/>
                  <w:szCs w:val="24"/>
                </w:rPr>
                <w:t>integer</w:t>
              </w:r>
            </w:ins>
          </w:p>
        </w:tc>
        <w:tc>
          <w:tcPr>
            <w:tcW w:w="851" w:type="dxa"/>
            <w:tcBorders>
              <w:top w:val="single" w:sz="6" w:space="0" w:color="000000" w:themeColor="text1"/>
              <w:bottom w:val="single" w:sz="6" w:space="0" w:color="000000" w:themeColor="text1"/>
            </w:tcBorders>
          </w:tcPr>
          <w:p w14:paraId="73DBD9C5" w14:textId="2BA8211D" w:rsidR="000940D8" w:rsidRPr="00EE1BEF" w:rsidRDefault="00BF335C" w:rsidP="00743F44">
            <w:pPr>
              <w:pStyle w:val="Tablebody"/>
              <w:autoSpaceDE w:val="0"/>
              <w:autoSpaceDN w:val="0"/>
              <w:adjustRightInd w:val="0"/>
              <w:jc w:val="center"/>
              <w:rPr>
                <w:ins w:id="1605" w:author="Sylvain Lelievre" w:date="2026-01-30T08:57:00Z" w16du:dateUtc="2026-01-30T07:57:00Z"/>
                <w:rFonts w:cs="Segoe UI"/>
                <w:szCs w:val="20"/>
                <w:lang w:eastAsia="fr-FR"/>
              </w:rPr>
            </w:pPr>
            <w:ins w:id="1606" w:author="Sylvain Lelievre" w:date="2026-02-05T08:34:00Z" w16du:dateUtc="2026-02-05T07:34:00Z">
              <w:r>
                <w:rPr>
                  <w:rFonts w:cs="Segoe UI"/>
                  <w:szCs w:val="20"/>
                  <w:lang w:eastAsia="fr-FR"/>
                </w:rPr>
                <w:t>M</w:t>
              </w:r>
            </w:ins>
          </w:p>
        </w:tc>
        <w:tc>
          <w:tcPr>
            <w:tcW w:w="850" w:type="dxa"/>
            <w:tcBorders>
              <w:top w:val="single" w:sz="6" w:space="0" w:color="000000" w:themeColor="text1"/>
              <w:bottom w:val="single" w:sz="6" w:space="0" w:color="000000" w:themeColor="text1"/>
            </w:tcBorders>
          </w:tcPr>
          <w:p w14:paraId="543E4557" w14:textId="77777777" w:rsidR="000940D8" w:rsidRPr="00EE1BEF" w:rsidRDefault="000940D8" w:rsidP="00743F44">
            <w:pPr>
              <w:pStyle w:val="Tablebody"/>
              <w:autoSpaceDE w:val="0"/>
              <w:autoSpaceDN w:val="0"/>
              <w:adjustRightInd w:val="0"/>
              <w:rPr>
                <w:ins w:id="1607" w:author="Sylvain Lelievre" w:date="2026-01-30T08:57:00Z" w16du:dateUtc="2026-01-30T07:57:00Z"/>
                <w:rFonts w:cs="Segoe UI"/>
                <w:szCs w:val="20"/>
                <w:lang w:eastAsia="fr-FR"/>
              </w:rPr>
            </w:pPr>
          </w:p>
        </w:tc>
        <w:tc>
          <w:tcPr>
            <w:tcW w:w="4347" w:type="dxa"/>
            <w:tcBorders>
              <w:top w:val="single" w:sz="6" w:space="0" w:color="000000" w:themeColor="text1"/>
              <w:bottom w:val="single" w:sz="6" w:space="0" w:color="000000" w:themeColor="text1"/>
            </w:tcBorders>
          </w:tcPr>
          <w:p w14:paraId="73F6EE4C" w14:textId="77777777" w:rsidR="000940D8" w:rsidRPr="00EE1BEF" w:rsidRDefault="000940D8" w:rsidP="00743F44">
            <w:pPr>
              <w:pStyle w:val="Tablebody"/>
              <w:autoSpaceDE w:val="0"/>
              <w:autoSpaceDN w:val="0"/>
              <w:adjustRightInd w:val="0"/>
              <w:rPr>
                <w:ins w:id="1608" w:author="Sylvain Lelievre" w:date="2026-01-30T08:57:00Z" w16du:dateUtc="2026-01-30T07:57:00Z"/>
                <w:rFonts w:cs="Segoe UI"/>
                <w:szCs w:val="20"/>
                <w:lang w:eastAsia="fr-FR"/>
              </w:rPr>
            </w:pPr>
            <w:ins w:id="1609" w:author="Sylvain Lelievre" w:date="2026-01-30T08:57:00Z" w16du:dateUtc="2026-01-30T07:57:00Z">
              <w:r w:rsidRPr="003F1748">
                <w:rPr>
                  <w:lang w:val="en-US"/>
                </w:rPr>
                <w:t>The index of the accessor that contains</w:t>
              </w:r>
              <w:r>
                <w:rPr>
                  <w:lang w:val="en-US"/>
                </w:rPr>
                <w:t xml:space="preserve"> </w:t>
              </w:r>
              <w:r>
                <w:t>blue channel coefficients (15 scalar values per splat) for degrees 1 to 3, in order: degree 1 (3), degree 2 (5), degree 3 (7). The DC term is excluded.</w:t>
              </w:r>
            </w:ins>
          </w:p>
        </w:tc>
      </w:tr>
      <w:tr w:rsidR="003863CD" w:rsidRPr="00EE1BEF" w14:paraId="720D8D8F" w14:textId="77777777" w:rsidTr="005C3B40">
        <w:trPr>
          <w:trHeight w:val="675"/>
          <w:ins w:id="1610" w:author="Sylvain Lelievre" w:date="2026-02-05T08:55:00Z"/>
        </w:trPr>
        <w:tc>
          <w:tcPr>
            <w:tcW w:w="1970" w:type="dxa"/>
            <w:tcBorders>
              <w:top w:val="single" w:sz="6" w:space="0" w:color="000000" w:themeColor="text1"/>
              <w:bottom w:val="single" w:sz="6" w:space="0" w:color="000000" w:themeColor="text1"/>
            </w:tcBorders>
          </w:tcPr>
          <w:p w14:paraId="6E1946C2" w14:textId="202BE929" w:rsidR="003863CD" w:rsidRDefault="001E7578" w:rsidP="00743F44">
            <w:pPr>
              <w:pStyle w:val="Tablebody"/>
              <w:autoSpaceDE w:val="0"/>
              <w:autoSpaceDN w:val="0"/>
              <w:adjustRightInd w:val="0"/>
              <w:rPr>
                <w:ins w:id="1611" w:author="Sylvain Lelievre" w:date="2026-02-05T08:55:00Z" w16du:dateUtc="2026-02-05T07:55:00Z"/>
              </w:rPr>
            </w:pPr>
            <w:ins w:id="1612" w:author="Sylvain Lelievre" w:date="2026-02-05T08:55:00Z" w16du:dateUtc="2026-02-05T07:55:00Z">
              <w:r>
                <w:lastRenderedPageBreak/>
                <w:t>}</w:t>
              </w:r>
            </w:ins>
          </w:p>
        </w:tc>
        <w:tc>
          <w:tcPr>
            <w:tcW w:w="992" w:type="dxa"/>
            <w:tcBorders>
              <w:top w:val="single" w:sz="6" w:space="0" w:color="000000" w:themeColor="text1"/>
              <w:bottom w:val="single" w:sz="6" w:space="0" w:color="000000" w:themeColor="text1"/>
            </w:tcBorders>
          </w:tcPr>
          <w:p w14:paraId="5ABC6FBE" w14:textId="77777777" w:rsidR="003863CD" w:rsidRDefault="003863CD" w:rsidP="00743F44">
            <w:pPr>
              <w:pStyle w:val="Tablebody"/>
              <w:autoSpaceDE w:val="0"/>
              <w:autoSpaceDN w:val="0"/>
              <w:adjustRightInd w:val="0"/>
              <w:rPr>
                <w:ins w:id="1613" w:author="Sylvain Lelievre" w:date="2026-02-05T08:55:00Z" w16du:dateUtc="2026-02-05T07:55:00Z"/>
                <w:rFonts w:eastAsia="MS Mincho"/>
                <w:szCs w:val="24"/>
              </w:rPr>
            </w:pPr>
          </w:p>
        </w:tc>
        <w:tc>
          <w:tcPr>
            <w:tcW w:w="851" w:type="dxa"/>
            <w:tcBorders>
              <w:top w:val="single" w:sz="6" w:space="0" w:color="000000" w:themeColor="text1"/>
              <w:bottom w:val="single" w:sz="6" w:space="0" w:color="000000" w:themeColor="text1"/>
            </w:tcBorders>
          </w:tcPr>
          <w:p w14:paraId="0A17C230" w14:textId="77777777" w:rsidR="003863CD" w:rsidRDefault="003863CD" w:rsidP="00743F44">
            <w:pPr>
              <w:pStyle w:val="Tablebody"/>
              <w:autoSpaceDE w:val="0"/>
              <w:autoSpaceDN w:val="0"/>
              <w:adjustRightInd w:val="0"/>
              <w:jc w:val="center"/>
              <w:rPr>
                <w:ins w:id="1614" w:author="Sylvain Lelievre" w:date="2026-02-05T08:55:00Z" w16du:dateUtc="2026-02-05T07:55:00Z"/>
                <w:rFonts w:cs="Segoe UI"/>
                <w:szCs w:val="20"/>
                <w:lang w:eastAsia="fr-FR"/>
              </w:rPr>
            </w:pPr>
          </w:p>
        </w:tc>
        <w:tc>
          <w:tcPr>
            <w:tcW w:w="850" w:type="dxa"/>
            <w:tcBorders>
              <w:top w:val="single" w:sz="6" w:space="0" w:color="000000" w:themeColor="text1"/>
              <w:bottom w:val="single" w:sz="6" w:space="0" w:color="000000" w:themeColor="text1"/>
            </w:tcBorders>
          </w:tcPr>
          <w:p w14:paraId="4C817012" w14:textId="77777777" w:rsidR="003863CD" w:rsidRPr="00EE1BEF" w:rsidRDefault="003863CD" w:rsidP="00743F44">
            <w:pPr>
              <w:pStyle w:val="Tablebody"/>
              <w:autoSpaceDE w:val="0"/>
              <w:autoSpaceDN w:val="0"/>
              <w:adjustRightInd w:val="0"/>
              <w:rPr>
                <w:ins w:id="1615" w:author="Sylvain Lelievre" w:date="2026-02-05T08:55:00Z" w16du:dateUtc="2026-02-05T07:55:00Z"/>
                <w:rFonts w:cs="Segoe UI"/>
                <w:szCs w:val="20"/>
                <w:lang w:eastAsia="fr-FR"/>
              </w:rPr>
            </w:pPr>
          </w:p>
        </w:tc>
        <w:tc>
          <w:tcPr>
            <w:tcW w:w="4347" w:type="dxa"/>
            <w:tcBorders>
              <w:top w:val="single" w:sz="6" w:space="0" w:color="000000" w:themeColor="text1"/>
              <w:bottom w:val="single" w:sz="6" w:space="0" w:color="000000" w:themeColor="text1"/>
            </w:tcBorders>
          </w:tcPr>
          <w:p w14:paraId="1CB54B11" w14:textId="77777777" w:rsidR="003863CD" w:rsidRPr="003F1748" w:rsidRDefault="003863CD" w:rsidP="00743F44">
            <w:pPr>
              <w:pStyle w:val="Tablebody"/>
              <w:autoSpaceDE w:val="0"/>
              <w:autoSpaceDN w:val="0"/>
              <w:adjustRightInd w:val="0"/>
              <w:rPr>
                <w:ins w:id="1616" w:author="Sylvain Lelievre" w:date="2026-02-05T08:55:00Z" w16du:dateUtc="2026-02-05T07:55:00Z"/>
                <w:lang w:val="en-US"/>
              </w:rPr>
            </w:pPr>
          </w:p>
        </w:tc>
      </w:tr>
      <w:tr w:rsidR="001E7578" w:rsidRPr="00EE1BEF" w14:paraId="10EA4FB2" w14:textId="77777777" w:rsidTr="005C3B40">
        <w:trPr>
          <w:trHeight w:val="675"/>
          <w:ins w:id="1617" w:author="Sylvain Lelievre" w:date="2026-02-05T08:55:00Z"/>
        </w:trPr>
        <w:tc>
          <w:tcPr>
            <w:tcW w:w="1970" w:type="dxa"/>
            <w:tcBorders>
              <w:top w:val="single" w:sz="6" w:space="0" w:color="000000" w:themeColor="text1"/>
              <w:bottom w:val="single" w:sz="6" w:space="0" w:color="000000" w:themeColor="text1"/>
            </w:tcBorders>
          </w:tcPr>
          <w:p w14:paraId="456C0A7C" w14:textId="29C0D368" w:rsidR="001E7578" w:rsidRDefault="009C7677" w:rsidP="00743F44">
            <w:pPr>
              <w:pStyle w:val="Tablebody"/>
              <w:autoSpaceDE w:val="0"/>
              <w:autoSpaceDN w:val="0"/>
              <w:adjustRightInd w:val="0"/>
              <w:rPr>
                <w:ins w:id="1618" w:author="Sylvain Lelievre" w:date="2026-02-05T08:55:00Z" w16du:dateUtc="2026-02-05T07:55:00Z"/>
              </w:rPr>
            </w:pPr>
            <w:ins w:id="1619" w:author="Sylvain Lelievre" w:date="2026-02-05T09:05:00Z" w16du:dateUtc="2026-02-05T08:05:00Z">
              <w:r>
                <w:t>p</w:t>
              </w:r>
            </w:ins>
            <w:ins w:id="1620" w:author="Sylvain Lelievre" w:date="2026-02-05T08:55:00Z" w16du:dateUtc="2026-02-05T07:55:00Z">
              <w:r w:rsidR="001E7578">
                <w:t>rogressive</w:t>
              </w:r>
            </w:ins>
            <w:ins w:id="1621" w:author="Sylvain Lelievre" w:date="2026-02-05T08:56:00Z" w16du:dateUtc="2026-02-05T07:56:00Z">
              <w:r w:rsidR="00BD0288">
                <w:t xml:space="preserve"> {</w:t>
              </w:r>
            </w:ins>
          </w:p>
        </w:tc>
        <w:tc>
          <w:tcPr>
            <w:tcW w:w="992" w:type="dxa"/>
            <w:tcBorders>
              <w:top w:val="single" w:sz="6" w:space="0" w:color="000000" w:themeColor="text1"/>
              <w:bottom w:val="single" w:sz="6" w:space="0" w:color="000000" w:themeColor="text1"/>
            </w:tcBorders>
          </w:tcPr>
          <w:p w14:paraId="5CDAFE87" w14:textId="078CD7B8" w:rsidR="001E7578" w:rsidRDefault="00E554CB" w:rsidP="00743F44">
            <w:pPr>
              <w:pStyle w:val="Tablebody"/>
              <w:autoSpaceDE w:val="0"/>
              <w:autoSpaceDN w:val="0"/>
              <w:adjustRightInd w:val="0"/>
              <w:rPr>
                <w:ins w:id="1622" w:author="Sylvain Lelievre" w:date="2026-02-05T08:55:00Z" w16du:dateUtc="2026-02-05T07:55:00Z"/>
                <w:rFonts w:eastAsia="MS Mincho"/>
                <w:szCs w:val="24"/>
              </w:rPr>
            </w:pPr>
            <w:ins w:id="1623" w:author="Sylvain Lelievre" w:date="2026-02-05T09:03:00Z" w16du:dateUtc="2026-02-05T08:03:00Z">
              <w:r>
                <w:rPr>
                  <w:rFonts w:eastAsia="MS Mincho"/>
                  <w:szCs w:val="24"/>
                </w:rPr>
                <w:t>object</w:t>
              </w:r>
            </w:ins>
          </w:p>
        </w:tc>
        <w:tc>
          <w:tcPr>
            <w:tcW w:w="851" w:type="dxa"/>
            <w:tcBorders>
              <w:top w:val="single" w:sz="6" w:space="0" w:color="000000" w:themeColor="text1"/>
              <w:bottom w:val="single" w:sz="6" w:space="0" w:color="000000" w:themeColor="text1"/>
            </w:tcBorders>
          </w:tcPr>
          <w:p w14:paraId="586365D2" w14:textId="475B98B0" w:rsidR="001E7578" w:rsidRDefault="004B3F97" w:rsidP="00743F44">
            <w:pPr>
              <w:pStyle w:val="Tablebody"/>
              <w:autoSpaceDE w:val="0"/>
              <w:autoSpaceDN w:val="0"/>
              <w:adjustRightInd w:val="0"/>
              <w:jc w:val="center"/>
              <w:rPr>
                <w:ins w:id="1624" w:author="Sylvain Lelievre" w:date="2026-02-05T08:55:00Z" w16du:dateUtc="2026-02-05T07:55:00Z"/>
                <w:rFonts w:cs="Segoe UI"/>
                <w:szCs w:val="20"/>
                <w:lang w:eastAsia="fr-FR"/>
              </w:rPr>
            </w:pPr>
            <w:ins w:id="1625" w:author="Sylvain Lelievre" w:date="2026-02-05T08:55:00Z" w16du:dateUtc="2026-02-05T07:55:00Z">
              <w:r>
                <w:rPr>
                  <w:rFonts w:cs="Segoe UI"/>
                  <w:szCs w:val="20"/>
                  <w:lang w:eastAsia="fr-FR"/>
                </w:rPr>
                <w:t>O</w:t>
              </w:r>
            </w:ins>
          </w:p>
        </w:tc>
        <w:tc>
          <w:tcPr>
            <w:tcW w:w="850" w:type="dxa"/>
            <w:tcBorders>
              <w:top w:val="single" w:sz="6" w:space="0" w:color="000000" w:themeColor="text1"/>
              <w:bottom w:val="single" w:sz="6" w:space="0" w:color="000000" w:themeColor="text1"/>
            </w:tcBorders>
          </w:tcPr>
          <w:p w14:paraId="78460EE4" w14:textId="500E832C" w:rsidR="001E7578" w:rsidRPr="00EE1BEF" w:rsidRDefault="004B3F97" w:rsidP="001548A0">
            <w:pPr>
              <w:pStyle w:val="Tablebody"/>
              <w:autoSpaceDE w:val="0"/>
              <w:autoSpaceDN w:val="0"/>
              <w:adjustRightInd w:val="0"/>
              <w:jc w:val="center"/>
              <w:rPr>
                <w:ins w:id="1626" w:author="Sylvain Lelievre" w:date="2026-02-05T08:55:00Z" w16du:dateUtc="2026-02-05T07:55:00Z"/>
                <w:rFonts w:cs="Segoe UI"/>
                <w:szCs w:val="20"/>
                <w:lang w:eastAsia="fr-FR"/>
              </w:rPr>
            </w:pPr>
            <w:ins w:id="1627" w:author="Sylvain Lelievre" w:date="2026-02-05T08:55:00Z" w16du:dateUtc="2026-02-05T07:55:00Z">
              <w:r>
                <w:rPr>
                  <w:rFonts w:cs="Segoe UI"/>
                  <w:szCs w:val="20"/>
                  <w:lang w:eastAsia="fr-FR"/>
                </w:rPr>
                <w:t>N/A</w:t>
              </w:r>
            </w:ins>
          </w:p>
        </w:tc>
        <w:tc>
          <w:tcPr>
            <w:tcW w:w="4347" w:type="dxa"/>
            <w:tcBorders>
              <w:top w:val="single" w:sz="6" w:space="0" w:color="000000" w:themeColor="text1"/>
              <w:bottom w:val="single" w:sz="6" w:space="0" w:color="000000" w:themeColor="text1"/>
            </w:tcBorders>
          </w:tcPr>
          <w:p w14:paraId="32B6265B" w14:textId="196B78B9" w:rsidR="001E7578" w:rsidRPr="003F1748" w:rsidRDefault="00E554CB" w:rsidP="00743F44">
            <w:pPr>
              <w:pStyle w:val="Tablebody"/>
              <w:autoSpaceDE w:val="0"/>
              <w:autoSpaceDN w:val="0"/>
              <w:adjustRightInd w:val="0"/>
              <w:rPr>
                <w:ins w:id="1628" w:author="Sylvain Lelievre" w:date="2026-02-05T08:55:00Z" w16du:dateUtc="2026-02-05T07:55:00Z"/>
                <w:lang w:val="en-US"/>
              </w:rPr>
            </w:pPr>
            <w:ins w:id="1629" w:author="Sylvain Lelievre" w:date="2026-02-05T09:04:00Z" w16du:dateUtc="2026-02-05T08:04:00Z">
              <w:r>
                <w:rPr>
                  <w:lang w:val="en-US"/>
                </w:rPr>
                <w:t>P</w:t>
              </w:r>
            </w:ins>
            <w:ins w:id="1630" w:author="Sylvain Lelievre" w:date="2026-02-05T08:58:00Z" w16du:dateUtc="2026-02-05T07:58:00Z">
              <w:r w:rsidR="00BC27DA">
                <w:rPr>
                  <w:lang w:val="en-US"/>
                </w:rPr>
                <w:t>rovides p</w:t>
              </w:r>
            </w:ins>
            <w:ins w:id="1631" w:author="Sylvain Lelievre" w:date="2026-02-05T08:56:00Z" w16du:dateUtc="2026-02-05T07:56:00Z">
              <w:r w:rsidR="004B3F97" w:rsidRPr="004B3F97">
                <w:rPr>
                  <w:lang w:val="en-US"/>
                </w:rPr>
                <w:t xml:space="preserve">rogressive ordering of accessors. </w:t>
              </w:r>
            </w:ins>
          </w:p>
        </w:tc>
      </w:tr>
      <w:tr w:rsidR="001E7578" w:rsidRPr="00EE1BEF" w14:paraId="1F03A343" w14:textId="77777777" w:rsidTr="005C3B40">
        <w:trPr>
          <w:trHeight w:val="675"/>
          <w:ins w:id="1632" w:author="Sylvain Lelievre" w:date="2026-02-05T08:55:00Z"/>
        </w:trPr>
        <w:tc>
          <w:tcPr>
            <w:tcW w:w="1970" w:type="dxa"/>
            <w:tcBorders>
              <w:top w:val="single" w:sz="6" w:space="0" w:color="000000" w:themeColor="text1"/>
              <w:bottom w:val="single" w:sz="6" w:space="0" w:color="000000" w:themeColor="text1"/>
            </w:tcBorders>
          </w:tcPr>
          <w:p w14:paraId="1EC5C66B" w14:textId="23369942" w:rsidR="001E7578" w:rsidRDefault="00BC27DA" w:rsidP="00743F44">
            <w:pPr>
              <w:pStyle w:val="Tablebody"/>
              <w:autoSpaceDE w:val="0"/>
              <w:autoSpaceDN w:val="0"/>
              <w:adjustRightInd w:val="0"/>
              <w:rPr>
                <w:ins w:id="1633" w:author="Sylvain Lelievre" w:date="2026-02-05T08:55:00Z" w16du:dateUtc="2026-02-05T07:55:00Z"/>
              </w:rPr>
            </w:pPr>
            <w:ins w:id="1634" w:author="Sylvain Lelievre" w:date="2026-02-05T08:58:00Z" w16du:dateUtc="2026-02-05T07:58:00Z">
              <w:r>
                <w:t xml:space="preserve">    stages</w:t>
              </w:r>
            </w:ins>
          </w:p>
        </w:tc>
        <w:tc>
          <w:tcPr>
            <w:tcW w:w="992" w:type="dxa"/>
            <w:tcBorders>
              <w:top w:val="single" w:sz="6" w:space="0" w:color="000000" w:themeColor="text1"/>
              <w:bottom w:val="single" w:sz="6" w:space="0" w:color="000000" w:themeColor="text1"/>
            </w:tcBorders>
          </w:tcPr>
          <w:p w14:paraId="2459BFDA" w14:textId="144B9B66" w:rsidR="001E7578" w:rsidRDefault="002F7ED0" w:rsidP="00743F44">
            <w:pPr>
              <w:pStyle w:val="Tablebody"/>
              <w:autoSpaceDE w:val="0"/>
              <w:autoSpaceDN w:val="0"/>
              <w:adjustRightInd w:val="0"/>
              <w:rPr>
                <w:ins w:id="1635" w:author="Sylvain Lelievre" w:date="2026-02-05T08:55:00Z" w16du:dateUtc="2026-02-05T07:55:00Z"/>
                <w:rFonts w:eastAsia="MS Mincho"/>
                <w:szCs w:val="24"/>
              </w:rPr>
            </w:pPr>
            <w:ins w:id="1636" w:author="Sylvain Lelievre" w:date="2026-02-05T08:58:00Z" w16du:dateUtc="2026-02-05T07:58:00Z">
              <w:r>
                <w:rPr>
                  <w:rFonts w:eastAsia="MS Mincho"/>
                  <w:szCs w:val="24"/>
                </w:rPr>
                <w:t>A</w:t>
              </w:r>
              <w:r w:rsidR="00BC27DA">
                <w:rPr>
                  <w:rFonts w:eastAsia="MS Mincho"/>
                  <w:szCs w:val="24"/>
                </w:rPr>
                <w:t>rray</w:t>
              </w:r>
            </w:ins>
            <w:ins w:id="1637" w:author="Sylvain Lelievre" w:date="2026-02-05T09:09:00Z" w16du:dateUtc="2026-02-05T08:09:00Z">
              <w:r>
                <w:rPr>
                  <w:rFonts w:eastAsia="MS Mincho"/>
                  <w:szCs w:val="24"/>
                </w:rPr>
                <w:t>[stage]</w:t>
              </w:r>
            </w:ins>
          </w:p>
        </w:tc>
        <w:tc>
          <w:tcPr>
            <w:tcW w:w="851" w:type="dxa"/>
            <w:tcBorders>
              <w:top w:val="single" w:sz="6" w:space="0" w:color="000000" w:themeColor="text1"/>
              <w:bottom w:val="single" w:sz="6" w:space="0" w:color="000000" w:themeColor="text1"/>
            </w:tcBorders>
          </w:tcPr>
          <w:p w14:paraId="2221E4E4" w14:textId="5BA08F66" w:rsidR="001E7578" w:rsidRDefault="00B164EE" w:rsidP="00743F44">
            <w:pPr>
              <w:pStyle w:val="Tablebody"/>
              <w:autoSpaceDE w:val="0"/>
              <w:autoSpaceDN w:val="0"/>
              <w:adjustRightInd w:val="0"/>
              <w:jc w:val="center"/>
              <w:rPr>
                <w:ins w:id="1638" w:author="Sylvain Lelievre" w:date="2026-02-05T08:55:00Z" w16du:dateUtc="2026-02-05T07:55:00Z"/>
                <w:rFonts w:cs="Segoe UI"/>
                <w:szCs w:val="20"/>
                <w:lang w:eastAsia="fr-FR"/>
              </w:rPr>
            </w:pPr>
            <w:ins w:id="1639" w:author="Sylvain Lelievre" w:date="2026-02-05T08:58:00Z" w16du:dateUtc="2026-02-05T07:58:00Z">
              <w:r>
                <w:rPr>
                  <w:rFonts w:cs="Segoe UI"/>
                  <w:szCs w:val="20"/>
                  <w:lang w:eastAsia="fr-FR"/>
                </w:rPr>
                <w:t>M</w:t>
              </w:r>
            </w:ins>
          </w:p>
        </w:tc>
        <w:tc>
          <w:tcPr>
            <w:tcW w:w="850" w:type="dxa"/>
            <w:tcBorders>
              <w:top w:val="single" w:sz="6" w:space="0" w:color="000000" w:themeColor="text1"/>
              <w:bottom w:val="single" w:sz="6" w:space="0" w:color="000000" w:themeColor="text1"/>
            </w:tcBorders>
          </w:tcPr>
          <w:p w14:paraId="0956B860" w14:textId="77777777" w:rsidR="001E7578" w:rsidRPr="00EE1BEF" w:rsidRDefault="001E7578" w:rsidP="00743F44">
            <w:pPr>
              <w:pStyle w:val="Tablebody"/>
              <w:autoSpaceDE w:val="0"/>
              <w:autoSpaceDN w:val="0"/>
              <w:adjustRightInd w:val="0"/>
              <w:rPr>
                <w:ins w:id="1640" w:author="Sylvain Lelievre" w:date="2026-02-05T08:55:00Z" w16du:dateUtc="2026-02-05T07:55:00Z"/>
                <w:rFonts w:cs="Segoe UI"/>
                <w:szCs w:val="20"/>
                <w:lang w:eastAsia="fr-FR"/>
              </w:rPr>
            </w:pPr>
          </w:p>
        </w:tc>
        <w:tc>
          <w:tcPr>
            <w:tcW w:w="4347" w:type="dxa"/>
            <w:tcBorders>
              <w:top w:val="single" w:sz="6" w:space="0" w:color="000000" w:themeColor="text1"/>
              <w:bottom w:val="single" w:sz="6" w:space="0" w:color="000000" w:themeColor="text1"/>
            </w:tcBorders>
          </w:tcPr>
          <w:p w14:paraId="5EEC0188" w14:textId="6767AE5C" w:rsidR="001E7578" w:rsidRPr="003F1748" w:rsidRDefault="00AA1073" w:rsidP="00743F44">
            <w:pPr>
              <w:pStyle w:val="Tablebody"/>
              <w:autoSpaceDE w:val="0"/>
              <w:autoSpaceDN w:val="0"/>
              <w:adjustRightInd w:val="0"/>
              <w:rPr>
                <w:ins w:id="1641" w:author="Sylvain Lelievre" w:date="2026-02-05T08:55:00Z" w16du:dateUtc="2026-02-05T07:55:00Z"/>
                <w:lang w:val="en-US"/>
              </w:rPr>
            </w:pPr>
            <w:ins w:id="1642" w:author="Sylvain Lelievre" w:date="2026-02-05T08:59:00Z" w16du:dateUtc="2026-02-05T07:59:00Z">
              <w:r>
                <w:rPr>
                  <w:lang w:val="en-US"/>
                </w:rPr>
                <w:t xml:space="preserve">Array of </w:t>
              </w:r>
            </w:ins>
            <w:ins w:id="1643" w:author="Sylvain Lelievre" w:date="2026-02-05T09:00:00Z" w16du:dateUtc="2026-02-05T08:00:00Z">
              <w:r w:rsidR="00C24963">
                <w:rPr>
                  <w:lang w:val="en-US"/>
                </w:rPr>
                <w:t>progressive stages</w:t>
              </w:r>
              <w:r w:rsidR="00CF7E11">
                <w:rPr>
                  <w:lang w:val="en-US"/>
                </w:rPr>
                <w:t xml:space="preserve">. </w:t>
              </w:r>
            </w:ins>
            <w:ins w:id="1644" w:author="Sylvain Lelievre" w:date="2026-02-05T09:09:00Z" w16du:dateUtc="2026-02-05T08:09:00Z">
              <w:r w:rsidR="00815B6D" w:rsidRPr="004B3F97">
                <w:rPr>
                  <w:lang w:val="en-US"/>
                </w:rPr>
                <w:t xml:space="preserve">Stages are ordered from lower to higher fidelity. </w:t>
              </w:r>
            </w:ins>
            <w:ins w:id="1645" w:author="Sylvain Lelievre" w:date="2026-02-05T09:17:00Z" w16du:dateUtc="2026-02-05T08:17:00Z">
              <w:r w:rsidR="006F2BF1">
                <w:rPr>
                  <w:lang w:val="en-US"/>
                </w:rPr>
                <w:t>In it</w:t>
              </w:r>
            </w:ins>
            <w:ins w:id="1646" w:author="Sylvain Lelievre" w:date="2026-02-05T09:18:00Z" w16du:dateUtc="2026-02-05T08:18:00Z">
              <w:r w:rsidR="00E34191">
                <w:rPr>
                  <w:lang w:val="en-US"/>
                </w:rPr>
                <w:t>s</w:t>
              </w:r>
            </w:ins>
            <w:ins w:id="1647" w:author="Sylvain Lelievre" w:date="2026-02-05T09:17:00Z" w16du:dateUtc="2026-02-05T08:17:00Z">
              <w:r w:rsidR="006F2BF1">
                <w:rPr>
                  <w:lang w:val="en-US"/>
                </w:rPr>
                <w:t xml:space="preserve"> accessors</w:t>
              </w:r>
            </w:ins>
            <w:ins w:id="1648" w:author="Sylvain Lelievre" w:date="2026-02-05T09:18:00Z" w16du:dateUtc="2026-02-05T08:18:00Z">
              <w:r w:rsidR="00E34191">
                <w:rPr>
                  <w:lang w:val="en-US"/>
                </w:rPr>
                <w:t xml:space="preserve"> array property, a</w:t>
              </w:r>
            </w:ins>
            <w:ins w:id="1649" w:author="Sylvain Lelievre" w:date="2026-02-05T09:02:00Z" w16du:dateUtc="2026-02-05T08:02:00Z">
              <w:r w:rsidR="007238A1" w:rsidRPr="007238A1">
                <w:rPr>
                  <w:lang w:val="en-US"/>
                </w:rPr>
                <w:t xml:space="preserve"> stage</w:t>
              </w:r>
            </w:ins>
            <w:ins w:id="1650" w:author="Sylvain Lelievre" w:date="2026-02-05T09:18:00Z" w16du:dateUtc="2026-02-05T08:18:00Z">
              <w:r w:rsidR="00CA5D6E">
                <w:rPr>
                  <w:lang w:val="en-US"/>
                </w:rPr>
                <w:t xml:space="preserve"> object </w:t>
              </w:r>
            </w:ins>
            <w:ins w:id="1651" w:author="Sylvain Lelievre" w:date="2026-02-05T09:02:00Z" w16du:dateUtc="2026-02-05T08:02:00Z">
              <w:r w:rsidR="007238A1" w:rsidRPr="007238A1">
                <w:rPr>
                  <w:lang w:val="en-US"/>
                </w:rPr>
                <w:t>lists accessors that should be fetched together.</w:t>
              </w:r>
              <w:r w:rsidR="007238A1">
                <w:rPr>
                  <w:lang w:val="en-US"/>
                </w:rPr>
                <w:t xml:space="preserve"> The </w:t>
              </w:r>
            </w:ins>
            <w:ins w:id="1652" w:author="Sylvain Lelievre" w:date="2026-02-05T09:00:00Z" w16du:dateUtc="2026-02-05T08:00:00Z">
              <w:r w:rsidR="00CF7E11" w:rsidRPr="00CF7E11">
                <w:rPr>
                  <w:lang w:val="en-US"/>
                </w:rPr>
                <w:t>list</w:t>
              </w:r>
            </w:ins>
            <w:ins w:id="1653" w:author="Sylvain Lelievre" w:date="2026-02-05T09:02:00Z" w16du:dateUtc="2026-02-05T08:02:00Z">
              <w:r w:rsidR="00BF1578">
                <w:rPr>
                  <w:lang w:val="en-US"/>
                </w:rPr>
                <w:t>ed</w:t>
              </w:r>
            </w:ins>
            <w:ins w:id="1654" w:author="Sylvain Lelievre" w:date="2026-02-05T09:00:00Z" w16du:dateUtc="2026-02-05T08:00:00Z">
              <w:r w:rsidR="00CF7E11" w:rsidRPr="00CF7E11">
                <w:rPr>
                  <w:lang w:val="en-US"/>
                </w:rPr>
                <w:t xml:space="preserve"> accessors may be static or timed. An accessor is timed if and only if it carries MPEG_accessor_timed.</w:t>
              </w:r>
            </w:ins>
          </w:p>
        </w:tc>
      </w:tr>
      <w:tr w:rsidR="002D7189" w:rsidRPr="00EE1BEF" w14:paraId="7F08366B" w14:textId="77777777" w:rsidTr="002D7189">
        <w:trPr>
          <w:trHeight w:val="675"/>
          <w:ins w:id="1655" w:author="Sylvain Lelievre" w:date="2026-01-30T15:51:00Z"/>
        </w:trPr>
        <w:tc>
          <w:tcPr>
            <w:tcW w:w="1970" w:type="dxa"/>
            <w:tcBorders>
              <w:top w:val="single" w:sz="6" w:space="0" w:color="000000" w:themeColor="text1"/>
            </w:tcBorders>
          </w:tcPr>
          <w:p w14:paraId="1A9BC6C4" w14:textId="13D26512" w:rsidR="00536248" w:rsidRDefault="00536248" w:rsidP="00743F44">
            <w:pPr>
              <w:pStyle w:val="Tablebody"/>
              <w:autoSpaceDE w:val="0"/>
              <w:autoSpaceDN w:val="0"/>
              <w:adjustRightInd w:val="0"/>
              <w:rPr>
                <w:ins w:id="1656" w:author="Sylvain Lelievre" w:date="2026-01-30T15:51:00Z" w16du:dateUtc="2026-01-30T14:51:00Z"/>
              </w:rPr>
            </w:pPr>
            <w:ins w:id="1657" w:author="Sylvain Lelievre" w:date="2026-01-30T15:51:00Z" w16du:dateUtc="2026-01-30T14:51:00Z">
              <w:r>
                <w:t>}</w:t>
              </w:r>
            </w:ins>
          </w:p>
        </w:tc>
        <w:tc>
          <w:tcPr>
            <w:tcW w:w="992" w:type="dxa"/>
            <w:tcBorders>
              <w:top w:val="single" w:sz="6" w:space="0" w:color="000000" w:themeColor="text1"/>
            </w:tcBorders>
          </w:tcPr>
          <w:p w14:paraId="65251C7A" w14:textId="77777777" w:rsidR="00536248" w:rsidRDefault="00536248" w:rsidP="00743F44">
            <w:pPr>
              <w:pStyle w:val="Tablebody"/>
              <w:autoSpaceDE w:val="0"/>
              <w:autoSpaceDN w:val="0"/>
              <w:adjustRightInd w:val="0"/>
              <w:rPr>
                <w:ins w:id="1658" w:author="Sylvain Lelievre" w:date="2026-01-30T15:51:00Z" w16du:dateUtc="2026-01-30T14:51:00Z"/>
                <w:rFonts w:eastAsia="MS Mincho"/>
                <w:szCs w:val="24"/>
              </w:rPr>
            </w:pPr>
          </w:p>
        </w:tc>
        <w:tc>
          <w:tcPr>
            <w:tcW w:w="851" w:type="dxa"/>
            <w:tcBorders>
              <w:top w:val="single" w:sz="6" w:space="0" w:color="000000" w:themeColor="text1"/>
            </w:tcBorders>
          </w:tcPr>
          <w:p w14:paraId="5BC254E7" w14:textId="77777777" w:rsidR="00536248" w:rsidRPr="00EE1BEF" w:rsidRDefault="00536248" w:rsidP="00743F44">
            <w:pPr>
              <w:pStyle w:val="Tablebody"/>
              <w:autoSpaceDE w:val="0"/>
              <w:autoSpaceDN w:val="0"/>
              <w:adjustRightInd w:val="0"/>
              <w:jc w:val="center"/>
              <w:rPr>
                <w:ins w:id="1659" w:author="Sylvain Lelievre" w:date="2026-01-30T15:51:00Z" w16du:dateUtc="2026-01-30T14:51:00Z"/>
                <w:rFonts w:cs="Segoe UI"/>
                <w:szCs w:val="20"/>
                <w:lang w:eastAsia="fr-FR"/>
              </w:rPr>
            </w:pPr>
          </w:p>
        </w:tc>
        <w:tc>
          <w:tcPr>
            <w:tcW w:w="850" w:type="dxa"/>
            <w:tcBorders>
              <w:top w:val="single" w:sz="6" w:space="0" w:color="000000" w:themeColor="text1"/>
            </w:tcBorders>
          </w:tcPr>
          <w:p w14:paraId="494000ED" w14:textId="77777777" w:rsidR="00536248" w:rsidRPr="00EE1BEF" w:rsidRDefault="00536248" w:rsidP="00743F44">
            <w:pPr>
              <w:pStyle w:val="Tablebody"/>
              <w:autoSpaceDE w:val="0"/>
              <w:autoSpaceDN w:val="0"/>
              <w:adjustRightInd w:val="0"/>
              <w:rPr>
                <w:ins w:id="1660" w:author="Sylvain Lelievre" w:date="2026-01-30T15:51:00Z" w16du:dateUtc="2026-01-30T14:51:00Z"/>
                <w:rFonts w:cs="Segoe UI"/>
                <w:szCs w:val="20"/>
                <w:lang w:eastAsia="fr-FR"/>
              </w:rPr>
            </w:pPr>
          </w:p>
        </w:tc>
        <w:tc>
          <w:tcPr>
            <w:tcW w:w="4347" w:type="dxa"/>
            <w:tcBorders>
              <w:top w:val="single" w:sz="6" w:space="0" w:color="000000" w:themeColor="text1"/>
            </w:tcBorders>
          </w:tcPr>
          <w:p w14:paraId="37706A3A" w14:textId="77777777" w:rsidR="00536248" w:rsidRPr="003F1748" w:rsidRDefault="00536248" w:rsidP="00743F44">
            <w:pPr>
              <w:pStyle w:val="Tablebody"/>
              <w:autoSpaceDE w:val="0"/>
              <w:autoSpaceDN w:val="0"/>
              <w:adjustRightInd w:val="0"/>
              <w:rPr>
                <w:ins w:id="1661" w:author="Sylvain Lelievre" w:date="2026-01-30T15:51:00Z" w16du:dateUtc="2026-01-30T14:51:00Z"/>
                <w:lang w:val="en-US"/>
              </w:rPr>
            </w:pPr>
          </w:p>
        </w:tc>
      </w:tr>
    </w:tbl>
    <w:p w14:paraId="7E1D7D98" w14:textId="77777777" w:rsidR="000940D8" w:rsidRDefault="000940D8" w:rsidP="004657A7">
      <w:pPr>
        <w:pStyle w:val="Caption"/>
        <w:keepNext/>
        <w:jc w:val="center"/>
        <w:rPr>
          <w:ins w:id="1662" w:author="Sylvain Lelievre" w:date="2026-01-30T08:57:00Z" w16du:dateUtc="2026-01-30T07:57:00Z"/>
          <w:noProof/>
          <w:szCs w:val="22"/>
        </w:rPr>
      </w:pPr>
    </w:p>
    <w:p w14:paraId="2F305BE1" w14:textId="33E55444" w:rsidR="000E64DE" w:rsidRDefault="000E64DE" w:rsidP="000E64DE">
      <w:pPr>
        <w:pStyle w:val="Caption"/>
        <w:keepNext/>
        <w:jc w:val="center"/>
        <w:rPr>
          <w:ins w:id="1663" w:author="Sylvain Lelievre" w:date="2026-01-28T08:58:00Z" w16du:dateUtc="2026-01-28T07:58:00Z"/>
          <w:noProof/>
          <w:szCs w:val="22"/>
        </w:rPr>
      </w:pPr>
      <w:ins w:id="1664" w:author="Sylvain Lelievre" w:date="2026-01-23T13:07:00Z" w16du:dateUtc="2026-01-23T12:07:00Z">
        <w:r w:rsidRPr="000C23F0">
          <w:rPr>
            <w:noProof/>
            <w:szCs w:val="22"/>
          </w:rPr>
          <w:t>Table G.</w:t>
        </w:r>
        <w:r>
          <w:rPr>
            <w:noProof/>
            <w:szCs w:val="22"/>
          </w:rPr>
          <w:t>2</w:t>
        </w:r>
      </w:ins>
      <w:ins w:id="1665" w:author="Sylvain Lelievre" w:date="2026-01-30T08:45:00Z" w16du:dateUtc="2026-01-30T07:45:00Z">
        <w:r w:rsidR="004657A7">
          <w:rPr>
            <w:noProof/>
            <w:szCs w:val="22"/>
          </w:rPr>
          <w:t>7</w:t>
        </w:r>
      </w:ins>
      <w:ins w:id="1666" w:author="Sylvain Lelievre" w:date="2026-01-23T13:07:00Z" w16du:dateUtc="2026-01-23T12:07:00Z">
        <w:r w:rsidRPr="000C23F0">
          <w:rPr>
            <w:noProof/>
            <w:szCs w:val="22"/>
          </w:rPr>
          <w:t xml:space="preserve"> </w:t>
        </w:r>
      </w:ins>
      <w:ins w:id="1667" w:author="Sylvain Lelievre" w:date="2026-01-28T08:57:00Z" w16du:dateUtc="2026-01-28T07:57:00Z">
        <w:r w:rsidR="00AC6D2A">
          <w:rPr>
            <w:noProof/>
            <w:szCs w:val="22"/>
          </w:rPr>
          <w:t xml:space="preserve">Semantics of a </w:t>
        </w:r>
      </w:ins>
      <w:ins w:id="1668" w:author="Sylvain Lelievre" w:date="2026-01-23T13:07:00Z" w16du:dateUtc="2026-01-23T12:07:00Z">
        <w:r>
          <w:rPr>
            <w:noProof/>
            <w:szCs w:val="22"/>
          </w:rPr>
          <w:t xml:space="preserve"> MPEG_gaussian_splatting_transport</w:t>
        </w:r>
      </w:ins>
      <w:ins w:id="1669" w:author="Sylvain Lelievre" w:date="2026-01-28T08:57:00Z" w16du:dateUtc="2026-01-28T07:57:00Z">
        <w:r w:rsidR="00AC6D2A">
          <w:rPr>
            <w:noProof/>
            <w:szCs w:val="22"/>
          </w:rPr>
          <w:t>.stitching</w:t>
        </w:r>
      </w:ins>
      <w:ins w:id="1670" w:author="Sylvain Lelievre" w:date="2026-01-28T08:58:00Z" w16du:dateUtc="2026-01-28T07:58:00Z">
        <w:r w:rsidR="00AC6D2A">
          <w:rPr>
            <w:noProof/>
            <w:szCs w:val="22"/>
          </w:rPr>
          <w:t xml:space="preserve"> object</w:t>
        </w:r>
      </w:ins>
    </w:p>
    <w:tbl>
      <w:tblPr>
        <w:tblW w:w="9010"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CellMar>
          <w:left w:w="0" w:type="dxa"/>
          <w:right w:w="0" w:type="dxa"/>
        </w:tblCellMar>
        <w:tblLook w:val="04A0" w:firstRow="1" w:lastRow="0" w:firstColumn="1" w:lastColumn="0" w:noHBand="0" w:noVBand="1"/>
      </w:tblPr>
      <w:tblGrid>
        <w:gridCol w:w="3529"/>
        <w:gridCol w:w="7"/>
        <w:gridCol w:w="992"/>
        <w:gridCol w:w="774"/>
        <w:gridCol w:w="786"/>
        <w:gridCol w:w="2922"/>
      </w:tblGrid>
      <w:tr w:rsidR="003152DE" w:rsidRPr="00EE1BEF" w14:paraId="64645BA4" w14:textId="77777777" w:rsidTr="00494778">
        <w:trPr>
          <w:trHeight w:val="300"/>
          <w:ins w:id="1671" w:author="Sylvain Lelievre" w:date="2026-01-28T08:58:00Z"/>
        </w:trPr>
        <w:tc>
          <w:tcPr>
            <w:tcW w:w="3536" w:type="dxa"/>
            <w:gridSpan w:val="2"/>
            <w:tcBorders>
              <w:top w:val="single" w:sz="12" w:space="0" w:color="000000" w:themeColor="text1"/>
              <w:bottom w:val="single" w:sz="12" w:space="0" w:color="000000" w:themeColor="text1"/>
            </w:tcBorders>
            <w:hideMark/>
          </w:tcPr>
          <w:p w14:paraId="5EF423D2" w14:textId="77777777" w:rsidR="003152DE" w:rsidRPr="00EE1BEF" w:rsidRDefault="003152DE" w:rsidP="00494778">
            <w:pPr>
              <w:pStyle w:val="Tableheader"/>
              <w:autoSpaceDE w:val="0"/>
              <w:autoSpaceDN w:val="0"/>
              <w:adjustRightInd w:val="0"/>
              <w:jc w:val="both"/>
              <w:rPr>
                <w:ins w:id="1672" w:author="Sylvain Lelievre" w:date="2026-01-28T08:58:00Z" w16du:dateUtc="2026-01-28T07:58:00Z"/>
                <w:rFonts w:cs="Segoe UI"/>
                <w:b/>
                <w:sz w:val="22"/>
                <w:lang w:eastAsia="fr-FR"/>
              </w:rPr>
            </w:pPr>
            <w:ins w:id="1673" w:author="Sylvain Lelievre" w:date="2026-01-28T08:58:00Z" w16du:dateUtc="2026-01-28T07:58:00Z">
              <w:r w:rsidRPr="00EE1BEF">
                <w:rPr>
                  <w:rFonts w:eastAsia="MS Mincho"/>
                  <w:b/>
                  <w:szCs w:val="24"/>
                </w:rPr>
                <w:t>Name </w:t>
              </w:r>
            </w:ins>
          </w:p>
        </w:tc>
        <w:tc>
          <w:tcPr>
            <w:tcW w:w="992" w:type="dxa"/>
            <w:tcBorders>
              <w:top w:val="single" w:sz="12" w:space="0" w:color="000000" w:themeColor="text1"/>
              <w:bottom w:val="single" w:sz="12" w:space="0" w:color="000000" w:themeColor="text1"/>
            </w:tcBorders>
            <w:hideMark/>
          </w:tcPr>
          <w:p w14:paraId="570F1723" w14:textId="77777777" w:rsidR="003152DE" w:rsidRPr="00EE1BEF" w:rsidRDefault="003152DE" w:rsidP="00494778">
            <w:pPr>
              <w:pStyle w:val="Tableheader"/>
              <w:autoSpaceDE w:val="0"/>
              <w:autoSpaceDN w:val="0"/>
              <w:adjustRightInd w:val="0"/>
              <w:jc w:val="both"/>
              <w:rPr>
                <w:ins w:id="1674" w:author="Sylvain Lelievre" w:date="2026-01-28T08:58:00Z" w16du:dateUtc="2026-01-28T07:58:00Z"/>
                <w:rFonts w:cs="Segoe UI"/>
                <w:b/>
                <w:sz w:val="22"/>
                <w:lang w:eastAsia="fr-FR"/>
              </w:rPr>
            </w:pPr>
            <w:ins w:id="1675" w:author="Sylvain Lelievre" w:date="2026-01-28T08:58:00Z" w16du:dateUtc="2026-01-28T07:58:00Z">
              <w:r w:rsidRPr="00EE1BEF">
                <w:rPr>
                  <w:rFonts w:eastAsia="MS Mincho"/>
                  <w:b/>
                  <w:szCs w:val="24"/>
                </w:rPr>
                <w:t>Type </w:t>
              </w:r>
            </w:ins>
          </w:p>
        </w:tc>
        <w:tc>
          <w:tcPr>
            <w:tcW w:w="774" w:type="dxa"/>
            <w:tcBorders>
              <w:top w:val="single" w:sz="12" w:space="0" w:color="000000" w:themeColor="text1"/>
              <w:bottom w:val="single" w:sz="12" w:space="0" w:color="000000" w:themeColor="text1"/>
            </w:tcBorders>
            <w:hideMark/>
          </w:tcPr>
          <w:p w14:paraId="78F79079" w14:textId="77777777" w:rsidR="003152DE" w:rsidRPr="00EE1BEF" w:rsidRDefault="003152DE" w:rsidP="00494778">
            <w:pPr>
              <w:pStyle w:val="Tableheader"/>
              <w:autoSpaceDE w:val="0"/>
              <w:autoSpaceDN w:val="0"/>
              <w:adjustRightInd w:val="0"/>
              <w:jc w:val="center"/>
              <w:rPr>
                <w:ins w:id="1676" w:author="Sylvain Lelievre" w:date="2026-01-28T08:58:00Z" w16du:dateUtc="2026-01-28T07:58:00Z"/>
                <w:rFonts w:cs="Segoe UI"/>
                <w:b/>
                <w:sz w:val="22"/>
                <w:lang w:eastAsia="fr-FR"/>
              </w:rPr>
            </w:pPr>
            <w:ins w:id="1677" w:author="Sylvain Lelievre" w:date="2026-01-28T08:58:00Z" w16du:dateUtc="2026-01-28T07:58:00Z">
              <w:r w:rsidRPr="00EE1BEF">
                <w:rPr>
                  <w:rFonts w:eastAsia="MS Mincho"/>
                  <w:b/>
                  <w:szCs w:val="24"/>
                </w:rPr>
                <w:t>Usage </w:t>
              </w:r>
            </w:ins>
          </w:p>
        </w:tc>
        <w:tc>
          <w:tcPr>
            <w:tcW w:w="786" w:type="dxa"/>
            <w:tcBorders>
              <w:top w:val="single" w:sz="12" w:space="0" w:color="000000" w:themeColor="text1"/>
              <w:bottom w:val="single" w:sz="12" w:space="0" w:color="000000" w:themeColor="text1"/>
            </w:tcBorders>
            <w:hideMark/>
          </w:tcPr>
          <w:p w14:paraId="4C6E6E56" w14:textId="77777777" w:rsidR="003152DE" w:rsidRPr="00EE1BEF" w:rsidRDefault="003152DE" w:rsidP="00494778">
            <w:pPr>
              <w:pStyle w:val="Tableheader"/>
              <w:autoSpaceDE w:val="0"/>
              <w:autoSpaceDN w:val="0"/>
              <w:adjustRightInd w:val="0"/>
              <w:jc w:val="both"/>
              <w:rPr>
                <w:ins w:id="1678" w:author="Sylvain Lelievre" w:date="2026-01-28T08:58:00Z" w16du:dateUtc="2026-01-28T07:58:00Z"/>
                <w:rFonts w:cs="Segoe UI"/>
                <w:b/>
                <w:sz w:val="22"/>
                <w:lang w:eastAsia="fr-FR"/>
              </w:rPr>
            </w:pPr>
            <w:ins w:id="1679" w:author="Sylvain Lelievre" w:date="2026-01-28T08:58:00Z" w16du:dateUtc="2026-01-28T07:58:00Z">
              <w:r w:rsidRPr="00EE1BEF">
                <w:rPr>
                  <w:rFonts w:eastAsia="MS Mincho"/>
                  <w:b/>
                  <w:szCs w:val="24"/>
                </w:rPr>
                <w:t>Default </w:t>
              </w:r>
            </w:ins>
          </w:p>
        </w:tc>
        <w:tc>
          <w:tcPr>
            <w:tcW w:w="2922" w:type="dxa"/>
            <w:tcBorders>
              <w:top w:val="single" w:sz="12" w:space="0" w:color="000000" w:themeColor="text1"/>
              <w:bottom w:val="single" w:sz="12" w:space="0" w:color="000000" w:themeColor="text1"/>
            </w:tcBorders>
            <w:hideMark/>
          </w:tcPr>
          <w:p w14:paraId="438BC729" w14:textId="77777777" w:rsidR="003152DE" w:rsidRPr="00EE1BEF" w:rsidRDefault="003152DE" w:rsidP="00494778">
            <w:pPr>
              <w:pStyle w:val="Tableheader"/>
              <w:autoSpaceDE w:val="0"/>
              <w:autoSpaceDN w:val="0"/>
              <w:adjustRightInd w:val="0"/>
              <w:jc w:val="both"/>
              <w:rPr>
                <w:ins w:id="1680" w:author="Sylvain Lelievre" w:date="2026-01-28T08:58:00Z" w16du:dateUtc="2026-01-28T07:58:00Z"/>
                <w:rFonts w:cs="Segoe UI"/>
                <w:b/>
                <w:sz w:val="22"/>
                <w:lang w:eastAsia="fr-FR"/>
              </w:rPr>
            </w:pPr>
            <w:ins w:id="1681" w:author="Sylvain Lelievre" w:date="2026-01-28T08:58:00Z" w16du:dateUtc="2026-01-28T07:58:00Z">
              <w:r w:rsidRPr="00EE1BEF">
                <w:rPr>
                  <w:rFonts w:eastAsia="MS Mincho"/>
                  <w:b/>
                  <w:szCs w:val="24"/>
                </w:rPr>
                <w:t>Description </w:t>
              </w:r>
            </w:ins>
          </w:p>
        </w:tc>
      </w:tr>
      <w:tr w:rsidR="00517271" w:rsidRPr="00EE1BEF" w14:paraId="7EDEE7EB" w14:textId="77777777" w:rsidTr="009738DA">
        <w:trPr>
          <w:trHeight w:val="675"/>
          <w:ins w:id="1682" w:author="Sylvain Lelievre" w:date="2026-01-28T08:59:00Z"/>
        </w:trPr>
        <w:tc>
          <w:tcPr>
            <w:tcW w:w="3536" w:type="dxa"/>
            <w:gridSpan w:val="2"/>
            <w:tcBorders>
              <w:top w:val="single" w:sz="12" w:space="0" w:color="000000" w:themeColor="text1"/>
              <w:bottom w:val="single" w:sz="4" w:space="0" w:color="auto"/>
            </w:tcBorders>
          </w:tcPr>
          <w:p w14:paraId="615CAE21" w14:textId="3C008043" w:rsidR="00517271" w:rsidRDefault="00517271" w:rsidP="00517271">
            <w:pPr>
              <w:pStyle w:val="Tablebody"/>
              <w:autoSpaceDE w:val="0"/>
              <w:autoSpaceDN w:val="0"/>
              <w:adjustRightInd w:val="0"/>
              <w:rPr>
                <w:ins w:id="1683" w:author="Sylvain Lelievre" w:date="2026-01-28T08:59:00Z" w16du:dateUtc="2026-01-28T07:59:00Z"/>
                <w:rFonts w:eastAsia="MS Mincho"/>
                <w:szCs w:val="24"/>
              </w:rPr>
            </w:pPr>
            <w:ins w:id="1684" w:author="Sylvain Lelievre" w:date="2026-01-28T08:59:00Z" w16du:dateUtc="2026-01-28T07:59:00Z">
              <w:r>
                <w:rPr>
                  <w:rFonts w:eastAsia="MS Mincho"/>
                  <w:szCs w:val="24"/>
                </w:rPr>
                <w:t>mesh</w:t>
              </w:r>
            </w:ins>
          </w:p>
        </w:tc>
        <w:tc>
          <w:tcPr>
            <w:tcW w:w="992" w:type="dxa"/>
            <w:tcBorders>
              <w:top w:val="single" w:sz="12" w:space="0" w:color="000000" w:themeColor="text1"/>
              <w:bottom w:val="single" w:sz="4" w:space="0" w:color="auto"/>
            </w:tcBorders>
          </w:tcPr>
          <w:p w14:paraId="3B910008" w14:textId="5E127F8E" w:rsidR="00517271" w:rsidRPr="00EE1BEF" w:rsidRDefault="001A5469" w:rsidP="00517271">
            <w:pPr>
              <w:pStyle w:val="Tablebody"/>
              <w:autoSpaceDE w:val="0"/>
              <w:autoSpaceDN w:val="0"/>
              <w:adjustRightInd w:val="0"/>
              <w:rPr>
                <w:ins w:id="1685" w:author="Sylvain Lelievre" w:date="2026-01-28T08:59:00Z" w16du:dateUtc="2026-01-28T07:59:00Z"/>
                <w:rFonts w:eastAsia="MS Mincho"/>
                <w:szCs w:val="24"/>
              </w:rPr>
            </w:pPr>
            <w:ins w:id="1686" w:author="Sylvain Lelievre" w:date="2026-01-28T09:04:00Z" w16du:dateUtc="2026-01-28T08:04:00Z">
              <w:r>
                <w:rPr>
                  <w:rFonts w:eastAsia="MS Mincho"/>
                  <w:szCs w:val="24"/>
                </w:rPr>
                <w:t>integer</w:t>
              </w:r>
            </w:ins>
          </w:p>
        </w:tc>
        <w:tc>
          <w:tcPr>
            <w:tcW w:w="774" w:type="dxa"/>
            <w:tcBorders>
              <w:top w:val="single" w:sz="12" w:space="0" w:color="000000" w:themeColor="text1"/>
              <w:bottom w:val="single" w:sz="4" w:space="0" w:color="auto"/>
            </w:tcBorders>
          </w:tcPr>
          <w:p w14:paraId="44BAF6CB" w14:textId="7E27A9EA" w:rsidR="00517271" w:rsidRPr="00EE1BEF" w:rsidRDefault="00342EEE" w:rsidP="00517271">
            <w:pPr>
              <w:pStyle w:val="Tablebody"/>
              <w:autoSpaceDE w:val="0"/>
              <w:autoSpaceDN w:val="0"/>
              <w:adjustRightInd w:val="0"/>
              <w:jc w:val="center"/>
              <w:rPr>
                <w:ins w:id="1687" w:author="Sylvain Lelievre" w:date="2026-01-28T08:59:00Z" w16du:dateUtc="2026-01-28T07:59:00Z"/>
                <w:rFonts w:eastAsia="MS Mincho"/>
                <w:szCs w:val="24"/>
              </w:rPr>
            </w:pPr>
            <w:ins w:id="1688" w:author="Sylvain Lelievre" w:date="2026-01-28T09:02:00Z" w16du:dateUtc="2026-01-28T08:02:00Z">
              <w:r>
                <w:rPr>
                  <w:rFonts w:eastAsia="MS Mincho"/>
                  <w:szCs w:val="24"/>
                </w:rPr>
                <w:t>CM</w:t>
              </w:r>
            </w:ins>
          </w:p>
        </w:tc>
        <w:tc>
          <w:tcPr>
            <w:tcW w:w="786" w:type="dxa"/>
            <w:tcBorders>
              <w:top w:val="single" w:sz="12" w:space="0" w:color="000000" w:themeColor="text1"/>
              <w:bottom w:val="single" w:sz="4" w:space="0" w:color="auto"/>
            </w:tcBorders>
          </w:tcPr>
          <w:p w14:paraId="539A92F3" w14:textId="14A77473" w:rsidR="00517271" w:rsidRPr="00EE1BEF" w:rsidRDefault="00517271" w:rsidP="00517271">
            <w:pPr>
              <w:pStyle w:val="Tablebody"/>
              <w:autoSpaceDE w:val="0"/>
              <w:autoSpaceDN w:val="0"/>
              <w:adjustRightInd w:val="0"/>
              <w:rPr>
                <w:ins w:id="1689" w:author="Sylvain Lelievre" w:date="2026-01-28T08:59:00Z" w16du:dateUtc="2026-01-28T07:59:00Z"/>
                <w:rFonts w:eastAsia="MS Mincho"/>
                <w:szCs w:val="24"/>
              </w:rPr>
            </w:pPr>
            <w:ins w:id="1690" w:author="Sylvain Lelievre" w:date="2026-01-28T08:59:00Z" w16du:dateUtc="2026-01-28T07:59:00Z">
              <w:r w:rsidRPr="00EE1BEF">
                <w:rPr>
                  <w:rFonts w:eastAsia="MS Mincho"/>
                  <w:szCs w:val="24"/>
                </w:rPr>
                <w:t>N/A</w:t>
              </w:r>
            </w:ins>
          </w:p>
        </w:tc>
        <w:tc>
          <w:tcPr>
            <w:tcW w:w="2922" w:type="dxa"/>
            <w:tcBorders>
              <w:top w:val="single" w:sz="12" w:space="0" w:color="000000" w:themeColor="text1"/>
              <w:bottom w:val="single" w:sz="4" w:space="0" w:color="auto"/>
            </w:tcBorders>
          </w:tcPr>
          <w:p w14:paraId="6C045FDF" w14:textId="53039C36" w:rsidR="00517271" w:rsidRPr="00BC5106" w:rsidRDefault="00342EEE" w:rsidP="00517271">
            <w:pPr>
              <w:pStyle w:val="Tablebody"/>
              <w:autoSpaceDE w:val="0"/>
              <w:autoSpaceDN w:val="0"/>
              <w:adjustRightInd w:val="0"/>
              <w:rPr>
                <w:ins w:id="1691" w:author="Sylvain Lelievre" w:date="2026-01-28T08:59:00Z" w16du:dateUtc="2026-01-28T07:59:00Z"/>
                <w:rFonts w:eastAsia="MS Mincho"/>
                <w:szCs w:val="24"/>
              </w:rPr>
            </w:pPr>
            <w:ins w:id="1692" w:author="Sylvain Lelievre" w:date="2026-01-28T09:02:00Z" w16du:dateUtc="2026-01-28T08:02:00Z">
              <w:r>
                <w:t>I</w:t>
              </w:r>
              <w:r w:rsidRPr="008B0948">
                <w:t xml:space="preserve">ndex </w:t>
              </w:r>
              <w:r>
                <w:t>of</w:t>
              </w:r>
              <w:r w:rsidRPr="008B0948">
                <w:t xml:space="preserve"> the mesh </w:t>
              </w:r>
              <w:r>
                <w:t xml:space="preserve">in the glTF meshes array, </w:t>
              </w:r>
              <w:r w:rsidRPr="008B0948">
                <w:t>to w</w:t>
              </w:r>
              <w:r>
                <w:t>h</w:t>
              </w:r>
              <w:r w:rsidRPr="008B0948">
                <w:t>ich the GS is stitched.</w:t>
              </w:r>
            </w:ins>
          </w:p>
        </w:tc>
      </w:tr>
      <w:tr w:rsidR="00517271" w:rsidRPr="00EE1BEF" w14:paraId="7C926084" w14:textId="77777777" w:rsidTr="009738DA">
        <w:trPr>
          <w:trHeight w:val="675"/>
          <w:ins w:id="1693" w:author="Sylvain Lelievre" w:date="2026-01-28T08:58:00Z"/>
        </w:trPr>
        <w:tc>
          <w:tcPr>
            <w:tcW w:w="3529" w:type="dxa"/>
            <w:tcBorders>
              <w:top w:val="single" w:sz="4" w:space="0" w:color="auto"/>
              <w:bottom w:val="single" w:sz="6" w:space="0" w:color="000000" w:themeColor="text1"/>
            </w:tcBorders>
          </w:tcPr>
          <w:p w14:paraId="791C840F" w14:textId="7DD76A99" w:rsidR="00517271" w:rsidRPr="00EE1BEF" w:rsidRDefault="00517271" w:rsidP="00517271">
            <w:pPr>
              <w:pStyle w:val="Tablebody"/>
              <w:autoSpaceDE w:val="0"/>
              <w:autoSpaceDN w:val="0"/>
              <w:adjustRightInd w:val="0"/>
              <w:rPr>
                <w:ins w:id="1694" w:author="Sylvain Lelievre" w:date="2026-01-28T08:58:00Z" w16du:dateUtc="2026-01-28T07:58:00Z"/>
                <w:rFonts w:cs="Segoe UI"/>
                <w:szCs w:val="20"/>
                <w:lang w:eastAsia="fr-FR"/>
              </w:rPr>
            </w:pPr>
            <w:ins w:id="1695" w:author="Sylvain Lelievre" w:date="2026-01-28T08:59:00Z" w16du:dateUtc="2026-01-28T07:59:00Z">
              <w:r>
                <w:rPr>
                  <w:rFonts w:eastAsia="MS Mincho"/>
                  <w:szCs w:val="24"/>
                </w:rPr>
                <w:t>primitive</w:t>
              </w:r>
            </w:ins>
          </w:p>
        </w:tc>
        <w:tc>
          <w:tcPr>
            <w:tcW w:w="999" w:type="dxa"/>
            <w:gridSpan w:val="2"/>
            <w:tcBorders>
              <w:top w:val="single" w:sz="4" w:space="0" w:color="auto"/>
              <w:bottom w:val="single" w:sz="6" w:space="0" w:color="000000" w:themeColor="text1"/>
            </w:tcBorders>
          </w:tcPr>
          <w:p w14:paraId="5603195A" w14:textId="44D78C10" w:rsidR="00517271" w:rsidRPr="00EE1BEF" w:rsidRDefault="001A5469" w:rsidP="00517271">
            <w:pPr>
              <w:pStyle w:val="Tablebody"/>
              <w:autoSpaceDE w:val="0"/>
              <w:autoSpaceDN w:val="0"/>
              <w:adjustRightInd w:val="0"/>
              <w:rPr>
                <w:ins w:id="1696" w:author="Sylvain Lelievre" w:date="2026-01-28T08:58:00Z" w16du:dateUtc="2026-01-28T07:58:00Z"/>
                <w:rFonts w:cs="Segoe UI"/>
                <w:szCs w:val="20"/>
                <w:lang w:eastAsia="fr-FR"/>
              </w:rPr>
            </w:pPr>
            <w:ins w:id="1697" w:author="Sylvain Lelievre" w:date="2026-01-28T09:04:00Z" w16du:dateUtc="2026-01-28T08:04:00Z">
              <w:r>
                <w:rPr>
                  <w:rFonts w:eastAsia="MS Mincho"/>
                  <w:szCs w:val="24"/>
                </w:rPr>
                <w:t>integer</w:t>
              </w:r>
            </w:ins>
          </w:p>
        </w:tc>
        <w:tc>
          <w:tcPr>
            <w:tcW w:w="774" w:type="dxa"/>
            <w:tcBorders>
              <w:top w:val="single" w:sz="4" w:space="0" w:color="auto"/>
              <w:bottom w:val="single" w:sz="6" w:space="0" w:color="000000" w:themeColor="text1"/>
            </w:tcBorders>
          </w:tcPr>
          <w:p w14:paraId="4FF06CBC" w14:textId="7E5EDB4E" w:rsidR="00517271" w:rsidRPr="00EE1BEF" w:rsidRDefault="00342EEE" w:rsidP="00517271">
            <w:pPr>
              <w:pStyle w:val="Tablebody"/>
              <w:autoSpaceDE w:val="0"/>
              <w:autoSpaceDN w:val="0"/>
              <w:adjustRightInd w:val="0"/>
              <w:jc w:val="center"/>
              <w:rPr>
                <w:ins w:id="1698" w:author="Sylvain Lelievre" w:date="2026-01-28T08:58:00Z" w16du:dateUtc="2026-01-28T07:58:00Z"/>
                <w:rFonts w:cs="Segoe UI"/>
                <w:szCs w:val="20"/>
                <w:lang w:eastAsia="fr-FR"/>
              </w:rPr>
            </w:pPr>
            <w:ins w:id="1699" w:author="Sylvain Lelievre" w:date="2026-01-28T09:02:00Z" w16du:dateUtc="2026-01-28T08:02:00Z">
              <w:r>
                <w:rPr>
                  <w:rFonts w:eastAsia="MS Mincho"/>
                  <w:szCs w:val="24"/>
                </w:rPr>
                <w:t>CM</w:t>
              </w:r>
            </w:ins>
          </w:p>
        </w:tc>
        <w:tc>
          <w:tcPr>
            <w:tcW w:w="786" w:type="dxa"/>
            <w:tcBorders>
              <w:top w:val="single" w:sz="4" w:space="0" w:color="auto"/>
              <w:bottom w:val="single" w:sz="6" w:space="0" w:color="000000" w:themeColor="text1"/>
            </w:tcBorders>
          </w:tcPr>
          <w:p w14:paraId="5588365F" w14:textId="3B8A6FC3" w:rsidR="00517271" w:rsidRPr="00EE1BEF" w:rsidRDefault="00517271" w:rsidP="00517271">
            <w:pPr>
              <w:pStyle w:val="Tablebody"/>
              <w:autoSpaceDE w:val="0"/>
              <w:autoSpaceDN w:val="0"/>
              <w:adjustRightInd w:val="0"/>
              <w:rPr>
                <w:ins w:id="1700" w:author="Sylvain Lelievre" w:date="2026-01-28T08:58:00Z" w16du:dateUtc="2026-01-28T07:58:00Z"/>
                <w:rFonts w:cs="Segoe UI"/>
                <w:szCs w:val="20"/>
                <w:lang w:eastAsia="fr-FR"/>
              </w:rPr>
            </w:pPr>
            <w:ins w:id="1701" w:author="Sylvain Lelievre" w:date="2026-01-28T08:59:00Z" w16du:dateUtc="2026-01-28T07:59:00Z">
              <w:r>
                <w:rPr>
                  <w:rFonts w:eastAsia="MS Mincho"/>
                  <w:szCs w:val="24"/>
                </w:rPr>
                <w:t>N/A</w:t>
              </w:r>
            </w:ins>
          </w:p>
        </w:tc>
        <w:tc>
          <w:tcPr>
            <w:tcW w:w="2922" w:type="dxa"/>
            <w:tcBorders>
              <w:top w:val="single" w:sz="4" w:space="0" w:color="auto"/>
              <w:bottom w:val="single" w:sz="6" w:space="0" w:color="000000" w:themeColor="text1"/>
            </w:tcBorders>
          </w:tcPr>
          <w:p w14:paraId="659ABEB0" w14:textId="2F7C954B" w:rsidR="00517271" w:rsidRPr="00EE1BEF" w:rsidRDefault="00342EEE" w:rsidP="00517271">
            <w:pPr>
              <w:pStyle w:val="Tablebody"/>
              <w:autoSpaceDE w:val="0"/>
              <w:autoSpaceDN w:val="0"/>
              <w:adjustRightInd w:val="0"/>
              <w:rPr>
                <w:ins w:id="1702" w:author="Sylvain Lelievre" w:date="2026-01-28T08:58:00Z" w16du:dateUtc="2026-01-28T07:58:00Z"/>
                <w:rFonts w:cs="Segoe UI"/>
                <w:szCs w:val="20"/>
                <w:lang w:eastAsia="fr-FR"/>
              </w:rPr>
            </w:pPr>
            <w:ins w:id="1703" w:author="Sylvain Lelievre" w:date="2026-01-28T09:02:00Z" w16du:dateUtc="2026-01-28T08:02:00Z">
              <w:r>
                <w:t>Index of the mesh p</w:t>
              </w:r>
              <w:r w:rsidRPr="000059E8">
                <w:t>rimitive to w</w:t>
              </w:r>
              <w:r>
                <w:t>h</w:t>
              </w:r>
              <w:r w:rsidRPr="000059E8">
                <w:t>ich the GS is stitched.</w:t>
              </w:r>
            </w:ins>
          </w:p>
        </w:tc>
      </w:tr>
      <w:tr w:rsidR="006E2884" w:rsidRPr="00EE1BEF" w14:paraId="292E3173" w14:textId="77777777" w:rsidTr="009738DA">
        <w:trPr>
          <w:trHeight w:val="675"/>
          <w:ins w:id="1704" w:author="Sylvain Lelievre" w:date="2026-01-28T08:59:00Z"/>
        </w:trPr>
        <w:tc>
          <w:tcPr>
            <w:tcW w:w="3529" w:type="dxa"/>
            <w:tcBorders>
              <w:top w:val="single" w:sz="4" w:space="0" w:color="auto"/>
              <w:bottom w:val="single" w:sz="6" w:space="0" w:color="000000" w:themeColor="text1"/>
            </w:tcBorders>
          </w:tcPr>
          <w:p w14:paraId="7684A2CB" w14:textId="609271E3" w:rsidR="006E2884" w:rsidRDefault="006E2884" w:rsidP="006E2884">
            <w:pPr>
              <w:pStyle w:val="Tablebody"/>
              <w:autoSpaceDE w:val="0"/>
              <w:autoSpaceDN w:val="0"/>
              <w:adjustRightInd w:val="0"/>
              <w:rPr>
                <w:ins w:id="1705" w:author="Sylvain Lelievre" w:date="2026-01-28T08:59:00Z" w16du:dateUtc="2026-01-28T07:59:00Z"/>
                <w:rFonts w:eastAsia="MS Mincho"/>
                <w:szCs w:val="24"/>
              </w:rPr>
            </w:pPr>
            <w:ins w:id="1706" w:author="Sylvain Lelievre" w:date="2026-01-28T09:00:00Z" w16du:dateUtc="2026-01-28T08:00:00Z">
              <w:r>
                <w:t>vertices</w:t>
              </w:r>
            </w:ins>
          </w:p>
        </w:tc>
        <w:tc>
          <w:tcPr>
            <w:tcW w:w="999" w:type="dxa"/>
            <w:gridSpan w:val="2"/>
            <w:tcBorders>
              <w:top w:val="single" w:sz="4" w:space="0" w:color="auto"/>
              <w:bottom w:val="single" w:sz="6" w:space="0" w:color="000000" w:themeColor="text1"/>
            </w:tcBorders>
          </w:tcPr>
          <w:p w14:paraId="59664E44" w14:textId="53D40B90" w:rsidR="006E2884" w:rsidRPr="00EE1BEF" w:rsidRDefault="001A5469" w:rsidP="006E2884">
            <w:pPr>
              <w:pStyle w:val="Tablebody"/>
              <w:autoSpaceDE w:val="0"/>
              <w:autoSpaceDN w:val="0"/>
              <w:adjustRightInd w:val="0"/>
              <w:rPr>
                <w:ins w:id="1707" w:author="Sylvain Lelievre" w:date="2026-01-28T08:59:00Z" w16du:dateUtc="2026-01-28T07:59:00Z"/>
                <w:rFonts w:eastAsia="MS Mincho"/>
                <w:szCs w:val="24"/>
              </w:rPr>
            </w:pPr>
            <w:ins w:id="1708" w:author="Sylvain Lelievre" w:date="2026-01-28T09:04:00Z" w16du:dateUtc="2026-01-28T08:04:00Z">
              <w:r>
                <w:rPr>
                  <w:rFonts w:eastAsia="MS Mincho"/>
                  <w:szCs w:val="24"/>
                </w:rPr>
                <w:t>integer</w:t>
              </w:r>
            </w:ins>
          </w:p>
        </w:tc>
        <w:tc>
          <w:tcPr>
            <w:tcW w:w="774" w:type="dxa"/>
            <w:tcBorders>
              <w:top w:val="single" w:sz="4" w:space="0" w:color="auto"/>
              <w:bottom w:val="single" w:sz="6" w:space="0" w:color="000000" w:themeColor="text1"/>
            </w:tcBorders>
          </w:tcPr>
          <w:p w14:paraId="44D55EBE" w14:textId="2129256F" w:rsidR="006E2884" w:rsidRPr="00EE1BEF" w:rsidRDefault="00811E55" w:rsidP="006E2884">
            <w:pPr>
              <w:pStyle w:val="Tablebody"/>
              <w:autoSpaceDE w:val="0"/>
              <w:autoSpaceDN w:val="0"/>
              <w:adjustRightInd w:val="0"/>
              <w:jc w:val="center"/>
              <w:rPr>
                <w:ins w:id="1709" w:author="Sylvain Lelievre" w:date="2026-01-28T08:59:00Z" w16du:dateUtc="2026-01-28T07:59:00Z"/>
                <w:rFonts w:eastAsia="MS Mincho"/>
                <w:szCs w:val="24"/>
              </w:rPr>
            </w:pPr>
            <w:ins w:id="1710" w:author="Sylvain Lelievre" w:date="2026-01-28T09:02:00Z" w16du:dateUtc="2026-01-28T08:02:00Z">
              <w:r>
                <w:rPr>
                  <w:rFonts w:eastAsia="MS Mincho"/>
                  <w:szCs w:val="24"/>
                </w:rPr>
                <w:t>C</w:t>
              </w:r>
              <w:r w:rsidR="00342EEE">
                <w:rPr>
                  <w:rFonts w:eastAsia="MS Mincho"/>
                  <w:szCs w:val="24"/>
                </w:rPr>
                <w:t>M</w:t>
              </w:r>
            </w:ins>
          </w:p>
        </w:tc>
        <w:tc>
          <w:tcPr>
            <w:tcW w:w="786" w:type="dxa"/>
            <w:tcBorders>
              <w:top w:val="single" w:sz="4" w:space="0" w:color="auto"/>
              <w:bottom w:val="single" w:sz="6" w:space="0" w:color="000000" w:themeColor="text1"/>
            </w:tcBorders>
          </w:tcPr>
          <w:p w14:paraId="48A08946" w14:textId="77777777" w:rsidR="006E2884" w:rsidRPr="00EE1BEF" w:rsidRDefault="006E2884" w:rsidP="006E2884">
            <w:pPr>
              <w:pStyle w:val="Tablebody"/>
              <w:autoSpaceDE w:val="0"/>
              <w:autoSpaceDN w:val="0"/>
              <w:adjustRightInd w:val="0"/>
              <w:rPr>
                <w:ins w:id="1711" w:author="Sylvain Lelievre" w:date="2026-01-28T08:59:00Z" w16du:dateUtc="2026-01-28T07:59:00Z"/>
                <w:rFonts w:eastAsia="MS Mincho"/>
                <w:szCs w:val="24"/>
              </w:rPr>
            </w:pPr>
          </w:p>
        </w:tc>
        <w:tc>
          <w:tcPr>
            <w:tcW w:w="2922" w:type="dxa"/>
          </w:tcPr>
          <w:p w14:paraId="51BF0BA2" w14:textId="2E313392" w:rsidR="006E2884" w:rsidRPr="00BC5106" w:rsidRDefault="006E2884" w:rsidP="006E2884">
            <w:pPr>
              <w:pStyle w:val="Tablebody"/>
              <w:autoSpaceDE w:val="0"/>
              <w:autoSpaceDN w:val="0"/>
              <w:adjustRightInd w:val="0"/>
              <w:rPr>
                <w:ins w:id="1712" w:author="Sylvain Lelievre" w:date="2026-01-28T08:59:00Z" w16du:dateUtc="2026-01-28T07:59:00Z"/>
                <w:rFonts w:eastAsia="MS Mincho"/>
                <w:szCs w:val="24"/>
              </w:rPr>
            </w:pPr>
            <w:ins w:id="1713" w:author="Sylvain Lelievre" w:date="2026-01-28T09:00:00Z" w16du:dateUtc="2026-01-28T08:00:00Z">
              <w:r w:rsidRPr="003F1748">
                <w:rPr>
                  <w:lang w:val="en-US"/>
                </w:rPr>
                <w:t>The index of the accessor that contains the vertex indices.</w:t>
              </w:r>
              <w:r>
                <w:rPr>
                  <w:lang w:val="en-US"/>
                </w:rPr>
                <w:t xml:space="preserve"> </w:t>
              </w:r>
              <w:r>
                <w:t>It defines the location of a Gaussian Splat. If present “</w:t>
              </w:r>
              <w:proofErr w:type="gramStart"/>
              <w:r>
                <w:t>stitching.faces</w:t>
              </w:r>
              <w:proofErr w:type="gramEnd"/>
              <w:r>
                <w:t>” and “</w:t>
              </w:r>
              <w:proofErr w:type="gramStart"/>
              <w:r>
                <w:t>stitching.weights</w:t>
              </w:r>
              <w:proofErr w:type="gramEnd"/>
              <w:r>
                <w:t xml:space="preserve">” shall not be present. </w:t>
              </w:r>
            </w:ins>
          </w:p>
        </w:tc>
      </w:tr>
      <w:tr w:rsidR="006E2884" w:rsidRPr="00EE1BEF" w14:paraId="631B3D18" w14:textId="77777777" w:rsidTr="009738DA">
        <w:trPr>
          <w:trHeight w:val="675"/>
          <w:ins w:id="1714" w:author="Sylvain Lelievre" w:date="2026-01-28T08:59:00Z"/>
        </w:trPr>
        <w:tc>
          <w:tcPr>
            <w:tcW w:w="3529" w:type="dxa"/>
            <w:tcBorders>
              <w:top w:val="single" w:sz="4" w:space="0" w:color="auto"/>
              <w:bottom w:val="single" w:sz="6" w:space="0" w:color="000000" w:themeColor="text1"/>
            </w:tcBorders>
          </w:tcPr>
          <w:p w14:paraId="13C2CD11" w14:textId="73C88DE5" w:rsidR="006E2884" w:rsidRDefault="006E2884" w:rsidP="006E2884">
            <w:pPr>
              <w:pStyle w:val="Tablebody"/>
              <w:autoSpaceDE w:val="0"/>
              <w:autoSpaceDN w:val="0"/>
              <w:adjustRightInd w:val="0"/>
              <w:rPr>
                <w:ins w:id="1715" w:author="Sylvain Lelievre" w:date="2026-01-28T08:59:00Z" w16du:dateUtc="2026-01-28T07:59:00Z"/>
                <w:rFonts w:eastAsia="MS Mincho"/>
                <w:szCs w:val="24"/>
              </w:rPr>
            </w:pPr>
            <w:ins w:id="1716" w:author="Sylvain Lelievre" w:date="2026-01-28T09:00:00Z" w16du:dateUtc="2026-01-28T08:00:00Z">
              <w:r>
                <w:t>faces</w:t>
              </w:r>
            </w:ins>
          </w:p>
        </w:tc>
        <w:tc>
          <w:tcPr>
            <w:tcW w:w="999" w:type="dxa"/>
            <w:gridSpan w:val="2"/>
            <w:tcBorders>
              <w:top w:val="single" w:sz="4" w:space="0" w:color="auto"/>
              <w:bottom w:val="single" w:sz="6" w:space="0" w:color="000000" w:themeColor="text1"/>
            </w:tcBorders>
          </w:tcPr>
          <w:p w14:paraId="3341BF9F" w14:textId="2B57AB31" w:rsidR="006E2884" w:rsidRPr="00EE1BEF" w:rsidRDefault="001A5469" w:rsidP="006E2884">
            <w:pPr>
              <w:pStyle w:val="Tablebody"/>
              <w:autoSpaceDE w:val="0"/>
              <w:autoSpaceDN w:val="0"/>
              <w:adjustRightInd w:val="0"/>
              <w:rPr>
                <w:ins w:id="1717" w:author="Sylvain Lelievre" w:date="2026-01-28T08:59:00Z" w16du:dateUtc="2026-01-28T07:59:00Z"/>
                <w:rFonts w:eastAsia="MS Mincho"/>
                <w:szCs w:val="24"/>
              </w:rPr>
            </w:pPr>
            <w:ins w:id="1718" w:author="Sylvain Lelievre" w:date="2026-01-28T09:04:00Z" w16du:dateUtc="2026-01-28T08:04:00Z">
              <w:r>
                <w:rPr>
                  <w:rFonts w:eastAsia="MS Mincho"/>
                  <w:szCs w:val="24"/>
                </w:rPr>
                <w:t>integer</w:t>
              </w:r>
            </w:ins>
          </w:p>
        </w:tc>
        <w:tc>
          <w:tcPr>
            <w:tcW w:w="774" w:type="dxa"/>
            <w:tcBorders>
              <w:top w:val="single" w:sz="4" w:space="0" w:color="auto"/>
              <w:bottom w:val="single" w:sz="6" w:space="0" w:color="000000" w:themeColor="text1"/>
            </w:tcBorders>
          </w:tcPr>
          <w:p w14:paraId="7C61044F" w14:textId="44BA63DA" w:rsidR="006E2884" w:rsidRPr="00EE1BEF" w:rsidRDefault="00342EEE" w:rsidP="006E2884">
            <w:pPr>
              <w:pStyle w:val="Tablebody"/>
              <w:autoSpaceDE w:val="0"/>
              <w:autoSpaceDN w:val="0"/>
              <w:adjustRightInd w:val="0"/>
              <w:jc w:val="center"/>
              <w:rPr>
                <w:ins w:id="1719" w:author="Sylvain Lelievre" w:date="2026-01-28T08:59:00Z" w16du:dateUtc="2026-01-28T07:59:00Z"/>
                <w:rFonts w:eastAsia="MS Mincho"/>
                <w:szCs w:val="24"/>
              </w:rPr>
            </w:pPr>
            <w:ins w:id="1720" w:author="Sylvain Lelievre" w:date="2026-01-28T09:02:00Z" w16du:dateUtc="2026-01-28T08:02:00Z">
              <w:r>
                <w:rPr>
                  <w:rFonts w:eastAsia="MS Mincho"/>
                  <w:szCs w:val="24"/>
                </w:rPr>
                <w:t>CM</w:t>
              </w:r>
            </w:ins>
          </w:p>
        </w:tc>
        <w:tc>
          <w:tcPr>
            <w:tcW w:w="786" w:type="dxa"/>
            <w:tcBorders>
              <w:top w:val="single" w:sz="4" w:space="0" w:color="auto"/>
              <w:bottom w:val="single" w:sz="6" w:space="0" w:color="000000" w:themeColor="text1"/>
            </w:tcBorders>
          </w:tcPr>
          <w:p w14:paraId="30EF4AD4" w14:textId="77777777" w:rsidR="006E2884" w:rsidRPr="00EE1BEF" w:rsidRDefault="006E2884" w:rsidP="006E2884">
            <w:pPr>
              <w:pStyle w:val="Tablebody"/>
              <w:autoSpaceDE w:val="0"/>
              <w:autoSpaceDN w:val="0"/>
              <w:adjustRightInd w:val="0"/>
              <w:rPr>
                <w:ins w:id="1721" w:author="Sylvain Lelievre" w:date="2026-01-28T08:59:00Z" w16du:dateUtc="2026-01-28T07:59:00Z"/>
                <w:rFonts w:eastAsia="MS Mincho"/>
                <w:szCs w:val="24"/>
              </w:rPr>
            </w:pPr>
          </w:p>
        </w:tc>
        <w:tc>
          <w:tcPr>
            <w:tcW w:w="2922" w:type="dxa"/>
          </w:tcPr>
          <w:p w14:paraId="671671DE" w14:textId="3094342B" w:rsidR="006E2884" w:rsidRPr="00BC5106" w:rsidRDefault="006E2884" w:rsidP="006E2884">
            <w:pPr>
              <w:pStyle w:val="Tablebody"/>
              <w:autoSpaceDE w:val="0"/>
              <w:autoSpaceDN w:val="0"/>
              <w:adjustRightInd w:val="0"/>
              <w:rPr>
                <w:ins w:id="1722" w:author="Sylvain Lelievre" w:date="2026-01-28T08:59:00Z" w16du:dateUtc="2026-01-28T07:59:00Z"/>
                <w:rFonts w:eastAsia="MS Mincho"/>
                <w:szCs w:val="24"/>
              </w:rPr>
            </w:pPr>
            <w:ins w:id="1723" w:author="Sylvain Lelievre" w:date="2026-01-28T09:00:00Z" w16du:dateUtc="2026-01-28T08:00:00Z">
              <w:r w:rsidRPr="00822D29">
                <w:rPr>
                  <w:lang w:val="en-US"/>
                </w:rPr>
                <w:t>The index of the accessor that contains the face indices.</w:t>
              </w:r>
              <w:r>
                <w:rPr>
                  <w:lang w:val="en-US"/>
                </w:rPr>
                <w:t xml:space="preserve"> </w:t>
              </w:r>
              <w:r>
                <w:t>It defines the location of a Gaussian Splat in a triangular face. If present “</w:t>
              </w:r>
              <w:proofErr w:type="gramStart"/>
              <w:r>
                <w:t>stitching.vertices</w:t>
              </w:r>
              <w:proofErr w:type="gramEnd"/>
              <w:r>
                <w:t>” shall not be present and “</w:t>
              </w:r>
              <w:proofErr w:type="gramStart"/>
              <w:r>
                <w:t>stitching.weights</w:t>
              </w:r>
              <w:proofErr w:type="gramEnd"/>
              <w:r>
                <w:t>” are mandatory.</w:t>
              </w:r>
            </w:ins>
          </w:p>
        </w:tc>
      </w:tr>
      <w:tr w:rsidR="006E2884" w:rsidRPr="00EE1BEF" w14:paraId="2941A9A4" w14:textId="77777777" w:rsidTr="009738DA">
        <w:trPr>
          <w:trHeight w:val="675"/>
          <w:ins w:id="1724" w:author="Sylvain Lelievre" w:date="2026-01-28T08:59:00Z"/>
        </w:trPr>
        <w:tc>
          <w:tcPr>
            <w:tcW w:w="3529" w:type="dxa"/>
            <w:tcBorders>
              <w:top w:val="single" w:sz="4" w:space="0" w:color="auto"/>
              <w:bottom w:val="single" w:sz="6" w:space="0" w:color="000000" w:themeColor="text1"/>
            </w:tcBorders>
          </w:tcPr>
          <w:p w14:paraId="6F1837FE" w14:textId="7A884616" w:rsidR="006E2884" w:rsidRDefault="006E2884" w:rsidP="006E2884">
            <w:pPr>
              <w:pStyle w:val="Tablebody"/>
              <w:autoSpaceDE w:val="0"/>
              <w:autoSpaceDN w:val="0"/>
              <w:adjustRightInd w:val="0"/>
              <w:rPr>
                <w:ins w:id="1725" w:author="Sylvain Lelievre" w:date="2026-01-28T08:59:00Z" w16du:dateUtc="2026-01-28T07:59:00Z"/>
                <w:rFonts w:eastAsia="MS Mincho"/>
                <w:szCs w:val="24"/>
              </w:rPr>
            </w:pPr>
            <w:ins w:id="1726" w:author="Sylvain Lelievre" w:date="2026-01-28T09:00:00Z" w16du:dateUtc="2026-01-28T08:00:00Z">
              <w:r>
                <w:t>weights</w:t>
              </w:r>
            </w:ins>
          </w:p>
        </w:tc>
        <w:tc>
          <w:tcPr>
            <w:tcW w:w="999" w:type="dxa"/>
            <w:gridSpan w:val="2"/>
            <w:tcBorders>
              <w:top w:val="single" w:sz="4" w:space="0" w:color="auto"/>
              <w:bottom w:val="single" w:sz="6" w:space="0" w:color="000000" w:themeColor="text1"/>
            </w:tcBorders>
          </w:tcPr>
          <w:p w14:paraId="0F28F2FA" w14:textId="08FB5FD0" w:rsidR="006E2884" w:rsidRPr="00EE1BEF" w:rsidRDefault="001A5469" w:rsidP="006E2884">
            <w:pPr>
              <w:pStyle w:val="Tablebody"/>
              <w:autoSpaceDE w:val="0"/>
              <w:autoSpaceDN w:val="0"/>
              <w:adjustRightInd w:val="0"/>
              <w:rPr>
                <w:ins w:id="1727" w:author="Sylvain Lelievre" w:date="2026-01-28T08:59:00Z" w16du:dateUtc="2026-01-28T07:59:00Z"/>
                <w:rFonts w:eastAsia="MS Mincho"/>
                <w:szCs w:val="24"/>
              </w:rPr>
            </w:pPr>
            <w:ins w:id="1728" w:author="Sylvain Lelievre" w:date="2026-01-28T09:04:00Z" w16du:dateUtc="2026-01-28T08:04:00Z">
              <w:r>
                <w:rPr>
                  <w:rFonts w:eastAsia="MS Mincho"/>
                  <w:szCs w:val="24"/>
                </w:rPr>
                <w:t>integer</w:t>
              </w:r>
            </w:ins>
          </w:p>
        </w:tc>
        <w:tc>
          <w:tcPr>
            <w:tcW w:w="774" w:type="dxa"/>
            <w:tcBorders>
              <w:top w:val="single" w:sz="4" w:space="0" w:color="auto"/>
              <w:bottom w:val="single" w:sz="6" w:space="0" w:color="000000" w:themeColor="text1"/>
            </w:tcBorders>
          </w:tcPr>
          <w:p w14:paraId="30FE2348" w14:textId="273CB45E" w:rsidR="006E2884" w:rsidRPr="00EE1BEF" w:rsidRDefault="00342EEE" w:rsidP="006E2884">
            <w:pPr>
              <w:pStyle w:val="Tablebody"/>
              <w:autoSpaceDE w:val="0"/>
              <w:autoSpaceDN w:val="0"/>
              <w:adjustRightInd w:val="0"/>
              <w:jc w:val="center"/>
              <w:rPr>
                <w:ins w:id="1729" w:author="Sylvain Lelievre" w:date="2026-01-28T08:59:00Z" w16du:dateUtc="2026-01-28T07:59:00Z"/>
                <w:rFonts w:eastAsia="MS Mincho"/>
                <w:szCs w:val="24"/>
              </w:rPr>
            </w:pPr>
            <w:ins w:id="1730" w:author="Sylvain Lelievre" w:date="2026-01-28T09:02:00Z" w16du:dateUtc="2026-01-28T08:02:00Z">
              <w:r>
                <w:rPr>
                  <w:rFonts w:eastAsia="MS Mincho"/>
                  <w:szCs w:val="24"/>
                </w:rPr>
                <w:t>O</w:t>
              </w:r>
            </w:ins>
          </w:p>
        </w:tc>
        <w:tc>
          <w:tcPr>
            <w:tcW w:w="786" w:type="dxa"/>
            <w:tcBorders>
              <w:top w:val="single" w:sz="4" w:space="0" w:color="auto"/>
              <w:bottom w:val="single" w:sz="6" w:space="0" w:color="000000" w:themeColor="text1"/>
            </w:tcBorders>
          </w:tcPr>
          <w:p w14:paraId="209C5F6B" w14:textId="0FC1EE91" w:rsidR="006E2884" w:rsidRPr="00EE1BEF" w:rsidRDefault="00441F74" w:rsidP="00441F74">
            <w:pPr>
              <w:pStyle w:val="Tablebody"/>
              <w:autoSpaceDE w:val="0"/>
              <w:autoSpaceDN w:val="0"/>
              <w:adjustRightInd w:val="0"/>
              <w:jc w:val="center"/>
              <w:rPr>
                <w:ins w:id="1731" w:author="Sylvain Lelievre" w:date="2026-01-28T08:59:00Z" w16du:dateUtc="2026-01-28T07:59:00Z"/>
                <w:rFonts w:eastAsia="MS Mincho"/>
                <w:szCs w:val="24"/>
              </w:rPr>
            </w:pPr>
            <w:ins w:id="1732" w:author="Sylvain Lelievre" w:date="2026-02-05T08:35:00Z" w16du:dateUtc="2026-02-05T07:35:00Z">
              <w:r>
                <w:rPr>
                  <w:rFonts w:eastAsia="MS Mincho"/>
                  <w:szCs w:val="24"/>
                </w:rPr>
                <w:t>N/A</w:t>
              </w:r>
            </w:ins>
          </w:p>
        </w:tc>
        <w:tc>
          <w:tcPr>
            <w:tcW w:w="2922" w:type="dxa"/>
          </w:tcPr>
          <w:p w14:paraId="2A0552AE" w14:textId="2B2405A9" w:rsidR="006E2884" w:rsidRPr="00BC5106" w:rsidRDefault="006E2884" w:rsidP="006E2884">
            <w:pPr>
              <w:pStyle w:val="Tablebody"/>
              <w:autoSpaceDE w:val="0"/>
              <w:autoSpaceDN w:val="0"/>
              <w:adjustRightInd w:val="0"/>
              <w:rPr>
                <w:ins w:id="1733" w:author="Sylvain Lelievre" w:date="2026-01-28T08:59:00Z" w16du:dateUtc="2026-01-28T07:59:00Z"/>
                <w:rFonts w:eastAsia="MS Mincho"/>
                <w:szCs w:val="24"/>
              </w:rPr>
            </w:pPr>
            <w:ins w:id="1734" w:author="Sylvain Lelievre" w:date="2026-01-28T09:00:00Z" w16du:dateUtc="2026-01-28T08:00:00Z">
              <w:r w:rsidRPr="00F82D0D">
                <w:rPr>
                  <w:lang w:val="en-US"/>
                </w:rPr>
                <w:t xml:space="preserve">The index of the </w:t>
              </w:r>
              <w:proofErr w:type="gramStart"/>
              <w:r w:rsidRPr="00F82D0D">
                <w:rPr>
                  <w:lang w:val="en-US"/>
                </w:rPr>
                <w:t>accessor that</w:t>
              </w:r>
              <w:proofErr w:type="gramEnd"/>
              <w:r w:rsidRPr="00F82D0D">
                <w:rPr>
                  <w:lang w:val="en-US"/>
                </w:rPr>
                <w:t xml:space="preserve"> contains the barycenter weights.</w:t>
              </w:r>
              <w:r>
                <w:rPr>
                  <w:lang w:val="en-US"/>
                </w:rPr>
                <w:t xml:space="preserve"> </w:t>
              </w:r>
              <w:r>
                <w:t>It provides a triplet</w:t>
              </w:r>
            </w:ins>
            <w:ins w:id="1735" w:author="Sylvain Lelievre" w:date="2026-01-28T09:05:00Z" w16du:dateUtc="2026-01-28T08:05:00Z">
              <w:r w:rsidR="00A05A2B">
                <w:t xml:space="preserve"> (VE</w:t>
              </w:r>
            </w:ins>
            <w:ins w:id="1736" w:author="Sylvain Lelievre" w:date="2026-01-28T09:06:00Z" w16du:dateUtc="2026-01-28T08:06:00Z">
              <w:r w:rsidR="00A05A2B">
                <w:t>C3)</w:t>
              </w:r>
            </w:ins>
            <w:ins w:id="1737" w:author="Sylvain Lelievre" w:date="2026-01-28T09:00:00Z" w16du:dateUtc="2026-01-28T08:00:00Z">
              <w:r>
                <w:t xml:space="preserve"> that are the barycenter weights to define the location of a Gaussian Splat in a triangular face.</w:t>
              </w:r>
            </w:ins>
          </w:p>
        </w:tc>
      </w:tr>
      <w:tr w:rsidR="006E2884" w:rsidRPr="00EE1BEF" w14:paraId="37F39116" w14:textId="77777777" w:rsidTr="009738DA">
        <w:trPr>
          <w:trHeight w:val="675"/>
          <w:ins w:id="1738" w:author="Sylvain Lelievre" w:date="2026-01-28T08:59:00Z"/>
        </w:trPr>
        <w:tc>
          <w:tcPr>
            <w:tcW w:w="3529" w:type="dxa"/>
            <w:tcBorders>
              <w:top w:val="single" w:sz="4" w:space="0" w:color="auto"/>
              <w:bottom w:val="single" w:sz="6" w:space="0" w:color="000000" w:themeColor="text1"/>
            </w:tcBorders>
          </w:tcPr>
          <w:p w14:paraId="755FF8A1" w14:textId="649C2FDE" w:rsidR="006E2884" w:rsidRDefault="006E2884" w:rsidP="006E2884">
            <w:pPr>
              <w:pStyle w:val="Tablebody"/>
              <w:autoSpaceDE w:val="0"/>
              <w:autoSpaceDN w:val="0"/>
              <w:adjustRightInd w:val="0"/>
              <w:rPr>
                <w:ins w:id="1739" w:author="Sylvain Lelievre" w:date="2026-01-28T08:59:00Z" w16du:dateUtc="2026-01-28T07:59:00Z"/>
                <w:rFonts w:eastAsia="MS Mincho"/>
                <w:szCs w:val="24"/>
              </w:rPr>
            </w:pPr>
            <w:ins w:id="1740" w:author="Sylvain Lelievre" w:date="2026-01-28T09:00:00Z" w16du:dateUtc="2026-01-28T08:00:00Z">
              <w:r>
                <w:t>distances</w:t>
              </w:r>
            </w:ins>
          </w:p>
        </w:tc>
        <w:tc>
          <w:tcPr>
            <w:tcW w:w="999" w:type="dxa"/>
            <w:gridSpan w:val="2"/>
            <w:tcBorders>
              <w:top w:val="single" w:sz="4" w:space="0" w:color="auto"/>
              <w:bottom w:val="single" w:sz="6" w:space="0" w:color="000000" w:themeColor="text1"/>
            </w:tcBorders>
          </w:tcPr>
          <w:p w14:paraId="7DD230F8" w14:textId="1508A6AA" w:rsidR="006E2884" w:rsidRPr="00EE1BEF" w:rsidRDefault="001A5469" w:rsidP="006E2884">
            <w:pPr>
              <w:pStyle w:val="Tablebody"/>
              <w:autoSpaceDE w:val="0"/>
              <w:autoSpaceDN w:val="0"/>
              <w:adjustRightInd w:val="0"/>
              <w:rPr>
                <w:ins w:id="1741" w:author="Sylvain Lelievre" w:date="2026-01-28T08:59:00Z" w16du:dateUtc="2026-01-28T07:59:00Z"/>
                <w:rFonts w:eastAsia="MS Mincho"/>
                <w:szCs w:val="24"/>
              </w:rPr>
            </w:pPr>
            <w:ins w:id="1742" w:author="Sylvain Lelievre" w:date="2026-01-28T09:04:00Z" w16du:dateUtc="2026-01-28T08:04:00Z">
              <w:r>
                <w:rPr>
                  <w:rFonts w:eastAsia="MS Mincho"/>
                  <w:szCs w:val="24"/>
                </w:rPr>
                <w:t>integer</w:t>
              </w:r>
            </w:ins>
          </w:p>
        </w:tc>
        <w:tc>
          <w:tcPr>
            <w:tcW w:w="774" w:type="dxa"/>
            <w:tcBorders>
              <w:top w:val="single" w:sz="4" w:space="0" w:color="auto"/>
              <w:bottom w:val="single" w:sz="6" w:space="0" w:color="000000" w:themeColor="text1"/>
            </w:tcBorders>
          </w:tcPr>
          <w:p w14:paraId="03AD9D4C" w14:textId="1D945857" w:rsidR="006E2884" w:rsidRPr="00EE1BEF" w:rsidRDefault="00342EEE" w:rsidP="006E2884">
            <w:pPr>
              <w:pStyle w:val="Tablebody"/>
              <w:autoSpaceDE w:val="0"/>
              <w:autoSpaceDN w:val="0"/>
              <w:adjustRightInd w:val="0"/>
              <w:jc w:val="center"/>
              <w:rPr>
                <w:ins w:id="1743" w:author="Sylvain Lelievre" w:date="2026-01-28T08:59:00Z" w16du:dateUtc="2026-01-28T07:59:00Z"/>
                <w:rFonts w:eastAsia="MS Mincho"/>
                <w:szCs w:val="24"/>
              </w:rPr>
            </w:pPr>
            <w:ins w:id="1744" w:author="Sylvain Lelievre" w:date="2026-01-28T09:02:00Z" w16du:dateUtc="2026-01-28T08:02:00Z">
              <w:r>
                <w:rPr>
                  <w:rFonts w:eastAsia="MS Mincho"/>
                  <w:szCs w:val="24"/>
                </w:rPr>
                <w:t>O</w:t>
              </w:r>
            </w:ins>
          </w:p>
        </w:tc>
        <w:tc>
          <w:tcPr>
            <w:tcW w:w="786" w:type="dxa"/>
            <w:tcBorders>
              <w:top w:val="single" w:sz="4" w:space="0" w:color="auto"/>
              <w:bottom w:val="single" w:sz="6" w:space="0" w:color="000000" w:themeColor="text1"/>
            </w:tcBorders>
          </w:tcPr>
          <w:p w14:paraId="3678222F" w14:textId="69E1DC9D" w:rsidR="006E2884" w:rsidRPr="00EE1BEF" w:rsidRDefault="00441F74" w:rsidP="00441F74">
            <w:pPr>
              <w:pStyle w:val="Tablebody"/>
              <w:autoSpaceDE w:val="0"/>
              <w:autoSpaceDN w:val="0"/>
              <w:adjustRightInd w:val="0"/>
              <w:jc w:val="center"/>
              <w:rPr>
                <w:ins w:id="1745" w:author="Sylvain Lelievre" w:date="2026-01-28T08:59:00Z" w16du:dateUtc="2026-01-28T07:59:00Z"/>
                <w:rFonts w:eastAsia="MS Mincho"/>
                <w:szCs w:val="24"/>
              </w:rPr>
            </w:pPr>
            <w:ins w:id="1746" w:author="Sylvain Lelievre" w:date="2026-02-05T08:35:00Z" w16du:dateUtc="2026-02-05T07:35:00Z">
              <w:r>
                <w:rPr>
                  <w:rFonts w:eastAsia="MS Mincho"/>
                  <w:szCs w:val="24"/>
                </w:rPr>
                <w:t>N/A</w:t>
              </w:r>
            </w:ins>
          </w:p>
        </w:tc>
        <w:tc>
          <w:tcPr>
            <w:tcW w:w="2922" w:type="dxa"/>
          </w:tcPr>
          <w:p w14:paraId="39C43A0B" w14:textId="2668B18B" w:rsidR="006E2884" w:rsidRPr="00BC5106" w:rsidRDefault="006E2884" w:rsidP="006E2884">
            <w:pPr>
              <w:pStyle w:val="Tablebody"/>
              <w:autoSpaceDE w:val="0"/>
              <w:autoSpaceDN w:val="0"/>
              <w:adjustRightInd w:val="0"/>
              <w:rPr>
                <w:ins w:id="1747" w:author="Sylvain Lelievre" w:date="2026-01-28T08:59:00Z" w16du:dateUtc="2026-01-28T07:59:00Z"/>
                <w:rFonts w:eastAsia="MS Mincho"/>
                <w:szCs w:val="24"/>
              </w:rPr>
            </w:pPr>
            <w:ins w:id="1748" w:author="Sylvain Lelievre" w:date="2026-01-28T09:00:00Z" w16du:dateUtc="2026-01-28T08:00:00Z">
              <w:r w:rsidRPr="00372473">
                <w:rPr>
                  <w:lang w:val="en-US"/>
                </w:rPr>
                <w:t>The index of the accessor that contains the scalar distances</w:t>
              </w:r>
              <w:r>
                <w:rPr>
                  <w:lang w:val="en-US"/>
                </w:rPr>
                <w:t>, i.e. the s</w:t>
              </w:r>
              <w:r>
                <w:t xml:space="preserve">calar distance from the mesh for a Gaussian Splat. The distance shall be applied along the normal </w:t>
              </w:r>
              <w:r>
                <w:lastRenderedPageBreak/>
                <w:t>of the attribute present e.g., a vertex or a face.</w:t>
              </w:r>
            </w:ins>
          </w:p>
        </w:tc>
      </w:tr>
      <w:tr w:rsidR="001A5469" w:rsidRPr="00EE1BEF" w14:paraId="015CCD8D" w14:textId="77777777" w:rsidTr="009738DA">
        <w:trPr>
          <w:trHeight w:val="675"/>
          <w:ins w:id="1749" w:author="Sylvain Lelievre" w:date="2026-01-28T08:58:00Z"/>
        </w:trPr>
        <w:tc>
          <w:tcPr>
            <w:tcW w:w="3536" w:type="dxa"/>
            <w:gridSpan w:val="2"/>
            <w:tcBorders>
              <w:top w:val="single" w:sz="6" w:space="0" w:color="000000" w:themeColor="text1"/>
            </w:tcBorders>
          </w:tcPr>
          <w:p w14:paraId="168DAE74" w14:textId="11FABB18" w:rsidR="001A5469" w:rsidRPr="00EE1BEF" w:rsidRDefault="001A5469" w:rsidP="001A5469">
            <w:pPr>
              <w:pStyle w:val="Tablebody"/>
              <w:autoSpaceDE w:val="0"/>
              <w:autoSpaceDN w:val="0"/>
              <w:adjustRightInd w:val="0"/>
              <w:rPr>
                <w:ins w:id="1750" w:author="Sylvain Lelievre" w:date="2026-01-28T08:58:00Z" w16du:dateUtc="2026-01-28T07:58:00Z"/>
                <w:rFonts w:cs="Segoe UI"/>
                <w:szCs w:val="20"/>
                <w:lang w:eastAsia="fr-FR"/>
              </w:rPr>
            </w:pPr>
            <w:ins w:id="1751" w:author="Sylvain Lelievre" w:date="2026-01-28T09:04:00Z" w16du:dateUtc="2026-01-28T08:04:00Z">
              <w:r>
                <w:lastRenderedPageBreak/>
                <w:t>displacement</w:t>
              </w:r>
            </w:ins>
          </w:p>
        </w:tc>
        <w:tc>
          <w:tcPr>
            <w:tcW w:w="992" w:type="dxa"/>
            <w:tcBorders>
              <w:top w:val="single" w:sz="6" w:space="0" w:color="000000" w:themeColor="text1"/>
            </w:tcBorders>
          </w:tcPr>
          <w:p w14:paraId="546A4D6A" w14:textId="5AE854AB" w:rsidR="001A5469" w:rsidRPr="00EE1BEF" w:rsidRDefault="001A5469" w:rsidP="001A5469">
            <w:pPr>
              <w:pStyle w:val="Tablebody"/>
              <w:autoSpaceDE w:val="0"/>
              <w:autoSpaceDN w:val="0"/>
              <w:adjustRightInd w:val="0"/>
              <w:rPr>
                <w:ins w:id="1752" w:author="Sylvain Lelievre" w:date="2026-01-28T08:58:00Z" w16du:dateUtc="2026-01-28T07:58:00Z"/>
                <w:rFonts w:cs="Segoe UI"/>
                <w:szCs w:val="20"/>
                <w:lang w:eastAsia="fr-FR"/>
              </w:rPr>
            </w:pPr>
            <w:ins w:id="1753" w:author="Sylvain Lelievre" w:date="2026-01-28T09:04:00Z" w16du:dateUtc="2026-01-28T08:04:00Z">
              <w:r>
                <w:rPr>
                  <w:rFonts w:eastAsia="MS Mincho"/>
                  <w:szCs w:val="24"/>
                </w:rPr>
                <w:t>integer</w:t>
              </w:r>
            </w:ins>
          </w:p>
        </w:tc>
        <w:tc>
          <w:tcPr>
            <w:tcW w:w="774" w:type="dxa"/>
            <w:tcBorders>
              <w:top w:val="single" w:sz="6" w:space="0" w:color="000000" w:themeColor="text1"/>
            </w:tcBorders>
          </w:tcPr>
          <w:p w14:paraId="0D28BAF8" w14:textId="08C61721" w:rsidR="001A5469" w:rsidRPr="00EE1BEF" w:rsidRDefault="00F179DB" w:rsidP="001A5469">
            <w:pPr>
              <w:pStyle w:val="Tablebody"/>
              <w:autoSpaceDE w:val="0"/>
              <w:autoSpaceDN w:val="0"/>
              <w:adjustRightInd w:val="0"/>
              <w:jc w:val="center"/>
              <w:rPr>
                <w:ins w:id="1754" w:author="Sylvain Lelievre" w:date="2026-01-28T08:58:00Z" w16du:dateUtc="2026-01-28T07:58:00Z"/>
                <w:rFonts w:cs="Segoe UI"/>
                <w:szCs w:val="20"/>
                <w:lang w:eastAsia="fr-FR"/>
              </w:rPr>
            </w:pPr>
            <w:ins w:id="1755" w:author="Sylvain Lelievre" w:date="2026-01-30T15:56:00Z" w16du:dateUtc="2026-01-30T14:56:00Z">
              <w:r>
                <w:rPr>
                  <w:rFonts w:cs="Segoe UI"/>
                  <w:szCs w:val="20"/>
                  <w:lang w:eastAsia="fr-FR"/>
                </w:rPr>
                <w:t>O</w:t>
              </w:r>
            </w:ins>
          </w:p>
        </w:tc>
        <w:tc>
          <w:tcPr>
            <w:tcW w:w="786" w:type="dxa"/>
            <w:tcBorders>
              <w:top w:val="single" w:sz="6" w:space="0" w:color="000000" w:themeColor="text1"/>
            </w:tcBorders>
          </w:tcPr>
          <w:p w14:paraId="6E997F4D" w14:textId="47346792" w:rsidR="001A5469" w:rsidRPr="00EE1BEF" w:rsidRDefault="00441F74" w:rsidP="00441F74">
            <w:pPr>
              <w:pStyle w:val="Tablebody"/>
              <w:autoSpaceDE w:val="0"/>
              <w:autoSpaceDN w:val="0"/>
              <w:adjustRightInd w:val="0"/>
              <w:jc w:val="center"/>
              <w:rPr>
                <w:ins w:id="1756" w:author="Sylvain Lelievre" w:date="2026-01-28T08:58:00Z" w16du:dateUtc="2026-01-28T07:58:00Z"/>
                <w:rFonts w:cs="Segoe UI"/>
                <w:szCs w:val="20"/>
                <w:lang w:eastAsia="fr-FR"/>
              </w:rPr>
            </w:pPr>
            <w:ins w:id="1757" w:author="Sylvain Lelievre" w:date="2026-02-05T08:35:00Z" w16du:dateUtc="2026-02-05T07:35:00Z">
              <w:r>
                <w:rPr>
                  <w:rFonts w:cs="Segoe UI"/>
                  <w:szCs w:val="20"/>
                  <w:lang w:eastAsia="fr-FR"/>
                </w:rPr>
                <w:t>N/A</w:t>
              </w:r>
            </w:ins>
          </w:p>
        </w:tc>
        <w:tc>
          <w:tcPr>
            <w:tcW w:w="2922" w:type="dxa"/>
            <w:tcBorders>
              <w:top w:val="single" w:sz="6" w:space="0" w:color="000000" w:themeColor="text1"/>
            </w:tcBorders>
          </w:tcPr>
          <w:p w14:paraId="11B5AA8E" w14:textId="7049236B" w:rsidR="001A5469" w:rsidRPr="00EE1BEF" w:rsidRDefault="001A5469" w:rsidP="001A5469">
            <w:pPr>
              <w:pStyle w:val="Tablebody"/>
              <w:autoSpaceDE w:val="0"/>
              <w:autoSpaceDN w:val="0"/>
              <w:adjustRightInd w:val="0"/>
              <w:rPr>
                <w:ins w:id="1758" w:author="Sylvain Lelievre" w:date="2026-01-28T08:58:00Z" w16du:dateUtc="2026-01-28T07:58:00Z"/>
                <w:rFonts w:cs="Segoe UI"/>
                <w:szCs w:val="20"/>
                <w:lang w:eastAsia="fr-FR"/>
              </w:rPr>
            </w:pPr>
            <w:ins w:id="1759" w:author="Sylvain Lelievre" w:date="2026-01-28T09:04:00Z" w16du:dateUtc="2026-01-28T08:04:00Z">
              <w:r w:rsidRPr="00EF6BAD">
                <w:t>The index of the accessor that contains the displacement vector</w:t>
              </w:r>
            </w:ins>
            <w:ins w:id="1760" w:author="Sylvain Lelievre" w:date="2026-01-28T09:05:00Z" w16du:dateUtc="2026-01-28T08:05:00Z">
              <w:r w:rsidR="00301EDD">
                <w:t xml:space="preserve"> (VEC3)</w:t>
              </w:r>
            </w:ins>
            <w:ins w:id="1761" w:author="Sylvain Lelievre" w:date="2026-01-28T09:04:00Z" w16du:dateUtc="2026-01-28T08:04:00Z">
              <w:r>
                <w:t xml:space="preserve">, i.e. the vector displacement distance from the mesh for a Gaussian Splat. </w:t>
              </w:r>
            </w:ins>
          </w:p>
        </w:tc>
      </w:tr>
    </w:tbl>
    <w:p w14:paraId="58CE91D7" w14:textId="77777777" w:rsidR="000E64DE" w:rsidRDefault="000E64DE" w:rsidP="000E64DE">
      <w:pPr>
        <w:pStyle w:val="BodyText"/>
        <w:rPr>
          <w:ins w:id="1762" w:author="Sylvain Lelievre" w:date="2026-01-23T13:07:00Z" w16du:dateUtc="2026-01-23T12:07:00Z"/>
        </w:rPr>
      </w:pPr>
    </w:p>
    <w:p w14:paraId="07BDC9F6" w14:textId="77777777" w:rsidR="000E64DE" w:rsidRDefault="000E64DE" w:rsidP="000E64DE">
      <w:pPr>
        <w:pStyle w:val="BodyText"/>
        <w:rPr>
          <w:ins w:id="1763" w:author="Sylvain Lelievre" w:date="2026-01-23T13:07:00Z" w16du:dateUtc="2026-01-23T12:07:00Z"/>
        </w:rPr>
      </w:pPr>
      <w:ins w:id="1764" w:author="Sylvain Lelievre" w:date="2026-01-23T13:07:00Z" w16du:dateUtc="2026-01-23T12:07:00Z">
        <w:r>
          <w:t>Note: In the MPEG SH layouts, the DC (degree 0) term is not stored in the MPEG coefficient accessors. When shEncoding.dcFromColor0 is true, the receiver reconstructs degree 0 from COLOR_0.rgb. When shEncoding.dcFromColor0 is false, degree 0 is carried explicitly using KHR_gaussian_splatting:SH_DEGREE_0_COEF_0.</w:t>
        </w:r>
      </w:ins>
    </w:p>
    <w:p w14:paraId="16F9A894" w14:textId="77777777" w:rsidR="000E64DE" w:rsidRDefault="000E64DE" w:rsidP="000E64DE">
      <w:pPr>
        <w:pStyle w:val="BodyText"/>
        <w:rPr>
          <w:ins w:id="1765" w:author="Sylvain Lelievre" w:date="2026-01-23T13:07:00Z" w16du:dateUtc="2026-01-23T12:07:00Z"/>
        </w:rPr>
      </w:pPr>
      <w:ins w:id="1766" w:author="Sylvain Lelievre" w:date="2026-01-23T13:07:00Z" w16du:dateUtc="2026-01-23T12:07:00Z">
        <w:r>
          <w:t>The MPEG_gaussian_splatting_transport extension adds transport-level signaling while keeping KHR_gaussian_splatting as the semantic baseline. It shall be carried inside the KHR_gaussian_</w:t>
        </w:r>
        <w:proofErr w:type="gramStart"/>
        <w:r>
          <w:t>splatting.extensions</w:t>
        </w:r>
        <w:proofErr w:type="gramEnd"/>
        <w:r>
          <w:t xml:space="preserve">. </w:t>
        </w:r>
      </w:ins>
    </w:p>
    <w:p w14:paraId="02C4F0D0" w14:textId="77777777" w:rsidR="000E64DE" w:rsidRDefault="000E64DE" w:rsidP="000E64DE">
      <w:pPr>
        <w:pStyle w:val="BodyText"/>
        <w:rPr>
          <w:ins w:id="1767" w:author="Sylvain Lelievre" w:date="2026-01-23T13:07:00Z" w16du:dateUtc="2026-01-23T12:07:00Z"/>
        </w:rPr>
      </w:pPr>
      <w:ins w:id="1768" w:author="Sylvain Lelievre" w:date="2026-01-23T13:07:00Z" w16du:dateUtc="2026-01-23T12:07:00Z">
        <w:r>
          <w:t xml:space="preserve">It provides: </w:t>
        </w:r>
      </w:ins>
    </w:p>
    <w:p w14:paraId="58571422" w14:textId="77777777" w:rsidR="000E64DE" w:rsidRDefault="000E64DE" w:rsidP="000E64DE">
      <w:pPr>
        <w:pStyle w:val="BodyText"/>
        <w:numPr>
          <w:ilvl w:val="0"/>
          <w:numId w:val="40"/>
        </w:numPr>
        <w:tabs>
          <w:tab w:val="clear" w:pos="397"/>
          <w:tab w:val="clear" w:pos="794"/>
          <w:tab w:val="clear" w:pos="1191"/>
          <w:tab w:val="clear" w:pos="1588"/>
          <w:tab w:val="clear" w:pos="1985"/>
          <w:tab w:val="clear" w:pos="2381"/>
          <w:tab w:val="clear" w:pos="2778"/>
          <w:tab w:val="clear" w:pos="3175"/>
          <w:tab w:val="clear" w:pos="3572"/>
          <w:tab w:val="clear" w:pos="3969"/>
        </w:tabs>
        <w:spacing w:before="1" w:after="160" w:line="259" w:lineRule="auto"/>
        <w:jc w:val="left"/>
        <w:rPr>
          <w:ins w:id="1769" w:author="Sylvain Lelievre" w:date="2026-01-23T13:07:00Z" w16du:dateUtc="2026-01-23T12:07:00Z"/>
        </w:rPr>
      </w:pPr>
      <w:ins w:id="1770" w:author="Sylvain Lelievre" w:date="2026-01-23T13:07:00Z" w16du:dateUtc="2026-01-23T12:07:00Z">
        <w:r>
          <w:t xml:space="preserve">accessor bindings for the MPEG SH layouts and DC reconstruction policy, and </w:t>
        </w:r>
      </w:ins>
    </w:p>
    <w:p w14:paraId="1FAC3B84" w14:textId="77777777" w:rsidR="000E64DE" w:rsidRDefault="000E64DE" w:rsidP="000E64DE">
      <w:pPr>
        <w:pStyle w:val="BodyText"/>
        <w:numPr>
          <w:ilvl w:val="0"/>
          <w:numId w:val="40"/>
        </w:numPr>
        <w:tabs>
          <w:tab w:val="clear" w:pos="397"/>
          <w:tab w:val="clear" w:pos="794"/>
          <w:tab w:val="clear" w:pos="1191"/>
          <w:tab w:val="clear" w:pos="1588"/>
          <w:tab w:val="clear" w:pos="1985"/>
          <w:tab w:val="clear" w:pos="2381"/>
          <w:tab w:val="clear" w:pos="2778"/>
          <w:tab w:val="clear" w:pos="3175"/>
          <w:tab w:val="clear" w:pos="3572"/>
          <w:tab w:val="clear" w:pos="3969"/>
        </w:tabs>
        <w:spacing w:before="1" w:after="160" w:line="259" w:lineRule="auto"/>
        <w:jc w:val="left"/>
        <w:rPr>
          <w:ins w:id="1771" w:author="Sylvain Lelievre" w:date="2026-01-23T13:07:00Z" w16du:dateUtc="2026-01-23T12:07:00Z"/>
        </w:rPr>
      </w:pPr>
      <w:ins w:id="1772" w:author="Sylvain Lelievre" w:date="2026-01-23T13:07:00Z" w16du:dateUtc="2026-01-23T12:07:00Z">
        <w:r>
          <w:t>an optional progressive ordering over accessors. Any referenced accessor is treated as timed if and only if it carries MPEG_accessor_timed.</w:t>
        </w:r>
      </w:ins>
    </w:p>
    <w:p w14:paraId="2D73F54C" w14:textId="77777777" w:rsidR="000E64DE" w:rsidRDefault="000E64DE" w:rsidP="000E64DE">
      <w:pPr>
        <w:pStyle w:val="BodyText"/>
        <w:numPr>
          <w:ilvl w:val="0"/>
          <w:numId w:val="40"/>
        </w:numPr>
        <w:tabs>
          <w:tab w:val="clear" w:pos="397"/>
          <w:tab w:val="clear" w:pos="794"/>
          <w:tab w:val="clear" w:pos="1191"/>
          <w:tab w:val="clear" w:pos="1588"/>
          <w:tab w:val="clear" w:pos="1985"/>
          <w:tab w:val="clear" w:pos="2381"/>
          <w:tab w:val="clear" w:pos="2778"/>
          <w:tab w:val="clear" w:pos="3175"/>
          <w:tab w:val="clear" w:pos="3572"/>
          <w:tab w:val="clear" w:pos="3969"/>
        </w:tabs>
        <w:spacing w:before="1" w:after="160" w:line="259" w:lineRule="auto"/>
        <w:jc w:val="left"/>
        <w:rPr>
          <w:ins w:id="1773" w:author="Sylvain Lelievre" w:date="2026-01-23T13:07:00Z" w16du:dateUtc="2026-01-23T12:07:00Z"/>
        </w:rPr>
      </w:pPr>
      <w:ins w:id="1774" w:author="Sylvain Lelievre" w:date="2026-01-23T13:07:00Z" w16du:dateUtc="2026-01-23T12:07:00Z">
        <w:r>
          <w:t>An optional stitching mechanism, that permits to attach a Gaussian Splat to a 3D triangular mesh primitive. The 3D mesh and its primitive are explicitly signaled in the stitching object if present. The stitching object is compatible with all modes.</w:t>
        </w:r>
      </w:ins>
    </w:p>
    <w:p w14:paraId="54961CE1" w14:textId="77777777" w:rsidR="000E64DE" w:rsidRDefault="000E64DE" w:rsidP="000E64DE">
      <w:pPr>
        <w:pStyle w:val="Heading3"/>
        <w:numPr>
          <w:ilvl w:val="0"/>
          <w:numId w:val="0"/>
        </w:numPr>
        <w:ind w:left="720" w:hanging="720"/>
        <w:rPr>
          <w:ins w:id="1775" w:author="Sylvain Lelievre" w:date="2026-01-23T13:07:00Z" w16du:dateUtc="2026-01-23T12:07:00Z"/>
        </w:rPr>
      </w:pPr>
      <w:ins w:id="1776" w:author="Sylvain Lelievre" w:date="2026-01-23T13:07:00Z" w16du:dateUtc="2026-01-23T12:07:00Z">
        <w:r>
          <w:t>G.5.3</w:t>
        </w:r>
        <w:r>
          <w:tab/>
          <w:t>Processing Model</w:t>
        </w:r>
      </w:ins>
    </w:p>
    <w:p w14:paraId="1DDECD64" w14:textId="77777777" w:rsidR="000E64DE" w:rsidRDefault="000E64DE" w:rsidP="000E64DE">
      <w:pPr>
        <w:pStyle w:val="BodyText"/>
        <w:rPr>
          <w:ins w:id="1777" w:author="Sylvain Lelievre" w:date="2026-01-23T13:07:00Z" w16du:dateUtc="2026-01-23T12:07:00Z"/>
        </w:rPr>
      </w:pPr>
      <w:ins w:id="1778" w:author="Sylvain Lelievre" w:date="2026-01-23T13:07:00Z" w16du:dateUtc="2026-01-23T12:07:00Z">
        <w:r>
          <w:t>Three SH encoding modes are supported:</w:t>
        </w:r>
      </w:ins>
    </w:p>
    <w:p w14:paraId="077A2D27" w14:textId="77777777" w:rsidR="000E64DE" w:rsidRDefault="000E64DE" w:rsidP="000E64DE">
      <w:pPr>
        <w:pStyle w:val="BodyText"/>
        <w:numPr>
          <w:ilvl w:val="0"/>
          <w:numId w:val="41"/>
        </w:numPr>
        <w:tabs>
          <w:tab w:val="clear" w:pos="397"/>
          <w:tab w:val="clear" w:pos="794"/>
          <w:tab w:val="clear" w:pos="1191"/>
          <w:tab w:val="clear" w:pos="1588"/>
          <w:tab w:val="clear" w:pos="1985"/>
          <w:tab w:val="clear" w:pos="2381"/>
          <w:tab w:val="clear" w:pos="2778"/>
          <w:tab w:val="clear" w:pos="3175"/>
          <w:tab w:val="clear" w:pos="3572"/>
          <w:tab w:val="clear" w:pos="3969"/>
        </w:tabs>
        <w:spacing w:before="1" w:after="160" w:line="259" w:lineRule="auto"/>
        <w:jc w:val="left"/>
        <w:rPr>
          <w:ins w:id="1779" w:author="Sylvain Lelievre" w:date="2026-01-23T13:07:00Z" w16du:dateUtc="2026-01-23T12:07:00Z"/>
        </w:rPr>
      </w:pPr>
      <w:ins w:id="1780" w:author="Sylvain Lelievre" w:date="2026-01-23T13:07:00Z" w16du:dateUtc="2026-01-23T12:07:00Z">
        <w:r>
          <w:t>khrPacked: SH coefficients are stored directly using the KHR_gaussian_splatting:SH_DEGREE_l_COEF_n VEC3 attributes.</w:t>
        </w:r>
      </w:ins>
    </w:p>
    <w:p w14:paraId="7522F101" w14:textId="77777777" w:rsidR="000E64DE" w:rsidRDefault="000E64DE" w:rsidP="000E64DE">
      <w:pPr>
        <w:pStyle w:val="BodyText"/>
        <w:numPr>
          <w:ilvl w:val="0"/>
          <w:numId w:val="41"/>
        </w:numPr>
        <w:tabs>
          <w:tab w:val="clear" w:pos="397"/>
          <w:tab w:val="clear" w:pos="794"/>
          <w:tab w:val="clear" w:pos="1191"/>
          <w:tab w:val="clear" w:pos="1588"/>
          <w:tab w:val="clear" w:pos="1985"/>
          <w:tab w:val="clear" w:pos="2381"/>
          <w:tab w:val="clear" w:pos="2778"/>
          <w:tab w:val="clear" w:pos="3175"/>
          <w:tab w:val="clear" w:pos="3572"/>
          <w:tab w:val="clear" w:pos="3969"/>
        </w:tabs>
        <w:spacing w:before="1" w:after="160" w:line="259" w:lineRule="auto"/>
        <w:jc w:val="left"/>
        <w:rPr>
          <w:ins w:id="1781" w:author="Sylvain Lelievre" w:date="2026-01-23T13:07:00Z" w16du:dateUtc="2026-01-23T12:07:00Z"/>
        </w:rPr>
      </w:pPr>
      <w:ins w:id="1782" w:author="Sylvain Lelievre" w:date="2026-01-23T13:07:00Z" w16du:dateUtc="2026-01-23T12:07:00Z">
        <w:r>
          <w:t>mpegProgressive: SH coefficients are stored in three SCALAR arrays corresponding to degree groups. Per splat, FIRST contains 9 values (3 RGB coefficients for degree 1), SECOND contains 15 values (5 RGB coefficients for degree 2), and THIRD contains 21 values (7 RGB coefficients for degree 3).</w:t>
        </w:r>
      </w:ins>
    </w:p>
    <w:p w14:paraId="5884AA46" w14:textId="77777777" w:rsidR="000E64DE" w:rsidRDefault="000E64DE" w:rsidP="000E64DE">
      <w:pPr>
        <w:pStyle w:val="BodyText"/>
        <w:numPr>
          <w:ilvl w:val="0"/>
          <w:numId w:val="41"/>
        </w:numPr>
        <w:tabs>
          <w:tab w:val="clear" w:pos="397"/>
          <w:tab w:val="clear" w:pos="794"/>
          <w:tab w:val="clear" w:pos="1191"/>
          <w:tab w:val="clear" w:pos="1588"/>
          <w:tab w:val="clear" w:pos="1985"/>
          <w:tab w:val="clear" w:pos="2381"/>
          <w:tab w:val="clear" w:pos="2778"/>
          <w:tab w:val="clear" w:pos="3175"/>
          <w:tab w:val="clear" w:pos="3572"/>
          <w:tab w:val="clear" w:pos="3969"/>
        </w:tabs>
        <w:spacing w:before="1" w:after="160" w:line="259" w:lineRule="auto"/>
        <w:jc w:val="left"/>
        <w:rPr>
          <w:ins w:id="1783" w:author="Sylvain Lelievre" w:date="2026-01-23T13:07:00Z" w16du:dateUtc="2026-01-23T12:07:00Z"/>
        </w:rPr>
      </w:pPr>
      <w:ins w:id="1784" w:author="Sylvain Lelievre" w:date="2026-01-23T13:07:00Z" w16du:dateUtc="2026-01-23T12:07:00Z">
        <w:r>
          <w:t>mpegPerChannel: SH coefficients are stored in three SCALAR arrays, one per channel R, G, and B. Per splat, each channel array contains 15 values in the order degree 1 (3), degree 2 (5), degree 3 (7).</w:t>
        </w:r>
      </w:ins>
    </w:p>
    <w:p w14:paraId="74852375" w14:textId="77777777" w:rsidR="000E64DE" w:rsidRDefault="000E64DE" w:rsidP="000E64DE">
      <w:pPr>
        <w:pStyle w:val="BodyText"/>
        <w:rPr>
          <w:ins w:id="1785" w:author="Sylvain Lelievre" w:date="2026-01-23T13:07:00Z" w16du:dateUtc="2026-01-23T12:07:00Z"/>
        </w:rPr>
      </w:pPr>
      <w:ins w:id="1786" w:author="Sylvain Lelievre" w:date="2026-01-23T13:07:00Z" w16du:dateUtc="2026-01-23T12:07:00Z">
        <w:r>
          <w:t>In both MPEG layouts, the DC term shall not be included in these arrays. When dcFromColor0 is true, the receiver shall reconstruct the degree 0 coefficients from COLOR_0.rgb using rules consistent with the declared KHR_gaussian_splatting colorSpace. When dcFromColor0 is false, degree 0 coefficients are carried explicitly using KHR_gaussian_splatting:SH_DEGREE_0_COEF_0.</w:t>
        </w:r>
      </w:ins>
    </w:p>
    <w:p w14:paraId="32AE2C27" w14:textId="4813C98A" w:rsidR="000E64DE" w:rsidRDefault="000E64DE" w:rsidP="000E64DE">
      <w:pPr>
        <w:pStyle w:val="BodyText"/>
        <w:rPr>
          <w:ins w:id="1787" w:author="Sylvain Lelievre" w:date="2026-01-23T13:07:00Z" w16du:dateUtc="2026-01-23T12:07:00Z"/>
        </w:rPr>
      </w:pPr>
      <w:ins w:id="1788" w:author="Sylvain Lelievre" w:date="2026-01-23T13:07:00Z" w16du:dateUtc="2026-01-23T12:07:00Z">
        <w:r>
          <w:t>Progressive download is signal</w:t>
        </w:r>
      </w:ins>
      <w:ins w:id="1789" w:author="Sylvain Lelievre" w:date="2026-02-05T08:37:00Z" w16du:dateUtc="2026-02-05T07:37:00Z">
        <w:r w:rsidR="009227CE">
          <w:t>l</w:t>
        </w:r>
      </w:ins>
      <w:ins w:id="1790" w:author="Sylvain Lelievre" w:date="2026-01-23T13:07:00Z" w16du:dateUtc="2026-01-23T12:07:00Z">
        <w:r>
          <w:t xml:space="preserve">ed by listing accessors in </w:t>
        </w:r>
        <w:proofErr w:type="gramStart"/>
        <w:r>
          <w:t>progressive.stages</w:t>
        </w:r>
        <w:proofErr w:type="gramEnd"/>
        <w:r>
          <w:t>, in increasing order of fidelity. A receiver may initially fetch only the first stage and render using whatever attributes are available. As additional stages become available, the receiver progressively refines the rendering without re-decoding previously available data.</w:t>
        </w:r>
      </w:ins>
    </w:p>
    <w:p w14:paraId="5EE09654" w14:textId="77777777" w:rsidR="000E64DE" w:rsidRDefault="000E64DE" w:rsidP="000E64DE">
      <w:pPr>
        <w:pStyle w:val="BodyText"/>
        <w:rPr>
          <w:ins w:id="1791" w:author="Sylvain Lelievre" w:date="2026-01-23T13:07:00Z" w16du:dateUtc="2026-01-23T12:07:00Z"/>
        </w:rPr>
      </w:pPr>
      <w:ins w:id="1792" w:author="Sylvain Lelievre" w:date="2026-01-23T13:07:00Z" w16du:dateUtc="2026-01-23T12:07:00Z">
        <w:r>
          <w:lastRenderedPageBreak/>
          <w:t xml:space="preserve">To avoid partial states, a stage should correspond to complete attributes or complete SH degrees. For example, when shDegree2 becomes available, all </w:t>
        </w:r>
        <w:proofErr w:type="gramStart"/>
        <w:r>
          <w:t>5 degree</w:t>
        </w:r>
        <w:proofErr w:type="gramEnd"/>
        <w:r>
          <w:t xml:space="preserve"> 2 coefficient vectors are available for every splat.</w:t>
        </w:r>
      </w:ins>
    </w:p>
    <w:p w14:paraId="68F3FD43" w14:textId="77777777" w:rsidR="000E64DE" w:rsidRDefault="000E64DE" w:rsidP="000E64DE">
      <w:pPr>
        <w:pStyle w:val="BodyText"/>
        <w:rPr>
          <w:ins w:id="1793" w:author="Sylvain Lelievre" w:date="2026-01-23T13:07:00Z" w16du:dateUtc="2026-01-23T12:07:00Z"/>
        </w:rPr>
      </w:pPr>
      <w:ins w:id="1794" w:author="Sylvain Lelievre" w:date="2026-01-23T13:07:00Z" w16du:dateUtc="2026-01-23T12:07:00Z">
        <w:r>
          <w:t>For dynamic sequences, timed delivery is supported by using MPEG timed media mechanisms. An accessor referenced by the primitive attributes or by MPEG_gaussian_splatting_transport is treated as time-varying if and only if the accessor carries the MPEG_accessor_timed extension. Timed accessors are backed by circular buffers as defined by MPEG-I Scene Description.</w:t>
        </w:r>
      </w:ins>
    </w:p>
    <w:p w14:paraId="7347F0FE" w14:textId="77777777" w:rsidR="000E64DE" w:rsidRDefault="000E64DE" w:rsidP="000E64DE">
      <w:pPr>
        <w:pStyle w:val="BodyText"/>
        <w:rPr>
          <w:ins w:id="1795" w:author="Sylvain Lelievre" w:date="2026-01-23T13:07:00Z" w16du:dateUtc="2026-01-23T12:07:00Z"/>
        </w:rPr>
      </w:pPr>
      <w:ins w:id="1796" w:author="Sylvain Lelievre" w:date="2026-01-23T13:07:00Z" w16du:dateUtc="2026-01-23T12:07:00Z">
        <w:r>
          <w:t>At each rendering cycle, the receiver uses the newest complete set of per-frame attributes available in the circular buffer. If no new data is available, the receiver continues using the last available set.</w:t>
        </w:r>
      </w:ins>
    </w:p>
    <w:p w14:paraId="29F53191" w14:textId="77777777" w:rsidR="000E64DE" w:rsidRDefault="000E64DE" w:rsidP="000E64DE">
      <w:pPr>
        <w:pStyle w:val="BodyText"/>
        <w:rPr>
          <w:ins w:id="1797" w:author="Sylvain Lelievre" w:date="2026-01-23T13:07:00Z" w16du:dateUtc="2026-01-23T12:07:00Z"/>
        </w:rPr>
      </w:pPr>
      <w:ins w:id="1798" w:author="Sylvain Lelievre" w:date="2026-01-23T13:07:00Z" w16du:dateUtc="2026-01-23T12:07:00Z">
        <w:r>
          <w:t>For any mode the object stitching can be present, please note that this is optional. If the stitching object is present the attributes “mesh” and “primitive” are conditional mandatory.</w:t>
        </w:r>
      </w:ins>
    </w:p>
    <w:p w14:paraId="3E7B53BA" w14:textId="77777777" w:rsidR="000E64DE" w:rsidRDefault="000E64DE" w:rsidP="000E64DE">
      <w:pPr>
        <w:pStyle w:val="BodyText"/>
        <w:rPr>
          <w:ins w:id="1799" w:author="Sylvain Lelievre" w:date="2026-01-23T13:07:00Z" w16du:dateUtc="2026-01-23T12:07:00Z"/>
        </w:rPr>
      </w:pPr>
      <w:ins w:id="1800" w:author="Sylvain Lelievre" w:date="2026-01-23T13:07:00Z" w16du:dateUtc="2026-01-23T12:07:00Z">
        <w:r>
          <w:t xml:space="preserve">The attribute “mesh” references a mesh object in the list of mesh objects. If “mesh” is present and “primitive” is not present, the reference mesh shall have a single primitive, and this primitive contains the 3D mesh to </w:t>
        </w:r>
        <w:proofErr w:type="gramStart"/>
        <w:r>
          <w:t>stitched</w:t>
        </w:r>
        <w:proofErr w:type="gramEnd"/>
        <w:r>
          <w:t xml:space="preserve"> the Gaussian Splats. If “mesh” is present and primitive is present the Gaussian Splats are attached to the referenced “mesh[id</w:t>
        </w:r>
        <w:proofErr w:type="gramStart"/>
        <w:r>
          <w:t>].primitive</w:t>
        </w:r>
        <w:proofErr w:type="gramEnd"/>
        <w:r>
          <w:t>[id]” given by the two attributes.</w:t>
        </w:r>
      </w:ins>
    </w:p>
    <w:p w14:paraId="1C47EE6C" w14:textId="77777777" w:rsidR="000E64DE" w:rsidRDefault="000E64DE" w:rsidP="000E64DE">
      <w:pPr>
        <w:pStyle w:val="BodyText"/>
        <w:rPr>
          <w:ins w:id="1801" w:author="Sylvain Lelievre" w:date="2026-01-23T13:07:00Z" w16du:dateUtc="2026-01-23T12:07:00Z"/>
        </w:rPr>
      </w:pPr>
      <w:ins w:id="1802" w:author="Sylvain Lelievre" w:date="2026-01-23T13:07:00Z" w16du:dateUtc="2026-01-23T12:07:00Z">
        <w:r>
          <w:t>The attribute “primitive” references a primitive object of a mesh object. If “mesh” is not present, the “primitive” references a primitive within the mesh object that the extension KHR_gaussian_splatting is included. If “mesh” is present, the “primitive” references a primitive of the referenced “mesh”.</w:t>
        </w:r>
      </w:ins>
    </w:p>
    <w:p w14:paraId="0E9275A3" w14:textId="77777777" w:rsidR="000E64DE" w:rsidRDefault="000E64DE" w:rsidP="000E64DE">
      <w:pPr>
        <w:pStyle w:val="BodyText"/>
        <w:rPr>
          <w:ins w:id="1803" w:author="Sylvain Lelievre" w:date="2026-01-23T13:07:00Z" w16du:dateUtc="2026-01-23T12:07:00Z"/>
        </w:rPr>
      </w:pPr>
      <w:ins w:id="1804" w:author="Sylvain Lelievre" w:date="2026-01-23T13:07:00Z" w16du:dateUtc="2026-01-23T12:07:00Z">
        <w:r>
          <w:t>When the attribute “vertices” is present the attributes “faces” and “weights” are not present, and vice versa.</w:t>
        </w:r>
      </w:ins>
    </w:p>
    <w:p w14:paraId="555E7924" w14:textId="77777777" w:rsidR="000E64DE" w:rsidRDefault="000E64DE" w:rsidP="00473A87">
      <w:pPr>
        <w:pStyle w:val="BodyText"/>
        <w:autoSpaceDE w:val="0"/>
        <w:autoSpaceDN w:val="0"/>
        <w:adjustRightInd w:val="0"/>
        <w:rPr>
          <w:ins w:id="1805" w:author="Sylvain Lelievre" w:date="2026-01-23T13:06:00Z" w16du:dateUtc="2026-01-23T12:06:00Z"/>
          <w:rFonts w:eastAsia="MS Mincho"/>
          <w:szCs w:val="24"/>
        </w:rPr>
      </w:pPr>
    </w:p>
    <w:p w14:paraId="1741D6D6" w14:textId="77777777" w:rsidR="000E64DE" w:rsidRDefault="000E64DE" w:rsidP="00473A87">
      <w:pPr>
        <w:pStyle w:val="BodyText"/>
        <w:autoSpaceDE w:val="0"/>
        <w:autoSpaceDN w:val="0"/>
        <w:adjustRightInd w:val="0"/>
        <w:rPr>
          <w:ins w:id="1806" w:author="Sylvain Lelievre 152" w:date="2025-10-10T13:50:00Z" w16du:dateUtc="2025-10-10T11:50:00Z"/>
          <w:rFonts w:eastAsia="MS Mincho"/>
          <w:szCs w:val="24"/>
        </w:rPr>
      </w:pPr>
    </w:p>
    <w:p w14:paraId="7FD58795" w14:textId="12BB7373" w:rsidR="00473A87" w:rsidDel="000E64DE" w:rsidRDefault="00473A87" w:rsidP="00473A87">
      <w:pPr>
        <w:pStyle w:val="BodyText"/>
        <w:autoSpaceDE w:val="0"/>
        <w:autoSpaceDN w:val="0"/>
        <w:adjustRightInd w:val="0"/>
        <w:rPr>
          <w:ins w:id="1807" w:author="Sylvain Lelievre 152" w:date="2025-10-14T16:30:00Z" w16du:dateUtc="2025-10-14T14:30:00Z"/>
          <w:del w:id="1808" w:author="Sylvain Lelievre" w:date="2026-01-23T13:09:00Z" w16du:dateUtc="2026-01-23T12:09:00Z"/>
          <w:rFonts w:eastAsia="MS Mincho"/>
          <w:b/>
          <w:szCs w:val="24"/>
        </w:rPr>
      </w:pPr>
      <w:commentRangeStart w:id="1809"/>
      <w:ins w:id="1810" w:author="Sylvain Lelievre 152" w:date="2025-10-10T13:50:00Z" w16du:dateUtc="2025-10-10T11:50:00Z">
        <w:del w:id="1811" w:author="Sylvain Lelievre" w:date="2026-01-23T13:09:00Z" w16du:dateUtc="2026-01-23T12:09:00Z">
          <w:r w:rsidRPr="00473A87" w:rsidDel="000E64DE">
            <w:rPr>
              <w:rFonts w:eastAsia="MS Mincho"/>
              <w:b/>
              <w:szCs w:val="24"/>
            </w:rPr>
            <w:delText xml:space="preserve">G.5 </w:delText>
          </w:r>
          <w:r w:rsidRPr="00473A87" w:rsidDel="000E64DE">
            <w:rPr>
              <w:rFonts w:eastAsia="MS Mincho"/>
              <w:b/>
              <w:szCs w:val="24"/>
            </w:rPr>
            <w:tab/>
            <w:delText>Support for Gaussian Splats</w:delText>
          </w:r>
          <w:commentRangeEnd w:id="1809"/>
          <w:r w:rsidRPr="00473A87" w:rsidDel="000E64DE">
            <w:rPr>
              <w:rFonts w:eastAsia="MS Mincho"/>
              <w:b/>
              <w:szCs w:val="24"/>
            </w:rPr>
            <w:commentReference w:id="1809"/>
          </w:r>
        </w:del>
      </w:ins>
    </w:p>
    <w:p w14:paraId="1B1ED525" w14:textId="3C48B715" w:rsidR="005E44DE" w:rsidDel="000E64DE" w:rsidRDefault="005E44DE" w:rsidP="00473A87">
      <w:pPr>
        <w:pStyle w:val="BodyText"/>
        <w:autoSpaceDE w:val="0"/>
        <w:autoSpaceDN w:val="0"/>
        <w:adjustRightInd w:val="0"/>
        <w:rPr>
          <w:ins w:id="1812" w:author="Sylvain Lelievre 152" w:date="2025-10-14T16:31:00Z" w16du:dateUtc="2025-10-14T14:31:00Z"/>
          <w:del w:id="1813" w:author="Sylvain Lelievre" w:date="2026-01-23T13:09:00Z" w16du:dateUtc="2026-01-23T12:09:00Z"/>
          <w:rFonts w:eastAsia="MS Mincho"/>
          <w:b/>
          <w:szCs w:val="24"/>
        </w:rPr>
      </w:pPr>
    </w:p>
    <w:p w14:paraId="41BCD4A2" w14:textId="5971A801" w:rsidR="005E44DE" w:rsidDel="000E64DE" w:rsidRDefault="005E44DE" w:rsidP="005E44DE">
      <w:pPr>
        <w:pStyle w:val="Heading3"/>
        <w:numPr>
          <w:ilvl w:val="0"/>
          <w:numId w:val="0"/>
        </w:numPr>
        <w:rPr>
          <w:ins w:id="1814" w:author="Sylvain Lelievre 152" w:date="2025-10-14T16:31:00Z" w16du:dateUtc="2025-10-14T14:31:00Z"/>
          <w:del w:id="1815" w:author="Sylvain Lelievre" w:date="2026-01-23T13:09:00Z" w16du:dateUtc="2026-01-23T12:09:00Z"/>
          <w:sz w:val="24"/>
          <w:lang w:val="en-US"/>
        </w:rPr>
      </w:pPr>
      <w:ins w:id="1816" w:author="Sylvain Lelievre 152" w:date="2025-10-14T16:31:00Z" w16du:dateUtc="2025-10-14T14:31:00Z">
        <w:del w:id="1817" w:author="Sylvain Lelievre" w:date="2026-01-23T13:09:00Z" w16du:dateUtc="2026-01-23T12:09:00Z">
          <w:r w:rsidDel="000E64DE">
            <w:delText>G.5.1</w:delText>
          </w:r>
          <w:r w:rsidDel="000E64DE">
            <w:tab/>
            <w:delText>Introduction</w:delText>
          </w:r>
        </w:del>
      </w:ins>
    </w:p>
    <w:p w14:paraId="04362B4A" w14:textId="3B500271" w:rsidR="005E44DE" w:rsidDel="000E64DE" w:rsidRDefault="005E44DE" w:rsidP="005E44DE">
      <w:pPr>
        <w:pStyle w:val="BodyText"/>
        <w:rPr>
          <w:ins w:id="1818" w:author="Sylvain Lelievre 152" w:date="2025-10-14T16:31:00Z" w16du:dateUtc="2025-10-14T14:31:00Z"/>
          <w:del w:id="1819" w:author="Sylvain Lelievre" w:date="2026-01-23T13:09:00Z" w16du:dateUtc="2026-01-23T12:09:00Z"/>
          <w:rFonts w:ascii="Arial" w:hAnsi="Arial"/>
          <w:lang w:eastAsia="zh-CN"/>
        </w:rPr>
      </w:pPr>
      <w:ins w:id="1820" w:author="Sylvain Lelievre 152" w:date="2025-10-14T16:31:00Z" w16du:dateUtc="2025-10-14T14:31:00Z">
        <w:del w:id="1821" w:author="Sylvain Lelievre" w:date="2026-01-23T13:09:00Z" w16du:dateUtc="2026-01-23T12:09:00Z">
          <w:r w:rsidDel="000E64DE">
            <w:rPr>
              <w:lang w:eastAsia="zh-CN"/>
            </w:rPr>
            <w:delText xml:space="preserve">Gaussian Splats (GS) provide an efficient representation for static and dynamic 3D scenes by compactly encoding local geometry and view-dependent appearance. To address interoperability, backward compatibility, and progressive rendering in various applications, this clause defines how 3D and 4D Gaussian Splats are stored in Scene Description and bound to glTF primitives. Gaussian Splats are carried as an </w:delText>
          </w:r>
        </w:del>
      </w:ins>
      <w:ins w:id="1822" w:author="Sylvain Lelievre 152" w:date="2025-10-17T09:42:00Z" w16du:dateUtc="2025-10-17T07:42:00Z">
        <w:del w:id="1823" w:author="Sylvain Lelievre" w:date="2026-01-23T13:09:00Z" w16du:dateUtc="2026-01-23T12:09:00Z">
          <w:r w:rsidR="004D0753" w:rsidDel="000E64DE">
            <w:rPr>
              <w:lang w:eastAsia="zh-CN"/>
            </w:rPr>
            <w:delText xml:space="preserve">MPEG_GS </w:delText>
          </w:r>
        </w:del>
      </w:ins>
      <w:ins w:id="1824" w:author="Sylvain Lelievre 152" w:date="2025-10-14T16:31:00Z" w16du:dateUtc="2025-10-14T14:31:00Z">
        <w:del w:id="1825" w:author="Sylvain Lelievre" w:date="2026-01-23T13:09:00Z" w16du:dateUtc="2026-01-23T12:09:00Z">
          <w:r w:rsidDel="000E64DE">
            <w:rPr>
              <w:lang w:eastAsia="zh-CN"/>
            </w:rPr>
            <w:delText>extension of (dynamic) point clouds by defining application-specific attributes on glTF primitives with mode: 0 (POINTS) and, for dynamic sequences, by leveraging MPEG timed media extensions for per-frame delivery. Receivers that do not implement the GS extension shall still be able to visualize a baseline POINTS preview via standard POSITION and COLOR_0 (with alpha = opacity).</w:delText>
          </w:r>
        </w:del>
      </w:ins>
    </w:p>
    <w:p w14:paraId="2D276098" w14:textId="077A7735" w:rsidR="005E44DE" w:rsidDel="000E64DE" w:rsidRDefault="005E44DE" w:rsidP="005E44DE">
      <w:pPr>
        <w:pStyle w:val="BodyText"/>
        <w:rPr>
          <w:ins w:id="1826" w:author="Sylvain Lelievre 152" w:date="2025-10-14T16:31:00Z" w16du:dateUtc="2025-10-14T14:31:00Z"/>
          <w:del w:id="1827" w:author="Sylvain Lelievre" w:date="2026-01-23T13:09:00Z" w16du:dateUtc="2026-01-23T12:09:00Z"/>
          <w:lang w:eastAsia="zh-CN"/>
        </w:rPr>
      </w:pPr>
    </w:p>
    <w:p w14:paraId="5AB16F39" w14:textId="144D973F" w:rsidR="005E44DE" w:rsidDel="000E64DE" w:rsidRDefault="005E44DE" w:rsidP="005E44DE">
      <w:pPr>
        <w:pStyle w:val="Heading3"/>
        <w:numPr>
          <w:ilvl w:val="0"/>
          <w:numId w:val="39"/>
        </w:numPr>
        <w:rPr>
          <w:ins w:id="1828" w:author="Sylvain Lelievre 152" w:date="2025-10-14T16:31:00Z" w16du:dateUtc="2025-10-14T14:31:00Z"/>
          <w:del w:id="1829" w:author="Sylvain Lelievre" w:date="2026-01-23T13:09:00Z" w16du:dateUtc="2026-01-23T12:09:00Z"/>
        </w:rPr>
      </w:pPr>
      <w:ins w:id="1830" w:author="Sylvain Lelievre 152" w:date="2025-10-14T16:31:00Z" w16du:dateUtc="2025-10-14T14:31:00Z">
        <w:del w:id="1831" w:author="Sylvain Lelievre" w:date="2026-01-23T13:09:00Z" w16du:dateUtc="2026-01-23T12:09:00Z">
          <w:r w:rsidDel="000E64DE">
            <w:delText>G.5.2</w:delText>
          </w:r>
          <w:r w:rsidDel="000E64DE">
            <w:tab/>
            <w:delText>Semantics</w:delText>
          </w:r>
        </w:del>
      </w:ins>
    </w:p>
    <w:p w14:paraId="273582AD" w14:textId="1E59163A" w:rsidR="005E44DE" w:rsidDel="000E64DE" w:rsidRDefault="005E44DE" w:rsidP="005E44DE">
      <w:pPr>
        <w:pStyle w:val="BodyText"/>
        <w:rPr>
          <w:ins w:id="1832" w:author="Sylvain Lelievre 152" w:date="2025-10-17T09:39:00Z" w16du:dateUtc="2025-10-17T07:39:00Z"/>
          <w:del w:id="1833" w:author="Sylvain Lelievre" w:date="2026-01-23T13:09:00Z" w16du:dateUtc="2026-01-23T12:09:00Z"/>
          <w:lang w:eastAsia="zh-CN"/>
        </w:rPr>
      </w:pPr>
      <w:ins w:id="1834" w:author="Sylvain Lelievre 152" w:date="2025-10-14T16:31:00Z" w16du:dateUtc="2025-10-14T14:31:00Z">
        <w:del w:id="1835" w:author="Sylvain Lelievre" w:date="2026-01-23T13:09:00Z" w16du:dateUtc="2026-01-23T12:09:00Z">
          <w:r w:rsidDel="000E64DE">
            <w:rPr>
              <w:lang w:eastAsia="zh-CN"/>
            </w:rPr>
            <w:delText xml:space="preserve">All GS-specific attributes </w:delText>
          </w:r>
        </w:del>
      </w:ins>
      <w:ins w:id="1836" w:author="Sylvain Lelievre 152" w:date="2025-10-17T09:41:00Z" w16du:dateUtc="2025-10-17T07:41:00Z">
        <w:del w:id="1837" w:author="Sylvain Lelievre" w:date="2026-01-23T13:09:00Z" w16du:dateUtc="2026-01-23T12:09:00Z">
          <w:r w:rsidR="00251F3B" w:rsidDel="000E64DE">
            <w:rPr>
              <w:lang w:eastAsia="zh-CN"/>
            </w:rPr>
            <w:delText xml:space="preserve">specfied in Table G.24 </w:delText>
          </w:r>
        </w:del>
      </w:ins>
      <w:ins w:id="1838" w:author="Sylvain Lelievre 152" w:date="2025-10-14T16:31:00Z" w16du:dateUtc="2025-10-14T14:31:00Z">
        <w:del w:id="1839" w:author="Sylvain Lelievre" w:date="2026-01-23T13:09:00Z" w16du:dateUtc="2026-01-23T12:09:00Z">
          <w:r w:rsidDel="000E64DE">
            <w:rPr>
              <w:lang w:eastAsia="zh-CN"/>
            </w:rPr>
            <w:delText xml:space="preserve">shall be carried inside the </w:delText>
          </w:r>
        </w:del>
      </w:ins>
      <w:ins w:id="1840" w:author="Sylvain Lelievre 152" w:date="2025-10-17T09:38:00Z" w16du:dateUtc="2025-10-17T07:38:00Z">
        <w:del w:id="1841" w:author="Sylvain Lelievre" w:date="2026-01-23T13:09:00Z" w16du:dateUtc="2026-01-23T12:09:00Z">
          <w:r w:rsidR="001609D2" w:rsidRPr="00F245F6" w:rsidDel="000E64DE">
            <w:rPr>
              <w:rFonts w:ascii="Courier New" w:hAnsi="Courier New" w:cs="Courier New"/>
              <w:lang w:eastAsia="zh-CN"/>
              <w:rPrChange w:id="1842" w:author="Sylvain Lelievre" w:date="2025-10-31T15:57:00Z" w16du:dateUtc="2025-10-31T14:57:00Z">
                <w:rPr>
                  <w:lang w:eastAsia="zh-CN"/>
                </w:rPr>
              </w:rPrChange>
            </w:rPr>
            <w:delText>MPEG_</w:delText>
          </w:r>
        </w:del>
      </w:ins>
      <w:ins w:id="1843" w:author="Sylvain Lelievre 152" w:date="2025-10-14T16:31:00Z" w16du:dateUtc="2025-10-14T14:31:00Z">
        <w:del w:id="1844" w:author="Sylvain Lelievre" w:date="2026-01-23T13:09:00Z" w16du:dateUtc="2026-01-23T12:09:00Z">
          <w:r w:rsidRPr="00F245F6" w:rsidDel="000E64DE">
            <w:rPr>
              <w:rFonts w:ascii="Courier New" w:hAnsi="Courier New" w:cs="Courier New"/>
              <w:lang w:eastAsia="zh-CN"/>
              <w:rPrChange w:id="1845" w:author="Sylvain Lelievre" w:date="2025-10-31T15:57:00Z" w16du:dateUtc="2025-10-31T14:57:00Z">
                <w:rPr>
                  <w:lang w:eastAsia="zh-CN"/>
                </w:rPr>
              </w:rPrChange>
            </w:rPr>
            <w:delText>GS</w:delText>
          </w:r>
          <w:r w:rsidDel="000E64DE">
            <w:rPr>
              <w:lang w:eastAsia="zh-CN"/>
            </w:rPr>
            <w:delText xml:space="preserve"> extension. Each entry references a glTF accessor (static) or a timed accessor (dynamic). Unless explicitly stated otherwise, components are 32-bit IEEE floating-point values, little-endian.</w:delText>
          </w:r>
        </w:del>
      </w:ins>
    </w:p>
    <w:p w14:paraId="5A5DA0C0" w14:textId="5AB680BE" w:rsidR="009B491A" w:rsidDel="000E64DE" w:rsidRDefault="009B491A" w:rsidP="005E44DE">
      <w:pPr>
        <w:pStyle w:val="BodyText"/>
        <w:rPr>
          <w:ins w:id="1846" w:author="Sylvain Lelievre 152" w:date="2025-10-14T16:31:00Z" w16du:dateUtc="2025-10-14T14:31:00Z"/>
          <w:del w:id="1847" w:author="Sylvain Lelievre" w:date="2026-01-23T13:09:00Z" w16du:dateUtc="2026-01-23T12:09:00Z"/>
          <w:lang w:eastAsia="zh-CN"/>
        </w:rPr>
      </w:pPr>
    </w:p>
    <w:p w14:paraId="4AE2E8A2" w14:textId="6EFCAEE6" w:rsidR="005E44DE" w:rsidRPr="009B491A" w:rsidDel="000E64DE" w:rsidRDefault="009B491A" w:rsidP="009B491A">
      <w:pPr>
        <w:pStyle w:val="Caption"/>
        <w:keepNext/>
        <w:jc w:val="center"/>
        <w:rPr>
          <w:ins w:id="1848" w:author="Sylvain Lelievre 152" w:date="2025-10-14T16:31:00Z" w16du:dateUtc="2025-10-14T14:31:00Z"/>
          <w:del w:id="1849" w:author="Sylvain Lelievre" w:date="2026-01-23T13:09:00Z" w16du:dateUtc="2026-01-23T12:09:00Z"/>
          <w:szCs w:val="22"/>
          <w:lang w:eastAsia="en-US"/>
        </w:rPr>
      </w:pPr>
      <w:ins w:id="1850" w:author="Sylvain Lelievre 152" w:date="2025-10-17T09:39:00Z" w16du:dateUtc="2025-10-17T07:39:00Z">
        <w:del w:id="1851" w:author="Sylvain Lelievre" w:date="2026-01-23T13:09:00Z" w16du:dateUtc="2026-01-23T12:09:00Z">
          <w:r w:rsidDel="000E64DE">
            <w:rPr>
              <w:szCs w:val="22"/>
            </w:rPr>
            <w:lastRenderedPageBreak/>
            <w:delText>Table G.</w:delText>
          </w:r>
        </w:del>
      </w:ins>
      <w:ins w:id="1852" w:author="Sylvain Lelievre 152" w:date="2025-10-17T09:40:00Z" w16du:dateUtc="2025-10-17T07:40:00Z">
        <w:del w:id="1853" w:author="Sylvain Lelievre" w:date="2026-01-23T13:09:00Z" w16du:dateUtc="2026-01-23T12:09:00Z">
          <w:r w:rsidR="00251F3B" w:rsidDel="000E64DE">
            <w:rPr>
              <w:szCs w:val="22"/>
            </w:rPr>
            <w:delText>24</w:delText>
          </w:r>
        </w:del>
      </w:ins>
      <w:ins w:id="1854" w:author="Sylvain Lelievre 152" w:date="2025-10-17T09:39:00Z" w16du:dateUtc="2025-10-17T07:39:00Z">
        <w:del w:id="1855" w:author="Sylvain Lelievre" w:date="2026-01-23T13:09:00Z" w16du:dateUtc="2026-01-23T12:09:00Z">
          <w:r w:rsidDel="000E64DE">
            <w:rPr>
              <w:noProof/>
              <w:szCs w:val="22"/>
            </w:rPr>
            <w:delText xml:space="preserve">: </w:delText>
          </w:r>
        </w:del>
      </w:ins>
      <w:ins w:id="1856" w:author="Sylvain Lelievre 152" w:date="2025-10-17T09:40:00Z" w16du:dateUtc="2025-10-17T07:40:00Z">
        <w:del w:id="1857" w:author="Sylvain Lelievre" w:date="2026-01-23T13:09:00Z" w16du:dateUtc="2026-01-23T12:09:00Z">
          <w:r w:rsidDel="000E64DE">
            <w:rPr>
              <w:noProof/>
              <w:szCs w:val="22"/>
            </w:rPr>
            <w:delText xml:space="preserve">GS-specific </w:delText>
          </w:r>
        </w:del>
      </w:ins>
      <w:ins w:id="1858" w:author="Sylvain Lelievre 152" w:date="2025-10-17T09:39:00Z" w16du:dateUtc="2025-10-17T07:39:00Z">
        <w:del w:id="1859" w:author="Sylvain Lelievre" w:date="2026-01-23T13:09:00Z" w16du:dateUtc="2026-01-23T12:09:00Z">
          <w:r w:rsidDel="000E64DE">
            <w:rPr>
              <w:noProof/>
              <w:szCs w:val="22"/>
            </w:rPr>
            <w:delText>attribute</w:delText>
          </w:r>
        </w:del>
      </w:ins>
      <w:ins w:id="1860" w:author="Sylvain Lelievre 152" w:date="2025-10-17T09:40:00Z" w16du:dateUtc="2025-10-17T07:40:00Z">
        <w:del w:id="1861" w:author="Sylvain Lelievre" w:date="2026-01-23T13:09:00Z" w16du:dateUtc="2026-01-23T12:09:00Z">
          <w:r w:rsidDel="000E64DE">
            <w:rPr>
              <w:noProof/>
              <w:szCs w:val="22"/>
            </w:rPr>
            <w:delText>s</w:delText>
          </w:r>
        </w:del>
      </w:ins>
    </w:p>
    <w:tbl>
      <w:tblPr>
        <w:tblStyle w:val="TableGrid"/>
        <w:tblW w:w="8100" w:type="dxa"/>
        <w:tblLayout w:type="fixed"/>
        <w:tblLook w:val="04A0" w:firstRow="1" w:lastRow="0" w:firstColumn="1" w:lastColumn="0" w:noHBand="0" w:noVBand="1"/>
      </w:tblPr>
      <w:tblGrid>
        <w:gridCol w:w="3147"/>
        <w:gridCol w:w="4953"/>
      </w:tblGrid>
      <w:tr w:rsidR="005E44DE" w:rsidDel="000E64DE" w14:paraId="53852DF3" w14:textId="635286D5" w:rsidTr="005E44DE">
        <w:trPr>
          <w:ins w:id="1862" w:author="Sylvain Lelievre 152" w:date="2025-10-14T16:31:00Z"/>
          <w:del w:id="1863" w:author="Sylvain Lelievre" w:date="2026-01-23T13:09:00Z"/>
        </w:trPr>
        <w:tc>
          <w:tcPr>
            <w:tcW w:w="3147" w:type="dxa"/>
            <w:tcBorders>
              <w:top w:val="single" w:sz="4" w:space="0" w:color="auto"/>
              <w:left w:val="single" w:sz="4" w:space="0" w:color="auto"/>
              <w:bottom w:val="single" w:sz="4" w:space="0" w:color="auto"/>
              <w:right w:val="single" w:sz="4" w:space="0" w:color="auto"/>
            </w:tcBorders>
            <w:hideMark/>
          </w:tcPr>
          <w:p w14:paraId="7E037B1F" w14:textId="07B676C7" w:rsidR="005E44DE" w:rsidDel="000E64DE" w:rsidRDefault="005E44DE">
            <w:pPr>
              <w:keepLines w:val="0"/>
              <w:rPr>
                <w:ins w:id="1864" w:author="Sylvain Lelievre 152" w:date="2025-10-14T16:31:00Z" w16du:dateUtc="2025-10-14T14:31:00Z"/>
                <w:del w:id="1865" w:author="Sylvain Lelievre" w:date="2026-01-23T13:09:00Z" w16du:dateUtc="2026-01-23T12:09:00Z"/>
                <w:b/>
                <w:bCs/>
              </w:rPr>
            </w:pPr>
            <w:ins w:id="1866" w:author="Sylvain Lelievre 152" w:date="2025-10-14T16:31:00Z" w16du:dateUtc="2025-10-14T14:31:00Z">
              <w:del w:id="1867" w:author="Sylvain Lelievre" w:date="2026-01-23T13:09:00Z" w16du:dateUtc="2026-01-23T12:09:00Z">
                <w:r w:rsidDel="000E64DE">
                  <w:rPr>
                    <w:b/>
                    <w:bCs/>
                  </w:rPr>
                  <w:delText>Name</w:delText>
                </w:r>
              </w:del>
            </w:ins>
          </w:p>
        </w:tc>
        <w:tc>
          <w:tcPr>
            <w:tcW w:w="4953" w:type="dxa"/>
            <w:tcBorders>
              <w:top w:val="single" w:sz="4" w:space="0" w:color="auto"/>
              <w:left w:val="single" w:sz="4" w:space="0" w:color="auto"/>
              <w:bottom w:val="single" w:sz="4" w:space="0" w:color="auto"/>
              <w:right w:val="single" w:sz="4" w:space="0" w:color="auto"/>
            </w:tcBorders>
            <w:hideMark/>
          </w:tcPr>
          <w:p w14:paraId="66974028" w14:textId="19B22C19" w:rsidR="005E44DE" w:rsidDel="000E64DE" w:rsidRDefault="005E44DE">
            <w:pPr>
              <w:keepLines w:val="0"/>
              <w:rPr>
                <w:ins w:id="1868" w:author="Sylvain Lelievre 152" w:date="2025-10-14T16:31:00Z" w16du:dateUtc="2025-10-14T14:31:00Z"/>
                <w:del w:id="1869" w:author="Sylvain Lelievre" w:date="2026-01-23T13:09:00Z" w16du:dateUtc="2026-01-23T12:09:00Z"/>
                <w:b/>
                <w:bCs/>
              </w:rPr>
            </w:pPr>
            <w:ins w:id="1870" w:author="Sylvain Lelievre 152" w:date="2025-10-14T16:31:00Z" w16du:dateUtc="2025-10-14T14:31:00Z">
              <w:del w:id="1871" w:author="Sylvain Lelievre" w:date="2026-01-23T13:09:00Z" w16du:dateUtc="2026-01-23T12:09:00Z">
                <w:r w:rsidDel="000E64DE">
                  <w:rPr>
                    <w:b/>
                    <w:bCs/>
                  </w:rPr>
                  <w:delText>Description</w:delText>
                </w:r>
              </w:del>
            </w:ins>
          </w:p>
        </w:tc>
      </w:tr>
      <w:tr w:rsidR="005E44DE" w:rsidDel="000E64DE" w14:paraId="751DB786" w14:textId="24C91298" w:rsidTr="005E44DE">
        <w:trPr>
          <w:ins w:id="1872" w:author="Sylvain Lelievre 152" w:date="2025-10-14T16:31:00Z"/>
          <w:del w:id="1873" w:author="Sylvain Lelievre" w:date="2026-01-23T13:09:00Z"/>
        </w:trPr>
        <w:tc>
          <w:tcPr>
            <w:tcW w:w="3147" w:type="dxa"/>
            <w:tcBorders>
              <w:top w:val="single" w:sz="4" w:space="0" w:color="auto"/>
              <w:left w:val="single" w:sz="4" w:space="0" w:color="auto"/>
              <w:bottom w:val="single" w:sz="4" w:space="0" w:color="auto"/>
              <w:right w:val="single" w:sz="4" w:space="0" w:color="auto"/>
            </w:tcBorders>
            <w:hideMark/>
          </w:tcPr>
          <w:p w14:paraId="3740A0F0" w14:textId="05FBF2BB" w:rsidR="005E44DE" w:rsidDel="000E64DE" w:rsidRDefault="005E44DE">
            <w:pPr>
              <w:keepLines w:val="0"/>
              <w:rPr>
                <w:ins w:id="1874" w:author="Sylvain Lelievre 152" w:date="2025-10-14T16:31:00Z" w16du:dateUtc="2025-10-14T14:31:00Z"/>
                <w:del w:id="1875" w:author="Sylvain Lelievre" w:date="2026-01-23T13:09:00Z" w16du:dateUtc="2026-01-23T12:09:00Z"/>
              </w:rPr>
            </w:pPr>
            <w:ins w:id="1876" w:author="Sylvain Lelievre 152" w:date="2025-10-14T16:31:00Z" w16du:dateUtc="2025-10-14T14:31:00Z">
              <w:del w:id="1877" w:author="Sylvain Lelievre" w:date="2026-01-23T13:09:00Z" w16du:dateUtc="2026-01-23T12:09:00Z">
                <w:r w:rsidDel="000E64DE">
                  <w:rPr>
                    <w:bCs/>
                  </w:rPr>
                  <w:delText>_MPEG_GS_ORIENTATION</w:delText>
                </w:r>
              </w:del>
            </w:ins>
          </w:p>
        </w:tc>
        <w:tc>
          <w:tcPr>
            <w:tcW w:w="4953" w:type="dxa"/>
            <w:tcBorders>
              <w:top w:val="single" w:sz="4" w:space="0" w:color="auto"/>
              <w:left w:val="single" w:sz="4" w:space="0" w:color="auto"/>
              <w:bottom w:val="single" w:sz="4" w:space="0" w:color="auto"/>
              <w:right w:val="single" w:sz="4" w:space="0" w:color="auto"/>
            </w:tcBorders>
            <w:hideMark/>
          </w:tcPr>
          <w:p w14:paraId="456AF2FA" w14:textId="460F8DDE" w:rsidR="005E44DE" w:rsidDel="000E64DE" w:rsidRDefault="005E44DE">
            <w:pPr>
              <w:keepLines w:val="0"/>
              <w:rPr>
                <w:ins w:id="1878" w:author="Sylvain Lelievre 152" w:date="2025-10-14T16:31:00Z" w16du:dateUtc="2025-10-14T14:31:00Z"/>
                <w:del w:id="1879" w:author="Sylvain Lelievre" w:date="2026-01-23T13:09:00Z" w16du:dateUtc="2026-01-23T12:09:00Z"/>
              </w:rPr>
            </w:pPr>
            <w:ins w:id="1880" w:author="Sylvain Lelievre 152" w:date="2025-10-14T16:31:00Z" w16du:dateUtc="2025-10-14T14:31:00Z">
              <w:del w:id="1881" w:author="Sylvain Lelievre" w:date="2026-01-23T13:09:00Z" w16du:dateUtc="2026-01-23T12:09:00Z">
                <w:r w:rsidDel="000E64DE">
                  <w:delText>Reference to accessor or timed accessor of type VEC4.</w:delText>
                </w:r>
              </w:del>
            </w:ins>
          </w:p>
          <w:p w14:paraId="32F827DA" w14:textId="068E8676" w:rsidR="005E44DE" w:rsidDel="000E64DE" w:rsidRDefault="005E44DE">
            <w:pPr>
              <w:keepLines w:val="0"/>
              <w:rPr>
                <w:ins w:id="1882" w:author="Sylvain Lelievre 152" w:date="2025-10-14T16:31:00Z" w16du:dateUtc="2025-10-14T14:31:00Z"/>
                <w:del w:id="1883" w:author="Sylvain Lelievre" w:date="2026-01-23T13:09:00Z" w16du:dateUtc="2026-01-23T12:09:00Z"/>
              </w:rPr>
            </w:pPr>
            <w:ins w:id="1884" w:author="Sylvain Lelievre 152" w:date="2025-10-14T16:31:00Z" w16du:dateUtc="2025-10-14T14:31:00Z">
              <w:del w:id="1885" w:author="Sylvain Lelievre" w:date="2026-01-23T13:09:00Z" w16du:dateUtc="2026-01-23T12:09:00Z">
                <w:r w:rsidDel="000E64DE">
                  <w:delText>It provides the quaternion rotation (x, y, z, w) defining the local axes orientation of each Gaussian splat.</w:delText>
                </w:r>
              </w:del>
            </w:ins>
          </w:p>
        </w:tc>
      </w:tr>
      <w:tr w:rsidR="005E44DE" w:rsidDel="000E64DE" w14:paraId="006599BB" w14:textId="00E890BB" w:rsidTr="005E44DE">
        <w:trPr>
          <w:ins w:id="1886" w:author="Sylvain Lelievre 152" w:date="2025-10-14T16:31:00Z"/>
          <w:del w:id="1887" w:author="Sylvain Lelievre" w:date="2026-01-23T13:09:00Z"/>
        </w:trPr>
        <w:tc>
          <w:tcPr>
            <w:tcW w:w="3147" w:type="dxa"/>
            <w:tcBorders>
              <w:top w:val="single" w:sz="4" w:space="0" w:color="auto"/>
              <w:left w:val="single" w:sz="4" w:space="0" w:color="auto"/>
              <w:bottom w:val="single" w:sz="4" w:space="0" w:color="auto"/>
              <w:right w:val="single" w:sz="4" w:space="0" w:color="auto"/>
            </w:tcBorders>
            <w:hideMark/>
          </w:tcPr>
          <w:p w14:paraId="10168E03" w14:textId="7EABC2AF" w:rsidR="005E44DE" w:rsidDel="000E64DE" w:rsidRDefault="005E44DE">
            <w:pPr>
              <w:keepLines w:val="0"/>
              <w:rPr>
                <w:ins w:id="1888" w:author="Sylvain Lelievre 152" w:date="2025-10-14T16:31:00Z" w16du:dateUtc="2025-10-14T14:31:00Z"/>
                <w:del w:id="1889" w:author="Sylvain Lelievre" w:date="2026-01-23T13:09:00Z" w16du:dateUtc="2026-01-23T12:09:00Z"/>
                <w:bCs/>
              </w:rPr>
            </w:pPr>
            <w:ins w:id="1890" w:author="Sylvain Lelievre 152" w:date="2025-10-14T16:31:00Z" w16du:dateUtc="2025-10-14T14:31:00Z">
              <w:del w:id="1891" w:author="Sylvain Lelievre" w:date="2026-01-23T13:09:00Z" w16du:dateUtc="2026-01-23T12:09:00Z">
                <w:r w:rsidDel="000E64DE">
                  <w:rPr>
                    <w:bCs/>
                  </w:rPr>
                  <w:delText>_MPEG_GS_SCALE</w:delText>
                </w:r>
              </w:del>
            </w:ins>
          </w:p>
        </w:tc>
        <w:tc>
          <w:tcPr>
            <w:tcW w:w="4953" w:type="dxa"/>
            <w:tcBorders>
              <w:top w:val="single" w:sz="4" w:space="0" w:color="auto"/>
              <w:left w:val="single" w:sz="4" w:space="0" w:color="auto"/>
              <w:bottom w:val="single" w:sz="4" w:space="0" w:color="auto"/>
              <w:right w:val="single" w:sz="4" w:space="0" w:color="auto"/>
            </w:tcBorders>
            <w:hideMark/>
          </w:tcPr>
          <w:p w14:paraId="4C52C628" w14:textId="4BE74BC3" w:rsidR="005E44DE" w:rsidDel="000E64DE" w:rsidRDefault="005E44DE">
            <w:pPr>
              <w:keepLines w:val="0"/>
              <w:rPr>
                <w:ins w:id="1892" w:author="Sylvain Lelievre 152" w:date="2025-10-14T16:31:00Z" w16du:dateUtc="2025-10-14T14:31:00Z"/>
                <w:del w:id="1893" w:author="Sylvain Lelievre" w:date="2026-01-23T13:09:00Z" w16du:dateUtc="2026-01-23T12:09:00Z"/>
              </w:rPr>
            </w:pPr>
            <w:ins w:id="1894" w:author="Sylvain Lelievre 152" w:date="2025-10-14T16:31:00Z" w16du:dateUtc="2025-10-14T14:31:00Z">
              <w:del w:id="1895" w:author="Sylvain Lelievre" w:date="2026-01-23T13:09:00Z" w16du:dateUtc="2026-01-23T12:09:00Z">
                <w:r w:rsidDel="000E64DE">
                  <w:delText>Reference to accessor or timed accessor of type VEC3.</w:delText>
                </w:r>
              </w:del>
            </w:ins>
          </w:p>
          <w:p w14:paraId="1E88C7CC" w14:textId="07707942" w:rsidR="005E44DE" w:rsidDel="000E64DE" w:rsidRDefault="005E44DE">
            <w:pPr>
              <w:keepLines w:val="0"/>
              <w:rPr>
                <w:ins w:id="1896" w:author="Sylvain Lelievre 152" w:date="2025-10-14T16:31:00Z" w16du:dateUtc="2025-10-14T14:31:00Z"/>
                <w:del w:id="1897" w:author="Sylvain Lelievre" w:date="2026-01-23T13:09:00Z" w16du:dateUtc="2026-01-23T12:09:00Z"/>
              </w:rPr>
            </w:pPr>
            <w:ins w:id="1898" w:author="Sylvain Lelievre 152" w:date="2025-10-14T16:31:00Z" w16du:dateUtc="2025-10-14T14:31:00Z">
              <w:del w:id="1899" w:author="Sylvain Lelievre" w:date="2026-01-23T13:09:00Z" w16du:dateUtc="2026-01-23T12:09:00Z">
                <w:r w:rsidDel="000E64DE">
                  <w:delText>It provides the ellipsoid scale along local X, Y, Z axes defining the size of each Gaussian splat.</w:delText>
                </w:r>
              </w:del>
            </w:ins>
          </w:p>
        </w:tc>
      </w:tr>
      <w:tr w:rsidR="005E44DE" w:rsidDel="000E64DE" w14:paraId="68FA3D7E" w14:textId="44D15567" w:rsidTr="005E44DE">
        <w:trPr>
          <w:ins w:id="1900" w:author="Sylvain Lelievre 152" w:date="2025-10-14T16:31:00Z"/>
          <w:del w:id="1901" w:author="Sylvain Lelievre" w:date="2026-01-23T13:09:00Z"/>
        </w:trPr>
        <w:tc>
          <w:tcPr>
            <w:tcW w:w="3147" w:type="dxa"/>
            <w:tcBorders>
              <w:top w:val="single" w:sz="4" w:space="0" w:color="auto"/>
              <w:left w:val="single" w:sz="4" w:space="0" w:color="auto"/>
              <w:bottom w:val="single" w:sz="4" w:space="0" w:color="auto"/>
              <w:right w:val="single" w:sz="4" w:space="0" w:color="auto"/>
            </w:tcBorders>
            <w:hideMark/>
          </w:tcPr>
          <w:p w14:paraId="54C74C63" w14:textId="5BC82808" w:rsidR="005E44DE" w:rsidDel="000E64DE" w:rsidRDefault="005E44DE">
            <w:pPr>
              <w:keepLines w:val="0"/>
              <w:rPr>
                <w:ins w:id="1902" w:author="Sylvain Lelievre 152" w:date="2025-10-14T16:31:00Z" w16du:dateUtc="2025-10-14T14:31:00Z"/>
                <w:del w:id="1903" w:author="Sylvain Lelievre" w:date="2026-01-23T13:09:00Z" w16du:dateUtc="2026-01-23T12:09:00Z"/>
                <w:bCs/>
              </w:rPr>
            </w:pPr>
            <w:ins w:id="1904" w:author="Sylvain Lelievre 152" w:date="2025-10-14T16:31:00Z" w16du:dateUtc="2025-10-14T14:31:00Z">
              <w:del w:id="1905" w:author="Sylvain Lelievre" w:date="2026-01-23T13:09:00Z" w16du:dateUtc="2026-01-23T12:09:00Z">
                <w:r w:rsidDel="000E64DE">
                  <w:rPr>
                    <w:bCs/>
                  </w:rPr>
                  <w:delText>_MPEG_GS_SH_COEFF_R</w:delText>
                </w:r>
              </w:del>
            </w:ins>
          </w:p>
        </w:tc>
        <w:tc>
          <w:tcPr>
            <w:tcW w:w="4953" w:type="dxa"/>
            <w:tcBorders>
              <w:top w:val="single" w:sz="4" w:space="0" w:color="auto"/>
              <w:left w:val="single" w:sz="4" w:space="0" w:color="auto"/>
              <w:bottom w:val="single" w:sz="4" w:space="0" w:color="auto"/>
              <w:right w:val="single" w:sz="4" w:space="0" w:color="auto"/>
            </w:tcBorders>
            <w:hideMark/>
          </w:tcPr>
          <w:p w14:paraId="7CCA474E" w14:textId="36D745BA" w:rsidR="005E44DE" w:rsidDel="000E64DE" w:rsidRDefault="005E44DE">
            <w:pPr>
              <w:keepLines w:val="0"/>
              <w:rPr>
                <w:ins w:id="1906" w:author="Sylvain Lelievre 152" w:date="2025-10-14T16:31:00Z" w16du:dateUtc="2025-10-14T14:31:00Z"/>
                <w:del w:id="1907" w:author="Sylvain Lelievre" w:date="2026-01-23T13:09:00Z" w16du:dateUtc="2026-01-23T12:09:00Z"/>
              </w:rPr>
            </w:pPr>
            <w:ins w:id="1908" w:author="Sylvain Lelievre 152" w:date="2025-10-14T16:31:00Z" w16du:dateUtc="2025-10-14T14:31:00Z">
              <w:del w:id="1909" w:author="Sylvain Lelievre" w:date="2026-01-23T13:09:00Z" w16du:dateUtc="2026-01-23T12:09:00Z">
                <w:r w:rsidDel="000E64DE">
                  <w:delText>Reference to accessor or timed accessor of type SCALAR.</w:delText>
                </w:r>
              </w:del>
            </w:ins>
          </w:p>
          <w:p w14:paraId="771E85A7" w14:textId="5CEE80D5" w:rsidR="005E44DE" w:rsidDel="000E64DE" w:rsidRDefault="005E44DE">
            <w:pPr>
              <w:keepLines w:val="0"/>
              <w:rPr>
                <w:ins w:id="1910" w:author="Sylvain Lelievre 152" w:date="2025-10-14T16:31:00Z" w16du:dateUtc="2025-10-14T14:31:00Z"/>
                <w:del w:id="1911" w:author="Sylvain Lelievre" w:date="2026-01-23T13:09:00Z" w16du:dateUtc="2026-01-23T12:09:00Z"/>
              </w:rPr>
            </w:pPr>
            <w:ins w:id="1912" w:author="Sylvain Lelievre 152" w:date="2025-10-14T16:31:00Z" w16du:dateUtc="2025-10-14T14:31:00Z">
              <w:del w:id="1913" w:author="Sylvain Lelievre" w:date="2026-01-23T13:09:00Z" w16du:dateUtc="2026-01-23T12:09:00Z">
                <w:r w:rsidDel="000E64DE">
                  <w:delText>It provides the SH coefficients for the Red color channel of the Gaussian splat.</w:delText>
                </w:r>
              </w:del>
            </w:ins>
          </w:p>
        </w:tc>
      </w:tr>
      <w:tr w:rsidR="005E44DE" w:rsidDel="000E64DE" w14:paraId="4794F313" w14:textId="7CB10A63" w:rsidTr="005E44DE">
        <w:trPr>
          <w:ins w:id="1914" w:author="Sylvain Lelievre 152" w:date="2025-10-14T16:31:00Z"/>
          <w:del w:id="1915" w:author="Sylvain Lelievre" w:date="2026-01-23T13:09:00Z"/>
        </w:trPr>
        <w:tc>
          <w:tcPr>
            <w:tcW w:w="3147" w:type="dxa"/>
            <w:tcBorders>
              <w:top w:val="single" w:sz="4" w:space="0" w:color="auto"/>
              <w:left w:val="single" w:sz="4" w:space="0" w:color="auto"/>
              <w:bottom w:val="single" w:sz="4" w:space="0" w:color="auto"/>
              <w:right w:val="single" w:sz="4" w:space="0" w:color="auto"/>
            </w:tcBorders>
            <w:hideMark/>
          </w:tcPr>
          <w:p w14:paraId="63160548" w14:textId="266F963A" w:rsidR="005E44DE" w:rsidDel="000E64DE" w:rsidRDefault="005E44DE">
            <w:pPr>
              <w:keepLines w:val="0"/>
              <w:rPr>
                <w:ins w:id="1916" w:author="Sylvain Lelievre 152" w:date="2025-10-14T16:31:00Z" w16du:dateUtc="2025-10-14T14:31:00Z"/>
                <w:del w:id="1917" w:author="Sylvain Lelievre" w:date="2026-01-23T13:09:00Z" w16du:dateUtc="2026-01-23T12:09:00Z"/>
                <w:bCs/>
              </w:rPr>
            </w:pPr>
            <w:ins w:id="1918" w:author="Sylvain Lelievre 152" w:date="2025-10-14T16:31:00Z" w16du:dateUtc="2025-10-14T14:31:00Z">
              <w:del w:id="1919" w:author="Sylvain Lelievre" w:date="2026-01-23T13:09:00Z" w16du:dateUtc="2026-01-23T12:09:00Z">
                <w:r w:rsidDel="000E64DE">
                  <w:rPr>
                    <w:bCs/>
                  </w:rPr>
                  <w:delText>_MPEG_GS_SH_COEFF_G</w:delText>
                </w:r>
              </w:del>
            </w:ins>
          </w:p>
        </w:tc>
        <w:tc>
          <w:tcPr>
            <w:tcW w:w="4953" w:type="dxa"/>
            <w:tcBorders>
              <w:top w:val="single" w:sz="4" w:space="0" w:color="auto"/>
              <w:left w:val="single" w:sz="4" w:space="0" w:color="auto"/>
              <w:bottom w:val="single" w:sz="4" w:space="0" w:color="auto"/>
              <w:right w:val="single" w:sz="4" w:space="0" w:color="auto"/>
            </w:tcBorders>
            <w:hideMark/>
          </w:tcPr>
          <w:p w14:paraId="5ED57452" w14:textId="1CBD111F" w:rsidR="005E44DE" w:rsidDel="000E64DE" w:rsidRDefault="005E44DE">
            <w:pPr>
              <w:keepLines w:val="0"/>
              <w:rPr>
                <w:ins w:id="1920" w:author="Sylvain Lelievre 152" w:date="2025-10-14T16:31:00Z" w16du:dateUtc="2025-10-14T14:31:00Z"/>
                <w:del w:id="1921" w:author="Sylvain Lelievre" w:date="2026-01-23T13:09:00Z" w16du:dateUtc="2026-01-23T12:09:00Z"/>
              </w:rPr>
            </w:pPr>
            <w:ins w:id="1922" w:author="Sylvain Lelievre 152" w:date="2025-10-14T16:31:00Z" w16du:dateUtc="2025-10-14T14:31:00Z">
              <w:del w:id="1923" w:author="Sylvain Lelievre" w:date="2026-01-23T13:09:00Z" w16du:dateUtc="2026-01-23T12:09:00Z">
                <w:r w:rsidDel="000E64DE">
                  <w:delText>Reference to accessor or timed accessor of type SCALAR.</w:delText>
                </w:r>
              </w:del>
            </w:ins>
          </w:p>
          <w:p w14:paraId="3DDC4D79" w14:textId="5C1A6C13" w:rsidR="005E44DE" w:rsidDel="000E64DE" w:rsidRDefault="005E44DE">
            <w:pPr>
              <w:keepLines w:val="0"/>
              <w:rPr>
                <w:ins w:id="1924" w:author="Sylvain Lelievre 152" w:date="2025-10-14T16:31:00Z" w16du:dateUtc="2025-10-14T14:31:00Z"/>
                <w:del w:id="1925" w:author="Sylvain Lelievre" w:date="2026-01-23T13:09:00Z" w16du:dateUtc="2026-01-23T12:09:00Z"/>
              </w:rPr>
            </w:pPr>
            <w:ins w:id="1926" w:author="Sylvain Lelievre 152" w:date="2025-10-14T16:31:00Z" w16du:dateUtc="2025-10-14T14:31:00Z">
              <w:del w:id="1927" w:author="Sylvain Lelievre" w:date="2026-01-23T13:09:00Z" w16du:dateUtc="2026-01-23T12:09:00Z">
                <w:r w:rsidDel="000E64DE">
                  <w:delText>It provides the SH coefficients for the Green color channel of the Gaussian splat.</w:delText>
                </w:r>
              </w:del>
            </w:ins>
          </w:p>
        </w:tc>
      </w:tr>
      <w:tr w:rsidR="005E44DE" w:rsidDel="000E64DE" w14:paraId="067AE3C3" w14:textId="6365526A" w:rsidTr="005E44DE">
        <w:trPr>
          <w:ins w:id="1928" w:author="Sylvain Lelievre 152" w:date="2025-10-14T16:31:00Z"/>
          <w:del w:id="1929" w:author="Sylvain Lelievre" w:date="2026-01-23T13:09:00Z"/>
        </w:trPr>
        <w:tc>
          <w:tcPr>
            <w:tcW w:w="3147" w:type="dxa"/>
            <w:tcBorders>
              <w:top w:val="single" w:sz="4" w:space="0" w:color="auto"/>
              <w:left w:val="single" w:sz="4" w:space="0" w:color="auto"/>
              <w:bottom w:val="single" w:sz="4" w:space="0" w:color="auto"/>
              <w:right w:val="single" w:sz="4" w:space="0" w:color="auto"/>
            </w:tcBorders>
            <w:hideMark/>
          </w:tcPr>
          <w:p w14:paraId="383DEAC2" w14:textId="2642E7C9" w:rsidR="005E44DE" w:rsidDel="000E64DE" w:rsidRDefault="005E44DE">
            <w:pPr>
              <w:keepLines w:val="0"/>
              <w:rPr>
                <w:ins w:id="1930" w:author="Sylvain Lelievre 152" w:date="2025-10-14T16:31:00Z" w16du:dateUtc="2025-10-14T14:31:00Z"/>
                <w:del w:id="1931" w:author="Sylvain Lelievre" w:date="2026-01-23T13:09:00Z" w16du:dateUtc="2026-01-23T12:09:00Z"/>
                <w:bCs/>
              </w:rPr>
            </w:pPr>
            <w:ins w:id="1932" w:author="Sylvain Lelievre 152" w:date="2025-10-14T16:31:00Z" w16du:dateUtc="2025-10-14T14:31:00Z">
              <w:del w:id="1933" w:author="Sylvain Lelievre" w:date="2026-01-23T13:09:00Z" w16du:dateUtc="2026-01-23T12:09:00Z">
                <w:r w:rsidDel="000E64DE">
                  <w:rPr>
                    <w:bCs/>
                  </w:rPr>
                  <w:delText>_MPEG_GS_SH_COEFF_B</w:delText>
                </w:r>
              </w:del>
            </w:ins>
          </w:p>
        </w:tc>
        <w:tc>
          <w:tcPr>
            <w:tcW w:w="4953" w:type="dxa"/>
            <w:tcBorders>
              <w:top w:val="single" w:sz="4" w:space="0" w:color="auto"/>
              <w:left w:val="single" w:sz="4" w:space="0" w:color="auto"/>
              <w:bottom w:val="single" w:sz="4" w:space="0" w:color="auto"/>
              <w:right w:val="single" w:sz="4" w:space="0" w:color="auto"/>
            </w:tcBorders>
            <w:hideMark/>
          </w:tcPr>
          <w:p w14:paraId="3A63D990" w14:textId="1FB282DE" w:rsidR="005E44DE" w:rsidDel="000E64DE" w:rsidRDefault="005E44DE">
            <w:pPr>
              <w:keepLines w:val="0"/>
              <w:rPr>
                <w:ins w:id="1934" w:author="Sylvain Lelievre 152" w:date="2025-10-14T16:31:00Z" w16du:dateUtc="2025-10-14T14:31:00Z"/>
                <w:del w:id="1935" w:author="Sylvain Lelievre" w:date="2026-01-23T13:09:00Z" w16du:dateUtc="2026-01-23T12:09:00Z"/>
              </w:rPr>
            </w:pPr>
            <w:ins w:id="1936" w:author="Sylvain Lelievre 152" w:date="2025-10-14T16:31:00Z" w16du:dateUtc="2025-10-14T14:31:00Z">
              <w:del w:id="1937" w:author="Sylvain Lelievre" w:date="2026-01-23T13:09:00Z" w16du:dateUtc="2026-01-23T12:09:00Z">
                <w:r w:rsidDel="000E64DE">
                  <w:delText>Reference to accessor or timed accessor of type SCALAR.</w:delText>
                </w:r>
              </w:del>
            </w:ins>
          </w:p>
          <w:p w14:paraId="239E2EEC" w14:textId="7B576908" w:rsidR="005E44DE" w:rsidDel="000E64DE" w:rsidRDefault="005E44DE">
            <w:pPr>
              <w:keepLines w:val="0"/>
              <w:rPr>
                <w:ins w:id="1938" w:author="Sylvain Lelievre 152" w:date="2025-10-14T16:31:00Z" w16du:dateUtc="2025-10-14T14:31:00Z"/>
                <w:del w:id="1939" w:author="Sylvain Lelievre" w:date="2026-01-23T13:09:00Z" w16du:dateUtc="2026-01-23T12:09:00Z"/>
              </w:rPr>
            </w:pPr>
            <w:ins w:id="1940" w:author="Sylvain Lelievre 152" w:date="2025-10-14T16:31:00Z" w16du:dateUtc="2025-10-14T14:31:00Z">
              <w:del w:id="1941" w:author="Sylvain Lelievre" w:date="2026-01-23T13:09:00Z" w16du:dateUtc="2026-01-23T12:09:00Z">
                <w:r w:rsidDel="000E64DE">
                  <w:delText>It provides the SH coefficients for the Blue color channel of the Gaussian splat.</w:delText>
                </w:r>
              </w:del>
            </w:ins>
          </w:p>
        </w:tc>
      </w:tr>
      <w:tr w:rsidR="005E44DE" w:rsidDel="000E64DE" w14:paraId="3FD8335F" w14:textId="03DE75B5" w:rsidTr="005E44DE">
        <w:trPr>
          <w:ins w:id="1942" w:author="Sylvain Lelievre 152" w:date="2025-10-14T16:31:00Z"/>
          <w:del w:id="1943" w:author="Sylvain Lelievre" w:date="2026-01-23T13:09:00Z"/>
        </w:trPr>
        <w:tc>
          <w:tcPr>
            <w:tcW w:w="3147" w:type="dxa"/>
            <w:tcBorders>
              <w:top w:val="single" w:sz="4" w:space="0" w:color="auto"/>
              <w:left w:val="single" w:sz="4" w:space="0" w:color="auto"/>
              <w:bottom w:val="single" w:sz="4" w:space="0" w:color="auto"/>
              <w:right w:val="single" w:sz="4" w:space="0" w:color="auto"/>
            </w:tcBorders>
            <w:hideMark/>
          </w:tcPr>
          <w:p w14:paraId="33806304" w14:textId="3E72D70A" w:rsidR="005E44DE" w:rsidDel="000E64DE" w:rsidRDefault="005E44DE">
            <w:pPr>
              <w:keepLines w:val="0"/>
              <w:rPr>
                <w:ins w:id="1944" w:author="Sylvain Lelievre 152" w:date="2025-10-14T16:31:00Z" w16du:dateUtc="2025-10-14T14:31:00Z"/>
                <w:del w:id="1945" w:author="Sylvain Lelievre" w:date="2026-01-23T13:09:00Z" w16du:dateUtc="2026-01-23T12:09:00Z"/>
                <w:bCs/>
              </w:rPr>
            </w:pPr>
            <w:ins w:id="1946" w:author="Sylvain Lelievre 152" w:date="2025-10-14T16:31:00Z" w16du:dateUtc="2025-10-14T14:31:00Z">
              <w:del w:id="1947" w:author="Sylvain Lelievre" w:date="2026-01-23T13:09:00Z" w16du:dateUtc="2026-01-23T12:09:00Z">
                <w:r w:rsidDel="000E64DE">
                  <w:rPr>
                    <w:bCs/>
                  </w:rPr>
                  <w:delText>_MPEG_GS_SH_COEFF_FIRST</w:delText>
                </w:r>
              </w:del>
            </w:ins>
          </w:p>
        </w:tc>
        <w:tc>
          <w:tcPr>
            <w:tcW w:w="4953" w:type="dxa"/>
            <w:tcBorders>
              <w:top w:val="single" w:sz="4" w:space="0" w:color="auto"/>
              <w:left w:val="single" w:sz="4" w:space="0" w:color="auto"/>
              <w:bottom w:val="single" w:sz="4" w:space="0" w:color="auto"/>
              <w:right w:val="single" w:sz="4" w:space="0" w:color="auto"/>
            </w:tcBorders>
            <w:hideMark/>
          </w:tcPr>
          <w:p w14:paraId="5F636C9D" w14:textId="4990E1B7" w:rsidR="005E44DE" w:rsidDel="000E64DE" w:rsidRDefault="005E44DE">
            <w:pPr>
              <w:keepLines w:val="0"/>
              <w:rPr>
                <w:ins w:id="1948" w:author="Sylvain Lelievre 152" w:date="2025-10-14T16:31:00Z" w16du:dateUtc="2025-10-14T14:31:00Z"/>
                <w:del w:id="1949" w:author="Sylvain Lelievre" w:date="2026-01-23T13:09:00Z" w16du:dateUtc="2026-01-23T12:09:00Z"/>
              </w:rPr>
            </w:pPr>
            <w:ins w:id="1950" w:author="Sylvain Lelievre 152" w:date="2025-10-14T16:31:00Z" w16du:dateUtc="2025-10-14T14:31:00Z">
              <w:del w:id="1951" w:author="Sylvain Lelievre" w:date="2026-01-23T13:09:00Z" w16du:dateUtc="2026-01-23T12:09:00Z">
                <w:r w:rsidDel="000E64DE">
                  <w:delText>Reference to accessor or timed accessor of type SCALAR.</w:delText>
                </w:r>
              </w:del>
            </w:ins>
          </w:p>
          <w:p w14:paraId="044AACEA" w14:textId="0D189A27" w:rsidR="005E44DE" w:rsidDel="000E64DE" w:rsidRDefault="005E44DE">
            <w:pPr>
              <w:keepLines w:val="0"/>
              <w:rPr>
                <w:ins w:id="1952" w:author="Sylvain Lelievre 152" w:date="2025-10-14T16:31:00Z" w16du:dateUtc="2025-10-14T14:31:00Z"/>
                <w:del w:id="1953" w:author="Sylvain Lelievre" w:date="2026-01-23T13:09:00Z" w16du:dateUtc="2026-01-23T12:09:00Z"/>
              </w:rPr>
            </w:pPr>
            <w:ins w:id="1954" w:author="Sylvain Lelievre 152" w:date="2025-10-14T16:31:00Z" w16du:dateUtc="2025-10-14T14:31:00Z">
              <w:del w:id="1955" w:author="Sylvain Lelievre" w:date="2026-01-23T13:09:00Z" w16du:dateUtc="2026-01-23T12:09:00Z">
                <w:r w:rsidDel="000E64DE">
                  <w:delText>It provides the first-order spherical harmonic coefficients (9 coefficients) for initial progressive download.</w:delText>
                </w:r>
              </w:del>
            </w:ins>
          </w:p>
        </w:tc>
      </w:tr>
      <w:tr w:rsidR="005E44DE" w:rsidDel="000E64DE" w14:paraId="275F9E5C" w14:textId="05916D80" w:rsidTr="005E44DE">
        <w:trPr>
          <w:ins w:id="1956" w:author="Sylvain Lelievre 152" w:date="2025-10-14T16:31:00Z"/>
          <w:del w:id="1957" w:author="Sylvain Lelievre" w:date="2026-01-23T13:09:00Z"/>
        </w:trPr>
        <w:tc>
          <w:tcPr>
            <w:tcW w:w="3147" w:type="dxa"/>
            <w:tcBorders>
              <w:top w:val="single" w:sz="4" w:space="0" w:color="auto"/>
              <w:left w:val="single" w:sz="4" w:space="0" w:color="auto"/>
              <w:bottom w:val="single" w:sz="4" w:space="0" w:color="auto"/>
              <w:right w:val="single" w:sz="4" w:space="0" w:color="auto"/>
            </w:tcBorders>
            <w:hideMark/>
          </w:tcPr>
          <w:p w14:paraId="64379D59" w14:textId="703B2C03" w:rsidR="005E44DE" w:rsidDel="000E64DE" w:rsidRDefault="005E44DE">
            <w:pPr>
              <w:keepLines w:val="0"/>
              <w:rPr>
                <w:ins w:id="1958" w:author="Sylvain Lelievre 152" w:date="2025-10-14T16:31:00Z" w16du:dateUtc="2025-10-14T14:31:00Z"/>
                <w:del w:id="1959" w:author="Sylvain Lelievre" w:date="2026-01-23T13:09:00Z" w16du:dateUtc="2026-01-23T12:09:00Z"/>
                <w:bCs/>
              </w:rPr>
            </w:pPr>
            <w:ins w:id="1960" w:author="Sylvain Lelievre 152" w:date="2025-10-14T16:31:00Z" w16du:dateUtc="2025-10-14T14:31:00Z">
              <w:del w:id="1961" w:author="Sylvain Lelievre" w:date="2026-01-23T13:09:00Z" w16du:dateUtc="2026-01-23T12:09:00Z">
                <w:r w:rsidDel="000E64DE">
                  <w:rPr>
                    <w:bCs/>
                  </w:rPr>
                  <w:delText>_MPEG_GS_SH_COEFF_SECOND</w:delText>
                </w:r>
              </w:del>
            </w:ins>
          </w:p>
        </w:tc>
        <w:tc>
          <w:tcPr>
            <w:tcW w:w="4953" w:type="dxa"/>
            <w:tcBorders>
              <w:top w:val="single" w:sz="4" w:space="0" w:color="auto"/>
              <w:left w:val="single" w:sz="4" w:space="0" w:color="auto"/>
              <w:bottom w:val="single" w:sz="4" w:space="0" w:color="auto"/>
              <w:right w:val="single" w:sz="4" w:space="0" w:color="auto"/>
            </w:tcBorders>
            <w:hideMark/>
          </w:tcPr>
          <w:p w14:paraId="449C575E" w14:textId="0E0D1872" w:rsidR="005E44DE" w:rsidDel="000E64DE" w:rsidRDefault="005E44DE">
            <w:pPr>
              <w:keepLines w:val="0"/>
              <w:rPr>
                <w:ins w:id="1962" w:author="Sylvain Lelievre 152" w:date="2025-10-14T16:31:00Z" w16du:dateUtc="2025-10-14T14:31:00Z"/>
                <w:del w:id="1963" w:author="Sylvain Lelievre" w:date="2026-01-23T13:09:00Z" w16du:dateUtc="2026-01-23T12:09:00Z"/>
              </w:rPr>
            </w:pPr>
            <w:ins w:id="1964" w:author="Sylvain Lelievre 152" w:date="2025-10-14T16:31:00Z" w16du:dateUtc="2025-10-14T14:31:00Z">
              <w:del w:id="1965" w:author="Sylvain Lelievre" w:date="2026-01-23T13:09:00Z" w16du:dateUtc="2026-01-23T12:09:00Z">
                <w:r w:rsidDel="000E64DE">
                  <w:delText>Reference to accessor or timed accessor of type SCALAR.</w:delText>
                </w:r>
              </w:del>
            </w:ins>
          </w:p>
          <w:p w14:paraId="3CD08A8A" w14:textId="7B51A0C4" w:rsidR="005E44DE" w:rsidDel="000E64DE" w:rsidRDefault="005E44DE">
            <w:pPr>
              <w:keepLines w:val="0"/>
              <w:rPr>
                <w:ins w:id="1966" w:author="Sylvain Lelievre 152" w:date="2025-10-14T16:31:00Z" w16du:dateUtc="2025-10-14T14:31:00Z"/>
                <w:del w:id="1967" w:author="Sylvain Lelievre" w:date="2026-01-23T13:09:00Z" w16du:dateUtc="2026-01-23T12:09:00Z"/>
              </w:rPr>
            </w:pPr>
            <w:ins w:id="1968" w:author="Sylvain Lelievre 152" w:date="2025-10-14T16:31:00Z" w16du:dateUtc="2025-10-14T14:31:00Z">
              <w:del w:id="1969" w:author="Sylvain Lelievre" w:date="2026-01-23T13:09:00Z" w16du:dateUtc="2026-01-23T12:09:00Z">
                <w:r w:rsidDel="000E64DE">
                  <w:lastRenderedPageBreak/>
                  <w:delText>It provides the second-order spherical harmonic coefficients (15 coefficients) for subsequent progressive download.</w:delText>
                </w:r>
              </w:del>
            </w:ins>
          </w:p>
        </w:tc>
      </w:tr>
      <w:tr w:rsidR="005E44DE" w:rsidDel="000E64DE" w14:paraId="530EDBCA" w14:textId="7D8E4850" w:rsidTr="005E44DE">
        <w:trPr>
          <w:ins w:id="1970" w:author="Sylvain Lelievre 152" w:date="2025-10-14T16:31:00Z"/>
          <w:del w:id="1971" w:author="Sylvain Lelievre" w:date="2026-01-23T13:09:00Z"/>
        </w:trPr>
        <w:tc>
          <w:tcPr>
            <w:tcW w:w="3147" w:type="dxa"/>
            <w:tcBorders>
              <w:top w:val="single" w:sz="4" w:space="0" w:color="auto"/>
              <w:left w:val="single" w:sz="4" w:space="0" w:color="auto"/>
              <w:bottom w:val="single" w:sz="4" w:space="0" w:color="auto"/>
              <w:right w:val="single" w:sz="4" w:space="0" w:color="auto"/>
            </w:tcBorders>
            <w:hideMark/>
          </w:tcPr>
          <w:p w14:paraId="1A4AFB2D" w14:textId="42FC81A9" w:rsidR="005E44DE" w:rsidDel="000E64DE" w:rsidRDefault="005E44DE">
            <w:pPr>
              <w:keepLines w:val="0"/>
              <w:rPr>
                <w:ins w:id="1972" w:author="Sylvain Lelievre 152" w:date="2025-10-14T16:31:00Z" w16du:dateUtc="2025-10-14T14:31:00Z"/>
                <w:del w:id="1973" w:author="Sylvain Lelievre" w:date="2026-01-23T13:09:00Z" w16du:dateUtc="2026-01-23T12:09:00Z"/>
                <w:bCs/>
              </w:rPr>
            </w:pPr>
            <w:ins w:id="1974" w:author="Sylvain Lelievre 152" w:date="2025-10-14T16:31:00Z" w16du:dateUtc="2025-10-14T14:31:00Z">
              <w:del w:id="1975" w:author="Sylvain Lelievre" w:date="2026-01-23T13:09:00Z" w16du:dateUtc="2026-01-23T12:09:00Z">
                <w:r w:rsidDel="000E64DE">
                  <w:rPr>
                    <w:bCs/>
                  </w:rPr>
                  <w:lastRenderedPageBreak/>
                  <w:delText>_MPEG_GS_SH_COEFF_THIRD</w:delText>
                </w:r>
              </w:del>
            </w:ins>
          </w:p>
        </w:tc>
        <w:tc>
          <w:tcPr>
            <w:tcW w:w="4953" w:type="dxa"/>
            <w:tcBorders>
              <w:top w:val="single" w:sz="4" w:space="0" w:color="auto"/>
              <w:left w:val="single" w:sz="4" w:space="0" w:color="auto"/>
              <w:bottom w:val="single" w:sz="4" w:space="0" w:color="auto"/>
              <w:right w:val="single" w:sz="4" w:space="0" w:color="auto"/>
            </w:tcBorders>
            <w:hideMark/>
          </w:tcPr>
          <w:p w14:paraId="4992B953" w14:textId="67371969" w:rsidR="005E44DE" w:rsidDel="000E64DE" w:rsidRDefault="005E44DE">
            <w:pPr>
              <w:keepLines w:val="0"/>
              <w:rPr>
                <w:ins w:id="1976" w:author="Sylvain Lelievre 152" w:date="2025-10-14T16:31:00Z" w16du:dateUtc="2025-10-14T14:31:00Z"/>
                <w:del w:id="1977" w:author="Sylvain Lelievre" w:date="2026-01-23T13:09:00Z" w16du:dateUtc="2026-01-23T12:09:00Z"/>
              </w:rPr>
            </w:pPr>
            <w:ins w:id="1978" w:author="Sylvain Lelievre 152" w:date="2025-10-14T16:31:00Z" w16du:dateUtc="2025-10-14T14:31:00Z">
              <w:del w:id="1979" w:author="Sylvain Lelievre" w:date="2026-01-23T13:09:00Z" w16du:dateUtc="2026-01-23T12:09:00Z">
                <w:r w:rsidDel="000E64DE">
                  <w:delText>Reference to accessor or timed accessor of type SCALAR.</w:delText>
                </w:r>
              </w:del>
            </w:ins>
          </w:p>
          <w:p w14:paraId="1CDC8609" w14:textId="1735947D" w:rsidR="005E44DE" w:rsidDel="000E64DE" w:rsidRDefault="005E44DE">
            <w:pPr>
              <w:keepLines w:val="0"/>
              <w:rPr>
                <w:ins w:id="1980" w:author="Sylvain Lelievre 152" w:date="2025-10-14T16:31:00Z" w16du:dateUtc="2025-10-14T14:31:00Z"/>
                <w:del w:id="1981" w:author="Sylvain Lelievre" w:date="2026-01-23T13:09:00Z" w16du:dateUtc="2026-01-23T12:09:00Z"/>
              </w:rPr>
            </w:pPr>
            <w:ins w:id="1982" w:author="Sylvain Lelievre 152" w:date="2025-10-14T16:31:00Z" w16du:dateUtc="2025-10-14T14:31:00Z">
              <w:del w:id="1983" w:author="Sylvain Lelievre" w:date="2026-01-23T13:09:00Z" w16du:dateUtc="2026-01-23T12:09:00Z">
                <w:r w:rsidDel="000E64DE">
                  <w:delText>It provides the third-order spherical harmonic coefficients (21 coefficients) for advanced progressive download.</w:delText>
                </w:r>
              </w:del>
            </w:ins>
          </w:p>
        </w:tc>
      </w:tr>
    </w:tbl>
    <w:p w14:paraId="7C12AA06" w14:textId="56791B26" w:rsidR="005E44DE" w:rsidDel="000E64DE" w:rsidRDefault="005E44DE" w:rsidP="005E44DE">
      <w:pPr>
        <w:pStyle w:val="BodyText"/>
        <w:rPr>
          <w:ins w:id="1984" w:author="Sylvain Lelievre 152" w:date="2025-10-14T16:31:00Z" w16du:dateUtc="2025-10-14T14:31:00Z"/>
          <w:del w:id="1985" w:author="Sylvain Lelievre" w:date="2026-01-23T13:09:00Z" w16du:dateUtc="2026-01-23T12:09:00Z"/>
          <w:rFonts w:ascii="Arial" w:eastAsia="Arial" w:hAnsi="Arial" w:cs="Arial"/>
          <w:sz w:val="24"/>
          <w:szCs w:val="24"/>
          <w:lang w:eastAsia="zh-CN"/>
        </w:rPr>
      </w:pPr>
    </w:p>
    <w:p w14:paraId="7311999E" w14:textId="22EE4424" w:rsidR="005E44DE" w:rsidDel="000E64DE" w:rsidRDefault="005E44DE" w:rsidP="005E44DE">
      <w:pPr>
        <w:pStyle w:val="BodyText"/>
        <w:rPr>
          <w:ins w:id="1986" w:author="Sylvain Lelievre 152" w:date="2025-10-14T16:31:00Z" w16du:dateUtc="2025-10-14T14:31:00Z"/>
          <w:del w:id="1987" w:author="Sylvain Lelievre" w:date="2026-01-23T13:09:00Z" w16du:dateUtc="2026-01-23T12:09:00Z"/>
          <w:lang w:eastAsia="zh-CN"/>
        </w:rPr>
      </w:pPr>
      <w:ins w:id="1988" w:author="Sylvain Lelievre 152" w:date="2025-10-14T16:31:00Z" w16du:dateUtc="2025-10-14T14:31:00Z">
        <w:del w:id="1989" w:author="Sylvain Lelievre" w:date="2026-01-23T13:09:00Z" w16du:dateUtc="2026-01-23T12:09:00Z">
          <w:r w:rsidDel="000E64DE">
            <w:rPr>
              <w:lang w:eastAsia="zh-CN"/>
            </w:rPr>
            <w:delText>Other Gaussian Splat properties shall map to existing glTF primitive attributes according to Table G.</w:delText>
          </w:r>
        </w:del>
        <w:del w:id="1990" w:author="Sylvain Lelievre" w:date="2025-11-03T11:57:00Z" w16du:dateUtc="2025-11-03T10:57:00Z">
          <w:r w:rsidDel="00513E5C">
            <w:rPr>
              <w:lang w:eastAsia="zh-CN"/>
            </w:rPr>
            <w:delText>5-2</w:delText>
          </w:r>
        </w:del>
        <w:del w:id="1991" w:author="Sylvain Lelievre" w:date="2026-01-23T13:09:00Z" w16du:dateUtc="2026-01-23T12:09:00Z">
          <w:r w:rsidDel="000E64DE">
            <w:rPr>
              <w:lang w:eastAsia="zh-CN"/>
            </w:rPr>
            <w:delText>. This mapping ensures a baseline POINTS visualization and defines DC-term handling required for both SH layouts.</w:delText>
          </w:r>
        </w:del>
      </w:ins>
    </w:p>
    <w:p w14:paraId="053F42E8" w14:textId="29B8F05F" w:rsidR="005E44DE" w:rsidDel="000E64DE" w:rsidRDefault="005E44DE" w:rsidP="005E44DE">
      <w:pPr>
        <w:pStyle w:val="BodyText"/>
        <w:rPr>
          <w:ins w:id="1992" w:author="Sylvain Lelievre 152" w:date="2025-10-14T16:31:00Z" w16du:dateUtc="2025-10-14T14:31:00Z"/>
          <w:del w:id="1993" w:author="Sylvain Lelievre" w:date="2026-01-23T13:09:00Z" w16du:dateUtc="2026-01-23T12:09:00Z"/>
          <w:lang w:eastAsia="zh-CN"/>
        </w:rPr>
      </w:pPr>
    </w:p>
    <w:p w14:paraId="66F65F2C" w14:textId="611C23AE" w:rsidR="005E44DE" w:rsidDel="000E64DE" w:rsidRDefault="005E44DE" w:rsidP="005E44DE">
      <w:pPr>
        <w:pStyle w:val="Caption"/>
        <w:keepNext/>
        <w:jc w:val="center"/>
        <w:rPr>
          <w:ins w:id="1994" w:author="Sylvain Lelievre 152" w:date="2025-10-14T16:31:00Z" w16du:dateUtc="2025-10-14T14:31:00Z"/>
          <w:del w:id="1995" w:author="Sylvain Lelievre" w:date="2026-01-23T13:09:00Z" w16du:dateUtc="2026-01-23T12:09:00Z"/>
          <w:szCs w:val="22"/>
          <w:lang w:eastAsia="en-US"/>
        </w:rPr>
      </w:pPr>
      <w:bookmarkStart w:id="1996" w:name="_Ref202516698"/>
      <w:ins w:id="1997" w:author="Sylvain Lelievre 152" w:date="2025-10-14T16:31:00Z" w16du:dateUtc="2025-10-14T14:31:00Z">
        <w:del w:id="1998" w:author="Sylvain Lelievre" w:date="2026-01-23T13:09:00Z" w16du:dateUtc="2026-01-23T12:09:00Z">
          <w:r w:rsidDel="000E64DE">
            <w:rPr>
              <w:szCs w:val="22"/>
            </w:rPr>
            <w:delText>Table G.</w:delText>
          </w:r>
        </w:del>
        <w:del w:id="1999" w:author="Sylvain Lelievre" w:date="2025-11-03T11:56:00Z" w16du:dateUtc="2025-11-03T10:56:00Z">
          <w:r w:rsidDel="007679D4">
            <w:rPr>
              <w:szCs w:val="22"/>
            </w:rPr>
            <w:delText xml:space="preserve">5- </w:delText>
          </w:r>
          <w:r w:rsidDel="007679D4">
            <w:fldChar w:fldCharType="begin"/>
          </w:r>
          <w:r w:rsidDel="007679D4">
            <w:rPr>
              <w:szCs w:val="22"/>
            </w:rPr>
            <w:delInstrText xml:space="preserve"> SEQ Table_G.5- \* ARABIC </w:delInstrText>
          </w:r>
          <w:r w:rsidDel="007679D4">
            <w:fldChar w:fldCharType="separate"/>
          </w:r>
          <w:r w:rsidDel="007679D4">
            <w:rPr>
              <w:noProof/>
              <w:szCs w:val="22"/>
            </w:rPr>
            <w:delText>2</w:delText>
          </w:r>
          <w:r w:rsidDel="007679D4">
            <w:fldChar w:fldCharType="end"/>
          </w:r>
        </w:del>
        <w:bookmarkEnd w:id="1996"/>
        <w:del w:id="2000" w:author="Sylvain Lelievre" w:date="2026-01-23T13:09:00Z" w16du:dateUtc="2026-01-23T12:09:00Z">
          <w:r w:rsidDel="000E64DE">
            <w:rPr>
              <w:noProof/>
              <w:szCs w:val="22"/>
            </w:rPr>
            <w:delText>: glTF mapped Gaussian spalt attribute</w:delText>
          </w:r>
        </w:del>
      </w:ins>
    </w:p>
    <w:tbl>
      <w:tblPr>
        <w:tblStyle w:val="TableGrid"/>
        <w:tblW w:w="0" w:type="auto"/>
        <w:tblLook w:val="04A0" w:firstRow="1" w:lastRow="0" w:firstColumn="1" w:lastColumn="0" w:noHBand="0" w:noVBand="1"/>
      </w:tblPr>
      <w:tblGrid>
        <w:gridCol w:w="3685"/>
        <w:gridCol w:w="4500"/>
      </w:tblGrid>
      <w:tr w:rsidR="005E44DE" w:rsidDel="000E64DE" w14:paraId="0AD5521B" w14:textId="6E199A71" w:rsidTr="005E44DE">
        <w:trPr>
          <w:ins w:id="2001" w:author="Sylvain Lelievre 152" w:date="2025-10-14T16:31:00Z"/>
          <w:del w:id="2002" w:author="Sylvain Lelievre" w:date="2026-01-23T13:09:00Z"/>
        </w:trPr>
        <w:tc>
          <w:tcPr>
            <w:tcW w:w="3685" w:type="dxa"/>
            <w:tcBorders>
              <w:top w:val="single" w:sz="4" w:space="0" w:color="auto"/>
              <w:left w:val="single" w:sz="4" w:space="0" w:color="auto"/>
              <w:bottom w:val="single" w:sz="4" w:space="0" w:color="auto"/>
              <w:right w:val="single" w:sz="4" w:space="0" w:color="auto"/>
            </w:tcBorders>
            <w:hideMark/>
          </w:tcPr>
          <w:p w14:paraId="14AE1139" w14:textId="65F842B9" w:rsidR="005E44DE" w:rsidDel="000E64DE" w:rsidRDefault="005E44DE">
            <w:pPr>
              <w:keepLines w:val="0"/>
              <w:rPr>
                <w:ins w:id="2003" w:author="Sylvain Lelievre 152" w:date="2025-10-14T16:31:00Z" w16du:dateUtc="2025-10-14T14:31:00Z"/>
                <w:del w:id="2004" w:author="Sylvain Lelievre" w:date="2026-01-23T13:09:00Z" w16du:dateUtc="2026-01-23T12:09:00Z"/>
                <w:b/>
                <w:bCs/>
                <w:sz w:val="20"/>
              </w:rPr>
            </w:pPr>
            <w:ins w:id="2005" w:author="Sylvain Lelievre 152" w:date="2025-10-14T16:31:00Z" w16du:dateUtc="2025-10-14T14:31:00Z">
              <w:del w:id="2006" w:author="Sylvain Lelievre" w:date="2026-01-23T13:09:00Z" w16du:dateUtc="2026-01-23T12:09:00Z">
                <w:r w:rsidDel="000E64DE">
                  <w:rPr>
                    <w:b/>
                    <w:bCs/>
                  </w:rPr>
                  <w:delText>GS Property</w:delText>
                </w:r>
              </w:del>
            </w:ins>
          </w:p>
        </w:tc>
        <w:tc>
          <w:tcPr>
            <w:tcW w:w="4500" w:type="dxa"/>
            <w:tcBorders>
              <w:top w:val="single" w:sz="4" w:space="0" w:color="auto"/>
              <w:left w:val="single" w:sz="4" w:space="0" w:color="auto"/>
              <w:bottom w:val="single" w:sz="4" w:space="0" w:color="auto"/>
              <w:right w:val="single" w:sz="4" w:space="0" w:color="auto"/>
            </w:tcBorders>
            <w:hideMark/>
          </w:tcPr>
          <w:p w14:paraId="74D7834F" w14:textId="179C9C01" w:rsidR="005E44DE" w:rsidDel="000E64DE" w:rsidRDefault="005E44DE">
            <w:pPr>
              <w:keepLines w:val="0"/>
              <w:rPr>
                <w:ins w:id="2007" w:author="Sylvain Lelievre 152" w:date="2025-10-14T16:31:00Z" w16du:dateUtc="2025-10-14T14:31:00Z"/>
                <w:del w:id="2008" w:author="Sylvain Lelievre" w:date="2026-01-23T13:09:00Z" w16du:dateUtc="2026-01-23T12:09:00Z"/>
                <w:b/>
                <w:bCs/>
              </w:rPr>
            </w:pPr>
            <w:ins w:id="2009" w:author="Sylvain Lelievre 152" w:date="2025-10-14T16:31:00Z" w16du:dateUtc="2025-10-14T14:31:00Z">
              <w:del w:id="2010" w:author="Sylvain Lelievre" w:date="2026-01-23T13:09:00Z" w16du:dateUtc="2026-01-23T12:09:00Z">
                <w:r w:rsidDel="000E64DE">
                  <w:rPr>
                    <w:b/>
                    <w:bCs/>
                  </w:rPr>
                  <w:delText>Corresponding glTF Attribute</w:delText>
                </w:r>
              </w:del>
            </w:ins>
          </w:p>
        </w:tc>
      </w:tr>
      <w:tr w:rsidR="005E44DE" w:rsidDel="000E64DE" w14:paraId="6C019DE2" w14:textId="360F0573" w:rsidTr="005E44DE">
        <w:trPr>
          <w:ins w:id="2011" w:author="Sylvain Lelievre 152" w:date="2025-10-14T16:31:00Z"/>
          <w:del w:id="2012" w:author="Sylvain Lelievre" w:date="2026-01-23T13:09:00Z"/>
        </w:trPr>
        <w:tc>
          <w:tcPr>
            <w:tcW w:w="3685" w:type="dxa"/>
            <w:tcBorders>
              <w:top w:val="single" w:sz="4" w:space="0" w:color="auto"/>
              <w:left w:val="single" w:sz="4" w:space="0" w:color="auto"/>
              <w:bottom w:val="single" w:sz="4" w:space="0" w:color="auto"/>
              <w:right w:val="single" w:sz="4" w:space="0" w:color="auto"/>
            </w:tcBorders>
            <w:hideMark/>
          </w:tcPr>
          <w:p w14:paraId="34BB9892" w14:textId="25E24CD6" w:rsidR="005E44DE" w:rsidDel="000E64DE" w:rsidRDefault="005E44DE">
            <w:pPr>
              <w:keepLines w:val="0"/>
              <w:rPr>
                <w:ins w:id="2013" w:author="Sylvain Lelievre 152" w:date="2025-10-14T16:31:00Z" w16du:dateUtc="2025-10-14T14:31:00Z"/>
                <w:del w:id="2014" w:author="Sylvain Lelievre" w:date="2026-01-23T13:09:00Z" w16du:dateUtc="2026-01-23T12:09:00Z"/>
                <w:bCs/>
              </w:rPr>
            </w:pPr>
            <w:ins w:id="2015" w:author="Sylvain Lelievre 152" w:date="2025-10-14T16:31:00Z" w16du:dateUtc="2025-10-14T14:31:00Z">
              <w:del w:id="2016" w:author="Sylvain Lelievre" w:date="2026-01-23T13:09:00Z" w16du:dateUtc="2026-01-23T12:09:00Z">
                <w:r w:rsidDel="000E64DE">
                  <w:rPr>
                    <w:bCs/>
                  </w:rPr>
                  <w:delText>x, y, z</w:delText>
                </w:r>
              </w:del>
            </w:ins>
          </w:p>
        </w:tc>
        <w:tc>
          <w:tcPr>
            <w:tcW w:w="4500" w:type="dxa"/>
            <w:tcBorders>
              <w:top w:val="single" w:sz="4" w:space="0" w:color="auto"/>
              <w:left w:val="single" w:sz="4" w:space="0" w:color="auto"/>
              <w:bottom w:val="single" w:sz="4" w:space="0" w:color="auto"/>
              <w:right w:val="single" w:sz="4" w:space="0" w:color="auto"/>
            </w:tcBorders>
            <w:hideMark/>
          </w:tcPr>
          <w:p w14:paraId="1BD8ECD0" w14:textId="29261C0E" w:rsidR="005E44DE" w:rsidDel="000E64DE" w:rsidRDefault="005E44DE">
            <w:pPr>
              <w:keepLines w:val="0"/>
              <w:rPr>
                <w:ins w:id="2017" w:author="Sylvain Lelievre 152" w:date="2025-10-14T16:31:00Z" w16du:dateUtc="2025-10-14T14:31:00Z"/>
                <w:del w:id="2018" w:author="Sylvain Lelievre" w:date="2026-01-23T13:09:00Z" w16du:dateUtc="2026-01-23T12:09:00Z"/>
                <w:bCs/>
              </w:rPr>
            </w:pPr>
            <w:ins w:id="2019" w:author="Sylvain Lelievre 152" w:date="2025-10-14T16:31:00Z" w16du:dateUtc="2025-10-14T14:31:00Z">
              <w:del w:id="2020" w:author="Sylvain Lelievre" w:date="2026-01-23T13:09:00Z" w16du:dateUtc="2026-01-23T12:09:00Z">
                <w:r w:rsidDel="000E64DE">
                  <w:rPr>
                    <w:bCs/>
                  </w:rPr>
                  <w:delText>POSITION</w:delText>
                </w:r>
              </w:del>
            </w:ins>
          </w:p>
        </w:tc>
      </w:tr>
      <w:tr w:rsidR="005E44DE" w:rsidDel="000E64DE" w14:paraId="71E6FA7F" w14:textId="7C9D301D" w:rsidTr="005E44DE">
        <w:trPr>
          <w:ins w:id="2021" w:author="Sylvain Lelievre 152" w:date="2025-10-14T16:31:00Z"/>
          <w:del w:id="2022" w:author="Sylvain Lelievre" w:date="2026-01-23T13:09:00Z"/>
        </w:trPr>
        <w:tc>
          <w:tcPr>
            <w:tcW w:w="3685" w:type="dxa"/>
            <w:tcBorders>
              <w:top w:val="single" w:sz="4" w:space="0" w:color="auto"/>
              <w:left w:val="single" w:sz="4" w:space="0" w:color="auto"/>
              <w:bottom w:val="single" w:sz="4" w:space="0" w:color="auto"/>
              <w:right w:val="single" w:sz="4" w:space="0" w:color="auto"/>
            </w:tcBorders>
            <w:hideMark/>
          </w:tcPr>
          <w:p w14:paraId="1512DB65" w14:textId="2FD72B22" w:rsidR="005E44DE" w:rsidDel="000E64DE" w:rsidRDefault="005E44DE">
            <w:pPr>
              <w:keepLines w:val="0"/>
              <w:rPr>
                <w:ins w:id="2023" w:author="Sylvain Lelievre 152" w:date="2025-10-14T16:31:00Z" w16du:dateUtc="2025-10-14T14:31:00Z"/>
                <w:del w:id="2024" w:author="Sylvain Lelievre" w:date="2026-01-23T13:09:00Z" w16du:dateUtc="2026-01-23T12:09:00Z"/>
                <w:bCs/>
              </w:rPr>
            </w:pPr>
            <w:ins w:id="2025" w:author="Sylvain Lelievre 152" w:date="2025-10-14T16:31:00Z" w16du:dateUtc="2025-10-14T14:31:00Z">
              <w:del w:id="2026" w:author="Sylvain Lelievre" w:date="2026-01-23T13:09:00Z" w16du:dateUtc="2026-01-23T12:09:00Z">
                <w:r w:rsidDel="000E64DE">
                  <w:rPr>
                    <w:bCs/>
                  </w:rPr>
                  <w:delText>f_dc_[0-2]</w:delText>
                </w:r>
              </w:del>
            </w:ins>
          </w:p>
        </w:tc>
        <w:tc>
          <w:tcPr>
            <w:tcW w:w="4500" w:type="dxa"/>
            <w:tcBorders>
              <w:top w:val="single" w:sz="4" w:space="0" w:color="auto"/>
              <w:left w:val="single" w:sz="4" w:space="0" w:color="auto"/>
              <w:bottom w:val="single" w:sz="4" w:space="0" w:color="auto"/>
              <w:right w:val="single" w:sz="4" w:space="0" w:color="auto"/>
            </w:tcBorders>
            <w:hideMark/>
          </w:tcPr>
          <w:p w14:paraId="0F776193" w14:textId="16A2BF9A" w:rsidR="005E44DE" w:rsidDel="000E64DE" w:rsidRDefault="005E44DE">
            <w:pPr>
              <w:keepLines w:val="0"/>
              <w:rPr>
                <w:ins w:id="2027" w:author="Sylvain Lelievre 152" w:date="2025-10-14T16:31:00Z" w16du:dateUtc="2025-10-14T14:31:00Z"/>
                <w:del w:id="2028" w:author="Sylvain Lelievre" w:date="2026-01-23T13:09:00Z" w16du:dateUtc="2026-01-23T12:09:00Z"/>
                <w:bCs/>
              </w:rPr>
            </w:pPr>
            <w:ins w:id="2029" w:author="Sylvain Lelievre 152" w:date="2025-10-14T16:31:00Z" w16du:dateUtc="2025-10-14T14:31:00Z">
              <w:del w:id="2030" w:author="Sylvain Lelievre" w:date="2026-01-23T13:09:00Z" w16du:dateUtc="2026-01-23T12:09:00Z">
                <w:r w:rsidDel="000E64DE">
                  <w:rPr>
                    <w:bCs/>
                  </w:rPr>
                  <w:delText>COLOR_n (may need to be normalized)</w:delText>
                </w:r>
              </w:del>
            </w:ins>
          </w:p>
        </w:tc>
      </w:tr>
      <w:tr w:rsidR="005E44DE" w:rsidDel="000E64DE" w14:paraId="4F3CB1F6" w14:textId="6C600848" w:rsidTr="005E44DE">
        <w:trPr>
          <w:ins w:id="2031" w:author="Sylvain Lelievre 152" w:date="2025-10-14T16:31:00Z"/>
          <w:del w:id="2032" w:author="Sylvain Lelievre" w:date="2026-01-23T13:09:00Z"/>
        </w:trPr>
        <w:tc>
          <w:tcPr>
            <w:tcW w:w="3685" w:type="dxa"/>
            <w:tcBorders>
              <w:top w:val="single" w:sz="4" w:space="0" w:color="auto"/>
              <w:left w:val="single" w:sz="4" w:space="0" w:color="auto"/>
              <w:bottom w:val="single" w:sz="4" w:space="0" w:color="auto"/>
              <w:right w:val="single" w:sz="4" w:space="0" w:color="auto"/>
            </w:tcBorders>
            <w:hideMark/>
          </w:tcPr>
          <w:p w14:paraId="4524DFE2" w14:textId="35080783" w:rsidR="005E44DE" w:rsidDel="000E64DE" w:rsidRDefault="005E44DE">
            <w:pPr>
              <w:keepLines w:val="0"/>
              <w:rPr>
                <w:ins w:id="2033" w:author="Sylvain Lelievre 152" w:date="2025-10-14T16:31:00Z" w16du:dateUtc="2025-10-14T14:31:00Z"/>
                <w:del w:id="2034" w:author="Sylvain Lelievre" w:date="2026-01-23T13:09:00Z" w16du:dateUtc="2026-01-23T12:09:00Z"/>
                <w:bCs/>
              </w:rPr>
            </w:pPr>
            <w:ins w:id="2035" w:author="Sylvain Lelievre 152" w:date="2025-10-14T16:31:00Z" w16du:dateUtc="2025-10-14T14:31:00Z">
              <w:del w:id="2036" w:author="Sylvain Lelievre" w:date="2026-01-23T13:09:00Z" w16du:dateUtc="2026-01-23T12:09:00Z">
                <w:r w:rsidDel="000E64DE">
                  <w:rPr>
                    <w:bCs/>
                  </w:rPr>
                  <w:delText>opacity</w:delText>
                </w:r>
              </w:del>
            </w:ins>
          </w:p>
        </w:tc>
        <w:tc>
          <w:tcPr>
            <w:tcW w:w="4500" w:type="dxa"/>
            <w:tcBorders>
              <w:top w:val="single" w:sz="4" w:space="0" w:color="auto"/>
              <w:left w:val="single" w:sz="4" w:space="0" w:color="auto"/>
              <w:bottom w:val="single" w:sz="4" w:space="0" w:color="auto"/>
              <w:right w:val="single" w:sz="4" w:space="0" w:color="auto"/>
            </w:tcBorders>
            <w:hideMark/>
          </w:tcPr>
          <w:p w14:paraId="32ADC3C9" w14:textId="108228B3" w:rsidR="005E44DE" w:rsidDel="000E64DE" w:rsidRDefault="005E44DE">
            <w:pPr>
              <w:keepLines w:val="0"/>
              <w:rPr>
                <w:ins w:id="2037" w:author="Sylvain Lelievre 152" w:date="2025-10-14T16:31:00Z" w16du:dateUtc="2025-10-14T14:31:00Z"/>
                <w:del w:id="2038" w:author="Sylvain Lelievre" w:date="2026-01-23T13:09:00Z" w16du:dateUtc="2026-01-23T12:09:00Z"/>
                <w:bCs/>
              </w:rPr>
            </w:pPr>
            <w:ins w:id="2039" w:author="Sylvain Lelievre 152" w:date="2025-10-14T16:31:00Z" w16du:dateUtc="2025-10-14T14:31:00Z">
              <w:del w:id="2040" w:author="Sylvain Lelievre" w:date="2026-01-23T13:09:00Z" w16du:dateUtc="2026-01-23T12:09:00Z">
                <w:r w:rsidDel="000E64DE">
                  <w:rPr>
                    <w:bCs/>
                  </w:rPr>
                  <w:delText>Alpha channel of COLOR_n</w:delText>
                </w:r>
              </w:del>
            </w:ins>
          </w:p>
        </w:tc>
      </w:tr>
    </w:tbl>
    <w:p w14:paraId="66841031" w14:textId="3B2AA745" w:rsidR="005E44DE" w:rsidDel="000E64DE" w:rsidRDefault="005E44DE" w:rsidP="005E44DE">
      <w:pPr>
        <w:pStyle w:val="BodyText"/>
        <w:rPr>
          <w:ins w:id="2041" w:author="Sylvain Lelievre 152" w:date="2025-10-14T16:31:00Z" w16du:dateUtc="2025-10-14T14:31:00Z"/>
          <w:del w:id="2042" w:author="Sylvain Lelievre" w:date="2026-01-23T13:09:00Z" w16du:dateUtc="2026-01-23T12:09:00Z"/>
          <w:rFonts w:ascii="Arial" w:eastAsia="Arial" w:hAnsi="Arial" w:cs="Arial"/>
          <w:sz w:val="24"/>
          <w:szCs w:val="24"/>
          <w:lang w:eastAsia="zh-CN"/>
        </w:rPr>
      </w:pPr>
    </w:p>
    <w:p w14:paraId="632429FE" w14:textId="6DFA2B29" w:rsidR="005E44DE" w:rsidDel="000E64DE" w:rsidRDefault="005E44DE" w:rsidP="005E44DE">
      <w:pPr>
        <w:pStyle w:val="BodyText"/>
        <w:rPr>
          <w:ins w:id="2043" w:author="Sylvain Lelievre 152" w:date="2025-10-14T16:32:00Z" w16du:dateUtc="2025-10-14T14:32:00Z"/>
          <w:del w:id="2044" w:author="Sylvain Lelievre" w:date="2026-01-23T13:09:00Z" w16du:dateUtc="2026-01-23T12:09:00Z"/>
          <w:lang w:eastAsia="zh-CN"/>
        </w:rPr>
      </w:pPr>
      <w:ins w:id="2045" w:author="Sylvain Lelievre 152" w:date="2025-10-14T16:31:00Z" w16du:dateUtc="2025-10-14T14:31:00Z">
        <w:del w:id="2046" w:author="Sylvain Lelievre" w:date="2026-01-23T13:09:00Z" w16du:dateUtc="2026-01-23T12:09:00Z">
          <w:r w:rsidDel="000E64DE">
            <w:rPr>
              <w:lang w:eastAsia="zh-CN"/>
            </w:rPr>
            <w:delText>Two SH layouts are supported. In the progressive layout, _MPEG_GS_SH_COEFF_FIRST/SECOND/THIRD shall contain 9/15/21 coefficients per splat respectively; the DC term (order 0) shall not be stored in these arrays and shall be reconstructed from COLOR_0.rgb as defined above. In the per-channel layout, _MPEG_GS_SH_COEFF_R/G/B shall each contain 15 coefficients per splat for that channel, with the DC term reconstructed from COLOR_0.rgb. Receivers shall support both layouts and must follow the signaled layout.</w:delText>
          </w:r>
        </w:del>
      </w:ins>
    </w:p>
    <w:p w14:paraId="3F9E1B5A" w14:textId="3156A36E" w:rsidR="005E44DE" w:rsidDel="000E64DE" w:rsidRDefault="005E44DE" w:rsidP="005E44DE">
      <w:pPr>
        <w:pStyle w:val="BodyText"/>
        <w:rPr>
          <w:ins w:id="2047" w:author="Sylvain Lelievre 152" w:date="2025-10-14T16:31:00Z" w16du:dateUtc="2025-10-14T14:31:00Z"/>
          <w:del w:id="2048" w:author="Sylvain Lelievre" w:date="2026-01-23T13:09:00Z" w16du:dateUtc="2026-01-23T12:09:00Z"/>
          <w:lang w:eastAsia="zh-CN"/>
        </w:rPr>
      </w:pPr>
    </w:p>
    <w:p w14:paraId="7D6BD926" w14:textId="1D78810C" w:rsidR="005E44DE" w:rsidDel="000E64DE" w:rsidRDefault="005E44DE" w:rsidP="005E44DE">
      <w:pPr>
        <w:pStyle w:val="Heading3"/>
        <w:numPr>
          <w:ilvl w:val="0"/>
          <w:numId w:val="0"/>
        </w:numPr>
        <w:rPr>
          <w:ins w:id="2049" w:author="Sylvain Lelievre 152" w:date="2025-10-14T16:31:00Z" w16du:dateUtc="2025-10-14T14:31:00Z"/>
          <w:del w:id="2050" w:author="Sylvain Lelievre" w:date="2026-01-23T13:09:00Z" w16du:dateUtc="2026-01-23T12:09:00Z"/>
        </w:rPr>
      </w:pPr>
      <w:ins w:id="2051" w:author="Sylvain Lelievre 152" w:date="2025-10-14T16:31:00Z" w16du:dateUtc="2025-10-14T14:31:00Z">
        <w:del w:id="2052" w:author="Sylvain Lelievre" w:date="2026-01-23T13:09:00Z" w16du:dateUtc="2026-01-23T12:09:00Z">
          <w:r w:rsidDel="000E64DE">
            <w:delText>G.5.3</w:delText>
          </w:r>
          <w:r w:rsidDel="000E64DE">
            <w:tab/>
            <w:delText xml:space="preserve">Processing Model </w:delText>
          </w:r>
        </w:del>
      </w:ins>
    </w:p>
    <w:p w14:paraId="37E100FE" w14:textId="1D26C050" w:rsidR="005E44DE" w:rsidDel="000E64DE" w:rsidRDefault="005E44DE" w:rsidP="005E44DE">
      <w:pPr>
        <w:pStyle w:val="BodyText"/>
        <w:rPr>
          <w:ins w:id="2053" w:author="Sylvain Lelievre 152" w:date="2025-10-14T16:31:00Z" w16du:dateUtc="2025-10-14T14:31:00Z"/>
          <w:del w:id="2054" w:author="Sylvain Lelievre" w:date="2026-01-23T13:09:00Z" w16du:dateUtc="2026-01-23T12:09:00Z"/>
          <w:lang w:eastAsia="zh-CN"/>
        </w:rPr>
      </w:pPr>
      <w:ins w:id="2055" w:author="Sylvain Lelievre 152" w:date="2025-10-14T16:31:00Z" w16du:dateUtc="2025-10-14T14:31:00Z">
        <w:del w:id="2056" w:author="Sylvain Lelievre" w:date="2026-01-23T13:09:00Z" w16du:dateUtc="2026-01-23T12:09:00Z">
          <w:r w:rsidDel="000E64DE">
            <w:rPr>
              <w:lang w:eastAsia="zh-CN"/>
            </w:rPr>
            <w:delText xml:space="preserve">When a scene description references Gaussian Splats via the application-specific attributes, the GS MAF pipeline retrieves Gaussian Splat data from buffers through accessors specified by these attributes. For static Gaussian Splats, these attributes are fetched once and used continuously throughout the rendering session. For dynamic Gaussian Splats (4DGS), timed accessors and circular buffers shall be used as defined by MPEG-I Scene Description: the sender announces temporal data using MPEG_media, MPEG_buffer_circular, and MPEG_accessor_timed; the receiver obtains per-frame data accordingly. </w:delText>
          </w:r>
        </w:del>
      </w:ins>
    </w:p>
    <w:p w14:paraId="07FDCBD3" w14:textId="5E771802" w:rsidR="005E44DE" w:rsidDel="000E64DE" w:rsidRDefault="005E44DE" w:rsidP="005E44DE">
      <w:pPr>
        <w:pStyle w:val="BodyText"/>
        <w:rPr>
          <w:ins w:id="2057" w:author="Sylvain Lelievre 152" w:date="2025-10-14T16:31:00Z" w16du:dateUtc="2025-10-14T14:31:00Z"/>
          <w:del w:id="2058" w:author="Sylvain Lelievre" w:date="2026-01-23T13:09:00Z" w16du:dateUtc="2026-01-23T12:09:00Z"/>
          <w:lang w:eastAsia="zh-CN"/>
        </w:rPr>
      </w:pPr>
      <w:ins w:id="2059" w:author="Sylvain Lelievre 152" w:date="2025-10-14T16:31:00Z" w16du:dateUtc="2025-10-14T14:31:00Z">
        <w:del w:id="2060" w:author="Sylvain Lelievre" w:date="2026-01-23T13:09:00Z" w16du:dateUtc="2026-01-23T12:09:00Z">
          <w:r w:rsidDel="000E64DE">
            <w:rPr>
              <w:lang w:eastAsia="zh-CN"/>
            </w:rPr>
            <w:delText>Note: the storage of all frames of a 4DGS sequence in a single container is FFS.</w:delText>
          </w:r>
        </w:del>
      </w:ins>
    </w:p>
    <w:p w14:paraId="7CCDA12F" w14:textId="6414A358" w:rsidR="005E44DE" w:rsidDel="000E64DE" w:rsidRDefault="005E44DE" w:rsidP="005E44DE">
      <w:pPr>
        <w:pStyle w:val="BodyText"/>
        <w:rPr>
          <w:ins w:id="2061" w:author="Sylvain Lelievre 152" w:date="2025-10-14T16:32:00Z" w16du:dateUtc="2025-10-14T14:32:00Z"/>
          <w:del w:id="2062" w:author="Sylvain Lelievre" w:date="2026-01-23T13:09:00Z" w16du:dateUtc="2026-01-23T12:09:00Z"/>
          <w:lang w:eastAsia="zh-CN"/>
        </w:rPr>
      </w:pPr>
      <w:ins w:id="2063" w:author="Sylvain Lelievre 152" w:date="2025-10-14T16:31:00Z" w16du:dateUtc="2025-10-14T14:31:00Z">
        <w:del w:id="2064" w:author="Sylvain Lelievre" w:date="2026-01-23T13:09:00Z" w16du:dateUtc="2026-01-23T12:09:00Z">
          <w:r w:rsidDel="000E64DE">
            <w:rPr>
              <w:lang w:eastAsia="zh-CN"/>
            </w:rPr>
            <w:delText xml:space="preserve"> </w:delText>
          </w:r>
        </w:del>
      </w:ins>
    </w:p>
    <w:p w14:paraId="6666A17B" w14:textId="6DF7F0E1" w:rsidR="005E44DE" w:rsidDel="000E64DE" w:rsidRDefault="005E44DE" w:rsidP="005E44DE">
      <w:pPr>
        <w:pStyle w:val="BodyText"/>
        <w:rPr>
          <w:ins w:id="2065" w:author="Sylvain Lelievre 152" w:date="2025-10-14T16:31:00Z" w16du:dateUtc="2025-10-14T14:31:00Z"/>
          <w:del w:id="2066" w:author="Sylvain Lelievre" w:date="2026-01-23T13:09:00Z" w16du:dateUtc="2026-01-23T12:09:00Z"/>
          <w:lang w:eastAsia="zh-CN"/>
        </w:rPr>
      </w:pPr>
      <w:ins w:id="2067" w:author="Sylvain Lelievre 152" w:date="2025-10-14T16:31:00Z" w16du:dateUtc="2025-10-14T14:31:00Z">
        <w:del w:id="2068" w:author="Sylvain Lelievre" w:date="2026-01-23T13:09:00Z" w16du:dateUtc="2026-01-23T12:09:00Z">
          <w:r w:rsidDel="000E64DE">
            <w:rPr>
              <w:lang w:eastAsia="zh-CN"/>
            </w:rPr>
            <w:lastRenderedPageBreak/>
            <w:delText>Progressive download and rendering are integrated via hierarchical bufferViews and SH layouts. Upon initialization, the renderer fetches POSITION and COLOR_0 for a coarse representation. As more detailed data becomes available, the renderer incrementally updates Gaussian Splats by loading _MPEG_GS_ORIENTATION, _MPEG_GS_SCALE, and progressively refined SH coefficients using either the progressive (_MPEG_GS_SH_COEFF_FIRST/SECOND/THIRD) or per-channel (_MPEG_GS_SH_COEFF_R/G/B) layout. Each bufferView or frame increment improves fidelity without re-decoding prior data.</w:delText>
          </w:r>
        </w:del>
      </w:ins>
    </w:p>
    <w:p w14:paraId="0A4DC693" w14:textId="5BE0CE64" w:rsidR="005E44DE" w:rsidDel="000E64DE" w:rsidRDefault="005E44DE" w:rsidP="005E44DE">
      <w:pPr>
        <w:pStyle w:val="BodyText"/>
        <w:rPr>
          <w:ins w:id="2069" w:author="Sylvain Lelievre 152" w:date="2025-10-14T16:31:00Z" w16du:dateUtc="2025-10-14T14:31:00Z"/>
          <w:del w:id="2070" w:author="Sylvain Lelievre" w:date="2026-01-23T13:09:00Z" w16du:dateUtc="2026-01-23T12:09:00Z"/>
          <w:b/>
          <w:bCs/>
          <w:lang w:eastAsia="zh-CN"/>
        </w:rPr>
      </w:pPr>
    </w:p>
    <w:p w14:paraId="64C7B58A" w14:textId="62B1491F" w:rsidR="005E44DE" w:rsidDel="000E64DE" w:rsidRDefault="005E44DE" w:rsidP="005E44DE">
      <w:pPr>
        <w:pStyle w:val="BodyText"/>
        <w:rPr>
          <w:ins w:id="2071" w:author="Sylvain Lelievre 152" w:date="2025-10-14T16:31:00Z" w16du:dateUtc="2025-10-14T14:31:00Z"/>
          <w:del w:id="2072" w:author="Sylvain Lelievre" w:date="2026-01-23T13:09:00Z" w16du:dateUtc="2026-01-23T12:09:00Z"/>
          <w:lang w:eastAsia="zh-CN"/>
        </w:rPr>
      </w:pPr>
      <w:ins w:id="2073" w:author="Sylvain Lelievre 152" w:date="2025-10-14T16:31:00Z" w16du:dateUtc="2025-10-14T14:31:00Z">
        <w:del w:id="2074" w:author="Sylvain Lelievre" w:date="2026-01-23T13:09:00Z" w16du:dateUtc="2026-01-23T12:09:00Z">
          <w:r w:rsidDel="000E64DE">
            <w:rPr>
              <w:lang w:eastAsia="zh-CN"/>
            </w:rPr>
            <w:delText xml:space="preserve">Each rendering cycle retrieves updated attributes from the circular buffer pointing to the latest gaussian splat frame. If no new per-frame data is available, the renderer shall continue to use the last available set of attributes. Dynamic updates shall follow the format and sizes signaled by the corresponding timed accessors. </w:delText>
          </w:r>
        </w:del>
      </w:ins>
    </w:p>
    <w:p w14:paraId="5C8C5B8D" w14:textId="464F09F2" w:rsidR="005E44DE" w:rsidDel="000E64DE" w:rsidRDefault="005E44DE" w:rsidP="005E44DE">
      <w:pPr>
        <w:pStyle w:val="BodyText"/>
        <w:rPr>
          <w:ins w:id="2075" w:author="Sylvain Lelievre 152" w:date="2025-10-14T16:31:00Z" w16du:dateUtc="2025-10-14T14:31:00Z"/>
          <w:del w:id="2076" w:author="Sylvain Lelievre" w:date="2026-01-23T13:09:00Z" w16du:dateUtc="2026-01-23T12:09:00Z"/>
          <w:lang w:eastAsia="zh-CN"/>
        </w:rPr>
      </w:pPr>
    </w:p>
    <w:p w14:paraId="315D3B10" w14:textId="0AC03AC3" w:rsidR="005E44DE" w:rsidRPr="005E44DE" w:rsidDel="000E64DE" w:rsidRDefault="005E44DE" w:rsidP="005E44DE">
      <w:pPr>
        <w:pStyle w:val="BodyText"/>
        <w:rPr>
          <w:ins w:id="2077" w:author="Sylvain Lelievre 152" w:date="2025-10-10T13:50:00Z" w16du:dateUtc="2025-10-10T11:50:00Z"/>
          <w:del w:id="2078" w:author="Sylvain Lelievre" w:date="2026-01-23T13:09:00Z" w16du:dateUtc="2026-01-23T12:09:00Z"/>
          <w:lang w:eastAsia="zh-CN"/>
        </w:rPr>
      </w:pPr>
      <w:ins w:id="2079" w:author="Sylvain Lelievre 152" w:date="2025-10-14T16:31:00Z" w16du:dateUtc="2025-10-14T14:31:00Z">
        <w:del w:id="2080" w:author="Sylvain Lelievre" w:date="2026-01-23T13:09:00Z" w16du:dateUtc="2026-01-23T12:09:00Z">
          <w:r w:rsidDel="000E64DE">
            <w:rPr>
              <w:lang w:eastAsia="zh-CN"/>
            </w:rPr>
            <w:delText>The glTF primitive mode for Gaussian Splats is set to POINTS (0). Receivers shall support both SH layouts, both transport layouts (when present), and the baseline POINTS fallback via POSITION and COLOR_0 to render regular point clouds.</w:delText>
          </w:r>
        </w:del>
      </w:ins>
    </w:p>
    <w:p w14:paraId="295F5DCA" w14:textId="77777777" w:rsidR="00473A87" w:rsidRDefault="00473A87" w:rsidP="00473A87">
      <w:pPr>
        <w:pStyle w:val="BodyText"/>
        <w:autoSpaceDE w:val="0"/>
        <w:autoSpaceDN w:val="0"/>
        <w:adjustRightInd w:val="0"/>
        <w:rPr>
          <w:ins w:id="2081" w:author="Sylvain Lelievre 152" w:date="2025-10-10T13:50:00Z" w16du:dateUtc="2025-10-10T11:50:00Z"/>
          <w:rFonts w:eastAsia="MS Mincho"/>
          <w:szCs w:val="24"/>
        </w:rPr>
      </w:pPr>
    </w:p>
    <w:p w14:paraId="3B79B234" w14:textId="77777777" w:rsidR="00473A87" w:rsidRDefault="00473A87" w:rsidP="00473A87">
      <w:pPr>
        <w:pStyle w:val="BodyText"/>
        <w:autoSpaceDE w:val="0"/>
        <w:autoSpaceDN w:val="0"/>
        <w:adjustRightInd w:val="0"/>
        <w:rPr>
          <w:ins w:id="2082" w:author="Sylvain Lelievre 152" w:date="2025-10-10T13:50:00Z" w16du:dateUtc="2025-10-10T11:50:00Z"/>
          <w:rFonts w:eastAsia="MS Mincho"/>
          <w:i/>
          <w:szCs w:val="24"/>
        </w:rPr>
      </w:pPr>
      <w:ins w:id="2083" w:author="Sylvain Lelievre 152" w:date="2025-10-10T13:50:00Z" w16du:dateUtc="2025-10-10T11:50:00Z">
        <w:r w:rsidRPr="00EE1BEF">
          <w:rPr>
            <w:rFonts w:eastAsia="MS Mincho"/>
            <w:i/>
            <w:szCs w:val="24"/>
          </w:rPr>
          <w:t>Annex G</w:t>
        </w:r>
      </w:ins>
    </w:p>
    <w:p w14:paraId="46B64118" w14:textId="77777777" w:rsidR="00473A87" w:rsidRDefault="00473A87" w:rsidP="00473A87">
      <w:pPr>
        <w:pStyle w:val="BodyText"/>
        <w:autoSpaceDE w:val="0"/>
        <w:autoSpaceDN w:val="0"/>
        <w:adjustRightInd w:val="0"/>
        <w:rPr>
          <w:ins w:id="2084" w:author="Sylvain Lelievre 152" w:date="2025-10-10T13:50:00Z" w16du:dateUtc="2025-10-10T11:50:00Z"/>
          <w:rFonts w:eastAsia="MS Mincho"/>
          <w:szCs w:val="24"/>
        </w:rPr>
      </w:pPr>
      <w:ins w:id="2085" w:author="Sylvain Lelievre 152" w:date="2025-10-10T13:50:00Z" w16du:dateUtc="2025-10-10T11:50:00Z">
        <w:r>
          <w:rPr>
            <w:rFonts w:eastAsia="MS Mincho"/>
            <w:szCs w:val="24"/>
          </w:rPr>
          <w:t>Add the following new Clause as follows:</w:t>
        </w:r>
      </w:ins>
    </w:p>
    <w:p w14:paraId="5E9336B0" w14:textId="77777777" w:rsidR="00473A87" w:rsidRPr="00F05137" w:rsidRDefault="00473A87" w:rsidP="00473A87">
      <w:pPr>
        <w:pStyle w:val="BodyText"/>
        <w:autoSpaceDE w:val="0"/>
        <w:autoSpaceDN w:val="0"/>
        <w:adjustRightInd w:val="0"/>
        <w:rPr>
          <w:ins w:id="2086" w:author="Sylvain Lelievre 152" w:date="2025-10-10T13:44:00Z" w16du:dateUtc="2025-10-10T11:44:00Z"/>
          <w:rFonts w:eastAsia="MS Mincho"/>
          <w:szCs w:val="24"/>
        </w:rPr>
      </w:pPr>
    </w:p>
    <w:p w14:paraId="5EC3FD91" w14:textId="77777777" w:rsidR="00473A87" w:rsidRPr="00473A87" w:rsidRDefault="00473A87" w:rsidP="00473A87">
      <w:pPr>
        <w:pStyle w:val="BodyText"/>
        <w:autoSpaceDE w:val="0"/>
        <w:autoSpaceDN w:val="0"/>
        <w:adjustRightInd w:val="0"/>
        <w:rPr>
          <w:ins w:id="2087" w:author="Sylvain Lelievre 152" w:date="2025-10-10T13:48:00Z" w16du:dateUtc="2025-10-10T11:48:00Z"/>
          <w:rFonts w:eastAsia="MS Mincho"/>
          <w:b/>
          <w:szCs w:val="24"/>
        </w:rPr>
      </w:pPr>
      <w:commentRangeStart w:id="2088"/>
      <w:ins w:id="2089" w:author="Sylvain Lelievre 152" w:date="2025-10-10T13:48:00Z" w16du:dateUtc="2025-10-10T11:48:00Z">
        <w:r w:rsidRPr="00473A87">
          <w:rPr>
            <w:rFonts w:eastAsia="MS Mincho"/>
            <w:b/>
            <w:szCs w:val="24"/>
          </w:rPr>
          <w:t xml:space="preserve">G.6 </w:t>
        </w:r>
        <w:r w:rsidRPr="00473A87">
          <w:rPr>
            <w:rFonts w:eastAsia="MS Mincho"/>
            <w:b/>
            <w:szCs w:val="24"/>
          </w:rPr>
          <w:tab/>
          <w:t>Support for stereo applications</w:t>
        </w:r>
        <w:commentRangeEnd w:id="2088"/>
        <w:r w:rsidRPr="00473A87">
          <w:rPr>
            <w:rFonts w:eastAsia="MS Mincho"/>
            <w:b/>
            <w:szCs w:val="24"/>
          </w:rPr>
          <w:commentReference w:id="2088"/>
        </w:r>
      </w:ins>
    </w:p>
    <w:p w14:paraId="1FE39126" w14:textId="77777777" w:rsidR="00473A87" w:rsidRPr="00473A87" w:rsidRDefault="00473A87" w:rsidP="00473A87">
      <w:pPr>
        <w:pStyle w:val="BodyText"/>
        <w:autoSpaceDE w:val="0"/>
        <w:autoSpaceDN w:val="0"/>
        <w:adjustRightInd w:val="0"/>
        <w:rPr>
          <w:ins w:id="2090" w:author="Sylvain Lelievre 152" w:date="2025-10-10T13:48:00Z" w16du:dateUtc="2025-10-10T11:48:00Z"/>
          <w:rFonts w:eastAsia="MS Mincho"/>
          <w:b/>
          <w:szCs w:val="24"/>
        </w:rPr>
      </w:pPr>
      <w:ins w:id="2091" w:author="Sylvain Lelievre 152" w:date="2025-10-10T13:48:00Z" w16du:dateUtc="2025-10-10T11:48:00Z">
        <w:r w:rsidRPr="00473A87">
          <w:rPr>
            <w:rFonts w:eastAsia="MS Mincho"/>
            <w:b/>
            <w:szCs w:val="24"/>
          </w:rPr>
          <w:t>G.6.1</w:t>
        </w:r>
        <w:r w:rsidRPr="00473A87">
          <w:rPr>
            <w:rFonts w:eastAsia="MS Mincho"/>
            <w:b/>
            <w:szCs w:val="24"/>
          </w:rPr>
          <w:tab/>
          <w:t>Introduction</w:t>
        </w:r>
      </w:ins>
    </w:p>
    <w:p w14:paraId="784420BD" w14:textId="77777777" w:rsidR="00473A87" w:rsidRPr="00473A87" w:rsidRDefault="00473A87" w:rsidP="00473A87">
      <w:pPr>
        <w:spacing w:before="240" w:after="60" w:line="252" w:lineRule="auto"/>
        <w:jc w:val="left"/>
        <w:rPr>
          <w:ins w:id="2092" w:author="Sylvain Lelievre 152" w:date="2025-10-10T13:48:00Z" w16du:dateUtc="2025-10-10T11:48:00Z"/>
          <w:rFonts w:eastAsia="Times New Roman" w:cs="Arial"/>
          <w:szCs w:val="22"/>
          <w:lang w:val="en-US"/>
        </w:rPr>
      </w:pPr>
      <w:ins w:id="2093" w:author="Sylvain Lelievre 152" w:date="2025-10-10T13:48:00Z" w16du:dateUtc="2025-10-10T11:48:00Z">
        <w:r w:rsidRPr="00473A87">
          <w:rPr>
            <w:rFonts w:eastAsia="Times New Roman" w:cs="Arial"/>
            <w:szCs w:val="22"/>
            <w:lang w:val="en-US"/>
          </w:rPr>
          <w:t xml:space="preserve">To integrate the support of stereo codec applications in MPEG Scene Description, a glTF extension, identified by </w:t>
        </w:r>
        <w:r w:rsidRPr="000E64DE">
          <w:rPr>
            <w:rFonts w:ascii="Courier New" w:eastAsia="Times New Roman" w:hAnsi="Courier New" w:cs="Courier New"/>
            <w:szCs w:val="22"/>
            <w:lang w:val="en-US"/>
          </w:rPr>
          <w:t>MPEG_Material_stereo</w:t>
        </w:r>
        <w:r w:rsidRPr="00473A87">
          <w:rPr>
            <w:rFonts w:eastAsia="Times New Roman" w:cs="Arial"/>
            <w:szCs w:val="22"/>
            <w:lang w:val="en-US"/>
          </w:rPr>
          <w:t>, is used.</w:t>
        </w:r>
      </w:ins>
    </w:p>
    <w:p w14:paraId="68A8ECDE" w14:textId="77777777" w:rsidR="00473A87" w:rsidRDefault="00473A87" w:rsidP="00473A87">
      <w:pPr>
        <w:spacing w:before="240" w:after="60" w:line="252" w:lineRule="auto"/>
        <w:jc w:val="left"/>
        <w:rPr>
          <w:ins w:id="2094" w:author="Sylvain Lelievre 152" w:date="2025-10-10T13:49:00Z" w16du:dateUtc="2025-10-10T11:49:00Z"/>
          <w:rFonts w:eastAsia="Times New Roman" w:cs="Arial"/>
          <w:szCs w:val="22"/>
          <w:lang w:val="en-US"/>
        </w:rPr>
      </w:pPr>
      <w:ins w:id="2095" w:author="Sylvain Lelievre 152" w:date="2025-10-10T13:48:00Z" w16du:dateUtc="2025-10-10T11:48:00Z">
        <w:r w:rsidRPr="00473A87">
          <w:rPr>
            <w:rFonts w:eastAsia="Times New Roman" w:cs="Arial"/>
            <w:szCs w:val="22"/>
            <w:lang w:val="en-US"/>
          </w:rPr>
          <w:t xml:space="preserve">Each mesh primitive has a reference to a material that defines how the surface of a 3D object looks when rendered. The </w:t>
        </w:r>
        <w:r w:rsidRPr="000E64DE">
          <w:rPr>
            <w:rFonts w:ascii="Courier New" w:eastAsia="Times New Roman" w:hAnsi="Courier New" w:cs="Courier New"/>
            <w:szCs w:val="22"/>
            <w:lang w:val="en-US"/>
          </w:rPr>
          <w:t>MPEG_material_stereo</w:t>
        </w:r>
        <w:r w:rsidRPr="00473A87">
          <w:rPr>
            <w:rFonts w:eastAsia="Times New Roman" w:cs="Arial"/>
            <w:szCs w:val="22"/>
            <w:lang w:val="en-US"/>
          </w:rPr>
          <w:t xml:space="preserve"> extension is applied to the material property. The mesh defines the geometry of the object, while the </w:t>
        </w:r>
        <w:r w:rsidRPr="000E64DE">
          <w:rPr>
            <w:rFonts w:ascii="Courier New" w:eastAsia="Times New Roman" w:hAnsi="Courier New" w:cs="Courier New"/>
            <w:szCs w:val="22"/>
            <w:lang w:val="en-US"/>
          </w:rPr>
          <w:t>MPEG_material_stereo</w:t>
        </w:r>
        <w:r w:rsidRPr="00473A87">
          <w:rPr>
            <w:rFonts w:eastAsia="Times New Roman" w:cs="Arial"/>
            <w:szCs w:val="22"/>
            <w:lang w:val="en-US"/>
          </w:rPr>
          <w:t xml:space="preserve"> extension aggregates all relevant texture information processed for rendering.</w:t>
        </w:r>
      </w:ins>
    </w:p>
    <w:p w14:paraId="289C099A" w14:textId="77777777" w:rsidR="00473A87" w:rsidRPr="00473A87" w:rsidRDefault="00473A87" w:rsidP="00473A87">
      <w:pPr>
        <w:spacing w:before="240" w:after="60" w:line="252" w:lineRule="auto"/>
        <w:jc w:val="left"/>
        <w:rPr>
          <w:ins w:id="2096" w:author="Sylvain Lelievre 152" w:date="2025-10-10T13:48:00Z" w16du:dateUtc="2025-10-10T11:48:00Z"/>
          <w:rFonts w:eastAsia="Times New Roman" w:cs="Arial"/>
          <w:szCs w:val="22"/>
          <w:lang w:val="en-US"/>
        </w:rPr>
      </w:pPr>
    </w:p>
    <w:p w14:paraId="3393E461" w14:textId="77777777" w:rsidR="00473A87" w:rsidRPr="00473A87" w:rsidRDefault="00473A87" w:rsidP="00473A87">
      <w:pPr>
        <w:pStyle w:val="BodyText"/>
        <w:autoSpaceDE w:val="0"/>
        <w:autoSpaceDN w:val="0"/>
        <w:adjustRightInd w:val="0"/>
        <w:rPr>
          <w:ins w:id="2097" w:author="Sylvain Lelievre 152" w:date="2025-10-10T13:48:00Z" w16du:dateUtc="2025-10-10T11:48:00Z"/>
          <w:rFonts w:eastAsia="MS Mincho"/>
          <w:b/>
          <w:szCs w:val="24"/>
        </w:rPr>
      </w:pPr>
      <w:ins w:id="2098" w:author="Sylvain Lelievre 152" w:date="2025-10-10T13:48:00Z" w16du:dateUtc="2025-10-10T11:48:00Z">
        <w:r w:rsidRPr="00473A87">
          <w:rPr>
            <w:rFonts w:eastAsia="MS Mincho"/>
            <w:b/>
            <w:szCs w:val="24"/>
          </w:rPr>
          <w:t>G.6.2</w:t>
        </w:r>
        <w:r w:rsidRPr="00473A87">
          <w:rPr>
            <w:rFonts w:eastAsia="MS Mincho"/>
            <w:b/>
            <w:szCs w:val="24"/>
          </w:rPr>
          <w:tab/>
          <w:t>Semantics</w:t>
        </w:r>
      </w:ins>
    </w:p>
    <w:p w14:paraId="4BAD2E03" w14:textId="1F774052" w:rsidR="00473A87" w:rsidRPr="00473A87" w:rsidRDefault="00473A87" w:rsidP="00473A87">
      <w:pPr>
        <w:spacing w:before="240" w:after="60" w:line="252" w:lineRule="auto"/>
        <w:jc w:val="left"/>
        <w:rPr>
          <w:ins w:id="2099" w:author="Sylvain Lelievre 152" w:date="2025-10-10T13:48:00Z" w16du:dateUtc="2025-10-10T11:48:00Z"/>
          <w:rFonts w:eastAsia="Times New Roman" w:cs="Arial"/>
          <w:szCs w:val="22"/>
          <w:lang w:val="en-US"/>
        </w:rPr>
      </w:pPr>
      <w:ins w:id="2100" w:author="Sylvain Lelievre 152" w:date="2025-10-10T13:48:00Z" w16du:dateUtc="2025-10-10T11:48:00Z">
        <w:r w:rsidRPr="00473A87">
          <w:rPr>
            <w:rFonts w:eastAsia="Times New Roman" w:cs="Arial"/>
            <w:szCs w:val="22"/>
            <w:lang w:val="en-US"/>
          </w:rPr>
          <w:t xml:space="preserve">The semantics of the </w:t>
        </w:r>
        <w:r w:rsidRPr="000E64DE">
          <w:rPr>
            <w:rFonts w:ascii="Courier New" w:eastAsia="Times New Roman" w:hAnsi="Courier New" w:cs="Courier New"/>
            <w:szCs w:val="22"/>
            <w:lang w:val="en-US"/>
          </w:rPr>
          <w:t>MPEG_material_stereo</w:t>
        </w:r>
        <w:r w:rsidRPr="00473A87">
          <w:rPr>
            <w:rFonts w:eastAsia="Times New Roman" w:cs="Arial"/>
            <w:szCs w:val="22"/>
            <w:lang w:val="en-US"/>
          </w:rPr>
          <w:t xml:space="preserve"> extension is shown in</w:t>
        </w:r>
      </w:ins>
      <w:ins w:id="2101" w:author="Sylvain Lelievre" w:date="2025-11-03T11:57:00Z" w16du:dateUtc="2025-11-03T10:57:00Z">
        <w:r w:rsidR="006B49DD">
          <w:rPr>
            <w:rFonts w:eastAsia="Times New Roman" w:cs="Arial"/>
            <w:szCs w:val="22"/>
            <w:lang w:val="en-US"/>
          </w:rPr>
          <w:t xml:space="preserve"> </w:t>
        </w:r>
        <w:r w:rsidR="006B49DD">
          <w:rPr>
            <w:rFonts w:eastAsia="Times New Roman"/>
            <w:szCs w:val="22"/>
            <w:lang w:val="en-US"/>
          </w:rPr>
          <w:t>T</w:t>
        </w:r>
      </w:ins>
      <w:ins w:id="2102" w:author="Sylvain Lelievre" w:date="2025-11-03T11:58:00Z" w16du:dateUtc="2025-11-03T10:58:00Z">
        <w:r w:rsidR="006B49DD">
          <w:rPr>
            <w:rFonts w:eastAsia="Times New Roman"/>
            <w:szCs w:val="22"/>
            <w:lang w:val="en-US"/>
          </w:rPr>
          <w:t>able G.2</w:t>
        </w:r>
      </w:ins>
      <w:ins w:id="2103" w:author="Sylvain Lelievre" w:date="2026-02-05T10:32:00Z" w16du:dateUtc="2026-02-05T09:32:00Z">
        <w:r w:rsidR="004770F1">
          <w:rPr>
            <w:rFonts w:eastAsia="Times New Roman"/>
            <w:szCs w:val="22"/>
            <w:lang w:val="en-US"/>
          </w:rPr>
          <w:t>8</w:t>
        </w:r>
      </w:ins>
      <w:ins w:id="2104" w:author="Sylvain Lelievre 152" w:date="2025-10-10T13:48:00Z" w16du:dateUtc="2025-10-10T11:48:00Z">
        <w:del w:id="2105" w:author="Sylvain Lelievre" w:date="2025-11-03T11:57:00Z" w16du:dateUtc="2025-11-03T10:57:00Z">
          <w:r w:rsidRPr="00473A87" w:rsidDel="00513E5C">
            <w:rPr>
              <w:rFonts w:eastAsia="Times New Roman" w:cs="Arial"/>
              <w:szCs w:val="22"/>
              <w:lang w:val="en-US"/>
            </w:rPr>
            <w:delText xml:space="preserve"> </w:delText>
          </w:r>
          <w:r w:rsidRPr="00473A87" w:rsidDel="00513E5C">
            <w:rPr>
              <w:rFonts w:eastAsia="Times New Roman" w:cs="Arial"/>
              <w:szCs w:val="22"/>
              <w:lang w:val="en-US"/>
            </w:rPr>
            <w:fldChar w:fldCharType="begin"/>
          </w:r>
          <w:r w:rsidRPr="00473A87" w:rsidDel="00513E5C">
            <w:rPr>
              <w:rFonts w:eastAsia="Times New Roman" w:cs="Arial"/>
              <w:szCs w:val="22"/>
              <w:lang w:val="en-US"/>
            </w:rPr>
            <w:delInstrText xml:space="preserve"> REF _Ref202519945 \h </w:delInstrText>
          </w:r>
        </w:del>
      </w:ins>
      <w:del w:id="2106" w:author="Sylvain Lelievre" w:date="2025-11-03T11:57:00Z" w16du:dateUtc="2025-11-03T10:57:00Z">
        <w:r w:rsidRPr="00473A87" w:rsidDel="00513E5C">
          <w:rPr>
            <w:rFonts w:eastAsia="Times New Roman" w:cs="Arial"/>
            <w:szCs w:val="22"/>
            <w:lang w:val="en-US"/>
          </w:rPr>
        </w:r>
      </w:del>
      <w:ins w:id="2107" w:author="Sylvain Lelievre 152" w:date="2025-10-10T13:48:00Z" w16du:dateUtc="2025-10-10T11:48:00Z">
        <w:del w:id="2108" w:author="Sylvain Lelievre" w:date="2025-11-03T11:57:00Z" w16du:dateUtc="2025-11-03T10:57:00Z">
          <w:r w:rsidRPr="00473A87" w:rsidDel="00513E5C">
            <w:rPr>
              <w:rFonts w:eastAsia="Times New Roman" w:cs="Arial"/>
              <w:szCs w:val="22"/>
              <w:lang w:val="en-US"/>
            </w:rPr>
            <w:fldChar w:fldCharType="separate"/>
          </w:r>
          <w:r w:rsidRPr="00473A87" w:rsidDel="00513E5C">
            <w:rPr>
              <w:rFonts w:eastAsia="Times New Roman"/>
              <w:szCs w:val="22"/>
              <w:lang w:val="en-US" w:eastAsia="en-US"/>
            </w:rPr>
            <w:delText xml:space="preserve">Table G.6- </w:delText>
          </w:r>
          <w:r w:rsidRPr="00473A87" w:rsidDel="00513E5C">
            <w:rPr>
              <w:rFonts w:eastAsia="Times New Roman"/>
              <w:noProof/>
              <w:szCs w:val="22"/>
              <w:lang w:val="en-US" w:eastAsia="en-US"/>
            </w:rPr>
            <w:delText>1</w:delText>
          </w:r>
          <w:r w:rsidRPr="00473A87" w:rsidDel="00513E5C">
            <w:rPr>
              <w:rFonts w:eastAsia="Times New Roman" w:cs="Arial"/>
              <w:szCs w:val="22"/>
              <w:lang w:val="en-US"/>
            </w:rPr>
            <w:fldChar w:fldCharType="end"/>
          </w:r>
        </w:del>
        <w:r w:rsidRPr="00473A87">
          <w:rPr>
            <w:rFonts w:eastAsia="Times New Roman" w:cs="Arial"/>
            <w:szCs w:val="22"/>
            <w:lang w:val="en-US"/>
          </w:rPr>
          <w:t>.</w:t>
        </w:r>
      </w:ins>
    </w:p>
    <w:p w14:paraId="4DCAFB96" w14:textId="2089C65C" w:rsidR="00473A87" w:rsidRPr="00473A87" w:rsidRDefault="00473A87" w:rsidP="00473A87">
      <w:pPr>
        <w:keepNext/>
        <w:spacing w:before="240" w:after="60" w:line="252" w:lineRule="auto"/>
        <w:jc w:val="center"/>
        <w:rPr>
          <w:ins w:id="2109" w:author="Sylvain Lelievre 152" w:date="2025-10-10T13:48:00Z" w16du:dateUtc="2025-10-10T11:48:00Z"/>
          <w:rFonts w:eastAsia="Times New Roman"/>
          <w:b/>
          <w:bCs/>
          <w:szCs w:val="22"/>
          <w:lang w:val="en-US" w:eastAsia="en-US"/>
        </w:rPr>
      </w:pPr>
      <w:bookmarkStart w:id="2110" w:name="_Ref202519945"/>
      <w:ins w:id="2111" w:author="Sylvain Lelievre 152" w:date="2025-10-10T13:48:00Z" w16du:dateUtc="2025-10-10T11:48:00Z">
        <w:r w:rsidRPr="00473A87">
          <w:rPr>
            <w:rFonts w:eastAsia="Times New Roman"/>
            <w:b/>
            <w:bCs/>
            <w:szCs w:val="22"/>
            <w:lang w:val="en-US" w:eastAsia="en-US"/>
          </w:rPr>
          <w:t>Table G.</w:t>
        </w:r>
      </w:ins>
      <w:ins w:id="2112" w:author="Sylvain Lelievre" w:date="2025-11-03T11:57:00Z" w16du:dateUtc="2025-11-03T10:57:00Z">
        <w:r w:rsidR="006B49DD">
          <w:rPr>
            <w:rFonts w:eastAsia="Times New Roman"/>
            <w:b/>
            <w:bCs/>
            <w:szCs w:val="22"/>
            <w:lang w:val="en-US" w:eastAsia="en-US"/>
          </w:rPr>
          <w:t>2</w:t>
        </w:r>
      </w:ins>
      <w:ins w:id="2113" w:author="Sylvain Lelievre" w:date="2026-02-05T10:31:00Z" w16du:dateUtc="2026-02-05T09:31:00Z">
        <w:r w:rsidR="00561AD7">
          <w:rPr>
            <w:rFonts w:eastAsia="Times New Roman"/>
            <w:b/>
            <w:bCs/>
            <w:szCs w:val="22"/>
            <w:lang w:val="en-US" w:eastAsia="en-US"/>
          </w:rPr>
          <w:t>8</w:t>
        </w:r>
      </w:ins>
      <w:ins w:id="2114" w:author="Sylvain Lelievre 152" w:date="2025-10-10T13:48:00Z" w16du:dateUtc="2025-10-10T11:48:00Z">
        <w:del w:id="2115" w:author="Sylvain Lelievre" w:date="2025-11-03T11:57:00Z" w16du:dateUtc="2025-11-03T10:57:00Z">
          <w:r w:rsidRPr="00473A87" w:rsidDel="006B49DD">
            <w:rPr>
              <w:rFonts w:eastAsia="Times New Roman"/>
              <w:b/>
              <w:bCs/>
              <w:szCs w:val="22"/>
              <w:lang w:val="en-US" w:eastAsia="en-US"/>
            </w:rPr>
            <w:delText xml:space="preserve">6- </w:delText>
          </w:r>
          <w:r w:rsidRPr="00473A87" w:rsidDel="006B49DD">
            <w:rPr>
              <w:rFonts w:eastAsia="Times New Roman"/>
              <w:b/>
              <w:bCs/>
              <w:szCs w:val="22"/>
              <w:lang w:val="en-US" w:eastAsia="en-US"/>
            </w:rPr>
            <w:fldChar w:fldCharType="begin"/>
          </w:r>
          <w:r w:rsidRPr="00473A87" w:rsidDel="006B49DD">
            <w:rPr>
              <w:rFonts w:eastAsia="Times New Roman"/>
              <w:b/>
              <w:bCs/>
              <w:szCs w:val="22"/>
              <w:lang w:val="en-US" w:eastAsia="en-US"/>
            </w:rPr>
            <w:delInstrText xml:space="preserve"> SEQ Table_G.6- \* ARABIC </w:delInstrText>
          </w:r>
          <w:r w:rsidRPr="00473A87" w:rsidDel="006B49DD">
            <w:rPr>
              <w:rFonts w:eastAsia="Times New Roman"/>
              <w:b/>
              <w:bCs/>
              <w:szCs w:val="22"/>
              <w:lang w:val="en-US" w:eastAsia="en-US"/>
            </w:rPr>
            <w:fldChar w:fldCharType="separate"/>
          </w:r>
          <w:r w:rsidRPr="00473A87" w:rsidDel="006B49DD">
            <w:rPr>
              <w:rFonts w:eastAsia="Times New Roman"/>
              <w:b/>
              <w:bCs/>
              <w:noProof/>
              <w:szCs w:val="22"/>
              <w:lang w:val="en-US" w:eastAsia="en-US"/>
            </w:rPr>
            <w:delText>1</w:delText>
          </w:r>
          <w:r w:rsidRPr="00473A87" w:rsidDel="006B49DD">
            <w:rPr>
              <w:rFonts w:eastAsia="Times New Roman"/>
              <w:b/>
              <w:bCs/>
              <w:szCs w:val="22"/>
              <w:lang w:val="en-US" w:eastAsia="en-US"/>
            </w:rPr>
            <w:fldChar w:fldCharType="end"/>
          </w:r>
        </w:del>
        <w:bookmarkEnd w:id="2110"/>
        <w:r w:rsidRPr="00473A87">
          <w:rPr>
            <w:rFonts w:eastAsia="Times New Roman"/>
            <w:b/>
            <w:bCs/>
            <w:szCs w:val="22"/>
            <w:lang w:val="en-US" w:eastAsia="en-US"/>
          </w:rPr>
          <w:t>: Semantics of the MPEG_material_stereo extension</w:t>
        </w:r>
      </w:ins>
    </w:p>
    <w:tbl>
      <w:tblPr>
        <w:tblW w:w="5000" w:type="pct"/>
        <w:jc w:val="center"/>
        <w:tblLayout w:type="fixed"/>
        <w:tblCellMar>
          <w:left w:w="0" w:type="dxa"/>
          <w:right w:w="0" w:type="dxa"/>
        </w:tblCellMar>
        <w:tblLook w:val="04A0" w:firstRow="1" w:lastRow="0" w:firstColumn="1" w:lastColumn="0" w:noHBand="0" w:noVBand="1"/>
      </w:tblPr>
      <w:tblGrid>
        <w:gridCol w:w="1896"/>
        <w:gridCol w:w="816"/>
        <w:gridCol w:w="1087"/>
        <w:gridCol w:w="1223"/>
        <w:gridCol w:w="4303"/>
      </w:tblGrid>
      <w:tr w:rsidR="00473A87" w:rsidRPr="00473A87" w14:paraId="4A0872A1" w14:textId="77777777" w:rsidTr="00A5529F">
        <w:trPr>
          <w:tblHeader/>
          <w:jc w:val="center"/>
          <w:ins w:id="2116" w:author="Sylvain Lelievre 152" w:date="2025-10-10T13:48:00Z"/>
        </w:trPr>
        <w:tc>
          <w:tcPr>
            <w:tcW w:w="1896" w:type="dxa"/>
            <w:tcBorders>
              <w:top w:val="single" w:sz="12" w:space="0" w:color="000000" w:themeColor="text1"/>
              <w:left w:val="single" w:sz="12" w:space="0" w:color="000000" w:themeColor="text1"/>
              <w:bottom w:val="single" w:sz="12" w:space="0" w:color="000000" w:themeColor="text1"/>
              <w:right w:val="single" w:sz="6" w:space="0" w:color="000000" w:themeColor="text1"/>
            </w:tcBorders>
          </w:tcPr>
          <w:p w14:paraId="7F2282CE" w14:textId="77777777" w:rsidR="00473A87" w:rsidRPr="00473A87" w:rsidRDefault="00473A87" w:rsidP="00473A87">
            <w:pPr>
              <w:spacing w:before="60" w:after="60" w:line="210" w:lineRule="atLeast"/>
              <w:jc w:val="center"/>
              <w:rPr>
                <w:ins w:id="2117" w:author="Sylvain Lelievre 152" w:date="2025-10-10T13:48:00Z" w16du:dateUtc="2025-10-10T11:48:00Z"/>
                <w:rFonts w:eastAsia="Calibri"/>
                <w:sz w:val="20"/>
                <w:szCs w:val="22"/>
                <w:lang w:val="en-US" w:eastAsia="en-US"/>
              </w:rPr>
            </w:pPr>
            <w:ins w:id="2118" w:author="Sylvain Lelievre 152" w:date="2025-10-10T13:48:00Z" w16du:dateUtc="2025-10-10T11:48:00Z">
              <w:r w:rsidRPr="00473A87">
                <w:rPr>
                  <w:rFonts w:eastAsia="Calibri"/>
                  <w:b/>
                  <w:sz w:val="20"/>
                  <w:szCs w:val="22"/>
                  <w:lang w:val="en-US" w:eastAsia="en-US"/>
                </w:rPr>
                <w:t>Name</w:t>
              </w:r>
            </w:ins>
          </w:p>
        </w:tc>
        <w:tc>
          <w:tcPr>
            <w:tcW w:w="816" w:type="dxa"/>
            <w:tcBorders>
              <w:top w:val="single" w:sz="12" w:space="0" w:color="000000" w:themeColor="text1"/>
              <w:left w:val="single" w:sz="6" w:space="0" w:color="000000" w:themeColor="text1"/>
              <w:bottom w:val="single" w:sz="12" w:space="0" w:color="000000" w:themeColor="text1"/>
              <w:right w:val="single" w:sz="6" w:space="0" w:color="000000" w:themeColor="text1"/>
            </w:tcBorders>
          </w:tcPr>
          <w:p w14:paraId="6A010674" w14:textId="77777777" w:rsidR="00473A87" w:rsidRPr="00473A87" w:rsidRDefault="00473A87" w:rsidP="00473A87">
            <w:pPr>
              <w:spacing w:before="60" w:after="60" w:line="210" w:lineRule="atLeast"/>
              <w:jc w:val="center"/>
              <w:rPr>
                <w:ins w:id="2119" w:author="Sylvain Lelievre 152" w:date="2025-10-10T13:48:00Z" w16du:dateUtc="2025-10-10T11:48:00Z"/>
                <w:rFonts w:eastAsia="Calibri"/>
                <w:sz w:val="20"/>
                <w:szCs w:val="22"/>
                <w:lang w:val="en-US" w:eastAsia="en-US"/>
              </w:rPr>
            </w:pPr>
            <w:ins w:id="2120" w:author="Sylvain Lelievre 152" w:date="2025-10-10T13:48:00Z" w16du:dateUtc="2025-10-10T11:48:00Z">
              <w:r w:rsidRPr="00473A87">
                <w:rPr>
                  <w:rFonts w:eastAsia="Calibri"/>
                  <w:b/>
                  <w:sz w:val="20"/>
                  <w:szCs w:val="22"/>
                  <w:lang w:val="en-US" w:eastAsia="en-US"/>
                </w:rPr>
                <w:t>Type</w:t>
              </w:r>
            </w:ins>
          </w:p>
        </w:tc>
        <w:tc>
          <w:tcPr>
            <w:tcW w:w="1087" w:type="dxa"/>
            <w:tcBorders>
              <w:top w:val="single" w:sz="12" w:space="0" w:color="000000" w:themeColor="text1"/>
              <w:left w:val="single" w:sz="6" w:space="0" w:color="000000" w:themeColor="text1"/>
              <w:bottom w:val="single" w:sz="12" w:space="0" w:color="000000" w:themeColor="text1"/>
              <w:right w:val="single" w:sz="6" w:space="0" w:color="000000" w:themeColor="text1"/>
            </w:tcBorders>
          </w:tcPr>
          <w:p w14:paraId="44618674" w14:textId="77777777" w:rsidR="00473A87" w:rsidRPr="00473A87" w:rsidRDefault="00473A87" w:rsidP="00473A87">
            <w:pPr>
              <w:spacing w:before="60" w:after="60" w:line="210" w:lineRule="atLeast"/>
              <w:jc w:val="center"/>
              <w:rPr>
                <w:ins w:id="2121" w:author="Sylvain Lelievre 152" w:date="2025-10-10T13:48:00Z" w16du:dateUtc="2025-10-10T11:48:00Z"/>
                <w:rFonts w:eastAsia="Calibri"/>
                <w:sz w:val="20"/>
                <w:szCs w:val="22"/>
                <w:lang w:val="en-US" w:eastAsia="en-US"/>
              </w:rPr>
            </w:pPr>
            <w:ins w:id="2122" w:author="Sylvain Lelievre 152" w:date="2025-10-10T13:48:00Z" w16du:dateUtc="2025-10-10T11:48:00Z">
              <w:r w:rsidRPr="00473A87">
                <w:rPr>
                  <w:rFonts w:eastAsia="Calibri"/>
                  <w:b/>
                  <w:sz w:val="20"/>
                  <w:szCs w:val="22"/>
                  <w:lang w:val="en-US" w:eastAsia="en-US"/>
                </w:rPr>
                <w:t>Default</w:t>
              </w:r>
            </w:ins>
          </w:p>
        </w:tc>
        <w:tc>
          <w:tcPr>
            <w:tcW w:w="1223" w:type="dxa"/>
            <w:tcBorders>
              <w:top w:val="single" w:sz="12" w:space="0" w:color="000000" w:themeColor="text1"/>
              <w:left w:val="single" w:sz="6" w:space="0" w:color="000000" w:themeColor="text1"/>
              <w:bottom w:val="single" w:sz="12" w:space="0" w:color="000000" w:themeColor="text1"/>
              <w:right w:val="single" w:sz="6" w:space="0" w:color="000000" w:themeColor="text1"/>
            </w:tcBorders>
          </w:tcPr>
          <w:p w14:paraId="6C6FE2B6" w14:textId="77777777" w:rsidR="00473A87" w:rsidRPr="00473A87" w:rsidRDefault="00473A87" w:rsidP="00473A87">
            <w:pPr>
              <w:spacing w:before="60" w:after="60" w:line="210" w:lineRule="atLeast"/>
              <w:jc w:val="center"/>
              <w:rPr>
                <w:ins w:id="2123" w:author="Sylvain Lelievre 152" w:date="2025-10-10T13:48:00Z" w16du:dateUtc="2025-10-10T11:48:00Z"/>
                <w:rFonts w:eastAsia="Calibri"/>
                <w:sz w:val="20"/>
                <w:szCs w:val="22"/>
                <w:lang w:val="en-US" w:eastAsia="en-US"/>
              </w:rPr>
            </w:pPr>
            <w:ins w:id="2124" w:author="Sylvain Lelievre 152" w:date="2025-10-10T13:48:00Z" w16du:dateUtc="2025-10-10T11:48:00Z">
              <w:r w:rsidRPr="00473A87">
                <w:rPr>
                  <w:rFonts w:eastAsia="Calibri"/>
                  <w:b/>
                  <w:sz w:val="20"/>
                  <w:szCs w:val="22"/>
                  <w:lang w:val="en-US" w:eastAsia="en-US"/>
                </w:rPr>
                <w:t>Usage</w:t>
              </w:r>
            </w:ins>
          </w:p>
        </w:tc>
        <w:tc>
          <w:tcPr>
            <w:tcW w:w="4303" w:type="dxa"/>
            <w:tcBorders>
              <w:top w:val="single" w:sz="12" w:space="0" w:color="000000" w:themeColor="text1"/>
              <w:left w:val="single" w:sz="6" w:space="0" w:color="000000" w:themeColor="text1"/>
              <w:bottom w:val="single" w:sz="12" w:space="0" w:color="000000" w:themeColor="text1"/>
              <w:right w:val="single" w:sz="12" w:space="0" w:color="000000" w:themeColor="text1"/>
            </w:tcBorders>
          </w:tcPr>
          <w:p w14:paraId="1B594067" w14:textId="77777777" w:rsidR="00473A87" w:rsidRPr="00473A87" w:rsidRDefault="00473A87" w:rsidP="00473A87">
            <w:pPr>
              <w:spacing w:before="60" w:after="60" w:line="210" w:lineRule="atLeast"/>
              <w:jc w:val="center"/>
              <w:rPr>
                <w:ins w:id="2125" w:author="Sylvain Lelievre 152" w:date="2025-10-10T13:48:00Z" w16du:dateUtc="2025-10-10T11:48:00Z"/>
                <w:rFonts w:eastAsia="Calibri"/>
                <w:sz w:val="20"/>
                <w:szCs w:val="22"/>
                <w:lang w:val="en-US" w:eastAsia="en-US"/>
              </w:rPr>
            </w:pPr>
            <w:ins w:id="2126" w:author="Sylvain Lelievre 152" w:date="2025-10-10T13:48:00Z" w16du:dateUtc="2025-10-10T11:48:00Z">
              <w:r w:rsidRPr="00473A87">
                <w:rPr>
                  <w:rFonts w:eastAsia="Calibri"/>
                  <w:b/>
                  <w:sz w:val="20"/>
                  <w:szCs w:val="22"/>
                  <w:lang w:val="en-US" w:eastAsia="en-US"/>
                </w:rPr>
                <w:t>Description</w:t>
              </w:r>
            </w:ins>
          </w:p>
        </w:tc>
      </w:tr>
      <w:tr w:rsidR="00473A87" w:rsidRPr="00473A87" w14:paraId="0AFD610C" w14:textId="77777777" w:rsidTr="00A5529F">
        <w:trPr>
          <w:tblHeader/>
          <w:jc w:val="center"/>
          <w:ins w:id="2127" w:author="Sylvain Lelievre 152" w:date="2025-10-10T13:48:00Z"/>
        </w:trPr>
        <w:tc>
          <w:tcPr>
            <w:tcW w:w="1896" w:type="dxa"/>
            <w:tcBorders>
              <w:top w:val="single" w:sz="12" w:space="0" w:color="000000" w:themeColor="text1"/>
              <w:left w:val="single" w:sz="12" w:space="0" w:color="000000" w:themeColor="text1"/>
              <w:bottom w:val="single" w:sz="12" w:space="0" w:color="000000" w:themeColor="text1"/>
              <w:right w:val="single" w:sz="6" w:space="0" w:color="000000" w:themeColor="text1"/>
            </w:tcBorders>
          </w:tcPr>
          <w:p w14:paraId="412261B4" w14:textId="77777777" w:rsidR="00473A87" w:rsidRPr="00473A87" w:rsidRDefault="00473A87" w:rsidP="00473A87">
            <w:pPr>
              <w:spacing w:before="60" w:after="60" w:line="210" w:lineRule="atLeast"/>
              <w:jc w:val="center"/>
              <w:rPr>
                <w:ins w:id="2128" w:author="Sylvain Lelievre 152" w:date="2025-10-10T13:48:00Z" w16du:dateUtc="2025-10-10T11:48:00Z"/>
                <w:rFonts w:eastAsia="Calibri"/>
                <w:sz w:val="20"/>
                <w:szCs w:val="22"/>
                <w:lang w:val="en-US" w:eastAsia="en-US"/>
              </w:rPr>
            </w:pPr>
            <w:ins w:id="2129" w:author="Sylvain Lelievre 152" w:date="2025-10-10T13:48:00Z" w16du:dateUtc="2025-10-10T11:48:00Z">
              <w:r w:rsidRPr="00473A87">
                <w:rPr>
                  <w:rFonts w:eastAsia="Calibri"/>
                  <w:sz w:val="20"/>
                  <w:szCs w:val="22"/>
                  <w:lang w:val="en-US" w:eastAsia="en-US"/>
                </w:rPr>
                <w:t>layers</w:t>
              </w:r>
            </w:ins>
          </w:p>
        </w:tc>
        <w:tc>
          <w:tcPr>
            <w:tcW w:w="816" w:type="dxa"/>
            <w:tcBorders>
              <w:top w:val="single" w:sz="12" w:space="0" w:color="000000" w:themeColor="text1"/>
              <w:left w:val="single" w:sz="6" w:space="0" w:color="000000" w:themeColor="text1"/>
              <w:bottom w:val="single" w:sz="12" w:space="0" w:color="000000" w:themeColor="text1"/>
              <w:right w:val="single" w:sz="6" w:space="0" w:color="000000" w:themeColor="text1"/>
            </w:tcBorders>
          </w:tcPr>
          <w:p w14:paraId="5F0B20B6" w14:textId="77777777" w:rsidR="00473A87" w:rsidRPr="00473A87" w:rsidRDefault="00473A87" w:rsidP="00473A87">
            <w:pPr>
              <w:spacing w:before="60" w:after="60" w:line="210" w:lineRule="atLeast"/>
              <w:jc w:val="center"/>
              <w:rPr>
                <w:ins w:id="2130" w:author="Sylvain Lelievre 152" w:date="2025-10-10T13:48:00Z" w16du:dateUtc="2025-10-10T11:48:00Z"/>
                <w:rFonts w:eastAsia="Calibri"/>
                <w:b/>
                <w:sz w:val="20"/>
                <w:szCs w:val="22"/>
                <w:lang w:val="en-US" w:eastAsia="en-US"/>
              </w:rPr>
            </w:pPr>
            <w:ins w:id="2131" w:author="Sylvain Lelievre 152" w:date="2025-10-10T13:48:00Z" w16du:dateUtc="2025-10-10T11:48:00Z">
              <w:r w:rsidRPr="00473A87">
                <w:rPr>
                  <w:rFonts w:eastAsia="Calibri"/>
                  <w:sz w:val="20"/>
                  <w:szCs w:val="22"/>
                  <w:lang w:val="en-US" w:eastAsia="en-US"/>
                </w:rPr>
                <w:t>array[Layer]</w:t>
              </w:r>
            </w:ins>
          </w:p>
        </w:tc>
        <w:tc>
          <w:tcPr>
            <w:tcW w:w="1087" w:type="dxa"/>
            <w:tcBorders>
              <w:top w:val="single" w:sz="12" w:space="0" w:color="000000" w:themeColor="text1"/>
              <w:left w:val="single" w:sz="6" w:space="0" w:color="000000" w:themeColor="text1"/>
              <w:bottom w:val="single" w:sz="12" w:space="0" w:color="000000" w:themeColor="text1"/>
              <w:right w:val="single" w:sz="6" w:space="0" w:color="000000" w:themeColor="text1"/>
            </w:tcBorders>
          </w:tcPr>
          <w:p w14:paraId="48F2DCA7" w14:textId="77777777" w:rsidR="00473A87" w:rsidRPr="00473A87" w:rsidRDefault="00473A87" w:rsidP="00473A87">
            <w:pPr>
              <w:spacing w:before="60" w:after="60" w:line="210" w:lineRule="atLeast"/>
              <w:jc w:val="center"/>
              <w:rPr>
                <w:ins w:id="2132" w:author="Sylvain Lelievre 152" w:date="2025-10-10T13:48:00Z" w16du:dateUtc="2025-10-10T11:48:00Z"/>
                <w:rFonts w:eastAsia="Calibri"/>
                <w:b/>
                <w:sz w:val="20"/>
                <w:szCs w:val="22"/>
                <w:lang w:val="en-US" w:eastAsia="en-US"/>
              </w:rPr>
            </w:pPr>
            <w:ins w:id="2133" w:author="Sylvain Lelievre 152" w:date="2025-10-10T13:48:00Z" w16du:dateUtc="2025-10-10T11:48:00Z">
              <w:r w:rsidRPr="00473A87">
                <w:rPr>
                  <w:rFonts w:eastAsia="Calibri"/>
                  <w:sz w:val="20"/>
                  <w:szCs w:val="22"/>
                  <w:lang w:val="en-US" w:eastAsia="en-US"/>
                </w:rPr>
                <w:t>N/A</w:t>
              </w:r>
            </w:ins>
          </w:p>
        </w:tc>
        <w:tc>
          <w:tcPr>
            <w:tcW w:w="1223" w:type="dxa"/>
            <w:tcBorders>
              <w:top w:val="single" w:sz="12" w:space="0" w:color="000000" w:themeColor="text1"/>
              <w:left w:val="single" w:sz="6" w:space="0" w:color="000000" w:themeColor="text1"/>
              <w:bottom w:val="single" w:sz="12" w:space="0" w:color="000000" w:themeColor="text1"/>
              <w:right w:val="single" w:sz="6" w:space="0" w:color="000000" w:themeColor="text1"/>
            </w:tcBorders>
          </w:tcPr>
          <w:p w14:paraId="2807DA25" w14:textId="77777777" w:rsidR="00473A87" w:rsidRPr="00473A87" w:rsidRDefault="00473A87" w:rsidP="00473A87">
            <w:pPr>
              <w:spacing w:before="60" w:after="60" w:line="210" w:lineRule="atLeast"/>
              <w:jc w:val="center"/>
              <w:rPr>
                <w:ins w:id="2134" w:author="Sylvain Lelievre 152" w:date="2025-10-10T13:48:00Z" w16du:dateUtc="2025-10-10T11:48:00Z"/>
                <w:rFonts w:eastAsia="Calibri"/>
                <w:b/>
                <w:sz w:val="20"/>
                <w:szCs w:val="22"/>
                <w:lang w:val="en-US" w:eastAsia="en-US"/>
              </w:rPr>
            </w:pPr>
            <w:ins w:id="2135" w:author="Sylvain Lelievre 152" w:date="2025-10-10T13:48:00Z" w16du:dateUtc="2025-10-10T11:48:00Z">
              <w:r w:rsidRPr="00473A87" w:rsidDel="008D3B8B">
                <w:rPr>
                  <w:rFonts w:eastAsia="Calibri"/>
                  <w:sz w:val="20"/>
                  <w:szCs w:val="22"/>
                  <w:lang w:val="en-US" w:eastAsia="en-US"/>
                </w:rPr>
                <w:t>M</w:t>
              </w:r>
            </w:ins>
          </w:p>
        </w:tc>
        <w:tc>
          <w:tcPr>
            <w:tcW w:w="4303" w:type="dxa"/>
            <w:tcBorders>
              <w:top w:val="single" w:sz="12" w:space="0" w:color="000000" w:themeColor="text1"/>
              <w:left w:val="single" w:sz="6" w:space="0" w:color="000000" w:themeColor="text1"/>
              <w:bottom w:val="single" w:sz="12" w:space="0" w:color="000000" w:themeColor="text1"/>
              <w:right w:val="single" w:sz="12" w:space="0" w:color="000000" w:themeColor="text1"/>
            </w:tcBorders>
          </w:tcPr>
          <w:p w14:paraId="5048915C" w14:textId="60EA99F3" w:rsidR="00473A87" w:rsidRPr="00473A87" w:rsidRDefault="00473A87" w:rsidP="00473A87">
            <w:pPr>
              <w:keepNext/>
              <w:spacing w:before="60" w:after="60" w:line="210" w:lineRule="atLeast"/>
              <w:ind w:left="103"/>
              <w:jc w:val="left"/>
              <w:rPr>
                <w:ins w:id="2136" w:author="Sylvain Lelievre 152" w:date="2025-10-10T13:48:00Z" w16du:dateUtc="2025-10-10T11:48:00Z"/>
                <w:rFonts w:eastAsia="Calibri"/>
                <w:sz w:val="20"/>
                <w:szCs w:val="22"/>
                <w:lang w:eastAsia="en-US"/>
              </w:rPr>
            </w:pPr>
            <w:ins w:id="2137" w:author="Sylvain Lelievre 152" w:date="2025-10-10T13:48:00Z" w16du:dateUtc="2025-10-10T11:48:00Z">
              <w:r w:rsidRPr="00473A87">
                <w:rPr>
                  <w:rFonts w:eastAsia="Calibri"/>
                  <w:sz w:val="20"/>
                  <w:szCs w:val="22"/>
                  <w:lang w:eastAsia="en-US"/>
                </w:rPr>
                <w:t xml:space="preserve">Provides an array of layer objects, limited to 2 layers. See </w:t>
              </w:r>
              <w:del w:id="2138" w:author="Sylvain Lelievre" w:date="2025-11-03T11:58:00Z" w16du:dateUtc="2025-11-03T10:58:00Z">
                <w:r w:rsidRPr="00473A87" w:rsidDel="005877C4">
                  <w:rPr>
                    <w:rFonts w:eastAsia="Calibri"/>
                    <w:sz w:val="20"/>
                    <w:szCs w:val="22"/>
                    <w:lang w:eastAsia="en-US"/>
                  </w:rPr>
                  <w:fldChar w:fldCharType="begin"/>
                </w:r>
                <w:r w:rsidRPr="00473A87" w:rsidDel="005877C4">
                  <w:rPr>
                    <w:rFonts w:eastAsia="Calibri"/>
                    <w:sz w:val="20"/>
                    <w:szCs w:val="22"/>
                    <w:lang w:eastAsia="en-US"/>
                  </w:rPr>
                  <w:delInstrText xml:space="preserve"> REF _Ref202520153 \h </w:delInstrText>
                </w:r>
              </w:del>
            </w:ins>
            <w:del w:id="2139" w:author="Sylvain Lelievre" w:date="2025-11-03T11:58:00Z" w16du:dateUtc="2025-11-03T10:58:00Z">
              <w:r w:rsidRPr="00473A87" w:rsidDel="005877C4">
                <w:rPr>
                  <w:rFonts w:eastAsia="Calibri"/>
                  <w:sz w:val="20"/>
                  <w:szCs w:val="22"/>
                  <w:lang w:eastAsia="en-US"/>
                </w:rPr>
              </w:r>
            </w:del>
            <w:ins w:id="2140" w:author="Sylvain Lelievre 152" w:date="2025-10-10T13:48:00Z" w16du:dateUtc="2025-10-10T11:48:00Z">
              <w:del w:id="2141" w:author="Sylvain Lelievre" w:date="2025-11-03T11:58:00Z" w16du:dateUtc="2025-11-03T10:58:00Z">
                <w:r w:rsidRPr="00473A87" w:rsidDel="005877C4">
                  <w:rPr>
                    <w:rFonts w:eastAsia="Calibri"/>
                    <w:sz w:val="20"/>
                    <w:szCs w:val="22"/>
                    <w:lang w:eastAsia="en-US"/>
                  </w:rPr>
                  <w:fldChar w:fldCharType="separate"/>
                </w:r>
                <w:r w:rsidRPr="00473A87" w:rsidDel="005877C4">
                  <w:rPr>
                    <w:rFonts w:eastAsia="Calibri"/>
                    <w:szCs w:val="22"/>
                    <w:lang w:eastAsia="en-US"/>
                  </w:rPr>
                  <w:delText xml:space="preserve">Table G.6- </w:delText>
                </w:r>
                <w:r w:rsidRPr="00473A87" w:rsidDel="005877C4">
                  <w:rPr>
                    <w:rFonts w:eastAsia="Calibri"/>
                    <w:noProof/>
                    <w:szCs w:val="22"/>
                    <w:lang w:eastAsia="en-US"/>
                  </w:rPr>
                  <w:delText>2</w:delText>
                </w:r>
                <w:r w:rsidRPr="00473A87" w:rsidDel="005877C4">
                  <w:rPr>
                    <w:rFonts w:eastAsia="Calibri"/>
                    <w:sz w:val="20"/>
                    <w:szCs w:val="22"/>
                    <w:lang w:eastAsia="en-US"/>
                  </w:rPr>
                  <w:fldChar w:fldCharType="end"/>
                </w:r>
              </w:del>
            </w:ins>
            <w:ins w:id="2142" w:author="Sylvain Lelievre" w:date="2025-11-03T11:58:00Z" w16du:dateUtc="2025-11-03T10:58:00Z">
              <w:r w:rsidR="005877C4">
                <w:rPr>
                  <w:rFonts w:eastAsia="Calibri"/>
                  <w:sz w:val="20"/>
                  <w:szCs w:val="22"/>
                  <w:lang w:eastAsia="en-US"/>
                </w:rPr>
                <w:t>Table G.27</w:t>
              </w:r>
            </w:ins>
            <w:ins w:id="2143" w:author="Sylvain Lelievre 152" w:date="2025-10-10T13:48:00Z" w16du:dateUtc="2025-10-10T11:48:00Z">
              <w:r w:rsidRPr="00473A87">
                <w:rPr>
                  <w:rFonts w:eastAsia="Calibri"/>
                  <w:sz w:val="20"/>
                  <w:szCs w:val="22"/>
                  <w:lang w:eastAsia="en-US"/>
                </w:rPr>
                <w:t xml:space="preserve"> for the semantics of a layer object.</w:t>
              </w:r>
            </w:ins>
          </w:p>
        </w:tc>
      </w:tr>
      <w:tr w:rsidR="00473A87" w:rsidRPr="00473A87" w14:paraId="21D35255" w14:textId="77777777" w:rsidTr="00A5529F">
        <w:trPr>
          <w:tblHeader/>
          <w:jc w:val="center"/>
          <w:ins w:id="2144" w:author="Sylvain Lelievre 152" w:date="2025-10-10T13:48:00Z"/>
        </w:trPr>
        <w:tc>
          <w:tcPr>
            <w:tcW w:w="9325" w:type="dxa"/>
            <w:gridSpan w:val="5"/>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3580CF0B" w14:textId="77777777" w:rsidR="00473A87" w:rsidRPr="00473A87" w:rsidRDefault="00473A87" w:rsidP="00473A87">
            <w:pPr>
              <w:spacing w:before="60" w:after="60" w:line="210" w:lineRule="atLeast"/>
              <w:ind w:left="103"/>
              <w:jc w:val="left"/>
              <w:rPr>
                <w:ins w:id="2145" w:author="Sylvain Lelievre 152" w:date="2025-10-10T13:48:00Z" w16du:dateUtc="2025-10-10T11:48:00Z"/>
                <w:rFonts w:eastAsia="Calibri"/>
                <w:b/>
                <w:sz w:val="20"/>
                <w:szCs w:val="22"/>
                <w:lang w:val="en-US" w:eastAsia="en-US"/>
              </w:rPr>
            </w:pPr>
            <w:ins w:id="2146" w:author="Sylvain Lelievre 152" w:date="2025-10-10T13:48:00Z" w16du:dateUtc="2025-10-10T11:48:00Z">
              <w:r w:rsidRPr="00473A87">
                <w:rPr>
                  <w:rFonts w:eastAsia="Calibri"/>
                  <w:b/>
                  <w:sz w:val="20"/>
                  <w:szCs w:val="22"/>
                  <w:lang w:val="en-US" w:eastAsia="en-US"/>
                </w:rPr>
                <w:t>Legend:</w:t>
              </w:r>
            </w:ins>
          </w:p>
          <w:p w14:paraId="2993AFFD" w14:textId="77777777" w:rsidR="00473A87" w:rsidRPr="00473A87" w:rsidRDefault="00473A87" w:rsidP="00473A87">
            <w:pPr>
              <w:keepNext/>
              <w:spacing w:before="60" w:after="60" w:line="210" w:lineRule="atLeast"/>
              <w:ind w:left="103"/>
              <w:jc w:val="left"/>
              <w:rPr>
                <w:ins w:id="2147" w:author="Sylvain Lelievre 152" w:date="2025-10-10T13:48:00Z" w16du:dateUtc="2025-10-10T11:48:00Z"/>
                <w:rFonts w:eastAsia="Calibri"/>
                <w:sz w:val="20"/>
                <w:szCs w:val="22"/>
                <w:lang w:val="en-US" w:eastAsia="en-US"/>
              </w:rPr>
            </w:pPr>
            <w:ins w:id="2148" w:author="Sylvain Lelievre 152" w:date="2025-10-10T13:48:00Z" w16du:dateUtc="2025-10-10T11:48:00Z">
              <w:r w:rsidRPr="00473A87">
                <w:rPr>
                  <w:rFonts w:eastAsia="Calibri"/>
                  <w:sz w:val="20"/>
                  <w:szCs w:val="22"/>
                  <w:lang w:val="en-US" w:eastAsia="en-US"/>
                </w:rPr>
                <w:tab/>
                <w:t>For attributes: M=mandatory, O=optional, OD=optional with default value, CM=conditionally mandatory.</w:t>
              </w:r>
            </w:ins>
          </w:p>
        </w:tc>
      </w:tr>
    </w:tbl>
    <w:p w14:paraId="430A3D0D" w14:textId="7EFFDD57" w:rsidR="00473A87" w:rsidRPr="00473A87" w:rsidRDefault="00473A87" w:rsidP="00473A87">
      <w:pPr>
        <w:spacing w:before="240" w:after="60" w:line="252" w:lineRule="auto"/>
        <w:jc w:val="left"/>
        <w:rPr>
          <w:ins w:id="2149" w:author="Sylvain Lelievre 152" w:date="2025-10-10T13:48:00Z" w16du:dateUtc="2025-10-10T11:48:00Z"/>
          <w:rFonts w:eastAsia="Times New Roman" w:cs="Arial"/>
          <w:szCs w:val="22"/>
          <w:lang w:val="en-US"/>
        </w:rPr>
      </w:pPr>
      <w:ins w:id="2150" w:author="Sylvain Lelievre 152" w:date="2025-10-10T13:48:00Z" w16du:dateUtc="2025-10-10T11:48:00Z">
        <w:r w:rsidRPr="00473A87">
          <w:rPr>
            <w:rFonts w:eastAsia="Times New Roman" w:cs="Arial"/>
            <w:szCs w:val="22"/>
            <w:lang w:val="en-US"/>
          </w:rPr>
          <w:lastRenderedPageBreak/>
          <w:t xml:space="preserve">In </w:t>
        </w:r>
        <w:del w:id="2151" w:author="Sylvain Lelievre" w:date="2025-11-03T11:58:00Z" w16du:dateUtc="2025-11-03T10:58:00Z">
          <w:r w:rsidRPr="00473A87" w:rsidDel="006B49DD">
            <w:rPr>
              <w:rFonts w:eastAsia="Times New Roman" w:cs="Arial"/>
              <w:szCs w:val="22"/>
              <w:lang w:val="en-US"/>
            </w:rPr>
            <w:fldChar w:fldCharType="begin"/>
          </w:r>
          <w:r w:rsidRPr="00473A87" w:rsidDel="006B49DD">
            <w:rPr>
              <w:rFonts w:eastAsia="Times New Roman" w:cs="Arial"/>
              <w:szCs w:val="22"/>
              <w:lang w:val="en-US"/>
            </w:rPr>
            <w:delInstrText xml:space="preserve"> REF _Ref202519945 \h </w:delInstrText>
          </w:r>
        </w:del>
      </w:ins>
      <w:del w:id="2152" w:author="Sylvain Lelievre" w:date="2025-11-03T11:58:00Z" w16du:dateUtc="2025-11-03T10:58:00Z">
        <w:r w:rsidRPr="00473A87" w:rsidDel="006B49DD">
          <w:rPr>
            <w:rFonts w:eastAsia="Times New Roman" w:cs="Arial"/>
            <w:szCs w:val="22"/>
            <w:lang w:val="en-US"/>
          </w:rPr>
        </w:r>
      </w:del>
      <w:ins w:id="2153" w:author="Sylvain Lelievre 152" w:date="2025-10-10T13:48:00Z" w16du:dateUtc="2025-10-10T11:48:00Z">
        <w:del w:id="2154" w:author="Sylvain Lelievre" w:date="2025-11-03T11:58:00Z" w16du:dateUtc="2025-11-03T10:58:00Z">
          <w:r w:rsidRPr="00473A87" w:rsidDel="006B49DD">
            <w:rPr>
              <w:rFonts w:eastAsia="Times New Roman" w:cs="Arial"/>
              <w:szCs w:val="22"/>
              <w:lang w:val="en-US"/>
            </w:rPr>
            <w:fldChar w:fldCharType="separate"/>
          </w:r>
          <w:r w:rsidRPr="00473A87" w:rsidDel="006B49DD">
            <w:rPr>
              <w:rFonts w:eastAsia="Times New Roman"/>
              <w:szCs w:val="22"/>
              <w:lang w:val="en-US" w:eastAsia="en-US"/>
            </w:rPr>
            <w:delText xml:space="preserve">Table G.6- </w:delText>
          </w:r>
          <w:r w:rsidRPr="00473A87" w:rsidDel="006B49DD">
            <w:rPr>
              <w:rFonts w:eastAsia="Times New Roman"/>
              <w:noProof/>
              <w:szCs w:val="22"/>
              <w:lang w:val="en-US" w:eastAsia="en-US"/>
            </w:rPr>
            <w:delText>1</w:delText>
          </w:r>
          <w:r w:rsidRPr="00473A87" w:rsidDel="006B49DD">
            <w:rPr>
              <w:rFonts w:eastAsia="Times New Roman" w:cs="Arial"/>
              <w:szCs w:val="22"/>
              <w:lang w:val="en-US"/>
            </w:rPr>
            <w:fldChar w:fldCharType="end"/>
          </w:r>
        </w:del>
      </w:ins>
      <w:ins w:id="2155" w:author="Sylvain Lelievre" w:date="2025-11-03T11:58:00Z" w16du:dateUtc="2025-11-03T10:58:00Z">
        <w:r w:rsidR="006B49DD">
          <w:rPr>
            <w:rFonts w:eastAsia="Times New Roman" w:cs="Arial"/>
            <w:szCs w:val="22"/>
            <w:lang w:val="en-US"/>
          </w:rPr>
          <w:t>Table G.2</w:t>
        </w:r>
      </w:ins>
      <w:ins w:id="2156" w:author="Sylvain Lelievre" w:date="2026-02-05T10:32:00Z" w16du:dateUtc="2026-02-05T09:32:00Z">
        <w:r w:rsidR="004770F1">
          <w:rPr>
            <w:rFonts w:eastAsia="Times New Roman" w:cs="Arial"/>
            <w:szCs w:val="22"/>
            <w:lang w:val="en-US"/>
          </w:rPr>
          <w:t>9</w:t>
        </w:r>
      </w:ins>
      <w:ins w:id="2157" w:author="Sylvain Lelievre 152" w:date="2025-10-10T13:48:00Z" w16du:dateUtc="2025-10-10T11:48:00Z">
        <w:r w:rsidRPr="00473A87">
          <w:rPr>
            <w:rFonts w:eastAsia="Times New Roman" w:cs="Arial"/>
            <w:szCs w:val="22"/>
            <w:lang w:val="en-US"/>
          </w:rPr>
          <w:t xml:space="preserve">, a layer is an object which combines a texture with associated rendering properties. Each texture is described in an item of the </w:t>
        </w:r>
        <w:r w:rsidRPr="00473A87">
          <w:rPr>
            <w:rFonts w:eastAsia="Times New Roman" w:cs="Arial"/>
            <w:i/>
            <w:iCs/>
            <w:szCs w:val="22"/>
            <w:lang w:val="en-US"/>
          </w:rPr>
          <w:t>layers</w:t>
        </w:r>
        <w:r w:rsidRPr="00473A87">
          <w:rPr>
            <w:rFonts w:eastAsia="Times New Roman" w:cs="Arial"/>
            <w:szCs w:val="22"/>
            <w:lang w:val="en-US"/>
          </w:rPr>
          <w:t xml:space="preserve"> property of the </w:t>
        </w:r>
        <w:r w:rsidRPr="000E64DE">
          <w:rPr>
            <w:rFonts w:ascii="Courier New" w:eastAsia="Times New Roman" w:hAnsi="Courier New" w:cs="Courier New"/>
            <w:szCs w:val="22"/>
            <w:lang w:val="en-US"/>
          </w:rPr>
          <w:t>MPEG_material_stereo</w:t>
        </w:r>
        <w:r w:rsidRPr="00473A87">
          <w:rPr>
            <w:rFonts w:eastAsia="Times New Roman" w:cs="Arial"/>
            <w:szCs w:val="22"/>
            <w:lang w:val="en-US"/>
          </w:rPr>
          <w:t xml:space="preserve"> extension. Additional properties in </w:t>
        </w:r>
        <w:proofErr w:type="gramStart"/>
        <w:r w:rsidRPr="00473A87">
          <w:rPr>
            <w:rFonts w:eastAsia="Times New Roman" w:cs="Arial"/>
            <w:szCs w:val="22"/>
            <w:lang w:val="en-US"/>
          </w:rPr>
          <w:t>the layer</w:t>
        </w:r>
        <w:proofErr w:type="gramEnd"/>
        <w:r w:rsidRPr="00473A87">
          <w:rPr>
            <w:rFonts w:eastAsia="Times New Roman" w:cs="Arial"/>
            <w:szCs w:val="22"/>
            <w:lang w:val="en-US"/>
          </w:rPr>
          <w:t xml:space="preserve"> object indicate whether the texture corresponds to a primary reference layer or a secondary layer and specify its association with the left or right eye.</w:t>
        </w:r>
      </w:ins>
    </w:p>
    <w:p w14:paraId="7AD50212" w14:textId="16D80FFB" w:rsidR="00473A87" w:rsidRPr="00473A87" w:rsidRDefault="00473A87" w:rsidP="00473A87">
      <w:pPr>
        <w:keepNext/>
        <w:spacing w:before="240" w:after="60" w:line="252" w:lineRule="auto"/>
        <w:jc w:val="center"/>
        <w:rPr>
          <w:ins w:id="2158" w:author="Sylvain Lelievre 152" w:date="2025-10-10T13:48:00Z" w16du:dateUtc="2025-10-10T11:48:00Z"/>
          <w:rFonts w:eastAsia="Times New Roman"/>
          <w:b/>
          <w:bCs/>
          <w:szCs w:val="22"/>
          <w:lang w:val="en-US" w:eastAsia="en-US"/>
        </w:rPr>
      </w:pPr>
      <w:bookmarkStart w:id="2159" w:name="_Ref202520153"/>
      <w:ins w:id="2160" w:author="Sylvain Lelievre 152" w:date="2025-10-10T13:48:00Z" w16du:dateUtc="2025-10-10T11:48:00Z">
        <w:r w:rsidRPr="00473A87">
          <w:rPr>
            <w:rFonts w:eastAsia="Times New Roman"/>
            <w:b/>
            <w:bCs/>
            <w:szCs w:val="22"/>
            <w:lang w:val="en-US" w:eastAsia="en-US"/>
          </w:rPr>
          <w:t>Table G.</w:t>
        </w:r>
      </w:ins>
      <w:ins w:id="2161" w:author="Sylvain Lelievre" w:date="2025-11-03T11:58:00Z" w16du:dateUtc="2025-11-03T10:58:00Z">
        <w:r w:rsidR="005877C4">
          <w:rPr>
            <w:rFonts w:eastAsia="Times New Roman"/>
            <w:b/>
            <w:bCs/>
            <w:szCs w:val="22"/>
            <w:lang w:val="en-US" w:eastAsia="en-US"/>
          </w:rPr>
          <w:t>2</w:t>
        </w:r>
      </w:ins>
      <w:ins w:id="2162" w:author="Sylvain Lelievre" w:date="2026-02-05T10:31:00Z" w16du:dateUtc="2026-02-05T09:31:00Z">
        <w:r w:rsidR="00561AD7">
          <w:rPr>
            <w:rFonts w:eastAsia="Times New Roman"/>
            <w:b/>
            <w:bCs/>
            <w:szCs w:val="22"/>
            <w:lang w:val="en-US" w:eastAsia="en-US"/>
          </w:rPr>
          <w:t>9</w:t>
        </w:r>
      </w:ins>
      <w:ins w:id="2163" w:author="Sylvain Lelievre 152" w:date="2025-10-10T13:48:00Z" w16du:dateUtc="2025-10-10T11:48:00Z">
        <w:del w:id="2164" w:author="Sylvain Lelievre" w:date="2025-11-03T11:58:00Z" w16du:dateUtc="2025-11-03T10:58:00Z">
          <w:r w:rsidRPr="00473A87" w:rsidDel="005877C4">
            <w:rPr>
              <w:rFonts w:eastAsia="Times New Roman"/>
              <w:b/>
              <w:bCs/>
              <w:szCs w:val="22"/>
              <w:lang w:val="en-US" w:eastAsia="en-US"/>
            </w:rPr>
            <w:delText xml:space="preserve">6- </w:delText>
          </w:r>
          <w:r w:rsidRPr="00473A87" w:rsidDel="005877C4">
            <w:rPr>
              <w:rFonts w:eastAsia="Times New Roman"/>
              <w:b/>
              <w:bCs/>
              <w:szCs w:val="22"/>
              <w:lang w:val="en-US" w:eastAsia="en-US"/>
            </w:rPr>
            <w:fldChar w:fldCharType="begin"/>
          </w:r>
          <w:r w:rsidRPr="00473A87" w:rsidDel="005877C4">
            <w:rPr>
              <w:rFonts w:eastAsia="Times New Roman"/>
              <w:b/>
              <w:bCs/>
              <w:szCs w:val="22"/>
              <w:lang w:val="en-US" w:eastAsia="en-US"/>
            </w:rPr>
            <w:delInstrText xml:space="preserve"> SEQ Table_G.6- \* ARABIC </w:delInstrText>
          </w:r>
          <w:r w:rsidRPr="00473A87" w:rsidDel="005877C4">
            <w:rPr>
              <w:rFonts w:eastAsia="Times New Roman"/>
              <w:b/>
              <w:bCs/>
              <w:szCs w:val="22"/>
              <w:lang w:val="en-US" w:eastAsia="en-US"/>
            </w:rPr>
            <w:fldChar w:fldCharType="separate"/>
          </w:r>
          <w:r w:rsidRPr="00473A87" w:rsidDel="005877C4">
            <w:rPr>
              <w:rFonts w:eastAsia="Times New Roman"/>
              <w:b/>
              <w:bCs/>
              <w:noProof/>
              <w:szCs w:val="22"/>
              <w:lang w:val="en-US" w:eastAsia="en-US"/>
            </w:rPr>
            <w:delText>2</w:delText>
          </w:r>
          <w:r w:rsidRPr="00473A87" w:rsidDel="005877C4">
            <w:rPr>
              <w:rFonts w:eastAsia="Times New Roman"/>
              <w:b/>
              <w:bCs/>
              <w:szCs w:val="22"/>
              <w:lang w:val="en-US" w:eastAsia="en-US"/>
            </w:rPr>
            <w:fldChar w:fldCharType="end"/>
          </w:r>
        </w:del>
        <w:bookmarkEnd w:id="2159"/>
        <w:r w:rsidRPr="00473A87">
          <w:rPr>
            <w:rFonts w:eastAsia="Times New Roman"/>
            <w:b/>
            <w:bCs/>
            <w:szCs w:val="22"/>
            <w:lang w:val="en-US" w:eastAsia="en-US"/>
          </w:rPr>
          <w:t>: Semantics of a MPEG_material_stereo layer object</w:t>
        </w:r>
      </w:ins>
    </w:p>
    <w:tbl>
      <w:tblPr>
        <w:tblW w:w="5000" w:type="pct"/>
        <w:jc w:val="center"/>
        <w:tblLayout w:type="fixed"/>
        <w:tblCellMar>
          <w:left w:w="0" w:type="dxa"/>
          <w:right w:w="0" w:type="dxa"/>
        </w:tblCellMar>
        <w:tblLook w:val="04A0" w:firstRow="1" w:lastRow="0" w:firstColumn="1" w:lastColumn="0" w:noHBand="0" w:noVBand="1"/>
      </w:tblPr>
      <w:tblGrid>
        <w:gridCol w:w="1896"/>
        <w:gridCol w:w="816"/>
        <w:gridCol w:w="1087"/>
        <w:gridCol w:w="1223"/>
        <w:gridCol w:w="4303"/>
      </w:tblGrid>
      <w:tr w:rsidR="00473A87" w:rsidRPr="00473A87" w14:paraId="571E3478" w14:textId="77777777" w:rsidTr="00A5529F">
        <w:trPr>
          <w:tblHeader/>
          <w:jc w:val="center"/>
          <w:ins w:id="2165" w:author="Sylvain Lelievre 152" w:date="2025-10-10T13:48:00Z"/>
        </w:trPr>
        <w:tc>
          <w:tcPr>
            <w:tcW w:w="1896" w:type="dxa"/>
            <w:tcBorders>
              <w:top w:val="single" w:sz="12" w:space="0" w:color="000000" w:themeColor="text1"/>
              <w:left w:val="single" w:sz="12" w:space="0" w:color="000000" w:themeColor="text1"/>
              <w:bottom w:val="single" w:sz="12" w:space="0" w:color="000000" w:themeColor="text1"/>
              <w:right w:val="single" w:sz="6" w:space="0" w:color="000000" w:themeColor="text1"/>
            </w:tcBorders>
          </w:tcPr>
          <w:p w14:paraId="58BD7163" w14:textId="77777777" w:rsidR="00473A87" w:rsidRPr="00473A87" w:rsidRDefault="00473A87" w:rsidP="00473A87">
            <w:pPr>
              <w:spacing w:before="60" w:after="60" w:line="210" w:lineRule="atLeast"/>
              <w:jc w:val="center"/>
              <w:rPr>
                <w:ins w:id="2166" w:author="Sylvain Lelievre 152" w:date="2025-10-10T13:48:00Z" w16du:dateUtc="2025-10-10T11:48:00Z"/>
                <w:rFonts w:eastAsia="Calibri"/>
                <w:sz w:val="20"/>
                <w:szCs w:val="22"/>
                <w:lang w:val="en-US" w:eastAsia="en-US"/>
              </w:rPr>
            </w:pPr>
            <w:ins w:id="2167" w:author="Sylvain Lelievre 152" w:date="2025-10-10T13:48:00Z" w16du:dateUtc="2025-10-10T11:48:00Z">
              <w:r w:rsidRPr="00473A87">
                <w:rPr>
                  <w:rFonts w:eastAsia="Calibri"/>
                  <w:b/>
                  <w:sz w:val="20"/>
                  <w:szCs w:val="22"/>
                  <w:lang w:val="en-US" w:eastAsia="en-US"/>
                </w:rPr>
                <w:t>Name</w:t>
              </w:r>
            </w:ins>
          </w:p>
        </w:tc>
        <w:tc>
          <w:tcPr>
            <w:tcW w:w="816" w:type="dxa"/>
            <w:tcBorders>
              <w:top w:val="single" w:sz="12" w:space="0" w:color="000000" w:themeColor="text1"/>
              <w:left w:val="single" w:sz="6" w:space="0" w:color="000000" w:themeColor="text1"/>
              <w:bottom w:val="single" w:sz="12" w:space="0" w:color="000000" w:themeColor="text1"/>
              <w:right w:val="single" w:sz="6" w:space="0" w:color="000000" w:themeColor="text1"/>
            </w:tcBorders>
          </w:tcPr>
          <w:p w14:paraId="76B3BEC0" w14:textId="77777777" w:rsidR="00473A87" w:rsidRPr="00473A87" w:rsidRDefault="00473A87" w:rsidP="00473A87">
            <w:pPr>
              <w:spacing w:before="60" w:after="60" w:line="210" w:lineRule="atLeast"/>
              <w:jc w:val="center"/>
              <w:rPr>
                <w:ins w:id="2168" w:author="Sylvain Lelievre 152" w:date="2025-10-10T13:48:00Z" w16du:dateUtc="2025-10-10T11:48:00Z"/>
                <w:rFonts w:eastAsia="Calibri"/>
                <w:sz w:val="20"/>
                <w:szCs w:val="22"/>
                <w:lang w:val="en-US" w:eastAsia="en-US"/>
              </w:rPr>
            </w:pPr>
            <w:ins w:id="2169" w:author="Sylvain Lelievre 152" w:date="2025-10-10T13:48:00Z" w16du:dateUtc="2025-10-10T11:48:00Z">
              <w:r w:rsidRPr="00473A87">
                <w:rPr>
                  <w:rFonts w:eastAsia="Calibri"/>
                  <w:b/>
                  <w:sz w:val="20"/>
                  <w:szCs w:val="22"/>
                  <w:lang w:val="en-US" w:eastAsia="en-US"/>
                </w:rPr>
                <w:t>Type</w:t>
              </w:r>
            </w:ins>
          </w:p>
        </w:tc>
        <w:tc>
          <w:tcPr>
            <w:tcW w:w="1087" w:type="dxa"/>
            <w:tcBorders>
              <w:top w:val="single" w:sz="12" w:space="0" w:color="000000" w:themeColor="text1"/>
              <w:left w:val="single" w:sz="6" w:space="0" w:color="000000" w:themeColor="text1"/>
              <w:bottom w:val="single" w:sz="12" w:space="0" w:color="000000" w:themeColor="text1"/>
              <w:right w:val="single" w:sz="6" w:space="0" w:color="000000" w:themeColor="text1"/>
            </w:tcBorders>
          </w:tcPr>
          <w:p w14:paraId="68A9B925" w14:textId="77777777" w:rsidR="00473A87" w:rsidRPr="00473A87" w:rsidRDefault="00473A87" w:rsidP="00473A87">
            <w:pPr>
              <w:spacing w:before="60" w:after="60" w:line="210" w:lineRule="atLeast"/>
              <w:jc w:val="center"/>
              <w:rPr>
                <w:ins w:id="2170" w:author="Sylvain Lelievre 152" w:date="2025-10-10T13:48:00Z" w16du:dateUtc="2025-10-10T11:48:00Z"/>
                <w:rFonts w:eastAsia="Calibri"/>
                <w:sz w:val="20"/>
                <w:szCs w:val="22"/>
                <w:lang w:val="en-US" w:eastAsia="en-US"/>
              </w:rPr>
            </w:pPr>
            <w:ins w:id="2171" w:author="Sylvain Lelievre 152" w:date="2025-10-10T13:48:00Z" w16du:dateUtc="2025-10-10T11:48:00Z">
              <w:r w:rsidRPr="00473A87">
                <w:rPr>
                  <w:rFonts w:eastAsia="Calibri"/>
                  <w:b/>
                  <w:sz w:val="20"/>
                  <w:szCs w:val="22"/>
                  <w:lang w:val="en-US" w:eastAsia="en-US"/>
                </w:rPr>
                <w:t>Default</w:t>
              </w:r>
            </w:ins>
          </w:p>
        </w:tc>
        <w:tc>
          <w:tcPr>
            <w:tcW w:w="1223" w:type="dxa"/>
            <w:tcBorders>
              <w:top w:val="single" w:sz="12" w:space="0" w:color="000000" w:themeColor="text1"/>
              <w:left w:val="single" w:sz="6" w:space="0" w:color="000000" w:themeColor="text1"/>
              <w:bottom w:val="single" w:sz="12" w:space="0" w:color="000000" w:themeColor="text1"/>
              <w:right w:val="single" w:sz="6" w:space="0" w:color="000000" w:themeColor="text1"/>
            </w:tcBorders>
          </w:tcPr>
          <w:p w14:paraId="5230A1C6" w14:textId="77777777" w:rsidR="00473A87" w:rsidRPr="00473A87" w:rsidRDefault="00473A87" w:rsidP="00473A87">
            <w:pPr>
              <w:spacing w:before="60" w:after="60" w:line="210" w:lineRule="atLeast"/>
              <w:jc w:val="center"/>
              <w:rPr>
                <w:ins w:id="2172" w:author="Sylvain Lelievre 152" w:date="2025-10-10T13:48:00Z" w16du:dateUtc="2025-10-10T11:48:00Z"/>
                <w:rFonts w:eastAsia="Calibri"/>
                <w:sz w:val="20"/>
                <w:szCs w:val="22"/>
                <w:lang w:val="en-US" w:eastAsia="en-US"/>
              </w:rPr>
            </w:pPr>
            <w:ins w:id="2173" w:author="Sylvain Lelievre 152" w:date="2025-10-10T13:48:00Z" w16du:dateUtc="2025-10-10T11:48:00Z">
              <w:r w:rsidRPr="00473A87">
                <w:rPr>
                  <w:rFonts w:eastAsia="Calibri"/>
                  <w:b/>
                  <w:sz w:val="20"/>
                  <w:szCs w:val="22"/>
                  <w:lang w:val="en-US" w:eastAsia="en-US"/>
                </w:rPr>
                <w:t>Usage</w:t>
              </w:r>
            </w:ins>
          </w:p>
        </w:tc>
        <w:tc>
          <w:tcPr>
            <w:tcW w:w="4303" w:type="dxa"/>
            <w:tcBorders>
              <w:top w:val="single" w:sz="12" w:space="0" w:color="000000" w:themeColor="text1"/>
              <w:left w:val="single" w:sz="6" w:space="0" w:color="000000" w:themeColor="text1"/>
              <w:bottom w:val="single" w:sz="12" w:space="0" w:color="000000" w:themeColor="text1"/>
              <w:right w:val="single" w:sz="12" w:space="0" w:color="000000" w:themeColor="text1"/>
            </w:tcBorders>
          </w:tcPr>
          <w:p w14:paraId="2EBB00E6" w14:textId="77777777" w:rsidR="00473A87" w:rsidRPr="00473A87" w:rsidRDefault="00473A87" w:rsidP="00473A87">
            <w:pPr>
              <w:spacing w:before="60" w:after="60" w:line="210" w:lineRule="atLeast"/>
              <w:jc w:val="center"/>
              <w:rPr>
                <w:ins w:id="2174" w:author="Sylvain Lelievre 152" w:date="2025-10-10T13:48:00Z" w16du:dateUtc="2025-10-10T11:48:00Z"/>
                <w:rFonts w:eastAsia="Calibri"/>
                <w:sz w:val="20"/>
                <w:szCs w:val="22"/>
                <w:lang w:val="en-US" w:eastAsia="en-US"/>
              </w:rPr>
            </w:pPr>
            <w:ins w:id="2175" w:author="Sylvain Lelievre 152" w:date="2025-10-10T13:48:00Z" w16du:dateUtc="2025-10-10T11:48:00Z">
              <w:r w:rsidRPr="00473A87">
                <w:rPr>
                  <w:rFonts w:eastAsia="Calibri"/>
                  <w:b/>
                  <w:sz w:val="20"/>
                  <w:szCs w:val="22"/>
                  <w:lang w:val="en-US" w:eastAsia="en-US"/>
                </w:rPr>
                <w:t>Description</w:t>
              </w:r>
            </w:ins>
          </w:p>
        </w:tc>
      </w:tr>
      <w:tr w:rsidR="00473A87" w:rsidRPr="00473A87" w14:paraId="0C684960" w14:textId="77777777" w:rsidTr="00A5529F">
        <w:trPr>
          <w:tblHeader/>
          <w:jc w:val="center"/>
          <w:ins w:id="2176" w:author="Sylvain Lelievre 152" w:date="2025-10-10T13:48:00Z"/>
        </w:trPr>
        <w:tc>
          <w:tcPr>
            <w:tcW w:w="1896" w:type="dxa"/>
            <w:tcBorders>
              <w:top w:val="single" w:sz="12" w:space="0" w:color="000000" w:themeColor="text1"/>
              <w:left w:val="single" w:sz="12" w:space="0" w:color="000000" w:themeColor="text1"/>
              <w:bottom w:val="single" w:sz="12" w:space="0" w:color="000000" w:themeColor="text1"/>
              <w:right w:val="single" w:sz="6" w:space="0" w:color="000000" w:themeColor="text1"/>
            </w:tcBorders>
          </w:tcPr>
          <w:p w14:paraId="3CCFD349" w14:textId="77777777" w:rsidR="00473A87" w:rsidRPr="00473A87" w:rsidRDefault="00473A87" w:rsidP="00473A87">
            <w:pPr>
              <w:spacing w:before="60" w:after="60" w:line="210" w:lineRule="atLeast"/>
              <w:jc w:val="center"/>
              <w:rPr>
                <w:ins w:id="2177" w:author="Sylvain Lelievre 152" w:date="2025-10-10T13:48:00Z" w16du:dateUtc="2025-10-10T11:48:00Z"/>
                <w:rFonts w:eastAsia="Calibri"/>
                <w:sz w:val="20"/>
                <w:szCs w:val="22"/>
                <w:lang w:val="en-US" w:eastAsia="en-US"/>
              </w:rPr>
            </w:pPr>
            <w:ins w:id="2178" w:author="Sylvain Lelievre 152" w:date="2025-10-10T13:48:00Z" w16du:dateUtc="2025-10-10T11:48:00Z">
              <w:r w:rsidRPr="00473A87">
                <w:rPr>
                  <w:rFonts w:eastAsia="Calibri"/>
                  <w:sz w:val="20"/>
                  <w:szCs w:val="22"/>
                  <w:lang w:val="en-US" w:eastAsia="en-US"/>
                </w:rPr>
                <w:t>primaryReference</w:t>
              </w:r>
            </w:ins>
          </w:p>
        </w:tc>
        <w:tc>
          <w:tcPr>
            <w:tcW w:w="816" w:type="dxa"/>
            <w:tcBorders>
              <w:top w:val="single" w:sz="12" w:space="0" w:color="000000" w:themeColor="text1"/>
              <w:left w:val="single" w:sz="6" w:space="0" w:color="000000" w:themeColor="text1"/>
              <w:bottom w:val="single" w:sz="12" w:space="0" w:color="000000" w:themeColor="text1"/>
              <w:right w:val="single" w:sz="6" w:space="0" w:color="000000" w:themeColor="text1"/>
            </w:tcBorders>
          </w:tcPr>
          <w:p w14:paraId="0BE95C62" w14:textId="77777777" w:rsidR="00473A87" w:rsidRPr="00473A87" w:rsidRDefault="00473A87" w:rsidP="00473A87">
            <w:pPr>
              <w:spacing w:before="60" w:after="60" w:line="210" w:lineRule="atLeast"/>
              <w:jc w:val="center"/>
              <w:rPr>
                <w:ins w:id="2179" w:author="Sylvain Lelievre 152" w:date="2025-10-10T13:48:00Z" w16du:dateUtc="2025-10-10T11:48:00Z"/>
                <w:rFonts w:eastAsia="Calibri"/>
                <w:b/>
                <w:sz w:val="20"/>
                <w:szCs w:val="22"/>
                <w:lang w:val="en-US" w:eastAsia="en-US"/>
              </w:rPr>
            </w:pPr>
            <w:ins w:id="2180" w:author="Sylvain Lelievre 152" w:date="2025-10-10T13:48:00Z" w16du:dateUtc="2025-10-10T11:48:00Z">
              <w:r w:rsidRPr="00473A87">
                <w:rPr>
                  <w:rFonts w:eastAsia="Calibri"/>
                  <w:sz w:val="20"/>
                  <w:szCs w:val="22"/>
                  <w:lang w:val="en-US" w:eastAsia="en-US"/>
                </w:rPr>
                <w:t>boolean</w:t>
              </w:r>
            </w:ins>
          </w:p>
        </w:tc>
        <w:tc>
          <w:tcPr>
            <w:tcW w:w="1087" w:type="dxa"/>
            <w:tcBorders>
              <w:top w:val="single" w:sz="12" w:space="0" w:color="000000" w:themeColor="text1"/>
              <w:left w:val="single" w:sz="6" w:space="0" w:color="000000" w:themeColor="text1"/>
              <w:bottom w:val="single" w:sz="12" w:space="0" w:color="000000" w:themeColor="text1"/>
              <w:right w:val="single" w:sz="6" w:space="0" w:color="000000" w:themeColor="text1"/>
            </w:tcBorders>
          </w:tcPr>
          <w:p w14:paraId="1289CC4F" w14:textId="77777777" w:rsidR="00473A87" w:rsidRPr="00473A87" w:rsidRDefault="00473A87" w:rsidP="00473A87">
            <w:pPr>
              <w:spacing w:before="60" w:after="60" w:line="210" w:lineRule="atLeast"/>
              <w:jc w:val="center"/>
              <w:rPr>
                <w:ins w:id="2181" w:author="Sylvain Lelievre 152" w:date="2025-10-10T13:48:00Z" w16du:dateUtc="2025-10-10T11:48:00Z"/>
                <w:rFonts w:eastAsia="Calibri"/>
                <w:b/>
                <w:sz w:val="20"/>
                <w:szCs w:val="22"/>
                <w:lang w:val="en-US" w:eastAsia="en-US"/>
              </w:rPr>
            </w:pPr>
            <w:ins w:id="2182" w:author="Sylvain Lelievre 152" w:date="2025-10-10T13:48:00Z" w16du:dateUtc="2025-10-10T11:48:00Z">
              <w:r w:rsidRPr="00473A87">
                <w:rPr>
                  <w:rFonts w:eastAsia="Calibri"/>
                  <w:sz w:val="20"/>
                  <w:szCs w:val="22"/>
                  <w:lang w:val="en-US" w:eastAsia="en-US"/>
                </w:rPr>
                <w:t>N/A</w:t>
              </w:r>
            </w:ins>
          </w:p>
        </w:tc>
        <w:tc>
          <w:tcPr>
            <w:tcW w:w="1223" w:type="dxa"/>
            <w:tcBorders>
              <w:top w:val="single" w:sz="12" w:space="0" w:color="000000" w:themeColor="text1"/>
              <w:left w:val="single" w:sz="6" w:space="0" w:color="000000" w:themeColor="text1"/>
              <w:bottom w:val="single" w:sz="12" w:space="0" w:color="000000" w:themeColor="text1"/>
              <w:right w:val="single" w:sz="6" w:space="0" w:color="000000" w:themeColor="text1"/>
            </w:tcBorders>
          </w:tcPr>
          <w:p w14:paraId="4B6FA8B9" w14:textId="77777777" w:rsidR="00473A87" w:rsidRPr="00473A87" w:rsidRDefault="00473A87" w:rsidP="00473A87">
            <w:pPr>
              <w:spacing w:before="60" w:after="60" w:line="210" w:lineRule="atLeast"/>
              <w:jc w:val="center"/>
              <w:rPr>
                <w:ins w:id="2183" w:author="Sylvain Lelievre 152" w:date="2025-10-10T13:48:00Z" w16du:dateUtc="2025-10-10T11:48:00Z"/>
                <w:rFonts w:eastAsia="Calibri"/>
                <w:b/>
                <w:sz w:val="20"/>
                <w:szCs w:val="22"/>
                <w:lang w:val="en-US" w:eastAsia="en-US"/>
              </w:rPr>
            </w:pPr>
            <w:ins w:id="2184" w:author="Sylvain Lelievre 152" w:date="2025-10-10T13:48:00Z" w16du:dateUtc="2025-10-10T11:48:00Z">
              <w:r w:rsidRPr="00473A87">
                <w:rPr>
                  <w:rFonts w:eastAsia="Calibri"/>
                  <w:sz w:val="20"/>
                  <w:szCs w:val="22"/>
                  <w:lang w:val="en-US" w:eastAsia="en-US"/>
                </w:rPr>
                <w:t>M</w:t>
              </w:r>
            </w:ins>
          </w:p>
        </w:tc>
        <w:tc>
          <w:tcPr>
            <w:tcW w:w="4303" w:type="dxa"/>
            <w:tcBorders>
              <w:top w:val="single" w:sz="12" w:space="0" w:color="000000" w:themeColor="text1"/>
              <w:left w:val="single" w:sz="6" w:space="0" w:color="000000" w:themeColor="text1"/>
              <w:bottom w:val="single" w:sz="12" w:space="0" w:color="000000" w:themeColor="text1"/>
              <w:right w:val="single" w:sz="12" w:space="0" w:color="000000" w:themeColor="text1"/>
            </w:tcBorders>
          </w:tcPr>
          <w:p w14:paraId="15A899A0" w14:textId="77777777" w:rsidR="00473A87" w:rsidRPr="00473A87" w:rsidRDefault="00473A87" w:rsidP="00473A87">
            <w:pPr>
              <w:spacing w:before="60" w:after="60" w:line="210" w:lineRule="atLeast"/>
              <w:ind w:left="103"/>
              <w:jc w:val="left"/>
              <w:rPr>
                <w:ins w:id="2185" w:author="Sylvain Lelievre 152" w:date="2025-10-10T13:48:00Z" w16du:dateUtc="2025-10-10T11:48:00Z"/>
                <w:rFonts w:eastAsia="Calibri"/>
                <w:sz w:val="20"/>
                <w:szCs w:val="22"/>
                <w:lang w:val="en-US" w:eastAsia="en-US"/>
              </w:rPr>
            </w:pPr>
            <w:ins w:id="2186" w:author="Sylvain Lelievre 152" w:date="2025-10-10T13:48:00Z" w16du:dateUtc="2025-10-10T11:48:00Z">
              <w:r w:rsidRPr="00473A87">
                <w:rPr>
                  <w:rFonts w:eastAsia="Calibri"/>
                  <w:sz w:val="20"/>
                  <w:szCs w:val="22"/>
                  <w:lang w:val="en-US" w:eastAsia="en-US"/>
                </w:rPr>
                <w:t xml:space="preserve">Indicates whether this layer component is the primary component (also known as the hero view) among other layers. When primaryComponent is set to True, this indicates the layer component is a primary component.  </w:t>
              </w:r>
            </w:ins>
          </w:p>
          <w:p w14:paraId="001A4F7E" w14:textId="77777777" w:rsidR="00473A87" w:rsidRPr="00473A87" w:rsidRDefault="00473A87" w:rsidP="00473A87">
            <w:pPr>
              <w:spacing w:before="60" w:after="60" w:line="210" w:lineRule="atLeast"/>
              <w:ind w:left="103"/>
              <w:jc w:val="left"/>
              <w:rPr>
                <w:ins w:id="2187" w:author="Sylvain Lelievre 152" w:date="2025-10-10T13:48:00Z" w16du:dateUtc="2025-10-10T11:48:00Z"/>
                <w:rFonts w:eastAsia="Calibri"/>
                <w:sz w:val="20"/>
                <w:szCs w:val="22"/>
                <w:lang w:val="en-US" w:eastAsia="en-US"/>
              </w:rPr>
            </w:pPr>
            <w:ins w:id="2188" w:author="Sylvain Lelievre 152" w:date="2025-10-10T13:48:00Z" w16du:dateUtc="2025-10-10T11:48:00Z">
              <w:r w:rsidRPr="00473A87">
                <w:rPr>
                  <w:rFonts w:eastAsia="Calibri"/>
                  <w:sz w:val="20"/>
                  <w:szCs w:val="22"/>
                  <w:lang w:val="en-US" w:eastAsia="en-US"/>
                </w:rPr>
                <w:t>Only one layer among the layers of the media object shall have the primaryReference set to True.</w:t>
              </w:r>
            </w:ins>
          </w:p>
        </w:tc>
      </w:tr>
      <w:tr w:rsidR="00473A87" w:rsidRPr="00473A87" w14:paraId="4465BEB3" w14:textId="77777777" w:rsidTr="00A5529F">
        <w:trPr>
          <w:tblHeader/>
          <w:jc w:val="center"/>
          <w:ins w:id="2189" w:author="Sylvain Lelievre 152" w:date="2025-10-10T13:48:00Z"/>
        </w:trPr>
        <w:tc>
          <w:tcPr>
            <w:tcW w:w="1896" w:type="dxa"/>
            <w:tcBorders>
              <w:top w:val="single" w:sz="12" w:space="0" w:color="000000" w:themeColor="text1"/>
              <w:left w:val="single" w:sz="12" w:space="0" w:color="000000" w:themeColor="text1"/>
              <w:bottom w:val="single" w:sz="12" w:space="0" w:color="000000" w:themeColor="text1"/>
              <w:right w:val="single" w:sz="6" w:space="0" w:color="000000" w:themeColor="text1"/>
            </w:tcBorders>
          </w:tcPr>
          <w:p w14:paraId="17D3AEFC" w14:textId="77777777" w:rsidR="00473A87" w:rsidRPr="00473A87" w:rsidRDefault="00473A87" w:rsidP="00473A87">
            <w:pPr>
              <w:spacing w:before="60" w:after="60" w:line="210" w:lineRule="atLeast"/>
              <w:jc w:val="center"/>
              <w:rPr>
                <w:ins w:id="2190" w:author="Sylvain Lelievre 152" w:date="2025-10-10T13:48:00Z" w16du:dateUtc="2025-10-10T11:48:00Z"/>
                <w:rFonts w:eastAsia="Calibri"/>
                <w:sz w:val="20"/>
                <w:szCs w:val="22"/>
                <w:lang w:val="en-US" w:eastAsia="en-US"/>
              </w:rPr>
            </w:pPr>
            <w:ins w:id="2191" w:author="Sylvain Lelievre 152" w:date="2025-10-10T13:48:00Z" w16du:dateUtc="2025-10-10T11:48:00Z">
              <w:r w:rsidRPr="00473A87">
                <w:rPr>
                  <w:rFonts w:eastAsia="Calibri"/>
                  <w:sz w:val="20"/>
                  <w:szCs w:val="22"/>
                  <w:lang w:val="en-US" w:eastAsia="en-US"/>
                </w:rPr>
                <w:t>texture</w:t>
              </w:r>
            </w:ins>
          </w:p>
        </w:tc>
        <w:tc>
          <w:tcPr>
            <w:tcW w:w="816" w:type="dxa"/>
            <w:tcBorders>
              <w:top w:val="single" w:sz="12" w:space="0" w:color="000000" w:themeColor="text1"/>
              <w:left w:val="single" w:sz="6" w:space="0" w:color="000000" w:themeColor="text1"/>
              <w:bottom w:val="single" w:sz="12" w:space="0" w:color="000000" w:themeColor="text1"/>
              <w:right w:val="single" w:sz="6" w:space="0" w:color="000000" w:themeColor="text1"/>
            </w:tcBorders>
          </w:tcPr>
          <w:p w14:paraId="2EECC9DD" w14:textId="77777777" w:rsidR="00473A87" w:rsidRPr="00473A87" w:rsidRDefault="00473A87" w:rsidP="00473A87">
            <w:pPr>
              <w:spacing w:before="60" w:after="60" w:line="210" w:lineRule="atLeast"/>
              <w:jc w:val="center"/>
              <w:rPr>
                <w:ins w:id="2192" w:author="Sylvain Lelievre 152" w:date="2025-10-10T13:48:00Z" w16du:dateUtc="2025-10-10T11:48:00Z"/>
                <w:rFonts w:eastAsia="Calibri"/>
                <w:sz w:val="20"/>
                <w:szCs w:val="22"/>
                <w:lang w:val="en-US" w:eastAsia="en-US"/>
              </w:rPr>
            </w:pPr>
            <w:ins w:id="2193" w:author="Sylvain Lelievre 152" w:date="2025-10-10T13:48:00Z" w16du:dateUtc="2025-10-10T11:48:00Z">
              <w:r w:rsidRPr="00473A87">
                <w:rPr>
                  <w:rFonts w:eastAsia="Calibri"/>
                  <w:sz w:val="20"/>
                  <w:szCs w:val="22"/>
                  <w:lang w:val="en-US" w:eastAsia="en-US"/>
                </w:rPr>
                <w:t>integer</w:t>
              </w:r>
            </w:ins>
          </w:p>
        </w:tc>
        <w:tc>
          <w:tcPr>
            <w:tcW w:w="1087" w:type="dxa"/>
            <w:tcBorders>
              <w:top w:val="single" w:sz="12" w:space="0" w:color="000000" w:themeColor="text1"/>
              <w:left w:val="single" w:sz="6" w:space="0" w:color="000000" w:themeColor="text1"/>
              <w:bottom w:val="single" w:sz="12" w:space="0" w:color="000000" w:themeColor="text1"/>
              <w:right w:val="single" w:sz="6" w:space="0" w:color="000000" w:themeColor="text1"/>
            </w:tcBorders>
          </w:tcPr>
          <w:p w14:paraId="4D08E316" w14:textId="77777777" w:rsidR="00473A87" w:rsidRPr="00473A87" w:rsidRDefault="00473A87" w:rsidP="00473A87">
            <w:pPr>
              <w:spacing w:before="60" w:after="60" w:line="210" w:lineRule="atLeast"/>
              <w:jc w:val="center"/>
              <w:rPr>
                <w:ins w:id="2194" w:author="Sylvain Lelievre 152" w:date="2025-10-10T13:48:00Z" w16du:dateUtc="2025-10-10T11:48:00Z"/>
                <w:rFonts w:eastAsia="Calibri"/>
                <w:sz w:val="20"/>
                <w:szCs w:val="22"/>
                <w:lang w:val="en-US" w:eastAsia="en-US"/>
              </w:rPr>
            </w:pPr>
            <w:ins w:id="2195" w:author="Sylvain Lelievre 152" w:date="2025-10-10T13:48:00Z" w16du:dateUtc="2025-10-10T11:48:00Z">
              <w:r w:rsidRPr="00473A87">
                <w:rPr>
                  <w:rFonts w:eastAsia="Calibri"/>
                  <w:sz w:val="20"/>
                  <w:szCs w:val="22"/>
                  <w:lang w:val="en-US" w:eastAsia="en-US"/>
                </w:rPr>
                <w:t>N/A</w:t>
              </w:r>
            </w:ins>
          </w:p>
        </w:tc>
        <w:tc>
          <w:tcPr>
            <w:tcW w:w="1223" w:type="dxa"/>
            <w:tcBorders>
              <w:top w:val="single" w:sz="12" w:space="0" w:color="000000" w:themeColor="text1"/>
              <w:left w:val="single" w:sz="6" w:space="0" w:color="000000" w:themeColor="text1"/>
              <w:bottom w:val="single" w:sz="12" w:space="0" w:color="000000" w:themeColor="text1"/>
              <w:right w:val="single" w:sz="6" w:space="0" w:color="000000" w:themeColor="text1"/>
            </w:tcBorders>
          </w:tcPr>
          <w:p w14:paraId="68FCA33C" w14:textId="77777777" w:rsidR="00473A87" w:rsidRPr="00473A87" w:rsidRDefault="00473A87" w:rsidP="00473A87">
            <w:pPr>
              <w:spacing w:before="60" w:after="60" w:line="210" w:lineRule="atLeast"/>
              <w:jc w:val="center"/>
              <w:rPr>
                <w:ins w:id="2196" w:author="Sylvain Lelievre 152" w:date="2025-10-10T13:48:00Z" w16du:dateUtc="2025-10-10T11:48:00Z"/>
                <w:rFonts w:eastAsia="Calibri"/>
                <w:sz w:val="20"/>
                <w:szCs w:val="22"/>
                <w:lang w:val="en-US" w:eastAsia="en-US"/>
              </w:rPr>
            </w:pPr>
            <w:ins w:id="2197" w:author="Sylvain Lelievre 152" w:date="2025-10-10T13:48:00Z" w16du:dateUtc="2025-10-10T11:48:00Z">
              <w:r w:rsidRPr="00473A87">
                <w:rPr>
                  <w:rFonts w:eastAsia="Calibri"/>
                  <w:sz w:val="20"/>
                  <w:szCs w:val="22"/>
                  <w:lang w:val="en-US" w:eastAsia="en-US"/>
                </w:rPr>
                <w:t>M</w:t>
              </w:r>
            </w:ins>
          </w:p>
        </w:tc>
        <w:tc>
          <w:tcPr>
            <w:tcW w:w="4303" w:type="dxa"/>
            <w:tcBorders>
              <w:top w:val="single" w:sz="12" w:space="0" w:color="000000" w:themeColor="text1"/>
              <w:left w:val="single" w:sz="6" w:space="0" w:color="000000" w:themeColor="text1"/>
              <w:bottom w:val="single" w:sz="12" w:space="0" w:color="000000" w:themeColor="text1"/>
              <w:right w:val="single" w:sz="12" w:space="0" w:color="000000" w:themeColor="text1"/>
            </w:tcBorders>
          </w:tcPr>
          <w:p w14:paraId="3F0F2E08" w14:textId="77777777" w:rsidR="00473A87" w:rsidRPr="00473A87" w:rsidRDefault="00473A87" w:rsidP="00473A87">
            <w:pPr>
              <w:spacing w:before="60" w:after="60" w:line="210" w:lineRule="atLeast"/>
              <w:ind w:left="103"/>
              <w:jc w:val="left"/>
              <w:rPr>
                <w:ins w:id="2198" w:author="Sylvain Lelievre 152" w:date="2025-10-10T13:48:00Z" w16du:dateUtc="2025-10-10T11:48:00Z"/>
                <w:rFonts w:eastAsia="Calibri"/>
                <w:sz w:val="20"/>
                <w:szCs w:val="22"/>
                <w:lang w:val="en-US" w:eastAsia="en-US"/>
              </w:rPr>
            </w:pPr>
            <w:ins w:id="2199" w:author="Sylvain Lelievre 152" w:date="2025-10-10T13:48:00Z" w16du:dateUtc="2025-10-10T11:48:00Z">
              <w:r w:rsidRPr="00473A87">
                <w:rPr>
                  <w:rFonts w:eastAsia="Calibri"/>
                  <w:sz w:val="20"/>
                  <w:szCs w:val="22"/>
                  <w:lang w:val="en-US" w:eastAsia="en-US"/>
                </w:rPr>
                <w:t xml:space="preserve">Provides the index of a texture. </w:t>
              </w:r>
            </w:ins>
          </w:p>
        </w:tc>
      </w:tr>
      <w:tr w:rsidR="00473A87" w:rsidRPr="00473A87" w14:paraId="4F686835" w14:textId="77777777" w:rsidTr="00A5529F">
        <w:trPr>
          <w:tblHeader/>
          <w:jc w:val="center"/>
          <w:ins w:id="2200" w:author="Sylvain Lelievre 152" w:date="2025-10-10T13:48:00Z"/>
        </w:trPr>
        <w:tc>
          <w:tcPr>
            <w:tcW w:w="1896" w:type="dxa"/>
            <w:tcBorders>
              <w:top w:val="single" w:sz="12" w:space="0" w:color="000000" w:themeColor="text1"/>
              <w:left w:val="single" w:sz="12" w:space="0" w:color="000000" w:themeColor="text1"/>
              <w:bottom w:val="single" w:sz="12" w:space="0" w:color="000000" w:themeColor="text1"/>
              <w:right w:val="single" w:sz="6" w:space="0" w:color="000000" w:themeColor="text1"/>
            </w:tcBorders>
          </w:tcPr>
          <w:p w14:paraId="0E51B20C" w14:textId="77777777" w:rsidR="00473A87" w:rsidRPr="00473A87" w:rsidRDefault="00473A87" w:rsidP="00473A87">
            <w:pPr>
              <w:spacing w:before="60" w:after="60" w:line="210" w:lineRule="atLeast"/>
              <w:jc w:val="center"/>
              <w:rPr>
                <w:ins w:id="2201" w:author="Sylvain Lelievre 152" w:date="2025-10-10T13:48:00Z" w16du:dateUtc="2025-10-10T11:48:00Z"/>
                <w:rFonts w:eastAsia="Calibri"/>
                <w:sz w:val="20"/>
                <w:szCs w:val="22"/>
                <w:lang w:val="en-US" w:eastAsia="en-US"/>
              </w:rPr>
            </w:pPr>
            <w:ins w:id="2202" w:author="Sylvain Lelievre 152" w:date="2025-10-10T13:48:00Z" w16du:dateUtc="2025-10-10T11:48:00Z">
              <w:r w:rsidRPr="00473A87">
                <w:rPr>
                  <w:rFonts w:eastAsia="Calibri"/>
                  <w:sz w:val="20"/>
                  <w:szCs w:val="22"/>
                  <w:lang w:val="en-US" w:eastAsia="en-US"/>
                </w:rPr>
                <w:t>eyeChannel</w:t>
              </w:r>
            </w:ins>
          </w:p>
        </w:tc>
        <w:tc>
          <w:tcPr>
            <w:tcW w:w="816" w:type="dxa"/>
            <w:tcBorders>
              <w:top w:val="single" w:sz="12" w:space="0" w:color="000000" w:themeColor="text1"/>
              <w:left w:val="single" w:sz="6" w:space="0" w:color="000000" w:themeColor="text1"/>
              <w:bottom w:val="single" w:sz="12" w:space="0" w:color="000000" w:themeColor="text1"/>
              <w:right w:val="single" w:sz="6" w:space="0" w:color="000000" w:themeColor="text1"/>
            </w:tcBorders>
          </w:tcPr>
          <w:p w14:paraId="6F2821BE" w14:textId="77777777" w:rsidR="00473A87" w:rsidRPr="00473A87" w:rsidRDefault="00473A87" w:rsidP="00473A87">
            <w:pPr>
              <w:spacing w:before="60" w:after="60" w:line="210" w:lineRule="atLeast"/>
              <w:jc w:val="center"/>
              <w:rPr>
                <w:ins w:id="2203" w:author="Sylvain Lelievre 152" w:date="2025-10-10T13:48:00Z" w16du:dateUtc="2025-10-10T11:48:00Z"/>
                <w:rFonts w:eastAsia="Calibri"/>
                <w:sz w:val="20"/>
                <w:szCs w:val="22"/>
                <w:lang w:val="en-US" w:eastAsia="en-US"/>
              </w:rPr>
            </w:pPr>
            <w:ins w:id="2204" w:author="Sylvain Lelievre 152" w:date="2025-10-10T13:48:00Z" w16du:dateUtc="2025-10-10T11:48:00Z">
              <w:r w:rsidRPr="00473A87">
                <w:rPr>
                  <w:rFonts w:eastAsia="Calibri"/>
                  <w:sz w:val="20"/>
                  <w:szCs w:val="22"/>
                  <w:lang w:val="en-US" w:eastAsia="en-US"/>
                </w:rPr>
                <w:t>integer</w:t>
              </w:r>
            </w:ins>
          </w:p>
        </w:tc>
        <w:tc>
          <w:tcPr>
            <w:tcW w:w="1087" w:type="dxa"/>
            <w:tcBorders>
              <w:top w:val="single" w:sz="12" w:space="0" w:color="000000" w:themeColor="text1"/>
              <w:left w:val="single" w:sz="6" w:space="0" w:color="000000" w:themeColor="text1"/>
              <w:bottom w:val="single" w:sz="12" w:space="0" w:color="000000" w:themeColor="text1"/>
              <w:right w:val="single" w:sz="6" w:space="0" w:color="000000" w:themeColor="text1"/>
            </w:tcBorders>
          </w:tcPr>
          <w:p w14:paraId="71A35661" w14:textId="77777777" w:rsidR="00473A87" w:rsidRPr="00473A87" w:rsidRDefault="00473A87" w:rsidP="00473A87">
            <w:pPr>
              <w:spacing w:before="60" w:after="60" w:line="210" w:lineRule="atLeast"/>
              <w:jc w:val="center"/>
              <w:rPr>
                <w:ins w:id="2205" w:author="Sylvain Lelievre 152" w:date="2025-10-10T13:48:00Z" w16du:dateUtc="2025-10-10T11:48:00Z"/>
                <w:rFonts w:eastAsia="Calibri"/>
                <w:sz w:val="20"/>
                <w:szCs w:val="22"/>
                <w:lang w:val="en-US" w:eastAsia="en-US"/>
              </w:rPr>
            </w:pPr>
            <w:ins w:id="2206" w:author="Sylvain Lelievre 152" w:date="2025-10-10T13:48:00Z" w16du:dateUtc="2025-10-10T11:48:00Z">
              <w:r w:rsidRPr="00473A87">
                <w:rPr>
                  <w:rFonts w:eastAsia="Calibri"/>
                  <w:sz w:val="20"/>
                  <w:szCs w:val="22"/>
                  <w:lang w:val="en-US" w:eastAsia="en-US"/>
                </w:rPr>
                <w:t>N/A</w:t>
              </w:r>
            </w:ins>
          </w:p>
        </w:tc>
        <w:tc>
          <w:tcPr>
            <w:tcW w:w="1223" w:type="dxa"/>
            <w:tcBorders>
              <w:top w:val="single" w:sz="12" w:space="0" w:color="000000" w:themeColor="text1"/>
              <w:left w:val="single" w:sz="6" w:space="0" w:color="000000" w:themeColor="text1"/>
              <w:bottom w:val="single" w:sz="12" w:space="0" w:color="000000" w:themeColor="text1"/>
              <w:right w:val="single" w:sz="6" w:space="0" w:color="000000" w:themeColor="text1"/>
            </w:tcBorders>
          </w:tcPr>
          <w:p w14:paraId="2235B7DC" w14:textId="77777777" w:rsidR="00473A87" w:rsidRPr="00473A87" w:rsidRDefault="00473A87" w:rsidP="00473A87">
            <w:pPr>
              <w:spacing w:before="60" w:after="60" w:line="210" w:lineRule="atLeast"/>
              <w:jc w:val="center"/>
              <w:rPr>
                <w:ins w:id="2207" w:author="Sylvain Lelievre 152" w:date="2025-10-10T13:48:00Z" w16du:dateUtc="2025-10-10T11:48:00Z"/>
                <w:rFonts w:eastAsia="Calibri"/>
                <w:sz w:val="20"/>
                <w:szCs w:val="22"/>
                <w:lang w:val="en-US" w:eastAsia="en-US"/>
              </w:rPr>
            </w:pPr>
            <w:ins w:id="2208" w:author="Sylvain Lelievre 152" w:date="2025-10-10T13:48:00Z" w16du:dateUtc="2025-10-10T11:48:00Z">
              <w:r w:rsidRPr="00473A87">
                <w:rPr>
                  <w:rFonts w:eastAsia="Calibri"/>
                  <w:sz w:val="20"/>
                  <w:szCs w:val="22"/>
                  <w:lang w:val="en-US" w:eastAsia="en-US"/>
                </w:rPr>
                <w:t>M</w:t>
              </w:r>
            </w:ins>
          </w:p>
        </w:tc>
        <w:tc>
          <w:tcPr>
            <w:tcW w:w="4303" w:type="dxa"/>
            <w:tcBorders>
              <w:top w:val="single" w:sz="12" w:space="0" w:color="000000" w:themeColor="text1"/>
              <w:left w:val="single" w:sz="6" w:space="0" w:color="000000" w:themeColor="text1"/>
              <w:bottom w:val="single" w:sz="12" w:space="0" w:color="000000" w:themeColor="text1"/>
              <w:right w:val="single" w:sz="12" w:space="0" w:color="000000" w:themeColor="text1"/>
            </w:tcBorders>
          </w:tcPr>
          <w:p w14:paraId="01DB26B4" w14:textId="77777777" w:rsidR="00473A87" w:rsidRPr="00473A87" w:rsidRDefault="00473A87" w:rsidP="00473A87">
            <w:pPr>
              <w:spacing w:before="60" w:after="60" w:line="210" w:lineRule="atLeast"/>
              <w:ind w:left="103"/>
              <w:jc w:val="left"/>
              <w:rPr>
                <w:ins w:id="2209" w:author="Sylvain Lelievre 152" w:date="2025-10-10T13:48:00Z" w16du:dateUtc="2025-10-10T11:48:00Z"/>
                <w:rFonts w:eastAsia="Calibri"/>
                <w:sz w:val="20"/>
                <w:szCs w:val="22"/>
                <w:lang w:val="en-US" w:eastAsia="en-US"/>
              </w:rPr>
            </w:pPr>
            <w:ins w:id="2210" w:author="Sylvain Lelievre 152" w:date="2025-10-10T13:48:00Z" w16du:dateUtc="2025-10-10T11:48:00Z">
              <w:r w:rsidRPr="00473A87">
                <w:rPr>
                  <w:rFonts w:eastAsia="Calibri"/>
                  <w:sz w:val="20"/>
                  <w:szCs w:val="22"/>
                  <w:lang w:val="en-US" w:eastAsia="en-US"/>
                </w:rPr>
                <w:t>Indicates if the information refers to left (0) or right (1) eye .</w:t>
              </w:r>
            </w:ins>
          </w:p>
        </w:tc>
      </w:tr>
      <w:tr w:rsidR="00473A87" w:rsidRPr="00473A87" w14:paraId="7E6787D1" w14:textId="77777777" w:rsidTr="00A5529F">
        <w:trPr>
          <w:tblHeader/>
          <w:jc w:val="center"/>
          <w:ins w:id="2211" w:author="Sylvain Lelievre 152" w:date="2025-10-10T13:48:00Z"/>
        </w:trPr>
        <w:tc>
          <w:tcPr>
            <w:tcW w:w="9325" w:type="dxa"/>
            <w:gridSpan w:val="5"/>
            <w:tcBorders>
              <w:top w:val="single" w:sz="12" w:space="0" w:color="000000" w:themeColor="text1"/>
              <w:left w:val="single" w:sz="12" w:space="0" w:color="000000" w:themeColor="text1"/>
              <w:bottom w:val="single" w:sz="12" w:space="0" w:color="000000" w:themeColor="text1"/>
              <w:right w:val="single" w:sz="12" w:space="0" w:color="000000" w:themeColor="text1"/>
            </w:tcBorders>
          </w:tcPr>
          <w:p w14:paraId="7372A886" w14:textId="77777777" w:rsidR="00473A87" w:rsidRPr="00473A87" w:rsidRDefault="00473A87" w:rsidP="00473A87">
            <w:pPr>
              <w:spacing w:before="60" w:after="60" w:line="210" w:lineRule="atLeast"/>
              <w:ind w:left="103"/>
              <w:jc w:val="left"/>
              <w:rPr>
                <w:ins w:id="2212" w:author="Sylvain Lelievre 152" w:date="2025-10-10T13:48:00Z" w16du:dateUtc="2025-10-10T11:48:00Z"/>
                <w:rFonts w:eastAsia="Calibri"/>
                <w:b/>
                <w:sz w:val="20"/>
                <w:szCs w:val="22"/>
                <w:lang w:val="en-US" w:eastAsia="en-US"/>
              </w:rPr>
            </w:pPr>
            <w:ins w:id="2213" w:author="Sylvain Lelievre 152" w:date="2025-10-10T13:48:00Z" w16du:dateUtc="2025-10-10T11:48:00Z">
              <w:r w:rsidRPr="00473A87">
                <w:rPr>
                  <w:rFonts w:eastAsia="Calibri"/>
                  <w:b/>
                  <w:sz w:val="20"/>
                  <w:szCs w:val="22"/>
                  <w:lang w:val="en-US" w:eastAsia="en-US"/>
                </w:rPr>
                <w:t>Legend:</w:t>
              </w:r>
            </w:ins>
          </w:p>
          <w:p w14:paraId="10B80369" w14:textId="77777777" w:rsidR="00473A87" w:rsidRPr="00473A87" w:rsidRDefault="00473A87" w:rsidP="00473A87">
            <w:pPr>
              <w:keepNext/>
              <w:spacing w:before="60" w:after="60" w:line="210" w:lineRule="atLeast"/>
              <w:ind w:left="103"/>
              <w:jc w:val="left"/>
              <w:rPr>
                <w:ins w:id="2214" w:author="Sylvain Lelievre 152" w:date="2025-10-10T13:48:00Z" w16du:dateUtc="2025-10-10T11:48:00Z"/>
                <w:rFonts w:eastAsia="Calibri"/>
                <w:sz w:val="20"/>
                <w:szCs w:val="22"/>
                <w:lang w:val="en-US" w:eastAsia="en-US"/>
              </w:rPr>
            </w:pPr>
            <w:ins w:id="2215" w:author="Sylvain Lelievre 152" w:date="2025-10-10T13:48:00Z" w16du:dateUtc="2025-10-10T11:48:00Z">
              <w:r w:rsidRPr="00473A87">
                <w:rPr>
                  <w:rFonts w:eastAsia="Calibri"/>
                  <w:sz w:val="20"/>
                  <w:szCs w:val="22"/>
                  <w:lang w:val="en-US" w:eastAsia="en-US"/>
                </w:rPr>
                <w:tab/>
                <w:t>For attributes: M=mandatory, O=optional, OD=optional with default value, CM=conditionally mandatory.</w:t>
              </w:r>
            </w:ins>
          </w:p>
        </w:tc>
      </w:tr>
    </w:tbl>
    <w:p w14:paraId="64D2515D" w14:textId="77777777" w:rsidR="00473A87" w:rsidRPr="00473A87" w:rsidRDefault="00473A87" w:rsidP="00473A87">
      <w:pPr>
        <w:spacing w:before="240" w:after="60" w:line="252" w:lineRule="auto"/>
        <w:jc w:val="left"/>
        <w:rPr>
          <w:ins w:id="2216" w:author="Sylvain Lelievre 152" w:date="2025-10-10T13:48:00Z" w16du:dateUtc="2025-10-10T11:48:00Z"/>
          <w:rFonts w:eastAsia="Times New Roman" w:cs="Arial"/>
          <w:sz w:val="24"/>
          <w:szCs w:val="24"/>
          <w:lang w:val="en-US"/>
        </w:rPr>
      </w:pPr>
    </w:p>
    <w:p w14:paraId="7388411C" w14:textId="77777777" w:rsidR="00473A87" w:rsidRPr="00473A87" w:rsidRDefault="00473A87" w:rsidP="00473A87">
      <w:pPr>
        <w:pStyle w:val="BodyText"/>
        <w:autoSpaceDE w:val="0"/>
        <w:autoSpaceDN w:val="0"/>
        <w:adjustRightInd w:val="0"/>
        <w:rPr>
          <w:ins w:id="2217" w:author="Sylvain Lelievre 152" w:date="2025-10-10T13:48:00Z" w16du:dateUtc="2025-10-10T11:48:00Z"/>
          <w:rFonts w:eastAsia="MS Mincho"/>
          <w:b/>
          <w:szCs w:val="24"/>
        </w:rPr>
      </w:pPr>
      <w:ins w:id="2218" w:author="Sylvain Lelievre 152" w:date="2025-10-10T13:48:00Z" w16du:dateUtc="2025-10-10T11:48:00Z">
        <w:r w:rsidRPr="00473A87">
          <w:rPr>
            <w:rFonts w:eastAsia="MS Mincho"/>
            <w:b/>
            <w:szCs w:val="24"/>
          </w:rPr>
          <w:t>G.6.3</w:t>
        </w:r>
        <w:r w:rsidRPr="00473A87">
          <w:rPr>
            <w:rFonts w:eastAsia="MS Mincho"/>
            <w:b/>
            <w:szCs w:val="24"/>
          </w:rPr>
          <w:tab/>
          <w:t xml:space="preserve">Processing Model </w:t>
        </w:r>
      </w:ins>
    </w:p>
    <w:p w14:paraId="36F736CE" w14:textId="77777777" w:rsidR="005E44DE" w:rsidRDefault="005E44DE" w:rsidP="005E44DE">
      <w:pPr>
        <w:rPr>
          <w:ins w:id="2219" w:author="Sylvain Lelievre 152" w:date="2025-10-14T16:28:00Z" w16du:dateUtc="2025-10-14T14:28:00Z"/>
        </w:rPr>
      </w:pPr>
      <w:ins w:id="2220" w:author="Sylvain Lelievre 152" w:date="2025-10-14T16:28:00Z" w16du:dateUtc="2025-10-14T14:28:00Z">
        <w:r>
          <w:t xml:space="preserve">Each mesh with a reference to a material with a </w:t>
        </w:r>
        <w:r w:rsidRPr="36128192">
          <w:rPr>
            <w:rFonts w:ascii="Courier New" w:hAnsi="Courier New" w:cs="Courier New"/>
          </w:rPr>
          <w:t xml:space="preserve">MPEG_material_stereo </w:t>
        </w:r>
        <w:r>
          <w:t xml:space="preserve">extension, references a material that aggregates stereo layers. Within the extension, exactly one layer shall be identified as the primary reference, while the additional layer may be associated with the left or right eye. A conforming implementation should combine these layers according to their designated eye channel, ensuring that the primary reference is consistently used as the basis of rendering. In case when stereo rendering is not supported by the Presentation Engine (PE), one texture which is identified as the primary reference layer in the </w:t>
        </w:r>
        <w:r w:rsidRPr="00AE33F0">
          <w:rPr>
            <w:rFonts w:ascii="Courier New" w:hAnsi="Courier New" w:cs="Courier New"/>
          </w:rPr>
          <w:t>MPEG_material_stereo</w:t>
        </w:r>
        <w:r>
          <w:t xml:space="preserve"> extension is used. </w:t>
        </w:r>
        <w:r w:rsidRPr="00C0620E">
          <w:t>When the MPEG_material_stereo extension is not supported, the standard material glTF element can be used as fallback.</w:t>
        </w:r>
      </w:ins>
    </w:p>
    <w:p w14:paraId="69BDBA22" w14:textId="77777777" w:rsidR="005E44DE" w:rsidRDefault="005E44DE" w:rsidP="005E44DE">
      <w:pPr>
        <w:rPr>
          <w:ins w:id="2221" w:author="Sylvain Lelievre 152" w:date="2025-10-14T16:28:00Z" w16du:dateUtc="2025-10-14T14:28:00Z"/>
        </w:rPr>
      </w:pPr>
      <w:ins w:id="2222" w:author="Sylvain Lelievre 152" w:date="2025-10-14T16:28:00Z" w16du:dateUtc="2025-10-14T14:28:00Z">
        <w:r>
          <w:t xml:space="preserve">The textures may be linked to glTF images or to items in the media array in MPEG_media extension. In this latter case, the Media Access Function (MAF) decodes, and processes related media item(s) to produce reference(s) to corresponding texture(s). The MAF may use </w:t>
        </w:r>
        <w:r w:rsidRPr="314F03CA">
          <w:rPr>
            <w:rFonts w:ascii="Courier New" w:hAnsi="Courier New" w:cs="Courier New"/>
            <w:i/>
            <w:iCs/>
          </w:rPr>
          <w:t>ViewInfo API</w:t>
        </w:r>
        <w:r>
          <w:t xml:space="preserve"> to process and generate the view(s) according to the user’s pose information. </w:t>
        </w:r>
      </w:ins>
    </w:p>
    <w:p w14:paraId="7C2F568B" w14:textId="77777777" w:rsidR="005E44DE" w:rsidRPr="0071221C" w:rsidRDefault="005E44DE" w:rsidP="005E44DE">
      <w:pPr>
        <w:rPr>
          <w:ins w:id="2223" w:author="Sylvain Lelievre 152" w:date="2025-10-14T16:28:00Z" w16du:dateUtc="2025-10-14T14:28:00Z"/>
        </w:rPr>
      </w:pPr>
      <w:ins w:id="2224" w:author="Sylvain Lelievre 152" w:date="2025-10-14T16:28:00Z" w16du:dateUtc="2025-10-14T14:28:00Z">
        <w:r w:rsidRPr="00AE33F0">
          <w:t xml:space="preserve">A glTF file with stereo media content indicates </w:t>
        </w:r>
        <w:r w:rsidRPr="00AE33F0">
          <w:rPr>
            <w:rFonts w:ascii="Courier New" w:hAnsi="Courier New" w:cs="Courier New"/>
          </w:rPr>
          <w:t>MPEG_material_stereo</w:t>
        </w:r>
        <w:r w:rsidRPr="00AE33F0">
          <w:t xml:space="preserve"> extension in the </w:t>
        </w:r>
        <w:r w:rsidRPr="00AE33F0">
          <w:rPr>
            <w:rFonts w:ascii="Courier New" w:hAnsi="Courier New" w:cs="Courier New"/>
          </w:rPr>
          <w:t>extension</w:t>
        </w:r>
        <w:r>
          <w:rPr>
            <w:rFonts w:ascii="Courier New" w:hAnsi="Courier New" w:cs="Courier New"/>
          </w:rPr>
          <w:t>s</w:t>
        </w:r>
        <w:r w:rsidRPr="00AE33F0">
          <w:rPr>
            <w:rFonts w:ascii="Courier New" w:hAnsi="Courier New" w:cs="Courier New"/>
          </w:rPr>
          <w:t>Used</w:t>
        </w:r>
        <w:r w:rsidRPr="00AE33F0">
          <w:t xml:space="preserve"> property.</w:t>
        </w:r>
      </w:ins>
    </w:p>
    <w:p w14:paraId="179565BE" w14:textId="77777777" w:rsidR="005E44DE" w:rsidRDefault="005E44DE" w:rsidP="005E44DE">
      <w:pPr>
        <w:rPr>
          <w:ins w:id="2225" w:author="Sylvain Lelievre 152" w:date="2025-10-14T16:28:00Z" w16du:dateUtc="2025-10-14T14:28:00Z"/>
        </w:rPr>
      </w:pPr>
      <w:ins w:id="2226" w:author="Sylvain Lelievre 152" w:date="2025-10-14T16:28:00Z" w16du:dateUtc="2025-10-14T14:28:00Z">
        <w:r w:rsidRPr="00D37EC5">
          <w:t xml:space="preserve">When a scene description file becomes available, the </w:t>
        </w:r>
        <w:r>
          <w:t>PE shall proceed as follows:</w:t>
        </w:r>
      </w:ins>
    </w:p>
    <w:p w14:paraId="4293D0FD" w14:textId="77777777" w:rsidR="005E44DE" w:rsidRPr="00D37EC5" w:rsidRDefault="005E44DE" w:rsidP="005E44DE">
      <w:pPr>
        <w:pStyle w:val="ListParagraph"/>
        <w:widowControl w:val="0"/>
        <w:numPr>
          <w:ilvl w:val="0"/>
          <w:numId w:val="38"/>
        </w:numPr>
        <w:autoSpaceDE w:val="0"/>
        <w:autoSpaceDN w:val="0"/>
        <w:spacing w:after="0" w:line="240" w:lineRule="auto"/>
        <w:contextualSpacing w:val="0"/>
        <w:jc w:val="left"/>
        <w:rPr>
          <w:ins w:id="2227" w:author="Sylvain Lelievre 152" w:date="2025-10-14T16:28:00Z" w16du:dateUtc="2025-10-14T14:28:00Z"/>
        </w:rPr>
      </w:pPr>
      <w:ins w:id="2228" w:author="Sylvain Lelievre 152" w:date="2025-10-14T16:28:00Z" w16du:dateUtc="2025-10-14T14:28:00Z">
        <w:r>
          <w:t>Parse the related glTF file</w:t>
        </w:r>
      </w:ins>
    </w:p>
    <w:p w14:paraId="3BC54FEE" w14:textId="77777777" w:rsidR="005E44DE" w:rsidRPr="00D37EC5" w:rsidRDefault="005E44DE" w:rsidP="005E44DE">
      <w:pPr>
        <w:pStyle w:val="ListParagraph"/>
        <w:widowControl w:val="0"/>
        <w:numPr>
          <w:ilvl w:val="0"/>
          <w:numId w:val="38"/>
        </w:numPr>
        <w:autoSpaceDE w:val="0"/>
        <w:autoSpaceDN w:val="0"/>
        <w:spacing w:after="0" w:line="240" w:lineRule="auto"/>
        <w:contextualSpacing w:val="0"/>
        <w:jc w:val="left"/>
        <w:rPr>
          <w:ins w:id="2229" w:author="Sylvain Lelievre 152" w:date="2025-10-14T16:28:00Z" w16du:dateUtc="2025-10-14T14:28:00Z"/>
        </w:rPr>
      </w:pPr>
      <w:ins w:id="2230" w:author="Sylvain Lelievre 152" w:date="2025-10-14T16:28:00Z" w16du:dateUtc="2025-10-14T14:28:00Z">
        <w:r>
          <w:t xml:space="preserve">Extract the </w:t>
        </w:r>
        <w:r w:rsidRPr="36128192">
          <w:rPr>
            <w:rFonts w:ascii="Courier New" w:hAnsi="Courier New" w:cs="Courier New"/>
          </w:rPr>
          <w:t>scenes</w:t>
        </w:r>
        <w:r>
          <w:t xml:space="preserve">, </w:t>
        </w:r>
        <w:r w:rsidRPr="36128192">
          <w:rPr>
            <w:rFonts w:ascii="Courier New" w:hAnsi="Courier New" w:cs="Courier New"/>
          </w:rPr>
          <w:t>nodes</w:t>
        </w:r>
        <w:r>
          <w:t xml:space="preserve"> and </w:t>
        </w:r>
        <w:r w:rsidRPr="36128192">
          <w:rPr>
            <w:rFonts w:ascii="Courier New" w:hAnsi="Courier New" w:cs="Courier New"/>
          </w:rPr>
          <w:t>meshes</w:t>
        </w:r>
        <w:r>
          <w:t xml:space="preserve"> arrays</w:t>
        </w:r>
      </w:ins>
    </w:p>
    <w:p w14:paraId="1B982505" w14:textId="77777777" w:rsidR="005E44DE" w:rsidRPr="00D37EC5" w:rsidRDefault="005E44DE" w:rsidP="005E44DE">
      <w:pPr>
        <w:pStyle w:val="ListParagraph"/>
        <w:widowControl w:val="0"/>
        <w:numPr>
          <w:ilvl w:val="0"/>
          <w:numId w:val="38"/>
        </w:numPr>
        <w:autoSpaceDE w:val="0"/>
        <w:autoSpaceDN w:val="0"/>
        <w:spacing w:after="0" w:line="240" w:lineRule="auto"/>
        <w:contextualSpacing w:val="0"/>
        <w:jc w:val="left"/>
        <w:rPr>
          <w:ins w:id="2231" w:author="Sylvain Lelievre 152" w:date="2025-10-14T16:28:00Z" w16du:dateUtc="2025-10-14T14:28:00Z"/>
        </w:rPr>
      </w:pPr>
      <w:ins w:id="2232" w:author="Sylvain Lelievre 152" w:date="2025-10-14T16:28:00Z" w16du:dateUtc="2025-10-14T14:28:00Z">
        <w:r>
          <w:t xml:space="preserve">For each mesh referencing a material with a </w:t>
        </w:r>
        <w:r w:rsidRPr="36128192">
          <w:rPr>
            <w:rFonts w:ascii="Courier New" w:hAnsi="Courier New" w:cs="Courier New"/>
          </w:rPr>
          <w:t>MPEG_material_stereo</w:t>
        </w:r>
        <w:r>
          <w:t xml:space="preserve"> extension, process </w:t>
        </w:r>
        <w:r>
          <w:lastRenderedPageBreak/>
          <w:t>the extension data to aggregate stereo layers information. For each layer, extract:</w:t>
        </w:r>
      </w:ins>
    </w:p>
    <w:p w14:paraId="36D0F633" w14:textId="77777777" w:rsidR="005E44DE" w:rsidRPr="0091681A" w:rsidRDefault="005E44DE" w:rsidP="005E44DE">
      <w:pPr>
        <w:pStyle w:val="ListParagraph"/>
        <w:widowControl w:val="0"/>
        <w:numPr>
          <w:ilvl w:val="1"/>
          <w:numId w:val="38"/>
        </w:numPr>
        <w:autoSpaceDE w:val="0"/>
        <w:autoSpaceDN w:val="0"/>
        <w:spacing w:after="0" w:line="240" w:lineRule="auto"/>
        <w:ind w:left="1701" w:hanging="621"/>
        <w:contextualSpacing w:val="0"/>
        <w:jc w:val="left"/>
        <w:rPr>
          <w:ins w:id="2233" w:author="Sylvain Lelievre 152" w:date="2025-10-14T16:28:00Z" w16du:dateUtc="2025-10-14T14:28:00Z"/>
        </w:rPr>
      </w:pPr>
      <w:ins w:id="2234" w:author="Sylvain Lelievre 152" w:date="2025-10-14T16:28:00Z" w16du:dateUtc="2025-10-14T14:28:00Z">
        <w:r>
          <w:t>The primary reference flag (</w:t>
        </w:r>
        <w:r w:rsidRPr="0055598C">
          <w:t>primaryReference)</w:t>
        </w:r>
        <w:r>
          <w:t xml:space="preserve"> indicates whether this layer is designated as the primary reference.</w:t>
        </w:r>
      </w:ins>
    </w:p>
    <w:p w14:paraId="0981E403" w14:textId="77777777" w:rsidR="005E44DE" w:rsidRPr="0016001A" w:rsidRDefault="005E44DE" w:rsidP="005E44DE">
      <w:pPr>
        <w:pStyle w:val="ListParagraph"/>
        <w:widowControl w:val="0"/>
        <w:numPr>
          <w:ilvl w:val="1"/>
          <w:numId w:val="38"/>
        </w:numPr>
        <w:autoSpaceDE w:val="0"/>
        <w:autoSpaceDN w:val="0"/>
        <w:spacing w:after="0" w:line="240" w:lineRule="auto"/>
        <w:ind w:left="1701" w:hanging="621"/>
        <w:contextualSpacing w:val="0"/>
        <w:jc w:val="left"/>
        <w:rPr>
          <w:ins w:id="2235" w:author="Sylvain Lelievre 152" w:date="2025-10-14T16:28:00Z" w16du:dateUtc="2025-10-14T14:28:00Z"/>
        </w:rPr>
      </w:pPr>
      <w:ins w:id="2236" w:author="Sylvain Lelievre 152" w:date="2025-10-14T16:28:00Z" w16du:dateUtc="2025-10-14T14:28:00Z">
        <w:r>
          <w:t>The index of the texture (</w:t>
        </w:r>
        <w:r w:rsidRPr="0055598C">
          <w:t>texture)</w:t>
        </w:r>
        <w:r>
          <w:t xml:space="preserve"> refers to the index of the texture within the glTF </w:t>
        </w:r>
        <w:r w:rsidRPr="0055598C">
          <w:t xml:space="preserve">textures </w:t>
        </w:r>
        <w:r>
          <w:t>array.</w:t>
        </w:r>
      </w:ins>
    </w:p>
    <w:p w14:paraId="571506A1" w14:textId="77777777" w:rsidR="005E44DE" w:rsidRPr="00D37EC5" w:rsidRDefault="005E44DE" w:rsidP="005E44DE">
      <w:pPr>
        <w:pStyle w:val="ListParagraph"/>
        <w:widowControl w:val="0"/>
        <w:numPr>
          <w:ilvl w:val="1"/>
          <w:numId w:val="38"/>
        </w:numPr>
        <w:autoSpaceDE w:val="0"/>
        <w:autoSpaceDN w:val="0"/>
        <w:spacing w:after="0" w:line="240" w:lineRule="auto"/>
        <w:ind w:left="1701" w:hanging="621"/>
        <w:contextualSpacing w:val="0"/>
        <w:jc w:val="left"/>
        <w:rPr>
          <w:ins w:id="2237" w:author="Sylvain Lelievre 152" w:date="2025-10-14T16:28:00Z" w16du:dateUtc="2025-10-14T14:28:00Z"/>
        </w:rPr>
      </w:pPr>
      <w:ins w:id="2238" w:author="Sylvain Lelievre 152" w:date="2025-10-14T16:28:00Z" w16du:dateUtc="2025-10-14T14:28:00Z">
        <w:r>
          <w:t xml:space="preserve">The eyeChannel information </w:t>
        </w:r>
        <w:r w:rsidRPr="0055598C">
          <w:t xml:space="preserve">(eyeChannel) </w:t>
        </w:r>
        <w:r>
          <w:t>indicates the association of the layer with the left eye or the right eye.</w:t>
        </w:r>
      </w:ins>
    </w:p>
    <w:p w14:paraId="5CAC2986" w14:textId="77777777" w:rsidR="005E44DE" w:rsidRDefault="005E44DE" w:rsidP="005E44DE">
      <w:pPr>
        <w:pStyle w:val="ListParagraph"/>
        <w:widowControl w:val="0"/>
        <w:numPr>
          <w:ilvl w:val="0"/>
          <w:numId w:val="38"/>
        </w:numPr>
        <w:autoSpaceDE w:val="0"/>
        <w:autoSpaceDN w:val="0"/>
        <w:spacing w:after="0" w:line="240" w:lineRule="auto"/>
        <w:contextualSpacing w:val="0"/>
        <w:jc w:val="left"/>
        <w:rPr>
          <w:ins w:id="2239" w:author="Sylvain Lelievre 152" w:date="2025-10-14T16:28:00Z" w16du:dateUtc="2025-10-14T14:28:00Z"/>
        </w:rPr>
      </w:pPr>
      <w:ins w:id="2240" w:author="Sylvain Lelievre 152" w:date="2025-10-14T16:28:00Z" w16du:dateUtc="2025-10-14T14:28:00Z">
        <w:r>
          <w:t xml:space="preserve">According to the device stereo capability, </w:t>
        </w:r>
      </w:ins>
    </w:p>
    <w:p w14:paraId="53C1EE1E" w14:textId="77777777" w:rsidR="005E44DE" w:rsidRDefault="005E44DE" w:rsidP="005E44DE">
      <w:pPr>
        <w:pStyle w:val="ListParagraph"/>
        <w:widowControl w:val="0"/>
        <w:numPr>
          <w:ilvl w:val="1"/>
          <w:numId w:val="38"/>
        </w:numPr>
        <w:autoSpaceDE w:val="0"/>
        <w:autoSpaceDN w:val="0"/>
        <w:spacing w:after="0" w:line="240" w:lineRule="auto"/>
        <w:ind w:left="1701" w:hanging="621"/>
        <w:contextualSpacing w:val="0"/>
        <w:jc w:val="left"/>
        <w:rPr>
          <w:ins w:id="2241" w:author="Sylvain Lelievre 152" w:date="2025-10-14T16:28:00Z" w16du:dateUtc="2025-10-14T14:28:00Z"/>
        </w:rPr>
      </w:pPr>
      <w:ins w:id="2242" w:author="Sylvain Lelievre 152" w:date="2025-10-14T16:28:00Z" w16du:dateUtc="2025-10-14T14:28:00Z">
        <w:r>
          <w:t xml:space="preserve">If stereo rendering is possible, for each stereo layer identified in Step 3, load the texture referenced by its texture index from the glTF textures array </w:t>
        </w:r>
      </w:ins>
    </w:p>
    <w:p w14:paraId="51D8D914" w14:textId="77777777" w:rsidR="005E44DE" w:rsidRPr="00D37EC5" w:rsidRDefault="005E44DE" w:rsidP="005E44DE">
      <w:pPr>
        <w:pStyle w:val="ListParagraph"/>
        <w:widowControl w:val="0"/>
        <w:numPr>
          <w:ilvl w:val="1"/>
          <w:numId w:val="38"/>
        </w:numPr>
        <w:autoSpaceDE w:val="0"/>
        <w:autoSpaceDN w:val="0"/>
        <w:spacing w:after="0" w:line="240" w:lineRule="auto"/>
        <w:ind w:left="1701" w:hanging="621"/>
        <w:contextualSpacing w:val="0"/>
        <w:jc w:val="left"/>
        <w:rPr>
          <w:ins w:id="2243" w:author="Sylvain Lelievre 152" w:date="2025-10-14T16:28:00Z" w16du:dateUtc="2025-10-14T14:28:00Z"/>
        </w:rPr>
      </w:pPr>
      <w:ins w:id="2244" w:author="Sylvain Lelievre 152" w:date="2025-10-14T16:28:00Z" w16du:dateUtc="2025-10-14T14:28:00Z">
        <w:r>
          <w:t>For non-stereo device, load the texture which is identified as the primary reference by its texture index from the glTF textures array</w:t>
        </w:r>
      </w:ins>
    </w:p>
    <w:p w14:paraId="070CA87D" w14:textId="77777777" w:rsidR="005E44DE" w:rsidRDefault="005E44DE" w:rsidP="005E44DE">
      <w:pPr>
        <w:pStyle w:val="ListParagraph"/>
        <w:widowControl w:val="0"/>
        <w:numPr>
          <w:ilvl w:val="0"/>
          <w:numId w:val="38"/>
        </w:numPr>
        <w:autoSpaceDE w:val="0"/>
        <w:autoSpaceDN w:val="0"/>
        <w:spacing w:after="0" w:line="240" w:lineRule="auto"/>
        <w:contextualSpacing w:val="0"/>
        <w:jc w:val="left"/>
        <w:rPr>
          <w:ins w:id="2245" w:author="Sylvain Lelievre 152" w:date="2025-10-14T16:28:00Z" w16du:dateUtc="2025-10-14T14:28:00Z"/>
        </w:rPr>
      </w:pPr>
      <w:ins w:id="2246" w:author="Sylvain Lelievre 152" w:date="2025-10-14T16:28:00Z" w16du:dateUtc="2025-10-14T14:28:00Z">
        <w:r>
          <w:t xml:space="preserve">Once all texture(s) is(are) loaded, the PE applies the material to the mesh primitive according to PE rendering capabilities. </w:t>
        </w:r>
      </w:ins>
    </w:p>
    <w:p w14:paraId="0BA87D2F" w14:textId="77777777" w:rsidR="005E44DE" w:rsidRDefault="005E44DE" w:rsidP="005E44DE">
      <w:pPr>
        <w:pStyle w:val="ListParagraph"/>
        <w:widowControl w:val="0"/>
        <w:numPr>
          <w:ilvl w:val="1"/>
          <w:numId w:val="38"/>
        </w:numPr>
        <w:autoSpaceDE w:val="0"/>
        <w:autoSpaceDN w:val="0"/>
        <w:spacing w:after="0" w:line="240" w:lineRule="auto"/>
        <w:ind w:left="1701" w:hanging="621"/>
        <w:contextualSpacing w:val="0"/>
        <w:jc w:val="left"/>
        <w:rPr>
          <w:ins w:id="2247" w:author="Sylvain Lelievre 152" w:date="2025-10-14T16:28:00Z" w16du:dateUtc="2025-10-14T14:28:00Z"/>
        </w:rPr>
      </w:pPr>
      <w:ins w:id="2248" w:author="Sylvain Lelievre 152" w:date="2025-10-14T16:28:00Z" w16du:dateUtc="2025-10-14T14:28:00Z">
        <w:r>
          <w:t xml:space="preserve">If stereo rendering is possible, the rendering is done for each eye. If a stereo layer is missing for one of the eyes, the rendering for that eye falls back to using only the primary reference layer. </w:t>
        </w:r>
      </w:ins>
    </w:p>
    <w:p w14:paraId="59D72946" w14:textId="77777777" w:rsidR="005E44DE" w:rsidRDefault="005E44DE" w:rsidP="005E44DE">
      <w:pPr>
        <w:pStyle w:val="ListParagraph"/>
        <w:widowControl w:val="0"/>
        <w:numPr>
          <w:ilvl w:val="1"/>
          <w:numId w:val="38"/>
        </w:numPr>
        <w:autoSpaceDE w:val="0"/>
        <w:autoSpaceDN w:val="0"/>
        <w:spacing w:after="0" w:line="240" w:lineRule="auto"/>
        <w:ind w:left="1701" w:hanging="621"/>
        <w:contextualSpacing w:val="0"/>
        <w:jc w:val="left"/>
        <w:rPr>
          <w:ins w:id="2249" w:author="Sylvain Lelievre 152" w:date="2025-10-14T16:28:00Z" w16du:dateUtc="2025-10-14T14:28:00Z"/>
        </w:rPr>
      </w:pPr>
      <w:ins w:id="2250" w:author="Sylvain Lelievre 152" w:date="2025-10-14T16:28:00Z" w16du:dateUtc="2025-10-14T14:28:00Z">
        <w:r>
          <w:t>For non-stereo device, the rendering is done using the primary reference layer.</w:t>
        </w:r>
      </w:ins>
    </w:p>
    <w:p w14:paraId="69FDB615" w14:textId="77777777" w:rsidR="00473A87" w:rsidRDefault="00473A87" w:rsidP="00EE1BEF">
      <w:pPr>
        <w:pStyle w:val="BodyText"/>
        <w:autoSpaceDE w:val="0"/>
        <w:autoSpaceDN w:val="0"/>
        <w:adjustRightInd w:val="0"/>
        <w:rPr>
          <w:ins w:id="2251" w:author="Sylvain Lelievre 152" w:date="2025-10-10T13:44:00Z" w16du:dateUtc="2025-10-10T11:44:00Z"/>
          <w:rFonts w:eastAsia="MS Mincho"/>
          <w:szCs w:val="24"/>
        </w:rPr>
      </w:pPr>
    </w:p>
    <w:p w14:paraId="4A12D1B0" w14:textId="77777777" w:rsidR="00473A87" w:rsidRPr="00EE1BEF" w:rsidRDefault="00473A87" w:rsidP="00EE1BEF">
      <w:pPr>
        <w:pStyle w:val="BodyText"/>
        <w:autoSpaceDE w:val="0"/>
        <w:autoSpaceDN w:val="0"/>
        <w:adjustRightInd w:val="0"/>
        <w:rPr>
          <w:rFonts w:eastAsia="MS Mincho"/>
          <w:szCs w:val="24"/>
        </w:rPr>
      </w:pPr>
    </w:p>
    <w:p w14:paraId="2208A012" w14:textId="100BF7F1" w:rsidR="00EB1912" w:rsidRPr="00EE1BEF" w:rsidRDefault="00EB1912" w:rsidP="00EE1BEF">
      <w:pPr>
        <w:pStyle w:val="BodyText"/>
        <w:autoSpaceDE w:val="0"/>
        <w:autoSpaceDN w:val="0"/>
        <w:adjustRightInd w:val="0"/>
        <w:rPr>
          <w:rFonts w:eastAsia="MS Mincho"/>
          <w:szCs w:val="24"/>
        </w:rPr>
      </w:pPr>
      <w:r w:rsidRPr="00EE1BEF">
        <w:rPr>
          <w:rFonts w:eastAsia="MS Mincho"/>
          <w:i/>
          <w:szCs w:val="24"/>
        </w:rPr>
        <w:t>Add the following Annex</w:t>
      </w:r>
      <w:r w:rsidR="00BE7FAB" w:rsidRPr="00EE1BEF">
        <w:rPr>
          <w:rFonts w:eastAsia="MS Mincho"/>
          <w:i/>
          <w:szCs w:val="24"/>
        </w:rPr>
        <w:t> </w:t>
      </w:r>
      <w:r w:rsidRPr="00EE1BEF">
        <w:rPr>
          <w:rFonts w:eastAsia="MS Mincho"/>
          <w:i/>
          <w:szCs w:val="24"/>
        </w:rPr>
        <w:t>I</w:t>
      </w:r>
      <w:ins w:id="2252" w:author="NAVARRIA Jessica" w:date="2025-09-30T14:08:00Z">
        <w:r w:rsidR="00F05137">
          <w:rPr>
            <w:rFonts w:eastAsia="MS Mincho"/>
            <w:i/>
            <w:szCs w:val="24"/>
          </w:rPr>
          <w:t>:</w:t>
        </w:r>
      </w:ins>
    </w:p>
    <w:p w14:paraId="3FF1A8C8" w14:textId="77777777" w:rsidR="00EB1912" w:rsidRPr="00EE1BEF" w:rsidRDefault="00EB1912" w:rsidP="00EE1BEF">
      <w:pPr>
        <w:pStyle w:val="ANNEX"/>
        <w:autoSpaceDE w:val="0"/>
        <w:autoSpaceDN w:val="0"/>
        <w:adjustRightInd w:val="0"/>
        <w:rPr>
          <w:szCs w:val="24"/>
        </w:rPr>
      </w:pPr>
      <w:r w:rsidRPr="00EE1BEF">
        <w:rPr>
          <w:b w:val="0"/>
          <w:szCs w:val="24"/>
        </w:rPr>
        <w:lastRenderedPageBreak/>
        <w:br/>
        <w:t>(normative)</w:t>
      </w:r>
      <w:r w:rsidRPr="00EE1BEF">
        <w:rPr>
          <w:b w:val="0"/>
          <w:szCs w:val="24"/>
        </w:rPr>
        <w:br/>
      </w:r>
      <w:r w:rsidRPr="00EE1BEF">
        <w:rPr>
          <w:b w:val="0"/>
          <w:szCs w:val="24"/>
        </w:rPr>
        <w:br/>
      </w:r>
      <w:r w:rsidRPr="00EE1BEF">
        <w:rPr>
          <w:szCs w:val="24"/>
        </w:rPr>
        <w:t>Support for multi-users interactivity</w:t>
      </w:r>
    </w:p>
    <w:p w14:paraId="34E4DD1E" w14:textId="0FC1B1DE" w:rsidR="00EB1912" w:rsidRPr="00EE1BEF" w:rsidRDefault="00EB1912" w:rsidP="00EE1BEF">
      <w:pPr>
        <w:pStyle w:val="a2"/>
        <w:tabs>
          <w:tab w:val="left" w:pos="360"/>
        </w:tabs>
        <w:autoSpaceDE w:val="0"/>
        <w:autoSpaceDN w:val="0"/>
        <w:adjustRightInd w:val="0"/>
        <w:rPr>
          <w:rFonts w:eastAsia="MS Mincho"/>
          <w:szCs w:val="24"/>
        </w:rPr>
      </w:pPr>
      <w:commentRangeStart w:id="2253"/>
      <w:del w:id="2254" w:author="NAVARRIA Jessica" w:date="2025-09-30T12:12:00Z">
        <w:r w:rsidRPr="00EE1BEF" w:rsidDel="003E0F50">
          <w:rPr>
            <w:rFonts w:eastAsia="MS Mincho"/>
            <w:szCs w:val="24"/>
          </w:rPr>
          <w:delText>Introduction</w:delText>
        </w:r>
      </w:del>
      <w:commentRangeEnd w:id="2253"/>
      <w:r w:rsidR="003E0F50">
        <w:rPr>
          <w:rStyle w:val="CommentReference"/>
          <w:rFonts w:eastAsia="MS Mincho"/>
          <w:b w:val="0"/>
          <w:lang w:eastAsia="ja-JP"/>
        </w:rPr>
        <w:commentReference w:id="2253"/>
      </w:r>
      <w:ins w:id="2255" w:author="NAVARRIA Jessica" w:date="2025-09-30T12:12:00Z">
        <w:r w:rsidR="003E0F50">
          <w:rPr>
            <w:rFonts w:eastAsia="MS Mincho"/>
            <w:szCs w:val="24"/>
          </w:rPr>
          <w:t>General</w:t>
        </w:r>
      </w:ins>
    </w:p>
    <w:p w14:paraId="4B03A748" w14:textId="36A39069"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This annex is about multi-users application where multiple users meet in a shared space. This space may be described with MPEG-SD and may contain interactivity features as specified in section</w:t>
      </w:r>
      <w:r w:rsidR="00BE7FAB" w:rsidRPr="00EE1BEF">
        <w:rPr>
          <w:rFonts w:eastAsia="MS Mincho"/>
          <w:szCs w:val="24"/>
        </w:rPr>
        <w:t> </w:t>
      </w:r>
      <w:r w:rsidRPr="00EE1BEF">
        <w:rPr>
          <w:rFonts w:eastAsia="MS Mincho"/>
          <w:szCs w:val="24"/>
        </w:rPr>
        <w:t>8.2.</w:t>
      </w:r>
    </w:p>
    <w:p w14:paraId="663557C3" w14:textId="4B7B8A2A"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The triggers, as specified in section</w:t>
      </w:r>
      <w:r w:rsidR="00BE7FAB" w:rsidRPr="00EE1BEF">
        <w:rPr>
          <w:rFonts w:eastAsia="MS Mincho"/>
          <w:szCs w:val="24"/>
        </w:rPr>
        <w:t> </w:t>
      </w:r>
      <w:r w:rsidRPr="00EE1BEF">
        <w:rPr>
          <w:rFonts w:eastAsia="MS Mincho"/>
          <w:szCs w:val="24"/>
        </w:rPr>
        <w:t>8.2.2.1, do not fully support interactions that involve multiple users.</w:t>
      </w:r>
    </w:p>
    <w:p w14:paraId="2774AF2E"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For the TRIGGER_USER_INPUT trigger, the trigger is evaluated for each user and the actions associated with the trigger may be performed multiple times, for each received user’s input that met the trigger condition.</w:t>
      </w:r>
    </w:p>
    <w:p w14:paraId="42713B4C"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For a TRIGGER_USER_INPUT trigger involving multiple users, the trigger must be evaluated for all the users and the actions associated with the trigger must be performed only once, when all the user’s inputs met the trigger condition (or when at least one depending on the scenario).</w:t>
      </w:r>
    </w:p>
    <w:p w14:paraId="0CFCA64F"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This Annex provides semantics that address multi-users triggers.</w:t>
      </w:r>
    </w:p>
    <w:p w14:paraId="5384D40E" w14:textId="067EE3BB" w:rsidR="00EB1912" w:rsidRPr="00EE1BEF" w:rsidRDefault="00EB1912" w:rsidP="00EE1BEF">
      <w:pPr>
        <w:pStyle w:val="a2"/>
        <w:tabs>
          <w:tab w:val="left" w:pos="360"/>
        </w:tabs>
        <w:autoSpaceDE w:val="0"/>
        <w:autoSpaceDN w:val="0"/>
        <w:adjustRightInd w:val="0"/>
        <w:rPr>
          <w:rFonts w:eastAsia="MS Mincho"/>
          <w:szCs w:val="24"/>
        </w:rPr>
      </w:pPr>
      <w:r w:rsidRPr="00EE1BEF">
        <w:rPr>
          <w:rFonts w:eastAsia="MS Mincho"/>
          <w:szCs w:val="24"/>
        </w:rPr>
        <w:t>Syntax</w:t>
      </w:r>
    </w:p>
    <w:p w14:paraId="29C7EF22" w14:textId="4D42628A"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The following table give the semantics of a trigger object, as specified in the table</w:t>
      </w:r>
      <w:r w:rsidR="00BE7FAB" w:rsidRPr="00EE1BEF">
        <w:rPr>
          <w:rFonts w:eastAsia="MS Mincho"/>
          <w:szCs w:val="24"/>
        </w:rPr>
        <w:t> </w:t>
      </w:r>
      <w:r w:rsidRPr="00EE1BEF">
        <w:rPr>
          <w:rFonts w:eastAsia="MS Mincho"/>
          <w:szCs w:val="24"/>
        </w:rPr>
        <w:t>33 of the section</w:t>
      </w:r>
      <w:r w:rsidR="00BE7FAB" w:rsidRPr="00EE1BEF">
        <w:rPr>
          <w:rFonts w:eastAsia="MS Mincho"/>
          <w:szCs w:val="24"/>
        </w:rPr>
        <w:t> </w:t>
      </w:r>
      <w:r w:rsidRPr="00EE1BEF">
        <w:rPr>
          <w:rFonts w:eastAsia="MS Mincho"/>
          <w:szCs w:val="24"/>
        </w:rPr>
        <w:t xml:space="preserve">8.2.2.1, with a new “multiUsers” parameters added in the </w:t>
      </w:r>
      <w:r w:rsidRPr="00EE1BEF">
        <w:rPr>
          <w:rFonts w:eastAsia="MS Mincho"/>
          <w:i/>
          <w:szCs w:val="24"/>
        </w:rPr>
        <w:t>extras</w:t>
      </w:r>
      <w:r w:rsidRPr="00EE1BEF">
        <w:rPr>
          <w:rFonts w:eastAsia="MS Mincho"/>
          <w:szCs w:val="24"/>
        </w:rPr>
        <w:t xml:space="preserve"> field.</w:t>
      </w:r>
    </w:p>
    <w:p w14:paraId="762DC137" w14:textId="06CB17C9" w:rsidR="00EB1912" w:rsidRPr="00EE1BEF" w:rsidRDefault="00EB1912" w:rsidP="00EE1BEF">
      <w:pPr>
        <w:pStyle w:val="Tabletitle"/>
        <w:autoSpaceDE w:val="0"/>
        <w:autoSpaceDN w:val="0"/>
        <w:adjustRightInd w:val="0"/>
        <w:outlineLvl w:val="0"/>
        <w:rPr>
          <w:rFonts w:eastAsia="MS Mincho"/>
          <w:szCs w:val="24"/>
        </w:rPr>
      </w:pPr>
      <w:r w:rsidRPr="00EE1BEF">
        <w:rPr>
          <w:rFonts w:eastAsia="MS Mincho"/>
          <w:szCs w:val="24"/>
        </w:rPr>
        <w:t>Table</w:t>
      </w:r>
      <w:r w:rsidR="00BE7FAB" w:rsidRPr="00EE1BEF">
        <w:rPr>
          <w:rFonts w:eastAsia="MS Mincho"/>
          <w:szCs w:val="24"/>
        </w:rPr>
        <w:t> </w:t>
      </w:r>
      <w:r w:rsidRPr="00EE1BEF">
        <w:rPr>
          <w:rFonts w:eastAsia="MS Mincho"/>
          <w:szCs w:val="24"/>
        </w:rPr>
        <w:t xml:space="preserve">33 </w:t>
      </w:r>
      <w:proofErr w:type="gramStart"/>
      <w:r w:rsidRPr="00EE1BEF">
        <w:rPr>
          <w:rFonts w:eastAsia="MS Mincho"/>
          <w:szCs w:val="24"/>
        </w:rPr>
        <w:t>—  semantics</w:t>
      </w:r>
      <w:proofErr w:type="gramEnd"/>
      <w:r w:rsidRPr="00EE1BEF">
        <w:rPr>
          <w:rFonts w:eastAsia="MS Mincho"/>
          <w:szCs w:val="24"/>
        </w:rPr>
        <w:t xml:space="preserve"> of a trigger</w:t>
      </w:r>
    </w:p>
    <w:tbl>
      <w:tblPr>
        <w:tblW w:w="9015"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CellMar>
          <w:left w:w="0" w:type="dxa"/>
          <w:right w:w="0" w:type="dxa"/>
        </w:tblCellMar>
        <w:tblLook w:val="04A0" w:firstRow="1" w:lastRow="0" w:firstColumn="1" w:lastColumn="0" w:noHBand="0" w:noVBand="1"/>
      </w:tblPr>
      <w:tblGrid>
        <w:gridCol w:w="2891"/>
        <w:gridCol w:w="1473"/>
        <w:gridCol w:w="850"/>
        <w:gridCol w:w="1081"/>
        <w:gridCol w:w="2720"/>
      </w:tblGrid>
      <w:tr w:rsidR="00EB1912" w:rsidRPr="00EE1BEF" w14:paraId="5B38AF26" w14:textId="77777777" w:rsidTr="00B80568">
        <w:tc>
          <w:tcPr>
            <w:tcW w:w="2891" w:type="dxa"/>
            <w:tcBorders>
              <w:top w:val="single" w:sz="12" w:space="0" w:color="000000" w:themeColor="text1"/>
              <w:bottom w:val="single" w:sz="12" w:space="0" w:color="000000" w:themeColor="text1"/>
            </w:tcBorders>
            <w:hideMark/>
          </w:tcPr>
          <w:p w14:paraId="2A54A138" w14:textId="3C57CFCE" w:rsidR="00EB1912" w:rsidRPr="00EE1BEF" w:rsidRDefault="00EB1912" w:rsidP="00EE1BEF">
            <w:pPr>
              <w:pStyle w:val="Tableheader"/>
              <w:keepLines/>
              <w:autoSpaceDE w:val="0"/>
              <w:autoSpaceDN w:val="0"/>
              <w:adjustRightInd w:val="0"/>
              <w:jc w:val="center"/>
              <w:rPr>
                <w:b/>
                <w:lang w:val="en-US"/>
              </w:rPr>
            </w:pPr>
            <w:r w:rsidRPr="00EE1BEF">
              <w:rPr>
                <w:rFonts w:eastAsia="MS Mincho"/>
                <w:b/>
                <w:szCs w:val="24"/>
              </w:rPr>
              <w:t>Name</w:t>
            </w:r>
          </w:p>
        </w:tc>
        <w:tc>
          <w:tcPr>
            <w:tcW w:w="1473" w:type="dxa"/>
            <w:tcBorders>
              <w:top w:val="single" w:sz="12" w:space="0" w:color="000000" w:themeColor="text1"/>
              <w:bottom w:val="single" w:sz="12" w:space="0" w:color="000000" w:themeColor="text1"/>
            </w:tcBorders>
            <w:hideMark/>
          </w:tcPr>
          <w:p w14:paraId="0BB9A2AF" w14:textId="72A59093" w:rsidR="00EB1912" w:rsidRPr="00EE1BEF" w:rsidRDefault="00EB1912" w:rsidP="00EE1BEF">
            <w:pPr>
              <w:pStyle w:val="Tableheader"/>
              <w:keepLines/>
              <w:autoSpaceDE w:val="0"/>
              <w:autoSpaceDN w:val="0"/>
              <w:adjustRightInd w:val="0"/>
              <w:jc w:val="center"/>
              <w:rPr>
                <w:b/>
                <w:lang w:val="en-US"/>
              </w:rPr>
            </w:pPr>
            <w:r w:rsidRPr="00EE1BEF">
              <w:rPr>
                <w:rFonts w:eastAsia="MS Mincho"/>
                <w:b/>
                <w:szCs w:val="24"/>
              </w:rPr>
              <w:t>Type</w:t>
            </w:r>
          </w:p>
        </w:tc>
        <w:tc>
          <w:tcPr>
            <w:tcW w:w="850" w:type="dxa"/>
            <w:tcBorders>
              <w:top w:val="single" w:sz="12" w:space="0" w:color="000000" w:themeColor="text1"/>
              <w:bottom w:val="single" w:sz="12" w:space="0" w:color="000000" w:themeColor="text1"/>
            </w:tcBorders>
            <w:hideMark/>
          </w:tcPr>
          <w:p w14:paraId="6BA2D609" w14:textId="7790C787" w:rsidR="00EB1912" w:rsidRPr="00EE1BEF" w:rsidRDefault="00EB1912" w:rsidP="00EE1BEF">
            <w:pPr>
              <w:pStyle w:val="Tableheader"/>
              <w:keepLines/>
              <w:autoSpaceDE w:val="0"/>
              <w:autoSpaceDN w:val="0"/>
              <w:adjustRightInd w:val="0"/>
              <w:jc w:val="center"/>
              <w:rPr>
                <w:b/>
                <w:lang w:val="en-US"/>
              </w:rPr>
            </w:pPr>
            <w:r w:rsidRPr="00EE1BEF">
              <w:rPr>
                <w:rFonts w:eastAsia="MS Mincho"/>
                <w:b/>
                <w:szCs w:val="24"/>
              </w:rPr>
              <w:t>Usage</w:t>
            </w:r>
          </w:p>
        </w:tc>
        <w:tc>
          <w:tcPr>
            <w:tcW w:w="1081" w:type="dxa"/>
            <w:tcBorders>
              <w:top w:val="single" w:sz="12" w:space="0" w:color="000000" w:themeColor="text1"/>
              <w:bottom w:val="single" w:sz="12" w:space="0" w:color="000000" w:themeColor="text1"/>
            </w:tcBorders>
            <w:hideMark/>
          </w:tcPr>
          <w:p w14:paraId="60F9F587" w14:textId="463DD5C1" w:rsidR="00EB1912" w:rsidRPr="00EE1BEF" w:rsidRDefault="00EB1912" w:rsidP="00EE1BEF">
            <w:pPr>
              <w:pStyle w:val="Tableheader"/>
              <w:keepLines/>
              <w:autoSpaceDE w:val="0"/>
              <w:autoSpaceDN w:val="0"/>
              <w:adjustRightInd w:val="0"/>
              <w:jc w:val="center"/>
              <w:rPr>
                <w:b/>
                <w:lang w:val="en-US"/>
              </w:rPr>
            </w:pPr>
            <w:r w:rsidRPr="00EE1BEF">
              <w:rPr>
                <w:rFonts w:eastAsia="MS Mincho"/>
                <w:b/>
                <w:szCs w:val="24"/>
              </w:rPr>
              <w:t>Default</w:t>
            </w:r>
          </w:p>
        </w:tc>
        <w:tc>
          <w:tcPr>
            <w:tcW w:w="2720" w:type="dxa"/>
            <w:tcBorders>
              <w:top w:val="single" w:sz="12" w:space="0" w:color="000000" w:themeColor="text1"/>
              <w:bottom w:val="single" w:sz="12" w:space="0" w:color="000000" w:themeColor="text1"/>
            </w:tcBorders>
            <w:hideMark/>
          </w:tcPr>
          <w:p w14:paraId="704D295C" w14:textId="700DF6A4" w:rsidR="00EB1912" w:rsidRPr="00EE1BEF" w:rsidRDefault="00EB1912" w:rsidP="00EE1BEF">
            <w:pPr>
              <w:pStyle w:val="Tableheader"/>
              <w:keepLines/>
              <w:autoSpaceDE w:val="0"/>
              <w:autoSpaceDN w:val="0"/>
              <w:adjustRightInd w:val="0"/>
              <w:jc w:val="center"/>
              <w:rPr>
                <w:b/>
                <w:lang w:val="en-US"/>
              </w:rPr>
            </w:pPr>
            <w:r w:rsidRPr="00EE1BEF">
              <w:rPr>
                <w:rFonts w:eastAsia="MS Mincho"/>
                <w:b/>
                <w:szCs w:val="24"/>
              </w:rPr>
              <w:t>Description</w:t>
            </w:r>
          </w:p>
        </w:tc>
      </w:tr>
      <w:tr w:rsidR="00EB1912" w:rsidRPr="00EE1BEF" w14:paraId="49BBDCC4" w14:textId="77777777" w:rsidTr="00B80568">
        <w:trPr>
          <w:trHeight w:val="462"/>
        </w:trPr>
        <w:tc>
          <w:tcPr>
            <w:tcW w:w="2891" w:type="dxa"/>
            <w:tcBorders>
              <w:top w:val="single" w:sz="12" w:space="0" w:color="000000" w:themeColor="text1"/>
            </w:tcBorders>
            <w:hideMark/>
          </w:tcPr>
          <w:p w14:paraId="28A4210B" w14:textId="7A717732"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t>type</w:t>
            </w:r>
          </w:p>
        </w:tc>
        <w:tc>
          <w:tcPr>
            <w:tcW w:w="1473" w:type="dxa"/>
            <w:tcBorders>
              <w:top w:val="single" w:sz="12" w:space="0" w:color="000000" w:themeColor="text1"/>
            </w:tcBorders>
            <w:hideMark/>
          </w:tcPr>
          <w:p w14:paraId="3B946D7A" w14:textId="367C46AD"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t>enumeration</w:t>
            </w:r>
          </w:p>
        </w:tc>
        <w:tc>
          <w:tcPr>
            <w:tcW w:w="850" w:type="dxa"/>
            <w:tcBorders>
              <w:top w:val="single" w:sz="12" w:space="0" w:color="000000" w:themeColor="text1"/>
            </w:tcBorders>
            <w:hideMark/>
          </w:tcPr>
          <w:p w14:paraId="4838A9ED" w14:textId="6A83DB68"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t>M</w:t>
            </w:r>
          </w:p>
        </w:tc>
        <w:tc>
          <w:tcPr>
            <w:tcW w:w="1081" w:type="dxa"/>
            <w:tcBorders>
              <w:top w:val="single" w:sz="12" w:space="0" w:color="000000" w:themeColor="text1"/>
            </w:tcBorders>
            <w:hideMark/>
          </w:tcPr>
          <w:p w14:paraId="40DBC350" w14:textId="6E404C56"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t> </w:t>
            </w:r>
          </w:p>
        </w:tc>
        <w:tc>
          <w:tcPr>
            <w:tcW w:w="2720" w:type="dxa"/>
            <w:tcBorders>
              <w:top w:val="single" w:sz="12" w:space="0" w:color="000000" w:themeColor="text1"/>
            </w:tcBorders>
            <w:hideMark/>
          </w:tcPr>
          <w:p w14:paraId="49E0A236" w14:textId="2CBFEB58"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t>One element that defines the type of the trigger.</w:t>
            </w:r>
          </w:p>
        </w:tc>
      </w:tr>
      <w:tr w:rsidR="00EB1912" w:rsidRPr="00EE1BEF" w14:paraId="6241C464" w14:textId="77777777" w:rsidTr="00B80568">
        <w:trPr>
          <w:trHeight w:val="313"/>
        </w:trPr>
        <w:tc>
          <w:tcPr>
            <w:tcW w:w="2891" w:type="dxa"/>
            <w:hideMark/>
          </w:tcPr>
          <w:p w14:paraId="47111B4D" w14:textId="5356CB21"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t>…</w:t>
            </w:r>
          </w:p>
        </w:tc>
        <w:tc>
          <w:tcPr>
            <w:tcW w:w="1473" w:type="dxa"/>
          </w:tcPr>
          <w:p w14:paraId="7651397A" w14:textId="3F6DCCE5"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t> </w:t>
            </w:r>
          </w:p>
        </w:tc>
        <w:tc>
          <w:tcPr>
            <w:tcW w:w="850" w:type="dxa"/>
          </w:tcPr>
          <w:p w14:paraId="2516FBBA" w14:textId="468B0370"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t> </w:t>
            </w:r>
          </w:p>
        </w:tc>
        <w:tc>
          <w:tcPr>
            <w:tcW w:w="1081" w:type="dxa"/>
          </w:tcPr>
          <w:p w14:paraId="7DC3D287" w14:textId="379EDB59"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t> </w:t>
            </w:r>
          </w:p>
        </w:tc>
        <w:tc>
          <w:tcPr>
            <w:tcW w:w="2720" w:type="dxa"/>
          </w:tcPr>
          <w:p w14:paraId="5C707B94" w14:textId="086E1368"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t> </w:t>
            </w:r>
          </w:p>
        </w:tc>
      </w:tr>
      <w:tr w:rsidR="00EB1912" w:rsidRPr="00EE1BEF" w14:paraId="020CE9CE" w14:textId="77777777" w:rsidTr="00B80568">
        <w:trPr>
          <w:trHeight w:val="313"/>
        </w:trPr>
        <w:tc>
          <w:tcPr>
            <w:tcW w:w="2891" w:type="dxa"/>
          </w:tcPr>
          <w:p w14:paraId="10181230" w14:textId="136A048F"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t>extras</w:t>
            </w:r>
          </w:p>
        </w:tc>
        <w:tc>
          <w:tcPr>
            <w:tcW w:w="1473" w:type="dxa"/>
          </w:tcPr>
          <w:p w14:paraId="067E7775" w14:textId="1AB3E4A6"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t>object</w:t>
            </w:r>
          </w:p>
        </w:tc>
        <w:tc>
          <w:tcPr>
            <w:tcW w:w="850" w:type="dxa"/>
          </w:tcPr>
          <w:p w14:paraId="3CB989F0" w14:textId="2C59CA2D"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t>O</w:t>
            </w:r>
          </w:p>
        </w:tc>
        <w:tc>
          <w:tcPr>
            <w:tcW w:w="1081" w:type="dxa"/>
          </w:tcPr>
          <w:p w14:paraId="34ED8C23" w14:textId="45031CD7"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t>N/A</w:t>
            </w:r>
          </w:p>
        </w:tc>
        <w:tc>
          <w:tcPr>
            <w:tcW w:w="2720" w:type="dxa"/>
          </w:tcPr>
          <w:p w14:paraId="1825ED4A" w14:textId="4793A842"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t> </w:t>
            </w:r>
          </w:p>
        </w:tc>
      </w:tr>
      <w:tr w:rsidR="00EB1912" w:rsidRPr="00EE1BEF" w14:paraId="025F21A8" w14:textId="77777777" w:rsidTr="00B80568">
        <w:trPr>
          <w:trHeight w:val="313"/>
        </w:trPr>
        <w:tc>
          <w:tcPr>
            <w:tcW w:w="2891" w:type="dxa"/>
            <w:tcBorders>
              <w:bottom w:val="single" w:sz="12" w:space="0" w:color="000000" w:themeColor="text1"/>
            </w:tcBorders>
          </w:tcPr>
          <w:p w14:paraId="447246F9" w14:textId="4682A17E"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t>multiUsers</w:t>
            </w:r>
          </w:p>
        </w:tc>
        <w:tc>
          <w:tcPr>
            <w:tcW w:w="1473" w:type="dxa"/>
            <w:tcBorders>
              <w:bottom w:val="single" w:sz="12" w:space="0" w:color="000000" w:themeColor="text1"/>
            </w:tcBorders>
          </w:tcPr>
          <w:p w14:paraId="6F198EB4" w14:textId="26BC9A3F"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t>object</w:t>
            </w:r>
          </w:p>
        </w:tc>
        <w:tc>
          <w:tcPr>
            <w:tcW w:w="850" w:type="dxa"/>
            <w:tcBorders>
              <w:bottom w:val="single" w:sz="12" w:space="0" w:color="000000" w:themeColor="text1"/>
            </w:tcBorders>
          </w:tcPr>
          <w:p w14:paraId="428494D7" w14:textId="3B4322D4"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t>O</w:t>
            </w:r>
          </w:p>
        </w:tc>
        <w:tc>
          <w:tcPr>
            <w:tcW w:w="1081" w:type="dxa"/>
            <w:tcBorders>
              <w:bottom w:val="single" w:sz="12" w:space="0" w:color="000000" w:themeColor="text1"/>
            </w:tcBorders>
          </w:tcPr>
          <w:p w14:paraId="734EC2E9" w14:textId="4CAE0C31"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t>N/A</w:t>
            </w:r>
          </w:p>
        </w:tc>
        <w:tc>
          <w:tcPr>
            <w:tcW w:w="2720" w:type="dxa"/>
            <w:tcBorders>
              <w:bottom w:val="single" w:sz="12" w:space="0" w:color="000000" w:themeColor="text1"/>
            </w:tcBorders>
          </w:tcPr>
          <w:p w14:paraId="2F985770" w14:textId="43C5CD3F"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t>Additional parameters to address a TRIGGER_USER_INPUT trigger involving multiple users. See Table</w:t>
            </w:r>
            <w:r w:rsidR="00BE7FAB" w:rsidRPr="00EE1BEF">
              <w:t> </w:t>
            </w:r>
            <w:r w:rsidRPr="00EE1BEF">
              <w:t>I.2- 1 for the details of this object.</w:t>
            </w:r>
          </w:p>
        </w:tc>
      </w:tr>
    </w:tbl>
    <w:p w14:paraId="570FAB41" w14:textId="6D700218" w:rsidR="00EB1912" w:rsidRPr="00EE1BEF" w:rsidRDefault="00EB1912" w:rsidP="00EE1BEF">
      <w:pPr>
        <w:pStyle w:val="Tabletitle"/>
        <w:autoSpaceDE w:val="0"/>
        <w:autoSpaceDN w:val="0"/>
        <w:adjustRightInd w:val="0"/>
        <w:outlineLvl w:val="0"/>
        <w:rPr>
          <w:rFonts w:eastAsia="MS Mincho"/>
          <w:szCs w:val="24"/>
        </w:rPr>
      </w:pPr>
      <w:r w:rsidRPr="00EE1BEF">
        <w:rPr>
          <w:rFonts w:eastAsia="MS Mincho"/>
          <w:szCs w:val="24"/>
        </w:rPr>
        <w:t>Table</w:t>
      </w:r>
      <w:r w:rsidR="00305C89" w:rsidRPr="00EE1BEF">
        <w:rPr>
          <w:rFonts w:eastAsia="MS Mincho"/>
          <w:szCs w:val="24"/>
        </w:rPr>
        <w:t> </w:t>
      </w:r>
      <w:r w:rsidRPr="00EE1BEF">
        <w:rPr>
          <w:rFonts w:eastAsia="MS Mincho"/>
          <w:szCs w:val="24"/>
        </w:rPr>
        <w:t>I.2 — 1: semantics of a multiUsers object</w:t>
      </w:r>
    </w:p>
    <w:tbl>
      <w:tblPr>
        <w:tblW w:w="9060" w:type="dxa"/>
        <w:tblBorders>
          <w:top w:val="single" w:sz="12" w:space="0" w:color="000000" w:themeColor="text1"/>
          <w:left w:val="single" w:sz="12" w:space="0" w:color="000000" w:themeColor="text1"/>
          <w:bottom w:val="single" w:sz="12" w:space="0" w:color="000000" w:themeColor="text1"/>
          <w:right w:val="single" w:sz="12" w:space="0" w:color="000000" w:themeColor="text1"/>
          <w:insideH w:val="single" w:sz="6" w:space="0" w:color="000000" w:themeColor="text1"/>
          <w:insideV w:val="single" w:sz="6" w:space="0" w:color="000000" w:themeColor="text1"/>
        </w:tblBorders>
        <w:tblLayout w:type="fixed"/>
        <w:tblCellMar>
          <w:left w:w="0" w:type="dxa"/>
          <w:right w:w="0" w:type="dxa"/>
        </w:tblCellMar>
        <w:tblLook w:val="04A0" w:firstRow="1" w:lastRow="0" w:firstColumn="1" w:lastColumn="0" w:noHBand="0" w:noVBand="1"/>
      </w:tblPr>
      <w:tblGrid>
        <w:gridCol w:w="2063"/>
        <w:gridCol w:w="1190"/>
        <w:gridCol w:w="708"/>
        <w:gridCol w:w="849"/>
        <w:gridCol w:w="4250"/>
      </w:tblGrid>
      <w:tr w:rsidR="00EB1912" w:rsidRPr="00EE1BEF" w14:paraId="5E3760D5" w14:textId="77777777" w:rsidTr="00B80568">
        <w:tc>
          <w:tcPr>
            <w:tcW w:w="2063" w:type="dxa"/>
            <w:tcBorders>
              <w:top w:val="single" w:sz="12" w:space="0" w:color="000000" w:themeColor="text1"/>
              <w:bottom w:val="single" w:sz="12" w:space="0" w:color="000000" w:themeColor="text1"/>
            </w:tcBorders>
            <w:hideMark/>
          </w:tcPr>
          <w:p w14:paraId="4ED06BBC" w14:textId="672BBDEC" w:rsidR="00EB1912" w:rsidRPr="00EE1BEF" w:rsidRDefault="00EB1912" w:rsidP="00EE1BEF">
            <w:pPr>
              <w:pStyle w:val="Tableheader"/>
              <w:keepLines/>
              <w:autoSpaceDE w:val="0"/>
              <w:autoSpaceDN w:val="0"/>
              <w:adjustRightInd w:val="0"/>
              <w:jc w:val="center"/>
              <w:rPr>
                <w:b/>
                <w:lang w:val="en-US"/>
              </w:rPr>
            </w:pPr>
            <w:r w:rsidRPr="00EE1BEF">
              <w:rPr>
                <w:rFonts w:eastAsia="MS Mincho"/>
                <w:b/>
                <w:szCs w:val="24"/>
              </w:rPr>
              <w:t>Name</w:t>
            </w:r>
          </w:p>
        </w:tc>
        <w:tc>
          <w:tcPr>
            <w:tcW w:w="1190" w:type="dxa"/>
            <w:tcBorders>
              <w:top w:val="single" w:sz="12" w:space="0" w:color="000000" w:themeColor="text1"/>
              <w:bottom w:val="single" w:sz="12" w:space="0" w:color="000000" w:themeColor="text1"/>
            </w:tcBorders>
            <w:hideMark/>
          </w:tcPr>
          <w:p w14:paraId="2CC1E2D1" w14:textId="2C6FECED" w:rsidR="00EB1912" w:rsidRPr="00EE1BEF" w:rsidRDefault="00EB1912" w:rsidP="00EE1BEF">
            <w:pPr>
              <w:pStyle w:val="Tableheader"/>
              <w:keepLines/>
              <w:autoSpaceDE w:val="0"/>
              <w:autoSpaceDN w:val="0"/>
              <w:adjustRightInd w:val="0"/>
              <w:jc w:val="center"/>
              <w:rPr>
                <w:b/>
                <w:lang w:val="en-US"/>
              </w:rPr>
            </w:pPr>
            <w:r w:rsidRPr="00EE1BEF">
              <w:rPr>
                <w:rFonts w:eastAsia="MS Mincho"/>
                <w:b/>
                <w:szCs w:val="24"/>
              </w:rPr>
              <w:t>Type</w:t>
            </w:r>
          </w:p>
        </w:tc>
        <w:tc>
          <w:tcPr>
            <w:tcW w:w="708" w:type="dxa"/>
            <w:tcBorders>
              <w:top w:val="single" w:sz="12" w:space="0" w:color="000000" w:themeColor="text1"/>
              <w:bottom w:val="single" w:sz="12" w:space="0" w:color="000000" w:themeColor="text1"/>
            </w:tcBorders>
            <w:hideMark/>
          </w:tcPr>
          <w:p w14:paraId="25272566" w14:textId="383B8F14" w:rsidR="00EB1912" w:rsidRPr="00EE1BEF" w:rsidRDefault="00EB1912" w:rsidP="00EE1BEF">
            <w:pPr>
              <w:pStyle w:val="Tableheader"/>
              <w:keepLines/>
              <w:autoSpaceDE w:val="0"/>
              <w:autoSpaceDN w:val="0"/>
              <w:adjustRightInd w:val="0"/>
              <w:jc w:val="center"/>
              <w:rPr>
                <w:b/>
                <w:lang w:val="en-US"/>
              </w:rPr>
            </w:pPr>
            <w:r w:rsidRPr="00EE1BEF">
              <w:rPr>
                <w:rFonts w:eastAsia="MS Mincho"/>
                <w:b/>
                <w:szCs w:val="24"/>
              </w:rPr>
              <w:t>Usage</w:t>
            </w:r>
          </w:p>
        </w:tc>
        <w:tc>
          <w:tcPr>
            <w:tcW w:w="849" w:type="dxa"/>
            <w:tcBorders>
              <w:top w:val="single" w:sz="12" w:space="0" w:color="000000" w:themeColor="text1"/>
              <w:bottom w:val="single" w:sz="12" w:space="0" w:color="000000" w:themeColor="text1"/>
            </w:tcBorders>
            <w:hideMark/>
          </w:tcPr>
          <w:p w14:paraId="69D279BE" w14:textId="2748B88E" w:rsidR="00EB1912" w:rsidRPr="00EE1BEF" w:rsidRDefault="00EB1912" w:rsidP="00EE1BEF">
            <w:pPr>
              <w:pStyle w:val="Tableheader"/>
              <w:keepLines/>
              <w:autoSpaceDE w:val="0"/>
              <w:autoSpaceDN w:val="0"/>
              <w:adjustRightInd w:val="0"/>
              <w:jc w:val="center"/>
              <w:rPr>
                <w:b/>
                <w:lang w:val="en-US"/>
              </w:rPr>
            </w:pPr>
            <w:r w:rsidRPr="00EE1BEF">
              <w:rPr>
                <w:rFonts w:eastAsia="MS Mincho"/>
                <w:b/>
                <w:szCs w:val="24"/>
              </w:rPr>
              <w:t>Default</w:t>
            </w:r>
          </w:p>
        </w:tc>
        <w:tc>
          <w:tcPr>
            <w:tcW w:w="4250" w:type="dxa"/>
            <w:tcBorders>
              <w:top w:val="single" w:sz="12" w:space="0" w:color="000000" w:themeColor="text1"/>
              <w:bottom w:val="single" w:sz="12" w:space="0" w:color="000000" w:themeColor="text1"/>
            </w:tcBorders>
            <w:hideMark/>
          </w:tcPr>
          <w:p w14:paraId="4A9556FF" w14:textId="2B3BCEC4" w:rsidR="00EB1912" w:rsidRPr="00EE1BEF" w:rsidRDefault="00EB1912" w:rsidP="00EE1BEF">
            <w:pPr>
              <w:pStyle w:val="Tableheader"/>
              <w:keepLines/>
              <w:autoSpaceDE w:val="0"/>
              <w:autoSpaceDN w:val="0"/>
              <w:adjustRightInd w:val="0"/>
              <w:jc w:val="center"/>
              <w:rPr>
                <w:b/>
                <w:lang w:val="en-US"/>
              </w:rPr>
            </w:pPr>
            <w:r w:rsidRPr="00EE1BEF">
              <w:rPr>
                <w:rFonts w:eastAsia="MS Mincho"/>
                <w:b/>
                <w:szCs w:val="24"/>
              </w:rPr>
              <w:t>Description</w:t>
            </w:r>
          </w:p>
        </w:tc>
      </w:tr>
      <w:tr w:rsidR="00EB1912" w:rsidRPr="00EE1BEF" w14:paraId="3BD0C6B9" w14:textId="77777777" w:rsidTr="00B80568">
        <w:trPr>
          <w:trHeight w:val="444"/>
        </w:trPr>
        <w:tc>
          <w:tcPr>
            <w:tcW w:w="2063" w:type="dxa"/>
            <w:tcBorders>
              <w:top w:val="single" w:sz="12" w:space="0" w:color="000000" w:themeColor="text1"/>
            </w:tcBorders>
            <w:hideMark/>
          </w:tcPr>
          <w:p w14:paraId="0D8AB050" w14:textId="42594342"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t>multiCondition</w:t>
            </w:r>
          </w:p>
        </w:tc>
        <w:tc>
          <w:tcPr>
            <w:tcW w:w="1190" w:type="dxa"/>
            <w:tcBorders>
              <w:top w:val="single" w:sz="12" w:space="0" w:color="000000" w:themeColor="text1"/>
            </w:tcBorders>
            <w:hideMark/>
          </w:tcPr>
          <w:p w14:paraId="1C9A93E1" w14:textId="72732D8F"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t>enumeration</w:t>
            </w:r>
          </w:p>
        </w:tc>
        <w:tc>
          <w:tcPr>
            <w:tcW w:w="708" w:type="dxa"/>
            <w:tcBorders>
              <w:top w:val="single" w:sz="12" w:space="0" w:color="000000" w:themeColor="text1"/>
            </w:tcBorders>
            <w:hideMark/>
          </w:tcPr>
          <w:p w14:paraId="7127D5A8" w14:textId="49FF72A7"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center"/>
              <w:rPr>
                <w:rFonts w:cs="Arial"/>
                <w:lang w:eastAsia="fr-FR"/>
              </w:rPr>
            </w:pPr>
            <w:r w:rsidRPr="00EE1BEF">
              <w:t>O</w:t>
            </w:r>
          </w:p>
        </w:tc>
        <w:tc>
          <w:tcPr>
            <w:tcW w:w="849" w:type="dxa"/>
            <w:tcBorders>
              <w:top w:val="single" w:sz="12" w:space="0" w:color="000000" w:themeColor="text1"/>
            </w:tcBorders>
            <w:hideMark/>
          </w:tcPr>
          <w:p w14:paraId="203C93B5" w14:textId="3254AA4C"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t>ALL</w:t>
            </w:r>
          </w:p>
        </w:tc>
        <w:tc>
          <w:tcPr>
            <w:tcW w:w="4250" w:type="dxa"/>
            <w:tcBorders>
              <w:top w:val="single" w:sz="12" w:space="0" w:color="000000" w:themeColor="text1"/>
            </w:tcBorders>
            <w:hideMark/>
          </w:tcPr>
          <w:p w14:paraId="7E0A3FAE" w14:textId="2F982C61"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pPr>
            <w:r w:rsidRPr="00EE1BEF">
              <w:t>If ALL, the trigger’s condition must be met by all the users.</w:t>
            </w:r>
          </w:p>
          <w:p w14:paraId="7BEB40E1" w14:textId="0B24E80F" w:rsidR="00FF56B5" w:rsidRPr="00EE1BEF" w:rsidRDefault="00FF56B5"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pPr>
            <w:r w:rsidRPr="00EE1BEF">
              <w:t> </w:t>
            </w:r>
          </w:p>
          <w:p w14:paraId="6A39F151" w14:textId="21E745B7"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pPr>
            <w:r w:rsidRPr="00EE1BEF">
              <w:t>If ONLYN, the trigger’s condition must be met by exactly N users.</w:t>
            </w:r>
          </w:p>
          <w:p w14:paraId="406A5526" w14:textId="4A515A36" w:rsidR="00FF56B5" w:rsidRPr="00EE1BEF" w:rsidRDefault="00FF56B5"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pPr>
            <w:r w:rsidRPr="00EE1BEF">
              <w:lastRenderedPageBreak/>
              <w:t> </w:t>
            </w:r>
          </w:p>
          <w:p w14:paraId="385BFB9F" w14:textId="4BEB9B0C"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t>If ATLEASTN, the trigger’s condition must be met by at least N users.</w:t>
            </w:r>
          </w:p>
        </w:tc>
      </w:tr>
      <w:tr w:rsidR="00EB1912" w:rsidRPr="00EE1BEF" w14:paraId="5767A483" w14:textId="77777777" w:rsidTr="00B80568">
        <w:trPr>
          <w:trHeight w:val="462"/>
        </w:trPr>
        <w:tc>
          <w:tcPr>
            <w:tcW w:w="2063" w:type="dxa"/>
            <w:hideMark/>
          </w:tcPr>
          <w:p w14:paraId="53647761" w14:textId="777DFEDE"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lastRenderedPageBreak/>
              <w:t>duration</w:t>
            </w:r>
          </w:p>
        </w:tc>
        <w:tc>
          <w:tcPr>
            <w:tcW w:w="1190" w:type="dxa"/>
            <w:hideMark/>
          </w:tcPr>
          <w:p w14:paraId="5044ABB7" w14:textId="654FFFAF"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t>number</w:t>
            </w:r>
          </w:p>
        </w:tc>
        <w:tc>
          <w:tcPr>
            <w:tcW w:w="708" w:type="dxa"/>
            <w:hideMark/>
          </w:tcPr>
          <w:p w14:paraId="757C5F66" w14:textId="46DD9D54"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center"/>
              <w:rPr>
                <w:rFonts w:cs="Arial"/>
                <w:lang w:eastAsia="fr-FR"/>
              </w:rPr>
            </w:pPr>
            <w:r w:rsidRPr="00EE1BEF">
              <w:t>O</w:t>
            </w:r>
          </w:p>
        </w:tc>
        <w:tc>
          <w:tcPr>
            <w:tcW w:w="849" w:type="dxa"/>
            <w:hideMark/>
          </w:tcPr>
          <w:p w14:paraId="3F64B6AE" w14:textId="5BC3FB56"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t>2</w:t>
            </w:r>
          </w:p>
        </w:tc>
        <w:tc>
          <w:tcPr>
            <w:tcW w:w="4250" w:type="dxa"/>
            <w:hideMark/>
          </w:tcPr>
          <w:p w14:paraId="7976E08D" w14:textId="21686AC7"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pPr>
            <w:r w:rsidRPr="00EE1BEF">
              <w:t>Give a time duration, in second.</w:t>
            </w:r>
          </w:p>
          <w:p w14:paraId="3DD5255E" w14:textId="35074F28" w:rsidR="004F1015" w:rsidRPr="00EE1BEF" w:rsidRDefault="004F1015"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pPr>
            <w:r w:rsidRPr="00EE1BEF">
              <w:t> </w:t>
            </w:r>
          </w:p>
          <w:p w14:paraId="7D8AF861" w14:textId="60917BF4"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lang w:eastAsia="fr-FR"/>
              </w:rPr>
            </w:pPr>
            <w:r w:rsidRPr="00EE1BEF">
              <w:t xml:space="preserve">After the trigger condition is met by a first user, it specifies a time window during which the </w:t>
            </w:r>
            <w:r w:rsidRPr="00EE1BEF">
              <w:rPr>
                <w:i/>
              </w:rPr>
              <w:t>multiCondition</w:t>
            </w:r>
            <w:r w:rsidRPr="00EE1BEF">
              <w:t xml:space="preserve"> must be met.</w:t>
            </w:r>
          </w:p>
        </w:tc>
      </w:tr>
      <w:tr w:rsidR="00EB1912" w:rsidRPr="00EE1BEF" w14:paraId="0A25629E" w14:textId="77777777" w:rsidTr="00B80568">
        <w:trPr>
          <w:trHeight w:val="462"/>
        </w:trPr>
        <w:tc>
          <w:tcPr>
            <w:tcW w:w="2063" w:type="dxa"/>
            <w:tcBorders>
              <w:bottom w:val="single" w:sz="12" w:space="0" w:color="000000" w:themeColor="text1"/>
            </w:tcBorders>
            <w:hideMark/>
          </w:tcPr>
          <w:p w14:paraId="3E1F186C" w14:textId="410D0A28"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t>number</w:t>
            </w:r>
          </w:p>
        </w:tc>
        <w:tc>
          <w:tcPr>
            <w:tcW w:w="1190" w:type="dxa"/>
            <w:tcBorders>
              <w:bottom w:val="single" w:sz="12" w:space="0" w:color="000000" w:themeColor="text1"/>
            </w:tcBorders>
            <w:hideMark/>
          </w:tcPr>
          <w:p w14:paraId="49F8B11D" w14:textId="4447F494"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t>number</w:t>
            </w:r>
          </w:p>
        </w:tc>
        <w:tc>
          <w:tcPr>
            <w:tcW w:w="708" w:type="dxa"/>
            <w:tcBorders>
              <w:bottom w:val="single" w:sz="12" w:space="0" w:color="000000" w:themeColor="text1"/>
            </w:tcBorders>
            <w:hideMark/>
          </w:tcPr>
          <w:p w14:paraId="64AF831E" w14:textId="3EDC5980"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center"/>
              <w:rPr>
                <w:rFonts w:cs="Arial"/>
                <w:lang w:eastAsia="fr-FR"/>
              </w:rPr>
            </w:pPr>
            <w:r w:rsidRPr="00EE1BEF">
              <w:t>O</w:t>
            </w:r>
          </w:p>
        </w:tc>
        <w:tc>
          <w:tcPr>
            <w:tcW w:w="849" w:type="dxa"/>
            <w:tcBorders>
              <w:bottom w:val="single" w:sz="12" w:space="0" w:color="000000" w:themeColor="text1"/>
            </w:tcBorders>
            <w:hideMark/>
          </w:tcPr>
          <w:p w14:paraId="3C461115" w14:textId="5AA3D4E1"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t>1</w:t>
            </w:r>
          </w:p>
        </w:tc>
        <w:tc>
          <w:tcPr>
            <w:tcW w:w="4250" w:type="dxa"/>
            <w:tcBorders>
              <w:bottom w:val="single" w:sz="12" w:space="0" w:color="000000" w:themeColor="text1"/>
            </w:tcBorders>
            <w:hideMark/>
          </w:tcPr>
          <w:p w14:paraId="670A1DC8" w14:textId="6B2E4448" w:rsidR="00EB1912" w:rsidRPr="00EE1BEF" w:rsidRDefault="00EB1912" w:rsidP="00EE1BEF">
            <w:pPr>
              <w:pStyle w:val="Tablebody"/>
              <w:tabs>
                <w:tab w:val="clear" w:pos="397"/>
                <w:tab w:val="clear" w:pos="794"/>
                <w:tab w:val="clear" w:pos="1191"/>
                <w:tab w:val="clear" w:pos="1588"/>
                <w:tab w:val="clear" w:pos="1985"/>
                <w:tab w:val="clear" w:pos="2381"/>
                <w:tab w:val="clear" w:pos="2778"/>
                <w:tab w:val="clear" w:pos="3175"/>
                <w:tab w:val="clear" w:pos="3572"/>
                <w:tab w:val="clear" w:pos="3969"/>
              </w:tabs>
              <w:jc w:val="both"/>
              <w:rPr>
                <w:rFonts w:cs="Arial"/>
                <w:lang w:eastAsia="fr-FR"/>
              </w:rPr>
            </w:pPr>
            <w:r w:rsidRPr="00EE1BEF">
              <w:t>Give the number of users when condition is ONLYN or ATLEASTN.</w:t>
            </w:r>
          </w:p>
        </w:tc>
      </w:tr>
    </w:tbl>
    <w:p w14:paraId="3783FFBF" w14:textId="2C6E02A2" w:rsidR="00EB1912" w:rsidRPr="00EE1BEF" w:rsidRDefault="00EB1912" w:rsidP="00EE1BEF">
      <w:pPr>
        <w:pStyle w:val="a2"/>
        <w:tabs>
          <w:tab w:val="left" w:pos="360"/>
        </w:tabs>
        <w:autoSpaceDE w:val="0"/>
        <w:autoSpaceDN w:val="0"/>
        <w:adjustRightInd w:val="0"/>
        <w:rPr>
          <w:rFonts w:eastAsia="MS Mincho"/>
          <w:szCs w:val="24"/>
        </w:rPr>
      </w:pPr>
      <w:r w:rsidRPr="00EE1BEF">
        <w:rPr>
          <w:rFonts w:eastAsia="MS Mincho"/>
          <w:szCs w:val="24"/>
        </w:rPr>
        <w:t>Processing model</w:t>
      </w:r>
    </w:p>
    <w:p w14:paraId="5DF71063"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After receiving a scene description file, the application parses the file and starts collecting information from all the connected users (user input, pose…).</w:t>
      </w:r>
    </w:p>
    <w:p w14:paraId="6A3C832C"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 xml:space="preserve">The application then enters the rendering loop which include a scene update phase performed by the scene manager (SM), that processes the scene interactivity by iterating over the </w:t>
      </w:r>
      <w:proofErr w:type="gramStart"/>
      <w:r w:rsidRPr="00EE1BEF">
        <w:rPr>
          <w:rFonts w:eastAsia="MS Mincho"/>
          <w:szCs w:val="24"/>
        </w:rPr>
        <w:t>behaviors  and</w:t>
      </w:r>
      <w:proofErr w:type="gramEnd"/>
      <w:r w:rsidRPr="00EE1BEF">
        <w:rPr>
          <w:rFonts w:eastAsia="MS Mincho"/>
          <w:szCs w:val="24"/>
        </w:rPr>
        <w:t xml:space="preserve"> manage the other elements of the scene description (animation, lighting, physics…).</w:t>
      </w:r>
    </w:p>
    <w:p w14:paraId="2E812DB1" w14:textId="51916FBC"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The iteration over the behaviors is detailed here after, based on the diagram in the Figure</w:t>
      </w:r>
      <w:r w:rsidR="00BE7FAB" w:rsidRPr="00EE1BEF">
        <w:rPr>
          <w:rFonts w:eastAsia="MS Mincho"/>
          <w:szCs w:val="24"/>
        </w:rPr>
        <w:t> </w:t>
      </w:r>
      <w:r w:rsidRPr="00EE1BEF">
        <w:rPr>
          <w:rFonts w:eastAsia="MS Mincho"/>
          <w:szCs w:val="24"/>
        </w:rPr>
        <w:t>I.3- 1.</w:t>
      </w:r>
    </w:p>
    <w:p w14:paraId="2CC298B3"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During the processing of the scene interactivity, for each behavior and for each trigger referenced in a behavior (1):</w:t>
      </w:r>
    </w:p>
    <w:p w14:paraId="4068C3C0" w14:textId="77777777" w:rsidR="00EB1912" w:rsidRPr="00EE1BEF" w:rsidRDefault="00EB1912" w:rsidP="00EE1BEF">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EE1BEF">
        <w:rPr>
          <w:rFonts w:eastAsia="MS Mincho"/>
          <w:szCs w:val="24"/>
        </w:rPr>
        <w:t>—</w:t>
      </w:r>
      <w:r w:rsidRPr="00EE1BEF">
        <w:rPr>
          <w:rFonts w:eastAsia="MS Mincho"/>
          <w:szCs w:val="24"/>
        </w:rPr>
        <w:tab/>
        <w:t xml:space="preserve">(2) The SM checks if the trigger involves multiple users i.e. a </w:t>
      </w:r>
      <w:r w:rsidRPr="00EE1BEF">
        <w:rPr>
          <w:rFonts w:eastAsia="MS Mincho"/>
          <w:i/>
          <w:szCs w:val="24"/>
        </w:rPr>
        <w:t>multiUsers</w:t>
      </w:r>
      <w:r w:rsidRPr="00EE1BEF">
        <w:rPr>
          <w:rFonts w:eastAsia="MS Mincho"/>
          <w:szCs w:val="24"/>
        </w:rPr>
        <w:t xml:space="preserve"> parameter is specified in the </w:t>
      </w:r>
      <w:proofErr w:type="gramStart"/>
      <w:r w:rsidRPr="00EE1BEF">
        <w:rPr>
          <w:rFonts w:eastAsia="MS Mincho"/>
          <w:szCs w:val="24"/>
        </w:rPr>
        <w:t>triggers</w:t>
      </w:r>
      <w:proofErr w:type="gramEnd"/>
      <w:r w:rsidRPr="00EE1BEF">
        <w:rPr>
          <w:rFonts w:eastAsia="MS Mincho"/>
          <w:szCs w:val="24"/>
        </w:rPr>
        <w:t xml:space="preserve"> description.</w:t>
      </w:r>
    </w:p>
    <w:p w14:paraId="0E2A637C" w14:textId="77777777" w:rsidR="00EB1912" w:rsidRPr="00EE1BEF" w:rsidRDefault="00EB1912" w:rsidP="00EE1BEF">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EE1BEF">
        <w:rPr>
          <w:rFonts w:eastAsia="MS Mincho"/>
          <w:szCs w:val="24"/>
        </w:rPr>
        <w:t>—</w:t>
      </w:r>
      <w:r w:rsidRPr="00EE1BEF">
        <w:rPr>
          <w:rFonts w:eastAsia="MS Mincho"/>
          <w:szCs w:val="24"/>
        </w:rPr>
        <w:tab/>
        <w:t>(3 to 5) If the trigger is not multi-users, for each user information that meet the trigger’s condition, the SM executes the actions referenced in the behavior.  It then continues the processing with the next behavior (1).</w:t>
      </w:r>
    </w:p>
    <w:p w14:paraId="0B375182" w14:textId="77777777" w:rsidR="00EB1912" w:rsidRPr="00EE1BEF" w:rsidRDefault="00EB1912" w:rsidP="00EE1BEF">
      <w:pPr>
        <w:pStyle w:val="ListContinue1"/>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EE1BEF">
        <w:rPr>
          <w:rFonts w:eastAsia="MS Mincho"/>
          <w:szCs w:val="24"/>
        </w:rPr>
        <w:t>—</w:t>
      </w:r>
      <w:r w:rsidRPr="00EE1BEF">
        <w:rPr>
          <w:rFonts w:eastAsia="MS Mincho"/>
          <w:szCs w:val="24"/>
        </w:rPr>
        <w:tab/>
        <w:t>(6) If the trigger is multi-users, the SM check if the trigger condition is met for at least one user:</w:t>
      </w:r>
    </w:p>
    <w:p w14:paraId="643EAA50" w14:textId="77777777" w:rsidR="00EB1912" w:rsidRPr="00EE1BEF" w:rsidRDefault="00EB1912" w:rsidP="00EE1BEF">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EE1BEF">
        <w:rPr>
          <w:rFonts w:eastAsia="MS Mincho"/>
          <w:szCs w:val="24"/>
        </w:rPr>
        <w:t>—</w:t>
      </w:r>
      <w:r w:rsidRPr="00EE1BEF">
        <w:rPr>
          <w:rFonts w:eastAsia="MS Mincho"/>
          <w:szCs w:val="24"/>
        </w:rPr>
        <w:tab/>
        <w:t xml:space="preserve">if yes, (7) the SM checks if the condition specified in the </w:t>
      </w:r>
      <w:r w:rsidRPr="00EE1BEF">
        <w:rPr>
          <w:rFonts w:eastAsia="MS Mincho"/>
          <w:i/>
          <w:szCs w:val="24"/>
        </w:rPr>
        <w:t>multiUsers</w:t>
      </w:r>
      <w:r w:rsidRPr="00EE1BEF">
        <w:rPr>
          <w:rFonts w:eastAsia="MS Mincho"/>
          <w:szCs w:val="24"/>
        </w:rPr>
        <w:t xml:space="preserve"> object is met, i.e. the </w:t>
      </w:r>
      <w:r w:rsidRPr="00EE1BEF">
        <w:rPr>
          <w:rFonts w:eastAsia="MS Mincho"/>
          <w:i/>
          <w:szCs w:val="24"/>
        </w:rPr>
        <w:t>multiCondition</w:t>
      </w:r>
      <w:r w:rsidRPr="00EE1BEF">
        <w:rPr>
          <w:rFonts w:eastAsia="MS Mincho"/>
          <w:szCs w:val="24"/>
        </w:rPr>
        <w:t xml:space="preserve"> has been met during the given </w:t>
      </w:r>
      <w:r w:rsidRPr="00EE1BEF">
        <w:rPr>
          <w:rFonts w:eastAsia="MS Mincho"/>
          <w:i/>
          <w:szCs w:val="24"/>
        </w:rPr>
        <w:t>duration</w:t>
      </w:r>
      <w:r w:rsidRPr="00EE1BEF">
        <w:rPr>
          <w:rFonts w:eastAsia="MS Mincho"/>
          <w:szCs w:val="24"/>
        </w:rPr>
        <w:t>:</w:t>
      </w:r>
    </w:p>
    <w:p w14:paraId="5318A0D8" w14:textId="77777777" w:rsidR="00EB1912" w:rsidRPr="00EE1BEF" w:rsidRDefault="00EB1912" w:rsidP="00EE1BEF">
      <w:pPr>
        <w:pStyle w:val="ListContinue3"/>
        <w:tabs>
          <w:tab w:val="left" w:pos="397"/>
          <w:tab w:val="left" w:pos="794"/>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EE1BEF">
        <w:rPr>
          <w:rFonts w:eastAsia="MS Mincho"/>
          <w:szCs w:val="24"/>
        </w:rPr>
        <w:t>—</w:t>
      </w:r>
      <w:r w:rsidRPr="00EE1BEF">
        <w:rPr>
          <w:rFonts w:eastAsia="MS Mincho"/>
          <w:szCs w:val="24"/>
        </w:rPr>
        <w:tab/>
        <w:t>If yes, the SM executes the actions referenced in the behavior (8).</w:t>
      </w:r>
    </w:p>
    <w:p w14:paraId="72DF59E1" w14:textId="77777777" w:rsidR="00EB1912" w:rsidRPr="00EE1BEF" w:rsidRDefault="00EB1912" w:rsidP="00EE1BEF">
      <w:pPr>
        <w:pStyle w:val="ListContinue3"/>
        <w:tabs>
          <w:tab w:val="left" w:pos="397"/>
          <w:tab w:val="left" w:pos="794"/>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EE1BEF">
        <w:rPr>
          <w:rFonts w:eastAsia="MS Mincho"/>
          <w:szCs w:val="24"/>
        </w:rPr>
        <w:t>—</w:t>
      </w:r>
      <w:r w:rsidRPr="00EE1BEF">
        <w:rPr>
          <w:rFonts w:eastAsia="MS Mincho"/>
          <w:szCs w:val="24"/>
        </w:rPr>
        <w:tab/>
        <w:t>if no, the processing continues with the next behavior (1).</w:t>
      </w:r>
    </w:p>
    <w:p w14:paraId="7D87FDA7" w14:textId="77777777" w:rsidR="00EB1912" w:rsidRPr="00EE1BEF" w:rsidRDefault="00EB1912" w:rsidP="00EE1BEF">
      <w:pPr>
        <w:pStyle w:val="ListContinue2"/>
        <w:tabs>
          <w:tab w:val="left" w:pos="397"/>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EE1BEF">
        <w:rPr>
          <w:rFonts w:eastAsia="MS Mincho"/>
          <w:szCs w:val="24"/>
        </w:rPr>
        <w:t>—</w:t>
      </w:r>
      <w:r w:rsidRPr="00EE1BEF">
        <w:rPr>
          <w:rFonts w:eastAsia="MS Mincho"/>
          <w:szCs w:val="24"/>
        </w:rPr>
        <w:tab/>
        <w:t>if no, the processing continues with the next behavior (1).</w:t>
      </w:r>
    </w:p>
    <w:p w14:paraId="651AE5AE" w14:textId="6A723C89" w:rsidR="00EB1912" w:rsidRPr="00EE1BEF" w:rsidRDefault="00F347C7" w:rsidP="00EE1BEF">
      <w:pPr>
        <w:pStyle w:val="FigureGraphic"/>
        <w:tabs>
          <w:tab w:val="left" w:pos="397"/>
          <w:tab w:val="left" w:pos="794"/>
          <w:tab w:val="left" w:pos="1191"/>
          <w:tab w:val="left" w:pos="1588"/>
          <w:tab w:val="left" w:pos="1985"/>
          <w:tab w:val="left" w:pos="2381"/>
          <w:tab w:val="left" w:pos="2778"/>
          <w:tab w:val="left" w:pos="3175"/>
          <w:tab w:val="left" w:pos="3572"/>
          <w:tab w:val="left" w:pos="3969"/>
        </w:tabs>
        <w:autoSpaceDE w:val="0"/>
        <w:autoSpaceDN w:val="0"/>
        <w:adjustRightInd w:val="0"/>
        <w:rPr>
          <w:rFonts w:eastAsia="MS Mincho"/>
          <w:szCs w:val="24"/>
        </w:rPr>
      </w:pPr>
      <w:r w:rsidRPr="00EE1BEF">
        <w:rPr>
          <w:rFonts w:eastAsia="MS Mincho"/>
          <w:noProof/>
          <w:szCs w:val="24"/>
        </w:rPr>
        <w:lastRenderedPageBreak/>
        <w:drawing>
          <wp:inline distT="0" distB="0" distL="0" distR="0" wp14:anchorId="3B8955EC" wp14:editId="01718CBD">
            <wp:extent cx="5711964" cy="5775972"/>
            <wp:effectExtent l="0" t="0" r="3175" b="0"/>
            <wp:docPr id="3" name="Picture 3"/>
            <wp:cNvGraphicFramePr/>
            <a:graphic xmlns:a="http://schemas.openxmlformats.org/drawingml/2006/main">
              <a:graphicData uri="http://schemas.openxmlformats.org/drawingml/2006/picture">
                <pic:pic xmlns:pic="http://schemas.openxmlformats.org/drawingml/2006/picture">
                  <pic:nvPicPr>
                    <pic:cNvPr id="3" name=""/>
                    <pic:cNvPicPr/>
                  </pic:nvPicPr>
                  <pic:blipFill>
                    <a:blip r:embed="rId29" cstate="print">
                      <a:extLst>
                        <a:ext uri="{28A0092B-C50C-407E-A947-70E740481C1C}">
                          <a14:useLocalDpi xmlns:a14="http://schemas.microsoft.com/office/drawing/2010/main" val="0"/>
                        </a:ext>
                      </a:extLst>
                    </a:blip>
                    <a:stretch>
                      <a:fillRect/>
                    </a:stretch>
                  </pic:blipFill>
                  <pic:spPr>
                    <a:xfrm>
                      <a:off x="0" y="0"/>
                      <a:ext cx="5711964" cy="5775972"/>
                    </a:xfrm>
                    <a:prstGeom prst="rect">
                      <a:avLst/>
                    </a:prstGeom>
                  </pic:spPr>
                </pic:pic>
              </a:graphicData>
            </a:graphic>
          </wp:inline>
        </w:drawing>
      </w:r>
    </w:p>
    <w:p w14:paraId="53EA2159" w14:textId="6ED1C5E4" w:rsidR="00EB1912" w:rsidRPr="00EE1BEF" w:rsidRDefault="00EB1912" w:rsidP="00EE1BEF">
      <w:pPr>
        <w:pStyle w:val="Figuretitle0"/>
        <w:autoSpaceDE w:val="0"/>
        <w:autoSpaceDN w:val="0"/>
        <w:adjustRightInd w:val="0"/>
        <w:outlineLvl w:val="0"/>
        <w:rPr>
          <w:rFonts w:eastAsia="MS Mincho"/>
          <w:szCs w:val="24"/>
        </w:rPr>
      </w:pPr>
      <w:r w:rsidRPr="00EE1BEF">
        <w:rPr>
          <w:rFonts w:eastAsia="MS Mincho"/>
          <w:szCs w:val="24"/>
        </w:rPr>
        <w:t>Figure I.</w:t>
      </w:r>
      <w:ins w:id="2256" w:author="NAVARRIA Jessica" w:date="2025-09-30T14:29:00Z">
        <w:r w:rsidR="00B51743">
          <w:rPr>
            <w:rFonts w:eastAsia="MS Mincho"/>
            <w:szCs w:val="24"/>
          </w:rPr>
          <w:t>1</w:t>
        </w:r>
      </w:ins>
      <w:del w:id="2257" w:author="NAVARRIA Jessica" w:date="2025-09-30T14:29:00Z">
        <w:r w:rsidRPr="00EE1BEF" w:rsidDel="00B51743">
          <w:rPr>
            <w:rFonts w:eastAsia="MS Mincho"/>
            <w:szCs w:val="24"/>
          </w:rPr>
          <w:delText>3</w:delText>
        </w:r>
      </w:del>
      <w:r w:rsidRPr="00EE1BEF">
        <w:rPr>
          <w:rFonts w:eastAsia="MS Mincho"/>
          <w:szCs w:val="24"/>
        </w:rPr>
        <w:t xml:space="preserve"> — </w:t>
      </w:r>
      <w:del w:id="2258" w:author="NAVARRIA Jessica" w:date="2025-09-30T14:29:00Z">
        <w:r w:rsidRPr="00EE1BEF" w:rsidDel="00B51743">
          <w:rPr>
            <w:rFonts w:eastAsia="MS Mincho"/>
            <w:szCs w:val="24"/>
          </w:rPr>
          <w:delText xml:space="preserve">1: </w:delText>
        </w:r>
      </w:del>
      <w:r w:rsidRPr="00EE1BEF">
        <w:rPr>
          <w:rFonts w:eastAsia="MS Mincho"/>
          <w:szCs w:val="24"/>
        </w:rPr>
        <w:t>MPEG-SD triggers processing</w:t>
      </w:r>
    </w:p>
    <w:p w14:paraId="580E24B4" w14:textId="77777777" w:rsidR="00EB1912" w:rsidRPr="00EE1BEF" w:rsidRDefault="00EB1912" w:rsidP="00EE1BEF">
      <w:pPr>
        <w:pStyle w:val="BodyText"/>
        <w:autoSpaceDE w:val="0"/>
        <w:autoSpaceDN w:val="0"/>
        <w:adjustRightInd w:val="0"/>
        <w:rPr>
          <w:rFonts w:eastAsia="MS Mincho"/>
          <w:szCs w:val="24"/>
        </w:rPr>
      </w:pPr>
      <w:r w:rsidRPr="00EE1BEF">
        <w:rPr>
          <w:rFonts w:eastAsia="MS Mincho"/>
          <w:szCs w:val="24"/>
        </w:rPr>
        <w:t> </w:t>
      </w:r>
    </w:p>
    <w:p w14:paraId="31A2F145" w14:textId="2A977F58" w:rsidR="00EB1912" w:rsidRDefault="00EB1912" w:rsidP="00EE1BEF">
      <w:pPr>
        <w:pStyle w:val="BodyText"/>
        <w:autoSpaceDE w:val="0"/>
        <w:autoSpaceDN w:val="0"/>
        <w:adjustRightInd w:val="0"/>
        <w:rPr>
          <w:ins w:id="2259" w:author="NAVARRIA Jessica" w:date="2025-09-30T14:11:00Z"/>
          <w:rFonts w:eastAsia="MS Mincho"/>
          <w:szCs w:val="24"/>
        </w:rPr>
      </w:pPr>
      <w:del w:id="2260" w:author="NAVARRIA Jessica" w:date="2025-09-30T14:11:00Z">
        <w:r w:rsidRPr="00EE1BEF" w:rsidDel="00F05137">
          <w:rPr>
            <w:rFonts w:eastAsia="MS Mincho"/>
            <w:szCs w:val="24"/>
          </w:rPr>
          <w:delText xml:space="preserve">Add the following reference in the </w:delText>
        </w:r>
      </w:del>
      <w:r w:rsidRPr="00F05137">
        <w:rPr>
          <w:rFonts w:eastAsia="MS Mincho"/>
          <w:i/>
          <w:szCs w:val="24"/>
          <w:rPrChange w:id="2261" w:author="NAVARRIA Jessica" w:date="2025-09-30T14:11:00Z">
            <w:rPr>
              <w:rFonts w:eastAsia="MS Mincho"/>
              <w:szCs w:val="24"/>
            </w:rPr>
          </w:rPrChange>
        </w:rPr>
        <w:t>Bibliography</w:t>
      </w:r>
      <w:r w:rsidRPr="00EE1BEF">
        <w:rPr>
          <w:rFonts w:eastAsia="MS Mincho"/>
          <w:szCs w:val="24"/>
        </w:rPr>
        <w:t xml:space="preserve"> </w:t>
      </w:r>
      <w:del w:id="2262" w:author="NAVARRIA Jessica" w:date="2025-09-30T14:11:00Z">
        <w:r w:rsidRPr="00EE1BEF" w:rsidDel="00F05137">
          <w:rPr>
            <w:rFonts w:eastAsia="MS Mincho"/>
            <w:szCs w:val="24"/>
          </w:rPr>
          <w:delText>section</w:delText>
        </w:r>
      </w:del>
    </w:p>
    <w:p w14:paraId="10FD2ED6" w14:textId="7A70FAE1" w:rsidR="00F05137" w:rsidRPr="00EE1BEF" w:rsidRDefault="00F05137" w:rsidP="00EE1BEF">
      <w:pPr>
        <w:pStyle w:val="BodyText"/>
        <w:autoSpaceDE w:val="0"/>
        <w:autoSpaceDN w:val="0"/>
        <w:adjustRightInd w:val="0"/>
        <w:rPr>
          <w:rFonts w:eastAsia="MS Mincho"/>
          <w:szCs w:val="24"/>
        </w:rPr>
      </w:pPr>
      <w:ins w:id="2263" w:author="NAVARRIA Jessica" w:date="2025-09-30T14:11:00Z">
        <w:r>
          <w:rPr>
            <w:rFonts w:eastAsia="MS Mincho"/>
            <w:szCs w:val="24"/>
          </w:rPr>
          <w:t>Add the following reference to the bibliography</w:t>
        </w:r>
      </w:ins>
    </w:p>
    <w:p w14:paraId="5E583996" w14:textId="5D98E239" w:rsidR="00F00473" w:rsidRPr="00EE1BEF" w:rsidRDefault="00F05137" w:rsidP="00EE1BEF">
      <w:pPr>
        <w:pStyle w:val="BodyText"/>
        <w:autoSpaceDE w:val="0"/>
        <w:autoSpaceDN w:val="0"/>
        <w:adjustRightInd w:val="0"/>
        <w:rPr>
          <w:szCs w:val="24"/>
        </w:rPr>
      </w:pPr>
      <w:ins w:id="2264" w:author="NAVARRIA Jessica" w:date="2025-09-30T14:12:00Z">
        <w:r>
          <w:rPr>
            <w:rFonts w:eastAsia="MS Mincho"/>
            <w:szCs w:val="24"/>
          </w:rPr>
          <w:t>[10]</w:t>
        </w:r>
      </w:ins>
      <w:commentRangeStart w:id="2265"/>
      <w:commentRangeStart w:id="2266"/>
      <w:del w:id="2267" w:author="NAVARRIA Jessica" w:date="2025-09-30T14:12:00Z">
        <w:r w:rsidR="00EB1912" w:rsidRPr="00EE1BEF" w:rsidDel="00F05137">
          <w:rPr>
            <w:rFonts w:eastAsia="MS Mincho"/>
            <w:szCs w:val="24"/>
          </w:rPr>
          <w:delText>[6]</w:delText>
        </w:r>
      </w:del>
      <w:r w:rsidR="00EB1912" w:rsidRPr="00EE1BEF">
        <w:rPr>
          <w:rFonts w:eastAsia="MS Mincho"/>
          <w:szCs w:val="24"/>
        </w:rPr>
        <w:t xml:space="preserve">   “What is the Coulomb friction law”: </w:t>
      </w:r>
      <w:hyperlink r:id="rId30" w:history="1">
        <w:r w:rsidR="00EB1912" w:rsidRPr="00EE1BEF">
          <w:rPr>
            <w:rStyle w:val="Hyperlink"/>
            <w:szCs w:val="24"/>
            <w:lang w:eastAsia="ja-JP"/>
          </w:rPr>
          <w:t>https://www.encyclopedie-environnement.org/en/zoom/what-is-the-coulomb-friction-law/</w:t>
        </w:r>
      </w:hyperlink>
      <w:commentRangeEnd w:id="2265"/>
      <w:r>
        <w:rPr>
          <w:rStyle w:val="CommentReference"/>
          <w:rFonts w:eastAsia="MS Mincho"/>
          <w:lang w:eastAsia="ja-JP"/>
        </w:rPr>
        <w:commentReference w:id="2265"/>
      </w:r>
      <w:commentRangeEnd w:id="2266"/>
      <w:r w:rsidR="002157B3">
        <w:rPr>
          <w:rStyle w:val="CommentReference"/>
          <w:rFonts w:eastAsia="MS Mincho"/>
          <w:lang w:eastAsia="ja-JP"/>
        </w:rPr>
        <w:commentReference w:id="2266"/>
      </w:r>
    </w:p>
    <w:p w14:paraId="3503305F" w14:textId="77777777" w:rsidR="00EB217B" w:rsidRPr="00EE1BEF" w:rsidRDefault="00EB217B" w:rsidP="00EE1BEF">
      <w:pPr>
        <w:pStyle w:val="BodyText"/>
        <w:rPr>
          <w:rFonts w:eastAsia="MS Mincho"/>
          <w:szCs w:val="24"/>
        </w:rPr>
      </w:pPr>
    </w:p>
    <w:sectPr w:rsidR="00EB217B" w:rsidRPr="00EE1BEF" w:rsidSect="00EC0A3C">
      <w:headerReference w:type="default" r:id="rId31"/>
      <w:footerReference w:type="default" r:id="rId32"/>
      <w:headerReference w:type="first" r:id="rId33"/>
      <w:footerReference w:type="first" r:id="rId34"/>
      <w:pgSz w:w="11907" w:h="16840"/>
      <w:pgMar w:top="1418" w:right="1134" w:bottom="1418" w:left="1418" w:header="720" w:footer="720" w:gutter="0"/>
      <w:pgNumType w:start="1"/>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5" w:author="NAVARRIA Jessica" w:date="2025-09-30T11:22:00Z" w:initials="NJ">
    <w:p w14:paraId="6ABB8C9A" w14:textId="0177A5F9" w:rsidR="00922516" w:rsidRDefault="00922516">
      <w:pPr>
        <w:pStyle w:val="CommentText"/>
      </w:pPr>
      <w:r>
        <w:rPr>
          <w:rStyle w:val="CommentReference"/>
        </w:rPr>
        <w:annotationRef/>
      </w:r>
      <w:r>
        <w:t>We have inserted the Foreword</w:t>
      </w:r>
    </w:p>
  </w:comment>
  <w:comment w:id="38" w:author="NAVARRIA Jessica" w:date="2025-09-30T11:30:00Z" w:initials="NJ">
    <w:p w14:paraId="0B1CE2D6" w14:textId="7D3BA247" w:rsidR="00922516" w:rsidRDefault="00922516">
      <w:pPr>
        <w:pStyle w:val="CommentText"/>
      </w:pPr>
      <w:r>
        <w:rPr>
          <w:rStyle w:val="CommentReference"/>
        </w:rPr>
        <w:annotationRef/>
      </w:r>
      <w:r>
        <w:t xml:space="preserve">Since </w:t>
      </w:r>
      <w:hyperlink r:id="rId1" w:history="1">
        <w:r w:rsidRPr="00922516">
          <w:rPr>
            <w:rStyle w:val="Hyperlink"/>
          </w:rPr>
          <w:t>ISO/IEC 23090-14</w:t>
        </w:r>
      </w:hyperlink>
      <w:r>
        <w:t xml:space="preserve"> is not yet published (at publication stage at the time of DIS editing) please ensure this amendment corresponds to the final published document</w:t>
      </w:r>
    </w:p>
  </w:comment>
  <w:comment w:id="40" w:author="NAVARRIA Jessica" w:date="2025-09-30T11:33:00Z" w:initials="NJ">
    <w:p w14:paraId="5C9553B5" w14:textId="60F2B05A" w:rsidR="00922516" w:rsidRDefault="00922516">
      <w:pPr>
        <w:pStyle w:val="CommentText"/>
      </w:pPr>
      <w:r>
        <w:rPr>
          <w:rStyle w:val="CommentReference"/>
        </w:rPr>
        <w:annotationRef/>
      </w:r>
      <w:r>
        <w:t>Please focus on the precise changes that need to be made such as deletions, additions, replacements</w:t>
      </w:r>
    </w:p>
  </w:comment>
  <w:comment w:id="159" w:author="NAVARRIA Jessica" w:date="2025-09-30T11:41:00Z" w:initials="NJ">
    <w:p w14:paraId="5F914383" w14:textId="5F7DCEE4" w:rsidR="00922516" w:rsidRDefault="00922516">
      <w:pPr>
        <w:pStyle w:val="CommentText"/>
      </w:pPr>
      <w:r>
        <w:rPr>
          <w:rStyle w:val="CommentReference"/>
        </w:rPr>
        <w:annotationRef/>
      </w:r>
      <w:r>
        <w:t xml:space="preserve">Each table needs to be numbered in accordance with </w:t>
      </w:r>
      <w:hyperlink r:id="rId2" w:anchor="_idTextAnchor430" w:history="1">
        <w:r w:rsidRPr="00922516">
          <w:rPr>
            <w:rStyle w:val="Hyperlink"/>
          </w:rPr>
          <w:t>IEC/ISO Directives Part 2, 29.3</w:t>
        </w:r>
      </w:hyperlink>
      <w:r>
        <w:t xml:space="preserve">. The last table in </w:t>
      </w:r>
      <w:hyperlink r:id="rId3" w:history="1">
        <w:r w:rsidRPr="00922516">
          <w:rPr>
            <w:rStyle w:val="Hyperlink"/>
          </w:rPr>
          <w:t>ISO/IEC 23090-14</w:t>
        </w:r>
      </w:hyperlink>
      <w:r>
        <w:t xml:space="preserve"> is Table 58, so this table should be Table 59.</w:t>
      </w:r>
      <w:r w:rsidR="00F6582E">
        <w:t xml:space="preserve"> Kindly renumber all new tables throughout</w:t>
      </w:r>
    </w:p>
  </w:comment>
  <w:comment w:id="160" w:author="NAVARRIA Jessica" w:date="2025-09-30T11:51:00Z" w:initials="NJ">
    <w:p w14:paraId="389CDD20" w14:textId="7C5580D0" w:rsidR="00922516" w:rsidRDefault="00922516">
      <w:pPr>
        <w:pStyle w:val="CommentText"/>
      </w:pPr>
      <w:r>
        <w:rPr>
          <w:rStyle w:val="CommentReference"/>
        </w:rPr>
        <w:annotationRef/>
      </w:r>
      <w:hyperlink r:id="rId4" w:anchor="_idTextAnchor432" w:history="1">
        <w:r w:rsidRPr="0008537C">
          <w:rPr>
            <w:rFonts w:ascii="Arial" w:eastAsia="Times New Roman" w:hAnsi="Arial" w:cs="Arial"/>
            <w:color w:val="0563C1"/>
            <w:sz w:val="18"/>
            <w:szCs w:val="18"/>
            <w:u w:val="single"/>
          </w:rPr>
          <w:t>ISO/IEC Directives, Part 2, 2021, 29.4</w:t>
        </w:r>
      </w:hyperlink>
      <w:r w:rsidRPr="0008537C">
        <w:rPr>
          <w:rFonts w:ascii="Arial" w:eastAsia="Times New Roman" w:hAnsi="Arial" w:cs="Arial"/>
          <w:color w:val="000000"/>
          <w:sz w:val="18"/>
          <w:szCs w:val="18"/>
        </w:rPr>
        <w:t xml:space="preserve">: “Each table shall be explicitly referred to within the text.” </w:t>
      </w:r>
      <w:r>
        <w:rPr>
          <w:rFonts w:ascii="Arial" w:eastAsia="Times New Roman" w:hAnsi="Arial" w:cs="Arial"/>
          <w:color w:val="000000"/>
          <w:sz w:val="18"/>
          <w:szCs w:val="18"/>
        </w:rPr>
        <w:t>Kindly amend throughout</w:t>
      </w:r>
    </w:p>
  </w:comment>
  <w:comment w:id="206" w:author="NAVARRIA Jessica" w:date="2025-09-30T12:07:00Z" w:initials="NJ">
    <w:p w14:paraId="407AA2C5" w14:textId="6527AB21" w:rsidR="0099104F" w:rsidRDefault="0099104F">
      <w:pPr>
        <w:pStyle w:val="CommentText"/>
      </w:pPr>
      <w:r>
        <w:rPr>
          <w:rStyle w:val="CommentReference"/>
        </w:rPr>
        <w:annotationRef/>
      </w:r>
      <w:r>
        <w:t xml:space="preserve">Please follow the order of the text in this amendment to reflect that of </w:t>
      </w:r>
      <w:hyperlink r:id="rId5" w:history="1">
        <w:r w:rsidRPr="00922516">
          <w:rPr>
            <w:rStyle w:val="Hyperlink"/>
          </w:rPr>
          <w:t>ISO/IEC 23090-14</w:t>
        </w:r>
      </w:hyperlink>
      <w:r>
        <w:t xml:space="preserve"> (i.e. Table 32 is before Table 33)</w:t>
      </w:r>
    </w:p>
  </w:comment>
  <w:comment w:id="346" w:author="NAVARRIA Jessica" w:date="2025-09-30T12:01:00Z" w:initials="NJ">
    <w:p w14:paraId="797AA145" w14:textId="77777777" w:rsidR="00922516" w:rsidRDefault="00922516">
      <w:pPr>
        <w:pStyle w:val="CommentText"/>
      </w:pPr>
      <w:r>
        <w:rPr>
          <w:rStyle w:val="CommentReference"/>
        </w:rPr>
        <w:annotationRef/>
      </w:r>
      <w:r>
        <w:t>Is the only change adding the following note to the Description column of the userInputDescription row:</w:t>
      </w:r>
    </w:p>
    <w:p w14:paraId="70EF2044" w14:textId="77777777" w:rsidR="00922516" w:rsidRDefault="00922516">
      <w:pPr>
        <w:pStyle w:val="CommentText"/>
      </w:pPr>
    </w:p>
    <w:p w14:paraId="628ECBFF" w14:textId="77777777" w:rsidR="00922516" w:rsidRDefault="00922516">
      <w:pPr>
        <w:pStyle w:val="CommentText"/>
        <w:rPr>
          <w:szCs w:val="24"/>
        </w:rPr>
      </w:pPr>
      <w:r>
        <w:t>"</w:t>
      </w:r>
      <w:r w:rsidRPr="00922516">
        <w:rPr>
          <w:szCs w:val="24"/>
        </w:rPr>
        <w:t xml:space="preserve"> </w:t>
      </w:r>
      <w:r w:rsidRPr="00EE1BEF">
        <w:rPr>
          <w:szCs w:val="24"/>
        </w:rPr>
        <w:t>The annex I gives extra  semantics for user input triggers involving multiple users.</w:t>
      </w:r>
      <w:r>
        <w:rPr>
          <w:szCs w:val="24"/>
        </w:rPr>
        <w:t>"?</w:t>
      </w:r>
    </w:p>
    <w:p w14:paraId="56C88D4E" w14:textId="77777777" w:rsidR="00922516" w:rsidRDefault="00922516">
      <w:pPr>
        <w:pStyle w:val="CommentText"/>
        <w:rPr>
          <w:szCs w:val="24"/>
        </w:rPr>
      </w:pPr>
    </w:p>
    <w:p w14:paraId="37061697" w14:textId="60C542D3" w:rsidR="00922516" w:rsidRDefault="00922516">
      <w:pPr>
        <w:pStyle w:val="CommentText"/>
      </w:pPr>
      <w:r>
        <w:rPr>
          <w:szCs w:val="24"/>
        </w:rPr>
        <w:t>If so, please provide clear instructions for the user of exactly what changes need to be made in the amendment</w:t>
      </w:r>
    </w:p>
  </w:comment>
  <w:comment w:id="640" w:author="NAVARRIA Jessica" w:date="2025-09-30T14:09:00Z" w:initials="NJ">
    <w:p w14:paraId="36339DA3" w14:textId="4872DE9E" w:rsidR="00F05137" w:rsidRDefault="00F05137">
      <w:pPr>
        <w:pStyle w:val="CommentText"/>
      </w:pPr>
      <w:r>
        <w:rPr>
          <w:rStyle w:val="CommentReference"/>
        </w:rPr>
        <w:annotationRef/>
      </w:r>
      <w:r>
        <w:t xml:space="preserve">The website link provided refers to </w:t>
      </w:r>
      <w:r>
        <w:rPr>
          <w:rFonts w:ascii="Source Sans Pro" w:hAnsi="Source Sans Pro" w:cs="Arial"/>
        </w:rPr>
        <w:t>Coulomb friction law, it doesn't mention a model.</w:t>
      </w:r>
    </w:p>
  </w:comment>
  <w:comment w:id="885" w:author="NAVARRIA Jessica" w:date="2025-09-30T13:58:00Z" w:initials="NJ">
    <w:p w14:paraId="3EA6AF06" w14:textId="651FA905" w:rsidR="00F05137" w:rsidRDefault="00F05137">
      <w:pPr>
        <w:pStyle w:val="CommentText"/>
      </w:pPr>
      <w:r>
        <w:rPr>
          <w:rStyle w:val="CommentReference"/>
        </w:rPr>
        <w:annotationRef/>
      </w:r>
      <w:r>
        <w:t xml:space="preserve">There is already a Clause A.17 in  </w:t>
      </w:r>
      <w:hyperlink r:id="rId6" w:history="1">
        <w:r w:rsidRPr="00922516">
          <w:rPr>
            <w:rStyle w:val="Hyperlink"/>
          </w:rPr>
          <w:t>ISO/IEC 23090-14</w:t>
        </w:r>
      </w:hyperlink>
      <w:r>
        <w:t>. If this is an additional subclause it needs to be A.19</w:t>
      </w:r>
    </w:p>
  </w:comment>
  <w:comment w:id="1035" w:author="NAVARRIA Jessica" w:date="2025-09-30T14:04:00Z" w:initials="NJ">
    <w:p w14:paraId="0A263766" w14:textId="18A2D0B2" w:rsidR="00F05137" w:rsidRDefault="00F05137">
      <w:pPr>
        <w:pStyle w:val="CommentText"/>
      </w:pPr>
      <w:r>
        <w:rPr>
          <w:rStyle w:val="CommentReference"/>
        </w:rPr>
        <w:annotationRef/>
      </w:r>
      <w:hyperlink r:id="rId7" w:anchor="_idTextAnchor432" w:history="1">
        <w:r w:rsidRPr="0008537C">
          <w:rPr>
            <w:rFonts w:ascii="Arial" w:eastAsia="Times New Roman" w:hAnsi="Arial" w:cs="Arial"/>
            <w:color w:val="0563C1"/>
            <w:sz w:val="18"/>
            <w:szCs w:val="18"/>
            <w:u w:val="single"/>
          </w:rPr>
          <w:t>ISO/IEC Directives, Part 2, 2021, 29.4</w:t>
        </w:r>
      </w:hyperlink>
      <w:r w:rsidRPr="0008537C">
        <w:rPr>
          <w:rFonts w:ascii="Arial" w:eastAsia="Times New Roman" w:hAnsi="Arial" w:cs="Arial"/>
          <w:color w:val="000000"/>
          <w:sz w:val="18"/>
          <w:szCs w:val="18"/>
        </w:rPr>
        <w:t xml:space="preserve">: “Each table shall be explicitly referred to within the text.” </w:t>
      </w:r>
    </w:p>
  </w:comment>
  <w:comment w:id="1037" w:author="NAVARRIA Jessica" w:date="2025-09-30T14:06:00Z" w:initials="NJ">
    <w:p w14:paraId="2E102B7A" w14:textId="4FA9A4D3" w:rsidR="00F05137" w:rsidRDefault="00F05137">
      <w:pPr>
        <w:pStyle w:val="CommentText"/>
      </w:pPr>
      <w:r>
        <w:rPr>
          <w:rStyle w:val="CommentReference"/>
        </w:rPr>
        <w:annotationRef/>
      </w:r>
      <w:r>
        <w:t xml:space="preserve">There is already a Table G.4 in </w:t>
      </w:r>
      <w:hyperlink r:id="rId8" w:history="1">
        <w:r w:rsidRPr="00922516">
          <w:rPr>
            <w:rStyle w:val="Hyperlink"/>
          </w:rPr>
          <w:t>ISO/IEC 23090-14</w:t>
        </w:r>
      </w:hyperlink>
      <w:r>
        <w:t xml:space="preserve">. Please renumber tables starting from Table G.21 unless they are replacing a table already in </w:t>
      </w:r>
      <w:hyperlink r:id="rId9" w:history="1">
        <w:r w:rsidRPr="00922516">
          <w:rPr>
            <w:rStyle w:val="Hyperlink"/>
          </w:rPr>
          <w:t>ISO/IEC 23090-14</w:t>
        </w:r>
      </w:hyperlink>
      <w:r>
        <w:t xml:space="preserve">. </w:t>
      </w:r>
    </w:p>
  </w:comment>
  <w:comment w:id="1048" w:author="NAVARRIA Jessica" w:date="2025-09-30T14:05:00Z" w:initials="NJ">
    <w:p w14:paraId="252B7222" w14:textId="5E4B02C2" w:rsidR="00F05137" w:rsidRDefault="00F05137">
      <w:pPr>
        <w:pStyle w:val="CommentText"/>
      </w:pPr>
      <w:r>
        <w:rPr>
          <w:rStyle w:val="CommentReference"/>
        </w:rPr>
        <w:annotationRef/>
      </w:r>
      <w:r>
        <w:t>Please remove the border as boxed text is not allowed</w:t>
      </w:r>
    </w:p>
  </w:comment>
  <w:comment w:id="1062" w:author="Sylvain Lelievre" w:date="2026-01-23T13:08:00Z" w:initials="SL">
    <w:p w14:paraId="15A2BEE7" w14:textId="77777777" w:rsidR="000A1488" w:rsidRDefault="000E64DE" w:rsidP="000A1488">
      <w:pPr>
        <w:pStyle w:val="CommentText"/>
        <w:jc w:val="left"/>
      </w:pPr>
      <w:r>
        <w:rPr>
          <w:rStyle w:val="CommentReference"/>
        </w:rPr>
        <w:annotationRef/>
      </w:r>
      <w:r w:rsidR="000A1488">
        <w:rPr>
          <w:lang w:val="fr-FR"/>
        </w:rPr>
        <w:t>From m75946_V2 + rewriting of the semantics tables.</w:t>
      </w:r>
    </w:p>
  </w:comment>
  <w:comment w:id="1809" w:author="Sylvain Lelievre [2]" w:date="2025-07-16T16:36:00Z" w:initials="SL">
    <w:p w14:paraId="3DBF663A" w14:textId="77777777" w:rsidR="00824DF0" w:rsidRDefault="00473A87" w:rsidP="00824DF0">
      <w:pPr>
        <w:pStyle w:val="CommentText"/>
        <w:jc w:val="left"/>
      </w:pPr>
      <w:r>
        <w:rPr>
          <w:rStyle w:val="CommentReference"/>
        </w:rPr>
        <w:annotationRef/>
      </w:r>
      <w:r w:rsidR="00824DF0">
        <w:rPr>
          <w:lang w:val="fr-FR"/>
        </w:rPr>
        <w:t>From m74642_v2: removed.</w:t>
      </w:r>
    </w:p>
  </w:comment>
  <w:comment w:id="2088" w:author="Sylvain Lelievre [2]" w:date="2025-07-16T16:36:00Z" w:initials="SL">
    <w:p w14:paraId="4D36D7B1" w14:textId="6F78A143" w:rsidR="005E44DE" w:rsidRDefault="00473A87" w:rsidP="005E44DE">
      <w:pPr>
        <w:pStyle w:val="CommentText"/>
        <w:jc w:val="left"/>
      </w:pPr>
      <w:r>
        <w:rPr>
          <w:rStyle w:val="CommentReference"/>
        </w:rPr>
        <w:annotationRef/>
      </w:r>
      <w:r w:rsidR="005E44DE">
        <w:rPr>
          <w:lang w:val="fr-FR"/>
        </w:rPr>
        <w:t>From m73822 and m74267_v2</w:t>
      </w:r>
    </w:p>
  </w:comment>
  <w:comment w:id="2253" w:author="NAVARRIA Jessica" w:date="2025-09-30T12:12:00Z" w:initials="NJ">
    <w:p w14:paraId="14D14607" w14:textId="2155A65A" w:rsidR="003E0F50" w:rsidRDefault="003E0F50">
      <w:pPr>
        <w:pStyle w:val="CommentText"/>
      </w:pPr>
      <w:r>
        <w:rPr>
          <w:rStyle w:val="CommentReference"/>
        </w:rPr>
        <w:annotationRef/>
      </w:r>
      <w:r>
        <w:t>Please reserve the introduction for the content after the Foreword and before the scope</w:t>
      </w:r>
    </w:p>
  </w:comment>
  <w:comment w:id="2265" w:author="NAVARRIA Jessica" w:date="2025-09-30T14:11:00Z" w:initials="NJ">
    <w:p w14:paraId="5B557110" w14:textId="716CE9AD" w:rsidR="00F05137" w:rsidRDefault="00F05137">
      <w:pPr>
        <w:pStyle w:val="CommentText"/>
      </w:pPr>
      <w:r>
        <w:rPr>
          <w:rStyle w:val="CommentReference"/>
        </w:rPr>
        <w:annotationRef/>
      </w:r>
      <w:r w:rsidRPr="00F05137">
        <w:t>References to websites are not recommended. Any content hosted externally is subject to changes, movement or deletion that cannot be controlled by ISO. This can cause problems for users as well as making a document difficult to keep up to date</w:t>
      </w:r>
      <w:r>
        <w:t xml:space="preserve"> </w:t>
      </w:r>
      <w:hyperlink r:id="rId10" w:anchor="iso-hs-s-text-r-r-ref_website" w:history="1">
        <w:r w:rsidRPr="0089121D">
          <w:rPr>
            <w:rStyle w:val="Hyperlink"/>
          </w:rPr>
          <w:t>https://www.iso.org/ISO-house-style.html#iso-hs-s-text-r-r-ref_website</w:t>
        </w:r>
      </w:hyperlink>
      <w:r>
        <w:t xml:space="preserve">  </w:t>
      </w:r>
    </w:p>
  </w:comment>
  <w:comment w:id="2266" w:author="Sylvain Lelievre" w:date="2025-11-03T14:39:00Z" w:initials="SL">
    <w:p w14:paraId="6576760D" w14:textId="77777777" w:rsidR="002157B3" w:rsidRDefault="002157B3" w:rsidP="002157B3">
      <w:pPr>
        <w:pStyle w:val="CommentText"/>
        <w:jc w:val="left"/>
      </w:pPr>
      <w:r>
        <w:rPr>
          <w:rStyle w:val="CommentReference"/>
        </w:rPr>
        <w:annotationRef/>
      </w:r>
      <w:r>
        <w:rPr>
          <w:lang w:val="fr-FR"/>
        </w:rPr>
        <w:t>No other alternative found!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ABB8C9A" w15:done="0"/>
  <w15:commentEx w15:paraId="0B1CE2D6" w15:done="0"/>
  <w15:commentEx w15:paraId="5C9553B5" w15:done="0"/>
  <w15:commentEx w15:paraId="5F914383" w15:done="0"/>
  <w15:commentEx w15:paraId="389CDD20" w15:done="0"/>
  <w15:commentEx w15:paraId="407AA2C5" w15:done="0"/>
  <w15:commentEx w15:paraId="37061697" w15:done="0"/>
  <w15:commentEx w15:paraId="36339DA3" w15:done="0"/>
  <w15:commentEx w15:paraId="3EA6AF06" w15:done="0"/>
  <w15:commentEx w15:paraId="0A263766" w15:done="0"/>
  <w15:commentEx w15:paraId="2E102B7A" w15:done="0"/>
  <w15:commentEx w15:paraId="252B7222" w15:done="0"/>
  <w15:commentEx w15:paraId="15A2BEE7" w15:done="0"/>
  <w15:commentEx w15:paraId="3DBF663A" w15:done="0"/>
  <w15:commentEx w15:paraId="4D36D7B1" w15:done="0"/>
  <w15:commentEx w15:paraId="14D14607" w15:done="0"/>
  <w15:commentEx w15:paraId="5B557110" w15:done="0"/>
  <w15:commentEx w15:paraId="6576760D" w15:paraIdParent="5B55711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C863C01">
    <w16cex:extLst>
      <w16:ext w16:uri="{CE6994B0-6A32-4C9F-8C6B-6E91EDA988CE}">
        <cr:reactions xmlns:cr="http://schemas.microsoft.com/office/comments/2020/reactions">
          <cr:reaction reactionType="1">
            <cr:reactionInfo dateUtc="2025-11-03T09:49:56Z">
              <cr:user userId="Sylvain Lelievre" userProvider="None" userName="Sylvain Lelievre"/>
            </cr:reactionInfo>
          </cr:reaction>
        </cr:reactions>
      </w16:ext>
    </w16cex:extLst>
  </w16cex:commentExtensible>
  <w16cex:commentExtensible w16cex:durableId="2C863DC9">
    <w16cex:extLst>
      <w16:ext w16:uri="{CE6994B0-6A32-4C9F-8C6B-6E91EDA988CE}">
        <cr:reactions xmlns:cr="http://schemas.microsoft.com/office/comments/2020/reactions">
          <cr:reaction reactionType="1">
            <cr:reactionInfo dateUtc="2025-11-03T11:01:15Z">
              <cr:user userId="Sylvain Lelievre" userProvider="None" userName="Sylvain Lelievre"/>
            </cr:reactionInfo>
          </cr:reaction>
        </cr:reactions>
      </w16:ext>
    </w16cex:extLst>
  </w16cex:commentExtensible>
  <w16cex:commentExtensible w16cex:durableId="2C863E83">
    <w16cex:extLst>
      <w16:ext w16:uri="{CE6994B0-6A32-4C9F-8C6B-6E91EDA988CE}">
        <cr:reactions xmlns:cr="http://schemas.microsoft.com/office/comments/2020/reactions">
          <cr:reaction reactionType="1">
            <cr:reactionInfo dateUtc="2025-11-03T11:01:20Z">
              <cr:user userId="Sylvain Lelievre" userProvider="None" userName="Sylvain Lelievre"/>
            </cr:reactionInfo>
          </cr:reaction>
        </cr:reactions>
      </w16:ext>
    </w16cex:extLst>
  </w16cex:commentExtensible>
  <w16cex:commentExtensible w16cex:durableId="2C864051">
    <w16cex:extLst>
      <w16:ext w16:uri="{CE6994B0-6A32-4C9F-8C6B-6E91EDA988CE}">
        <cr:reactions xmlns:cr="http://schemas.microsoft.com/office/comments/2020/reactions">
          <cr:reaction reactionType="1">
            <cr:reactionInfo dateUtc="2025-11-03T09:52:34Z">
              <cr:user userId="Sylvain Lelievre" userProvider="None" userName="Sylvain Lelievre"/>
            </cr:reactionInfo>
          </cr:reaction>
        </cr:reactions>
      </w16:ext>
    </w16cex:extLst>
  </w16cex:commentExtensible>
  <w16cex:commentExtensible w16cex:durableId="2C8642C0">
    <w16cex:extLst>
      <w16:ext w16:uri="{CE6994B0-6A32-4C9F-8C6B-6E91EDA988CE}">
        <cr:reactions xmlns:cr="http://schemas.microsoft.com/office/comments/2020/reactions">
          <cr:reaction reactionType="1">
            <cr:reactionInfo dateUtc="2025-11-03T09:52:52Z">
              <cr:user userId="Sylvain Lelievre" userProvider="None" userName="Sylvain Lelievre"/>
            </cr:reactionInfo>
          </cr:reaction>
        </cr:reactions>
      </w16:ext>
    </w16cex:extLst>
  </w16cex:commentExtensible>
  <w16cex:commentExtensible w16cex:durableId="2C86466B">
    <w16cex:extLst>
      <w16:ext w16:uri="{CE6994B0-6A32-4C9F-8C6B-6E91EDA988CE}">
        <cr:reactions xmlns:cr="http://schemas.microsoft.com/office/comments/2020/reactions">
          <cr:reaction reactionType="1">
            <cr:reactionInfo dateUtc="2025-11-03T09:53:50Z">
              <cr:user userId="Sylvain Lelievre" userProvider="None" userName="Sylvain Lelievre"/>
            </cr:reactionInfo>
          </cr:reaction>
        </cr:reactions>
      </w16:ext>
    </w16cex:extLst>
  </w16cex:commentExtensible>
  <w16cex:commentExtensible w16cex:durableId="2C8644FD">
    <w16cex:extLst>
      <w16:ext w16:uri="{CE6994B0-6A32-4C9F-8C6B-6E91EDA988CE}">
        <cr:reactions xmlns:cr="http://schemas.microsoft.com/office/comments/2020/reactions">
          <cr:reaction reactionType="1">
            <cr:reactionInfo dateUtc="2025-11-03T09:54:24Z">
              <cr:user userId="Sylvain Lelievre" userProvider="None" userName="Sylvain Lelievre"/>
            </cr:reactionInfo>
          </cr:reaction>
        </cr:reactions>
      </w16:ext>
    </w16cex:extLst>
  </w16cex:commentExtensible>
  <w16cex:commentExtensible w16cex:durableId="2C866337">
    <w16cex:extLst>
      <w16:ext w16:uri="{CE6994B0-6A32-4C9F-8C6B-6E91EDA988CE}">
        <cr:reactions xmlns:cr="http://schemas.microsoft.com/office/comments/2020/reactions">
          <cr:reaction reactionType="1">
            <cr:reactionInfo dateUtc="2025-11-03T11:01:37Z">
              <cr:user userId="Sylvain Lelievre" userProvider="None" userName="Sylvain Lelievre"/>
            </cr:reactionInfo>
          </cr:reaction>
        </cr:reactions>
      </w16:ext>
    </w16cex:extLst>
  </w16cex:commentExtensible>
  <w16cex:commentExtensible w16cex:durableId="2C86606B">
    <w16cex:extLst>
      <w16:ext w16:uri="{CE6994B0-6A32-4C9F-8C6B-6E91EDA988CE}">
        <cr:reactions xmlns:cr="http://schemas.microsoft.com/office/comments/2020/reactions">
          <cr:reaction reactionType="1">
            <cr:reactionInfo dateUtc="2025-11-03T11:01:46Z">
              <cr:user userId="Sylvain Lelievre" userProvider="None" userName="Sylvain Lelievre"/>
            </cr:reactionInfo>
          </cr:reaction>
        </cr:reactions>
      </w16:ext>
    </w16cex:extLst>
  </w16cex:commentExtensible>
  <w16cex:commentExtensible w16cex:durableId="2C8661DD">
    <w16cex:extLst>
      <w16:ext w16:uri="{CE6994B0-6A32-4C9F-8C6B-6E91EDA988CE}">
        <cr:reactions xmlns:cr="http://schemas.microsoft.com/office/comments/2020/reactions">
          <cr:reaction reactionType="1">
            <cr:reactionInfo dateUtc="2025-11-03T11:02:00Z">
              <cr:user userId="Sylvain Lelievre" userProvider="None" userName="Sylvain Lelievre"/>
            </cr:reactionInfo>
          </cr:reaction>
        </cr:reactions>
      </w16:ext>
    </w16cex:extLst>
  </w16cex:commentExtensible>
  <w16cex:commentExtensible w16cex:durableId="2C866273">
    <w16cex:extLst>
      <w16:ext w16:uri="{CE6994B0-6A32-4C9F-8C6B-6E91EDA988CE}">
        <cr:reactions xmlns:cr="http://schemas.microsoft.com/office/comments/2020/reactions">
          <cr:reaction reactionType="1">
            <cr:reactionInfo dateUtc="2025-11-03T11:02:05Z">
              <cr:user userId="Sylvain Lelievre" userProvider="None" userName="Sylvain Lelievre"/>
            </cr:reactionInfo>
          </cr:reaction>
        </cr:reactions>
      </w16:ext>
    </w16cex:extLst>
  </w16cex:commentExtensible>
  <w16cex:commentExtensible w16cex:durableId="2C86623C">
    <w16cex:extLst>
      <w16:ext w16:uri="{CE6994B0-6A32-4C9F-8C6B-6E91EDA988CE}">
        <cr:reactions xmlns:cr="http://schemas.microsoft.com/office/comments/2020/reactions">
          <cr:reaction reactionType="1">
            <cr:reactionInfo dateUtc="2025-11-03T11:02:10Z">
              <cr:user userId="Sylvain Lelievre" userProvider="None" userName="Sylvain Lelievre"/>
            </cr:reactionInfo>
          </cr:reaction>
        </cr:reactions>
      </w16:ext>
    </w16cex:extLst>
  </w16cex:commentExtensible>
  <w16cex:commentExtensible w16cex:durableId="0BB4D9D8" w16cex:dateUtc="2026-01-23T12:08:00Z"/>
  <w16cex:commentExtensible w16cex:durableId="0F9E86E5" w16cex:dateUtc="2025-07-16T14:36:00Z"/>
  <w16cex:commentExtensible w16cex:durableId="679C6BD8" w16cex:dateUtc="2025-07-16T14:36:00Z"/>
  <w16cex:commentExtensible w16cex:durableId="2C86479F">
    <w16cex:extLst>
      <w16:ext w16:uri="{CE6994B0-6A32-4C9F-8C6B-6E91EDA988CE}">
        <cr:reactions xmlns:cr="http://schemas.microsoft.com/office/comments/2020/reactions">
          <cr:reaction reactionType="1">
            <cr:reactionInfo dateUtc="2025-11-03T11:02:25Z">
              <cr:user userId="Sylvain Lelievre" userProvider="None" userName="Sylvain Lelievre"/>
            </cr:reactionInfo>
          </cr:reaction>
        </cr:reactions>
      </w16:ext>
    </w16cex:extLst>
  </w16cex:commentExtensible>
  <w16cex:commentExtensible w16cex:durableId="3CA6006F" w16cex:dateUtc="2025-11-03T13:3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ABB8C9A" w16cid:durableId="2C863C01"/>
  <w16cid:commentId w16cid:paraId="0B1CE2D6" w16cid:durableId="2C863DC9"/>
  <w16cid:commentId w16cid:paraId="5C9553B5" w16cid:durableId="2C863E83"/>
  <w16cid:commentId w16cid:paraId="5F914383" w16cid:durableId="2C864051"/>
  <w16cid:commentId w16cid:paraId="389CDD20" w16cid:durableId="2C8642C0"/>
  <w16cid:commentId w16cid:paraId="407AA2C5" w16cid:durableId="2C86466B"/>
  <w16cid:commentId w16cid:paraId="37061697" w16cid:durableId="2C8644FD"/>
  <w16cid:commentId w16cid:paraId="36339DA3" w16cid:durableId="2C866337"/>
  <w16cid:commentId w16cid:paraId="3EA6AF06" w16cid:durableId="2C86606B"/>
  <w16cid:commentId w16cid:paraId="0A263766" w16cid:durableId="2C8661DD"/>
  <w16cid:commentId w16cid:paraId="2E102B7A" w16cid:durableId="2C866273"/>
  <w16cid:commentId w16cid:paraId="252B7222" w16cid:durableId="2C86623C"/>
  <w16cid:commentId w16cid:paraId="15A2BEE7" w16cid:durableId="0BB4D9D8"/>
  <w16cid:commentId w16cid:paraId="3DBF663A" w16cid:durableId="0F9E86E5"/>
  <w16cid:commentId w16cid:paraId="4D36D7B1" w16cid:durableId="679C6BD8"/>
  <w16cid:commentId w16cid:paraId="14D14607" w16cid:durableId="2C86479F"/>
  <w16cid:commentId w16cid:paraId="5B557110" w16cid:durableId="2C866391"/>
  <w16cid:commentId w16cid:paraId="6576760D" w16cid:durableId="3CA6006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66E5C2" w14:textId="77777777" w:rsidR="0097376E" w:rsidRPr="001B02D9" w:rsidRDefault="0097376E" w:rsidP="008E59C7">
      <w:pPr>
        <w:spacing w:after="0" w:line="240" w:lineRule="auto"/>
      </w:pPr>
      <w:r w:rsidRPr="001B02D9">
        <w:separator/>
      </w:r>
    </w:p>
  </w:endnote>
  <w:endnote w:type="continuationSeparator" w:id="0">
    <w:p w14:paraId="2C05CBCF" w14:textId="77777777" w:rsidR="0097376E" w:rsidRPr="001B02D9" w:rsidRDefault="0097376E" w:rsidP="008E59C7">
      <w:pPr>
        <w:spacing w:after="0" w:line="240" w:lineRule="auto"/>
      </w:pPr>
      <w:r w:rsidRPr="001B02D9">
        <w:continuationSeparator/>
      </w:r>
    </w:p>
  </w:endnote>
  <w:endnote w:type="continuationNotice" w:id="1">
    <w:p w14:paraId="45EBE0B0" w14:textId="77777777" w:rsidR="0097376E" w:rsidRPr="001B02D9" w:rsidRDefault="0097376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alatino">
    <w:charset w:val="4D"/>
    <w:family w:val="auto"/>
    <w:pitch w:val="variable"/>
    <w:sig w:usb0="A00002FF" w:usb1="7800205A" w:usb2="14600000" w:usb3="00000000" w:csb0="00000193" w:csb1="00000000"/>
  </w:font>
  <w:font w:name="MS Gothic">
    <w:altName w:val="ＭＳ ゴシック"/>
    <w:panose1 w:val="020B0609070205080204"/>
    <w:charset w:val="80"/>
    <w:family w:val="modern"/>
    <w:pitch w:val="fixed"/>
    <w:sig w:usb0="E00002FF" w:usb1="6AC7FDFB" w:usb2="08000012" w:usb3="00000000" w:csb0="0002009F" w:csb1="00000000"/>
  </w:font>
  <w:font w:name="FreeSans">
    <w:altName w:val="Cambria"/>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Batang">
    <w:altName w:val="바탕"/>
    <w:panose1 w:val="02030600000101010101"/>
    <w:charset w:val="81"/>
    <w:family w:val="roman"/>
    <w:pitch w:val="variable"/>
    <w:sig w:usb0="B00002AF" w:usb1="69D77CFB" w:usb2="00000030" w:usb3="00000000" w:csb0="0008009F" w:csb1="00000000"/>
  </w:font>
  <w:font w:name="PMingLiU">
    <w:altName w:val="新細明體"/>
    <w:panose1 w:val="02010601000101010101"/>
    <w:charset w:val="88"/>
    <w:family w:val="roman"/>
    <w:pitch w:val="variable"/>
    <w:sig w:usb0="A00002FF" w:usb1="28CFFCFA" w:usb2="00000016" w:usb3="00000000" w:csb0="00100001" w:csb1="00000000"/>
  </w:font>
  <w:font w:name="Consolas">
    <w:panose1 w:val="020B0609020204030204"/>
    <w:charset w:val="00"/>
    <w:family w:val="modern"/>
    <w:pitch w:val="fixed"/>
    <w:sig w:usb0="E00006FF" w:usb1="0000FCFF" w:usb2="00000001" w:usb3="00000000" w:csb0="0000019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Source Sans Pro">
    <w:altName w:val="Arial"/>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F52EE" w14:textId="77777777" w:rsidR="00085B71" w:rsidRPr="001B02D9" w:rsidRDefault="00085B71" w:rsidP="00AB7C17">
    <w:pPr>
      <w:pStyle w:val="Footer"/>
      <w:jc w:val="center"/>
      <w:rPr>
        <w:szCs w:val="22"/>
      </w:rPr>
    </w:pPr>
    <w:r w:rsidRPr="001B02D9">
      <w:rPr>
        <w:szCs w:val="22"/>
      </w:rPr>
      <w:t>© ISO/IEC 2025 – All rights reserved</w:t>
    </w:r>
  </w:p>
  <w:p w14:paraId="7AED4109" w14:textId="77777777" w:rsidR="00085B71" w:rsidRPr="001B02D9" w:rsidRDefault="00085B71" w:rsidP="00085B71">
    <w:pPr>
      <w:pStyle w:val="Footer"/>
      <w:tabs>
        <w:tab w:val="center" w:pos="4677"/>
        <w:tab w:val="left" w:pos="5680"/>
      </w:tabs>
      <w:rPr>
        <w:szCs w:val="22"/>
      </w:rPr>
    </w:pPr>
    <w:r w:rsidRPr="001B02D9">
      <w:rPr>
        <w:szCs w:val="22"/>
      </w:rPr>
      <w:tab/>
    </w:r>
    <w:r w:rsidRPr="001B02D9">
      <w:rPr>
        <w:szCs w:val="22"/>
      </w:rPr>
      <w:tab/>
    </w:r>
    <w:r w:rsidRPr="001B02D9">
      <w:rPr>
        <w:szCs w:val="22"/>
      </w:rPr>
      <w:fldChar w:fldCharType="begin"/>
    </w:r>
    <w:r w:rsidRPr="001B02D9">
      <w:rPr>
        <w:szCs w:val="22"/>
      </w:rPr>
      <w:instrText xml:space="preserve"> PAGE   \* MERGEFORMAT </w:instrText>
    </w:r>
    <w:r w:rsidRPr="001B02D9">
      <w:rPr>
        <w:szCs w:val="22"/>
      </w:rPr>
      <w:fldChar w:fldCharType="separate"/>
    </w:r>
    <w:r w:rsidRPr="001B02D9">
      <w:rPr>
        <w:szCs w:val="22"/>
      </w:rPr>
      <w:t>1</w:t>
    </w:r>
    <w:r w:rsidRPr="001B02D9">
      <w:rPr>
        <w:szCs w:val="22"/>
      </w:rPr>
      <w:fldChar w:fldCharType="end"/>
    </w:r>
    <w:r w:rsidRPr="001B02D9">
      <w:rPr>
        <w:szCs w:val="22"/>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6044C" w14:textId="62DDBB82" w:rsidR="00AB7C17" w:rsidRPr="001B02D9" w:rsidRDefault="00AB7C17" w:rsidP="00BE7FAB">
    <w:pPr>
      <w:pStyle w:val="Footer"/>
      <w:jc w:val="center"/>
      <w:rPr>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2CABD" w14:textId="77777777" w:rsidR="00BE7FAB" w:rsidRDefault="00BE7FAB" w:rsidP="00BE7FAB">
    <w:pPr>
      <w:pStyle w:val="Foote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D02524" w14:textId="1C3EDD61" w:rsidR="00EC0A3C" w:rsidRPr="00BF0C68" w:rsidRDefault="00EC0A3C" w:rsidP="00EC0A3C">
    <w:pPr>
      <w:tabs>
        <w:tab w:val="right" w:pos="9752"/>
      </w:tabs>
      <w:spacing w:before="360" w:after="0"/>
      <w:jc w:val="center"/>
      <w:rPr>
        <w:sz w:val="18"/>
        <w:szCs w:val="18"/>
      </w:rPr>
    </w:pPr>
    <w:r>
      <w:rPr>
        <w:sz w:val="18"/>
        <w:szCs w:val="18"/>
      </w:rPr>
      <w:t>© ISO/IEC 2025 – All rights reserved</w:t>
    </w:r>
  </w:p>
  <w:p w14:paraId="5C2DBDA1" w14:textId="77777777" w:rsidR="00EC0A3C" w:rsidRPr="00B35C8F" w:rsidRDefault="00EC0A3C" w:rsidP="00EC0A3C">
    <w:pPr>
      <w:tabs>
        <w:tab w:val="right" w:pos="9752"/>
      </w:tabs>
      <w:spacing w:after="480"/>
      <w:jc w:val="center"/>
    </w:pPr>
    <w:r w:rsidRPr="00BF0C68">
      <w:rPr>
        <w:sz w:val="18"/>
        <w:szCs w:val="18"/>
      </w:rPr>
      <w:fldChar w:fldCharType="begin"/>
    </w:r>
    <w:r w:rsidRPr="00BF0C68">
      <w:rPr>
        <w:sz w:val="18"/>
        <w:szCs w:val="18"/>
      </w:rPr>
      <w:instrText xml:space="preserve"> PAGE   \* MERGEFORMAT </w:instrText>
    </w:r>
    <w:r w:rsidRPr="00BF0C68">
      <w:rPr>
        <w:sz w:val="18"/>
        <w:szCs w:val="18"/>
      </w:rPr>
      <w:fldChar w:fldCharType="separate"/>
    </w:r>
    <w:r>
      <w:rPr>
        <w:sz w:val="18"/>
        <w:szCs w:val="18"/>
      </w:rPr>
      <w:t>ii</w:t>
    </w:r>
    <w:r w:rsidRPr="00BF0C68">
      <w:rPr>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FCD828" w14:textId="77777777" w:rsidR="00EC0A3C" w:rsidRPr="00BF0C68" w:rsidRDefault="00EC0A3C" w:rsidP="00EC0A3C">
    <w:pPr>
      <w:tabs>
        <w:tab w:val="right" w:pos="9752"/>
      </w:tabs>
      <w:spacing w:before="360" w:after="0"/>
      <w:jc w:val="center"/>
      <w:rPr>
        <w:sz w:val="18"/>
        <w:szCs w:val="18"/>
      </w:rPr>
    </w:pPr>
    <w:r>
      <w:rPr>
        <w:sz w:val="18"/>
        <w:szCs w:val="18"/>
      </w:rPr>
      <w:t>© ISO/IEC 2025 – All rights reserved</w:t>
    </w:r>
  </w:p>
  <w:p w14:paraId="4FFD1C85" w14:textId="77777777" w:rsidR="00EC0A3C" w:rsidRPr="00B35C8F" w:rsidRDefault="00EC0A3C" w:rsidP="00EC0A3C">
    <w:pPr>
      <w:tabs>
        <w:tab w:val="right" w:pos="9752"/>
      </w:tabs>
      <w:spacing w:after="480"/>
      <w:jc w:val="center"/>
    </w:pPr>
    <w:r w:rsidRPr="00BF0C68">
      <w:rPr>
        <w:sz w:val="18"/>
        <w:szCs w:val="18"/>
      </w:rPr>
      <w:fldChar w:fldCharType="begin"/>
    </w:r>
    <w:r w:rsidRPr="00BF0C68">
      <w:rPr>
        <w:sz w:val="18"/>
        <w:szCs w:val="18"/>
      </w:rPr>
      <w:instrText xml:space="preserve"> PAGE   \* MERGEFORMAT </w:instrText>
    </w:r>
    <w:r w:rsidRPr="00BF0C68">
      <w:rPr>
        <w:sz w:val="18"/>
        <w:szCs w:val="18"/>
      </w:rPr>
      <w:fldChar w:fldCharType="separate"/>
    </w:r>
    <w:r>
      <w:rPr>
        <w:sz w:val="18"/>
        <w:szCs w:val="18"/>
      </w:rPr>
      <w:t>ii</w:t>
    </w:r>
    <w:r w:rsidRPr="00BF0C68">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271D17" w14:textId="77777777" w:rsidR="00EC0A3C" w:rsidRPr="00BF0C68" w:rsidRDefault="00EC0A3C" w:rsidP="00EC0A3C">
    <w:pPr>
      <w:tabs>
        <w:tab w:val="right" w:pos="9752"/>
      </w:tabs>
      <w:spacing w:before="360" w:after="0"/>
      <w:jc w:val="center"/>
      <w:rPr>
        <w:sz w:val="18"/>
        <w:szCs w:val="18"/>
      </w:rPr>
    </w:pPr>
    <w:r>
      <w:rPr>
        <w:sz w:val="18"/>
        <w:szCs w:val="18"/>
      </w:rPr>
      <w:t>© ISO/IEC 2025 – All rights reserved</w:t>
    </w:r>
  </w:p>
  <w:p w14:paraId="7393BE6A" w14:textId="77777777" w:rsidR="00EC0A3C" w:rsidRPr="00B35C8F" w:rsidRDefault="00EC0A3C" w:rsidP="00EC0A3C">
    <w:pPr>
      <w:tabs>
        <w:tab w:val="right" w:pos="9752"/>
      </w:tabs>
      <w:spacing w:after="480"/>
      <w:jc w:val="center"/>
    </w:pPr>
    <w:r w:rsidRPr="00BF0C68">
      <w:rPr>
        <w:sz w:val="18"/>
        <w:szCs w:val="18"/>
      </w:rPr>
      <w:fldChar w:fldCharType="begin"/>
    </w:r>
    <w:r w:rsidRPr="00BF0C68">
      <w:rPr>
        <w:sz w:val="18"/>
        <w:szCs w:val="18"/>
      </w:rPr>
      <w:instrText xml:space="preserve"> PAGE   \* MERGEFORMAT </w:instrText>
    </w:r>
    <w:r w:rsidRPr="00BF0C68">
      <w:rPr>
        <w:sz w:val="18"/>
        <w:szCs w:val="18"/>
      </w:rPr>
      <w:fldChar w:fldCharType="separate"/>
    </w:r>
    <w:r>
      <w:rPr>
        <w:sz w:val="18"/>
        <w:szCs w:val="18"/>
      </w:rPr>
      <w:t>ii</w:t>
    </w:r>
    <w:r w:rsidRPr="00BF0C68">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EABEFB" w14:textId="77777777" w:rsidR="0097376E" w:rsidRPr="001B02D9" w:rsidRDefault="0097376E" w:rsidP="008E59C7">
      <w:pPr>
        <w:spacing w:after="0" w:line="240" w:lineRule="auto"/>
      </w:pPr>
      <w:r w:rsidRPr="001B02D9">
        <w:separator/>
      </w:r>
    </w:p>
  </w:footnote>
  <w:footnote w:type="continuationSeparator" w:id="0">
    <w:p w14:paraId="014C92C7" w14:textId="77777777" w:rsidR="0097376E" w:rsidRPr="001B02D9" w:rsidRDefault="0097376E" w:rsidP="008E59C7">
      <w:pPr>
        <w:spacing w:after="0" w:line="240" w:lineRule="auto"/>
      </w:pPr>
      <w:r w:rsidRPr="001B02D9">
        <w:continuationSeparator/>
      </w:r>
    </w:p>
  </w:footnote>
  <w:footnote w:type="continuationNotice" w:id="1">
    <w:p w14:paraId="411E6E73" w14:textId="77777777" w:rsidR="0097376E" w:rsidRPr="001B02D9" w:rsidRDefault="0097376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4C9955" w14:textId="77777777" w:rsidR="00901F48" w:rsidRPr="001B02D9" w:rsidRDefault="00901F48" w:rsidP="005A7F3F">
    <w:pPr>
      <w:tabs>
        <w:tab w:val="center" w:pos="4536"/>
        <w:tab w:val="right" w:pos="9072"/>
      </w:tabs>
      <w:spacing w:after="600" w:line="240" w:lineRule="auto"/>
      <w:ind w:left="-426"/>
      <w:jc w:val="center"/>
    </w:pPr>
    <w:r w:rsidRPr="001B02D9">
      <w:rPr>
        <w:b/>
      </w:rPr>
      <w:t>ISO/IEC 23090-14:2024/DAM 1:2025 (E)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108E9" w14:textId="77777777" w:rsidR="00943265" w:rsidRDefault="009432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98196D" w14:textId="456F7BDC" w:rsidR="00BE7FAB" w:rsidRDefault="00000000" w:rsidP="00BE7FAB">
    <w:pPr>
      <w:pStyle w:val="Header"/>
      <w:jc w:val="center"/>
    </w:pPr>
    <w:r>
      <w:rPr>
        <w:noProof/>
      </w:rPr>
      <w:pict w14:anchorId="60EF79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5" type="#_x0000_t136" style="position:absolute;left:0;text-align:left;margin-left:0;margin-top:0;width:284.05pt;height:16.75pt;z-index:251658240;mso-position-horizontal:center;mso-position-horizontal-relative:page;mso-position-vertical:bottom;mso-position-vertical-relative:page" fillcolor="#c45911" stroked="f">
          <v:fill opacity=".5"/>
          <v:stroke r:id="rId1" o:title=""/>
          <v:shadow color="#868686"/>
          <v:textpath style="font-family:&quot;Cambria&quot;;v-text-kern:t" trim="t" fitpath="t" string="Edited DIS - MUST BE USED FOR FINAL DRAFT"/>
          <o:lock v:ext="edit" aspectratio="t"/>
          <w10:wrap side="largest" anchorx="page" anchory="page"/>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B0E212" w14:textId="5E0657B4" w:rsidR="00BE7FAB" w:rsidRPr="00EC0A3C" w:rsidRDefault="00000000" w:rsidP="00BE7FAB">
    <w:pPr>
      <w:pStyle w:val="Header"/>
      <w:jc w:val="center"/>
      <w:rPr>
        <w:b/>
        <w:lang w:val="fr-CH"/>
      </w:rPr>
    </w:pPr>
    <w:r>
      <w:rPr>
        <w:b/>
        <w:noProof/>
        <w:lang w:val="fr-CH"/>
      </w:rPr>
      <w:pict w14:anchorId="345F6C2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0;margin-top:0;width:284.05pt;height:16.75pt;z-index:251659264;mso-position-horizontal:center;mso-position-horizontal-relative:page;mso-position-vertical:bottom;mso-position-vertical-relative:page" fillcolor="#c45911" stroked="f">
          <v:fill opacity=".5"/>
          <v:stroke r:id="rId1" o:title=""/>
          <v:shadow color="#868686"/>
          <v:textpath style="font-family:&quot;Cambria&quot;;v-text-kern:t" trim="t" fitpath="t" string="Edited DIS - MUST BE USED FOR FINAL DRAFT"/>
          <o:lock v:ext="edit" aspectratio="t"/>
          <w10:wrap side="largest" anchorx="page" anchory="page"/>
        </v:shape>
      </w:pict>
    </w:r>
    <w:r w:rsidR="00EC0A3C" w:rsidRPr="00EC0A3C">
      <w:rPr>
        <w:b/>
        <w:lang w:val="fr-CH"/>
      </w:rPr>
      <w:t>ISO/IEC 23090-</w:t>
    </w:r>
    <w:proofErr w:type="gramStart"/>
    <w:r w:rsidR="00EC0A3C" w:rsidRPr="00EC0A3C">
      <w:rPr>
        <w:b/>
        <w:lang w:val="fr-CH"/>
      </w:rPr>
      <w:t>14:XXXX</w:t>
    </w:r>
    <w:proofErr w:type="gramEnd"/>
    <w:r w:rsidR="00EC0A3C" w:rsidRPr="00EC0A3C">
      <w:rPr>
        <w:b/>
        <w:lang w:val="fr-CH"/>
      </w:rPr>
      <w:t xml:space="preserve">/DAM </w:t>
    </w:r>
    <w:proofErr w:type="gramStart"/>
    <w:r w:rsidR="00EC0A3C" w:rsidRPr="00EC0A3C">
      <w:rPr>
        <w:b/>
        <w:lang w:val="fr-CH"/>
      </w:rPr>
      <w:t>1:</w:t>
    </w:r>
    <w:proofErr w:type="gramEnd"/>
    <w:r w:rsidR="00EC0A3C" w:rsidRPr="00EC0A3C">
      <w:rPr>
        <w:b/>
        <w:lang w:val="fr-CH"/>
      </w:rPr>
      <w:t>2025(en)</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F44B6" w14:textId="4BC422BA" w:rsidR="00BE7FAB" w:rsidRPr="00EC0A3C" w:rsidRDefault="00000000" w:rsidP="00BE7FAB">
    <w:pPr>
      <w:pStyle w:val="Header"/>
      <w:jc w:val="center"/>
      <w:rPr>
        <w:lang w:val="fr-CH"/>
      </w:rPr>
    </w:pPr>
    <w:r>
      <w:rPr>
        <w:b/>
        <w:noProof/>
        <w:lang w:val="fr-CH"/>
      </w:rPr>
      <w:pict w14:anchorId="3E7513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0;margin-top:0;width:284.05pt;height:16.75pt;z-index:251660288;mso-position-horizontal:center;mso-position-horizontal-relative:page;mso-position-vertical:bottom;mso-position-vertical-relative:page" fillcolor="#c45911" stroked="f">
          <v:fill opacity=".5"/>
          <v:stroke r:id="rId1" o:title=""/>
          <v:shadow color="#868686"/>
          <v:textpath style="font-family:&quot;Cambria&quot;;v-text-kern:t" trim="t" fitpath="t" string="Edited DIS - MUST BE USED FOR FINAL DRAFT"/>
          <o:lock v:ext="edit" aspectratio="t"/>
          <w10:wrap side="largest" anchorx="page" anchory="page"/>
        </v:shape>
      </w:pict>
    </w:r>
    <w:r w:rsidR="00EC0A3C" w:rsidRPr="00EC0A3C">
      <w:rPr>
        <w:b/>
        <w:lang w:val="fr-CH"/>
      </w:rPr>
      <w:t>ISO/IEC 23090-</w:t>
    </w:r>
    <w:proofErr w:type="gramStart"/>
    <w:r w:rsidR="00EC0A3C" w:rsidRPr="00EC0A3C">
      <w:rPr>
        <w:b/>
        <w:lang w:val="fr-CH"/>
      </w:rPr>
      <w:t>14:XXXX</w:t>
    </w:r>
    <w:proofErr w:type="gramEnd"/>
    <w:r w:rsidR="00EC0A3C" w:rsidRPr="00EC0A3C">
      <w:rPr>
        <w:b/>
        <w:lang w:val="fr-CH"/>
      </w:rPr>
      <w:t xml:space="preserve">/DAM </w:t>
    </w:r>
    <w:proofErr w:type="gramStart"/>
    <w:r w:rsidR="00EC0A3C" w:rsidRPr="00EC0A3C">
      <w:rPr>
        <w:b/>
        <w:lang w:val="fr-CH"/>
      </w:rPr>
      <w:t>1:</w:t>
    </w:r>
    <w:proofErr w:type="gramEnd"/>
    <w:r w:rsidR="00EC0A3C" w:rsidRPr="00EC0A3C">
      <w:rPr>
        <w:b/>
        <w:lang w:val="fr-CH"/>
      </w:rPr>
      <w:t>2025(en)</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4E062F" w14:textId="3EAC3971" w:rsidR="00BE7FAB" w:rsidRPr="00EC0A3C" w:rsidRDefault="00EC0A3C" w:rsidP="00BE7FAB">
    <w:pPr>
      <w:pStyle w:val="Header"/>
      <w:jc w:val="center"/>
      <w:rPr>
        <w:lang w:val="fr-CH"/>
      </w:rPr>
    </w:pPr>
    <w:r w:rsidRPr="00EC0A3C">
      <w:rPr>
        <w:b/>
        <w:lang w:val="fr-CH"/>
      </w:rPr>
      <w:t>ISO/IEC 23090-</w:t>
    </w:r>
    <w:proofErr w:type="gramStart"/>
    <w:r w:rsidRPr="00EC0A3C">
      <w:rPr>
        <w:b/>
        <w:lang w:val="fr-CH"/>
      </w:rPr>
      <w:t>14:XXXX</w:t>
    </w:r>
    <w:proofErr w:type="gramEnd"/>
    <w:r w:rsidRPr="00EC0A3C">
      <w:rPr>
        <w:b/>
        <w:lang w:val="fr-CH"/>
      </w:rPr>
      <w:t xml:space="preserve">/DAM </w:t>
    </w:r>
    <w:proofErr w:type="gramStart"/>
    <w:r w:rsidRPr="00EC0A3C">
      <w:rPr>
        <w:b/>
        <w:lang w:val="fr-CH"/>
      </w:rPr>
      <w:t>1:</w:t>
    </w:r>
    <w:proofErr w:type="gramEnd"/>
    <w:r w:rsidRPr="00EC0A3C">
      <w:rPr>
        <w:b/>
        <w:lang w:val="fr-CH"/>
      </w:rPr>
      <w:t>2025(en)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9143CC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45CD13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120EFA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910203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D0C08D0"/>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EBE1D8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838578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62C770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6705A5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53A866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4717F2"/>
    <w:multiLevelType w:val="hybridMultilevel"/>
    <w:tmpl w:val="D63401B6"/>
    <w:lvl w:ilvl="0" w:tplc="051EAFE0">
      <w:numFmt w:val="bullet"/>
      <w:lvlText w:val="-"/>
      <w:lvlJc w:val="left"/>
      <w:pPr>
        <w:ind w:left="360" w:hanging="360"/>
      </w:pPr>
      <w:rPr>
        <w:rFonts w:ascii="Calibri" w:eastAsia="Calibri" w:hAnsi="Calibri" w:cs="Calibri"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03EC1C9D"/>
    <w:multiLevelType w:val="hybridMultilevel"/>
    <w:tmpl w:val="E3C21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5F12DEE"/>
    <w:multiLevelType w:val="hybridMultilevel"/>
    <w:tmpl w:val="4A4A6BCE"/>
    <w:lvl w:ilvl="0" w:tplc="3544F55C">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08A55008"/>
    <w:multiLevelType w:val="multilevel"/>
    <w:tmpl w:val="D8605CFE"/>
    <w:lvl w:ilvl="0">
      <w:start w:val="9"/>
      <w:numFmt w:val="upperLetter"/>
      <w:pStyle w:val="ANNEX"/>
      <w:suff w:val="nothing"/>
      <w:lvlText w:val="Annex %1"/>
      <w:lvlJc w:val="left"/>
      <w:pPr>
        <w:ind w:left="0" w:firstLine="0"/>
      </w:pPr>
      <w:rPr>
        <w:rFonts w:ascii="Cambria" w:hAnsi="Cambria" w:cs="Times New Roman" w:hint="default"/>
        <w:b/>
        <w:i w:val="0"/>
        <w:sz w:val="28"/>
        <w:szCs w:val="28"/>
      </w:rPr>
    </w:lvl>
    <w:lvl w:ilvl="1">
      <w:start w:val="1"/>
      <w:numFmt w:val="decimal"/>
      <w:pStyle w:val="a2"/>
      <w:lvlText w:val="%1.%2"/>
      <w:lvlJc w:val="left"/>
      <w:pPr>
        <w:tabs>
          <w:tab w:val="num" w:pos="360"/>
        </w:tabs>
        <w:ind w:left="0" w:firstLine="0"/>
      </w:pPr>
      <w:rPr>
        <w:rFonts w:cs="Times New Roman" w:hint="default"/>
        <w:b/>
        <w:i w:val="0"/>
      </w:rPr>
    </w:lvl>
    <w:lvl w:ilvl="2">
      <w:start w:val="1"/>
      <w:numFmt w:val="decimal"/>
      <w:pStyle w:val="a3"/>
      <w:lvlText w:val="%1.%2.%3"/>
      <w:lvlJc w:val="left"/>
      <w:pPr>
        <w:tabs>
          <w:tab w:val="num" w:pos="720"/>
        </w:tabs>
        <w:ind w:left="0" w:firstLine="0"/>
      </w:pPr>
      <w:rPr>
        <w:rFonts w:cs="Times New Roman" w:hint="default"/>
        <w:b/>
        <w:i w:val="0"/>
      </w:rPr>
    </w:lvl>
    <w:lvl w:ilvl="3">
      <w:start w:val="1"/>
      <w:numFmt w:val="decimal"/>
      <w:pStyle w:val="a4"/>
      <w:lvlText w:val="%1.%2.%3.%4"/>
      <w:lvlJc w:val="left"/>
      <w:pPr>
        <w:tabs>
          <w:tab w:val="num" w:pos="1080"/>
        </w:tabs>
        <w:ind w:left="0" w:firstLine="0"/>
      </w:pPr>
      <w:rPr>
        <w:rFonts w:cs="Times New Roman" w:hint="default"/>
        <w:b/>
        <w:i w:val="0"/>
      </w:rPr>
    </w:lvl>
    <w:lvl w:ilvl="4">
      <w:start w:val="1"/>
      <w:numFmt w:val="decimal"/>
      <w:pStyle w:val="a5"/>
      <w:lvlText w:val="%1.%2.%3.%4.%5"/>
      <w:lvlJc w:val="left"/>
      <w:pPr>
        <w:tabs>
          <w:tab w:val="num" w:pos="1080"/>
        </w:tabs>
        <w:ind w:left="0" w:firstLine="0"/>
      </w:pPr>
      <w:rPr>
        <w:rFonts w:cs="Times New Roman" w:hint="default"/>
        <w:b/>
        <w:i w:val="0"/>
      </w:rPr>
    </w:lvl>
    <w:lvl w:ilvl="5">
      <w:start w:val="1"/>
      <w:numFmt w:val="decimal"/>
      <w:pStyle w:val="a6"/>
      <w:lvlText w:val="%1.%2.%3.%4.%5.%6"/>
      <w:lvlJc w:val="left"/>
      <w:pPr>
        <w:tabs>
          <w:tab w:val="num" w:pos="1440"/>
        </w:tabs>
        <w:ind w:left="0" w:firstLine="0"/>
      </w:pPr>
      <w:rPr>
        <w:rFonts w:cs="Times New Roman" w:hint="default"/>
        <w:b/>
        <w:i w:val="0"/>
      </w:rPr>
    </w:lvl>
    <w:lvl w:ilvl="6">
      <w:start w:val="1"/>
      <w:numFmt w:val="decimal"/>
      <w:lvlRestart w:val="1"/>
      <w:suff w:val="space"/>
      <w:lvlText w:val="Figure %1.%7 —"/>
      <w:lvlJc w:val="left"/>
      <w:pPr>
        <w:ind w:left="0" w:firstLine="0"/>
      </w:pPr>
      <w:rPr>
        <w:rFonts w:cs="Times New Roman" w:hint="default"/>
      </w:rPr>
    </w:lvl>
    <w:lvl w:ilvl="7">
      <w:start w:val="1"/>
      <w:numFmt w:val="decimal"/>
      <w:lvlRestart w:val="1"/>
      <w:suff w:val="space"/>
      <w:lvlText w:val="Table %1.%8 —"/>
      <w:lvlJc w:val="left"/>
      <w:pPr>
        <w:ind w:left="0" w:firstLine="0"/>
      </w:pPr>
      <w:rPr>
        <w:rFonts w:cs="Times New Roman" w:hint="default"/>
      </w:rPr>
    </w:lvl>
    <w:lvl w:ilvl="8">
      <w:start w:val="1"/>
      <w:numFmt w:val="lowerRoman"/>
      <w:lvlText w:val="(%9)"/>
      <w:lvlJc w:val="left"/>
      <w:pPr>
        <w:tabs>
          <w:tab w:val="num" w:pos="6120"/>
        </w:tabs>
        <w:ind w:left="0" w:firstLine="0"/>
      </w:pPr>
      <w:rPr>
        <w:rFonts w:cs="Times New Roman" w:hint="default"/>
      </w:rPr>
    </w:lvl>
  </w:abstractNum>
  <w:abstractNum w:abstractNumId="14" w15:restartNumberingAfterBreak="0">
    <w:nsid w:val="0EF509D2"/>
    <w:multiLevelType w:val="hybridMultilevel"/>
    <w:tmpl w:val="00ECCD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173F6F4E"/>
    <w:multiLevelType w:val="hybridMultilevel"/>
    <w:tmpl w:val="56B8253A"/>
    <w:lvl w:ilvl="0" w:tplc="F1B2D6D4">
      <w:start w:val="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8F46FA2"/>
    <w:multiLevelType w:val="hybridMultilevel"/>
    <w:tmpl w:val="E438BA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F955F88"/>
    <w:multiLevelType w:val="hybridMultilevel"/>
    <w:tmpl w:val="7D1045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26E31A1D"/>
    <w:multiLevelType w:val="multilevel"/>
    <w:tmpl w:val="6114D57E"/>
    <w:lvl w:ilvl="0">
      <w:start w:val="8"/>
      <w:numFmt w:val="decimal"/>
      <w:lvlText w:val="%1"/>
      <w:lvlJc w:val="left"/>
      <w:pPr>
        <w:ind w:left="720" w:hanging="360"/>
      </w:pPr>
      <w:rPr>
        <w:rFonts w:hint="default"/>
        <w:sz w:val="28"/>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2A74693F"/>
    <w:multiLevelType w:val="hybridMultilevel"/>
    <w:tmpl w:val="69C63912"/>
    <w:lvl w:ilvl="0" w:tplc="F1B2D6D4">
      <w:start w:val="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DFA4C3C"/>
    <w:multiLevelType w:val="multilevel"/>
    <w:tmpl w:val="C240ADCA"/>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21" w15:restartNumberingAfterBreak="0">
    <w:nsid w:val="2F702167"/>
    <w:multiLevelType w:val="hybridMultilevel"/>
    <w:tmpl w:val="36724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1553729"/>
    <w:multiLevelType w:val="hybridMultilevel"/>
    <w:tmpl w:val="B66008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2650B63"/>
    <w:multiLevelType w:val="multilevel"/>
    <w:tmpl w:val="F86CD2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33AC7EB8"/>
    <w:multiLevelType w:val="multilevel"/>
    <w:tmpl w:val="975087F0"/>
    <w:lvl w:ilvl="0">
      <w:start w:val="1"/>
      <w:numFmt w:val="decimal"/>
      <w:pStyle w:val="Heading1"/>
      <w:lvlText w:val="%1"/>
      <w:lvlJc w:val="left"/>
      <w:pPr>
        <w:tabs>
          <w:tab w:val="num" w:pos="432"/>
        </w:tabs>
        <w:ind w:left="432" w:hanging="432"/>
      </w:pPr>
      <w:rPr>
        <w:b/>
        <w:i w:val="0"/>
      </w:rPr>
    </w:lvl>
    <w:lvl w:ilvl="1">
      <w:start w:val="1"/>
      <w:numFmt w:val="decimal"/>
      <w:pStyle w:val="Heading2"/>
      <w:lvlText w:val="%1.%2"/>
      <w:lvlJc w:val="left"/>
      <w:pPr>
        <w:tabs>
          <w:tab w:val="num" w:pos="360"/>
        </w:tabs>
        <w:ind w:left="0" w:firstLine="0"/>
      </w:pPr>
      <w:rPr>
        <w:b/>
        <w:i w:val="0"/>
      </w:rPr>
    </w:lvl>
    <w:lvl w:ilvl="2">
      <w:start w:val="1"/>
      <w:numFmt w:val="decimal"/>
      <w:pStyle w:val="Heading3"/>
      <w:lvlText w:val="%1.%2.%3"/>
      <w:lvlJc w:val="left"/>
      <w:pPr>
        <w:tabs>
          <w:tab w:val="num" w:pos="720"/>
        </w:tabs>
        <w:ind w:left="0" w:firstLine="0"/>
      </w:pPr>
      <w:rPr>
        <w:b/>
        <w:i w:val="0"/>
      </w:rPr>
    </w:lvl>
    <w:lvl w:ilvl="3">
      <w:start w:val="1"/>
      <w:numFmt w:val="decimal"/>
      <w:pStyle w:val="Heading4"/>
      <w:lvlText w:val="%1.%2.%3.%4"/>
      <w:lvlJc w:val="left"/>
      <w:pPr>
        <w:tabs>
          <w:tab w:val="num" w:pos="1080"/>
        </w:tabs>
        <w:ind w:left="0" w:firstLine="0"/>
      </w:pPr>
      <w:rPr>
        <w:b/>
        <w:i w:val="0"/>
      </w:rPr>
    </w:lvl>
    <w:lvl w:ilvl="4">
      <w:start w:val="1"/>
      <w:numFmt w:val="decimal"/>
      <w:pStyle w:val="Heading5"/>
      <w:lvlText w:val="%1.%2.%3.%4.%5"/>
      <w:lvlJc w:val="left"/>
      <w:pPr>
        <w:tabs>
          <w:tab w:val="num" w:pos="1080"/>
        </w:tabs>
        <w:ind w:left="0" w:firstLine="0"/>
      </w:pPr>
      <w:rPr>
        <w:b/>
        <w:i w:val="0"/>
      </w:rPr>
    </w:lvl>
    <w:lvl w:ilvl="5">
      <w:start w:val="1"/>
      <w:numFmt w:val="decimal"/>
      <w:pStyle w:val="Heading6"/>
      <w:lvlText w:val="%1.%2.%3.%4.%5.%6"/>
      <w:lvlJc w:val="left"/>
      <w:pPr>
        <w:tabs>
          <w:tab w:val="num" w:pos="1440"/>
        </w:tabs>
        <w:ind w:left="0" w:firstLine="0"/>
      </w:pPr>
      <w:rPr>
        <w:b/>
        <w:i w:val="0"/>
      </w:rPr>
    </w:lvl>
    <w:lvl w:ilvl="6">
      <w:start w:val="1"/>
      <w:numFmt w:val="decimal"/>
      <w:lvlText w:val="%1.%2.%3.%4.%5.%6.%7"/>
      <w:lvlJc w:val="left"/>
      <w:pPr>
        <w:tabs>
          <w:tab w:val="num" w:pos="1440"/>
        </w:tabs>
        <w:ind w:left="0" w:firstLine="0"/>
      </w:pPr>
    </w:lvl>
    <w:lvl w:ilvl="7">
      <w:start w:val="1"/>
      <w:numFmt w:val="decimal"/>
      <w:lvlText w:val="%1.%2.%3.%4.%5.%6.%7.%8"/>
      <w:lvlJc w:val="left"/>
      <w:pPr>
        <w:tabs>
          <w:tab w:val="num" w:pos="1800"/>
        </w:tabs>
        <w:ind w:left="0" w:firstLine="0"/>
      </w:pPr>
    </w:lvl>
    <w:lvl w:ilvl="8">
      <w:start w:val="1"/>
      <w:numFmt w:val="decimal"/>
      <w:lvlText w:val="%1.%2.%3.%4.%5.%6.%7.%8.%9"/>
      <w:lvlJc w:val="left"/>
      <w:pPr>
        <w:tabs>
          <w:tab w:val="num" w:pos="1800"/>
        </w:tabs>
        <w:ind w:left="0" w:firstLine="0"/>
      </w:pPr>
    </w:lvl>
  </w:abstractNum>
  <w:abstractNum w:abstractNumId="25" w15:restartNumberingAfterBreak="0">
    <w:nsid w:val="402D4495"/>
    <w:multiLevelType w:val="hybridMultilevel"/>
    <w:tmpl w:val="307ECFB0"/>
    <w:lvl w:ilvl="0" w:tplc="D2185F02">
      <w:start w:val="5"/>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47C05E8"/>
    <w:multiLevelType w:val="hybridMultilevel"/>
    <w:tmpl w:val="AE3CBC6E"/>
    <w:lvl w:ilvl="0" w:tplc="4FE8CAF8">
      <w:start w:val="1"/>
      <w:numFmt w:val="decimal"/>
      <w:pStyle w:val="FigureTitle"/>
      <w:lvlText w:val="Figure %1: "/>
      <w:lvlJc w:val="left"/>
      <w:pPr>
        <w:tabs>
          <w:tab w:val="num" w:pos="3870"/>
        </w:tabs>
        <w:ind w:left="2790" w:hanging="360"/>
      </w:pPr>
      <w:rPr>
        <w:b/>
        <w:i w:val="0"/>
      </w:rPr>
    </w:lvl>
    <w:lvl w:ilvl="1" w:tplc="4C909B66">
      <w:start w:val="1"/>
      <w:numFmt w:val="lowerLetter"/>
      <w:lvlText w:val="%2."/>
      <w:lvlJc w:val="left"/>
      <w:pPr>
        <w:tabs>
          <w:tab w:val="num" w:pos="1440"/>
        </w:tabs>
        <w:ind w:left="1440" w:hanging="360"/>
      </w:pPr>
    </w:lvl>
    <w:lvl w:ilvl="2" w:tplc="0F767068">
      <w:start w:val="1"/>
      <w:numFmt w:val="lowerRoman"/>
      <w:lvlText w:val="%3."/>
      <w:lvlJc w:val="right"/>
      <w:pPr>
        <w:tabs>
          <w:tab w:val="num" w:pos="2160"/>
        </w:tabs>
        <w:ind w:left="2160" w:hanging="180"/>
      </w:pPr>
    </w:lvl>
    <w:lvl w:ilvl="3" w:tplc="9FCCFF8C">
      <w:start w:val="1"/>
      <w:numFmt w:val="decimal"/>
      <w:lvlText w:val="%4."/>
      <w:lvlJc w:val="left"/>
      <w:pPr>
        <w:tabs>
          <w:tab w:val="num" w:pos="2880"/>
        </w:tabs>
        <w:ind w:left="2880" w:hanging="360"/>
      </w:pPr>
    </w:lvl>
    <w:lvl w:ilvl="4" w:tplc="3B2A331A">
      <w:start w:val="1"/>
      <w:numFmt w:val="lowerLetter"/>
      <w:lvlText w:val="%5."/>
      <w:lvlJc w:val="left"/>
      <w:pPr>
        <w:tabs>
          <w:tab w:val="num" w:pos="3600"/>
        </w:tabs>
        <w:ind w:left="3600" w:hanging="360"/>
      </w:pPr>
    </w:lvl>
    <w:lvl w:ilvl="5" w:tplc="B2EEDC5C">
      <w:start w:val="1"/>
      <w:numFmt w:val="lowerRoman"/>
      <w:lvlText w:val="%6."/>
      <w:lvlJc w:val="right"/>
      <w:pPr>
        <w:tabs>
          <w:tab w:val="num" w:pos="4320"/>
        </w:tabs>
        <w:ind w:left="4320" w:hanging="180"/>
      </w:pPr>
    </w:lvl>
    <w:lvl w:ilvl="6" w:tplc="37226F1E">
      <w:start w:val="1"/>
      <w:numFmt w:val="decimal"/>
      <w:lvlText w:val="%7."/>
      <w:lvlJc w:val="left"/>
      <w:pPr>
        <w:tabs>
          <w:tab w:val="num" w:pos="5040"/>
        </w:tabs>
        <w:ind w:left="5040" w:hanging="360"/>
      </w:pPr>
    </w:lvl>
    <w:lvl w:ilvl="7" w:tplc="517C599E">
      <w:start w:val="1"/>
      <w:numFmt w:val="lowerLetter"/>
      <w:lvlText w:val="%8."/>
      <w:lvlJc w:val="left"/>
      <w:pPr>
        <w:tabs>
          <w:tab w:val="num" w:pos="5760"/>
        </w:tabs>
        <w:ind w:left="5760" w:hanging="360"/>
      </w:pPr>
    </w:lvl>
    <w:lvl w:ilvl="8" w:tplc="9A264D26">
      <w:start w:val="1"/>
      <w:numFmt w:val="lowerRoman"/>
      <w:lvlText w:val="%9."/>
      <w:lvlJc w:val="right"/>
      <w:pPr>
        <w:tabs>
          <w:tab w:val="num" w:pos="6480"/>
        </w:tabs>
        <w:ind w:left="6480" w:hanging="180"/>
      </w:pPr>
    </w:lvl>
  </w:abstractNum>
  <w:abstractNum w:abstractNumId="27" w15:restartNumberingAfterBreak="0">
    <w:nsid w:val="48DD047F"/>
    <w:multiLevelType w:val="hybridMultilevel"/>
    <w:tmpl w:val="7572F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1F7F46"/>
    <w:multiLevelType w:val="multilevel"/>
    <w:tmpl w:val="166C98A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56"/>
        </w:tabs>
        <w:ind w:left="75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G.1.5.%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50DB26C2"/>
    <w:multiLevelType w:val="multilevel"/>
    <w:tmpl w:val="B502A91A"/>
    <w:lvl w:ilvl="0">
      <w:start w:val="8"/>
      <w:numFmt w:val="decimal"/>
      <w:lvlText w:val="%1"/>
      <w:lvlJc w:val="left"/>
      <w:pPr>
        <w:ind w:left="525" w:hanging="525"/>
      </w:pPr>
      <w:rPr>
        <w:rFonts w:hint="default"/>
      </w:rPr>
    </w:lvl>
    <w:lvl w:ilvl="1">
      <w:start w:val="5"/>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5794BAA"/>
    <w:multiLevelType w:val="hybridMultilevel"/>
    <w:tmpl w:val="20DAC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A6D53A7"/>
    <w:multiLevelType w:val="hybridMultilevel"/>
    <w:tmpl w:val="FC7CD164"/>
    <w:lvl w:ilvl="0" w:tplc="9796BD6C">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2" w15:restartNumberingAfterBreak="0">
    <w:nsid w:val="5ACD27E6"/>
    <w:multiLevelType w:val="hybridMultilevel"/>
    <w:tmpl w:val="0240CF86"/>
    <w:lvl w:ilvl="0" w:tplc="E79A94BA">
      <w:start w:val="1"/>
      <w:numFmt w:val="decimal"/>
      <w:lvlText w:val="%1."/>
      <w:lvlJc w:val="left"/>
      <w:pPr>
        <w:ind w:left="720" w:hanging="360"/>
      </w:pPr>
    </w:lvl>
    <w:lvl w:ilvl="1" w:tplc="040C000F">
      <w:start w:val="1"/>
      <w:numFmt w:val="decimal"/>
      <w:lvlText w:val="%2."/>
      <w:lvlJc w:val="left"/>
      <w:pPr>
        <w:ind w:left="1440" w:hanging="360"/>
      </w:pPr>
    </w:lvl>
    <w:lvl w:ilvl="2" w:tplc="040C001B">
      <w:start w:val="1"/>
      <w:numFmt w:val="lowerRoman"/>
      <w:lvlText w:val="%3."/>
      <w:lvlJc w:val="right"/>
      <w:pPr>
        <w:ind w:left="2340" w:hanging="36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FA57F91"/>
    <w:multiLevelType w:val="hybridMultilevel"/>
    <w:tmpl w:val="4094C2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2FE6DE6"/>
    <w:multiLevelType w:val="multilevel"/>
    <w:tmpl w:val="AFF862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697B4F1E"/>
    <w:multiLevelType w:val="hybridMultilevel"/>
    <w:tmpl w:val="CA9E936A"/>
    <w:lvl w:ilvl="0" w:tplc="26BC5656">
      <w:start w:val="1"/>
      <w:numFmt w:val="bullet"/>
      <w:lvlText w:val=""/>
      <w:lvlJc w:val="left"/>
      <w:pPr>
        <w:ind w:left="770" w:hanging="360"/>
      </w:pPr>
      <w:rPr>
        <w:rFonts w:ascii="Symbol" w:hAnsi="Symbol" w:hint="default"/>
      </w:rPr>
    </w:lvl>
    <w:lvl w:ilvl="1" w:tplc="20000003" w:tentative="1">
      <w:start w:val="1"/>
      <w:numFmt w:val="bullet"/>
      <w:lvlText w:val="o"/>
      <w:lvlJc w:val="left"/>
      <w:pPr>
        <w:ind w:left="1490" w:hanging="360"/>
      </w:pPr>
      <w:rPr>
        <w:rFonts w:ascii="Courier New" w:hAnsi="Courier New" w:cs="Courier New" w:hint="default"/>
      </w:rPr>
    </w:lvl>
    <w:lvl w:ilvl="2" w:tplc="20000005" w:tentative="1">
      <w:start w:val="1"/>
      <w:numFmt w:val="bullet"/>
      <w:lvlText w:val=""/>
      <w:lvlJc w:val="left"/>
      <w:pPr>
        <w:ind w:left="2210" w:hanging="360"/>
      </w:pPr>
      <w:rPr>
        <w:rFonts w:ascii="Wingdings" w:hAnsi="Wingdings" w:hint="default"/>
      </w:rPr>
    </w:lvl>
    <w:lvl w:ilvl="3" w:tplc="20000001" w:tentative="1">
      <w:start w:val="1"/>
      <w:numFmt w:val="bullet"/>
      <w:lvlText w:val=""/>
      <w:lvlJc w:val="left"/>
      <w:pPr>
        <w:ind w:left="2930" w:hanging="360"/>
      </w:pPr>
      <w:rPr>
        <w:rFonts w:ascii="Symbol" w:hAnsi="Symbol" w:hint="default"/>
      </w:rPr>
    </w:lvl>
    <w:lvl w:ilvl="4" w:tplc="20000003" w:tentative="1">
      <w:start w:val="1"/>
      <w:numFmt w:val="bullet"/>
      <w:lvlText w:val="o"/>
      <w:lvlJc w:val="left"/>
      <w:pPr>
        <w:ind w:left="3650" w:hanging="360"/>
      </w:pPr>
      <w:rPr>
        <w:rFonts w:ascii="Courier New" w:hAnsi="Courier New" w:cs="Courier New" w:hint="default"/>
      </w:rPr>
    </w:lvl>
    <w:lvl w:ilvl="5" w:tplc="20000005" w:tentative="1">
      <w:start w:val="1"/>
      <w:numFmt w:val="bullet"/>
      <w:lvlText w:val=""/>
      <w:lvlJc w:val="left"/>
      <w:pPr>
        <w:ind w:left="4370" w:hanging="360"/>
      </w:pPr>
      <w:rPr>
        <w:rFonts w:ascii="Wingdings" w:hAnsi="Wingdings" w:hint="default"/>
      </w:rPr>
    </w:lvl>
    <w:lvl w:ilvl="6" w:tplc="20000001" w:tentative="1">
      <w:start w:val="1"/>
      <w:numFmt w:val="bullet"/>
      <w:lvlText w:val=""/>
      <w:lvlJc w:val="left"/>
      <w:pPr>
        <w:ind w:left="5090" w:hanging="360"/>
      </w:pPr>
      <w:rPr>
        <w:rFonts w:ascii="Symbol" w:hAnsi="Symbol" w:hint="default"/>
      </w:rPr>
    </w:lvl>
    <w:lvl w:ilvl="7" w:tplc="20000003" w:tentative="1">
      <w:start w:val="1"/>
      <w:numFmt w:val="bullet"/>
      <w:lvlText w:val="o"/>
      <w:lvlJc w:val="left"/>
      <w:pPr>
        <w:ind w:left="5810" w:hanging="360"/>
      </w:pPr>
      <w:rPr>
        <w:rFonts w:ascii="Courier New" w:hAnsi="Courier New" w:cs="Courier New" w:hint="default"/>
      </w:rPr>
    </w:lvl>
    <w:lvl w:ilvl="8" w:tplc="20000005" w:tentative="1">
      <w:start w:val="1"/>
      <w:numFmt w:val="bullet"/>
      <w:lvlText w:val=""/>
      <w:lvlJc w:val="left"/>
      <w:pPr>
        <w:ind w:left="6530" w:hanging="360"/>
      </w:pPr>
      <w:rPr>
        <w:rFonts w:ascii="Wingdings" w:hAnsi="Wingdings" w:hint="default"/>
      </w:rPr>
    </w:lvl>
  </w:abstractNum>
  <w:abstractNum w:abstractNumId="36" w15:restartNumberingAfterBreak="0">
    <w:nsid w:val="6F833CC1"/>
    <w:multiLevelType w:val="hybridMultilevel"/>
    <w:tmpl w:val="BDC6FE14"/>
    <w:lvl w:ilvl="0" w:tplc="F15285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1312B0A"/>
    <w:multiLevelType w:val="hybridMultilevel"/>
    <w:tmpl w:val="ED4E790C"/>
    <w:lvl w:ilvl="0" w:tplc="868C2E4E">
      <w:start w:val="1"/>
      <w:numFmt w:val="decimal"/>
      <w:pStyle w:val="Table"/>
      <w:lvlText w:val="Table %1."/>
      <w:lvlJc w:val="left"/>
      <w:pPr>
        <w:tabs>
          <w:tab w:val="num" w:pos="1008"/>
        </w:tabs>
        <w:ind w:left="1008" w:hanging="1008"/>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748011BB"/>
    <w:multiLevelType w:val="hybridMultilevel"/>
    <w:tmpl w:val="0F5E0E9A"/>
    <w:lvl w:ilvl="0" w:tplc="32DC9AAA">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8B042AB"/>
    <w:multiLevelType w:val="multilevel"/>
    <w:tmpl w:val="B7D4DF4E"/>
    <w:lvl w:ilvl="0">
      <w:start w:val="8"/>
      <w:numFmt w:val="decimal"/>
      <w:lvlText w:val="%1"/>
      <w:lvlJc w:val="left"/>
      <w:pPr>
        <w:ind w:left="525" w:hanging="525"/>
      </w:pPr>
      <w:rPr>
        <w:rFonts w:hint="default"/>
      </w:rPr>
    </w:lvl>
    <w:lvl w:ilvl="1">
      <w:start w:val="2"/>
      <w:numFmt w:val="decimal"/>
      <w:lvlText w:val="%1.%2"/>
      <w:lvlJc w:val="left"/>
      <w:pPr>
        <w:ind w:left="525" w:hanging="52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7B7C1023"/>
    <w:multiLevelType w:val="hybridMultilevel"/>
    <w:tmpl w:val="0B0AD904"/>
    <w:lvl w:ilvl="0" w:tplc="F886DBBA">
      <w:start w:val="1"/>
      <w:numFmt w:val="decimal"/>
      <w:pStyle w:val="Reference"/>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E596D9C"/>
    <w:multiLevelType w:val="hybridMultilevel"/>
    <w:tmpl w:val="77AC6E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93623700">
    <w:abstractNumId w:val="28"/>
  </w:num>
  <w:num w:numId="2" w16cid:durableId="5347780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86805294">
    <w:abstractNumId w:val="8"/>
  </w:num>
  <w:num w:numId="4" w16cid:durableId="1017580853">
    <w:abstractNumId w:val="37"/>
  </w:num>
  <w:num w:numId="5" w16cid:durableId="876165988">
    <w:abstractNumId w:val="40"/>
  </w:num>
  <w:num w:numId="6" w16cid:durableId="826702822">
    <w:abstractNumId w:val="18"/>
  </w:num>
  <w:num w:numId="7" w16cid:durableId="5599777">
    <w:abstractNumId w:val="31"/>
  </w:num>
  <w:num w:numId="8" w16cid:durableId="1267929526">
    <w:abstractNumId w:val="16"/>
  </w:num>
  <w:num w:numId="9" w16cid:durableId="1573539518">
    <w:abstractNumId w:val="12"/>
  </w:num>
  <w:num w:numId="10" w16cid:durableId="1009140497">
    <w:abstractNumId w:val="23"/>
  </w:num>
  <w:num w:numId="11" w16cid:durableId="115029842">
    <w:abstractNumId w:val="25"/>
  </w:num>
  <w:num w:numId="12" w16cid:durableId="1612281900">
    <w:abstractNumId w:val="38"/>
  </w:num>
  <w:num w:numId="13" w16cid:durableId="1186098674">
    <w:abstractNumId w:val="39"/>
  </w:num>
  <w:num w:numId="14" w16cid:durableId="1731804144">
    <w:abstractNumId w:val="24"/>
  </w:num>
  <w:num w:numId="15" w16cid:durableId="1709261976">
    <w:abstractNumId w:val="35"/>
  </w:num>
  <w:num w:numId="16" w16cid:durableId="495608734">
    <w:abstractNumId w:val="27"/>
  </w:num>
  <w:num w:numId="17" w16cid:durableId="781146817">
    <w:abstractNumId w:val="34"/>
  </w:num>
  <w:num w:numId="18" w16cid:durableId="15469105">
    <w:abstractNumId w:val="32"/>
  </w:num>
  <w:num w:numId="19" w16cid:durableId="1457600976">
    <w:abstractNumId w:val="29"/>
  </w:num>
  <w:num w:numId="20" w16cid:durableId="1653169403">
    <w:abstractNumId w:val="14"/>
  </w:num>
  <w:num w:numId="21" w16cid:durableId="1083381160">
    <w:abstractNumId w:val="10"/>
  </w:num>
  <w:num w:numId="22" w16cid:durableId="1511607246">
    <w:abstractNumId w:val="17"/>
  </w:num>
  <w:num w:numId="23" w16cid:durableId="751514785">
    <w:abstractNumId w:val="21"/>
  </w:num>
  <w:num w:numId="24" w16cid:durableId="2112359957">
    <w:abstractNumId w:val="11"/>
  </w:num>
  <w:num w:numId="25" w16cid:durableId="287591758">
    <w:abstractNumId w:val="22"/>
  </w:num>
  <w:num w:numId="26" w16cid:durableId="1861384114">
    <w:abstractNumId w:val="41"/>
  </w:num>
  <w:num w:numId="27" w16cid:durableId="956257621">
    <w:abstractNumId w:val="9"/>
  </w:num>
  <w:num w:numId="28" w16cid:durableId="871386359">
    <w:abstractNumId w:val="7"/>
  </w:num>
  <w:num w:numId="29" w16cid:durableId="1166557765">
    <w:abstractNumId w:val="6"/>
  </w:num>
  <w:num w:numId="30" w16cid:durableId="1304769155">
    <w:abstractNumId w:val="5"/>
  </w:num>
  <w:num w:numId="31" w16cid:durableId="2057117504">
    <w:abstractNumId w:val="4"/>
  </w:num>
  <w:num w:numId="32" w16cid:durableId="484277934">
    <w:abstractNumId w:val="3"/>
  </w:num>
  <w:num w:numId="33" w16cid:durableId="714430265">
    <w:abstractNumId w:val="2"/>
  </w:num>
  <w:num w:numId="34" w16cid:durableId="68163126">
    <w:abstractNumId w:val="1"/>
  </w:num>
  <w:num w:numId="35" w16cid:durableId="1494684355">
    <w:abstractNumId w:val="0"/>
  </w:num>
  <w:num w:numId="36" w16cid:durableId="1458379885">
    <w:abstractNumId w:val="36"/>
  </w:num>
  <w:num w:numId="37" w16cid:durableId="1613979651">
    <w:abstractNumId w:val="13"/>
  </w:num>
  <w:num w:numId="38" w16cid:durableId="949629005">
    <w:abstractNumId w:val="20"/>
  </w:num>
  <w:num w:numId="39" w16cid:durableId="2057704137">
    <w:abstractNumId w:val="33"/>
  </w:num>
  <w:num w:numId="40" w16cid:durableId="437145467">
    <w:abstractNumId w:val="30"/>
  </w:num>
  <w:num w:numId="41" w16cid:durableId="497841089">
    <w:abstractNumId w:val="15"/>
  </w:num>
  <w:num w:numId="42" w16cid:durableId="509370827">
    <w:abstractNumId w:val="19"/>
  </w:num>
  <w:numIdMacAtCleanup w:val="1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ylvain Lelievre">
    <w15:presenceInfo w15:providerId="None" w15:userId="Sylvain Lelievre"/>
  </w15:person>
  <w15:person w15:author="NAVARRIA Jessica">
    <w15:presenceInfo w15:providerId="AD" w15:userId="S-1-5-21-168139140-835478840-2976084611-15968"/>
  </w15:person>
  <w15:person w15:author="Sylvain Lelievre 152">
    <w15:presenceInfo w15:providerId="None" w15:userId="Sylvain Lelievre 152"/>
  </w15:person>
  <w15:person w15:author="Sylvain Lelievre 153">
    <w15:presenceInfo w15:providerId="None" w15:userId="Sylvain Lelievre 153"/>
  </w15:person>
  <w15:person w15:author="Sylvain Lelievre [2]">
    <w15:presenceInfo w15:providerId="AD" w15:userId="S::sylvain.lelievre@InterDigital.com::a79ef7fb-a9a6-4a8d-ba16-e0e3e59fe7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clean"/>
  <w:attachedTemplate r:id="rId1"/>
  <w:linkStyles/>
  <w:trackRevisions/>
  <w:defaultTabStop w:val="720"/>
  <w:hyphenationZone w:val="425"/>
  <w:characterSpacingControl w:val="doNotCompress"/>
  <w:hdrShapeDefaults>
    <o:shapedefaults v:ext="edit" spidmax="2050" fillcolor="white">
      <v:fill color="white"/>
      <v:textbox inset="5.85pt,.7pt,5.85pt,.7pt"/>
    </o:shapedefaults>
    <o:shapelayout v:ext="edit">
      <o:idmap v:ext="edit" data="1"/>
    </o:shapelayout>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jAwMTUztDAxNDY2MTdR0lEKTi0uzszPAykwrwUAyGaITywAAAA="/>
    <w:docVar w:name="AutoRedact State" w:val="ready"/>
    <w:docVar w:name="CheckHeader" w:val="F"/>
    <w:docVar w:name="ex_AddedHTMLPreformat" w:val="Courier New"/>
    <w:docVar w:name="ex_CleanUp" w:val="CleanUpComplete"/>
    <w:docVar w:name="eX_DocInfoLastUpdatedDate" w:val="45792.6302662037"/>
    <w:docVar w:name="ex_eXtylesBuild" w:val="4833"/>
    <w:docVar w:name="ex_FontAudit" w:val="APComplete"/>
    <w:docVar w:name="EX_LAST_PALETTE_TAB" w:val="6"/>
    <w:docVar w:name="ex_ParseBib" w:val="APComplete"/>
    <w:docVar w:name="ex_PPCleanUp" w:val="PPCleanUpComplete"/>
    <w:docVar w:name="ex_StandardCit" w:val="APComplete"/>
    <w:docVar w:name="ex_URLCheck" w:val="APComplete"/>
    <w:docVar w:name="ex_WordVersion" w:val="16.0"/>
    <w:docVar w:name="eXtyles" w:val="active"/>
    <w:docVar w:name="eXtylesPPCSettings" w:val="optPPCSelection|False|optPPCWholeDoc|True|chkRehydrateFootnotes|0|chkRemoveParagraphShading|1|chkRemoveTextShading|1|chkConvertComments|0|comboReviews|All Reviewers|btnCommentBefore|False|btnCommentAfter|True|btnCommentEnd|False|txtCommentPrefix| [[Q%D: |txtCommentSuffix| Q%D]]|ComboCommentColor|Blue|chkBoldComments|0|chkRemoveCommentsDTP|1|chkRemoveTextHighlights|1|chkRemoveUserCharStyles|0|chkRemoveUnusedStyles|0|chkRemoveRefTags|1|ComboRefStyle1|Biblio Entry|ComboRefStyle2|RefNorm|chkRemoveHyperlinks|0|txtHyperlinkText||chkFlattenFootnotes|0|"/>
    <w:docVar w:name="ExtylesTagDescriptors" w:val="Table+|Tbl_plus|Table|Tbl_standard|Table-|Tbl_-|Table--|Tbl_--|Table Row Break|Tbl_row_break|Figure Landscape|Fig_Sideturn|Inline graphic|graphic|Book Reference|bok|Conference Reference|conf|Edited Book Reference|edb|Electronic Reference|eref|Journal Reference|jrn|Legal Reference|lgl|Other Reference|other|Thesis Reference|ths|Unknown Reference|unknown|Standard Reference|std|"/>
    <w:docVar w:name="iceFileDir" w:val="O:\Documents\JTC001\SC029\090213 - ISO_IEC DIS 23090-14_AWI Amd 1 (Ed 2)\40.00\070"/>
    <w:docVar w:name="iceFileName" w:val="C090213e.docx"/>
    <w:docVar w:name="iceJABR" w:val="Standard"/>
    <w:docVar w:name="iceJournalName" w:val="ISO Standard"/>
    <w:docVar w:name="icePublisher" w:val="ISO"/>
    <w:docVar w:name="ISOCommref" w:val="ISO/IEC JTC 1/SC 29"/>
    <w:docVar w:name="ISOComplEN" w:val="Scene description"/>
    <w:docVar w:name="ISOComplFR" w:val="Description de scènes"/>
    <w:docVar w:name="ISOContentLanguage" w:val="en"/>
    <w:docVar w:name="ISOCopyrightHolder" w:val="ISO/IEC"/>
    <w:docVar w:name="ISOCopyrightStatement" w:val="All rights reserved"/>
    <w:docVar w:name="ISOCopyrightYear" w:val="2025"/>
    <w:docVar w:name="ISODILanguage" w:val="en"/>
    <w:docVar w:name="ISODIProjID" w:val="90213"/>
    <w:docVar w:name="ISODIProjID3DIGITS" w:val="90"/>
    <w:docVar w:name="ISODIReleaseVersion" w:val="DIS"/>
    <w:docVar w:name="ISODISdo" w:val="ISO"/>
    <w:docVar w:name="ISODIUrn" w:val="iso:std:iso-iec:23090:-14:dis:ed-2:v1:amd:1:v1:en"/>
    <w:docVar w:name="ISODocnumber" w:val="23090"/>
    <w:docVar w:name="ISODocref" w:val="ISO/IEC FDIS 23090-14/DAmd 1(en)"/>
    <w:docVar w:name="ISODoctype" w:val="IS"/>
    <w:docVar w:name="ISOEdition" w:val="2"/>
    <w:docVar w:name="ISOFullEN" w:val="Information technology — Coded representation of immersive media — Part 14: Scene description — AMENDMENT 1: Support of MPEG-I audio, scene understanding and other extensions"/>
    <w:docVar w:name="ISOFullFR" w:val="Technologies de l'information — Représentation codée de média immersifs — Partie 14: Description de scènes — AMENDEMENT 1: Titre manque"/>
    <w:docVar w:name="ISOIntroEN" w:val="Information technology"/>
    <w:docVar w:name="ISOIntroFR" w:val="Technologies de l'information"/>
    <w:docVar w:name="ISOMainEN" w:val="Coded representation of immersive media"/>
    <w:docVar w:name="ISOMainFR" w:val="Représentation codée de média immersifs"/>
    <w:docVar w:name="ISOOriginator" w:val="ISO/IEC"/>
    <w:docVar w:name="ISOPageCount" w:val="0"/>
    <w:docVar w:name="ISOPartnumber" w:val="14"/>
    <w:docVar w:name="ISOPriceRef" w:val="0"/>
    <w:docVar w:name="ISOPubliclyAvailableSpec" w:val="False"/>
    <w:docVar w:name="ISOSecretariat" w:val="JISC"/>
    <w:docVar w:name="ISOStdRefDated" w:val="ISO/IEC FDIS 23090-14/DAmd 1"/>
    <w:docVar w:name="ISOStdRefUndated" w:val="ISO/IEC FDIS 23090-14/DAmd 1"/>
    <w:docVar w:name="ISOSTDXRefSupplements" w:val="ISO/IEC FDIS 23090-14"/>
    <w:docVar w:name="ISOSupplNumber" w:val="1"/>
    <w:docVar w:name="ISOSupplType" w:val="amd"/>
    <w:docVar w:name="ISOSupplVersion" w:val="1"/>
    <w:docVar w:name="ISOVersion" w:val="1"/>
    <w:docVar w:name="ISOVoteEnd" w:val="2025-xx-xx"/>
    <w:docVar w:name="ISOVoteStart" w:val="2025-xx-xx"/>
    <w:docVar w:name="PreEdit Baseline Path" w:val="O:\Documents\JTC001\SC029\090213 - ISO_IEC DIS 23090-14_AWI Amd 1 (Ed 2)\40.00\070\C090213e$base.docx"/>
    <w:docVar w:name="PreEdit Baseline Timestamp" w:val="2025-05-15 15:05:53"/>
    <w:docVar w:name="PreEdit Up-Front Loss" w:val="complete"/>
    <w:docVar w:name="Publication" w:val="Standard:ISO Standard"/>
    <w:docVar w:name="Publisher" w:val="ISO"/>
    <w:docVar w:name="Type" w:val="All"/>
  </w:docVars>
  <w:rsids>
    <w:rsidRoot w:val="00DF4094"/>
    <w:rsid w:val="00000277"/>
    <w:rsid w:val="00002594"/>
    <w:rsid w:val="000033B0"/>
    <w:rsid w:val="0000556F"/>
    <w:rsid w:val="000059E8"/>
    <w:rsid w:val="0001153E"/>
    <w:rsid w:val="0001258E"/>
    <w:rsid w:val="00015343"/>
    <w:rsid w:val="00015647"/>
    <w:rsid w:val="00021CAA"/>
    <w:rsid w:val="00021D02"/>
    <w:rsid w:val="000263BC"/>
    <w:rsid w:val="00027B1C"/>
    <w:rsid w:val="000311EE"/>
    <w:rsid w:val="000324A6"/>
    <w:rsid w:val="0003297E"/>
    <w:rsid w:val="00035CEE"/>
    <w:rsid w:val="000365E0"/>
    <w:rsid w:val="0003721E"/>
    <w:rsid w:val="000407D2"/>
    <w:rsid w:val="000416B8"/>
    <w:rsid w:val="00044023"/>
    <w:rsid w:val="00050150"/>
    <w:rsid w:val="000506C9"/>
    <w:rsid w:val="000509C1"/>
    <w:rsid w:val="000512D2"/>
    <w:rsid w:val="000515D8"/>
    <w:rsid w:val="000519A0"/>
    <w:rsid w:val="00053593"/>
    <w:rsid w:val="0005494F"/>
    <w:rsid w:val="00054D67"/>
    <w:rsid w:val="000571B4"/>
    <w:rsid w:val="00063547"/>
    <w:rsid w:val="000659D8"/>
    <w:rsid w:val="000672CA"/>
    <w:rsid w:val="0007089A"/>
    <w:rsid w:val="00071211"/>
    <w:rsid w:val="0007192A"/>
    <w:rsid w:val="000749FC"/>
    <w:rsid w:val="000760E5"/>
    <w:rsid w:val="00076299"/>
    <w:rsid w:val="000771FD"/>
    <w:rsid w:val="000775DF"/>
    <w:rsid w:val="00082A7D"/>
    <w:rsid w:val="00082B16"/>
    <w:rsid w:val="00083BC0"/>
    <w:rsid w:val="00084E51"/>
    <w:rsid w:val="00085B71"/>
    <w:rsid w:val="000868B2"/>
    <w:rsid w:val="00086BFE"/>
    <w:rsid w:val="00090E11"/>
    <w:rsid w:val="00093E00"/>
    <w:rsid w:val="000940D8"/>
    <w:rsid w:val="00094FDA"/>
    <w:rsid w:val="000958EF"/>
    <w:rsid w:val="00095D65"/>
    <w:rsid w:val="00096138"/>
    <w:rsid w:val="00096D8B"/>
    <w:rsid w:val="00096F68"/>
    <w:rsid w:val="00097923"/>
    <w:rsid w:val="000A1488"/>
    <w:rsid w:val="000A15D1"/>
    <w:rsid w:val="000A2BCE"/>
    <w:rsid w:val="000A4935"/>
    <w:rsid w:val="000A6383"/>
    <w:rsid w:val="000B0117"/>
    <w:rsid w:val="000B0C65"/>
    <w:rsid w:val="000B0CB1"/>
    <w:rsid w:val="000B0DD7"/>
    <w:rsid w:val="000B187C"/>
    <w:rsid w:val="000B2A90"/>
    <w:rsid w:val="000B3DC0"/>
    <w:rsid w:val="000B5309"/>
    <w:rsid w:val="000B6524"/>
    <w:rsid w:val="000B656F"/>
    <w:rsid w:val="000B7ABA"/>
    <w:rsid w:val="000C00D3"/>
    <w:rsid w:val="000C2F65"/>
    <w:rsid w:val="000C67CF"/>
    <w:rsid w:val="000C68BF"/>
    <w:rsid w:val="000C75C0"/>
    <w:rsid w:val="000D0617"/>
    <w:rsid w:val="000D0E10"/>
    <w:rsid w:val="000D102A"/>
    <w:rsid w:val="000D14BD"/>
    <w:rsid w:val="000D2556"/>
    <w:rsid w:val="000D3406"/>
    <w:rsid w:val="000D3612"/>
    <w:rsid w:val="000E11C1"/>
    <w:rsid w:val="000E2CE4"/>
    <w:rsid w:val="000E4F45"/>
    <w:rsid w:val="000E5FE0"/>
    <w:rsid w:val="000E64DE"/>
    <w:rsid w:val="000E71C4"/>
    <w:rsid w:val="000F1CD4"/>
    <w:rsid w:val="000F1DEA"/>
    <w:rsid w:val="000F31F9"/>
    <w:rsid w:val="000F3C24"/>
    <w:rsid w:val="000F50B1"/>
    <w:rsid w:val="000F5300"/>
    <w:rsid w:val="000F538C"/>
    <w:rsid w:val="000F6933"/>
    <w:rsid w:val="001025A8"/>
    <w:rsid w:val="00103F6D"/>
    <w:rsid w:val="00106D53"/>
    <w:rsid w:val="00107FAF"/>
    <w:rsid w:val="001110FB"/>
    <w:rsid w:val="001117D5"/>
    <w:rsid w:val="00111D71"/>
    <w:rsid w:val="00112462"/>
    <w:rsid w:val="00112F86"/>
    <w:rsid w:val="001148A8"/>
    <w:rsid w:val="00121C90"/>
    <w:rsid w:val="0012305A"/>
    <w:rsid w:val="00125930"/>
    <w:rsid w:val="001308C1"/>
    <w:rsid w:val="00130D23"/>
    <w:rsid w:val="001345DE"/>
    <w:rsid w:val="00134A23"/>
    <w:rsid w:val="00136C9C"/>
    <w:rsid w:val="00140CF3"/>
    <w:rsid w:val="00142542"/>
    <w:rsid w:val="00144560"/>
    <w:rsid w:val="00145A37"/>
    <w:rsid w:val="00145AE9"/>
    <w:rsid w:val="00151592"/>
    <w:rsid w:val="00152BF3"/>
    <w:rsid w:val="00152C66"/>
    <w:rsid w:val="00152CDD"/>
    <w:rsid w:val="00153027"/>
    <w:rsid w:val="0015409D"/>
    <w:rsid w:val="001548A0"/>
    <w:rsid w:val="00155C97"/>
    <w:rsid w:val="00155DC8"/>
    <w:rsid w:val="00160195"/>
    <w:rsid w:val="001609D2"/>
    <w:rsid w:val="001613E3"/>
    <w:rsid w:val="00163B76"/>
    <w:rsid w:val="00163DA7"/>
    <w:rsid w:val="001648FB"/>
    <w:rsid w:val="00165972"/>
    <w:rsid w:val="001669BE"/>
    <w:rsid w:val="00167EF1"/>
    <w:rsid w:val="001716A6"/>
    <w:rsid w:val="00171C06"/>
    <w:rsid w:val="001728E7"/>
    <w:rsid w:val="0017448F"/>
    <w:rsid w:val="00174B86"/>
    <w:rsid w:val="00176B46"/>
    <w:rsid w:val="001818F7"/>
    <w:rsid w:val="00184156"/>
    <w:rsid w:val="0018499B"/>
    <w:rsid w:val="001856C3"/>
    <w:rsid w:val="00186B1A"/>
    <w:rsid w:val="00186F6F"/>
    <w:rsid w:val="00190F09"/>
    <w:rsid w:val="00190FD9"/>
    <w:rsid w:val="00192119"/>
    <w:rsid w:val="00192756"/>
    <w:rsid w:val="00193AD0"/>
    <w:rsid w:val="001A05F5"/>
    <w:rsid w:val="001A22FC"/>
    <w:rsid w:val="001A48F1"/>
    <w:rsid w:val="001A49E3"/>
    <w:rsid w:val="001A5469"/>
    <w:rsid w:val="001A54D3"/>
    <w:rsid w:val="001A5BB3"/>
    <w:rsid w:val="001A7207"/>
    <w:rsid w:val="001A7BDB"/>
    <w:rsid w:val="001B02D9"/>
    <w:rsid w:val="001B13E2"/>
    <w:rsid w:val="001B164A"/>
    <w:rsid w:val="001B1D80"/>
    <w:rsid w:val="001B6993"/>
    <w:rsid w:val="001C473D"/>
    <w:rsid w:val="001C4ED3"/>
    <w:rsid w:val="001C5A6B"/>
    <w:rsid w:val="001C6679"/>
    <w:rsid w:val="001C6D5C"/>
    <w:rsid w:val="001D0B04"/>
    <w:rsid w:val="001D0C23"/>
    <w:rsid w:val="001D12B7"/>
    <w:rsid w:val="001D2909"/>
    <w:rsid w:val="001D5762"/>
    <w:rsid w:val="001D5BE5"/>
    <w:rsid w:val="001D66DB"/>
    <w:rsid w:val="001E1000"/>
    <w:rsid w:val="001E13F8"/>
    <w:rsid w:val="001E1649"/>
    <w:rsid w:val="001E1C38"/>
    <w:rsid w:val="001E3631"/>
    <w:rsid w:val="001E407B"/>
    <w:rsid w:val="001E5D52"/>
    <w:rsid w:val="001E6839"/>
    <w:rsid w:val="001E6BDC"/>
    <w:rsid w:val="001E7578"/>
    <w:rsid w:val="001F2FD3"/>
    <w:rsid w:val="001F5C29"/>
    <w:rsid w:val="001F682A"/>
    <w:rsid w:val="00203A27"/>
    <w:rsid w:val="00205360"/>
    <w:rsid w:val="00205947"/>
    <w:rsid w:val="00207BAE"/>
    <w:rsid w:val="00210631"/>
    <w:rsid w:val="002123D0"/>
    <w:rsid w:val="0021292F"/>
    <w:rsid w:val="00213B21"/>
    <w:rsid w:val="00214DFE"/>
    <w:rsid w:val="002157B3"/>
    <w:rsid w:val="00215BE7"/>
    <w:rsid w:val="00216D75"/>
    <w:rsid w:val="002201D3"/>
    <w:rsid w:val="00220ABE"/>
    <w:rsid w:val="002219B6"/>
    <w:rsid w:val="00222D16"/>
    <w:rsid w:val="0022342C"/>
    <w:rsid w:val="00223975"/>
    <w:rsid w:val="002248A9"/>
    <w:rsid w:val="002319C8"/>
    <w:rsid w:val="00234510"/>
    <w:rsid w:val="00240C2B"/>
    <w:rsid w:val="00241C12"/>
    <w:rsid w:val="002423D5"/>
    <w:rsid w:val="0024611F"/>
    <w:rsid w:val="0024632B"/>
    <w:rsid w:val="00247ADD"/>
    <w:rsid w:val="00247FD3"/>
    <w:rsid w:val="00251F3B"/>
    <w:rsid w:val="00252B58"/>
    <w:rsid w:val="00257B70"/>
    <w:rsid w:val="00261FB4"/>
    <w:rsid w:val="00263801"/>
    <w:rsid w:val="0026498A"/>
    <w:rsid w:val="00264A26"/>
    <w:rsid w:val="002656D9"/>
    <w:rsid w:val="002677D6"/>
    <w:rsid w:val="0027103D"/>
    <w:rsid w:val="00276B8E"/>
    <w:rsid w:val="00277A47"/>
    <w:rsid w:val="00280684"/>
    <w:rsid w:val="00280C97"/>
    <w:rsid w:val="0028260E"/>
    <w:rsid w:val="002833FA"/>
    <w:rsid w:val="0028384F"/>
    <w:rsid w:val="00284CC7"/>
    <w:rsid w:val="00286BFA"/>
    <w:rsid w:val="002905AB"/>
    <w:rsid w:val="002957AE"/>
    <w:rsid w:val="00297733"/>
    <w:rsid w:val="00297B4A"/>
    <w:rsid w:val="002A3F79"/>
    <w:rsid w:val="002B1EA8"/>
    <w:rsid w:val="002B2C7A"/>
    <w:rsid w:val="002B2FD0"/>
    <w:rsid w:val="002B3B4A"/>
    <w:rsid w:val="002B771B"/>
    <w:rsid w:val="002B78E2"/>
    <w:rsid w:val="002B7ADC"/>
    <w:rsid w:val="002C163F"/>
    <w:rsid w:val="002C1B98"/>
    <w:rsid w:val="002C5343"/>
    <w:rsid w:val="002C7784"/>
    <w:rsid w:val="002D025F"/>
    <w:rsid w:val="002D0DEB"/>
    <w:rsid w:val="002D0FEC"/>
    <w:rsid w:val="002D3AE4"/>
    <w:rsid w:val="002D43B6"/>
    <w:rsid w:val="002D43F0"/>
    <w:rsid w:val="002D7189"/>
    <w:rsid w:val="002E1450"/>
    <w:rsid w:val="002E19FD"/>
    <w:rsid w:val="002E1C2F"/>
    <w:rsid w:val="002E2B94"/>
    <w:rsid w:val="002E2D8E"/>
    <w:rsid w:val="002E36A2"/>
    <w:rsid w:val="002E5F32"/>
    <w:rsid w:val="002E5FDC"/>
    <w:rsid w:val="002E7937"/>
    <w:rsid w:val="002F0BC0"/>
    <w:rsid w:val="002F10AE"/>
    <w:rsid w:val="002F5AE7"/>
    <w:rsid w:val="002F7ED0"/>
    <w:rsid w:val="00300648"/>
    <w:rsid w:val="00301501"/>
    <w:rsid w:val="00301D23"/>
    <w:rsid w:val="00301EDD"/>
    <w:rsid w:val="00302072"/>
    <w:rsid w:val="0030393E"/>
    <w:rsid w:val="00304474"/>
    <w:rsid w:val="00305C89"/>
    <w:rsid w:val="00306735"/>
    <w:rsid w:val="003117D6"/>
    <w:rsid w:val="00311886"/>
    <w:rsid w:val="003118A8"/>
    <w:rsid w:val="003152DE"/>
    <w:rsid w:val="00315DBF"/>
    <w:rsid w:val="003164BB"/>
    <w:rsid w:val="00316537"/>
    <w:rsid w:val="003202AE"/>
    <w:rsid w:val="00320508"/>
    <w:rsid w:val="003217AD"/>
    <w:rsid w:val="0032375A"/>
    <w:rsid w:val="0032380C"/>
    <w:rsid w:val="00324B8D"/>
    <w:rsid w:val="003271B9"/>
    <w:rsid w:val="00330141"/>
    <w:rsid w:val="0033084A"/>
    <w:rsid w:val="00330FB1"/>
    <w:rsid w:val="00331559"/>
    <w:rsid w:val="0033240C"/>
    <w:rsid w:val="003324CD"/>
    <w:rsid w:val="003338EA"/>
    <w:rsid w:val="00335305"/>
    <w:rsid w:val="00335E50"/>
    <w:rsid w:val="00342375"/>
    <w:rsid w:val="00342EEE"/>
    <w:rsid w:val="003437B1"/>
    <w:rsid w:val="003438FF"/>
    <w:rsid w:val="003439D1"/>
    <w:rsid w:val="003439E6"/>
    <w:rsid w:val="00343EFA"/>
    <w:rsid w:val="00347120"/>
    <w:rsid w:val="003477AA"/>
    <w:rsid w:val="00350BB0"/>
    <w:rsid w:val="00350E3E"/>
    <w:rsid w:val="00351579"/>
    <w:rsid w:val="00354BBC"/>
    <w:rsid w:val="003618FB"/>
    <w:rsid w:val="00364EA4"/>
    <w:rsid w:val="00370B0A"/>
    <w:rsid w:val="00372473"/>
    <w:rsid w:val="0037309B"/>
    <w:rsid w:val="00373A55"/>
    <w:rsid w:val="00374BAD"/>
    <w:rsid w:val="0037784A"/>
    <w:rsid w:val="0037786D"/>
    <w:rsid w:val="00380149"/>
    <w:rsid w:val="00383D96"/>
    <w:rsid w:val="00383DA8"/>
    <w:rsid w:val="003863CD"/>
    <w:rsid w:val="003905D7"/>
    <w:rsid w:val="0039246C"/>
    <w:rsid w:val="0039399C"/>
    <w:rsid w:val="00393D9F"/>
    <w:rsid w:val="00394D48"/>
    <w:rsid w:val="00397C66"/>
    <w:rsid w:val="003A028E"/>
    <w:rsid w:val="003A1194"/>
    <w:rsid w:val="003A12DA"/>
    <w:rsid w:val="003A1D01"/>
    <w:rsid w:val="003A2E14"/>
    <w:rsid w:val="003B146B"/>
    <w:rsid w:val="003B73DE"/>
    <w:rsid w:val="003C117D"/>
    <w:rsid w:val="003C209B"/>
    <w:rsid w:val="003C2182"/>
    <w:rsid w:val="003C44F2"/>
    <w:rsid w:val="003C5225"/>
    <w:rsid w:val="003C6031"/>
    <w:rsid w:val="003C64C2"/>
    <w:rsid w:val="003C6F54"/>
    <w:rsid w:val="003D0A44"/>
    <w:rsid w:val="003D6319"/>
    <w:rsid w:val="003D7350"/>
    <w:rsid w:val="003E0998"/>
    <w:rsid w:val="003E0F50"/>
    <w:rsid w:val="003E276E"/>
    <w:rsid w:val="003E371D"/>
    <w:rsid w:val="003E4F7E"/>
    <w:rsid w:val="003E5AFD"/>
    <w:rsid w:val="003F12EB"/>
    <w:rsid w:val="003F1748"/>
    <w:rsid w:val="003F1845"/>
    <w:rsid w:val="003F20DC"/>
    <w:rsid w:val="003F25FD"/>
    <w:rsid w:val="003F2697"/>
    <w:rsid w:val="003F3BA2"/>
    <w:rsid w:val="004006E6"/>
    <w:rsid w:val="004007F2"/>
    <w:rsid w:val="00402C69"/>
    <w:rsid w:val="00403671"/>
    <w:rsid w:val="00406EB4"/>
    <w:rsid w:val="00407646"/>
    <w:rsid w:val="004103E9"/>
    <w:rsid w:val="00411E99"/>
    <w:rsid w:val="00413D4A"/>
    <w:rsid w:val="00414040"/>
    <w:rsid w:val="004171CB"/>
    <w:rsid w:val="0041751E"/>
    <w:rsid w:val="004200C1"/>
    <w:rsid w:val="00421764"/>
    <w:rsid w:val="00421E50"/>
    <w:rsid w:val="004236B0"/>
    <w:rsid w:val="00426645"/>
    <w:rsid w:val="004276F5"/>
    <w:rsid w:val="0042774C"/>
    <w:rsid w:val="00427DE7"/>
    <w:rsid w:val="00430B33"/>
    <w:rsid w:val="00431770"/>
    <w:rsid w:val="00432A52"/>
    <w:rsid w:val="00433BEC"/>
    <w:rsid w:val="00433D62"/>
    <w:rsid w:val="004340CF"/>
    <w:rsid w:val="00440982"/>
    <w:rsid w:val="00441F74"/>
    <w:rsid w:val="004426CC"/>
    <w:rsid w:val="00443357"/>
    <w:rsid w:val="00444503"/>
    <w:rsid w:val="00444BE6"/>
    <w:rsid w:val="0044514C"/>
    <w:rsid w:val="00452689"/>
    <w:rsid w:val="004534CF"/>
    <w:rsid w:val="00457A70"/>
    <w:rsid w:val="00457AB1"/>
    <w:rsid w:val="004618AF"/>
    <w:rsid w:val="004619AD"/>
    <w:rsid w:val="00464466"/>
    <w:rsid w:val="004657A7"/>
    <w:rsid w:val="00465EFB"/>
    <w:rsid w:val="0046661D"/>
    <w:rsid w:val="004700D2"/>
    <w:rsid w:val="0047364E"/>
    <w:rsid w:val="00473A87"/>
    <w:rsid w:val="00476CDC"/>
    <w:rsid w:val="004770F1"/>
    <w:rsid w:val="0047765B"/>
    <w:rsid w:val="00477765"/>
    <w:rsid w:val="0047790A"/>
    <w:rsid w:val="00481B8F"/>
    <w:rsid w:val="00484F4E"/>
    <w:rsid w:val="00485203"/>
    <w:rsid w:val="004857F7"/>
    <w:rsid w:val="00491CAD"/>
    <w:rsid w:val="00492DCC"/>
    <w:rsid w:val="00494669"/>
    <w:rsid w:val="00495FAB"/>
    <w:rsid w:val="004A07C5"/>
    <w:rsid w:val="004A14F7"/>
    <w:rsid w:val="004A1F67"/>
    <w:rsid w:val="004A2294"/>
    <w:rsid w:val="004A35B3"/>
    <w:rsid w:val="004A40B6"/>
    <w:rsid w:val="004A4996"/>
    <w:rsid w:val="004A5E29"/>
    <w:rsid w:val="004A61ED"/>
    <w:rsid w:val="004A73A2"/>
    <w:rsid w:val="004B2345"/>
    <w:rsid w:val="004B3F97"/>
    <w:rsid w:val="004B513A"/>
    <w:rsid w:val="004C4CA0"/>
    <w:rsid w:val="004C5FED"/>
    <w:rsid w:val="004C6762"/>
    <w:rsid w:val="004D0753"/>
    <w:rsid w:val="004D08BF"/>
    <w:rsid w:val="004D1695"/>
    <w:rsid w:val="004D18BA"/>
    <w:rsid w:val="004D397E"/>
    <w:rsid w:val="004D3FCF"/>
    <w:rsid w:val="004D555D"/>
    <w:rsid w:val="004D6133"/>
    <w:rsid w:val="004D6A69"/>
    <w:rsid w:val="004E064D"/>
    <w:rsid w:val="004E4C36"/>
    <w:rsid w:val="004E5AB9"/>
    <w:rsid w:val="004E7B48"/>
    <w:rsid w:val="004E7C4A"/>
    <w:rsid w:val="004F1015"/>
    <w:rsid w:val="004F251C"/>
    <w:rsid w:val="004F45A4"/>
    <w:rsid w:val="004F4A50"/>
    <w:rsid w:val="005000EA"/>
    <w:rsid w:val="0050094E"/>
    <w:rsid w:val="005011C2"/>
    <w:rsid w:val="00501917"/>
    <w:rsid w:val="00503185"/>
    <w:rsid w:val="00503CA5"/>
    <w:rsid w:val="00511DDD"/>
    <w:rsid w:val="00513E5C"/>
    <w:rsid w:val="005151B9"/>
    <w:rsid w:val="00515E19"/>
    <w:rsid w:val="00515EA8"/>
    <w:rsid w:val="005164E9"/>
    <w:rsid w:val="00517271"/>
    <w:rsid w:val="00520821"/>
    <w:rsid w:val="0052401F"/>
    <w:rsid w:val="00524B76"/>
    <w:rsid w:val="005278B3"/>
    <w:rsid w:val="00530722"/>
    <w:rsid w:val="005319C2"/>
    <w:rsid w:val="00536248"/>
    <w:rsid w:val="0054015B"/>
    <w:rsid w:val="005416A7"/>
    <w:rsid w:val="00542A83"/>
    <w:rsid w:val="00545B7F"/>
    <w:rsid w:val="00547B6B"/>
    <w:rsid w:val="00551B27"/>
    <w:rsid w:val="00551F0D"/>
    <w:rsid w:val="0055242E"/>
    <w:rsid w:val="005537F6"/>
    <w:rsid w:val="005561E7"/>
    <w:rsid w:val="005574CB"/>
    <w:rsid w:val="005578BA"/>
    <w:rsid w:val="00561AD7"/>
    <w:rsid w:val="00562AA2"/>
    <w:rsid w:val="0056545B"/>
    <w:rsid w:val="005669B1"/>
    <w:rsid w:val="005710F1"/>
    <w:rsid w:val="00571282"/>
    <w:rsid w:val="00571298"/>
    <w:rsid w:val="00571542"/>
    <w:rsid w:val="00574935"/>
    <w:rsid w:val="0057611D"/>
    <w:rsid w:val="00576B06"/>
    <w:rsid w:val="00576FDD"/>
    <w:rsid w:val="005771B5"/>
    <w:rsid w:val="005811C1"/>
    <w:rsid w:val="0058411B"/>
    <w:rsid w:val="00585635"/>
    <w:rsid w:val="005856A4"/>
    <w:rsid w:val="00585D3D"/>
    <w:rsid w:val="00585EA4"/>
    <w:rsid w:val="0058618E"/>
    <w:rsid w:val="005877C4"/>
    <w:rsid w:val="00587A75"/>
    <w:rsid w:val="00590B20"/>
    <w:rsid w:val="0059606C"/>
    <w:rsid w:val="005960F9"/>
    <w:rsid w:val="005A029E"/>
    <w:rsid w:val="005A0EEE"/>
    <w:rsid w:val="005A40C2"/>
    <w:rsid w:val="005A71E6"/>
    <w:rsid w:val="005A7F3F"/>
    <w:rsid w:val="005B128A"/>
    <w:rsid w:val="005B19A1"/>
    <w:rsid w:val="005B3614"/>
    <w:rsid w:val="005B3E18"/>
    <w:rsid w:val="005B703E"/>
    <w:rsid w:val="005C207A"/>
    <w:rsid w:val="005C2DD5"/>
    <w:rsid w:val="005C2F62"/>
    <w:rsid w:val="005C3B40"/>
    <w:rsid w:val="005C3CAD"/>
    <w:rsid w:val="005C601C"/>
    <w:rsid w:val="005C7346"/>
    <w:rsid w:val="005D092F"/>
    <w:rsid w:val="005D0A3D"/>
    <w:rsid w:val="005D313D"/>
    <w:rsid w:val="005D4679"/>
    <w:rsid w:val="005D4C89"/>
    <w:rsid w:val="005D5B91"/>
    <w:rsid w:val="005D76CC"/>
    <w:rsid w:val="005E071E"/>
    <w:rsid w:val="005E0BB2"/>
    <w:rsid w:val="005E137D"/>
    <w:rsid w:val="005E13DF"/>
    <w:rsid w:val="005E1F7B"/>
    <w:rsid w:val="005E2F11"/>
    <w:rsid w:val="005E3980"/>
    <w:rsid w:val="005E3BEF"/>
    <w:rsid w:val="005E44DE"/>
    <w:rsid w:val="005E4FB2"/>
    <w:rsid w:val="005E5DE0"/>
    <w:rsid w:val="005E5F24"/>
    <w:rsid w:val="005E75FF"/>
    <w:rsid w:val="005F1B32"/>
    <w:rsid w:val="005F1CE2"/>
    <w:rsid w:val="005F3127"/>
    <w:rsid w:val="005F3D1B"/>
    <w:rsid w:val="005F654F"/>
    <w:rsid w:val="005F657E"/>
    <w:rsid w:val="005F7E93"/>
    <w:rsid w:val="006008DF"/>
    <w:rsid w:val="00600DBC"/>
    <w:rsid w:val="006038DF"/>
    <w:rsid w:val="00603B7A"/>
    <w:rsid w:val="00606BDD"/>
    <w:rsid w:val="0060725A"/>
    <w:rsid w:val="00607963"/>
    <w:rsid w:val="00612C9E"/>
    <w:rsid w:val="006130F1"/>
    <w:rsid w:val="00616481"/>
    <w:rsid w:val="006205AA"/>
    <w:rsid w:val="006208D3"/>
    <w:rsid w:val="00620C69"/>
    <w:rsid w:val="0062110C"/>
    <w:rsid w:val="0062146D"/>
    <w:rsid w:val="00624446"/>
    <w:rsid w:val="00624B88"/>
    <w:rsid w:val="00625361"/>
    <w:rsid w:val="006258BF"/>
    <w:rsid w:val="00626BDC"/>
    <w:rsid w:val="00626D3A"/>
    <w:rsid w:val="0062774B"/>
    <w:rsid w:val="00630AFA"/>
    <w:rsid w:val="00630EDF"/>
    <w:rsid w:val="006348FC"/>
    <w:rsid w:val="00635D89"/>
    <w:rsid w:val="00640279"/>
    <w:rsid w:val="00640C3C"/>
    <w:rsid w:val="006411E5"/>
    <w:rsid w:val="006463D1"/>
    <w:rsid w:val="00646AE9"/>
    <w:rsid w:val="00646D31"/>
    <w:rsid w:val="00654267"/>
    <w:rsid w:val="006555CF"/>
    <w:rsid w:val="00662AB1"/>
    <w:rsid w:val="006630F0"/>
    <w:rsid w:val="0066393B"/>
    <w:rsid w:val="00664BBD"/>
    <w:rsid w:val="00665870"/>
    <w:rsid w:val="0067151B"/>
    <w:rsid w:val="00673449"/>
    <w:rsid w:val="00673D57"/>
    <w:rsid w:val="006743A7"/>
    <w:rsid w:val="006762F2"/>
    <w:rsid w:val="00681A9B"/>
    <w:rsid w:val="006821AB"/>
    <w:rsid w:val="00682F60"/>
    <w:rsid w:val="00684C1D"/>
    <w:rsid w:val="006850A1"/>
    <w:rsid w:val="00690029"/>
    <w:rsid w:val="00690464"/>
    <w:rsid w:val="00690CB9"/>
    <w:rsid w:val="006913F2"/>
    <w:rsid w:val="0069183E"/>
    <w:rsid w:val="00693E2B"/>
    <w:rsid w:val="006940BD"/>
    <w:rsid w:val="00695D30"/>
    <w:rsid w:val="006967EB"/>
    <w:rsid w:val="00696DD8"/>
    <w:rsid w:val="006A09F0"/>
    <w:rsid w:val="006A0AC5"/>
    <w:rsid w:val="006A271B"/>
    <w:rsid w:val="006A27DD"/>
    <w:rsid w:val="006A4484"/>
    <w:rsid w:val="006A4940"/>
    <w:rsid w:val="006A732B"/>
    <w:rsid w:val="006B0263"/>
    <w:rsid w:val="006B14BF"/>
    <w:rsid w:val="006B3BA3"/>
    <w:rsid w:val="006B49DD"/>
    <w:rsid w:val="006B614D"/>
    <w:rsid w:val="006C1993"/>
    <w:rsid w:val="006C361B"/>
    <w:rsid w:val="006C44F7"/>
    <w:rsid w:val="006C63EA"/>
    <w:rsid w:val="006D127F"/>
    <w:rsid w:val="006D39CD"/>
    <w:rsid w:val="006D46E5"/>
    <w:rsid w:val="006D5A96"/>
    <w:rsid w:val="006D6E96"/>
    <w:rsid w:val="006E0B0E"/>
    <w:rsid w:val="006E1744"/>
    <w:rsid w:val="006E2884"/>
    <w:rsid w:val="006E2C39"/>
    <w:rsid w:val="006E679C"/>
    <w:rsid w:val="006E6C1F"/>
    <w:rsid w:val="006E73ED"/>
    <w:rsid w:val="006F039D"/>
    <w:rsid w:val="006F1946"/>
    <w:rsid w:val="006F2BF1"/>
    <w:rsid w:val="006F4021"/>
    <w:rsid w:val="006F5865"/>
    <w:rsid w:val="006F763E"/>
    <w:rsid w:val="006F792C"/>
    <w:rsid w:val="007003BC"/>
    <w:rsid w:val="00701997"/>
    <w:rsid w:val="00701F1B"/>
    <w:rsid w:val="00703494"/>
    <w:rsid w:val="00703DFC"/>
    <w:rsid w:val="0070454C"/>
    <w:rsid w:val="00705086"/>
    <w:rsid w:val="007072ED"/>
    <w:rsid w:val="00707651"/>
    <w:rsid w:val="007111E9"/>
    <w:rsid w:val="00714786"/>
    <w:rsid w:val="00715A25"/>
    <w:rsid w:val="007162FB"/>
    <w:rsid w:val="00717375"/>
    <w:rsid w:val="00717EC8"/>
    <w:rsid w:val="007238A1"/>
    <w:rsid w:val="0072449B"/>
    <w:rsid w:val="00725466"/>
    <w:rsid w:val="00726629"/>
    <w:rsid w:val="007272E3"/>
    <w:rsid w:val="00733219"/>
    <w:rsid w:val="00735E9A"/>
    <w:rsid w:val="007369B4"/>
    <w:rsid w:val="00736DE5"/>
    <w:rsid w:val="00737C00"/>
    <w:rsid w:val="00737F94"/>
    <w:rsid w:val="00740DB0"/>
    <w:rsid w:val="0074139E"/>
    <w:rsid w:val="00744222"/>
    <w:rsid w:val="00746946"/>
    <w:rsid w:val="0075213A"/>
    <w:rsid w:val="00752A6C"/>
    <w:rsid w:val="0075519C"/>
    <w:rsid w:val="00757516"/>
    <w:rsid w:val="00757A1A"/>
    <w:rsid w:val="007640EB"/>
    <w:rsid w:val="007679D4"/>
    <w:rsid w:val="007722BC"/>
    <w:rsid w:val="007725A7"/>
    <w:rsid w:val="00772A76"/>
    <w:rsid w:val="007732EE"/>
    <w:rsid w:val="0077332A"/>
    <w:rsid w:val="00774ABD"/>
    <w:rsid w:val="0077530F"/>
    <w:rsid w:val="00776276"/>
    <w:rsid w:val="00777123"/>
    <w:rsid w:val="007809A8"/>
    <w:rsid w:val="00781EA7"/>
    <w:rsid w:val="00782D92"/>
    <w:rsid w:val="00783216"/>
    <w:rsid w:val="00784087"/>
    <w:rsid w:val="00786AD4"/>
    <w:rsid w:val="007872DE"/>
    <w:rsid w:val="00796479"/>
    <w:rsid w:val="00796AB1"/>
    <w:rsid w:val="00797689"/>
    <w:rsid w:val="007A3CFD"/>
    <w:rsid w:val="007A4647"/>
    <w:rsid w:val="007A518A"/>
    <w:rsid w:val="007A6A1B"/>
    <w:rsid w:val="007B077A"/>
    <w:rsid w:val="007B3D49"/>
    <w:rsid w:val="007B3FC0"/>
    <w:rsid w:val="007B4897"/>
    <w:rsid w:val="007B507D"/>
    <w:rsid w:val="007B54F2"/>
    <w:rsid w:val="007B7055"/>
    <w:rsid w:val="007C17F3"/>
    <w:rsid w:val="007C1997"/>
    <w:rsid w:val="007C1BEF"/>
    <w:rsid w:val="007C1DFD"/>
    <w:rsid w:val="007C2B6B"/>
    <w:rsid w:val="007C3051"/>
    <w:rsid w:val="007C63C7"/>
    <w:rsid w:val="007D3FBF"/>
    <w:rsid w:val="007D3FF0"/>
    <w:rsid w:val="007D5293"/>
    <w:rsid w:val="007D5A4A"/>
    <w:rsid w:val="007D5CDE"/>
    <w:rsid w:val="007D7267"/>
    <w:rsid w:val="007D7CD8"/>
    <w:rsid w:val="007E1008"/>
    <w:rsid w:val="007E58B4"/>
    <w:rsid w:val="007E61AE"/>
    <w:rsid w:val="007E6F04"/>
    <w:rsid w:val="007E72F8"/>
    <w:rsid w:val="007F1B1D"/>
    <w:rsid w:val="007F7CDD"/>
    <w:rsid w:val="008030CC"/>
    <w:rsid w:val="00803730"/>
    <w:rsid w:val="0080450E"/>
    <w:rsid w:val="00805928"/>
    <w:rsid w:val="00805C29"/>
    <w:rsid w:val="008062B2"/>
    <w:rsid w:val="00810611"/>
    <w:rsid w:val="00810756"/>
    <w:rsid w:val="00811001"/>
    <w:rsid w:val="00811E55"/>
    <w:rsid w:val="0081206D"/>
    <w:rsid w:val="00813D06"/>
    <w:rsid w:val="00814381"/>
    <w:rsid w:val="00814601"/>
    <w:rsid w:val="00815B6D"/>
    <w:rsid w:val="00816F82"/>
    <w:rsid w:val="0081799E"/>
    <w:rsid w:val="0082055B"/>
    <w:rsid w:val="00822640"/>
    <w:rsid w:val="008228BE"/>
    <w:rsid w:val="00822D29"/>
    <w:rsid w:val="00824744"/>
    <w:rsid w:val="00824DF0"/>
    <w:rsid w:val="008313FC"/>
    <w:rsid w:val="0083172C"/>
    <w:rsid w:val="008327CE"/>
    <w:rsid w:val="00836EFF"/>
    <w:rsid w:val="00842F14"/>
    <w:rsid w:val="00842FEE"/>
    <w:rsid w:val="0084372D"/>
    <w:rsid w:val="00846022"/>
    <w:rsid w:val="00847BB0"/>
    <w:rsid w:val="00850C92"/>
    <w:rsid w:val="00850D6A"/>
    <w:rsid w:val="00852C2F"/>
    <w:rsid w:val="00853B22"/>
    <w:rsid w:val="00857A81"/>
    <w:rsid w:val="00860B0B"/>
    <w:rsid w:val="008610A0"/>
    <w:rsid w:val="008624C9"/>
    <w:rsid w:val="008626A5"/>
    <w:rsid w:val="00865143"/>
    <w:rsid w:val="00865A42"/>
    <w:rsid w:val="00866296"/>
    <w:rsid w:val="00871C99"/>
    <w:rsid w:val="00872B0F"/>
    <w:rsid w:val="00873812"/>
    <w:rsid w:val="0088093A"/>
    <w:rsid w:val="00883D39"/>
    <w:rsid w:val="0088443B"/>
    <w:rsid w:val="0088773B"/>
    <w:rsid w:val="00892545"/>
    <w:rsid w:val="008969E1"/>
    <w:rsid w:val="008A0916"/>
    <w:rsid w:val="008A15AA"/>
    <w:rsid w:val="008A27D6"/>
    <w:rsid w:val="008A4D3C"/>
    <w:rsid w:val="008A7D25"/>
    <w:rsid w:val="008B00E5"/>
    <w:rsid w:val="008B0948"/>
    <w:rsid w:val="008B1F77"/>
    <w:rsid w:val="008B348C"/>
    <w:rsid w:val="008B3955"/>
    <w:rsid w:val="008B484B"/>
    <w:rsid w:val="008B4FC5"/>
    <w:rsid w:val="008B5FB4"/>
    <w:rsid w:val="008B772D"/>
    <w:rsid w:val="008C05DA"/>
    <w:rsid w:val="008C0CA5"/>
    <w:rsid w:val="008C1638"/>
    <w:rsid w:val="008C2A80"/>
    <w:rsid w:val="008C4CE3"/>
    <w:rsid w:val="008C5F55"/>
    <w:rsid w:val="008D0D62"/>
    <w:rsid w:val="008D2010"/>
    <w:rsid w:val="008D22BA"/>
    <w:rsid w:val="008D2372"/>
    <w:rsid w:val="008D2FAE"/>
    <w:rsid w:val="008D306C"/>
    <w:rsid w:val="008D523C"/>
    <w:rsid w:val="008E0451"/>
    <w:rsid w:val="008E0CE5"/>
    <w:rsid w:val="008E1A26"/>
    <w:rsid w:val="008E25F5"/>
    <w:rsid w:val="008E32FB"/>
    <w:rsid w:val="008E39B0"/>
    <w:rsid w:val="008E59C7"/>
    <w:rsid w:val="008E64A0"/>
    <w:rsid w:val="008E65E1"/>
    <w:rsid w:val="008E7124"/>
    <w:rsid w:val="008E7960"/>
    <w:rsid w:val="008F06A7"/>
    <w:rsid w:val="008F3BEB"/>
    <w:rsid w:val="008F7215"/>
    <w:rsid w:val="00900DA6"/>
    <w:rsid w:val="00901F48"/>
    <w:rsid w:val="00903136"/>
    <w:rsid w:val="0090344A"/>
    <w:rsid w:val="00904CC5"/>
    <w:rsid w:val="0090756C"/>
    <w:rsid w:val="009114AC"/>
    <w:rsid w:val="009125CA"/>
    <w:rsid w:val="009149D6"/>
    <w:rsid w:val="009168EB"/>
    <w:rsid w:val="00917B4A"/>
    <w:rsid w:val="00917D0A"/>
    <w:rsid w:val="009203E7"/>
    <w:rsid w:val="009216BA"/>
    <w:rsid w:val="009218B1"/>
    <w:rsid w:val="00922516"/>
    <w:rsid w:val="009227CE"/>
    <w:rsid w:val="00922F7A"/>
    <w:rsid w:val="00924F24"/>
    <w:rsid w:val="009257F2"/>
    <w:rsid w:val="00925937"/>
    <w:rsid w:val="00927175"/>
    <w:rsid w:val="00927EFA"/>
    <w:rsid w:val="00931664"/>
    <w:rsid w:val="00931C83"/>
    <w:rsid w:val="00935577"/>
    <w:rsid w:val="00937372"/>
    <w:rsid w:val="009379F2"/>
    <w:rsid w:val="009412AF"/>
    <w:rsid w:val="00942DBA"/>
    <w:rsid w:val="00943265"/>
    <w:rsid w:val="00943DCA"/>
    <w:rsid w:val="00945D94"/>
    <w:rsid w:val="00947D23"/>
    <w:rsid w:val="0095277F"/>
    <w:rsid w:val="009536F5"/>
    <w:rsid w:val="009539ED"/>
    <w:rsid w:val="00956855"/>
    <w:rsid w:val="009576FA"/>
    <w:rsid w:val="00960EFA"/>
    <w:rsid w:val="009617D5"/>
    <w:rsid w:val="00962664"/>
    <w:rsid w:val="00966B4D"/>
    <w:rsid w:val="00967F2B"/>
    <w:rsid w:val="0097376E"/>
    <w:rsid w:val="009738DA"/>
    <w:rsid w:val="00973CD5"/>
    <w:rsid w:val="0097548D"/>
    <w:rsid w:val="00975543"/>
    <w:rsid w:val="009768E3"/>
    <w:rsid w:val="009803E2"/>
    <w:rsid w:val="00980C4F"/>
    <w:rsid w:val="00986E23"/>
    <w:rsid w:val="00987037"/>
    <w:rsid w:val="00990F2C"/>
    <w:rsid w:val="0099104F"/>
    <w:rsid w:val="00991F8A"/>
    <w:rsid w:val="0099492B"/>
    <w:rsid w:val="009A11CC"/>
    <w:rsid w:val="009A28A4"/>
    <w:rsid w:val="009A3D50"/>
    <w:rsid w:val="009A4364"/>
    <w:rsid w:val="009A4FAC"/>
    <w:rsid w:val="009A6898"/>
    <w:rsid w:val="009B1111"/>
    <w:rsid w:val="009B244A"/>
    <w:rsid w:val="009B27D2"/>
    <w:rsid w:val="009B357A"/>
    <w:rsid w:val="009B491A"/>
    <w:rsid w:val="009B5AD0"/>
    <w:rsid w:val="009B6A4C"/>
    <w:rsid w:val="009B76C3"/>
    <w:rsid w:val="009B7925"/>
    <w:rsid w:val="009C0363"/>
    <w:rsid w:val="009C5B34"/>
    <w:rsid w:val="009C653B"/>
    <w:rsid w:val="009C7677"/>
    <w:rsid w:val="009D0156"/>
    <w:rsid w:val="009D2AAA"/>
    <w:rsid w:val="009D73BB"/>
    <w:rsid w:val="009D7960"/>
    <w:rsid w:val="009E09AC"/>
    <w:rsid w:val="009E24C8"/>
    <w:rsid w:val="009E4D26"/>
    <w:rsid w:val="009E75F4"/>
    <w:rsid w:val="009E7A89"/>
    <w:rsid w:val="009F15C8"/>
    <w:rsid w:val="009F2E7C"/>
    <w:rsid w:val="009F36FD"/>
    <w:rsid w:val="009F41A4"/>
    <w:rsid w:val="009F5317"/>
    <w:rsid w:val="009F5F3A"/>
    <w:rsid w:val="009F6EAF"/>
    <w:rsid w:val="00A01237"/>
    <w:rsid w:val="00A0145F"/>
    <w:rsid w:val="00A05A2B"/>
    <w:rsid w:val="00A05B1A"/>
    <w:rsid w:val="00A069D2"/>
    <w:rsid w:val="00A06DF6"/>
    <w:rsid w:val="00A06E45"/>
    <w:rsid w:val="00A07CBE"/>
    <w:rsid w:val="00A10FD9"/>
    <w:rsid w:val="00A115F3"/>
    <w:rsid w:val="00A158FC"/>
    <w:rsid w:val="00A166AA"/>
    <w:rsid w:val="00A1744E"/>
    <w:rsid w:val="00A2017B"/>
    <w:rsid w:val="00A21010"/>
    <w:rsid w:val="00A2251A"/>
    <w:rsid w:val="00A230E3"/>
    <w:rsid w:val="00A23E34"/>
    <w:rsid w:val="00A24486"/>
    <w:rsid w:val="00A25109"/>
    <w:rsid w:val="00A26185"/>
    <w:rsid w:val="00A30354"/>
    <w:rsid w:val="00A30E27"/>
    <w:rsid w:val="00A312D6"/>
    <w:rsid w:val="00A33111"/>
    <w:rsid w:val="00A33334"/>
    <w:rsid w:val="00A34184"/>
    <w:rsid w:val="00A36522"/>
    <w:rsid w:val="00A36548"/>
    <w:rsid w:val="00A41377"/>
    <w:rsid w:val="00A426DA"/>
    <w:rsid w:val="00A51B67"/>
    <w:rsid w:val="00A51CE9"/>
    <w:rsid w:val="00A521ED"/>
    <w:rsid w:val="00A523D5"/>
    <w:rsid w:val="00A53B64"/>
    <w:rsid w:val="00A54B06"/>
    <w:rsid w:val="00A57ED4"/>
    <w:rsid w:val="00A60C97"/>
    <w:rsid w:val="00A614A5"/>
    <w:rsid w:val="00A627C0"/>
    <w:rsid w:val="00A62A7F"/>
    <w:rsid w:val="00A654AA"/>
    <w:rsid w:val="00A717F6"/>
    <w:rsid w:val="00A71BC2"/>
    <w:rsid w:val="00A72889"/>
    <w:rsid w:val="00A732F7"/>
    <w:rsid w:val="00A737C0"/>
    <w:rsid w:val="00A746BC"/>
    <w:rsid w:val="00A754C5"/>
    <w:rsid w:val="00A8087C"/>
    <w:rsid w:val="00A824AA"/>
    <w:rsid w:val="00A829BF"/>
    <w:rsid w:val="00A82E4F"/>
    <w:rsid w:val="00A82EF4"/>
    <w:rsid w:val="00A86328"/>
    <w:rsid w:val="00A86B7E"/>
    <w:rsid w:val="00A874F0"/>
    <w:rsid w:val="00A906A9"/>
    <w:rsid w:val="00A947DC"/>
    <w:rsid w:val="00AA0A12"/>
    <w:rsid w:val="00AA1073"/>
    <w:rsid w:val="00AA559C"/>
    <w:rsid w:val="00AB0FFA"/>
    <w:rsid w:val="00AB15F3"/>
    <w:rsid w:val="00AB2FED"/>
    <w:rsid w:val="00AB43E9"/>
    <w:rsid w:val="00AB47E9"/>
    <w:rsid w:val="00AB7C17"/>
    <w:rsid w:val="00AC1164"/>
    <w:rsid w:val="00AC12BE"/>
    <w:rsid w:val="00AC1C92"/>
    <w:rsid w:val="00AC2588"/>
    <w:rsid w:val="00AC2967"/>
    <w:rsid w:val="00AC36A9"/>
    <w:rsid w:val="00AC458A"/>
    <w:rsid w:val="00AC4641"/>
    <w:rsid w:val="00AC6D2A"/>
    <w:rsid w:val="00AD1002"/>
    <w:rsid w:val="00AD2392"/>
    <w:rsid w:val="00AD3A98"/>
    <w:rsid w:val="00AD453B"/>
    <w:rsid w:val="00AD4833"/>
    <w:rsid w:val="00AD4A5C"/>
    <w:rsid w:val="00AE111B"/>
    <w:rsid w:val="00AE53C7"/>
    <w:rsid w:val="00AE7821"/>
    <w:rsid w:val="00AF08BB"/>
    <w:rsid w:val="00AF3342"/>
    <w:rsid w:val="00AF335E"/>
    <w:rsid w:val="00AF5188"/>
    <w:rsid w:val="00AF54D8"/>
    <w:rsid w:val="00AF56A8"/>
    <w:rsid w:val="00B0025E"/>
    <w:rsid w:val="00B01780"/>
    <w:rsid w:val="00B01ECF"/>
    <w:rsid w:val="00B0214B"/>
    <w:rsid w:val="00B02CEA"/>
    <w:rsid w:val="00B03263"/>
    <w:rsid w:val="00B04639"/>
    <w:rsid w:val="00B04D91"/>
    <w:rsid w:val="00B04EBB"/>
    <w:rsid w:val="00B059A7"/>
    <w:rsid w:val="00B138FB"/>
    <w:rsid w:val="00B164EE"/>
    <w:rsid w:val="00B16B56"/>
    <w:rsid w:val="00B17224"/>
    <w:rsid w:val="00B20F69"/>
    <w:rsid w:val="00B21102"/>
    <w:rsid w:val="00B220A9"/>
    <w:rsid w:val="00B22A0F"/>
    <w:rsid w:val="00B23C58"/>
    <w:rsid w:val="00B25104"/>
    <w:rsid w:val="00B26492"/>
    <w:rsid w:val="00B26AFC"/>
    <w:rsid w:val="00B2788C"/>
    <w:rsid w:val="00B31A75"/>
    <w:rsid w:val="00B31F57"/>
    <w:rsid w:val="00B341C8"/>
    <w:rsid w:val="00B37869"/>
    <w:rsid w:val="00B37C28"/>
    <w:rsid w:val="00B400EC"/>
    <w:rsid w:val="00B4148B"/>
    <w:rsid w:val="00B422F5"/>
    <w:rsid w:val="00B426F8"/>
    <w:rsid w:val="00B4341B"/>
    <w:rsid w:val="00B51743"/>
    <w:rsid w:val="00B51764"/>
    <w:rsid w:val="00B54574"/>
    <w:rsid w:val="00B56E1A"/>
    <w:rsid w:val="00B605B3"/>
    <w:rsid w:val="00B63274"/>
    <w:rsid w:val="00B633CD"/>
    <w:rsid w:val="00B643E9"/>
    <w:rsid w:val="00B653CC"/>
    <w:rsid w:val="00B679DD"/>
    <w:rsid w:val="00B747E4"/>
    <w:rsid w:val="00B77628"/>
    <w:rsid w:val="00B77B6B"/>
    <w:rsid w:val="00B80568"/>
    <w:rsid w:val="00B81104"/>
    <w:rsid w:val="00B835E2"/>
    <w:rsid w:val="00B86139"/>
    <w:rsid w:val="00B8677C"/>
    <w:rsid w:val="00B872C9"/>
    <w:rsid w:val="00B87C62"/>
    <w:rsid w:val="00B9027A"/>
    <w:rsid w:val="00B9142B"/>
    <w:rsid w:val="00B92FE8"/>
    <w:rsid w:val="00B93097"/>
    <w:rsid w:val="00B9512D"/>
    <w:rsid w:val="00B9700B"/>
    <w:rsid w:val="00BA08F3"/>
    <w:rsid w:val="00BA11C9"/>
    <w:rsid w:val="00BA144A"/>
    <w:rsid w:val="00BA1714"/>
    <w:rsid w:val="00BA26B3"/>
    <w:rsid w:val="00BA4353"/>
    <w:rsid w:val="00BA50E1"/>
    <w:rsid w:val="00BA5FB2"/>
    <w:rsid w:val="00BA769C"/>
    <w:rsid w:val="00BB222A"/>
    <w:rsid w:val="00BB2559"/>
    <w:rsid w:val="00BB29A9"/>
    <w:rsid w:val="00BB3DB1"/>
    <w:rsid w:val="00BB63AA"/>
    <w:rsid w:val="00BC2213"/>
    <w:rsid w:val="00BC27DA"/>
    <w:rsid w:val="00BC3F7A"/>
    <w:rsid w:val="00BC5106"/>
    <w:rsid w:val="00BC53D4"/>
    <w:rsid w:val="00BC58D9"/>
    <w:rsid w:val="00BC63CD"/>
    <w:rsid w:val="00BD0288"/>
    <w:rsid w:val="00BD18C5"/>
    <w:rsid w:val="00BD3475"/>
    <w:rsid w:val="00BD4F6F"/>
    <w:rsid w:val="00BD650B"/>
    <w:rsid w:val="00BD66C6"/>
    <w:rsid w:val="00BE0215"/>
    <w:rsid w:val="00BE0732"/>
    <w:rsid w:val="00BE1E56"/>
    <w:rsid w:val="00BE2E05"/>
    <w:rsid w:val="00BE30D9"/>
    <w:rsid w:val="00BE42E0"/>
    <w:rsid w:val="00BE435E"/>
    <w:rsid w:val="00BE7502"/>
    <w:rsid w:val="00BE7FAB"/>
    <w:rsid w:val="00BF098D"/>
    <w:rsid w:val="00BF1578"/>
    <w:rsid w:val="00BF2A1C"/>
    <w:rsid w:val="00BF3267"/>
    <w:rsid w:val="00BF335C"/>
    <w:rsid w:val="00BF38D4"/>
    <w:rsid w:val="00BF3EEC"/>
    <w:rsid w:val="00BF462F"/>
    <w:rsid w:val="00BF47D4"/>
    <w:rsid w:val="00BF5A88"/>
    <w:rsid w:val="00BF7F35"/>
    <w:rsid w:val="00C014CB"/>
    <w:rsid w:val="00C02CB8"/>
    <w:rsid w:val="00C035C0"/>
    <w:rsid w:val="00C061AE"/>
    <w:rsid w:val="00C0646C"/>
    <w:rsid w:val="00C133D2"/>
    <w:rsid w:val="00C158FB"/>
    <w:rsid w:val="00C15A92"/>
    <w:rsid w:val="00C17D65"/>
    <w:rsid w:val="00C20E48"/>
    <w:rsid w:val="00C218BA"/>
    <w:rsid w:val="00C23FD1"/>
    <w:rsid w:val="00C24563"/>
    <w:rsid w:val="00C24963"/>
    <w:rsid w:val="00C259F9"/>
    <w:rsid w:val="00C27601"/>
    <w:rsid w:val="00C277D9"/>
    <w:rsid w:val="00C3016C"/>
    <w:rsid w:val="00C339AD"/>
    <w:rsid w:val="00C35A9A"/>
    <w:rsid w:val="00C36763"/>
    <w:rsid w:val="00C3772B"/>
    <w:rsid w:val="00C41D23"/>
    <w:rsid w:val="00C43AC4"/>
    <w:rsid w:val="00C4561B"/>
    <w:rsid w:val="00C50CF7"/>
    <w:rsid w:val="00C53EEF"/>
    <w:rsid w:val="00C562B3"/>
    <w:rsid w:val="00C56320"/>
    <w:rsid w:val="00C6141F"/>
    <w:rsid w:val="00C628FA"/>
    <w:rsid w:val="00C63AA5"/>
    <w:rsid w:val="00C640B8"/>
    <w:rsid w:val="00C6566E"/>
    <w:rsid w:val="00C67B34"/>
    <w:rsid w:val="00C70928"/>
    <w:rsid w:val="00C71CD2"/>
    <w:rsid w:val="00C72696"/>
    <w:rsid w:val="00C73CE4"/>
    <w:rsid w:val="00C73E39"/>
    <w:rsid w:val="00C743E8"/>
    <w:rsid w:val="00C76020"/>
    <w:rsid w:val="00C81C64"/>
    <w:rsid w:val="00C82B67"/>
    <w:rsid w:val="00C830DD"/>
    <w:rsid w:val="00C836E7"/>
    <w:rsid w:val="00C86ECA"/>
    <w:rsid w:val="00C9162D"/>
    <w:rsid w:val="00C91D79"/>
    <w:rsid w:val="00C93445"/>
    <w:rsid w:val="00C956DD"/>
    <w:rsid w:val="00C95A5F"/>
    <w:rsid w:val="00C979B5"/>
    <w:rsid w:val="00CA22FC"/>
    <w:rsid w:val="00CA2F41"/>
    <w:rsid w:val="00CA5D6E"/>
    <w:rsid w:val="00CA6DF1"/>
    <w:rsid w:val="00CA78C4"/>
    <w:rsid w:val="00CB0258"/>
    <w:rsid w:val="00CB09E3"/>
    <w:rsid w:val="00CB0BEA"/>
    <w:rsid w:val="00CB2554"/>
    <w:rsid w:val="00CB4EB1"/>
    <w:rsid w:val="00CB6B16"/>
    <w:rsid w:val="00CC081D"/>
    <w:rsid w:val="00CC3149"/>
    <w:rsid w:val="00CC389B"/>
    <w:rsid w:val="00CD4CDF"/>
    <w:rsid w:val="00CD5ADA"/>
    <w:rsid w:val="00CD6268"/>
    <w:rsid w:val="00CE0B27"/>
    <w:rsid w:val="00CE5201"/>
    <w:rsid w:val="00CE7F7F"/>
    <w:rsid w:val="00CF18BF"/>
    <w:rsid w:val="00CF46FD"/>
    <w:rsid w:val="00CF784B"/>
    <w:rsid w:val="00CF7E11"/>
    <w:rsid w:val="00D01399"/>
    <w:rsid w:val="00D035F0"/>
    <w:rsid w:val="00D07000"/>
    <w:rsid w:val="00D104F3"/>
    <w:rsid w:val="00D10CC2"/>
    <w:rsid w:val="00D136A4"/>
    <w:rsid w:val="00D169A4"/>
    <w:rsid w:val="00D16EDE"/>
    <w:rsid w:val="00D20F31"/>
    <w:rsid w:val="00D228F7"/>
    <w:rsid w:val="00D2295F"/>
    <w:rsid w:val="00D235A1"/>
    <w:rsid w:val="00D23BD4"/>
    <w:rsid w:val="00D27754"/>
    <w:rsid w:val="00D30FBF"/>
    <w:rsid w:val="00D31C44"/>
    <w:rsid w:val="00D31FAD"/>
    <w:rsid w:val="00D35CBB"/>
    <w:rsid w:val="00D35D87"/>
    <w:rsid w:val="00D37A08"/>
    <w:rsid w:val="00D414FA"/>
    <w:rsid w:val="00D41AE8"/>
    <w:rsid w:val="00D4283A"/>
    <w:rsid w:val="00D4417C"/>
    <w:rsid w:val="00D44A86"/>
    <w:rsid w:val="00D4725A"/>
    <w:rsid w:val="00D501BB"/>
    <w:rsid w:val="00D50CB3"/>
    <w:rsid w:val="00D5188E"/>
    <w:rsid w:val="00D526F5"/>
    <w:rsid w:val="00D5362F"/>
    <w:rsid w:val="00D54F55"/>
    <w:rsid w:val="00D60076"/>
    <w:rsid w:val="00D60876"/>
    <w:rsid w:val="00D60B39"/>
    <w:rsid w:val="00D62C4E"/>
    <w:rsid w:val="00D63B04"/>
    <w:rsid w:val="00D64269"/>
    <w:rsid w:val="00D67A55"/>
    <w:rsid w:val="00D7148A"/>
    <w:rsid w:val="00D74F15"/>
    <w:rsid w:val="00D75926"/>
    <w:rsid w:val="00D75BB0"/>
    <w:rsid w:val="00D7610A"/>
    <w:rsid w:val="00D8097B"/>
    <w:rsid w:val="00D82C49"/>
    <w:rsid w:val="00D8324A"/>
    <w:rsid w:val="00D834C3"/>
    <w:rsid w:val="00D845F7"/>
    <w:rsid w:val="00D90CB0"/>
    <w:rsid w:val="00D94746"/>
    <w:rsid w:val="00D94F71"/>
    <w:rsid w:val="00D96732"/>
    <w:rsid w:val="00DA1BC0"/>
    <w:rsid w:val="00DA30E9"/>
    <w:rsid w:val="00DA368C"/>
    <w:rsid w:val="00DA391E"/>
    <w:rsid w:val="00DA3EC9"/>
    <w:rsid w:val="00DA5CA6"/>
    <w:rsid w:val="00DA71AD"/>
    <w:rsid w:val="00DB06DE"/>
    <w:rsid w:val="00DB0A84"/>
    <w:rsid w:val="00DB10BB"/>
    <w:rsid w:val="00DB1343"/>
    <w:rsid w:val="00DB2542"/>
    <w:rsid w:val="00DB38C6"/>
    <w:rsid w:val="00DB3C9B"/>
    <w:rsid w:val="00DB587B"/>
    <w:rsid w:val="00DB5EF4"/>
    <w:rsid w:val="00DB624E"/>
    <w:rsid w:val="00DB649B"/>
    <w:rsid w:val="00DB7AA0"/>
    <w:rsid w:val="00DC05D7"/>
    <w:rsid w:val="00DC0648"/>
    <w:rsid w:val="00DC0F2B"/>
    <w:rsid w:val="00DC3210"/>
    <w:rsid w:val="00DC4116"/>
    <w:rsid w:val="00DD045B"/>
    <w:rsid w:val="00DD079C"/>
    <w:rsid w:val="00DD4240"/>
    <w:rsid w:val="00DD45CB"/>
    <w:rsid w:val="00DD4915"/>
    <w:rsid w:val="00DD5EC5"/>
    <w:rsid w:val="00DE051D"/>
    <w:rsid w:val="00DE0AB1"/>
    <w:rsid w:val="00DE17B3"/>
    <w:rsid w:val="00DF011F"/>
    <w:rsid w:val="00DF1229"/>
    <w:rsid w:val="00DF2134"/>
    <w:rsid w:val="00DF4094"/>
    <w:rsid w:val="00DF4478"/>
    <w:rsid w:val="00E014D7"/>
    <w:rsid w:val="00E1093C"/>
    <w:rsid w:val="00E11E05"/>
    <w:rsid w:val="00E122E1"/>
    <w:rsid w:val="00E12496"/>
    <w:rsid w:val="00E13064"/>
    <w:rsid w:val="00E139BE"/>
    <w:rsid w:val="00E1510C"/>
    <w:rsid w:val="00E15B4F"/>
    <w:rsid w:val="00E15C50"/>
    <w:rsid w:val="00E16127"/>
    <w:rsid w:val="00E20E2B"/>
    <w:rsid w:val="00E21EB3"/>
    <w:rsid w:val="00E226EA"/>
    <w:rsid w:val="00E22790"/>
    <w:rsid w:val="00E235D4"/>
    <w:rsid w:val="00E239FE"/>
    <w:rsid w:val="00E24196"/>
    <w:rsid w:val="00E25946"/>
    <w:rsid w:val="00E27687"/>
    <w:rsid w:val="00E277AD"/>
    <w:rsid w:val="00E31A5F"/>
    <w:rsid w:val="00E34191"/>
    <w:rsid w:val="00E3528D"/>
    <w:rsid w:val="00E41155"/>
    <w:rsid w:val="00E41300"/>
    <w:rsid w:val="00E431A5"/>
    <w:rsid w:val="00E465FE"/>
    <w:rsid w:val="00E47B33"/>
    <w:rsid w:val="00E52439"/>
    <w:rsid w:val="00E52F78"/>
    <w:rsid w:val="00E554CB"/>
    <w:rsid w:val="00E562FD"/>
    <w:rsid w:val="00E61A34"/>
    <w:rsid w:val="00E64891"/>
    <w:rsid w:val="00E649C9"/>
    <w:rsid w:val="00E713A3"/>
    <w:rsid w:val="00E772CB"/>
    <w:rsid w:val="00E7783B"/>
    <w:rsid w:val="00E81B03"/>
    <w:rsid w:val="00E81E8F"/>
    <w:rsid w:val="00E829D0"/>
    <w:rsid w:val="00E83E9D"/>
    <w:rsid w:val="00E85457"/>
    <w:rsid w:val="00E8583C"/>
    <w:rsid w:val="00E870D7"/>
    <w:rsid w:val="00E92394"/>
    <w:rsid w:val="00E926CA"/>
    <w:rsid w:val="00E953F0"/>
    <w:rsid w:val="00EA0EE6"/>
    <w:rsid w:val="00EA53CA"/>
    <w:rsid w:val="00EB1912"/>
    <w:rsid w:val="00EB217B"/>
    <w:rsid w:val="00EB2267"/>
    <w:rsid w:val="00EB3CF0"/>
    <w:rsid w:val="00EB4233"/>
    <w:rsid w:val="00EB46B7"/>
    <w:rsid w:val="00EB70B9"/>
    <w:rsid w:val="00EB7E71"/>
    <w:rsid w:val="00EC0A3C"/>
    <w:rsid w:val="00EC1995"/>
    <w:rsid w:val="00ED063B"/>
    <w:rsid w:val="00ED3376"/>
    <w:rsid w:val="00ED5374"/>
    <w:rsid w:val="00ED679D"/>
    <w:rsid w:val="00ED6B20"/>
    <w:rsid w:val="00EE03FE"/>
    <w:rsid w:val="00EE1326"/>
    <w:rsid w:val="00EE1BEF"/>
    <w:rsid w:val="00EE2561"/>
    <w:rsid w:val="00EE30D9"/>
    <w:rsid w:val="00EE39FA"/>
    <w:rsid w:val="00EE5968"/>
    <w:rsid w:val="00EF0F2A"/>
    <w:rsid w:val="00EF127F"/>
    <w:rsid w:val="00EF1BD2"/>
    <w:rsid w:val="00EF4410"/>
    <w:rsid w:val="00EF6AB5"/>
    <w:rsid w:val="00EF6BAD"/>
    <w:rsid w:val="00EF7D29"/>
    <w:rsid w:val="00F00473"/>
    <w:rsid w:val="00F00C35"/>
    <w:rsid w:val="00F024B8"/>
    <w:rsid w:val="00F030FD"/>
    <w:rsid w:val="00F05137"/>
    <w:rsid w:val="00F05AE5"/>
    <w:rsid w:val="00F06560"/>
    <w:rsid w:val="00F10204"/>
    <w:rsid w:val="00F14E44"/>
    <w:rsid w:val="00F1637E"/>
    <w:rsid w:val="00F1708B"/>
    <w:rsid w:val="00F179DB"/>
    <w:rsid w:val="00F204FE"/>
    <w:rsid w:val="00F22D8C"/>
    <w:rsid w:val="00F245F6"/>
    <w:rsid w:val="00F2565D"/>
    <w:rsid w:val="00F25F78"/>
    <w:rsid w:val="00F2793C"/>
    <w:rsid w:val="00F332D8"/>
    <w:rsid w:val="00F33BD5"/>
    <w:rsid w:val="00F33C95"/>
    <w:rsid w:val="00F347C7"/>
    <w:rsid w:val="00F348AA"/>
    <w:rsid w:val="00F369DD"/>
    <w:rsid w:val="00F36C59"/>
    <w:rsid w:val="00F40F68"/>
    <w:rsid w:val="00F40FC8"/>
    <w:rsid w:val="00F4403E"/>
    <w:rsid w:val="00F44429"/>
    <w:rsid w:val="00F5168D"/>
    <w:rsid w:val="00F5180E"/>
    <w:rsid w:val="00F54315"/>
    <w:rsid w:val="00F54BCC"/>
    <w:rsid w:val="00F54CB2"/>
    <w:rsid w:val="00F559EB"/>
    <w:rsid w:val="00F55E2C"/>
    <w:rsid w:val="00F5669D"/>
    <w:rsid w:val="00F567FF"/>
    <w:rsid w:val="00F569C6"/>
    <w:rsid w:val="00F57363"/>
    <w:rsid w:val="00F603A6"/>
    <w:rsid w:val="00F609BF"/>
    <w:rsid w:val="00F630B6"/>
    <w:rsid w:val="00F641AD"/>
    <w:rsid w:val="00F64E9A"/>
    <w:rsid w:val="00F6582E"/>
    <w:rsid w:val="00F712DA"/>
    <w:rsid w:val="00F714A7"/>
    <w:rsid w:val="00F72958"/>
    <w:rsid w:val="00F74D38"/>
    <w:rsid w:val="00F76B00"/>
    <w:rsid w:val="00F77A9D"/>
    <w:rsid w:val="00F81469"/>
    <w:rsid w:val="00F827AB"/>
    <w:rsid w:val="00F82D0D"/>
    <w:rsid w:val="00F83623"/>
    <w:rsid w:val="00F84A2C"/>
    <w:rsid w:val="00F85DAE"/>
    <w:rsid w:val="00F868B9"/>
    <w:rsid w:val="00F86BF3"/>
    <w:rsid w:val="00F91331"/>
    <w:rsid w:val="00F9443A"/>
    <w:rsid w:val="00F95372"/>
    <w:rsid w:val="00F97906"/>
    <w:rsid w:val="00FA1069"/>
    <w:rsid w:val="00FA33FD"/>
    <w:rsid w:val="00FA41BF"/>
    <w:rsid w:val="00FA53EC"/>
    <w:rsid w:val="00FA757B"/>
    <w:rsid w:val="00FB0124"/>
    <w:rsid w:val="00FB3DE3"/>
    <w:rsid w:val="00FB653B"/>
    <w:rsid w:val="00FC13DA"/>
    <w:rsid w:val="00FC2403"/>
    <w:rsid w:val="00FC3E63"/>
    <w:rsid w:val="00FC6016"/>
    <w:rsid w:val="00FC778D"/>
    <w:rsid w:val="00FD04FD"/>
    <w:rsid w:val="00FD39A0"/>
    <w:rsid w:val="00FD4468"/>
    <w:rsid w:val="00FD5908"/>
    <w:rsid w:val="00FD5974"/>
    <w:rsid w:val="00FE0AD8"/>
    <w:rsid w:val="00FE131B"/>
    <w:rsid w:val="00FE263D"/>
    <w:rsid w:val="00FE75FC"/>
    <w:rsid w:val="00FF0906"/>
    <w:rsid w:val="00FF2247"/>
    <w:rsid w:val="00FF3CCD"/>
    <w:rsid w:val="00FF3DBB"/>
    <w:rsid w:val="00FF4242"/>
    <w:rsid w:val="00FF4F59"/>
    <w:rsid w:val="00FF52F9"/>
    <w:rsid w:val="00FF56B5"/>
    <w:rsid w:val="00FF7346"/>
    <w:rsid w:val="04A648C2"/>
    <w:rsid w:val="0874288F"/>
    <w:rsid w:val="2BB23230"/>
    <w:rsid w:val="3AF72F9C"/>
    <w:rsid w:val="52FD2C78"/>
    <w:rsid w:val="6D7873A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v:textbox inset="5.85pt,.7pt,5.85pt,.7pt"/>
    </o:shapedefaults>
    <o:shapelayout v:ext="edit">
      <o:idmap v:ext="edit" data="2"/>
    </o:shapelayout>
  </w:shapeDefaults>
  <w:decimalSymbol w:val=","/>
  <w:listSeparator w:val=";"/>
  <w14:docId w14:val="5A9A67E2"/>
  <w15:docId w15:val="{BDD0A5D1-B98F-41FA-82CD-06F239ECA1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6268"/>
    <w:pPr>
      <w:spacing w:after="240" w:line="240" w:lineRule="atLeast"/>
      <w:jc w:val="both"/>
    </w:pPr>
    <w:rPr>
      <w:rFonts w:ascii="Cambria" w:hAnsi="Cambria"/>
      <w:sz w:val="22"/>
      <w:lang w:val="en-GB" w:eastAsia="ja-JP"/>
    </w:rPr>
  </w:style>
  <w:style w:type="paragraph" w:styleId="Heading1">
    <w:name w:val="heading 1"/>
    <w:aliases w:val="Heading 1 (H1),Heading,1,H1"/>
    <w:basedOn w:val="BaseHeading"/>
    <w:next w:val="Normal"/>
    <w:link w:val="Heading1Char"/>
    <w:uiPriority w:val="9"/>
    <w:qFormat/>
    <w:rsid w:val="00CD6268"/>
    <w:pPr>
      <w:keepNext/>
      <w:numPr>
        <w:numId w:val="14"/>
      </w:numPr>
      <w:tabs>
        <w:tab w:val="clear" w:pos="432"/>
        <w:tab w:val="left" w:pos="400"/>
        <w:tab w:val="left" w:pos="560"/>
      </w:tabs>
      <w:suppressAutoHyphens/>
      <w:spacing w:before="270" w:line="270" w:lineRule="exact"/>
      <w:ind w:left="0" w:firstLine="0"/>
    </w:pPr>
    <w:rPr>
      <w:rFonts w:eastAsia="MS Mincho"/>
      <w:b/>
      <w:sz w:val="26"/>
      <w:szCs w:val="20"/>
      <w:lang w:eastAsia="ja-JP"/>
    </w:rPr>
  </w:style>
  <w:style w:type="paragraph" w:styleId="Heading2">
    <w:name w:val="heading 2"/>
    <w:basedOn w:val="Heading1"/>
    <w:next w:val="Normal"/>
    <w:link w:val="Heading2Char"/>
    <w:uiPriority w:val="9"/>
    <w:qFormat/>
    <w:rsid w:val="00CD6268"/>
    <w:pPr>
      <w:numPr>
        <w:ilvl w:val="1"/>
      </w:numPr>
      <w:tabs>
        <w:tab w:val="clear" w:pos="360"/>
        <w:tab w:val="clear" w:pos="400"/>
        <w:tab w:val="clear" w:pos="560"/>
        <w:tab w:val="left" w:pos="540"/>
        <w:tab w:val="left" w:pos="700"/>
      </w:tabs>
      <w:spacing w:before="60" w:line="250" w:lineRule="exact"/>
      <w:outlineLvl w:val="1"/>
    </w:pPr>
    <w:rPr>
      <w:sz w:val="24"/>
    </w:rPr>
  </w:style>
  <w:style w:type="paragraph" w:styleId="Heading3">
    <w:name w:val="heading 3"/>
    <w:basedOn w:val="Heading1"/>
    <w:next w:val="Normal"/>
    <w:link w:val="Heading3Char"/>
    <w:uiPriority w:val="9"/>
    <w:qFormat/>
    <w:rsid w:val="00CD6268"/>
    <w:pPr>
      <w:numPr>
        <w:ilvl w:val="2"/>
      </w:numPr>
      <w:tabs>
        <w:tab w:val="clear" w:pos="400"/>
        <w:tab w:val="clear" w:pos="560"/>
        <w:tab w:val="left" w:pos="880"/>
      </w:tabs>
      <w:spacing w:before="60" w:line="230" w:lineRule="exact"/>
      <w:outlineLvl w:val="2"/>
    </w:pPr>
    <w:rPr>
      <w:sz w:val="22"/>
    </w:rPr>
  </w:style>
  <w:style w:type="paragraph" w:styleId="Heading4">
    <w:name w:val="heading 4"/>
    <w:aliases w:val="eXtylesStyle1"/>
    <w:basedOn w:val="Heading3"/>
    <w:next w:val="Normal"/>
    <w:link w:val="Heading4Char"/>
    <w:uiPriority w:val="9"/>
    <w:qFormat/>
    <w:rsid w:val="00CD6268"/>
    <w:pPr>
      <w:numPr>
        <w:ilvl w:val="3"/>
      </w:numPr>
      <w:tabs>
        <w:tab w:val="clear" w:pos="880"/>
        <w:tab w:val="left" w:pos="940"/>
        <w:tab w:val="left" w:pos="1140"/>
        <w:tab w:val="left" w:pos="1360"/>
      </w:tabs>
      <w:outlineLvl w:val="3"/>
    </w:pPr>
  </w:style>
  <w:style w:type="paragraph" w:styleId="Heading5">
    <w:name w:val="heading 5"/>
    <w:aliases w:val="(Appendix),H5,Heading 5 (H5),H51,h5,DO NOT USE_h5,Appendix A to X,Heading 5   Appendix A to X,5 sub-bullet,sb,4,Indent,Heading5,h51,heading 51,Heading51,h52,h53,Titre 5,Alt+5,Alt+51,Alt+52,Alt+53,Alt+511,Alt+521,Alt+54,Alt+512,Alt+522,Alt+55"/>
    <w:basedOn w:val="Heading4"/>
    <w:next w:val="Normal"/>
    <w:link w:val="Heading5Char"/>
    <w:uiPriority w:val="9"/>
    <w:qFormat/>
    <w:rsid w:val="00CD6268"/>
    <w:pPr>
      <w:numPr>
        <w:ilvl w:val="4"/>
      </w:numPr>
      <w:tabs>
        <w:tab w:val="clear" w:pos="940"/>
        <w:tab w:val="clear" w:pos="1140"/>
        <w:tab w:val="clear" w:pos="1360"/>
      </w:tabs>
      <w:outlineLvl w:val="4"/>
    </w:pPr>
  </w:style>
  <w:style w:type="paragraph" w:styleId="Heading6">
    <w:name w:val="heading 6"/>
    <w:aliases w:val="H6,H61,h6,TOC header,Bullet list,sub-dash,sd,5,Appendix,T1,Heading6,h61,h62,Titre 6,Alt+6"/>
    <w:basedOn w:val="Heading5"/>
    <w:next w:val="Normal"/>
    <w:link w:val="Heading6Char"/>
    <w:uiPriority w:val="9"/>
    <w:qFormat/>
    <w:rsid w:val="00CD6268"/>
    <w:pPr>
      <w:numPr>
        <w:ilvl w:val="5"/>
      </w:numPr>
      <w:outlineLvl w:val="5"/>
    </w:pPr>
  </w:style>
  <w:style w:type="paragraph" w:styleId="Heading7">
    <w:name w:val="heading 7"/>
    <w:basedOn w:val="Normal"/>
    <w:next w:val="Normal"/>
    <w:link w:val="Heading7Char"/>
    <w:uiPriority w:val="9"/>
    <w:qFormat/>
    <w:rsid w:val="00E1093C"/>
    <w:pPr>
      <w:numPr>
        <w:ilvl w:val="6"/>
        <w:numId w:val="1"/>
      </w:numPr>
      <w:outlineLvl w:val="6"/>
    </w:pPr>
    <w:rPr>
      <w:rFonts w:ascii="Times New Roman" w:hAnsi="Times New Roman"/>
    </w:rPr>
  </w:style>
  <w:style w:type="paragraph" w:styleId="Heading8">
    <w:name w:val="heading 8"/>
    <w:basedOn w:val="Normal"/>
    <w:next w:val="Normal"/>
    <w:link w:val="Heading8Char"/>
    <w:uiPriority w:val="9"/>
    <w:qFormat/>
    <w:rsid w:val="00E1093C"/>
    <w:pPr>
      <w:numPr>
        <w:ilvl w:val="7"/>
        <w:numId w:val="1"/>
      </w:numPr>
      <w:outlineLvl w:val="7"/>
    </w:pPr>
    <w:rPr>
      <w:rFonts w:ascii="Times New Roman" w:hAnsi="Times New Roman"/>
      <w:i/>
      <w:iCs/>
    </w:rPr>
  </w:style>
  <w:style w:type="paragraph" w:styleId="Heading9">
    <w:name w:val="heading 9"/>
    <w:basedOn w:val="Normal"/>
    <w:next w:val="Normal"/>
    <w:link w:val="Heading9Char"/>
    <w:uiPriority w:val="9"/>
    <w:qFormat/>
    <w:rsid w:val="00E1093C"/>
    <w:pPr>
      <w:numPr>
        <w:ilvl w:val="8"/>
        <w:numId w:val="1"/>
      </w:numPr>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E1093C"/>
    <w:pPr>
      <w:spacing w:after="0"/>
    </w:pPr>
    <w:rPr>
      <w:rFonts w:ascii="Tahoma" w:hAnsi="Tahoma" w:cs="Tahoma"/>
      <w:sz w:val="16"/>
      <w:szCs w:val="16"/>
    </w:rPr>
  </w:style>
  <w:style w:type="table" w:styleId="TableGrid">
    <w:name w:val="Table Grid"/>
    <w:basedOn w:val="TableNormal"/>
    <w:rsid w:val="00E1093C"/>
    <w:pPr>
      <w:keepLines/>
      <w:spacing w:before="120" w:after="12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E1093C"/>
    <w:rPr>
      <w:color w:val="0000FF"/>
      <w:u w:val="single"/>
    </w:rPr>
  </w:style>
  <w:style w:type="character" w:customStyle="1" w:styleId="Heading1Char">
    <w:name w:val="Heading 1 Char"/>
    <w:aliases w:val="Heading 1 (H1) Char,Heading Char,1 Char,H1 Char"/>
    <w:basedOn w:val="DefaultParagraphFont"/>
    <w:link w:val="Heading1"/>
    <w:uiPriority w:val="9"/>
    <w:rsid w:val="00E1093C"/>
    <w:rPr>
      <w:rFonts w:ascii="Cambria" w:hAnsi="Cambria"/>
      <w:b/>
      <w:sz w:val="26"/>
      <w:lang w:val="en-GB" w:eastAsia="ja-JP"/>
    </w:rPr>
  </w:style>
  <w:style w:type="character" w:customStyle="1" w:styleId="Heading2Char">
    <w:name w:val="Heading 2 Char"/>
    <w:basedOn w:val="DefaultParagraphFont"/>
    <w:link w:val="Heading2"/>
    <w:uiPriority w:val="9"/>
    <w:rsid w:val="001669BE"/>
    <w:rPr>
      <w:rFonts w:ascii="Cambria" w:hAnsi="Cambria"/>
      <w:b/>
      <w:sz w:val="24"/>
      <w:lang w:val="en-GB" w:eastAsia="ja-JP"/>
    </w:rPr>
  </w:style>
  <w:style w:type="character" w:customStyle="1" w:styleId="Heading3Char">
    <w:name w:val="Heading 3 Char"/>
    <w:basedOn w:val="DefaultParagraphFont"/>
    <w:link w:val="Heading3"/>
    <w:uiPriority w:val="9"/>
    <w:rsid w:val="008F06A7"/>
    <w:rPr>
      <w:rFonts w:ascii="Cambria" w:hAnsi="Cambria"/>
      <w:b/>
      <w:sz w:val="22"/>
      <w:lang w:val="en-GB" w:eastAsia="ja-JP"/>
    </w:rPr>
  </w:style>
  <w:style w:type="character" w:customStyle="1" w:styleId="Heading4Char">
    <w:name w:val="Heading 4 Char"/>
    <w:aliases w:val="eXtylesStyle1 Char"/>
    <w:basedOn w:val="DefaultParagraphFont"/>
    <w:link w:val="Heading4"/>
    <w:uiPriority w:val="9"/>
    <w:rsid w:val="00E1093C"/>
    <w:rPr>
      <w:rFonts w:ascii="Cambria" w:hAnsi="Cambria"/>
      <w:b/>
      <w:sz w:val="22"/>
      <w:lang w:val="en-GB" w:eastAsia="ja-JP"/>
    </w:rPr>
  </w:style>
  <w:style w:type="character" w:customStyle="1" w:styleId="Heading5Char">
    <w:name w:val="Heading 5 Char"/>
    <w:aliases w:val="(Appendix) Char,H5 Char,Heading 5 (H5) Char,H51 Char,h5 Char,DO NOT USE_h5 Char,Appendix A to X Char,Heading 5   Appendix A to X Char,5 sub-bullet Char,sb Char,4 Char,Indent Char,Heading5 Char,h51 Char,heading 51 Char,Heading51 Char"/>
    <w:basedOn w:val="DefaultParagraphFont"/>
    <w:link w:val="Heading5"/>
    <w:uiPriority w:val="9"/>
    <w:rsid w:val="00E1093C"/>
    <w:rPr>
      <w:rFonts w:ascii="Cambria" w:hAnsi="Cambria"/>
      <w:b/>
      <w:sz w:val="22"/>
      <w:lang w:val="en-GB" w:eastAsia="ja-JP"/>
    </w:rPr>
  </w:style>
  <w:style w:type="character" w:customStyle="1" w:styleId="Heading6Char">
    <w:name w:val="Heading 6 Char"/>
    <w:aliases w:val="H6 Char,H61 Char,h6 Char,TOC header Char,Bullet list Char,sub-dash Char,sd Char,5 Char,Appendix Char,T1 Char,Heading6 Char,h61 Char,h62 Char,Titre 6 Char,Alt+6 Char"/>
    <w:basedOn w:val="DefaultParagraphFont"/>
    <w:link w:val="Heading6"/>
    <w:uiPriority w:val="9"/>
    <w:rsid w:val="00E1093C"/>
    <w:rPr>
      <w:rFonts w:ascii="Cambria" w:hAnsi="Cambria"/>
      <w:b/>
      <w:sz w:val="22"/>
      <w:lang w:val="en-GB" w:eastAsia="ja-JP"/>
    </w:rPr>
  </w:style>
  <w:style w:type="character" w:customStyle="1" w:styleId="Heading7Char">
    <w:name w:val="Heading 7 Char"/>
    <w:basedOn w:val="DefaultParagraphFont"/>
    <w:link w:val="Heading7"/>
    <w:uiPriority w:val="9"/>
    <w:rsid w:val="00E1093C"/>
    <w:rPr>
      <w:rFonts w:eastAsia="Times New Roman"/>
      <w:sz w:val="24"/>
      <w:szCs w:val="24"/>
    </w:rPr>
  </w:style>
  <w:style w:type="character" w:customStyle="1" w:styleId="Heading8Char">
    <w:name w:val="Heading 8 Char"/>
    <w:basedOn w:val="DefaultParagraphFont"/>
    <w:link w:val="Heading8"/>
    <w:uiPriority w:val="9"/>
    <w:rsid w:val="00E1093C"/>
    <w:rPr>
      <w:rFonts w:eastAsia="Times New Roman"/>
      <w:i/>
      <w:iCs/>
      <w:sz w:val="24"/>
      <w:szCs w:val="24"/>
    </w:rPr>
  </w:style>
  <w:style w:type="character" w:customStyle="1" w:styleId="Heading9Char">
    <w:name w:val="Heading 9 Char"/>
    <w:basedOn w:val="DefaultParagraphFont"/>
    <w:link w:val="Heading9"/>
    <w:uiPriority w:val="9"/>
    <w:rsid w:val="00E1093C"/>
    <w:rPr>
      <w:rFonts w:ascii="Arial" w:eastAsia="Times New Roman" w:hAnsi="Arial" w:cs="Arial"/>
      <w:sz w:val="22"/>
      <w:szCs w:val="22"/>
    </w:rPr>
  </w:style>
  <w:style w:type="paragraph" w:styleId="ListParagraph">
    <w:name w:val="List Paragraph"/>
    <w:aliases w:val="Bullet point,- Bullets,목록 단락,列出段落,Lista1,?? ??,?????,????,列出段落1,中等深浅网格 1 - 着色 21,列表段落,¥¡¡¡¡ì¬º¥¹¥È¶ÎÂä,ÁÐ³ö¶ÎÂä,列表段落1,—ño’i—Ž,¥ê¥¹¥È¶ÎÂä,1st level - Bullet List Paragraph,Lettre d'introduction,Paragrafo elenco,Normal bullet 2,Bullet List"/>
    <w:basedOn w:val="Normal"/>
    <w:link w:val="ListParagraphChar"/>
    <w:uiPriority w:val="34"/>
    <w:qFormat/>
    <w:rsid w:val="00E1093C"/>
    <w:pPr>
      <w:ind w:left="720"/>
      <w:contextualSpacing/>
    </w:pPr>
  </w:style>
  <w:style w:type="character" w:customStyle="1" w:styleId="BalloonTextChar">
    <w:name w:val="Balloon Text Char"/>
    <w:basedOn w:val="DefaultParagraphFont"/>
    <w:link w:val="BalloonText"/>
    <w:uiPriority w:val="99"/>
    <w:rsid w:val="00E1093C"/>
    <w:rPr>
      <w:rFonts w:ascii="Tahoma" w:eastAsia="Times New Roman" w:hAnsi="Tahoma" w:cs="Tahoma"/>
      <w:sz w:val="16"/>
      <w:szCs w:val="16"/>
    </w:rPr>
  </w:style>
  <w:style w:type="paragraph" w:styleId="Title">
    <w:name w:val="Title"/>
    <w:basedOn w:val="Normal"/>
    <w:link w:val="TitleChar"/>
    <w:uiPriority w:val="10"/>
    <w:qFormat/>
    <w:rsid w:val="00E1093C"/>
    <w:pPr>
      <w:jc w:val="center"/>
      <w:outlineLvl w:val="0"/>
    </w:pPr>
    <w:rPr>
      <w:rFonts w:cs="Arial"/>
      <w:b/>
      <w:bCs/>
      <w:kern w:val="28"/>
      <w:sz w:val="32"/>
      <w:szCs w:val="32"/>
    </w:rPr>
  </w:style>
  <w:style w:type="character" w:customStyle="1" w:styleId="TitleChar">
    <w:name w:val="Title Char"/>
    <w:basedOn w:val="DefaultParagraphFont"/>
    <w:link w:val="Title"/>
    <w:uiPriority w:val="10"/>
    <w:rsid w:val="00E1093C"/>
    <w:rPr>
      <w:rFonts w:ascii="Arial" w:eastAsia="Times New Roman" w:hAnsi="Arial" w:cs="Arial"/>
      <w:b/>
      <w:bCs/>
      <w:kern w:val="28"/>
      <w:sz w:val="32"/>
      <w:szCs w:val="32"/>
    </w:rPr>
  </w:style>
  <w:style w:type="paragraph" w:styleId="TOC1">
    <w:name w:val="toc 1"/>
    <w:basedOn w:val="Normal"/>
    <w:next w:val="Normal"/>
    <w:autoRedefine/>
    <w:uiPriority w:val="39"/>
    <w:rsid w:val="00E1093C"/>
    <w:pPr>
      <w:tabs>
        <w:tab w:val="left" w:pos="480"/>
        <w:tab w:val="right" w:leader="dot" w:pos="9350"/>
      </w:tabs>
      <w:spacing w:before="60"/>
    </w:pPr>
  </w:style>
  <w:style w:type="paragraph" w:styleId="TOC2">
    <w:name w:val="toc 2"/>
    <w:basedOn w:val="Normal"/>
    <w:next w:val="Normal"/>
    <w:autoRedefine/>
    <w:uiPriority w:val="39"/>
    <w:rsid w:val="00E1093C"/>
    <w:pPr>
      <w:tabs>
        <w:tab w:val="left" w:pos="880"/>
        <w:tab w:val="left" w:pos="1890"/>
        <w:tab w:val="right" w:leader="dot" w:pos="9350"/>
      </w:tabs>
      <w:spacing w:before="60"/>
      <w:ind w:left="245"/>
    </w:pPr>
  </w:style>
  <w:style w:type="paragraph" w:styleId="Header">
    <w:name w:val="header"/>
    <w:aliases w:val="머리글="/>
    <w:basedOn w:val="Normal"/>
    <w:link w:val="HeaderChar"/>
    <w:uiPriority w:val="99"/>
    <w:rsid w:val="00E1093C"/>
    <w:pPr>
      <w:tabs>
        <w:tab w:val="center" w:pos="4320"/>
        <w:tab w:val="right" w:pos="8640"/>
      </w:tabs>
    </w:pPr>
  </w:style>
  <w:style w:type="character" w:customStyle="1" w:styleId="HeaderChar">
    <w:name w:val="Header Char"/>
    <w:aliases w:val="머리글= Char"/>
    <w:basedOn w:val="DefaultParagraphFont"/>
    <w:link w:val="Header"/>
    <w:uiPriority w:val="99"/>
    <w:rsid w:val="00E1093C"/>
    <w:rPr>
      <w:rFonts w:ascii="Arial" w:eastAsia="Times New Roman" w:hAnsi="Arial"/>
      <w:sz w:val="24"/>
      <w:szCs w:val="24"/>
    </w:rPr>
  </w:style>
  <w:style w:type="paragraph" w:styleId="Footer">
    <w:name w:val="footer"/>
    <w:basedOn w:val="Normal"/>
    <w:link w:val="FooterChar"/>
    <w:uiPriority w:val="99"/>
    <w:rsid w:val="00E1093C"/>
    <w:pPr>
      <w:tabs>
        <w:tab w:val="center" w:pos="4320"/>
        <w:tab w:val="right" w:pos="8640"/>
      </w:tabs>
    </w:pPr>
  </w:style>
  <w:style w:type="character" w:customStyle="1" w:styleId="FooterChar">
    <w:name w:val="Footer Char"/>
    <w:basedOn w:val="DefaultParagraphFont"/>
    <w:link w:val="Footer"/>
    <w:uiPriority w:val="99"/>
    <w:rsid w:val="00E1093C"/>
    <w:rPr>
      <w:rFonts w:ascii="Arial" w:eastAsia="Times New Roman" w:hAnsi="Arial"/>
      <w:sz w:val="24"/>
      <w:szCs w:val="24"/>
    </w:r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Labelli"/>
    <w:basedOn w:val="Normal"/>
    <w:next w:val="Normal"/>
    <w:link w:val="CaptionChar"/>
    <w:qFormat/>
    <w:rsid w:val="00E1093C"/>
    <w:rPr>
      <w:b/>
      <w:bCs/>
    </w:rPr>
  </w:style>
  <w:style w:type="paragraph" w:styleId="TOC3">
    <w:name w:val="toc 3"/>
    <w:basedOn w:val="Normal"/>
    <w:next w:val="Normal"/>
    <w:autoRedefine/>
    <w:uiPriority w:val="39"/>
    <w:rsid w:val="00E1093C"/>
    <w:pPr>
      <w:spacing w:before="60"/>
      <w:ind w:left="403"/>
    </w:pPr>
  </w:style>
  <w:style w:type="paragraph" w:customStyle="1" w:styleId="StyleCaptionCentered">
    <w:name w:val="Style Caption + Centered"/>
    <w:basedOn w:val="Caption"/>
    <w:rsid w:val="00E1093C"/>
    <w:pPr>
      <w:jc w:val="center"/>
    </w:pPr>
    <w:rPr>
      <w:noProof/>
    </w:rPr>
  </w:style>
  <w:style w:type="paragraph" w:customStyle="1" w:styleId="Default">
    <w:name w:val="Default"/>
    <w:rsid w:val="00E1093C"/>
    <w:pPr>
      <w:autoSpaceDE w:val="0"/>
      <w:autoSpaceDN w:val="0"/>
      <w:adjustRightInd w:val="0"/>
      <w:spacing w:before="240" w:after="0" w:line="240" w:lineRule="auto"/>
    </w:pPr>
    <w:rPr>
      <w:rFonts w:ascii="Arial" w:eastAsia="Times New Roman" w:hAnsi="Arial" w:cs="Arial"/>
      <w:color w:val="000000"/>
      <w:sz w:val="24"/>
      <w:szCs w:val="24"/>
    </w:rPr>
  </w:style>
  <w:style w:type="paragraph" w:styleId="Bibliography">
    <w:name w:val="Bibliography"/>
    <w:basedOn w:val="Normal"/>
    <w:next w:val="Normal"/>
    <w:uiPriority w:val="37"/>
    <w:unhideWhenUsed/>
    <w:rsid w:val="00E1093C"/>
  </w:style>
  <w:style w:type="paragraph" w:styleId="TOC4">
    <w:name w:val="toc 4"/>
    <w:basedOn w:val="Normal"/>
    <w:next w:val="Normal"/>
    <w:autoRedefine/>
    <w:uiPriority w:val="39"/>
    <w:unhideWhenUsed/>
    <w:rsid w:val="00E1093C"/>
    <w:pPr>
      <w:spacing w:after="100" w:line="276"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E1093C"/>
    <w:pPr>
      <w:spacing w:after="100" w:line="276"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E1093C"/>
    <w:pPr>
      <w:spacing w:after="100" w:line="276"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E1093C"/>
    <w:pPr>
      <w:spacing w:after="100" w:line="276"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E1093C"/>
    <w:pPr>
      <w:spacing w:after="100" w:line="276"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E1093C"/>
    <w:pPr>
      <w:spacing w:after="100" w:line="276" w:lineRule="auto"/>
      <w:ind w:left="1760"/>
    </w:pPr>
    <w:rPr>
      <w:rFonts w:asciiTheme="minorHAnsi" w:eastAsiaTheme="minorEastAsia" w:hAnsiTheme="minorHAnsi" w:cstheme="minorBidi"/>
      <w:szCs w:val="22"/>
    </w:rPr>
  </w:style>
  <w:style w:type="character" w:styleId="Strong">
    <w:name w:val="Strong"/>
    <w:basedOn w:val="DefaultParagraphFont"/>
    <w:uiPriority w:val="22"/>
    <w:qFormat/>
    <w:rsid w:val="00E1093C"/>
    <w:rPr>
      <w:b/>
      <w:bCs/>
    </w:rPr>
  </w:style>
  <w:style w:type="character" w:styleId="FollowedHyperlink">
    <w:name w:val="FollowedHyperlink"/>
    <w:basedOn w:val="DefaultParagraphFont"/>
    <w:uiPriority w:val="99"/>
    <w:unhideWhenUsed/>
    <w:rsid w:val="00E1093C"/>
    <w:rPr>
      <w:color w:val="954F72" w:themeColor="followedHyperlink"/>
      <w:u w:val="single"/>
    </w:rPr>
  </w:style>
  <w:style w:type="table" w:styleId="LightShading-Accent5">
    <w:name w:val="Light Shading Accent 5"/>
    <w:basedOn w:val="TableNormal"/>
    <w:uiPriority w:val="60"/>
    <w:rsid w:val="00E1093C"/>
    <w:pPr>
      <w:spacing w:before="240" w:after="0" w:line="240" w:lineRule="auto"/>
    </w:pPr>
    <w:rPr>
      <w:rFonts w:asciiTheme="minorHAnsi" w:eastAsiaTheme="minorHAnsi" w:hAnsiTheme="minorHAnsi" w:cstheme="minorBidi"/>
      <w:color w:val="2E74B5" w:themeColor="accent5" w:themeShade="BF"/>
      <w:sz w:val="22"/>
      <w:szCs w:val="22"/>
    </w:rPr>
    <w:tblPr>
      <w:tblStyleRowBandSize w:val="1"/>
      <w:tblStyleColBandSize w:val="1"/>
      <w:tblBorders>
        <w:top w:val="single" w:sz="8" w:space="0" w:color="5B9BD5" w:themeColor="accent5"/>
        <w:bottom w:val="single" w:sz="8" w:space="0" w:color="5B9BD5" w:themeColor="accent5"/>
      </w:tblBorders>
    </w:tblPr>
    <w:tblStylePr w:type="firstRow">
      <w:pPr>
        <w:spacing w:beforeLines="0" w:before="0" w:beforeAutospacing="0" w:afterLines="0" w:after="0" w:afterAutospacing="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List-Accent5">
    <w:name w:val="Light List Accent 5"/>
    <w:basedOn w:val="TableNormal"/>
    <w:uiPriority w:val="61"/>
    <w:rsid w:val="00E1093C"/>
    <w:pPr>
      <w:spacing w:before="240" w:after="0" w:line="240" w:lineRule="auto"/>
    </w:pPr>
    <w:rPr>
      <w:rFonts w:asciiTheme="minorHAnsi" w:eastAsiaTheme="minorHAnsi" w:hAnsiTheme="minorHAnsi" w:cstheme="minorBidi"/>
      <w:sz w:val="22"/>
      <w:szCs w:val="22"/>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Lines="0" w:before="0" w:beforeAutospacing="0" w:afterLines="0" w:after="0" w:afterAutospacing="0" w:line="240" w:lineRule="auto"/>
      </w:pPr>
      <w:rPr>
        <w:b/>
        <w:bCs/>
        <w:color w:val="FFFFFF" w:themeColor="background1"/>
      </w:rPr>
      <w:tblPr/>
      <w:tcPr>
        <w:shd w:val="clear" w:color="auto" w:fill="5B9BD5" w:themeFill="accent5"/>
      </w:tcPr>
    </w:tblStylePr>
    <w:tblStylePr w:type="lastRow">
      <w:pPr>
        <w:spacing w:beforeLines="0" w:before="0" w:beforeAutospacing="0" w:afterLines="0" w:after="0" w:afterAutospacing="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MediumShading1-Accent5">
    <w:name w:val="Medium Shading 1 Accent 5"/>
    <w:basedOn w:val="TableNormal"/>
    <w:uiPriority w:val="63"/>
    <w:rsid w:val="00E1093C"/>
    <w:pPr>
      <w:spacing w:before="240" w:after="0" w:line="240" w:lineRule="auto"/>
    </w:pPr>
    <w:rPr>
      <w:rFonts w:asciiTheme="minorHAnsi" w:eastAsiaTheme="minorHAnsi" w:hAnsiTheme="minorHAnsi" w:cstheme="minorBidi"/>
      <w:sz w:val="22"/>
      <w:szCs w:val="22"/>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Lines="0" w:before="0" w:beforeAutospacing="0" w:afterLines="0" w:after="0" w:afterAutospacing="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Lines="0" w:before="0" w:beforeAutospacing="0" w:afterLines="0" w:after="0" w:afterAutospacing="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character" w:styleId="CommentReference">
    <w:name w:val="annotation reference"/>
    <w:basedOn w:val="DefaultParagraphFont"/>
    <w:uiPriority w:val="99"/>
    <w:unhideWhenUsed/>
    <w:qFormat/>
    <w:rsid w:val="00E1093C"/>
    <w:rPr>
      <w:sz w:val="16"/>
      <w:szCs w:val="16"/>
    </w:rPr>
  </w:style>
  <w:style w:type="paragraph" w:styleId="CommentText">
    <w:name w:val="annotation text"/>
    <w:basedOn w:val="Normal"/>
    <w:link w:val="CommentTextChar"/>
    <w:uiPriority w:val="99"/>
    <w:unhideWhenUsed/>
    <w:qFormat/>
    <w:rsid w:val="00E1093C"/>
  </w:style>
  <w:style w:type="character" w:customStyle="1" w:styleId="CommentTextChar">
    <w:name w:val="Comment Text Char"/>
    <w:basedOn w:val="DefaultParagraphFont"/>
    <w:link w:val="CommentText"/>
    <w:uiPriority w:val="99"/>
    <w:qFormat/>
    <w:rsid w:val="00E1093C"/>
    <w:rPr>
      <w:rFonts w:ascii="Arial" w:eastAsia="Times New Roman" w:hAnsi="Arial"/>
      <w:sz w:val="24"/>
    </w:rPr>
  </w:style>
  <w:style w:type="paragraph" w:styleId="CommentSubject">
    <w:name w:val="annotation subject"/>
    <w:basedOn w:val="CommentText"/>
    <w:next w:val="CommentText"/>
    <w:link w:val="CommentSubjectChar"/>
    <w:uiPriority w:val="99"/>
    <w:unhideWhenUsed/>
    <w:rsid w:val="00E1093C"/>
    <w:rPr>
      <w:b/>
      <w:bCs/>
    </w:rPr>
  </w:style>
  <w:style w:type="character" w:customStyle="1" w:styleId="CommentSubjectChar">
    <w:name w:val="Comment Subject Char"/>
    <w:basedOn w:val="CommentTextChar"/>
    <w:link w:val="CommentSubject"/>
    <w:uiPriority w:val="99"/>
    <w:rsid w:val="00E1093C"/>
    <w:rPr>
      <w:rFonts w:ascii="Arial" w:eastAsia="Times New Roman" w:hAnsi="Arial"/>
      <w:b/>
      <w:bCs/>
      <w:sz w:val="24"/>
    </w:rPr>
  </w:style>
  <w:style w:type="paragraph" w:styleId="NormalWeb">
    <w:name w:val="Normal (Web)"/>
    <w:basedOn w:val="Normal"/>
    <w:uiPriority w:val="99"/>
    <w:unhideWhenUsed/>
    <w:rsid w:val="00E1093C"/>
    <w:pPr>
      <w:spacing w:before="100" w:beforeAutospacing="1" w:after="100" w:afterAutospacing="1"/>
    </w:pPr>
    <w:rPr>
      <w:rFonts w:ascii="Times New Roman" w:eastAsiaTheme="minorEastAsia" w:hAnsi="Times New Roman"/>
    </w:rPr>
  </w:style>
  <w:style w:type="paragraph" w:customStyle="1" w:styleId="Body">
    <w:name w:val="Body"/>
    <w:link w:val="BodyChar"/>
    <w:rsid w:val="00E1093C"/>
    <w:pPr>
      <w:spacing w:before="240" w:after="240" w:line="240" w:lineRule="auto"/>
      <w:ind w:left="1304"/>
    </w:pPr>
    <w:rPr>
      <w:rFonts w:ascii="Palatino" w:eastAsia="Times New Roman" w:hAnsi="Palatino"/>
      <w:lang w:val="en-GB"/>
    </w:rPr>
  </w:style>
  <w:style w:type="character" w:customStyle="1" w:styleId="BodyChar">
    <w:name w:val="Body Char"/>
    <w:basedOn w:val="DefaultParagraphFont"/>
    <w:link w:val="Body"/>
    <w:locked/>
    <w:rsid w:val="00E1093C"/>
    <w:rPr>
      <w:rFonts w:ascii="Palatino" w:eastAsia="Times New Roman" w:hAnsi="Palatino"/>
      <w:lang w:val="en-GB"/>
    </w:rPr>
  </w:style>
  <w:style w:type="character" w:customStyle="1" w:styleId="FigureTitleChar">
    <w:name w:val="Figure Title Char"/>
    <w:link w:val="FigureTitle"/>
    <w:locked/>
    <w:rsid w:val="00E1093C"/>
    <w:rPr>
      <w:b/>
      <w:sz w:val="24"/>
    </w:rPr>
  </w:style>
  <w:style w:type="paragraph" w:customStyle="1" w:styleId="FigureTitle">
    <w:name w:val="Figure Title"/>
    <w:basedOn w:val="Normal"/>
    <w:link w:val="FigureTitleChar"/>
    <w:qFormat/>
    <w:rsid w:val="00E1093C"/>
    <w:pPr>
      <w:numPr>
        <w:numId w:val="2"/>
      </w:numPr>
      <w:spacing w:after="0"/>
      <w:jc w:val="center"/>
    </w:pPr>
    <w:rPr>
      <w:rFonts w:ascii="Times New Roman" w:hAnsi="Times New Roman"/>
      <w:b/>
    </w:rPr>
  </w:style>
  <w:style w:type="paragraph" w:customStyle="1" w:styleId="a2">
    <w:name w:val="a2"/>
    <w:basedOn w:val="BaseHeading"/>
    <w:next w:val="Normal"/>
    <w:rsid w:val="00CD6268"/>
    <w:pPr>
      <w:numPr>
        <w:ilvl w:val="1"/>
        <w:numId w:val="37"/>
      </w:numPr>
      <w:tabs>
        <w:tab w:val="left" w:pos="500"/>
        <w:tab w:val="left" w:pos="720"/>
      </w:tabs>
      <w:spacing w:before="270" w:line="270" w:lineRule="exact"/>
    </w:pPr>
    <w:rPr>
      <w:b/>
      <w:sz w:val="28"/>
    </w:rPr>
  </w:style>
  <w:style w:type="paragraph" w:customStyle="1" w:styleId="CellBody">
    <w:name w:val="CellBody"/>
    <w:basedOn w:val="Normal"/>
    <w:rsid w:val="00E1093C"/>
    <w:pPr>
      <w:overflowPunct w:val="0"/>
      <w:autoSpaceDE w:val="0"/>
      <w:autoSpaceDN w:val="0"/>
      <w:adjustRightInd w:val="0"/>
      <w:spacing w:before="60"/>
      <w:textAlignment w:val="baseline"/>
    </w:pPr>
    <w:rPr>
      <w:noProof/>
      <w:color w:val="000000"/>
    </w:rPr>
  </w:style>
  <w:style w:type="paragraph" w:styleId="BodyText">
    <w:name w:val="Body Text"/>
    <w:basedOn w:val="BaseText"/>
    <w:link w:val="BodyTextChar"/>
    <w:uiPriority w:val="99"/>
    <w:unhideWhenUsed/>
    <w:rsid w:val="00CD6268"/>
    <w:pPr>
      <w:spacing w:after="120"/>
    </w:pPr>
  </w:style>
  <w:style w:type="character" w:customStyle="1" w:styleId="BodyTextChar">
    <w:name w:val="Body Text Char"/>
    <w:link w:val="BodyText"/>
    <w:uiPriority w:val="99"/>
    <w:rsid w:val="00CD6268"/>
    <w:rPr>
      <w:rFonts w:ascii="Cambria" w:eastAsia="Calibri" w:hAnsi="Cambria"/>
      <w:sz w:val="22"/>
      <w:szCs w:val="22"/>
      <w:lang w:val="en-GB"/>
    </w:rPr>
  </w:style>
  <w:style w:type="paragraph" w:styleId="FootnoteText">
    <w:name w:val="footnote text"/>
    <w:basedOn w:val="Normal"/>
    <w:link w:val="FootnoteTextChar"/>
    <w:uiPriority w:val="99"/>
    <w:semiHidden/>
    <w:rsid w:val="00E1093C"/>
    <w:pPr>
      <w:spacing w:after="0"/>
    </w:pPr>
    <w:rPr>
      <w:rFonts w:ascii="Times New Roman" w:hAnsi="Times New Roman"/>
    </w:rPr>
  </w:style>
  <w:style w:type="character" w:customStyle="1" w:styleId="FootnoteTextChar">
    <w:name w:val="Footnote Text Char"/>
    <w:basedOn w:val="DefaultParagraphFont"/>
    <w:link w:val="FootnoteText"/>
    <w:uiPriority w:val="99"/>
    <w:semiHidden/>
    <w:rsid w:val="00E1093C"/>
    <w:rPr>
      <w:rFonts w:eastAsia="Times New Roman"/>
      <w:sz w:val="24"/>
    </w:rPr>
  </w:style>
  <w:style w:type="paragraph" w:styleId="ListNumber">
    <w:name w:val="List Number"/>
    <w:basedOn w:val="Normal"/>
    <w:uiPriority w:val="99"/>
    <w:rsid w:val="00E1093C"/>
    <w:pPr>
      <w:tabs>
        <w:tab w:val="num" w:pos="360"/>
      </w:tabs>
      <w:spacing w:after="0"/>
      <w:ind w:left="360" w:hanging="360"/>
    </w:pPr>
  </w:style>
  <w:style w:type="character" w:customStyle="1" w:styleId="Heading1CharChar">
    <w:name w:val="Heading 1 Char Char"/>
    <w:rsid w:val="0095277F"/>
    <w:rPr>
      <w:sz w:val="28"/>
      <w:szCs w:val="28"/>
    </w:rPr>
  </w:style>
  <w:style w:type="paragraph" w:customStyle="1" w:styleId="Table">
    <w:name w:val="Table"/>
    <w:basedOn w:val="Normal"/>
    <w:next w:val="Normal"/>
    <w:rsid w:val="00E1093C"/>
    <w:pPr>
      <w:numPr>
        <w:numId w:val="4"/>
      </w:numPr>
      <w:spacing w:after="0"/>
    </w:pPr>
  </w:style>
  <w:style w:type="paragraph" w:styleId="DocumentMap">
    <w:name w:val="Document Map"/>
    <w:basedOn w:val="Normal"/>
    <w:link w:val="DocumentMapChar"/>
    <w:uiPriority w:val="99"/>
    <w:semiHidden/>
    <w:rsid w:val="00E1093C"/>
    <w:pPr>
      <w:shd w:val="clear" w:color="auto" w:fill="000080"/>
      <w:spacing w:after="0"/>
    </w:pPr>
    <w:rPr>
      <w:rFonts w:ascii="Tahoma" w:hAnsi="Tahoma"/>
    </w:rPr>
  </w:style>
  <w:style w:type="character" w:customStyle="1" w:styleId="DocumentMapChar">
    <w:name w:val="Document Map Char"/>
    <w:basedOn w:val="DefaultParagraphFont"/>
    <w:link w:val="DocumentMap"/>
    <w:uiPriority w:val="99"/>
    <w:semiHidden/>
    <w:rsid w:val="00E1093C"/>
    <w:rPr>
      <w:rFonts w:ascii="Tahoma" w:eastAsia="Times New Roman" w:hAnsi="Tahoma"/>
      <w:sz w:val="24"/>
      <w:shd w:val="clear" w:color="auto" w:fill="000080"/>
    </w:rPr>
  </w:style>
  <w:style w:type="character" w:styleId="FootnoteReference">
    <w:name w:val="footnote reference"/>
    <w:uiPriority w:val="99"/>
    <w:semiHidden/>
    <w:rsid w:val="00E1093C"/>
    <w:rPr>
      <w:vertAlign w:val="superscript"/>
    </w:rPr>
  </w:style>
  <w:style w:type="table" w:customStyle="1" w:styleId="TableGrid1">
    <w:name w:val="Table Grid1"/>
    <w:basedOn w:val="TableNormal"/>
    <w:next w:val="TableGrid"/>
    <w:rsid w:val="00E1093C"/>
    <w:pPr>
      <w:spacing w:before="24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ybody">
    <w:name w:val="mybody"/>
    <w:basedOn w:val="Normal"/>
    <w:link w:val="mybodyChar"/>
    <w:qFormat/>
    <w:rsid w:val="00E1093C"/>
    <w:pPr>
      <w:spacing w:after="0"/>
    </w:pPr>
    <w:rPr>
      <w:rFonts w:ascii="Times New Roman" w:hAnsi="Times New Roman"/>
    </w:rPr>
  </w:style>
  <w:style w:type="character" w:customStyle="1" w:styleId="mybodyChar">
    <w:name w:val="mybody Char"/>
    <w:link w:val="mybody"/>
    <w:rsid w:val="00E1093C"/>
    <w:rPr>
      <w:rFonts w:eastAsia="Times New Roman"/>
      <w:sz w:val="24"/>
      <w:szCs w:val="24"/>
    </w:rPr>
  </w:style>
  <w:style w:type="paragraph" w:styleId="Revision">
    <w:name w:val="Revision"/>
    <w:hidden/>
    <w:uiPriority w:val="99"/>
    <w:semiHidden/>
    <w:rsid w:val="00E1093C"/>
    <w:pPr>
      <w:spacing w:before="240" w:after="0" w:line="240" w:lineRule="auto"/>
    </w:pPr>
    <w:rPr>
      <w:rFonts w:ascii="Arial" w:eastAsia="Times New Roman" w:hAnsi="Arial"/>
      <w:szCs w:val="24"/>
    </w:rPr>
  </w:style>
  <w:style w:type="table" w:styleId="LightShading-Accent1">
    <w:name w:val="Light Shading Accent 1"/>
    <w:basedOn w:val="TableNormal"/>
    <w:uiPriority w:val="60"/>
    <w:rsid w:val="00E1093C"/>
    <w:pPr>
      <w:spacing w:before="240" w:after="0" w:line="240" w:lineRule="auto"/>
    </w:pPr>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MediumList2-Accent1">
    <w:name w:val="Medium List 2 Accent 1"/>
    <w:basedOn w:val="TableNormal"/>
    <w:uiPriority w:val="66"/>
    <w:rsid w:val="00E1093C"/>
    <w:pPr>
      <w:spacing w:before="240" w:after="0" w:line="240" w:lineRule="auto"/>
    </w:pPr>
    <w:rPr>
      <w:rFonts w:ascii="Cambria" w:eastAsia="MS Gothic" w:hAnsi="Cambria"/>
      <w:color w:val="000000"/>
      <w:sz w:val="22"/>
      <w:szCs w:val="22"/>
      <w:lang w:eastAsia="ja-JP"/>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LightGrid-Accent1">
    <w:name w:val="Light Grid Accent 1"/>
    <w:basedOn w:val="TableNormal"/>
    <w:uiPriority w:val="62"/>
    <w:rsid w:val="00E1093C"/>
    <w:pPr>
      <w:spacing w:before="240" w:after="0" w:line="240" w:lineRule="auto"/>
    </w:p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paragraph" w:styleId="TableofFigures">
    <w:name w:val="table of figures"/>
    <w:basedOn w:val="Normal"/>
    <w:next w:val="Normal"/>
    <w:uiPriority w:val="99"/>
    <w:rsid w:val="00E1093C"/>
    <w:pPr>
      <w:spacing w:after="0"/>
    </w:pPr>
    <w:rPr>
      <w:color w:val="44546A" w:themeColor="text2"/>
    </w:rPr>
  </w:style>
  <w:style w:type="table" w:styleId="MediumShading1-Accent1">
    <w:name w:val="Medium Shading 1 Accent 1"/>
    <w:basedOn w:val="TableNormal"/>
    <w:uiPriority w:val="63"/>
    <w:rsid w:val="00E1093C"/>
    <w:pPr>
      <w:spacing w:before="240" w:after="0" w:line="240" w:lineRule="auto"/>
    </w:p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paragraph" w:styleId="EndnoteText">
    <w:name w:val="endnote text"/>
    <w:basedOn w:val="Normal"/>
    <w:link w:val="EndnoteTextChar"/>
    <w:uiPriority w:val="99"/>
    <w:rsid w:val="00E1093C"/>
    <w:pPr>
      <w:spacing w:after="0"/>
    </w:pPr>
  </w:style>
  <w:style w:type="character" w:customStyle="1" w:styleId="EndnoteTextChar">
    <w:name w:val="Endnote Text Char"/>
    <w:basedOn w:val="DefaultParagraphFont"/>
    <w:link w:val="EndnoteText"/>
    <w:uiPriority w:val="99"/>
    <w:rsid w:val="00E1093C"/>
    <w:rPr>
      <w:rFonts w:ascii="Arial" w:eastAsia="Times New Roman" w:hAnsi="Arial"/>
      <w:sz w:val="24"/>
    </w:rPr>
  </w:style>
  <w:style w:type="character" w:styleId="EndnoteReference">
    <w:name w:val="endnote reference"/>
    <w:uiPriority w:val="99"/>
    <w:rsid w:val="00E1093C"/>
    <w:rPr>
      <w:vertAlign w:val="superscript"/>
    </w:rPr>
  </w:style>
  <w:style w:type="table" w:styleId="MediumGrid1-Accent1">
    <w:name w:val="Medium Grid 1 Accent 1"/>
    <w:basedOn w:val="TableNormal"/>
    <w:uiPriority w:val="67"/>
    <w:rsid w:val="00E1093C"/>
    <w:pPr>
      <w:spacing w:before="240" w:after="0" w:line="240" w:lineRule="auto"/>
    </w:p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MediumGrid3-Accent1">
    <w:name w:val="Medium Grid 3 Accent 1"/>
    <w:basedOn w:val="TableNormal"/>
    <w:uiPriority w:val="69"/>
    <w:rsid w:val="00E1093C"/>
    <w:pPr>
      <w:spacing w:before="240" w:after="0" w:line="240" w:lineRule="auto"/>
    </w:p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styleId="ColorfulGrid-Accent1">
    <w:name w:val="Colorful Grid Accent 1"/>
    <w:basedOn w:val="TableNormal"/>
    <w:uiPriority w:val="73"/>
    <w:rsid w:val="00E1093C"/>
    <w:pPr>
      <w:spacing w:before="240" w:after="0" w:line="240" w:lineRule="auto"/>
    </w:pPr>
    <w:rPr>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MediumGrid2-Accent1">
    <w:name w:val="Medium Grid 2 Accent 1"/>
    <w:basedOn w:val="TableNormal"/>
    <w:uiPriority w:val="68"/>
    <w:rsid w:val="00E1093C"/>
    <w:pPr>
      <w:spacing w:before="240" w:after="0" w:line="240" w:lineRule="auto"/>
    </w:pPr>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Shading2-Accent3">
    <w:name w:val="Medium Shading 2 Accent 3"/>
    <w:basedOn w:val="TableNormal"/>
    <w:uiPriority w:val="64"/>
    <w:rsid w:val="00E1093C"/>
    <w:pPr>
      <w:spacing w:before="240"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styleId="TableClassic2">
    <w:name w:val="Table Classic 2"/>
    <w:basedOn w:val="TableNormal"/>
    <w:uiPriority w:val="99"/>
    <w:rsid w:val="00E1093C"/>
    <w:pPr>
      <w:spacing w:before="240" w:after="0" w:line="24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TableGrid2">
    <w:name w:val="Table Grid2"/>
    <w:basedOn w:val="TableNormal"/>
    <w:next w:val="TableGrid"/>
    <w:uiPriority w:val="59"/>
    <w:rsid w:val="00E1093C"/>
    <w:pPr>
      <w:keepLines/>
      <w:spacing w:before="120" w:after="12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4">
    <w:name w:val="Grid Table 4 Accent 4"/>
    <w:basedOn w:val="TableNormal"/>
    <w:uiPriority w:val="49"/>
    <w:rsid w:val="00E1093C"/>
    <w:pPr>
      <w:spacing w:before="240" w:after="0" w:line="240" w:lineRule="auto"/>
    </w:pPr>
    <w:rPr>
      <w:rFonts w:asciiTheme="minorHAnsi" w:eastAsiaTheme="minorHAnsi" w:hAnsiTheme="minorHAnsi" w:cstheme="minorBidi"/>
      <w:sz w:val="18"/>
      <w:szCs w:val="22"/>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cPr>
      <w:shd w:val="clear" w:color="auto" w:fill="FDFCFE"/>
    </w:tc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character" w:styleId="PlaceholderText">
    <w:name w:val="Placeholder Text"/>
    <w:basedOn w:val="DefaultParagraphFont"/>
    <w:uiPriority w:val="99"/>
    <w:semiHidden/>
    <w:rsid w:val="00E1093C"/>
    <w:rPr>
      <w:color w:val="808080"/>
    </w:rPr>
  </w:style>
  <w:style w:type="paragraph" w:customStyle="1" w:styleId="font0">
    <w:name w:val="font0"/>
    <w:basedOn w:val="Normal"/>
    <w:rsid w:val="00E1093C"/>
    <w:pPr>
      <w:spacing w:before="100" w:beforeAutospacing="1" w:after="100" w:afterAutospacing="1"/>
    </w:pPr>
    <w:rPr>
      <w:rFonts w:ascii="Calibri" w:hAnsi="Calibri" w:cs="Calibri"/>
      <w:color w:val="000000"/>
      <w:szCs w:val="22"/>
    </w:rPr>
  </w:style>
  <w:style w:type="paragraph" w:customStyle="1" w:styleId="font5">
    <w:name w:val="font5"/>
    <w:basedOn w:val="Normal"/>
    <w:rsid w:val="00E1093C"/>
    <w:pPr>
      <w:spacing w:before="100" w:beforeAutospacing="1" w:after="100" w:afterAutospacing="1"/>
    </w:pPr>
    <w:rPr>
      <w:rFonts w:cs="Arial"/>
      <w:color w:val="000000"/>
      <w:sz w:val="28"/>
      <w:szCs w:val="28"/>
    </w:rPr>
  </w:style>
  <w:style w:type="paragraph" w:customStyle="1" w:styleId="font6">
    <w:name w:val="font6"/>
    <w:basedOn w:val="Normal"/>
    <w:rsid w:val="00E1093C"/>
    <w:pPr>
      <w:spacing w:before="100" w:beforeAutospacing="1" w:after="100" w:afterAutospacing="1"/>
    </w:pPr>
    <w:rPr>
      <w:rFonts w:ascii="Symbol" w:hAnsi="Symbol"/>
      <w:color w:val="000000"/>
      <w:sz w:val="28"/>
      <w:szCs w:val="28"/>
    </w:rPr>
  </w:style>
  <w:style w:type="paragraph" w:customStyle="1" w:styleId="font7">
    <w:name w:val="font7"/>
    <w:basedOn w:val="Normal"/>
    <w:rsid w:val="00E1093C"/>
    <w:pPr>
      <w:spacing w:before="100" w:beforeAutospacing="1" w:after="100" w:afterAutospacing="1"/>
    </w:pPr>
    <w:rPr>
      <w:rFonts w:ascii="Symbol" w:hAnsi="Symbol"/>
      <w:color w:val="000000"/>
      <w:szCs w:val="22"/>
    </w:rPr>
  </w:style>
  <w:style w:type="paragraph" w:customStyle="1" w:styleId="xl65">
    <w:name w:val="xl65"/>
    <w:basedOn w:val="Normal"/>
    <w:rsid w:val="00E1093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66">
    <w:name w:val="xl66"/>
    <w:basedOn w:val="Normal"/>
    <w:rsid w:val="00E1093C"/>
    <w:pPr>
      <w:spacing w:before="100" w:beforeAutospacing="1" w:after="100" w:afterAutospacing="1"/>
      <w:textAlignment w:val="top"/>
    </w:pPr>
    <w:rPr>
      <w:rFonts w:ascii="Times New Roman" w:hAnsi="Times New Roman"/>
    </w:rPr>
  </w:style>
  <w:style w:type="paragraph" w:customStyle="1" w:styleId="xl67">
    <w:name w:val="xl67"/>
    <w:basedOn w:val="Normal"/>
    <w:rsid w:val="00E1093C"/>
    <w:pPr>
      <w:spacing w:before="100" w:beforeAutospacing="1" w:after="100" w:afterAutospacing="1"/>
      <w:jc w:val="center"/>
      <w:textAlignment w:val="top"/>
    </w:pPr>
    <w:rPr>
      <w:rFonts w:ascii="Times New Roman" w:hAnsi="Times New Roman"/>
    </w:rPr>
  </w:style>
  <w:style w:type="paragraph" w:customStyle="1" w:styleId="xl68">
    <w:name w:val="xl68"/>
    <w:basedOn w:val="Normal"/>
    <w:rsid w:val="00E1093C"/>
    <w:pPr>
      <w:pBdr>
        <w:top w:val="single" w:sz="4" w:space="0" w:color="auto"/>
        <w:left w:val="single" w:sz="4" w:space="0" w:color="auto"/>
        <w:bottom w:val="single" w:sz="8" w:space="0" w:color="auto"/>
        <w:right w:val="single" w:sz="8" w:space="0" w:color="auto"/>
      </w:pBdr>
      <w:spacing w:before="100" w:beforeAutospacing="1" w:after="100" w:afterAutospacing="1"/>
      <w:textAlignment w:val="top"/>
    </w:pPr>
    <w:rPr>
      <w:rFonts w:ascii="Times New Roman" w:hAnsi="Times New Roman"/>
    </w:rPr>
  </w:style>
  <w:style w:type="paragraph" w:customStyle="1" w:styleId="xl69">
    <w:name w:val="xl69"/>
    <w:basedOn w:val="Normal"/>
    <w:rsid w:val="00E1093C"/>
    <w:pPr>
      <w:pBdr>
        <w:top w:val="single" w:sz="4" w:space="0" w:color="auto"/>
        <w:left w:val="single" w:sz="4" w:space="0" w:color="auto"/>
        <w:bottom w:val="single" w:sz="8"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70">
    <w:name w:val="xl70"/>
    <w:basedOn w:val="Normal"/>
    <w:rsid w:val="00E1093C"/>
    <w:pPr>
      <w:pBdr>
        <w:top w:val="single" w:sz="4" w:space="0" w:color="auto"/>
        <w:left w:val="single" w:sz="8" w:space="0" w:color="auto"/>
        <w:bottom w:val="single" w:sz="8"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71">
    <w:name w:val="xl71"/>
    <w:basedOn w:val="Normal"/>
    <w:rsid w:val="00E1093C"/>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rPr>
  </w:style>
  <w:style w:type="paragraph" w:customStyle="1" w:styleId="xl72">
    <w:name w:val="xl72"/>
    <w:basedOn w:val="Normal"/>
    <w:rsid w:val="00E1093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73">
    <w:name w:val="xl73"/>
    <w:basedOn w:val="Normal"/>
    <w:rsid w:val="00E1093C"/>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74">
    <w:name w:val="xl74"/>
    <w:basedOn w:val="Normal"/>
    <w:rsid w:val="00E1093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rPr>
  </w:style>
  <w:style w:type="paragraph" w:customStyle="1" w:styleId="xl75">
    <w:name w:val="xl75"/>
    <w:basedOn w:val="Normal"/>
    <w:rsid w:val="00E1093C"/>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rFonts w:ascii="Times New Roman" w:hAnsi="Times New Roman"/>
    </w:rPr>
  </w:style>
  <w:style w:type="paragraph" w:customStyle="1" w:styleId="xl76">
    <w:name w:val="xl76"/>
    <w:basedOn w:val="Normal"/>
    <w:rsid w:val="00E1093C"/>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sz w:val="36"/>
      <w:szCs w:val="36"/>
    </w:rPr>
  </w:style>
  <w:style w:type="paragraph" w:customStyle="1" w:styleId="xl77">
    <w:name w:val="xl77"/>
    <w:basedOn w:val="Normal"/>
    <w:rsid w:val="00E1093C"/>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color w:val="000000"/>
      <w:sz w:val="28"/>
      <w:szCs w:val="28"/>
    </w:rPr>
  </w:style>
  <w:style w:type="paragraph" w:customStyle="1" w:styleId="xl78">
    <w:name w:val="xl78"/>
    <w:basedOn w:val="Normal"/>
    <w:rsid w:val="00E1093C"/>
    <w:pPr>
      <w:pBdr>
        <w:top w:val="single" w:sz="8" w:space="0" w:color="FFFFFF"/>
        <w:left w:val="single" w:sz="8" w:space="0" w:color="FFFFFF"/>
        <w:bottom w:val="single" w:sz="8" w:space="0" w:color="FFFFFF"/>
        <w:right w:val="single" w:sz="8" w:space="0" w:color="FFFFFF"/>
      </w:pBdr>
      <w:shd w:val="clear" w:color="000000" w:fill="F1F4F9"/>
      <w:spacing w:before="100" w:beforeAutospacing="1" w:after="100" w:afterAutospacing="1"/>
      <w:jc w:val="center"/>
      <w:textAlignment w:val="center"/>
    </w:pPr>
    <w:rPr>
      <w:rFonts w:cs="Arial"/>
      <w:color w:val="000000"/>
      <w:sz w:val="28"/>
      <w:szCs w:val="28"/>
    </w:rPr>
  </w:style>
  <w:style w:type="paragraph" w:customStyle="1" w:styleId="xl79">
    <w:name w:val="xl79"/>
    <w:basedOn w:val="Normal"/>
    <w:rsid w:val="00E1093C"/>
    <w:pPr>
      <w:pBdr>
        <w:top w:val="single" w:sz="8"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ascii="Times New Roman" w:hAnsi="Times New Roman"/>
      <w:color w:val="000000"/>
      <w:sz w:val="28"/>
      <w:szCs w:val="28"/>
    </w:rPr>
  </w:style>
  <w:style w:type="paragraph" w:customStyle="1" w:styleId="xl80">
    <w:name w:val="xl80"/>
    <w:basedOn w:val="Normal"/>
    <w:rsid w:val="00E1093C"/>
    <w:pPr>
      <w:pBdr>
        <w:top w:val="single" w:sz="8" w:space="0" w:color="FFFFFF"/>
        <w:left w:val="single" w:sz="8" w:space="0" w:color="FFFFFF"/>
        <w:bottom w:val="single" w:sz="8" w:space="0" w:color="FFFFFF"/>
        <w:right w:val="single" w:sz="8" w:space="0" w:color="FFFFFF"/>
      </w:pBdr>
      <w:shd w:val="clear" w:color="000000" w:fill="F1F4F9"/>
      <w:spacing w:before="100" w:beforeAutospacing="1" w:after="100" w:afterAutospacing="1"/>
      <w:jc w:val="center"/>
      <w:textAlignment w:val="center"/>
    </w:pPr>
    <w:rPr>
      <w:rFonts w:ascii="Times New Roman" w:hAnsi="Times New Roman"/>
      <w:color w:val="000000"/>
      <w:sz w:val="28"/>
      <w:szCs w:val="28"/>
    </w:rPr>
  </w:style>
  <w:style w:type="paragraph" w:customStyle="1" w:styleId="xl81">
    <w:name w:val="xl81"/>
    <w:basedOn w:val="Normal"/>
    <w:rsid w:val="00E1093C"/>
    <w:pPr>
      <w:pBdr>
        <w:top w:val="single" w:sz="12"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sz w:val="36"/>
      <w:szCs w:val="36"/>
    </w:rPr>
  </w:style>
  <w:style w:type="paragraph" w:customStyle="1" w:styleId="xl82">
    <w:name w:val="xl82"/>
    <w:basedOn w:val="Normal"/>
    <w:rsid w:val="00E1093C"/>
    <w:pPr>
      <w:pBdr>
        <w:top w:val="single" w:sz="12" w:space="0" w:color="FFFFFF"/>
        <w:left w:val="single" w:sz="8" w:space="0" w:color="FFFFFF"/>
        <w:bottom w:val="single" w:sz="8" w:space="0" w:color="FFFFFF"/>
        <w:right w:val="single" w:sz="8" w:space="0" w:color="FFFFFF"/>
      </w:pBdr>
      <w:shd w:val="clear" w:color="000000" w:fill="EAE4F0"/>
      <w:spacing w:before="100" w:beforeAutospacing="1" w:after="100" w:afterAutospacing="1"/>
      <w:jc w:val="center"/>
      <w:textAlignment w:val="center"/>
    </w:pPr>
    <w:rPr>
      <w:rFonts w:cs="Arial"/>
      <w:color w:val="000000"/>
      <w:sz w:val="28"/>
      <w:szCs w:val="28"/>
    </w:rPr>
  </w:style>
  <w:style w:type="paragraph" w:customStyle="1" w:styleId="xl83">
    <w:name w:val="xl83"/>
    <w:basedOn w:val="Normal"/>
    <w:rsid w:val="00E1093C"/>
    <w:pPr>
      <w:pBdr>
        <w:left w:val="single" w:sz="8" w:space="0" w:color="FFFFFF"/>
        <w:bottom w:val="single" w:sz="12" w:space="0" w:color="FFFFFF"/>
        <w:right w:val="single" w:sz="8" w:space="0" w:color="FFFFFF"/>
      </w:pBdr>
      <w:shd w:val="clear" w:color="000000" w:fill="A284BD"/>
      <w:spacing w:before="100" w:beforeAutospacing="1" w:after="100" w:afterAutospacing="1"/>
      <w:jc w:val="center"/>
      <w:textAlignment w:val="center"/>
    </w:pPr>
    <w:rPr>
      <w:rFonts w:ascii="Times New Roman" w:hAnsi="Times New Roman"/>
      <w:b/>
      <w:bCs/>
      <w:color w:val="FFFFFF"/>
      <w:sz w:val="32"/>
      <w:szCs w:val="32"/>
    </w:rPr>
  </w:style>
  <w:style w:type="paragraph" w:customStyle="1" w:styleId="xl84">
    <w:name w:val="xl84"/>
    <w:basedOn w:val="Normal"/>
    <w:rsid w:val="00E1093C"/>
    <w:pPr>
      <w:pBdr>
        <w:top w:val="single" w:sz="8" w:space="0" w:color="FFFFFF"/>
        <w:left w:val="single" w:sz="8" w:space="0" w:color="FFFFFF"/>
        <w:right w:val="single" w:sz="8" w:space="0" w:color="FFFFFF"/>
      </w:pBdr>
      <w:shd w:val="clear" w:color="000000" w:fill="A284BD"/>
      <w:spacing w:before="100" w:beforeAutospacing="1" w:after="100" w:afterAutospacing="1"/>
      <w:jc w:val="center"/>
      <w:textAlignment w:val="center"/>
    </w:pPr>
    <w:rPr>
      <w:rFonts w:ascii="Times New Roman" w:hAnsi="Times New Roman"/>
      <w:b/>
      <w:bCs/>
      <w:color w:val="FFFFFF"/>
      <w:sz w:val="32"/>
      <w:szCs w:val="32"/>
    </w:rPr>
  </w:style>
  <w:style w:type="paragraph" w:customStyle="1" w:styleId="xl85">
    <w:name w:val="xl85"/>
    <w:basedOn w:val="Normal"/>
    <w:rsid w:val="00E1093C"/>
    <w:pPr>
      <w:spacing w:before="100" w:beforeAutospacing="1" w:after="100" w:afterAutospacing="1"/>
      <w:jc w:val="center"/>
      <w:textAlignment w:val="top"/>
    </w:pPr>
    <w:rPr>
      <w:rFonts w:ascii="Times New Roman" w:hAnsi="Times New Roman"/>
      <w:b/>
      <w:bCs/>
    </w:rPr>
  </w:style>
  <w:style w:type="paragraph" w:customStyle="1" w:styleId="xl86">
    <w:name w:val="xl86"/>
    <w:basedOn w:val="Normal"/>
    <w:rsid w:val="00E1093C"/>
    <w:pPr>
      <w:pBdr>
        <w:top w:val="single" w:sz="8" w:space="0" w:color="auto"/>
        <w:left w:val="single" w:sz="4" w:space="0" w:color="auto"/>
        <w:right w:val="single" w:sz="8" w:space="0" w:color="auto"/>
      </w:pBdr>
      <w:shd w:val="clear" w:color="000000" w:fill="E2CFF1"/>
      <w:spacing w:before="100" w:beforeAutospacing="1" w:after="100" w:afterAutospacing="1"/>
      <w:jc w:val="center"/>
      <w:textAlignment w:val="center"/>
    </w:pPr>
    <w:rPr>
      <w:rFonts w:ascii="Times New Roman" w:hAnsi="Times New Roman"/>
      <w:b/>
      <w:bCs/>
    </w:rPr>
  </w:style>
  <w:style w:type="paragraph" w:customStyle="1" w:styleId="xl87">
    <w:name w:val="xl87"/>
    <w:basedOn w:val="Normal"/>
    <w:rsid w:val="00E1093C"/>
    <w:pPr>
      <w:pBdr>
        <w:top w:val="single" w:sz="8" w:space="0" w:color="auto"/>
        <w:left w:val="single" w:sz="4" w:space="0" w:color="auto"/>
        <w:right w:val="single" w:sz="4" w:space="0" w:color="auto"/>
      </w:pBdr>
      <w:shd w:val="clear" w:color="000000" w:fill="E2CFF1"/>
      <w:spacing w:before="100" w:beforeAutospacing="1" w:after="100" w:afterAutospacing="1"/>
      <w:jc w:val="center"/>
      <w:textAlignment w:val="center"/>
    </w:pPr>
    <w:rPr>
      <w:rFonts w:ascii="Times New Roman" w:hAnsi="Times New Roman"/>
      <w:b/>
      <w:bCs/>
    </w:rPr>
  </w:style>
  <w:style w:type="paragraph" w:customStyle="1" w:styleId="xl88">
    <w:name w:val="xl88"/>
    <w:basedOn w:val="Normal"/>
    <w:rsid w:val="00E1093C"/>
    <w:pPr>
      <w:pBdr>
        <w:top w:val="single" w:sz="8" w:space="0" w:color="auto"/>
        <w:left w:val="single" w:sz="4" w:space="0" w:color="auto"/>
        <w:right w:val="single" w:sz="4" w:space="0" w:color="auto"/>
      </w:pBdr>
      <w:shd w:val="clear" w:color="000000" w:fill="E2CFF1"/>
      <w:spacing w:before="100" w:beforeAutospacing="1" w:after="100" w:afterAutospacing="1"/>
      <w:jc w:val="center"/>
      <w:textAlignment w:val="center"/>
    </w:pPr>
    <w:rPr>
      <w:rFonts w:ascii="Times New Roman" w:hAnsi="Times New Roman"/>
      <w:b/>
      <w:bCs/>
    </w:rPr>
  </w:style>
  <w:style w:type="paragraph" w:customStyle="1" w:styleId="xl89">
    <w:name w:val="xl89"/>
    <w:basedOn w:val="Normal"/>
    <w:rsid w:val="00E1093C"/>
    <w:pPr>
      <w:pBdr>
        <w:top w:val="single" w:sz="8" w:space="0" w:color="auto"/>
        <w:left w:val="single" w:sz="8" w:space="0" w:color="auto"/>
        <w:right w:val="single" w:sz="4" w:space="0" w:color="auto"/>
      </w:pBdr>
      <w:shd w:val="clear" w:color="000000" w:fill="E2CFF1"/>
      <w:spacing w:before="100" w:beforeAutospacing="1" w:after="100" w:afterAutospacing="1"/>
      <w:jc w:val="center"/>
      <w:textAlignment w:val="center"/>
    </w:pPr>
    <w:rPr>
      <w:rFonts w:ascii="Times New Roman" w:hAnsi="Times New Roman"/>
      <w:b/>
      <w:bCs/>
    </w:rPr>
  </w:style>
  <w:style w:type="paragraph" w:customStyle="1" w:styleId="xl90">
    <w:name w:val="xl90"/>
    <w:basedOn w:val="Normal"/>
    <w:rsid w:val="00E1093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91">
    <w:name w:val="xl91"/>
    <w:basedOn w:val="Normal"/>
    <w:rsid w:val="00E1093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hAnsi="Times New Roman"/>
    </w:rPr>
  </w:style>
  <w:style w:type="paragraph" w:customStyle="1" w:styleId="xl92">
    <w:name w:val="xl92"/>
    <w:basedOn w:val="Normal"/>
    <w:rsid w:val="00E1093C"/>
    <w:pPr>
      <w:pBdr>
        <w:top w:val="single" w:sz="8" w:space="0" w:color="FFFFFF"/>
        <w:left w:val="single" w:sz="8" w:space="0" w:color="FFFFFF"/>
        <w:right w:val="single" w:sz="8" w:space="0" w:color="FFFFFF"/>
      </w:pBdr>
      <w:shd w:val="clear" w:color="000000" w:fill="A284BD"/>
      <w:spacing w:before="100" w:beforeAutospacing="1" w:after="100" w:afterAutospacing="1"/>
      <w:jc w:val="center"/>
      <w:textAlignment w:val="center"/>
    </w:pPr>
    <w:rPr>
      <w:rFonts w:cs="Arial"/>
      <w:sz w:val="36"/>
      <w:szCs w:val="36"/>
    </w:rPr>
  </w:style>
  <w:style w:type="paragraph" w:customStyle="1" w:styleId="xl93">
    <w:name w:val="xl93"/>
    <w:basedOn w:val="Normal"/>
    <w:rsid w:val="00E1093C"/>
    <w:pPr>
      <w:pBdr>
        <w:left w:val="single" w:sz="8" w:space="0" w:color="FFFFFF"/>
        <w:bottom w:val="single" w:sz="12" w:space="0" w:color="FFFFFF"/>
        <w:right w:val="single" w:sz="8" w:space="0" w:color="FFFFFF"/>
      </w:pBdr>
      <w:shd w:val="clear" w:color="000000" w:fill="A284BD"/>
      <w:spacing w:before="100" w:beforeAutospacing="1" w:after="100" w:afterAutospacing="1"/>
      <w:jc w:val="center"/>
      <w:textAlignment w:val="center"/>
    </w:pPr>
    <w:rPr>
      <w:rFonts w:cs="Arial"/>
      <w:sz w:val="36"/>
      <w:szCs w:val="36"/>
    </w:rPr>
  </w:style>
  <w:style w:type="paragraph" w:customStyle="1" w:styleId="xl94">
    <w:name w:val="xl94"/>
    <w:basedOn w:val="Normal"/>
    <w:rsid w:val="00E1093C"/>
    <w:pPr>
      <w:pBdr>
        <w:top w:val="single" w:sz="8" w:space="0" w:color="auto"/>
        <w:left w:val="single" w:sz="8" w:space="0" w:color="auto"/>
        <w:bottom w:val="single" w:sz="4" w:space="0" w:color="auto"/>
        <w:right w:val="single" w:sz="4" w:space="0" w:color="auto"/>
      </w:pBdr>
      <w:shd w:val="clear" w:color="000000" w:fill="E2EFDA"/>
      <w:spacing w:before="100" w:beforeAutospacing="1" w:after="100" w:afterAutospacing="1"/>
      <w:jc w:val="center"/>
      <w:textAlignment w:val="top"/>
    </w:pPr>
    <w:rPr>
      <w:rFonts w:ascii="Times New Roman" w:hAnsi="Times New Roman"/>
      <w:b/>
      <w:bCs/>
    </w:rPr>
  </w:style>
  <w:style w:type="paragraph" w:customStyle="1" w:styleId="xl95">
    <w:name w:val="xl95"/>
    <w:basedOn w:val="Normal"/>
    <w:rsid w:val="00E1093C"/>
    <w:pPr>
      <w:pBdr>
        <w:top w:val="single" w:sz="8"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top"/>
    </w:pPr>
    <w:rPr>
      <w:rFonts w:ascii="Times New Roman" w:hAnsi="Times New Roman"/>
      <w:b/>
      <w:bCs/>
    </w:rPr>
  </w:style>
  <w:style w:type="paragraph" w:customStyle="1" w:styleId="xl96">
    <w:name w:val="xl96"/>
    <w:basedOn w:val="Normal"/>
    <w:rsid w:val="00E1093C"/>
    <w:pPr>
      <w:pBdr>
        <w:top w:val="single" w:sz="8" w:space="0" w:color="auto"/>
        <w:left w:val="single" w:sz="4" w:space="0" w:color="auto"/>
        <w:bottom w:val="single" w:sz="4" w:space="0" w:color="auto"/>
        <w:right w:val="single" w:sz="8" w:space="0" w:color="auto"/>
      </w:pBdr>
      <w:shd w:val="clear" w:color="000000" w:fill="E2EFDA"/>
      <w:spacing w:before="100" w:beforeAutospacing="1" w:after="100" w:afterAutospacing="1"/>
      <w:jc w:val="center"/>
      <w:textAlignment w:val="top"/>
    </w:pPr>
    <w:rPr>
      <w:rFonts w:ascii="Times New Roman" w:hAnsi="Times New Roman"/>
      <w:b/>
      <w:bCs/>
    </w:rPr>
  </w:style>
  <w:style w:type="paragraph" w:customStyle="1" w:styleId="xl97">
    <w:name w:val="xl97"/>
    <w:basedOn w:val="Normal"/>
    <w:rsid w:val="00E1093C"/>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Times New Roman" w:hAnsi="Times New Roman"/>
    </w:rPr>
  </w:style>
  <w:style w:type="paragraph" w:customStyle="1" w:styleId="xl98">
    <w:name w:val="xl98"/>
    <w:basedOn w:val="Normal"/>
    <w:rsid w:val="00E1093C"/>
    <w:pPr>
      <w:pBdr>
        <w:top w:val="single" w:sz="4" w:space="0" w:color="auto"/>
        <w:left w:val="single" w:sz="4" w:space="0" w:color="auto"/>
        <w:bottom w:val="single" w:sz="4" w:space="0" w:color="auto"/>
        <w:right w:val="single" w:sz="4" w:space="0" w:color="auto"/>
      </w:pBdr>
      <w:shd w:val="clear" w:color="000000" w:fill="E2EFDA"/>
      <w:spacing w:before="100" w:beforeAutospacing="1" w:after="100" w:afterAutospacing="1"/>
      <w:jc w:val="center"/>
      <w:textAlignment w:val="top"/>
    </w:pPr>
    <w:rPr>
      <w:rFonts w:ascii="Times New Roman" w:hAnsi="Times New Roman"/>
    </w:rPr>
  </w:style>
  <w:style w:type="paragraph" w:customStyle="1" w:styleId="xl99">
    <w:name w:val="xl99"/>
    <w:basedOn w:val="Normal"/>
    <w:rsid w:val="00E1093C"/>
    <w:pPr>
      <w:pBdr>
        <w:top w:val="single" w:sz="4" w:space="0" w:color="auto"/>
        <w:left w:val="single" w:sz="4" w:space="0" w:color="auto"/>
        <w:bottom w:val="single" w:sz="4" w:space="0" w:color="auto"/>
        <w:right w:val="single" w:sz="8" w:space="0" w:color="auto"/>
      </w:pBdr>
      <w:shd w:val="clear" w:color="000000" w:fill="E2EFDA"/>
      <w:spacing w:before="100" w:beforeAutospacing="1" w:after="100" w:afterAutospacing="1"/>
      <w:jc w:val="center"/>
      <w:textAlignment w:val="top"/>
    </w:pPr>
    <w:rPr>
      <w:rFonts w:ascii="Times New Roman" w:hAnsi="Times New Roman"/>
    </w:rPr>
  </w:style>
  <w:style w:type="paragraph" w:customStyle="1" w:styleId="xl100">
    <w:name w:val="xl100"/>
    <w:basedOn w:val="Normal"/>
    <w:rsid w:val="00E1093C"/>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101">
    <w:name w:val="xl101"/>
    <w:basedOn w:val="Normal"/>
    <w:rsid w:val="00E1093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hAnsi="Times New Roman"/>
    </w:rPr>
  </w:style>
  <w:style w:type="paragraph" w:customStyle="1" w:styleId="xl102">
    <w:name w:val="xl102"/>
    <w:basedOn w:val="Normal"/>
    <w:rsid w:val="00E1093C"/>
    <w:pPr>
      <w:spacing w:before="100" w:beforeAutospacing="1" w:after="100" w:afterAutospacing="1"/>
      <w:textAlignment w:val="top"/>
    </w:pPr>
    <w:rPr>
      <w:rFonts w:ascii="Times New Roman" w:hAnsi="Times New Roman"/>
    </w:rPr>
  </w:style>
  <w:style w:type="paragraph" w:styleId="NoSpacing">
    <w:name w:val="No Spacing"/>
    <w:link w:val="NoSpacingChar"/>
    <w:uiPriority w:val="1"/>
    <w:qFormat/>
    <w:rsid w:val="00E1093C"/>
    <w:pPr>
      <w:spacing w:before="240" w:after="0" w:line="240" w:lineRule="auto"/>
    </w:pPr>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E1093C"/>
    <w:rPr>
      <w:rFonts w:asciiTheme="minorHAnsi" w:eastAsiaTheme="minorEastAsia" w:hAnsiTheme="minorHAnsi" w:cstheme="minorBidi"/>
      <w:sz w:val="22"/>
      <w:szCs w:val="22"/>
    </w:rPr>
  </w:style>
  <w:style w:type="paragraph" w:customStyle="1" w:styleId="Reference">
    <w:name w:val="Reference"/>
    <w:basedOn w:val="ListParagraph"/>
    <w:link w:val="ReferenceChar"/>
    <w:qFormat/>
    <w:rsid w:val="00E1093C"/>
    <w:pPr>
      <w:numPr>
        <w:numId w:val="5"/>
      </w:numPr>
      <w:spacing w:line="360" w:lineRule="auto"/>
      <w:ind w:left="792"/>
    </w:pPr>
  </w:style>
  <w:style w:type="character" w:customStyle="1" w:styleId="ListParagraphChar">
    <w:name w:val="List Paragraph Char"/>
    <w:aliases w:val="Bullet point Char,- Bullets Char,목록 단락 Char,列出段落 Char,Lista1 Char,?? ?? Char,????? Char,???? Char,列出段落1 Char,中等深浅网格 1 - 着色 21 Char,列表段落 Char,¥¡¡¡¡ì¬º¥¹¥È¶ÎÂä Char,ÁÐ³ö¶ÎÂä Char,列表段落1 Char,—ño’i—Ž Char,¥ê¥¹¥È¶ÎÂä Char"/>
    <w:basedOn w:val="DefaultParagraphFont"/>
    <w:link w:val="ListParagraph"/>
    <w:uiPriority w:val="34"/>
    <w:qFormat/>
    <w:rsid w:val="00E1093C"/>
    <w:rPr>
      <w:rFonts w:ascii="Arial" w:eastAsia="Times New Roman" w:hAnsi="Arial"/>
      <w:sz w:val="24"/>
      <w:szCs w:val="24"/>
    </w:rPr>
  </w:style>
  <w:style w:type="character" w:customStyle="1" w:styleId="ReferenceChar">
    <w:name w:val="Reference Char"/>
    <w:basedOn w:val="ListParagraphChar"/>
    <w:link w:val="Reference"/>
    <w:rsid w:val="00E1093C"/>
    <w:rPr>
      <w:rFonts w:ascii="Arial" w:eastAsia="Times New Roman" w:hAnsi="Arial"/>
      <w:sz w:val="24"/>
      <w:szCs w:val="24"/>
    </w:rPr>
  </w:style>
  <w:style w:type="paragraph" w:styleId="List">
    <w:name w:val="List"/>
    <w:basedOn w:val="Normal"/>
    <w:uiPriority w:val="99"/>
    <w:unhideWhenUsed/>
    <w:rsid w:val="00E1093C"/>
    <w:pPr>
      <w:ind w:left="360" w:hanging="360"/>
      <w:contextualSpacing/>
    </w:pPr>
  </w:style>
  <w:style w:type="table" w:customStyle="1" w:styleId="TableGrid3">
    <w:name w:val="Table Grid3"/>
    <w:basedOn w:val="TableNormal"/>
    <w:next w:val="TableGrid"/>
    <w:uiPriority w:val="39"/>
    <w:rsid w:val="008E59C7"/>
    <w:pPr>
      <w:widowControl w:val="0"/>
      <w:spacing w:after="0" w:line="240" w:lineRule="auto"/>
    </w:pPr>
    <w:rPr>
      <w:rFonts w:ascii="Calibri" w:hAnsi="Calibri" w:cs="Arial"/>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8E59C7"/>
    <w:rPr>
      <w:color w:val="605E5C"/>
      <w:shd w:val="clear" w:color="auto" w:fill="E1DFDD"/>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locked/>
    <w:rsid w:val="008E7124"/>
    <w:rPr>
      <w:rFonts w:ascii="Arial" w:eastAsia="Times New Roman" w:hAnsi="Arial"/>
      <w:b/>
      <w:bCs/>
      <w:sz w:val="24"/>
    </w:rPr>
  </w:style>
  <w:style w:type="character" w:styleId="Emphasis">
    <w:name w:val="Emphasis"/>
    <w:basedOn w:val="DefaultParagraphFont"/>
    <w:uiPriority w:val="20"/>
    <w:qFormat/>
    <w:rsid w:val="00520821"/>
    <w:rPr>
      <w:i/>
      <w:iCs/>
    </w:rPr>
  </w:style>
  <w:style w:type="character" w:styleId="HTMLCode">
    <w:name w:val="HTML Code"/>
    <w:basedOn w:val="DefaultParagraphFont"/>
    <w:uiPriority w:val="99"/>
    <w:semiHidden/>
    <w:unhideWhenUsed/>
    <w:rsid w:val="006E679C"/>
    <w:rPr>
      <w:rFonts w:ascii="Courier New" w:eastAsia="Times New Roman" w:hAnsi="Courier New" w:cs="Courier New"/>
      <w:sz w:val="20"/>
      <w:szCs w:val="20"/>
    </w:rPr>
  </w:style>
  <w:style w:type="paragraph" w:customStyle="1" w:styleId="a3">
    <w:name w:val="a3"/>
    <w:basedOn w:val="BaseHeading"/>
    <w:next w:val="Normal"/>
    <w:rsid w:val="00CD6268"/>
    <w:pPr>
      <w:numPr>
        <w:ilvl w:val="2"/>
        <w:numId w:val="37"/>
      </w:numPr>
      <w:tabs>
        <w:tab w:val="left" w:pos="640"/>
      </w:tabs>
      <w:spacing w:line="250" w:lineRule="exact"/>
    </w:pPr>
    <w:rPr>
      <w:b/>
    </w:rPr>
  </w:style>
  <w:style w:type="paragraph" w:customStyle="1" w:styleId="a4">
    <w:name w:val="a4"/>
    <w:basedOn w:val="BaseHeading"/>
    <w:next w:val="Normal"/>
    <w:rsid w:val="00CD6268"/>
    <w:pPr>
      <w:numPr>
        <w:ilvl w:val="3"/>
        <w:numId w:val="37"/>
      </w:numPr>
      <w:tabs>
        <w:tab w:val="left" w:pos="880"/>
      </w:tabs>
    </w:pPr>
    <w:rPr>
      <w:b/>
      <w:bCs/>
      <w:iCs/>
    </w:rPr>
  </w:style>
  <w:style w:type="paragraph" w:customStyle="1" w:styleId="a5">
    <w:name w:val="a5"/>
    <w:basedOn w:val="BaseHeading"/>
    <w:next w:val="Normal"/>
    <w:rsid w:val="00CD6268"/>
    <w:pPr>
      <w:numPr>
        <w:ilvl w:val="4"/>
        <w:numId w:val="37"/>
      </w:numPr>
      <w:tabs>
        <w:tab w:val="left" w:pos="1140"/>
        <w:tab w:val="left" w:pos="1360"/>
      </w:tabs>
    </w:pPr>
    <w:rPr>
      <w:b/>
      <w:bCs/>
      <w:iCs/>
    </w:rPr>
  </w:style>
  <w:style w:type="paragraph" w:customStyle="1" w:styleId="a6">
    <w:name w:val="a6"/>
    <w:basedOn w:val="BaseHeading"/>
    <w:next w:val="Normal"/>
    <w:rsid w:val="00CD6268"/>
    <w:pPr>
      <w:numPr>
        <w:ilvl w:val="5"/>
        <w:numId w:val="37"/>
      </w:numPr>
      <w:tabs>
        <w:tab w:val="left" w:pos="1140"/>
        <w:tab w:val="left" w:pos="1360"/>
      </w:tabs>
    </w:pPr>
    <w:rPr>
      <w:b/>
      <w:bCs/>
    </w:rPr>
  </w:style>
  <w:style w:type="paragraph" w:customStyle="1" w:styleId="ANNEX">
    <w:name w:val="ANNEX"/>
    <w:basedOn w:val="BaseHeading"/>
    <w:next w:val="Normal"/>
    <w:rsid w:val="00CD6268"/>
    <w:pPr>
      <w:keepNext/>
      <w:pageBreakBefore/>
      <w:numPr>
        <w:numId w:val="37"/>
      </w:numPr>
      <w:spacing w:after="760" w:line="310" w:lineRule="exact"/>
      <w:jc w:val="center"/>
    </w:pPr>
    <w:rPr>
      <w:rFonts w:eastAsia="MS Mincho"/>
      <w:b/>
      <w:sz w:val="28"/>
      <w:szCs w:val="20"/>
      <w:lang w:eastAsia="ja-JP"/>
    </w:rPr>
  </w:style>
  <w:style w:type="paragraph" w:customStyle="1" w:styleId="Index">
    <w:name w:val="Index"/>
    <w:basedOn w:val="Normal"/>
    <w:qFormat/>
    <w:rsid w:val="006F792C"/>
    <w:pPr>
      <w:suppressLineNumbers/>
      <w:spacing w:after="160" w:line="259" w:lineRule="auto"/>
    </w:pPr>
    <w:rPr>
      <w:rFonts w:asciiTheme="minorHAnsi" w:eastAsiaTheme="minorHAnsi" w:hAnsiTheme="minorHAnsi" w:cs="FreeSans"/>
      <w:szCs w:val="22"/>
    </w:rPr>
  </w:style>
  <w:style w:type="character" w:customStyle="1" w:styleId="CommentTextChar1">
    <w:name w:val="Comment Text Char1"/>
    <w:basedOn w:val="DefaultParagraphFont"/>
    <w:uiPriority w:val="99"/>
    <w:semiHidden/>
    <w:rsid w:val="006F792C"/>
    <w:rPr>
      <w:rFonts w:asciiTheme="minorHAnsi" w:eastAsiaTheme="minorHAnsi" w:hAnsiTheme="minorHAnsi" w:cstheme="minorBidi"/>
      <w:sz w:val="20"/>
      <w:szCs w:val="20"/>
      <w:lang w:val="en-US" w:eastAsia="en-US"/>
    </w:rPr>
  </w:style>
  <w:style w:type="paragraph" w:styleId="Subtitle">
    <w:name w:val="Subtitle"/>
    <w:basedOn w:val="Normal"/>
    <w:next w:val="Normal"/>
    <w:link w:val="SubtitleChar"/>
    <w:uiPriority w:val="11"/>
    <w:qFormat/>
    <w:rsid w:val="006F792C"/>
    <w:pPr>
      <w:keepNext/>
      <w:keepLines/>
      <w:spacing w:before="360" w:after="80" w:line="259" w:lineRule="auto"/>
    </w:pPr>
    <w:rPr>
      <w:rFonts w:ascii="Georgia" w:eastAsia="Georgia" w:hAnsi="Georgia" w:cs="Georgia"/>
      <w:i/>
      <w:color w:val="666666"/>
      <w:sz w:val="48"/>
      <w:szCs w:val="48"/>
    </w:rPr>
  </w:style>
  <w:style w:type="character" w:customStyle="1" w:styleId="SubtitleChar">
    <w:name w:val="Subtitle Char"/>
    <w:basedOn w:val="DefaultParagraphFont"/>
    <w:link w:val="Subtitle"/>
    <w:uiPriority w:val="11"/>
    <w:rsid w:val="006F792C"/>
    <w:rPr>
      <w:rFonts w:ascii="Georgia" w:eastAsia="Georgia" w:hAnsi="Georgia" w:cs="Georgia"/>
      <w:i/>
      <w:color w:val="666666"/>
      <w:sz w:val="48"/>
      <w:szCs w:val="48"/>
    </w:rPr>
  </w:style>
  <w:style w:type="paragraph" w:styleId="TOCHeading">
    <w:name w:val="TOC Heading"/>
    <w:basedOn w:val="Heading1"/>
    <w:next w:val="Normal"/>
    <w:uiPriority w:val="39"/>
    <w:unhideWhenUsed/>
    <w:qFormat/>
    <w:rsid w:val="006F792C"/>
    <w:pPr>
      <w:numPr>
        <w:numId w:val="0"/>
      </w:numPr>
      <w:spacing w:after="0" w:line="259" w:lineRule="auto"/>
      <w:outlineLvl w:val="9"/>
    </w:pPr>
    <w:rPr>
      <w:rFonts w:asciiTheme="majorHAnsi" w:eastAsiaTheme="majorEastAsia" w:hAnsiTheme="majorHAnsi" w:cstheme="majorBidi"/>
      <w:bCs/>
      <w:color w:val="2F5496" w:themeColor="accent1" w:themeShade="BF"/>
    </w:rPr>
  </w:style>
  <w:style w:type="paragraph" w:styleId="IntenseQuote">
    <w:name w:val="Intense Quote"/>
    <w:basedOn w:val="Normal"/>
    <w:next w:val="Normal"/>
    <w:link w:val="IntenseQuoteChar"/>
    <w:uiPriority w:val="30"/>
    <w:qFormat/>
    <w:rsid w:val="006F792C"/>
    <w:pPr>
      <w:pBdr>
        <w:top w:val="single" w:sz="4" w:space="10" w:color="4472C4" w:themeColor="accent1"/>
        <w:bottom w:val="single" w:sz="4" w:space="10" w:color="4472C4" w:themeColor="accent1"/>
      </w:pBdr>
      <w:spacing w:before="360" w:after="360" w:line="259" w:lineRule="auto"/>
      <w:ind w:left="864" w:right="864"/>
      <w:jc w:val="center"/>
    </w:pPr>
    <w:rPr>
      <w:rFonts w:asciiTheme="minorHAnsi" w:eastAsiaTheme="minorHAnsi" w:hAnsiTheme="minorHAnsi" w:cstheme="minorBidi"/>
      <w:i/>
      <w:iCs/>
      <w:color w:val="4472C4" w:themeColor="accent1"/>
      <w:szCs w:val="22"/>
    </w:rPr>
  </w:style>
  <w:style w:type="character" w:customStyle="1" w:styleId="IntenseQuoteChar">
    <w:name w:val="Intense Quote Char"/>
    <w:basedOn w:val="DefaultParagraphFont"/>
    <w:link w:val="IntenseQuote"/>
    <w:uiPriority w:val="30"/>
    <w:rsid w:val="006F792C"/>
    <w:rPr>
      <w:rFonts w:asciiTheme="minorHAnsi" w:eastAsiaTheme="minorHAnsi" w:hAnsiTheme="minorHAnsi" w:cstheme="minorBidi"/>
      <w:i/>
      <w:iCs/>
      <w:color w:val="4472C4" w:themeColor="accent1"/>
      <w:sz w:val="22"/>
      <w:szCs w:val="22"/>
    </w:rPr>
  </w:style>
  <w:style w:type="character" w:styleId="SubtleEmphasis">
    <w:name w:val="Subtle Emphasis"/>
    <w:basedOn w:val="DefaultParagraphFont"/>
    <w:uiPriority w:val="19"/>
    <w:qFormat/>
    <w:rsid w:val="006F792C"/>
    <w:rPr>
      <w:i/>
      <w:iCs/>
      <w:color w:val="404040" w:themeColor="text1" w:themeTint="BF"/>
    </w:rPr>
  </w:style>
  <w:style w:type="character" w:styleId="SubtleReference">
    <w:name w:val="Subtle Reference"/>
    <w:basedOn w:val="DefaultParagraphFont"/>
    <w:uiPriority w:val="31"/>
    <w:qFormat/>
    <w:rsid w:val="006F792C"/>
    <w:rPr>
      <w:smallCaps/>
      <w:color w:val="5A5A5A" w:themeColor="text1" w:themeTint="A5"/>
    </w:rPr>
  </w:style>
  <w:style w:type="character" w:styleId="IntenseReference">
    <w:name w:val="Intense Reference"/>
    <w:basedOn w:val="DefaultParagraphFont"/>
    <w:uiPriority w:val="32"/>
    <w:qFormat/>
    <w:rsid w:val="006F792C"/>
    <w:rPr>
      <w:b/>
      <w:bCs/>
      <w:smallCaps/>
      <w:color w:val="4472C4" w:themeColor="accent1"/>
      <w:spacing w:val="5"/>
    </w:rPr>
  </w:style>
  <w:style w:type="character" w:customStyle="1" w:styleId="contentpasted1">
    <w:name w:val="contentpasted1"/>
    <w:basedOn w:val="DefaultParagraphFont"/>
    <w:rsid w:val="006F792C"/>
  </w:style>
  <w:style w:type="paragraph" w:customStyle="1" w:styleId="Code">
    <w:name w:val="Code"/>
    <w:basedOn w:val="BaseText"/>
    <w:rsid w:val="00CD6268"/>
    <w:pPr>
      <w:tabs>
        <w:tab w:val="clear" w:pos="397"/>
        <w:tab w:val="clear" w:pos="794"/>
        <w:tab w:val="clear" w:pos="1191"/>
        <w:tab w:val="clear" w:pos="1588"/>
        <w:tab w:val="clear" w:pos="1985"/>
        <w:tab w:val="clear" w:pos="2381"/>
        <w:tab w:val="clear" w:pos="2778"/>
        <w:tab w:val="clear" w:pos="3175"/>
        <w:tab w:val="clear" w:pos="3572"/>
        <w:tab w:val="clear" w:pos="3969"/>
        <w:tab w:val="left" w:pos="323"/>
        <w:tab w:val="left" w:pos="652"/>
        <w:tab w:val="left" w:pos="975"/>
        <w:tab w:val="left" w:pos="1304"/>
        <w:tab w:val="left" w:pos="1627"/>
        <w:tab w:val="left" w:pos="1956"/>
        <w:tab w:val="left" w:pos="2279"/>
        <w:tab w:val="left" w:pos="2608"/>
        <w:tab w:val="left" w:pos="2931"/>
        <w:tab w:val="left" w:pos="3255"/>
      </w:tabs>
      <w:spacing w:after="0"/>
      <w:jc w:val="left"/>
    </w:pPr>
    <w:rPr>
      <w:rFonts w:ascii="Courier New" w:hAnsi="Courier New"/>
    </w:rPr>
  </w:style>
  <w:style w:type="paragraph" w:customStyle="1" w:styleId="paragraph">
    <w:name w:val="paragraph"/>
    <w:basedOn w:val="Normal"/>
    <w:rsid w:val="00DB0A84"/>
    <w:pPr>
      <w:spacing w:before="100" w:beforeAutospacing="1" w:after="100" w:afterAutospacing="1" w:line="240" w:lineRule="auto"/>
    </w:pPr>
    <w:rPr>
      <w:rFonts w:ascii="Times New Roman" w:hAnsi="Times New Roman"/>
    </w:rPr>
  </w:style>
  <w:style w:type="character" w:customStyle="1" w:styleId="normaltextrun">
    <w:name w:val="normaltextrun"/>
    <w:basedOn w:val="DefaultParagraphFont"/>
    <w:rsid w:val="00DB0A84"/>
  </w:style>
  <w:style w:type="character" w:customStyle="1" w:styleId="eop">
    <w:name w:val="eop"/>
    <w:basedOn w:val="DefaultParagraphFont"/>
    <w:rsid w:val="00DB0A84"/>
  </w:style>
  <w:style w:type="table" w:customStyle="1" w:styleId="6">
    <w:name w:val="表 (格子)6"/>
    <w:basedOn w:val="TableNormal"/>
    <w:next w:val="TableGrid"/>
    <w:rsid w:val="00DB0A84"/>
    <w:pPr>
      <w:spacing w:after="0" w:line="240" w:lineRule="auto"/>
    </w:pPr>
    <w:rPr>
      <w:rFonts w:ascii="Cambria"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semiHidden/>
    <w:unhideWhenUsed/>
    <w:rsid w:val="00DB0A8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rPr>
  </w:style>
  <w:style w:type="character" w:customStyle="1" w:styleId="HTMLPreformattedChar">
    <w:name w:val="HTML Preformatted Char"/>
    <w:basedOn w:val="DefaultParagraphFont"/>
    <w:link w:val="HTMLPreformatted"/>
    <w:uiPriority w:val="99"/>
    <w:semiHidden/>
    <w:rsid w:val="00DB0A84"/>
    <w:rPr>
      <w:rFonts w:ascii="Courier New" w:eastAsia="Times New Roman" w:hAnsi="Courier New" w:cs="Courier New"/>
    </w:rPr>
  </w:style>
  <w:style w:type="character" w:customStyle="1" w:styleId="p">
    <w:name w:val="p"/>
    <w:basedOn w:val="DefaultParagraphFont"/>
    <w:rsid w:val="00DB0A84"/>
  </w:style>
  <w:style w:type="character" w:customStyle="1" w:styleId="w">
    <w:name w:val="w"/>
    <w:basedOn w:val="DefaultParagraphFont"/>
    <w:rsid w:val="00DB0A84"/>
  </w:style>
  <w:style w:type="character" w:customStyle="1" w:styleId="nl">
    <w:name w:val="nl"/>
    <w:basedOn w:val="DefaultParagraphFont"/>
    <w:rsid w:val="00DB0A84"/>
  </w:style>
  <w:style w:type="character" w:customStyle="1" w:styleId="s2">
    <w:name w:val="s2"/>
    <w:basedOn w:val="DefaultParagraphFont"/>
    <w:rsid w:val="00DB0A84"/>
  </w:style>
  <w:style w:type="character" w:customStyle="1" w:styleId="mi">
    <w:name w:val="mi"/>
    <w:basedOn w:val="DefaultParagraphFont"/>
    <w:rsid w:val="00DB0A84"/>
  </w:style>
  <w:style w:type="character" w:customStyle="1" w:styleId="sc8">
    <w:name w:val="sc8"/>
    <w:basedOn w:val="DefaultParagraphFont"/>
    <w:rsid w:val="00DB0A84"/>
    <w:rPr>
      <w:rFonts w:ascii="Courier New" w:hAnsi="Courier New" w:cs="Courier New" w:hint="default"/>
      <w:color w:val="000000"/>
      <w:sz w:val="20"/>
      <w:szCs w:val="20"/>
    </w:rPr>
  </w:style>
  <w:style w:type="character" w:customStyle="1" w:styleId="sc0">
    <w:name w:val="sc0"/>
    <w:basedOn w:val="DefaultParagraphFont"/>
    <w:rsid w:val="00DB0A84"/>
    <w:rPr>
      <w:rFonts w:ascii="Courier New" w:hAnsi="Courier New" w:cs="Courier New" w:hint="default"/>
      <w:color w:val="000000"/>
      <w:sz w:val="20"/>
      <w:szCs w:val="20"/>
    </w:rPr>
  </w:style>
  <w:style w:type="character" w:customStyle="1" w:styleId="sc41">
    <w:name w:val="sc41"/>
    <w:basedOn w:val="DefaultParagraphFont"/>
    <w:rsid w:val="00DB0A84"/>
    <w:rPr>
      <w:rFonts w:ascii="Courier New" w:hAnsi="Courier New" w:cs="Courier New" w:hint="default"/>
      <w:color w:val="8000FF"/>
      <w:sz w:val="20"/>
      <w:szCs w:val="20"/>
    </w:rPr>
  </w:style>
  <w:style w:type="character" w:customStyle="1" w:styleId="sc21">
    <w:name w:val="sc21"/>
    <w:basedOn w:val="DefaultParagraphFont"/>
    <w:rsid w:val="00DB0A84"/>
    <w:rPr>
      <w:rFonts w:ascii="Courier New" w:hAnsi="Courier New" w:cs="Courier New" w:hint="default"/>
      <w:color w:val="800000"/>
      <w:sz w:val="20"/>
      <w:szCs w:val="20"/>
    </w:rPr>
  </w:style>
  <w:style w:type="character" w:customStyle="1" w:styleId="sc91">
    <w:name w:val="sc91"/>
    <w:basedOn w:val="DefaultParagraphFont"/>
    <w:rsid w:val="00DB0A84"/>
    <w:rPr>
      <w:rFonts w:ascii="Courier New" w:hAnsi="Courier New" w:cs="Courier New" w:hint="default"/>
      <w:color w:val="0000FF"/>
      <w:sz w:val="20"/>
      <w:szCs w:val="20"/>
    </w:rPr>
  </w:style>
  <w:style w:type="paragraph" w:customStyle="1" w:styleId="Headings3">
    <w:name w:val="Headings 3"/>
    <w:basedOn w:val="Heading3"/>
    <w:link w:val="Headings3Char"/>
    <w:autoRedefine/>
    <w:qFormat/>
    <w:rsid w:val="00DB0A84"/>
    <w:pPr>
      <w:tabs>
        <w:tab w:val="clear" w:pos="880"/>
      </w:tabs>
      <w:spacing w:before="120" w:after="220" w:line="240" w:lineRule="auto"/>
      <w:ind w:left="720" w:hanging="720"/>
    </w:pPr>
    <w:rPr>
      <w:rFonts w:eastAsia="Batang"/>
      <w:b w:val="0"/>
      <w:iCs/>
      <w:color w:val="1F3763" w:themeColor="accent1" w:themeShade="7F"/>
      <w:sz w:val="26"/>
      <w:szCs w:val="26"/>
      <w:lang w:val="en-CA"/>
    </w:rPr>
  </w:style>
  <w:style w:type="character" w:customStyle="1" w:styleId="Headings3Char">
    <w:name w:val="Headings 3 Char"/>
    <w:basedOn w:val="Heading3Char"/>
    <w:link w:val="Headings3"/>
    <w:rsid w:val="00DB0A84"/>
    <w:rPr>
      <w:rFonts w:ascii="Arial" w:eastAsia="Batang" w:hAnsi="Arial" w:cs="Arial"/>
      <w:b w:val="0"/>
      <w:bCs w:val="0"/>
      <w:iCs/>
      <w:color w:val="1F3763" w:themeColor="accent1" w:themeShade="7F"/>
      <w:kern w:val="32"/>
      <w:sz w:val="26"/>
      <w:szCs w:val="26"/>
      <w:lang w:val="en-CA" w:eastAsia="ja-JP"/>
    </w:rPr>
  </w:style>
  <w:style w:type="table" w:customStyle="1" w:styleId="TableGrid4">
    <w:name w:val="Table Grid4"/>
    <w:basedOn w:val="TableNormal"/>
    <w:next w:val="TableGrid"/>
    <w:uiPriority w:val="59"/>
    <w:rsid w:val="00184156"/>
    <w:pPr>
      <w:spacing w:after="0" w:line="240" w:lineRule="auto"/>
    </w:pPr>
    <w:rPr>
      <w:rFonts w:ascii="Calibri" w:eastAsia="Calibri" w:hAnsi="Calibri" w:cs="Calibri"/>
      <w:sz w:val="22"/>
      <w:szCs w:val="22"/>
      <w:lang w:val="en-GB"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header">
    <w:name w:val="Table header"/>
    <w:basedOn w:val="Tablebody"/>
    <w:link w:val="TableheaderChar"/>
    <w:rsid w:val="00CD6268"/>
  </w:style>
  <w:style w:type="paragraph" w:customStyle="1" w:styleId="Tabletitle">
    <w:name w:val="Table title"/>
    <w:basedOn w:val="Figuretitle0"/>
    <w:rsid w:val="00CD6268"/>
    <w:pPr>
      <w:spacing w:before="120" w:after="120"/>
    </w:pPr>
  </w:style>
  <w:style w:type="paragraph" w:customStyle="1" w:styleId="Tablebody">
    <w:name w:val="Table body"/>
    <w:basedOn w:val="BaseText"/>
    <w:rsid w:val="00CD6268"/>
    <w:pPr>
      <w:spacing w:before="60" w:after="60" w:line="210" w:lineRule="atLeast"/>
      <w:jc w:val="left"/>
    </w:pPr>
    <w:rPr>
      <w:sz w:val="20"/>
    </w:rPr>
  </w:style>
  <w:style w:type="character" w:customStyle="1" w:styleId="AnnexHeadingLine2">
    <w:name w:val="Annex Heading_Line 2"/>
    <w:rsid w:val="009768E3"/>
  </w:style>
  <w:style w:type="paragraph" w:customStyle="1" w:styleId="zzCover">
    <w:name w:val="zzCover"/>
    <w:basedOn w:val="Normal"/>
    <w:link w:val="zzCoverChar"/>
    <w:uiPriority w:val="99"/>
    <w:rsid w:val="00A754C5"/>
    <w:pPr>
      <w:tabs>
        <w:tab w:val="left" w:pos="806"/>
        <w:tab w:val="left" w:pos="1210"/>
        <w:tab w:val="left" w:pos="1613"/>
        <w:tab w:val="left" w:pos="2016"/>
        <w:tab w:val="left" w:pos="2419"/>
        <w:tab w:val="left" w:pos="2822"/>
        <w:tab w:val="left" w:pos="3226"/>
        <w:tab w:val="left" w:pos="3629"/>
        <w:tab w:val="left" w:pos="4032"/>
        <w:tab w:val="left" w:pos="4435"/>
        <w:tab w:val="right" w:pos="9677"/>
      </w:tabs>
      <w:spacing w:after="220" w:line="230" w:lineRule="atLeast"/>
      <w:jc w:val="right"/>
    </w:pPr>
    <w:rPr>
      <w:b/>
      <w:color w:val="000000"/>
      <w:lang w:val="en-CA"/>
    </w:rPr>
  </w:style>
  <w:style w:type="paragraph" w:customStyle="1" w:styleId="zzCopyright">
    <w:name w:val="zzCopyright"/>
    <w:basedOn w:val="Normal"/>
    <w:next w:val="Normal"/>
    <w:uiPriority w:val="99"/>
    <w:rsid w:val="004A07C5"/>
    <w:pPr>
      <w:pBdr>
        <w:top w:val="single" w:sz="4" w:space="1" w:color="0000FF"/>
        <w:left w:val="single" w:sz="4" w:space="4" w:color="0000FF"/>
        <w:bottom w:val="single" w:sz="4" w:space="1" w:color="0000FF"/>
        <w:right w:val="single" w:sz="4" w:space="4" w:color="0000FF"/>
      </w:pBdr>
      <w:tabs>
        <w:tab w:val="left" w:pos="514"/>
        <w:tab w:val="left" w:pos="806"/>
        <w:tab w:val="left" w:pos="1210"/>
        <w:tab w:val="left" w:pos="1613"/>
        <w:tab w:val="left" w:pos="2016"/>
        <w:tab w:val="left" w:pos="2419"/>
        <w:tab w:val="left" w:pos="2822"/>
        <w:tab w:val="left" w:pos="3226"/>
        <w:tab w:val="left" w:pos="3629"/>
        <w:tab w:val="left" w:pos="4032"/>
        <w:tab w:val="left" w:pos="4435"/>
        <w:tab w:val="left" w:pos="9623"/>
        <w:tab w:val="right" w:pos="9677"/>
      </w:tabs>
      <w:ind w:left="284" w:right="284"/>
    </w:pPr>
    <w:rPr>
      <w:color w:val="0000FF"/>
      <w:lang w:val="en-CA"/>
    </w:rPr>
  </w:style>
  <w:style w:type="paragraph" w:customStyle="1" w:styleId="normal1">
    <w:name w:val="normal1"/>
    <w:qFormat/>
    <w:rsid w:val="00585635"/>
    <w:pPr>
      <w:suppressAutoHyphens/>
      <w:spacing w:after="0" w:line="276" w:lineRule="auto"/>
    </w:pPr>
    <w:rPr>
      <w:rFonts w:ascii="Arial" w:eastAsia="Arial" w:hAnsi="Arial" w:cs="Arial"/>
      <w:sz w:val="22"/>
      <w:szCs w:val="22"/>
      <w:lang w:eastAsia="zh-CN" w:bidi="hi-IN"/>
    </w:rPr>
  </w:style>
  <w:style w:type="character" w:customStyle="1" w:styleId="ISOCode">
    <w:name w:val="ISOCode"/>
    <w:basedOn w:val="DefaultParagraphFont"/>
    <w:rsid w:val="00D2295F"/>
    <w:rPr>
      <w:rFonts w:ascii="Courier New" w:eastAsia="PMingLiU" w:hAnsi="Courier New" w:cs="Courier New"/>
      <w:b w:val="0"/>
      <w:i w:val="0"/>
      <w:spacing w:val="-5"/>
      <w:sz w:val="22"/>
      <w:szCs w:val="20"/>
    </w:rPr>
  </w:style>
  <w:style w:type="character" w:customStyle="1" w:styleId="ISOCodeitalic">
    <w:name w:val="ISOCode_italic"/>
    <w:basedOn w:val="DefaultParagraphFont"/>
    <w:rsid w:val="00D2295F"/>
    <w:rPr>
      <w:rFonts w:ascii="Courier New" w:eastAsia="PMingLiU" w:hAnsi="Courier New" w:cs="Courier New"/>
      <w:b w:val="0"/>
      <w:i/>
      <w:spacing w:val="-5"/>
      <w:sz w:val="22"/>
      <w:szCs w:val="20"/>
    </w:rPr>
  </w:style>
  <w:style w:type="character" w:customStyle="1" w:styleId="ISOCodebold">
    <w:name w:val="ISOCode_bold"/>
    <w:basedOn w:val="DefaultParagraphFont"/>
    <w:rsid w:val="00D2295F"/>
    <w:rPr>
      <w:rFonts w:ascii="Courier New" w:eastAsia="PMingLiU" w:hAnsi="Courier New" w:cs="Courier New"/>
      <w:b/>
      <w:i w:val="0"/>
      <w:spacing w:val="-5"/>
      <w:sz w:val="22"/>
      <w:szCs w:val="20"/>
    </w:rPr>
  </w:style>
  <w:style w:type="paragraph" w:styleId="BlockText">
    <w:name w:val="Block Text"/>
    <w:basedOn w:val="Normal"/>
    <w:uiPriority w:val="99"/>
    <w:semiHidden/>
    <w:unhideWhenUsed/>
    <w:rsid w:val="00CD6268"/>
    <w:pPr>
      <w:pBdr>
        <w:top w:val="single" w:sz="2" w:space="10" w:color="4472C4" w:themeColor="accent1" w:shadow="1"/>
        <w:left w:val="single" w:sz="2" w:space="10" w:color="4472C4" w:themeColor="accent1" w:shadow="1"/>
        <w:bottom w:val="single" w:sz="2" w:space="10" w:color="4472C4" w:themeColor="accent1" w:shadow="1"/>
        <w:right w:val="single" w:sz="2" w:space="10" w:color="4472C4" w:themeColor="accent1" w:shadow="1"/>
      </w:pBdr>
      <w:ind w:left="1152" w:right="1152"/>
    </w:pPr>
    <w:rPr>
      <w:rFonts w:asciiTheme="minorHAnsi" w:eastAsiaTheme="minorEastAsia" w:hAnsiTheme="minorHAnsi" w:cstheme="minorBidi"/>
      <w:i/>
      <w:iCs/>
      <w:color w:val="4472C4" w:themeColor="accent1"/>
    </w:rPr>
  </w:style>
  <w:style w:type="paragraph" w:styleId="BodyText2">
    <w:name w:val="Body Text 2"/>
    <w:basedOn w:val="Normal"/>
    <w:link w:val="BodyText2Char"/>
    <w:uiPriority w:val="99"/>
    <w:semiHidden/>
    <w:unhideWhenUsed/>
    <w:rsid w:val="00CD6268"/>
    <w:pPr>
      <w:spacing w:after="120" w:line="480" w:lineRule="auto"/>
    </w:pPr>
  </w:style>
  <w:style w:type="character" w:customStyle="1" w:styleId="BodyText2Char">
    <w:name w:val="Body Text 2 Char"/>
    <w:basedOn w:val="DefaultParagraphFont"/>
    <w:link w:val="BodyText2"/>
    <w:uiPriority w:val="99"/>
    <w:semiHidden/>
    <w:rsid w:val="00CD6268"/>
    <w:rPr>
      <w:rFonts w:ascii="Arial" w:eastAsia="Times New Roman" w:hAnsi="Arial"/>
      <w:sz w:val="24"/>
      <w:szCs w:val="24"/>
    </w:rPr>
  </w:style>
  <w:style w:type="paragraph" w:styleId="BodyText3">
    <w:name w:val="Body Text 3"/>
    <w:basedOn w:val="Normal"/>
    <w:link w:val="BodyText3Char"/>
    <w:uiPriority w:val="99"/>
    <w:semiHidden/>
    <w:unhideWhenUsed/>
    <w:rsid w:val="00CD6268"/>
    <w:pPr>
      <w:spacing w:after="120"/>
    </w:pPr>
    <w:rPr>
      <w:sz w:val="16"/>
      <w:szCs w:val="16"/>
    </w:rPr>
  </w:style>
  <w:style w:type="character" w:customStyle="1" w:styleId="BodyText3Char">
    <w:name w:val="Body Text 3 Char"/>
    <w:basedOn w:val="DefaultParagraphFont"/>
    <w:link w:val="BodyText3"/>
    <w:uiPriority w:val="99"/>
    <w:semiHidden/>
    <w:rsid w:val="00CD6268"/>
    <w:rPr>
      <w:rFonts w:ascii="Arial" w:eastAsia="Times New Roman" w:hAnsi="Arial"/>
      <w:sz w:val="16"/>
      <w:szCs w:val="16"/>
    </w:rPr>
  </w:style>
  <w:style w:type="paragraph" w:styleId="BodyTextFirstIndent">
    <w:name w:val="Body Text First Indent"/>
    <w:basedOn w:val="BodyText"/>
    <w:link w:val="BodyTextFirstIndentChar"/>
    <w:uiPriority w:val="99"/>
    <w:semiHidden/>
    <w:unhideWhenUsed/>
    <w:rsid w:val="00CD6268"/>
    <w:pPr>
      <w:spacing w:before="240" w:after="60" w:line="252" w:lineRule="auto"/>
      <w:ind w:firstLine="360"/>
      <w:jc w:val="left"/>
    </w:pPr>
    <w:rPr>
      <w:rFonts w:ascii="Arial" w:eastAsia="Times New Roman" w:hAnsi="Arial"/>
      <w:szCs w:val="24"/>
    </w:rPr>
  </w:style>
  <w:style w:type="character" w:customStyle="1" w:styleId="BodyTextFirstIndentChar">
    <w:name w:val="Body Text First Indent Char"/>
    <w:basedOn w:val="BodyTextChar"/>
    <w:link w:val="BodyTextFirstIndent"/>
    <w:uiPriority w:val="99"/>
    <w:semiHidden/>
    <w:rsid w:val="00CD6268"/>
    <w:rPr>
      <w:rFonts w:ascii="Arial" w:eastAsia="Times New Roman" w:hAnsi="Arial"/>
      <w:sz w:val="22"/>
      <w:szCs w:val="24"/>
      <w:lang w:val="en-GB"/>
    </w:rPr>
  </w:style>
  <w:style w:type="paragraph" w:styleId="BodyTextIndent">
    <w:name w:val="Body Text Indent"/>
    <w:basedOn w:val="Normal"/>
    <w:link w:val="BodyTextIndentChar"/>
    <w:uiPriority w:val="99"/>
    <w:semiHidden/>
    <w:unhideWhenUsed/>
    <w:rsid w:val="00CD6268"/>
    <w:pPr>
      <w:spacing w:after="120"/>
      <w:ind w:left="283"/>
    </w:pPr>
  </w:style>
  <w:style w:type="character" w:customStyle="1" w:styleId="BodyTextIndentChar">
    <w:name w:val="Body Text Indent Char"/>
    <w:basedOn w:val="DefaultParagraphFont"/>
    <w:link w:val="BodyTextIndent"/>
    <w:uiPriority w:val="99"/>
    <w:semiHidden/>
    <w:rsid w:val="00CD6268"/>
    <w:rPr>
      <w:rFonts w:ascii="Arial" w:eastAsia="Times New Roman" w:hAnsi="Arial"/>
      <w:sz w:val="24"/>
      <w:szCs w:val="24"/>
    </w:rPr>
  </w:style>
  <w:style w:type="paragraph" w:styleId="BodyTextFirstIndent2">
    <w:name w:val="Body Text First Indent 2"/>
    <w:basedOn w:val="BodyTextIndent"/>
    <w:link w:val="BodyTextFirstIndent2Char"/>
    <w:uiPriority w:val="99"/>
    <w:semiHidden/>
    <w:unhideWhenUsed/>
    <w:rsid w:val="00CD6268"/>
    <w:pPr>
      <w:spacing w:after="60"/>
      <w:ind w:left="360" w:firstLine="360"/>
    </w:pPr>
  </w:style>
  <w:style w:type="character" w:customStyle="1" w:styleId="BodyTextFirstIndent2Char">
    <w:name w:val="Body Text First Indent 2 Char"/>
    <w:basedOn w:val="BodyTextIndentChar"/>
    <w:link w:val="BodyTextFirstIndent2"/>
    <w:uiPriority w:val="99"/>
    <w:semiHidden/>
    <w:rsid w:val="00CD6268"/>
    <w:rPr>
      <w:rFonts w:ascii="Arial" w:eastAsia="Times New Roman" w:hAnsi="Arial"/>
      <w:sz w:val="24"/>
      <w:szCs w:val="24"/>
    </w:rPr>
  </w:style>
  <w:style w:type="paragraph" w:styleId="BodyTextIndent2">
    <w:name w:val="Body Text Indent 2"/>
    <w:basedOn w:val="Normal"/>
    <w:link w:val="BodyTextIndent2Char"/>
    <w:uiPriority w:val="99"/>
    <w:semiHidden/>
    <w:unhideWhenUsed/>
    <w:rsid w:val="00CD6268"/>
    <w:pPr>
      <w:spacing w:after="120" w:line="480" w:lineRule="auto"/>
      <w:ind w:left="283"/>
    </w:pPr>
  </w:style>
  <w:style w:type="character" w:customStyle="1" w:styleId="BodyTextIndent2Char">
    <w:name w:val="Body Text Indent 2 Char"/>
    <w:basedOn w:val="DefaultParagraphFont"/>
    <w:link w:val="BodyTextIndent2"/>
    <w:uiPriority w:val="99"/>
    <w:semiHidden/>
    <w:rsid w:val="00CD6268"/>
    <w:rPr>
      <w:rFonts w:ascii="Arial" w:eastAsia="Times New Roman" w:hAnsi="Arial"/>
      <w:sz w:val="24"/>
      <w:szCs w:val="24"/>
    </w:rPr>
  </w:style>
  <w:style w:type="paragraph" w:styleId="BodyTextIndent3">
    <w:name w:val="Body Text Indent 3"/>
    <w:basedOn w:val="Normal"/>
    <w:link w:val="BodyTextIndent3Char"/>
    <w:uiPriority w:val="99"/>
    <w:semiHidden/>
    <w:unhideWhenUsed/>
    <w:rsid w:val="00CD6268"/>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CD6268"/>
    <w:rPr>
      <w:rFonts w:ascii="Arial" w:eastAsia="Times New Roman" w:hAnsi="Arial"/>
      <w:sz w:val="16"/>
      <w:szCs w:val="16"/>
    </w:rPr>
  </w:style>
  <w:style w:type="character" w:styleId="BookTitle">
    <w:name w:val="Book Title"/>
    <w:basedOn w:val="DefaultParagraphFont"/>
    <w:uiPriority w:val="33"/>
    <w:qFormat/>
    <w:rsid w:val="00CD6268"/>
    <w:rPr>
      <w:b/>
      <w:bCs/>
      <w:i/>
      <w:iCs/>
      <w:spacing w:val="5"/>
    </w:rPr>
  </w:style>
  <w:style w:type="paragraph" w:styleId="Closing">
    <w:name w:val="Closing"/>
    <w:basedOn w:val="Normal"/>
    <w:link w:val="ClosingChar"/>
    <w:uiPriority w:val="99"/>
    <w:semiHidden/>
    <w:unhideWhenUsed/>
    <w:rsid w:val="00CD6268"/>
    <w:pPr>
      <w:spacing w:after="0" w:line="240" w:lineRule="auto"/>
      <w:ind w:left="4252"/>
    </w:pPr>
  </w:style>
  <w:style w:type="character" w:customStyle="1" w:styleId="ClosingChar">
    <w:name w:val="Closing Char"/>
    <w:basedOn w:val="DefaultParagraphFont"/>
    <w:link w:val="Closing"/>
    <w:uiPriority w:val="99"/>
    <w:semiHidden/>
    <w:rsid w:val="00CD6268"/>
    <w:rPr>
      <w:rFonts w:ascii="Arial" w:eastAsia="Times New Roman" w:hAnsi="Arial"/>
      <w:sz w:val="24"/>
      <w:szCs w:val="24"/>
    </w:rPr>
  </w:style>
  <w:style w:type="paragraph" w:styleId="Date">
    <w:name w:val="Date"/>
    <w:basedOn w:val="Normal"/>
    <w:next w:val="Normal"/>
    <w:link w:val="DateChar"/>
    <w:uiPriority w:val="99"/>
    <w:semiHidden/>
    <w:unhideWhenUsed/>
    <w:rsid w:val="00CD6268"/>
  </w:style>
  <w:style w:type="character" w:customStyle="1" w:styleId="DateChar">
    <w:name w:val="Date Char"/>
    <w:basedOn w:val="DefaultParagraphFont"/>
    <w:link w:val="Date"/>
    <w:uiPriority w:val="99"/>
    <w:semiHidden/>
    <w:rsid w:val="00CD6268"/>
    <w:rPr>
      <w:rFonts w:ascii="Arial" w:eastAsia="Times New Roman" w:hAnsi="Arial"/>
      <w:sz w:val="24"/>
      <w:szCs w:val="24"/>
    </w:rPr>
  </w:style>
  <w:style w:type="paragraph" w:styleId="E-mailSignature">
    <w:name w:val="E-mail Signature"/>
    <w:basedOn w:val="Normal"/>
    <w:link w:val="E-mailSignatureChar"/>
    <w:uiPriority w:val="99"/>
    <w:semiHidden/>
    <w:unhideWhenUsed/>
    <w:rsid w:val="00CD6268"/>
    <w:pPr>
      <w:spacing w:after="0" w:line="240" w:lineRule="auto"/>
    </w:pPr>
  </w:style>
  <w:style w:type="character" w:customStyle="1" w:styleId="E-mailSignatureChar">
    <w:name w:val="E-mail Signature Char"/>
    <w:basedOn w:val="DefaultParagraphFont"/>
    <w:link w:val="E-mailSignature"/>
    <w:uiPriority w:val="99"/>
    <w:semiHidden/>
    <w:rsid w:val="00CD6268"/>
    <w:rPr>
      <w:rFonts w:ascii="Arial" w:eastAsia="Times New Roman" w:hAnsi="Arial"/>
      <w:sz w:val="24"/>
      <w:szCs w:val="24"/>
    </w:rPr>
  </w:style>
  <w:style w:type="paragraph" w:styleId="EnvelopeAddress">
    <w:name w:val="envelope address"/>
    <w:basedOn w:val="Normal"/>
    <w:uiPriority w:val="99"/>
    <w:semiHidden/>
    <w:unhideWhenUsed/>
    <w:rsid w:val="00CD6268"/>
    <w:pPr>
      <w:framePr w:w="7920" w:h="1980" w:hRule="exact" w:hSpace="180" w:wrap="auto" w:hAnchor="page" w:xAlign="center" w:yAlign="bottom"/>
      <w:spacing w:after="0" w:line="240" w:lineRule="auto"/>
      <w:ind w:left="2880"/>
    </w:pPr>
    <w:rPr>
      <w:rFonts w:asciiTheme="majorHAnsi" w:eastAsiaTheme="majorEastAsia" w:hAnsiTheme="majorHAnsi" w:cstheme="majorBidi"/>
    </w:rPr>
  </w:style>
  <w:style w:type="paragraph" w:styleId="EnvelopeReturn">
    <w:name w:val="envelope return"/>
    <w:basedOn w:val="Normal"/>
    <w:uiPriority w:val="99"/>
    <w:semiHidden/>
    <w:unhideWhenUsed/>
    <w:rsid w:val="00CD6268"/>
    <w:pPr>
      <w:spacing w:after="0" w:line="240" w:lineRule="auto"/>
    </w:pPr>
    <w:rPr>
      <w:rFonts w:asciiTheme="majorHAnsi" w:eastAsiaTheme="majorEastAsia" w:hAnsiTheme="majorHAnsi" w:cstheme="majorBidi"/>
      <w:sz w:val="20"/>
    </w:rPr>
  </w:style>
  <w:style w:type="character" w:styleId="Hashtag">
    <w:name w:val="Hashtag"/>
    <w:basedOn w:val="DefaultParagraphFont"/>
    <w:uiPriority w:val="99"/>
    <w:semiHidden/>
    <w:unhideWhenUsed/>
    <w:rsid w:val="00CD6268"/>
    <w:rPr>
      <w:color w:val="2B579A"/>
      <w:shd w:val="clear" w:color="auto" w:fill="E6E6E6"/>
    </w:rPr>
  </w:style>
  <w:style w:type="character" w:styleId="HTMLAcronym">
    <w:name w:val="HTML Acronym"/>
    <w:basedOn w:val="DefaultParagraphFont"/>
    <w:uiPriority w:val="99"/>
    <w:semiHidden/>
    <w:unhideWhenUsed/>
    <w:rsid w:val="00CD6268"/>
  </w:style>
  <w:style w:type="paragraph" w:styleId="HTMLAddress">
    <w:name w:val="HTML Address"/>
    <w:basedOn w:val="Normal"/>
    <w:link w:val="HTMLAddressChar"/>
    <w:uiPriority w:val="99"/>
    <w:semiHidden/>
    <w:unhideWhenUsed/>
    <w:rsid w:val="00CD6268"/>
    <w:pPr>
      <w:spacing w:after="0" w:line="240" w:lineRule="auto"/>
    </w:pPr>
    <w:rPr>
      <w:i/>
      <w:iCs/>
    </w:rPr>
  </w:style>
  <w:style w:type="character" w:customStyle="1" w:styleId="HTMLAddressChar">
    <w:name w:val="HTML Address Char"/>
    <w:basedOn w:val="DefaultParagraphFont"/>
    <w:link w:val="HTMLAddress"/>
    <w:uiPriority w:val="99"/>
    <w:semiHidden/>
    <w:rsid w:val="00CD6268"/>
    <w:rPr>
      <w:rFonts w:ascii="Arial" w:eastAsia="Times New Roman" w:hAnsi="Arial"/>
      <w:i/>
      <w:iCs/>
      <w:sz w:val="24"/>
      <w:szCs w:val="24"/>
    </w:rPr>
  </w:style>
  <w:style w:type="character" w:styleId="HTMLCite">
    <w:name w:val="HTML Cite"/>
    <w:basedOn w:val="DefaultParagraphFont"/>
    <w:uiPriority w:val="99"/>
    <w:semiHidden/>
    <w:unhideWhenUsed/>
    <w:rsid w:val="00CD6268"/>
    <w:rPr>
      <w:i/>
      <w:iCs/>
    </w:rPr>
  </w:style>
  <w:style w:type="character" w:styleId="HTMLDefinition">
    <w:name w:val="HTML Definition"/>
    <w:basedOn w:val="DefaultParagraphFont"/>
    <w:uiPriority w:val="99"/>
    <w:semiHidden/>
    <w:unhideWhenUsed/>
    <w:rsid w:val="00CD6268"/>
    <w:rPr>
      <w:i/>
      <w:iCs/>
    </w:rPr>
  </w:style>
  <w:style w:type="character" w:styleId="HTMLKeyboard">
    <w:name w:val="HTML Keyboard"/>
    <w:basedOn w:val="DefaultParagraphFont"/>
    <w:uiPriority w:val="99"/>
    <w:semiHidden/>
    <w:unhideWhenUsed/>
    <w:rsid w:val="00CD6268"/>
    <w:rPr>
      <w:rFonts w:ascii="Consolas" w:hAnsi="Consolas" w:cs="Consolas"/>
      <w:sz w:val="20"/>
      <w:szCs w:val="20"/>
    </w:rPr>
  </w:style>
  <w:style w:type="character" w:styleId="HTMLSample">
    <w:name w:val="HTML Sample"/>
    <w:basedOn w:val="DefaultParagraphFont"/>
    <w:uiPriority w:val="99"/>
    <w:semiHidden/>
    <w:unhideWhenUsed/>
    <w:rsid w:val="00CD6268"/>
    <w:rPr>
      <w:rFonts w:ascii="Consolas" w:hAnsi="Consolas" w:cs="Consolas"/>
      <w:sz w:val="24"/>
      <w:szCs w:val="24"/>
    </w:rPr>
  </w:style>
  <w:style w:type="character" w:styleId="HTMLTypewriter">
    <w:name w:val="HTML Typewriter"/>
    <w:basedOn w:val="DefaultParagraphFont"/>
    <w:uiPriority w:val="99"/>
    <w:semiHidden/>
    <w:unhideWhenUsed/>
    <w:rsid w:val="00CD6268"/>
    <w:rPr>
      <w:rFonts w:ascii="Consolas" w:hAnsi="Consolas" w:cs="Consolas"/>
      <w:sz w:val="20"/>
      <w:szCs w:val="20"/>
    </w:rPr>
  </w:style>
  <w:style w:type="character" w:styleId="HTMLVariable">
    <w:name w:val="HTML Variable"/>
    <w:basedOn w:val="DefaultParagraphFont"/>
    <w:uiPriority w:val="99"/>
    <w:semiHidden/>
    <w:unhideWhenUsed/>
    <w:rsid w:val="00CD6268"/>
    <w:rPr>
      <w:i/>
      <w:iCs/>
    </w:rPr>
  </w:style>
  <w:style w:type="paragraph" w:styleId="Index1">
    <w:name w:val="index 1"/>
    <w:basedOn w:val="Normal"/>
    <w:next w:val="Normal"/>
    <w:autoRedefine/>
    <w:uiPriority w:val="99"/>
    <w:semiHidden/>
    <w:unhideWhenUsed/>
    <w:rsid w:val="00CD6268"/>
    <w:pPr>
      <w:spacing w:after="0" w:line="240" w:lineRule="auto"/>
      <w:ind w:left="240" w:hanging="240"/>
    </w:pPr>
  </w:style>
  <w:style w:type="paragraph" w:styleId="Index2">
    <w:name w:val="index 2"/>
    <w:basedOn w:val="Normal"/>
    <w:next w:val="Normal"/>
    <w:autoRedefine/>
    <w:uiPriority w:val="99"/>
    <w:semiHidden/>
    <w:unhideWhenUsed/>
    <w:rsid w:val="00CD6268"/>
    <w:pPr>
      <w:spacing w:after="0" w:line="240" w:lineRule="auto"/>
      <w:ind w:left="480" w:hanging="240"/>
    </w:pPr>
  </w:style>
  <w:style w:type="paragraph" w:styleId="Index3">
    <w:name w:val="index 3"/>
    <w:basedOn w:val="Normal"/>
    <w:next w:val="Normal"/>
    <w:autoRedefine/>
    <w:uiPriority w:val="99"/>
    <w:semiHidden/>
    <w:unhideWhenUsed/>
    <w:rsid w:val="00CD6268"/>
    <w:pPr>
      <w:spacing w:after="0" w:line="240" w:lineRule="auto"/>
      <w:ind w:left="720" w:hanging="240"/>
    </w:pPr>
  </w:style>
  <w:style w:type="paragraph" w:styleId="Index4">
    <w:name w:val="index 4"/>
    <w:basedOn w:val="Normal"/>
    <w:next w:val="Normal"/>
    <w:autoRedefine/>
    <w:uiPriority w:val="99"/>
    <w:semiHidden/>
    <w:unhideWhenUsed/>
    <w:rsid w:val="00CD6268"/>
    <w:pPr>
      <w:spacing w:after="0" w:line="240" w:lineRule="auto"/>
      <w:ind w:left="960" w:hanging="240"/>
    </w:pPr>
  </w:style>
  <w:style w:type="paragraph" w:styleId="Index5">
    <w:name w:val="index 5"/>
    <w:basedOn w:val="Normal"/>
    <w:next w:val="Normal"/>
    <w:autoRedefine/>
    <w:uiPriority w:val="99"/>
    <w:semiHidden/>
    <w:unhideWhenUsed/>
    <w:rsid w:val="00CD6268"/>
    <w:pPr>
      <w:spacing w:after="0" w:line="240" w:lineRule="auto"/>
      <w:ind w:left="1200" w:hanging="240"/>
    </w:pPr>
  </w:style>
  <w:style w:type="paragraph" w:styleId="Index6">
    <w:name w:val="index 6"/>
    <w:basedOn w:val="Normal"/>
    <w:next w:val="Normal"/>
    <w:autoRedefine/>
    <w:uiPriority w:val="99"/>
    <w:semiHidden/>
    <w:unhideWhenUsed/>
    <w:rsid w:val="00CD6268"/>
    <w:pPr>
      <w:spacing w:after="0" w:line="240" w:lineRule="auto"/>
      <w:ind w:left="1440" w:hanging="240"/>
    </w:pPr>
  </w:style>
  <w:style w:type="paragraph" w:styleId="Index7">
    <w:name w:val="index 7"/>
    <w:basedOn w:val="Normal"/>
    <w:next w:val="Normal"/>
    <w:autoRedefine/>
    <w:uiPriority w:val="99"/>
    <w:semiHidden/>
    <w:unhideWhenUsed/>
    <w:rsid w:val="00CD6268"/>
    <w:pPr>
      <w:spacing w:after="0" w:line="240" w:lineRule="auto"/>
      <w:ind w:left="1680" w:hanging="240"/>
    </w:pPr>
  </w:style>
  <w:style w:type="paragraph" w:styleId="Index8">
    <w:name w:val="index 8"/>
    <w:basedOn w:val="Normal"/>
    <w:next w:val="Normal"/>
    <w:autoRedefine/>
    <w:uiPriority w:val="99"/>
    <w:semiHidden/>
    <w:unhideWhenUsed/>
    <w:rsid w:val="00CD6268"/>
    <w:pPr>
      <w:spacing w:after="0" w:line="240" w:lineRule="auto"/>
      <w:ind w:left="1920" w:hanging="240"/>
    </w:pPr>
  </w:style>
  <w:style w:type="paragraph" w:styleId="Index9">
    <w:name w:val="index 9"/>
    <w:basedOn w:val="Normal"/>
    <w:next w:val="Normal"/>
    <w:autoRedefine/>
    <w:uiPriority w:val="99"/>
    <w:semiHidden/>
    <w:unhideWhenUsed/>
    <w:rsid w:val="00CD6268"/>
    <w:pPr>
      <w:spacing w:after="0" w:line="240" w:lineRule="auto"/>
      <w:ind w:left="2160" w:hanging="240"/>
    </w:pPr>
  </w:style>
  <w:style w:type="paragraph" w:styleId="IndexHeading">
    <w:name w:val="index heading"/>
    <w:basedOn w:val="Normal"/>
    <w:next w:val="Index1"/>
    <w:uiPriority w:val="99"/>
    <w:semiHidden/>
    <w:unhideWhenUsed/>
    <w:rsid w:val="00CD6268"/>
    <w:rPr>
      <w:rFonts w:asciiTheme="majorHAnsi" w:eastAsiaTheme="majorEastAsia" w:hAnsiTheme="majorHAnsi" w:cstheme="majorBidi"/>
      <w:b/>
      <w:bCs/>
    </w:rPr>
  </w:style>
  <w:style w:type="character" w:styleId="IntenseEmphasis">
    <w:name w:val="Intense Emphasis"/>
    <w:basedOn w:val="DefaultParagraphFont"/>
    <w:uiPriority w:val="21"/>
    <w:qFormat/>
    <w:rsid w:val="00CD6268"/>
    <w:rPr>
      <w:i/>
      <w:iCs/>
      <w:color w:val="4472C4" w:themeColor="accent1"/>
    </w:rPr>
  </w:style>
  <w:style w:type="character" w:styleId="LineNumber">
    <w:name w:val="line number"/>
    <w:basedOn w:val="DefaultParagraphFont"/>
    <w:uiPriority w:val="99"/>
    <w:semiHidden/>
    <w:unhideWhenUsed/>
    <w:rsid w:val="00CD6268"/>
  </w:style>
  <w:style w:type="paragraph" w:styleId="List2">
    <w:name w:val="List 2"/>
    <w:basedOn w:val="Normal"/>
    <w:uiPriority w:val="99"/>
    <w:semiHidden/>
    <w:unhideWhenUsed/>
    <w:rsid w:val="00CD6268"/>
    <w:pPr>
      <w:ind w:left="566" w:hanging="283"/>
      <w:contextualSpacing/>
    </w:pPr>
  </w:style>
  <w:style w:type="paragraph" w:styleId="List3">
    <w:name w:val="List 3"/>
    <w:basedOn w:val="Normal"/>
    <w:uiPriority w:val="99"/>
    <w:semiHidden/>
    <w:unhideWhenUsed/>
    <w:rsid w:val="00CD6268"/>
    <w:pPr>
      <w:ind w:left="849" w:hanging="283"/>
      <w:contextualSpacing/>
    </w:pPr>
  </w:style>
  <w:style w:type="paragraph" w:styleId="List4">
    <w:name w:val="List 4"/>
    <w:basedOn w:val="Normal"/>
    <w:uiPriority w:val="99"/>
    <w:semiHidden/>
    <w:unhideWhenUsed/>
    <w:rsid w:val="00CD6268"/>
    <w:pPr>
      <w:ind w:left="1132" w:hanging="283"/>
      <w:contextualSpacing/>
    </w:pPr>
  </w:style>
  <w:style w:type="paragraph" w:styleId="List5">
    <w:name w:val="List 5"/>
    <w:basedOn w:val="Normal"/>
    <w:uiPriority w:val="99"/>
    <w:semiHidden/>
    <w:unhideWhenUsed/>
    <w:rsid w:val="00CD6268"/>
    <w:pPr>
      <w:ind w:left="1415" w:hanging="283"/>
      <w:contextualSpacing/>
    </w:pPr>
  </w:style>
  <w:style w:type="paragraph" w:styleId="ListBullet">
    <w:name w:val="List Bullet"/>
    <w:basedOn w:val="Normal"/>
    <w:uiPriority w:val="99"/>
    <w:semiHidden/>
    <w:unhideWhenUsed/>
    <w:rsid w:val="00CD6268"/>
    <w:pPr>
      <w:tabs>
        <w:tab w:val="num" w:pos="360"/>
      </w:tabs>
      <w:ind w:left="360" w:hanging="360"/>
      <w:contextualSpacing/>
    </w:pPr>
  </w:style>
  <w:style w:type="paragraph" w:styleId="ListBullet2">
    <w:name w:val="List Bullet 2"/>
    <w:basedOn w:val="Normal"/>
    <w:uiPriority w:val="99"/>
    <w:semiHidden/>
    <w:unhideWhenUsed/>
    <w:rsid w:val="00CD6268"/>
    <w:pPr>
      <w:tabs>
        <w:tab w:val="num" w:pos="643"/>
      </w:tabs>
      <w:ind w:left="643" w:hanging="360"/>
      <w:contextualSpacing/>
    </w:pPr>
  </w:style>
  <w:style w:type="paragraph" w:styleId="ListBullet3">
    <w:name w:val="List Bullet 3"/>
    <w:basedOn w:val="Normal"/>
    <w:uiPriority w:val="99"/>
    <w:semiHidden/>
    <w:unhideWhenUsed/>
    <w:rsid w:val="00CD6268"/>
    <w:pPr>
      <w:tabs>
        <w:tab w:val="num" w:pos="926"/>
      </w:tabs>
      <w:ind w:left="926" w:hanging="360"/>
      <w:contextualSpacing/>
    </w:pPr>
  </w:style>
  <w:style w:type="paragraph" w:styleId="ListBullet4">
    <w:name w:val="List Bullet 4"/>
    <w:basedOn w:val="Normal"/>
    <w:uiPriority w:val="99"/>
    <w:semiHidden/>
    <w:unhideWhenUsed/>
    <w:rsid w:val="00CD6268"/>
    <w:pPr>
      <w:tabs>
        <w:tab w:val="num" w:pos="1209"/>
      </w:tabs>
      <w:ind w:left="1209" w:hanging="360"/>
      <w:contextualSpacing/>
    </w:pPr>
  </w:style>
  <w:style w:type="paragraph" w:styleId="ListBullet5">
    <w:name w:val="List Bullet 5"/>
    <w:basedOn w:val="Normal"/>
    <w:uiPriority w:val="99"/>
    <w:semiHidden/>
    <w:unhideWhenUsed/>
    <w:rsid w:val="00CD6268"/>
    <w:pPr>
      <w:tabs>
        <w:tab w:val="num" w:pos="1492"/>
      </w:tabs>
      <w:ind w:left="1492" w:hanging="360"/>
      <w:contextualSpacing/>
    </w:pPr>
  </w:style>
  <w:style w:type="paragraph" w:styleId="ListContinue">
    <w:name w:val="List Continue"/>
    <w:basedOn w:val="Normal"/>
    <w:uiPriority w:val="99"/>
    <w:semiHidden/>
    <w:unhideWhenUsed/>
    <w:rsid w:val="00CD6268"/>
    <w:pPr>
      <w:spacing w:after="120"/>
      <w:ind w:left="360"/>
      <w:contextualSpacing/>
    </w:pPr>
  </w:style>
  <w:style w:type="paragraph" w:styleId="ListContinue2">
    <w:name w:val="List Continue 2"/>
    <w:basedOn w:val="ListContinue1"/>
    <w:uiPriority w:val="99"/>
    <w:rsid w:val="00CD6268"/>
    <w:pPr>
      <w:tabs>
        <w:tab w:val="left" w:pos="800"/>
      </w:tabs>
      <w:ind w:left="1209" w:hanging="806"/>
    </w:pPr>
  </w:style>
  <w:style w:type="paragraph" w:styleId="ListContinue3">
    <w:name w:val="List Continue 3"/>
    <w:basedOn w:val="ListContinue1"/>
    <w:uiPriority w:val="99"/>
    <w:rsid w:val="00CD6268"/>
    <w:pPr>
      <w:tabs>
        <w:tab w:val="left" w:pos="1200"/>
      </w:tabs>
      <w:ind w:left="2001" w:hanging="1195"/>
    </w:pPr>
  </w:style>
  <w:style w:type="paragraph" w:styleId="ListContinue4">
    <w:name w:val="List Continue 4"/>
    <w:basedOn w:val="ListContinue1"/>
    <w:uiPriority w:val="99"/>
    <w:rsid w:val="00CD6268"/>
    <w:pPr>
      <w:tabs>
        <w:tab w:val="left" w:pos="1600"/>
      </w:tabs>
      <w:ind w:left="2793" w:hanging="1598"/>
    </w:pPr>
  </w:style>
  <w:style w:type="paragraph" w:styleId="ListContinue5">
    <w:name w:val="List Continue 5"/>
    <w:basedOn w:val="ListContinue1"/>
    <w:uiPriority w:val="99"/>
    <w:semiHidden/>
    <w:unhideWhenUsed/>
    <w:rsid w:val="00CD6268"/>
    <w:pPr>
      <w:spacing w:after="120"/>
      <w:ind w:left="1415"/>
      <w:contextualSpacing/>
    </w:pPr>
  </w:style>
  <w:style w:type="paragraph" w:styleId="ListNumber2">
    <w:name w:val="List Number 2"/>
    <w:basedOn w:val="ListNumber1"/>
    <w:uiPriority w:val="99"/>
    <w:rsid w:val="00CD6268"/>
    <w:pPr>
      <w:tabs>
        <w:tab w:val="left" w:pos="800"/>
      </w:tabs>
      <w:ind w:left="806"/>
    </w:pPr>
  </w:style>
  <w:style w:type="paragraph" w:styleId="ListNumber3">
    <w:name w:val="List Number 3"/>
    <w:basedOn w:val="ListNumber1"/>
    <w:uiPriority w:val="99"/>
    <w:rsid w:val="00CD6268"/>
    <w:pPr>
      <w:tabs>
        <w:tab w:val="left" w:pos="1200"/>
      </w:tabs>
      <w:ind w:left="1209"/>
    </w:pPr>
  </w:style>
  <w:style w:type="paragraph" w:styleId="ListNumber4">
    <w:name w:val="List Number 4"/>
    <w:basedOn w:val="ListNumber1"/>
    <w:uiPriority w:val="99"/>
    <w:rsid w:val="00CD6268"/>
    <w:pPr>
      <w:tabs>
        <w:tab w:val="left" w:pos="1600"/>
      </w:tabs>
      <w:ind w:left="1598"/>
    </w:pPr>
  </w:style>
  <w:style w:type="paragraph" w:styleId="ListNumber5">
    <w:name w:val="List Number 5"/>
    <w:basedOn w:val="Normal"/>
    <w:uiPriority w:val="99"/>
    <w:semiHidden/>
    <w:unhideWhenUsed/>
    <w:rsid w:val="00CD6268"/>
    <w:pPr>
      <w:tabs>
        <w:tab w:val="num" w:pos="1492"/>
      </w:tabs>
      <w:ind w:left="1492" w:hanging="360"/>
      <w:contextualSpacing/>
    </w:pPr>
  </w:style>
  <w:style w:type="paragraph" w:styleId="MacroText">
    <w:name w:val="macro"/>
    <w:link w:val="MacroTextChar"/>
    <w:uiPriority w:val="99"/>
    <w:semiHidden/>
    <w:unhideWhenUsed/>
    <w:rsid w:val="00CD6268"/>
    <w:pPr>
      <w:tabs>
        <w:tab w:val="left" w:pos="480"/>
        <w:tab w:val="left" w:pos="960"/>
        <w:tab w:val="left" w:pos="1440"/>
        <w:tab w:val="left" w:pos="1920"/>
        <w:tab w:val="left" w:pos="2400"/>
        <w:tab w:val="left" w:pos="2880"/>
        <w:tab w:val="left" w:pos="3360"/>
        <w:tab w:val="left" w:pos="3840"/>
        <w:tab w:val="left" w:pos="4320"/>
      </w:tabs>
      <w:spacing w:before="240" w:after="0" w:line="252" w:lineRule="auto"/>
    </w:pPr>
    <w:rPr>
      <w:rFonts w:ascii="Consolas" w:eastAsia="Times New Roman" w:hAnsi="Consolas" w:cs="Consolas"/>
    </w:rPr>
  </w:style>
  <w:style w:type="character" w:customStyle="1" w:styleId="MacroTextChar">
    <w:name w:val="Macro Text Char"/>
    <w:basedOn w:val="DefaultParagraphFont"/>
    <w:link w:val="MacroText"/>
    <w:uiPriority w:val="99"/>
    <w:semiHidden/>
    <w:rsid w:val="00CD6268"/>
    <w:rPr>
      <w:rFonts w:ascii="Consolas" w:eastAsia="Times New Roman" w:hAnsi="Consolas" w:cs="Consolas"/>
    </w:rPr>
  </w:style>
  <w:style w:type="character" w:styleId="Mention">
    <w:name w:val="Mention"/>
    <w:basedOn w:val="DefaultParagraphFont"/>
    <w:uiPriority w:val="99"/>
    <w:semiHidden/>
    <w:unhideWhenUsed/>
    <w:rsid w:val="00CD6268"/>
    <w:rPr>
      <w:color w:val="2B579A"/>
      <w:shd w:val="clear" w:color="auto" w:fill="E6E6E6"/>
    </w:rPr>
  </w:style>
  <w:style w:type="paragraph" w:styleId="MessageHeader">
    <w:name w:val="Message Header"/>
    <w:basedOn w:val="Normal"/>
    <w:link w:val="MessageHeaderChar"/>
    <w:uiPriority w:val="99"/>
    <w:semiHidden/>
    <w:unhideWhenUsed/>
    <w:rsid w:val="00CD6268"/>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rPr>
  </w:style>
  <w:style w:type="character" w:customStyle="1" w:styleId="MessageHeaderChar">
    <w:name w:val="Message Header Char"/>
    <w:basedOn w:val="DefaultParagraphFont"/>
    <w:link w:val="MessageHeader"/>
    <w:uiPriority w:val="99"/>
    <w:semiHidden/>
    <w:rsid w:val="00CD6268"/>
    <w:rPr>
      <w:rFonts w:asciiTheme="majorHAnsi" w:eastAsiaTheme="majorEastAsia" w:hAnsiTheme="majorHAnsi" w:cstheme="majorBidi"/>
      <w:sz w:val="24"/>
      <w:szCs w:val="24"/>
      <w:shd w:val="pct20" w:color="auto" w:fill="auto"/>
    </w:rPr>
  </w:style>
  <w:style w:type="paragraph" w:styleId="NormalIndent">
    <w:name w:val="Normal Indent"/>
    <w:basedOn w:val="Normal"/>
    <w:uiPriority w:val="99"/>
    <w:semiHidden/>
    <w:unhideWhenUsed/>
    <w:rsid w:val="00CD6268"/>
    <w:pPr>
      <w:ind w:left="720"/>
    </w:pPr>
  </w:style>
  <w:style w:type="paragraph" w:styleId="NoteHeading">
    <w:name w:val="Note Heading"/>
    <w:basedOn w:val="Normal"/>
    <w:next w:val="Normal"/>
    <w:link w:val="NoteHeadingChar"/>
    <w:uiPriority w:val="99"/>
    <w:semiHidden/>
    <w:unhideWhenUsed/>
    <w:rsid w:val="00CD6268"/>
    <w:pPr>
      <w:spacing w:after="0" w:line="240" w:lineRule="auto"/>
    </w:pPr>
  </w:style>
  <w:style w:type="character" w:customStyle="1" w:styleId="NoteHeadingChar">
    <w:name w:val="Note Heading Char"/>
    <w:basedOn w:val="DefaultParagraphFont"/>
    <w:link w:val="NoteHeading"/>
    <w:uiPriority w:val="99"/>
    <w:semiHidden/>
    <w:rsid w:val="00CD6268"/>
    <w:rPr>
      <w:rFonts w:ascii="Arial" w:eastAsia="Times New Roman" w:hAnsi="Arial"/>
      <w:sz w:val="24"/>
      <w:szCs w:val="24"/>
    </w:rPr>
  </w:style>
  <w:style w:type="character" w:styleId="PageNumber">
    <w:name w:val="page number"/>
    <w:basedOn w:val="DefaultParagraphFont"/>
    <w:uiPriority w:val="99"/>
    <w:semiHidden/>
    <w:unhideWhenUsed/>
    <w:rsid w:val="00CD6268"/>
  </w:style>
  <w:style w:type="paragraph" w:styleId="PlainText">
    <w:name w:val="Plain Text"/>
    <w:basedOn w:val="Normal"/>
    <w:link w:val="PlainTextChar"/>
    <w:uiPriority w:val="99"/>
    <w:semiHidden/>
    <w:unhideWhenUsed/>
    <w:rsid w:val="00CD6268"/>
    <w:pPr>
      <w:spacing w:after="0" w:line="240" w:lineRule="auto"/>
    </w:pPr>
    <w:rPr>
      <w:rFonts w:ascii="Consolas" w:hAnsi="Consolas" w:cs="Consolas"/>
      <w:sz w:val="21"/>
      <w:szCs w:val="21"/>
    </w:rPr>
  </w:style>
  <w:style w:type="character" w:customStyle="1" w:styleId="PlainTextChar">
    <w:name w:val="Plain Text Char"/>
    <w:basedOn w:val="DefaultParagraphFont"/>
    <w:link w:val="PlainText"/>
    <w:uiPriority w:val="99"/>
    <w:semiHidden/>
    <w:rsid w:val="00CD6268"/>
    <w:rPr>
      <w:rFonts w:ascii="Consolas" w:eastAsia="Times New Roman" w:hAnsi="Consolas" w:cs="Consolas"/>
      <w:sz w:val="21"/>
      <w:szCs w:val="21"/>
    </w:rPr>
  </w:style>
  <w:style w:type="paragraph" w:styleId="Quote">
    <w:name w:val="Quote"/>
    <w:basedOn w:val="Normal"/>
    <w:next w:val="Normal"/>
    <w:link w:val="QuoteChar"/>
    <w:uiPriority w:val="99"/>
    <w:rsid w:val="00CD6268"/>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99"/>
    <w:rsid w:val="00CD6268"/>
    <w:rPr>
      <w:rFonts w:ascii="Arial" w:eastAsia="Times New Roman" w:hAnsi="Arial"/>
      <w:i/>
      <w:iCs/>
      <w:color w:val="404040" w:themeColor="text1" w:themeTint="BF"/>
      <w:sz w:val="24"/>
      <w:szCs w:val="24"/>
    </w:rPr>
  </w:style>
  <w:style w:type="paragraph" w:styleId="Salutation">
    <w:name w:val="Salutation"/>
    <w:basedOn w:val="Normal"/>
    <w:next w:val="Normal"/>
    <w:link w:val="SalutationChar"/>
    <w:uiPriority w:val="99"/>
    <w:semiHidden/>
    <w:unhideWhenUsed/>
    <w:rsid w:val="00CD6268"/>
  </w:style>
  <w:style w:type="character" w:customStyle="1" w:styleId="SalutationChar">
    <w:name w:val="Salutation Char"/>
    <w:basedOn w:val="DefaultParagraphFont"/>
    <w:link w:val="Salutation"/>
    <w:uiPriority w:val="99"/>
    <w:semiHidden/>
    <w:rsid w:val="00CD6268"/>
    <w:rPr>
      <w:rFonts w:ascii="Arial" w:eastAsia="Times New Roman" w:hAnsi="Arial"/>
      <w:sz w:val="24"/>
      <w:szCs w:val="24"/>
    </w:rPr>
  </w:style>
  <w:style w:type="paragraph" w:styleId="Signature">
    <w:name w:val="Signature"/>
    <w:basedOn w:val="Normal"/>
    <w:link w:val="SignatureChar"/>
    <w:uiPriority w:val="99"/>
    <w:semiHidden/>
    <w:unhideWhenUsed/>
    <w:rsid w:val="00CD6268"/>
    <w:pPr>
      <w:spacing w:after="0" w:line="240" w:lineRule="auto"/>
      <w:ind w:left="4252"/>
    </w:pPr>
  </w:style>
  <w:style w:type="character" w:customStyle="1" w:styleId="SignatureChar">
    <w:name w:val="Signature Char"/>
    <w:basedOn w:val="DefaultParagraphFont"/>
    <w:link w:val="Signature"/>
    <w:uiPriority w:val="99"/>
    <w:semiHidden/>
    <w:rsid w:val="00CD6268"/>
    <w:rPr>
      <w:rFonts w:ascii="Arial" w:eastAsia="Times New Roman" w:hAnsi="Arial"/>
      <w:sz w:val="24"/>
      <w:szCs w:val="24"/>
    </w:rPr>
  </w:style>
  <w:style w:type="character" w:styleId="SmartHyperlink">
    <w:name w:val="Smart Hyperlink"/>
    <w:basedOn w:val="DefaultParagraphFont"/>
    <w:uiPriority w:val="99"/>
    <w:semiHidden/>
    <w:unhideWhenUsed/>
    <w:rsid w:val="00CD6268"/>
    <w:rPr>
      <w:u w:val="dotted"/>
    </w:rPr>
  </w:style>
  <w:style w:type="paragraph" w:styleId="TableofAuthorities">
    <w:name w:val="table of authorities"/>
    <w:basedOn w:val="Normal"/>
    <w:next w:val="Normal"/>
    <w:uiPriority w:val="99"/>
    <w:semiHidden/>
    <w:unhideWhenUsed/>
    <w:rsid w:val="00CD6268"/>
    <w:pPr>
      <w:spacing w:after="0"/>
      <w:ind w:left="240" w:hanging="240"/>
    </w:pPr>
  </w:style>
  <w:style w:type="paragraph" w:styleId="TOAHeading">
    <w:name w:val="toa heading"/>
    <w:basedOn w:val="Normal"/>
    <w:next w:val="Normal"/>
    <w:uiPriority w:val="99"/>
    <w:semiHidden/>
    <w:unhideWhenUsed/>
    <w:rsid w:val="00CD6268"/>
    <w:pPr>
      <w:spacing w:before="120"/>
    </w:pPr>
    <w:rPr>
      <w:rFonts w:asciiTheme="majorHAnsi" w:eastAsiaTheme="majorEastAsia" w:hAnsiTheme="majorHAnsi" w:cstheme="majorBidi"/>
      <w:b/>
      <w:bCs/>
    </w:rPr>
  </w:style>
  <w:style w:type="paragraph" w:customStyle="1" w:styleId="zzSTDTitle">
    <w:name w:val="zzSTDTitle"/>
    <w:basedOn w:val="Normal"/>
    <w:qFormat/>
    <w:rsid w:val="0047765B"/>
    <w:pPr>
      <w:autoSpaceDE w:val="0"/>
      <w:autoSpaceDN w:val="0"/>
      <w:adjustRightInd w:val="0"/>
    </w:pPr>
    <w:rPr>
      <w:color w:val="0000FF"/>
      <w:sz w:val="32"/>
    </w:rPr>
  </w:style>
  <w:style w:type="character" w:customStyle="1" w:styleId="TableheaderChar">
    <w:name w:val="Table header Char"/>
    <w:basedOn w:val="DefaultParagraphFont"/>
    <w:link w:val="Tableheader"/>
    <w:rsid w:val="00CD6268"/>
    <w:rPr>
      <w:rFonts w:ascii="Cambria" w:eastAsia="Calibri" w:hAnsi="Cambria"/>
      <w:szCs w:val="22"/>
      <w:lang w:val="en-GB"/>
    </w:rPr>
  </w:style>
  <w:style w:type="character" w:customStyle="1" w:styleId="aubase">
    <w:name w:val="au_base"/>
    <w:rsid w:val="00CD6268"/>
    <w:rPr>
      <w:rFonts w:ascii="Cambria" w:hAnsi="Cambria"/>
    </w:rPr>
  </w:style>
  <w:style w:type="character" w:customStyle="1" w:styleId="aucollab">
    <w:name w:val="au_collab"/>
    <w:rsid w:val="00CD6268"/>
    <w:rPr>
      <w:rFonts w:ascii="Cambria" w:hAnsi="Cambria"/>
      <w:bdr w:val="none" w:sz="0" w:space="0" w:color="auto"/>
      <w:shd w:val="clear" w:color="auto" w:fill="C0C0C0"/>
    </w:rPr>
  </w:style>
  <w:style w:type="character" w:customStyle="1" w:styleId="audeg">
    <w:name w:val="au_deg"/>
    <w:rsid w:val="00CD6268"/>
    <w:rPr>
      <w:rFonts w:ascii="Cambria" w:hAnsi="Cambria"/>
      <w:sz w:val="22"/>
      <w:bdr w:val="none" w:sz="0" w:space="0" w:color="auto"/>
      <w:shd w:val="clear" w:color="auto" w:fill="FFFF00"/>
    </w:rPr>
  </w:style>
  <w:style w:type="character" w:customStyle="1" w:styleId="aufname">
    <w:name w:val="au_fname"/>
    <w:rsid w:val="00CD6268"/>
    <w:rPr>
      <w:rFonts w:ascii="Cambria" w:hAnsi="Cambria"/>
      <w:sz w:val="22"/>
      <w:bdr w:val="none" w:sz="0" w:space="0" w:color="auto"/>
      <w:shd w:val="clear" w:color="auto" w:fill="FFFFCC"/>
    </w:rPr>
  </w:style>
  <w:style w:type="character" w:customStyle="1" w:styleId="aurole">
    <w:name w:val="au_role"/>
    <w:rsid w:val="00CD6268"/>
    <w:rPr>
      <w:rFonts w:ascii="Cambria" w:hAnsi="Cambria"/>
      <w:sz w:val="22"/>
      <w:bdr w:val="none" w:sz="0" w:space="0" w:color="auto"/>
      <w:shd w:val="clear" w:color="auto" w:fill="808000"/>
    </w:rPr>
  </w:style>
  <w:style w:type="character" w:customStyle="1" w:styleId="ausuffix">
    <w:name w:val="au_suffix"/>
    <w:rsid w:val="00CD6268"/>
    <w:rPr>
      <w:rFonts w:ascii="Cambria" w:hAnsi="Cambria"/>
      <w:sz w:val="22"/>
      <w:bdr w:val="none" w:sz="0" w:space="0" w:color="auto"/>
      <w:shd w:val="clear" w:color="auto" w:fill="FF00FF"/>
    </w:rPr>
  </w:style>
  <w:style w:type="character" w:customStyle="1" w:styleId="ausurname">
    <w:name w:val="au_surname"/>
    <w:rsid w:val="00CD6268"/>
    <w:rPr>
      <w:rFonts w:ascii="Cambria" w:hAnsi="Cambria"/>
      <w:sz w:val="22"/>
      <w:bdr w:val="none" w:sz="0" w:space="0" w:color="auto"/>
      <w:shd w:val="clear" w:color="auto" w:fill="CCFF99"/>
    </w:rPr>
  </w:style>
  <w:style w:type="character" w:customStyle="1" w:styleId="bibbase">
    <w:name w:val="bib_base"/>
    <w:rsid w:val="00CD6268"/>
    <w:rPr>
      <w:rFonts w:ascii="Cambria" w:hAnsi="Cambria"/>
    </w:rPr>
  </w:style>
  <w:style w:type="character" w:customStyle="1" w:styleId="bibarticle">
    <w:name w:val="bib_article"/>
    <w:rsid w:val="00CD6268"/>
    <w:rPr>
      <w:rFonts w:ascii="Cambria" w:hAnsi="Cambria"/>
      <w:bdr w:val="none" w:sz="0" w:space="0" w:color="auto"/>
      <w:shd w:val="clear" w:color="auto" w:fill="CCFFFF"/>
    </w:rPr>
  </w:style>
  <w:style w:type="character" w:customStyle="1" w:styleId="bibcomment">
    <w:name w:val="bib_comment"/>
    <w:basedOn w:val="bibbase"/>
    <w:rsid w:val="00CD6268"/>
    <w:rPr>
      <w:rFonts w:ascii="Cambria" w:hAnsi="Cambria"/>
    </w:rPr>
  </w:style>
  <w:style w:type="character" w:customStyle="1" w:styleId="bibdeg">
    <w:name w:val="bib_deg"/>
    <w:basedOn w:val="bibbase"/>
    <w:rsid w:val="00CD6268"/>
    <w:rPr>
      <w:rFonts w:ascii="Cambria" w:hAnsi="Cambria"/>
    </w:rPr>
  </w:style>
  <w:style w:type="character" w:customStyle="1" w:styleId="bibdoi">
    <w:name w:val="bib_doi"/>
    <w:rsid w:val="00CD6268"/>
    <w:rPr>
      <w:rFonts w:ascii="Cambria" w:hAnsi="Cambria"/>
      <w:bdr w:val="none" w:sz="0" w:space="0" w:color="auto"/>
      <w:shd w:val="clear" w:color="auto" w:fill="CCFFCC"/>
    </w:rPr>
  </w:style>
  <w:style w:type="character" w:customStyle="1" w:styleId="bibetal">
    <w:name w:val="bib_etal"/>
    <w:rsid w:val="00CD6268"/>
    <w:rPr>
      <w:rFonts w:ascii="Cambria" w:hAnsi="Cambria"/>
      <w:bdr w:val="none" w:sz="0" w:space="0" w:color="auto"/>
      <w:shd w:val="clear" w:color="auto" w:fill="CCFF99"/>
    </w:rPr>
  </w:style>
  <w:style w:type="character" w:customStyle="1" w:styleId="bibfname">
    <w:name w:val="bib_fname"/>
    <w:rsid w:val="00CD6268"/>
    <w:rPr>
      <w:rFonts w:ascii="Cambria" w:hAnsi="Cambria"/>
      <w:bdr w:val="none" w:sz="0" w:space="0" w:color="auto"/>
      <w:shd w:val="clear" w:color="auto" w:fill="FFFFCC"/>
    </w:rPr>
  </w:style>
  <w:style w:type="character" w:customStyle="1" w:styleId="bibfpage">
    <w:name w:val="bib_fpage"/>
    <w:rsid w:val="00CD6268"/>
    <w:rPr>
      <w:rFonts w:ascii="Cambria" w:hAnsi="Cambria"/>
      <w:bdr w:val="none" w:sz="0" w:space="0" w:color="auto"/>
      <w:shd w:val="clear" w:color="auto" w:fill="E6E6E6"/>
    </w:rPr>
  </w:style>
  <w:style w:type="character" w:customStyle="1" w:styleId="bibissue">
    <w:name w:val="bib_issue"/>
    <w:rsid w:val="00CD6268"/>
    <w:rPr>
      <w:rFonts w:ascii="Cambria" w:hAnsi="Cambria"/>
      <w:bdr w:val="none" w:sz="0" w:space="0" w:color="auto"/>
      <w:shd w:val="clear" w:color="auto" w:fill="FFFFAB"/>
    </w:rPr>
  </w:style>
  <w:style w:type="character" w:customStyle="1" w:styleId="bibjournal">
    <w:name w:val="bib_journal"/>
    <w:rsid w:val="00CD6268"/>
    <w:rPr>
      <w:rFonts w:ascii="Cambria" w:hAnsi="Cambria"/>
      <w:bdr w:val="none" w:sz="0" w:space="0" w:color="auto"/>
      <w:shd w:val="clear" w:color="auto" w:fill="F9DECF"/>
    </w:rPr>
  </w:style>
  <w:style w:type="character" w:customStyle="1" w:styleId="biblpage">
    <w:name w:val="bib_lpage"/>
    <w:rsid w:val="00CD6268"/>
    <w:rPr>
      <w:rFonts w:ascii="Cambria" w:hAnsi="Cambria"/>
      <w:bdr w:val="none" w:sz="0" w:space="0" w:color="auto"/>
      <w:shd w:val="clear" w:color="auto" w:fill="D9D9D9"/>
    </w:rPr>
  </w:style>
  <w:style w:type="character" w:customStyle="1" w:styleId="bibnumber">
    <w:name w:val="bib_number"/>
    <w:rsid w:val="00CD6268"/>
    <w:rPr>
      <w:rFonts w:ascii="Cambria" w:hAnsi="Cambria"/>
      <w:bdr w:val="none" w:sz="0" w:space="0" w:color="auto"/>
      <w:shd w:val="clear" w:color="auto" w:fill="CCCCFF"/>
    </w:rPr>
  </w:style>
  <w:style w:type="character" w:customStyle="1" w:styleId="biborganization">
    <w:name w:val="bib_organization"/>
    <w:rsid w:val="00CD6268"/>
    <w:rPr>
      <w:rFonts w:ascii="Cambria" w:hAnsi="Cambria"/>
      <w:bdr w:val="none" w:sz="0" w:space="0" w:color="auto"/>
      <w:shd w:val="clear" w:color="auto" w:fill="CCFF99"/>
    </w:rPr>
  </w:style>
  <w:style w:type="character" w:customStyle="1" w:styleId="bibsuffix">
    <w:name w:val="bib_suffix"/>
    <w:basedOn w:val="bibbase"/>
    <w:rsid w:val="00CD6268"/>
    <w:rPr>
      <w:rFonts w:ascii="Cambria" w:hAnsi="Cambria"/>
    </w:rPr>
  </w:style>
  <w:style w:type="character" w:customStyle="1" w:styleId="bibsuppl">
    <w:name w:val="bib_suppl"/>
    <w:rsid w:val="00CD6268"/>
    <w:rPr>
      <w:rFonts w:ascii="Cambria" w:hAnsi="Cambria"/>
      <w:bdr w:val="none" w:sz="0" w:space="0" w:color="auto"/>
      <w:shd w:val="clear" w:color="auto" w:fill="FFCC66"/>
    </w:rPr>
  </w:style>
  <w:style w:type="character" w:customStyle="1" w:styleId="bibsurname">
    <w:name w:val="bib_surname"/>
    <w:rsid w:val="00CD6268"/>
    <w:rPr>
      <w:rFonts w:ascii="Cambria" w:hAnsi="Cambria"/>
      <w:bdr w:val="none" w:sz="0" w:space="0" w:color="auto"/>
      <w:shd w:val="clear" w:color="auto" w:fill="CCFF99"/>
    </w:rPr>
  </w:style>
  <w:style w:type="character" w:customStyle="1" w:styleId="bibunpubl">
    <w:name w:val="bib_unpubl"/>
    <w:basedOn w:val="bibbase"/>
    <w:rsid w:val="00CD6268"/>
    <w:rPr>
      <w:rFonts w:ascii="Cambria" w:hAnsi="Cambria"/>
    </w:rPr>
  </w:style>
  <w:style w:type="character" w:customStyle="1" w:styleId="biburl">
    <w:name w:val="bib_url"/>
    <w:rsid w:val="00CD6268"/>
    <w:rPr>
      <w:rFonts w:ascii="Cambria" w:hAnsi="Cambria"/>
      <w:bdr w:val="none" w:sz="0" w:space="0" w:color="auto"/>
      <w:shd w:val="clear" w:color="auto" w:fill="CCFF66"/>
    </w:rPr>
  </w:style>
  <w:style w:type="character" w:customStyle="1" w:styleId="bibvolume">
    <w:name w:val="bib_volume"/>
    <w:rsid w:val="00CD6268"/>
    <w:rPr>
      <w:rFonts w:ascii="Cambria" w:hAnsi="Cambria"/>
      <w:bdr w:val="none" w:sz="0" w:space="0" w:color="auto"/>
      <w:shd w:val="clear" w:color="auto" w:fill="CCECFF"/>
    </w:rPr>
  </w:style>
  <w:style w:type="character" w:customStyle="1" w:styleId="bibyear">
    <w:name w:val="bib_year"/>
    <w:rsid w:val="00CD6268"/>
    <w:rPr>
      <w:rFonts w:ascii="Cambria" w:hAnsi="Cambria"/>
      <w:bdr w:val="none" w:sz="0" w:space="0" w:color="auto"/>
      <w:shd w:val="clear" w:color="auto" w:fill="FFCCFF"/>
    </w:rPr>
  </w:style>
  <w:style w:type="character" w:customStyle="1" w:styleId="citebase">
    <w:name w:val="cite_base"/>
    <w:rsid w:val="00CD6268"/>
    <w:rPr>
      <w:rFonts w:ascii="Cambria" w:hAnsi="Cambria"/>
    </w:rPr>
  </w:style>
  <w:style w:type="character" w:customStyle="1" w:styleId="citebib">
    <w:name w:val="cite_bib"/>
    <w:rsid w:val="00CD6268"/>
    <w:rPr>
      <w:rFonts w:ascii="Cambria" w:hAnsi="Cambria"/>
      <w:bdr w:val="none" w:sz="0" w:space="0" w:color="auto"/>
      <w:shd w:val="clear" w:color="auto" w:fill="CCFFFF"/>
    </w:rPr>
  </w:style>
  <w:style w:type="character" w:customStyle="1" w:styleId="citebox">
    <w:name w:val="cite_box"/>
    <w:basedOn w:val="citebase"/>
    <w:rsid w:val="00CD6268"/>
    <w:rPr>
      <w:rFonts w:ascii="Cambria" w:hAnsi="Cambria"/>
    </w:rPr>
  </w:style>
  <w:style w:type="character" w:customStyle="1" w:styleId="citeen">
    <w:name w:val="cite_en"/>
    <w:rsid w:val="00CD6268"/>
    <w:rPr>
      <w:rFonts w:ascii="Cambria" w:hAnsi="Cambria"/>
      <w:bdr w:val="none" w:sz="0" w:space="0" w:color="auto"/>
      <w:shd w:val="clear" w:color="auto" w:fill="FFFF99"/>
      <w:vertAlign w:val="superscript"/>
    </w:rPr>
  </w:style>
  <w:style w:type="character" w:customStyle="1" w:styleId="citefig">
    <w:name w:val="cite_fig"/>
    <w:rsid w:val="00CD6268"/>
    <w:rPr>
      <w:rFonts w:ascii="Cambria" w:hAnsi="Cambria"/>
      <w:color w:val="auto"/>
      <w:bdr w:val="none" w:sz="0" w:space="0" w:color="auto"/>
      <w:shd w:val="clear" w:color="auto" w:fill="CCFFCC"/>
    </w:rPr>
  </w:style>
  <w:style w:type="character" w:customStyle="1" w:styleId="citefn">
    <w:name w:val="cite_fn"/>
    <w:rsid w:val="00CD6268"/>
    <w:rPr>
      <w:rFonts w:ascii="Cambria" w:hAnsi="Cambria"/>
      <w:color w:val="auto"/>
      <w:sz w:val="22"/>
      <w:bdr w:val="none" w:sz="0" w:space="0" w:color="auto"/>
      <w:shd w:val="clear" w:color="auto" w:fill="FF99CC"/>
      <w:vertAlign w:val="baseline"/>
    </w:rPr>
  </w:style>
  <w:style w:type="character" w:customStyle="1" w:styleId="citetbl">
    <w:name w:val="cite_tbl"/>
    <w:rsid w:val="00CD6268"/>
    <w:rPr>
      <w:rFonts w:ascii="Cambria" w:hAnsi="Cambria"/>
      <w:color w:val="auto"/>
      <w:bdr w:val="none" w:sz="0" w:space="0" w:color="auto"/>
      <w:shd w:val="clear" w:color="auto" w:fill="FF9999"/>
    </w:rPr>
  </w:style>
  <w:style w:type="character" w:customStyle="1" w:styleId="stdbase">
    <w:name w:val="std_base"/>
    <w:rsid w:val="00CD6268"/>
    <w:rPr>
      <w:rFonts w:ascii="Cambria" w:hAnsi="Cambria"/>
    </w:rPr>
  </w:style>
  <w:style w:type="character" w:customStyle="1" w:styleId="bibextlink">
    <w:name w:val="bib_extlink"/>
    <w:rsid w:val="00CD6268"/>
    <w:rPr>
      <w:rFonts w:ascii="Cambria" w:hAnsi="Cambria"/>
      <w:bdr w:val="none" w:sz="0" w:space="0" w:color="auto"/>
      <w:shd w:val="clear" w:color="auto" w:fill="6CCE9D"/>
    </w:rPr>
  </w:style>
  <w:style w:type="character" w:customStyle="1" w:styleId="citeeq">
    <w:name w:val="cite_eq"/>
    <w:rsid w:val="00CD6268"/>
    <w:rPr>
      <w:rFonts w:ascii="Cambria" w:hAnsi="Cambria"/>
      <w:bdr w:val="none" w:sz="0" w:space="0" w:color="auto"/>
      <w:shd w:val="clear" w:color="auto" w:fill="FFAE37"/>
    </w:rPr>
  </w:style>
  <w:style w:type="character" w:customStyle="1" w:styleId="bibmedline">
    <w:name w:val="bib_medline"/>
    <w:basedOn w:val="bibbase"/>
    <w:rsid w:val="00CD6268"/>
    <w:rPr>
      <w:rFonts w:ascii="Cambria" w:hAnsi="Cambria"/>
    </w:rPr>
  </w:style>
  <w:style w:type="character" w:customStyle="1" w:styleId="citetfn">
    <w:name w:val="cite_tfn"/>
    <w:rsid w:val="00CD6268"/>
    <w:rPr>
      <w:rFonts w:ascii="Cambria" w:hAnsi="Cambria"/>
      <w:bdr w:val="none" w:sz="0" w:space="0" w:color="auto"/>
      <w:shd w:val="clear" w:color="auto" w:fill="FBBA79"/>
    </w:rPr>
  </w:style>
  <w:style w:type="character" w:customStyle="1" w:styleId="auprefix">
    <w:name w:val="au_prefix"/>
    <w:rsid w:val="00CD6268"/>
    <w:rPr>
      <w:rFonts w:ascii="Cambria" w:hAnsi="Cambria"/>
      <w:sz w:val="22"/>
      <w:bdr w:val="none" w:sz="0" w:space="0" w:color="auto"/>
      <w:shd w:val="clear" w:color="auto" w:fill="FFCC99"/>
    </w:rPr>
  </w:style>
  <w:style w:type="character" w:customStyle="1" w:styleId="citeapp">
    <w:name w:val="cite_app"/>
    <w:rsid w:val="00CD6268"/>
    <w:rPr>
      <w:rFonts w:ascii="Cambria" w:hAnsi="Cambria"/>
      <w:bdr w:val="none" w:sz="0" w:space="0" w:color="auto"/>
      <w:shd w:val="clear" w:color="auto" w:fill="CCFF33"/>
    </w:rPr>
  </w:style>
  <w:style w:type="character" w:customStyle="1" w:styleId="citesec">
    <w:name w:val="cite_sec"/>
    <w:rsid w:val="00CD6268"/>
    <w:rPr>
      <w:rFonts w:ascii="Cambria" w:hAnsi="Cambria"/>
      <w:bdr w:val="none" w:sz="0" w:space="0" w:color="auto"/>
      <w:shd w:val="clear" w:color="auto" w:fill="FFCCCC"/>
    </w:rPr>
  </w:style>
  <w:style w:type="character" w:customStyle="1" w:styleId="stddocNumber">
    <w:name w:val="std_docNumber"/>
    <w:rsid w:val="00CD6268"/>
    <w:rPr>
      <w:rFonts w:ascii="Cambria" w:hAnsi="Cambria"/>
      <w:bdr w:val="none" w:sz="0" w:space="0" w:color="auto"/>
      <w:shd w:val="clear" w:color="auto" w:fill="F2DBDB"/>
    </w:rPr>
  </w:style>
  <w:style w:type="character" w:customStyle="1" w:styleId="stddocPartNumber">
    <w:name w:val="std_docPartNumber"/>
    <w:rsid w:val="00CD6268"/>
    <w:rPr>
      <w:rFonts w:ascii="Cambria" w:hAnsi="Cambria"/>
      <w:bdr w:val="none" w:sz="0" w:space="0" w:color="auto"/>
      <w:shd w:val="clear" w:color="auto" w:fill="EAF1DD"/>
    </w:rPr>
  </w:style>
  <w:style w:type="character" w:customStyle="1" w:styleId="stddocTitle">
    <w:name w:val="std_docTitle"/>
    <w:rsid w:val="00CD6268"/>
    <w:rPr>
      <w:rFonts w:ascii="Cambria" w:hAnsi="Cambria"/>
      <w:i/>
      <w:bdr w:val="none" w:sz="0" w:space="0" w:color="auto"/>
      <w:shd w:val="clear" w:color="auto" w:fill="FDE9D9"/>
    </w:rPr>
  </w:style>
  <w:style w:type="character" w:customStyle="1" w:styleId="aumember">
    <w:name w:val="au_member"/>
    <w:rsid w:val="00CD6268"/>
    <w:rPr>
      <w:rFonts w:ascii="Cambria" w:hAnsi="Cambria"/>
      <w:sz w:val="22"/>
      <w:bdr w:val="none" w:sz="0" w:space="0" w:color="auto"/>
      <w:shd w:val="clear" w:color="auto" w:fill="FF99CC"/>
    </w:rPr>
  </w:style>
  <w:style w:type="character" w:customStyle="1" w:styleId="stdfootnote">
    <w:name w:val="std_footnote"/>
    <w:rsid w:val="00CD6268"/>
    <w:rPr>
      <w:rFonts w:ascii="Cambria" w:hAnsi="Cambria"/>
      <w:bdr w:val="none" w:sz="0" w:space="0" w:color="auto"/>
      <w:shd w:val="clear" w:color="auto" w:fill="F2F2F2"/>
    </w:rPr>
  </w:style>
  <w:style w:type="character" w:customStyle="1" w:styleId="stdpublisher">
    <w:name w:val="std_publisher"/>
    <w:rsid w:val="00CD6268"/>
    <w:rPr>
      <w:rFonts w:ascii="Cambria" w:hAnsi="Cambria"/>
      <w:bdr w:val="none" w:sz="0" w:space="0" w:color="auto"/>
      <w:shd w:val="clear" w:color="auto" w:fill="C6D9F1"/>
    </w:rPr>
  </w:style>
  <w:style w:type="character" w:customStyle="1" w:styleId="stdsection">
    <w:name w:val="std_section"/>
    <w:rsid w:val="00CD6268"/>
    <w:rPr>
      <w:rFonts w:ascii="Cambria" w:hAnsi="Cambria"/>
      <w:bdr w:val="none" w:sz="0" w:space="0" w:color="auto"/>
      <w:shd w:val="clear" w:color="auto" w:fill="E5DFEC"/>
    </w:rPr>
  </w:style>
  <w:style w:type="character" w:customStyle="1" w:styleId="stdyear">
    <w:name w:val="std_year"/>
    <w:rsid w:val="00CD6268"/>
    <w:rPr>
      <w:rFonts w:ascii="Cambria" w:hAnsi="Cambria"/>
      <w:bdr w:val="none" w:sz="0" w:space="0" w:color="auto"/>
      <w:shd w:val="clear" w:color="auto" w:fill="DAEEF3"/>
    </w:rPr>
  </w:style>
  <w:style w:type="character" w:customStyle="1" w:styleId="stddocumentType">
    <w:name w:val="std_documentType"/>
    <w:rsid w:val="00CD6268"/>
    <w:rPr>
      <w:rFonts w:ascii="Cambria" w:hAnsi="Cambria"/>
      <w:bdr w:val="none" w:sz="0" w:space="0" w:color="auto"/>
      <w:shd w:val="clear" w:color="auto" w:fill="7DE1DF"/>
    </w:rPr>
  </w:style>
  <w:style w:type="character" w:customStyle="1" w:styleId="bibalt-year">
    <w:name w:val="bib_alt-year"/>
    <w:rsid w:val="00CD6268"/>
    <w:rPr>
      <w:rFonts w:ascii="Cambria" w:hAnsi="Cambria"/>
      <w:szCs w:val="24"/>
      <w:bdr w:val="none" w:sz="0" w:space="0" w:color="auto"/>
      <w:shd w:val="clear" w:color="auto" w:fill="CC99FF"/>
    </w:rPr>
  </w:style>
  <w:style w:type="character" w:customStyle="1" w:styleId="bibbook">
    <w:name w:val="bib_book"/>
    <w:rsid w:val="00CD6268"/>
    <w:rPr>
      <w:rFonts w:ascii="Cambria" w:hAnsi="Cambria"/>
      <w:bdr w:val="none" w:sz="0" w:space="0" w:color="auto"/>
      <w:shd w:val="clear" w:color="auto" w:fill="99CCFF"/>
    </w:rPr>
  </w:style>
  <w:style w:type="character" w:customStyle="1" w:styleId="bibchapterno">
    <w:name w:val="bib_chapterno"/>
    <w:rsid w:val="00CD6268"/>
    <w:rPr>
      <w:rFonts w:ascii="Cambria" w:hAnsi="Cambria"/>
      <w:bdr w:val="none" w:sz="0" w:space="0" w:color="auto"/>
      <w:shd w:val="clear" w:color="auto" w:fill="D9D9D9"/>
    </w:rPr>
  </w:style>
  <w:style w:type="character" w:customStyle="1" w:styleId="bibchaptertitle">
    <w:name w:val="bib_chaptertitle"/>
    <w:rsid w:val="00CD6268"/>
    <w:rPr>
      <w:rFonts w:ascii="Cambria" w:hAnsi="Cambria"/>
      <w:bdr w:val="none" w:sz="0" w:space="0" w:color="auto"/>
      <w:shd w:val="clear" w:color="auto" w:fill="FF9D5B"/>
    </w:rPr>
  </w:style>
  <w:style w:type="character" w:customStyle="1" w:styleId="bibed-etal">
    <w:name w:val="bib_ed-etal"/>
    <w:rsid w:val="00CD6268"/>
    <w:rPr>
      <w:rFonts w:ascii="Cambria" w:hAnsi="Cambria"/>
      <w:bdr w:val="none" w:sz="0" w:space="0" w:color="auto"/>
      <w:shd w:val="clear" w:color="auto" w:fill="00F4EE"/>
    </w:rPr>
  </w:style>
  <w:style w:type="character" w:customStyle="1" w:styleId="bibed-fname">
    <w:name w:val="bib_ed-fname"/>
    <w:rsid w:val="00CD6268"/>
    <w:rPr>
      <w:rFonts w:ascii="Cambria" w:hAnsi="Cambria"/>
      <w:bdr w:val="none" w:sz="0" w:space="0" w:color="auto"/>
      <w:shd w:val="clear" w:color="auto" w:fill="FFFFB7"/>
    </w:rPr>
  </w:style>
  <w:style w:type="character" w:customStyle="1" w:styleId="bibeditionno">
    <w:name w:val="bib_editionno"/>
    <w:rsid w:val="00CD6268"/>
    <w:rPr>
      <w:rFonts w:ascii="Cambria" w:hAnsi="Cambria"/>
      <w:bdr w:val="none" w:sz="0" w:space="0" w:color="auto"/>
      <w:shd w:val="clear" w:color="auto" w:fill="FFCC00"/>
    </w:rPr>
  </w:style>
  <w:style w:type="character" w:customStyle="1" w:styleId="bibed-organization">
    <w:name w:val="bib_ed-organization"/>
    <w:rsid w:val="00CD6268"/>
    <w:rPr>
      <w:rFonts w:ascii="Cambria" w:hAnsi="Cambria"/>
      <w:bdr w:val="none" w:sz="0" w:space="0" w:color="auto"/>
      <w:shd w:val="clear" w:color="auto" w:fill="FCAAC3"/>
    </w:rPr>
  </w:style>
  <w:style w:type="character" w:customStyle="1" w:styleId="bibed-suffix">
    <w:name w:val="bib_ed-suffix"/>
    <w:rsid w:val="00CD6268"/>
    <w:rPr>
      <w:rFonts w:ascii="Cambria" w:hAnsi="Cambria"/>
      <w:bdr w:val="none" w:sz="0" w:space="0" w:color="auto"/>
      <w:shd w:val="clear" w:color="auto" w:fill="CCFFCC"/>
    </w:rPr>
  </w:style>
  <w:style w:type="character" w:customStyle="1" w:styleId="bibed-surname">
    <w:name w:val="bib_ed-surname"/>
    <w:rsid w:val="00CD6268"/>
    <w:rPr>
      <w:rFonts w:ascii="Cambria" w:hAnsi="Cambria"/>
      <w:bdr w:val="none" w:sz="0" w:space="0" w:color="auto"/>
      <w:shd w:val="clear" w:color="auto" w:fill="FFFF00"/>
    </w:rPr>
  </w:style>
  <w:style w:type="character" w:customStyle="1" w:styleId="bibinstitution">
    <w:name w:val="bib_institution"/>
    <w:rsid w:val="00CD6268"/>
    <w:rPr>
      <w:rFonts w:ascii="Cambria" w:hAnsi="Cambria"/>
      <w:bdr w:val="none" w:sz="0" w:space="0" w:color="auto"/>
      <w:shd w:val="clear" w:color="auto" w:fill="CCFFCC"/>
    </w:rPr>
  </w:style>
  <w:style w:type="character" w:customStyle="1" w:styleId="bibisbn">
    <w:name w:val="bib_isbn"/>
    <w:rsid w:val="00CD6268"/>
    <w:rPr>
      <w:rFonts w:ascii="Cambria" w:hAnsi="Cambria"/>
      <w:shd w:val="clear" w:color="auto" w:fill="D9D9D9"/>
    </w:rPr>
  </w:style>
  <w:style w:type="character" w:customStyle="1" w:styleId="biblocation">
    <w:name w:val="bib_location"/>
    <w:rsid w:val="00CD6268"/>
    <w:rPr>
      <w:rFonts w:ascii="Cambria" w:hAnsi="Cambria"/>
      <w:bdr w:val="none" w:sz="0" w:space="0" w:color="auto"/>
      <w:shd w:val="clear" w:color="auto" w:fill="FFCCCC"/>
    </w:rPr>
  </w:style>
  <w:style w:type="character" w:customStyle="1" w:styleId="bibpagecount">
    <w:name w:val="bib_pagecount"/>
    <w:rsid w:val="00CD6268"/>
    <w:rPr>
      <w:rFonts w:ascii="Cambria" w:hAnsi="Cambria"/>
      <w:bdr w:val="none" w:sz="0" w:space="0" w:color="auto"/>
      <w:shd w:val="clear" w:color="auto" w:fill="00FF00"/>
    </w:rPr>
  </w:style>
  <w:style w:type="character" w:customStyle="1" w:styleId="bibpatent">
    <w:name w:val="bib_patent"/>
    <w:rsid w:val="00CD6268"/>
    <w:rPr>
      <w:rFonts w:ascii="Cambria" w:hAnsi="Cambria"/>
      <w:bdr w:val="none" w:sz="0" w:space="0" w:color="auto"/>
      <w:shd w:val="clear" w:color="auto" w:fill="66FFCC"/>
    </w:rPr>
  </w:style>
  <w:style w:type="character" w:customStyle="1" w:styleId="bibpublisher">
    <w:name w:val="bib_publisher"/>
    <w:rsid w:val="00CD6268"/>
    <w:rPr>
      <w:rFonts w:ascii="Cambria" w:hAnsi="Cambria"/>
      <w:bdr w:val="none" w:sz="0" w:space="0" w:color="auto"/>
      <w:shd w:val="clear" w:color="auto" w:fill="FF99CC"/>
    </w:rPr>
  </w:style>
  <w:style w:type="character" w:customStyle="1" w:styleId="bibreportnum">
    <w:name w:val="bib_reportnum"/>
    <w:rsid w:val="00CD6268"/>
    <w:rPr>
      <w:rFonts w:ascii="Cambria" w:hAnsi="Cambria"/>
      <w:bdr w:val="none" w:sz="0" w:space="0" w:color="auto"/>
      <w:shd w:val="clear" w:color="auto" w:fill="CCCCFF"/>
    </w:rPr>
  </w:style>
  <w:style w:type="character" w:customStyle="1" w:styleId="bibschool">
    <w:name w:val="bib_school"/>
    <w:rsid w:val="00CD6268"/>
    <w:rPr>
      <w:rFonts w:ascii="Cambria" w:hAnsi="Cambria"/>
      <w:bdr w:val="none" w:sz="0" w:space="0" w:color="auto"/>
      <w:shd w:val="clear" w:color="auto" w:fill="FFCC66"/>
    </w:rPr>
  </w:style>
  <w:style w:type="character" w:customStyle="1" w:styleId="bibseries">
    <w:name w:val="bib_series"/>
    <w:rsid w:val="00CD6268"/>
    <w:rPr>
      <w:rFonts w:ascii="Cambria" w:hAnsi="Cambria"/>
      <w:shd w:val="clear" w:color="auto" w:fill="FFCC99"/>
    </w:rPr>
  </w:style>
  <w:style w:type="character" w:customStyle="1" w:styleId="bibseriesno">
    <w:name w:val="bib_seriesno"/>
    <w:rsid w:val="00CD6268"/>
    <w:rPr>
      <w:rFonts w:ascii="Cambria" w:hAnsi="Cambria"/>
      <w:shd w:val="clear" w:color="auto" w:fill="FFFF99"/>
    </w:rPr>
  </w:style>
  <w:style w:type="character" w:customStyle="1" w:styleId="bibtrans">
    <w:name w:val="bib_trans"/>
    <w:rsid w:val="00CD6268"/>
    <w:rPr>
      <w:rFonts w:ascii="Cambria" w:hAnsi="Cambria"/>
      <w:shd w:val="clear" w:color="auto" w:fill="99CC00"/>
    </w:rPr>
  </w:style>
  <w:style w:type="character" w:customStyle="1" w:styleId="stdsuppl">
    <w:name w:val="std_suppl"/>
    <w:rsid w:val="00CD6268"/>
    <w:rPr>
      <w:rFonts w:ascii="Cambria" w:hAnsi="Cambria"/>
      <w:bdr w:val="none" w:sz="0" w:space="0" w:color="auto"/>
      <w:shd w:val="clear" w:color="auto" w:fill="F6FBB5"/>
    </w:rPr>
  </w:style>
  <w:style w:type="character" w:customStyle="1" w:styleId="citesection">
    <w:name w:val="cite_section"/>
    <w:rsid w:val="00CD6268"/>
    <w:rPr>
      <w:rFonts w:ascii="Cambria" w:hAnsi="Cambria"/>
      <w:bdr w:val="none" w:sz="0" w:space="0" w:color="auto"/>
      <w:shd w:val="clear" w:color="auto" w:fill="FF7C80"/>
    </w:rPr>
  </w:style>
  <w:style w:type="paragraph" w:customStyle="1" w:styleId="BaseHeading">
    <w:name w:val="Base_Heading"/>
    <w:qFormat/>
    <w:rsid w:val="00CD6268"/>
    <w:pPr>
      <w:spacing w:after="240" w:line="240" w:lineRule="atLeast"/>
      <w:outlineLvl w:val="0"/>
    </w:pPr>
    <w:rPr>
      <w:rFonts w:ascii="Cambria" w:eastAsia="Calibri" w:hAnsi="Cambria"/>
      <w:sz w:val="22"/>
      <w:szCs w:val="22"/>
      <w:lang w:val="en-GB"/>
    </w:rPr>
  </w:style>
  <w:style w:type="paragraph" w:customStyle="1" w:styleId="BaseText">
    <w:name w:val="Base_Text"/>
    <w:qFormat/>
    <w:rsid w:val="00CD6268"/>
    <w:pPr>
      <w:tabs>
        <w:tab w:val="left" w:pos="397"/>
        <w:tab w:val="left" w:pos="794"/>
        <w:tab w:val="left" w:pos="1191"/>
        <w:tab w:val="left" w:pos="1588"/>
        <w:tab w:val="left" w:pos="1985"/>
        <w:tab w:val="left" w:pos="2381"/>
        <w:tab w:val="left" w:pos="2778"/>
        <w:tab w:val="left" w:pos="3175"/>
        <w:tab w:val="left" w:pos="3572"/>
        <w:tab w:val="left" w:pos="3969"/>
      </w:tabs>
      <w:spacing w:after="240" w:line="240" w:lineRule="atLeast"/>
      <w:jc w:val="both"/>
    </w:pPr>
    <w:rPr>
      <w:rFonts w:ascii="Cambria" w:eastAsia="Calibri" w:hAnsi="Cambria"/>
      <w:sz w:val="22"/>
      <w:szCs w:val="22"/>
      <w:lang w:val="en-GB"/>
    </w:rPr>
  </w:style>
  <w:style w:type="paragraph" w:customStyle="1" w:styleId="BiblioEntry">
    <w:name w:val="Biblio Entry"/>
    <w:basedOn w:val="BaseText"/>
    <w:rsid w:val="00CD6268"/>
    <w:pPr>
      <w:ind w:left="662" w:hanging="662"/>
      <w:jc w:val="left"/>
    </w:pPr>
  </w:style>
  <w:style w:type="paragraph" w:customStyle="1" w:styleId="BiblioTitle">
    <w:name w:val="Biblio Title"/>
    <w:basedOn w:val="BaseHeading"/>
    <w:rsid w:val="00CD6268"/>
    <w:pPr>
      <w:pageBreakBefore/>
      <w:spacing w:after="760" w:line="280" w:lineRule="atLeast"/>
      <w:jc w:val="center"/>
    </w:pPr>
    <w:rPr>
      <w:b/>
      <w:sz w:val="28"/>
    </w:rPr>
  </w:style>
  <w:style w:type="paragraph" w:customStyle="1" w:styleId="BodyText-">
    <w:name w:val="Body Text (-)"/>
    <w:basedOn w:val="BaseText"/>
    <w:rsid w:val="00CD6268"/>
    <w:pPr>
      <w:spacing w:line="220" w:lineRule="atLeast"/>
    </w:pPr>
    <w:rPr>
      <w:sz w:val="18"/>
    </w:rPr>
  </w:style>
  <w:style w:type="paragraph" w:customStyle="1" w:styleId="BodyTextindent1">
    <w:name w:val="Body Text indent 1"/>
    <w:basedOn w:val="BaseText"/>
    <w:rsid w:val="00CD6268"/>
    <w:pPr>
      <w:ind w:left="403"/>
    </w:pPr>
  </w:style>
  <w:style w:type="paragraph" w:customStyle="1" w:styleId="BodyTextindent1-">
    <w:name w:val="Body Text indent 1 (-)"/>
    <w:basedOn w:val="BodyTextindent1"/>
    <w:rsid w:val="00CD6268"/>
    <w:pPr>
      <w:spacing w:line="220" w:lineRule="atLeast"/>
    </w:pPr>
    <w:rPr>
      <w:sz w:val="18"/>
    </w:rPr>
  </w:style>
  <w:style w:type="paragraph" w:customStyle="1" w:styleId="BodyTextIndent21">
    <w:name w:val="Body Text Indent 21"/>
    <w:basedOn w:val="Normal"/>
    <w:rsid w:val="00CD6268"/>
    <w:pPr>
      <w:ind w:left="805"/>
    </w:pPr>
  </w:style>
  <w:style w:type="paragraph" w:customStyle="1" w:styleId="BodyTextindent2-">
    <w:name w:val="Body Text indent 2 (-)"/>
    <w:basedOn w:val="BodyTextIndent21"/>
    <w:rsid w:val="00CD6268"/>
    <w:pPr>
      <w:spacing w:line="220" w:lineRule="atLeast"/>
    </w:pPr>
    <w:rPr>
      <w:sz w:val="18"/>
    </w:rPr>
  </w:style>
  <w:style w:type="paragraph" w:customStyle="1" w:styleId="BodyTextIndent31">
    <w:name w:val="Body Text Indent 31"/>
    <w:basedOn w:val="BodyTextIndent21"/>
    <w:rsid w:val="00CD6268"/>
    <w:pPr>
      <w:ind w:left="1202"/>
    </w:pPr>
  </w:style>
  <w:style w:type="paragraph" w:customStyle="1" w:styleId="BodyTextindent3-">
    <w:name w:val="Body Text indent 3 (-)"/>
    <w:basedOn w:val="BodyTextIndent31"/>
    <w:rsid w:val="00CD6268"/>
    <w:pPr>
      <w:spacing w:line="220" w:lineRule="atLeast"/>
    </w:pPr>
    <w:rPr>
      <w:sz w:val="18"/>
    </w:rPr>
  </w:style>
  <w:style w:type="paragraph" w:customStyle="1" w:styleId="BodyTextindent4">
    <w:name w:val="Body Text indent 4"/>
    <w:basedOn w:val="BodyTextIndent31"/>
    <w:rsid w:val="00CD6268"/>
    <w:pPr>
      <w:ind w:left="1605"/>
    </w:pPr>
  </w:style>
  <w:style w:type="paragraph" w:customStyle="1" w:styleId="BodyTextindent4-">
    <w:name w:val="Body Text indent 4 (-)"/>
    <w:basedOn w:val="BodyTextindent4"/>
    <w:rsid w:val="00CD6268"/>
    <w:pPr>
      <w:spacing w:line="220" w:lineRule="atLeast"/>
    </w:pPr>
    <w:rPr>
      <w:sz w:val="18"/>
    </w:rPr>
  </w:style>
  <w:style w:type="paragraph" w:customStyle="1" w:styleId="BodyTextCenter">
    <w:name w:val="Body Text_Center"/>
    <w:basedOn w:val="BaseText"/>
    <w:rsid w:val="00CD6268"/>
    <w:pPr>
      <w:tabs>
        <w:tab w:val="clear" w:pos="397"/>
        <w:tab w:val="clear" w:pos="794"/>
        <w:tab w:val="clear" w:pos="1191"/>
        <w:tab w:val="clear" w:pos="1588"/>
        <w:tab w:val="clear" w:pos="1985"/>
        <w:tab w:val="clear" w:pos="2381"/>
        <w:tab w:val="clear" w:pos="2778"/>
        <w:tab w:val="clear" w:pos="3175"/>
        <w:tab w:val="clear" w:pos="3572"/>
        <w:tab w:val="clear" w:pos="3969"/>
      </w:tabs>
      <w:jc w:val="center"/>
    </w:pPr>
  </w:style>
  <w:style w:type="paragraph" w:customStyle="1" w:styleId="Code-">
    <w:name w:val="Code (-)"/>
    <w:basedOn w:val="Code"/>
    <w:rsid w:val="00CD6268"/>
    <w:pPr>
      <w:spacing w:line="220" w:lineRule="atLeast"/>
    </w:pPr>
    <w:rPr>
      <w:sz w:val="18"/>
    </w:rPr>
  </w:style>
  <w:style w:type="paragraph" w:customStyle="1" w:styleId="Code--">
    <w:name w:val="Code (--)"/>
    <w:basedOn w:val="Code"/>
    <w:rsid w:val="00CD6268"/>
    <w:pPr>
      <w:spacing w:line="200" w:lineRule="atLeast"/>
    </w:pPr>
    <w:rPr>
      <w:sz w:val="16"/>
    </w:rPr>
  </w:style>
  <w:style w:type="paragraph" w:customStyle="1" w:styleId="CoverTitleA1">
    <w:name w:val="Cover Title_A1"/>
    <w:basedOn w:val="BaseHeading"/>
    <w:rsid w:val="00CD6268"/>
    <w:pPr>
      <w:spacing w:line="360" w:lineRule="exact"/>
      <w:outlineLvl w:val="9"/>
    </w:pPr>
    <w:rPr>
      <w:b/>
      <w:sz w:val="32"/>
    </w:rPr>
  </w:style>
  <w:style w:type="paragraph" w:customStyle="1" w:styleId="CoverTitleA2">
    <w:name w:val="Cover Title_A2"/>
    <w:basedOn w:val="CoverTitleA1"/>
    <w:rsid w:val="00CD6268"/>
  </w:style>
  <w:style w:type="paragraph" w:customStyle="1" w:styleId="CoverTitleA3">
    <w:name w:val="Cover Title_A3"/>
    <w:basedOn w:val="CoverTitleA1"/>
    <w:rsid w:val="00CD6268"/>
    <w:rPr>
      <w:b w:val="0"/>
    </w:rPr>
  </w:style>
  <w:style w:type="paragraph" w:customStyle="1" w:styleId="CoverTitleB">
    <w:name w:val="Cover Title_B"/>
    <w:basedOn w:val="BaseHeading"/>
    <w:rsid w:val="00CD6268"/>
    <w:pPr>
      <w:outlineLvl w:val="9"/>
    </w:pPr>
    <w:rPr>
      <w:i/>
      <w:lang w:val="fr-FR"/>
    </w:rPr>
  </w:style>
  <w:style w:type="paragraph" w:customStyle="1" w:styleId="Definition">
    <w:name w:val="Definition"/>
    <w:basedOn w:val="BaseText"/>
    <w:rsid w:val="00CD6268"/>
    <w:pPr>
      <w:spacing w:line="230" w:lineRule="atLeast"/>
    </w:pPr>
  </w:style>
  <w:style w:type="paragraph" w:customStyle="1" w:styleId="Dimension100">
    <w:name w:val="Dimension_100"/>
    <w:basedOn w:val="BaseText"/>
    <w:rsid w:val="00CD6268"/>
    <w:pPr>
      <w:tabs>
        <w:tab w:val="clear" w:pos="397"/>
        <w:tab w:val="clear" w:pos="794"/>
        <w:tab w:val="clear" w:pos="1191"/>
        <w:tab w:val="clear" w:pos="1588"/>
        <w:tab w:val="clear" w:pos="1985"/>
        <w:tab w:val="clear" w:pos="2381"/>
        <w:tab w:val="clear" w:pos="2778"/>
        <w:tab w:val="clear" w:pos="3175"/>
        <w:tab w:val="clear" w:pos="3572"/>
        <w:tab w:val="clear" w:pos="3969"/>
      </w:tabs>
      <w:spacing w:after="60" w:line="220" w:lineRule="atLeast"/>
      <w:jc w:val="right"/>
    </w:pPr>
    <w:rPr>
      <w:sz w:val="20"/>
    </w:rPr>
  </w:style>
  <w:style w:type="paragraph" w:customStyle="1" w:styleId="Dimension50">
    <w:name w:val="Dimension_50"/>
    <w:basedOn w:val="Dimension100"/>
    <w:rsid w:val="00CD6268"/>
    <w:pPr>
      <w:ind w:right="2434"/>
    </w:pPr>
  </w:style>
  <w:style w:type="paragraph" w:customStyle="1" w:styleId="Dimension75">
    <w:name w:val="Dimension_75"/>
    <w:basedOn w:val="Dimension100"/>
    <w:rsid w:val="00CD6268"/>
    <w:pPr>
      <w:ind w:right="1253"/>
    </w:pPr>
  </w:style>
  <w:style w:type="paragraph" w:customStyle="1" w:styleId="dl">
    <w:name w:val="dl"/>
    <w:basedOn w:val="BaseText"/>
    <w:rsid w:val="00CD6268"/>
    <w:pPr>
      <w:ind w:left="806" w:hanging="403"/>
    </w:pPr>
  </w:style>
  <w:style w:type="paragraph" w:customStyle="1" w:styleId="Example">
    <w:name w:val="Example"/>
    <w:basedOn w:val="BaseText"/>
    <w:rsid w:val="00CD6268"/>
    <w:pPr>
      <w:tabs>
        <w:tab w:val="clear" w:pos="397"/>
        <w:tab w:val="clear" w:pos="794"/>
        <w:tab w:val="clear" w:pos="1191"/>
        <w:tab w:val="clear" w:pos="1588"/>
        <w:tab w:val="clear" w:pos="1985"/>
        <w:tab w:val="clear" w:pos="2381"/>
        <w:tab w:val="clear" w:pos="2778"/>
        <w:tab w:val="clear" w:pos="3175"/>
        <w:tab w:val="clear" w:pos="3572"/>
        <w:tab w:val="clear" w:pos="3969"/>
        <w:tab w:val="left" w:pos="1354"/>
      </w:tabs>
      <w:spacing w:line="220" w:lineRule="atLeast"/>
    </w:pPr>
    <w:rPr>
      <w:sz w:val="20"/>
    </w:rPr>
  </w:style>
  <w:style w:type="paragraph" w:customStyle="1" w:styleId="Examplecontinued">
    <w:name w:val="Example continued"/>
    <w:basedOn w:val="Example"/>
    <w:rsid w:val="00CD6268"/>
  </w:style>
  <w:style w:type="paragraph" w:customStyle="1" w:styleId="Exampleindent">
    <w:name w:val="Example indent"/>
    <w:basedOn w:val="Example"/>
    <w:rsid w:val="00CD6268"/>
    <w:pPr>
      <w:tabs>
        <w:tab w:val="clear" w:pos="1354"/>
        <w:tab w:val="left" w:pos="1757"/>
      </w:tabs>
      <w:ind w:left="403"/>
    </w:pPr>
  </w:style>
  <w:style w:type="paragraph" w:customStyle="1" w:styleId="Exampleindentcontinued">
    <w:name w:val="Example indent continued"/>
    <w:basedOn w:val="Exampleindent"/>
    <w:rsid w:val="00CD6268"/>
  </w:style>
  <w:style w:type="paragraph" w:customStyle="1" w:styleId="Figureexample">
    <w:name w:val="Figure example"/>
    <w:basedOn w:val="Example"/>
    <w:rsid w:val="00CD6268"/>
  </w:style>
  <w:style w:type="paragraph" w:customStyle="1" w:styleId="FigureGraphic">
    <w:name w:val="Figure Graphic"/>
    <w:basedOn w:val="BaseText"/>
    <w:rsid w:val="00CD6268"/>
    <w:pPr>
      <w:tabs>
        <w:tab w:val="clear" w:pos="397"/>
        <w:tab w:val="clear" w:pos="794"/>
        <w:tab w:val="clear" w:pos="1191"/>
        <w:tab w:val="clear" w:pos="1588"/>
        <w:tab w:val="clear" w:pos="1985"/>
        <w:tab w:val="clear" w:pos="2381"/>
        <w:tab w:val="clear" w:pos="2778"/>
        <w:tab w:val="clear" w:pos="3175"/>
        <w:tab w:val="clear" w:pos="3572"/>
        <w:tab w:val="clear" w:pos="3969"/>
      </w:tabs>
      <w:spacing w:before="240" w:after="120"/>
      <w:jc w:val="center"/>
    </w:pPr>
  </w:style>
  <w:style w:type="paragraph" w:customStyle="1" w:styleId="Note">
    <w:name w:val="Note"/>
    <w:basedOn w:val="BaseText"/>
    <w:rsid w:val="00CD6268"/>
    <w:pPr>
      <w:tabs>
        <w:tab w:val="clear" w:pos="397"/>
        <w:tab w:val="clear" w:pos="794"/>
        <w:tab w:val="clear" w:pos="1191"/>
        <w:tab w:val="clear" w:pos="1588"/>
        <w:tab w:val="clear" w:pos="1985"/>
        <w:tab w:val="clear" w:pos="2381"/>
        <w:tab w:val="clear" w:pos="2778"/>
        <w:tab w:val="clear" w:pos="3175"/>
        <w:tab w:val="clear" w:pos="3572"/>
        <w:tab w:val="clear" w:pos="3969"/>
        <w:tab w:val="left" w:pos="965"/>
      </w:tabs>
      <w:spacing w:line="220" w:lineRule="atLeast"/>
    </w:pPr>
    <w:rPr>
      <w:sz w:val="20"/>
    </w:rPr>
  </w:style>
  <w:style w:type="paragraph" w:customStyle="1" w:styleId="Figurenote">
    <w:name w:val="Figure note"/>
    <w:basedOn w:val="Note"/>
    <w:rsid w:val="00CD6268"/>
  </w:style>
  <w:style w:type="paragraph" w:customStyle="1" w:styleId="Figuresubtitle">
    <w:name w:val="Figure subtitle"/>
    <w:basedOn w:val="BaseText"/>
    <w:rsid w:val="00CD6268"/>
    <w:pPr>
      <w:tabs>
        <w:tab w:val="clear" w:pos="397"/>
        <w:tab w:val="clear" w:pos="794"/>
        <w:tab w:val="clear" w:pos="1191"/>
        <w:tab w:val="clear" w:pos="1588"/>
        <w:tab w:val="clear" w:pos="1985"/>
        <w:tab w:val="clear" w:pos="2381"/>
        <w:tab w:val="clear" w:pos="2778"/>
        <w:tab w:val="clear" w:pos="3175"/>
        <w:tab w:val="clear" w:pos="3572"/>
        <w:tab w:val="clear" w:pos="3969"/>
      </w:tabs>
      <w:spacing w:before="120" w:after="120"/>
      <w:jc w:val="center"/>
    </w:pPr>
    <w:rPr>
      <w:b/>
    </w:rPr>
  </w:style>
  <w:style w:type="paragraph" w:customStyle="1" w:styleId="Figuretitle0">
    <w:name w:val="Figure title"/>
    <w:basedOn w:val="BaseHeading"/>
    <w:rsid w:val="00CD6268"/>
    <w:pPr>
      <w:suppressAutoHyphens/>
      <w:spacing w:before="240" w:after="360"/>
      <w:jc w:val="center"/>
      <w:outlineLvl w:val="9"/>
    </w:pPr>
    <w:rPr>
      <w:b/>
    </w:rPr>
  </w:style>
  <w:style w:type="paragraph" w:customStyle="1" w:styleId="ForewordText">
    <w:name w:val="Foreword Text"/>
    <w:basedOn w:val="BaseText"/>
    <w:link w:val="ForewordTextChar"/>
    <w:rsid w:val="00CD6268"/>
  </w:style>
  <w:style w:type="paragraph" w:customStyle="1" w:styleId="ForewordTitle">
    <w:name w:val="Foreword Title"/>
    <w:basedOn w:val="BaseHeading"/>
    <w:rsid w:val="00CD6268"/>
    <w:pPr>
      <w:keepNext/>
      <w:pageBreakBefore/>
      <w:suppressAutoHyphens/>
      <w:spacing w:before="310" w:after="310" w:line="310" w:lineRule="atLeast"/>
    </w:pPr>
    <w:rPr>
      <w:b/>
      <w:sz w:val="28"/>
    </w:rPr>
  </w:style>
  <w:style w:type="paragraph" w:customStyle="1" w:styleId="Formula">
    <w:name w:val="Formula"/>
    <w:basedOn w:val="BaseText"/>
    <w:rsid w:val="00CD6268"/>
    <w:pPr>
      <w:tabs>
        <w:tab w:val="clear" w:pos="397"/>
        <w:tab w:val="clear" w:pos="794"/>
        <w:tab w:val="clear" w:pos="1191"/>
        <w:tab w:val="clear" w:pos="1588"/>
        <w:tab w:val="clear" w:pos="1985"/>
        <w:tab w:val="clear" w:pos="2381"/>
        <w:tab w:val="clear" w:pos="2778"/>
        <w:tab w:val="clear" w:pos="3175"/>
        <w:tab w:val="clear" w:pos="3572"/>
        <w:tab w:val="clear" w:pos="3969"/>
        <w:tab w:val="right" w:pos="9749"/>
      </w:tabs>
      <w:spacing w:after="220"/>
      <w:ind w:left="403"/>
      <w:jc w:val="left"/>
    </w:pPr>
  </w:style>
  <w:style w:type="paragraph" w:customStyle="1" w:styleId="IntroTitle">
    <w:name w:val="Intro Title"/>
    <w:basedOn w:val="ForewordTitle"/>
    <w:rsid w:val="00CD6268"/>
  </w:style>
  <w:style w:type="paragraph" w:customStyle="1" w:styleId="KeyText">
    <w:name w:val="Key Text"/>
    <w:basedOn w:val="BodyText-"/>
    <w:rsid w:val="00CD6268"/>
    <w:pPr>
      <w:tabs>
        <w:tab w:val="clear" w:pos="397"/>
        <w:tab w:val="clear" w:pos="794"/>
        <w:tab w:val="clear" w:pos="1191"/>
        <w:tab w:val="clear" w:pos="1588"/>
        <w:tab w:val="clear" w:pos="1985"/>
        <w:tab w:val="clear" w:pos="2381"/>
        <w:tab w:val="clear" w:pos="2778"/>
        <w:tab w:val="clear" w:pos="3175"/>
        <w:tab w:val="clear" w:pos="3572"/>
        <w:tab w:val="clear" w:pos="3969"/>
        <w:tab w:val="left" w:pos="346"/>
      </w:tabs>
      <w:spacing w:after="60"/>
      <w:ind w:left="346" w:hanging="346"/>
    </w:pPr>
  </w:style>
  <w:style w:type="paragraph" w:customStyle="1" w:styleId="KeyTitle">
    <w:name w:val="Key Title"/>
    <w:basedOn w:val="KeyText"/>
    <w:next w:val="KeyText"/>
    <w:rsid w:val="00CD6268"/>
    <w:pPr>
      <w:jc w:val="left"/>
    </w:pPr>
    <w:rPr>
      <w:b/>
    </w:rPr>
  </w:style>
  <w:style w:type="paragraph" w:customStyle="1" w:styleId="ListContinue1">
    <w:name w:val="List Continue 1"/>
    <w:basedOn w:val="BaseText"/>
    <w:rsid w:val="00CD6268"/>
    <w:pPr>
      <w:tabs>
        <w:tab w:val="clear" w:pos="397"/>
        <w:tab w:val="clear" w:pos="794"/>
        <w:tab w:val="clear" w:pos="1191"/>
        <w:tab w:val="clear" w:pos="1588"/>
        <w:tab w:val="clear" w:pos="1985"/>
        <w:tab w:val="clear" w:pos="2381"/>
        <w:tab w:val="clear" w:pos="2778"/>
        <w:tab w:val="clear" w:pos="3175"/>
        <w:tab w:val="clear" w:pos="3572"/>
        <w:tab w:val="clear" w:pos="3969"/>
      </w:tabs>
      <w:ind w:left="403" w:hanging="403"/>
    </w:pPr>
  </w:style>
  <w:style w:type="paragraph" w:customStyle="1" w:styleId="ListContinue1-">
    <w:name w:val="List Continue 1 (-)"/>
    <w:basedOn w:val="ListContinue1"/>
    <w:rsid w:val="002B1EA8"/>
    <w:pPr>
      <w:spacing w:line="210" w:lineRule="atLeast"/>
      <w:jc w:val="left"/>
    </w:pPr>
    <w:rPr>
      <w:sz w:val="20"/>
    </w:rPr>
  </w:style>
  <w:style w:type="paragraph" w:customStyle="1" w:styleId="ListContinue2-">
    <w:name w:val="List Continue 2 (-)"/>
    <w:basedOn w:val="ListContinue1-"/>
    <w:rsid w:val="00CD6268"/>
    <w:pPr>
      <w:tabs>
        <w:tab w:val="left" w:pos="806"/>
      </w:tabs>
      <w:ind w:left="1200" w:hanging="810"/>
    </w:pPr>
    <w:rPr>
      <w:rFonts w:ascii="Arial" w:hAnsi="Arial"/>
      <w:sz w:val="18"/>
    </w:rPr>
  </w:style>
  <w:style w:type="paragraph" w:customStyle="1" w:styleId="ListContinue3-">
    <w:name w:val="List Continue 3 (-)"/>
    <w:basedOn w:val="ListContinue1-"/>
    <w:rsid w:val="00CD6268"/>
    <w:pPr>
      <w:ind w:left="1209"/>
    </w:pPr>
  </w:style>
  <w:style w:type="paragraph" w:customStyle="1" w:styleId="ListContinue4-">
    <w:name w:val="List Continue 4 (-)"/>
    <w:basedOn w:val="ListContinue1-"/>
    <w:rsid w:val="00CD6268"/>
    <w:pPr>
      <w:ind w:left="1598"/>
    </w:pPr>
  </w:style>
  <w:style w:type="paragraph" w:customStyle="1" w:styleId="ListNumber1">
    <w:name w:val="List Number 1"/>
    <w:basedOn w:val="BaseText"/>
    <w:rsid w:val="00CD6268"/>
    <w:pPr>
      <w:tabs>
        <w:tab w:val="clear" w:pos="397"/>
        <w:tab w:val="clear" w:pos="794"/>
        <w:tab w:val="clear" w:pos="1191"/>
        <w:tab w:val="clear" w:pos="1588"/>
        <w:tab w:val="clear" w:pos="1985"/>
        <w:tab w:val="clear" w:pos="2381"/>
        <w:tab w:val="clear" w:pos="2778"/>
        <w:tab w:val="clear" w:pos="3175"/>
        <w:tab w:val="clear" w:pos="3572"/>
        <w:tab w:val="clear" w:pos="3969"/>
      </w:tabs>
      <w:ind w:left="403" w:hanging="403"/>
    </w:pPr>
  </w:style>
  <w:style w:type="paragraph" w:customStyle="1" w:styleId="ListNumber1-">
    <w:name w:val="List Number 1 (-)"/>
    <w:basedOn w:val="ListNumber1"/>
    <w:rsid w:val="00CD6268"/>
    <w:pPr>
      <w:spacing w:line="210" w:lineRule="atLeast"/>
    </w:pPr>
    <w:rPr>
      <w:sz w:val="20"/>
    </w:rPr>
  </w:style>
  <w:style w:type="paragraph" w:customStyle="1" w:styleId="ListNumber2-">
    <w:name w:val="List Number 2 (-)"/>
    <w:basedOn w:val="ListNumber1-"/>
    <w:qFormat/>
    <w:rsid w:val="00CD6268"/>
    <w:pPr>
      <w:ind w:left="806"/>
    </w:pPr>
  </w:style>
  <w:style w:type="paragraph" w:customStyle="1" w:styleId="ListNumber3-">
    <w:name w:val="List Number 3 (-)"/>
    <w:basedOn w:val="ListNumber1-"/>
    <w:rsid w:val="00CD6268"/>
    <w:pPr>
      <w:ind w:left="1209"/>
    </w:pPr>
  </w:style>
  <w:style w:type="paragraph" w:customStyle="1" w:styleId="ListNumber4-">
    <w:name w:val="List Number 4 (-)"/>
    <w:basedOn w:val="ListNumber1-"/>
    <w:rsid w:val="00CD6268"/>
    <w:pPr>
      <w:ind w:left="1598"/>
    </w:pPr>
  </w:style>
  <w:style w:type="paragraph" w:customStyle="1" w:styleId="Terms">
    <w:name w:val="Term(s)"/>
    <w:basedOn w:val="BaseText"/>
    <w:rsid w:val="00CD6268"/>
    <w:pPr>
      <w:suppressAutoHyphens/>
      <w:spacing w:after="0"/>
      <w:jc w:val="left"/>
    </w:pPr>
    <w:rPr>
      <w:b/>
    </w:rPr>
  </w:style>
  <w:style w:type="paragraph" w:customStyle="1" w:styleId="TermNum">
    <w:name w:val="TermNum"/>
    <w:basedOn w:val="BaseText"/>
    <w:rsid w:val="00CD6268"/>
    <w:pPr>
      <w:spacing w:after="0"/>
    </w:pPr>
    <w:rPr>
      <w:b/>
    </w:rPr>
  </w:style>
  <w:style w:type="paragraph" w:customStyle="1" w:styleId="Tablebody-">
    <w:name w:val="Table body (-)"/>
    <w:basedOn w:val="Tablebody"/>
    <w:rsid w:val="00CD6268"/>
    <w:rPr>
      <w:sz w:val="18"/>
    </w:rPr>
  </w:style>
  <w:style w:type="paragraph" w:customStyle="1" w:styleId="Tablebody--">
    <w:name w:val="Table body (--)"/>
    <w:basedOn w:val="Tablebody"/>
    <w:rsid w:val="00CD6268"/>
    <w:rPr>
      <w:sz w:val="16"/>
    </w:rPr>
  </w:style>
  <w:style w:type="paragraph" w:customStyle="1" w:styleId="Tablebody0">
    <w:name w:val="Table body (+)"/>
    <w:basedOn w:val="Tablebody"/>
    <w:rsid w:val="00CD6268"/>
    <w:pPr>
      <w:spacing w:line="230" w:lineRule="atLeast"/>
    </w:pPr>
    <w:rPr>
      <w:sz w:val="22"/>
    </w:rPr>
  </w:style>
  <w:style w:type="paragraph" w:customStyle="1" w:styleId="Tablefooter">
    <w:name w:val="Table footer"/>
    <w:basedOn w:val="BaseText"/>
    <w:rsid w:val="00CD6268"/>
    <w:pPr>
      <w:tabs>
        <w:tab w:val="clear" w:pos="397"/>
        <w:tab w:val="clear" w:pos="794"/>
        <w:tab w:val="clear" w:pos="1191"/>
        <w:tab w:val="clear" w:pos="1588"/>
        <w:tab w:val="clear" w:pos="1985"/>
        <w:tab w:val="clear" w:pos="2381"/>
        <w:tab w:val="clear" w:pos="2778"/>
        <w:tab w:val="clear" w:pos="3175"/>
        <w:tab w:val="clear" w:pos="3572"/>
        <w:tab w:val="clear" w:pos="3969"/>
        <w:tab w:val="left" w:pos="346"/>
      </w:tabs>
      <w:spacing w:before="60" w:after="60" w:line="200" w:lineRule="atLeast"/>
    </w:pPr>
    <w:rPr>
      <w:sz w:val="18"/>
    </w:rPr>
  </w:style>
  <w:style w:type="paragraph" w:customStyle="1" w:styleId="Tableheader-">
    <w:name w:val="Table header (-)"/>
    <w:basedOn w:val="Tablebody-"/>
    <w:rsid w:val="00CD6268"/>
  </w:style>
  <w:style w:type="paragraph" w:customStyle="1" w:styleId="Tableheader--">
    <w:name w:val="Table header (--)"/>
    <w:basedOn w:val="Tablebody--"/>
    <w:rsid w:val="00CD6268"/>
  </w:style>
  <w:style w:type="paragraph" w:customStyle="1" w:styleId="Tableheader0">
    <w:name w:val="Table header (+)"/>
    <w:basedOn w:val="Tablebody0"/>
    <w:rsid w:val="00CD6268"/>
  </w:style>
  <w:style w:type="paragraph" w:customStyle="1" w:styleId="Notice">
    <w:name w:val="Notice"/>
    <w:basedOn w:val="BaseText"/>
    <w:rsid w:val="00CD6268"/>
  </w:style>
  <w:style w:type="paragraph" w:customStyle="1" w:styleId="p2">
    <w:name w:val="p2"/>
    <w:basedOn w:val="BaseText"/>
    <w:rsid w:val="00CD6268"/>
    <w:pPr>
      <w:tabs>
        <w:tab w:val="clear" w:pos="397"/>
        <w:tab w:val="clear" w:pos="794"/>
        <w:tab w:val="clear" w:pos="1191"/>
        <w:tab w:val="clear" w:pos="1588"/>
        <w:tab w:val="clear" w:pos="1985"/>
        <w:tab w:val="clear" w:pos="2381"/>
        <w:tab w:val="clear" w:pos="2778"/>
        <w:tab w:val="clear" w:pos="3175"/>
        <w:tab w:val="clear" w:pos="3572"/>
        <w:tab w:val="clear" w:pos="3969"/>
        <w:tab w:val="left" w:pos="562"/>
      </w:tabs>
    </w:pPr>
  </w:style>
  <w:style w:type="paragraph" w:customStyle="1" w:styleId="p3">
    <w:name w:val="p3"/>
    <w:basedOn w:val="BaseText"/>
    <w:rsid w:val="00CD6268"/>
    <w:pPr>
      <w:tabs>
        <w:tab w:val="clear" w:pos="397"/>
        <w:tab w:val="clear" w:pos="794"/>
        <w:tab w:val="clear" w:pos="1191"/>
        <w:tab w:val="clear" w:pos="1588"/>
        <w:tab w:val="clear" w:pos="1985"/>
        <w:tab w:val="clear" w:pos="2381"/>
        <w:tab w:val="clear" w:pos="2778"/>
        <w:tab w:val="clear" w:pos="3175"/>
        <w:tab w:val="clear" w:pos="3572"/>
        <w:tab w:val="clear" w:pos="3969"/>
        <w:tab w:val="left" w:pos="720"/>
      </w:tabs>
    </w:pPr>
  </w:style>
  <w:style w:type="paragraph" w:customStyle="1" w:styleId="p4">
    <w:name w:val="p4"/>
    <w:basedOn w:val="BaseText"/>
    <w:rsid w:val="00CD6268"/>
    <w:pPr>
      <w:tabs>
        <w:tab w:val="clear" w:pos="397"/>
        <w:tab w:val="clear" w:pos="794"/>
        <w:tab w:val="clear" w:pos="1191"/>
        <w:tab w:val="clear" w:pos="1588"/>
        <w:tab w:val="clear" w:pos="1985"/>
        <w:tab w:val="clear" w:pos="2381"/>
        <w:tab w:val="clear" w:pos="2778"/>
        <w:tab w:val="clear" w:pos="3175"/>
        <w:tab w:val="clear" w:pos="3572"/>
        <w:tab w:val="clear" w:pos="3969"/>
        <w:tab w:val="left" w:pos="1094"/>
      </w:tabs>
    </w:pPr>
  </w:style>
  <w:style w:type="paragraph" w:customStyle="1" w:styleId="p5">
    <w:name w:val="p5"/>
    <w:basedOn w:val="BaseText"/>
    <w:rsid w:val="00CD6268"/>
    <w:pPr>
      <w:tabs>
        <w:tab w:val="clear" w:pos="397"/>
        <w:tab w:val="clear" w:pos="794"/>
        <w:tab w:val="clear" w:pos="1191"/>
        <w:tab w:val="clear" w:pos="1588"/>
        <w:tab w:val="clear" w:pos="1985"/>
        <w:tab w:val="clear" w:pos="2381"/>
        <w:tab w:val="clear" w:pos="2778"/>
        <w:tab w:val="clear" w:pos="3175"/>
        <w:tab w:val="clear" w:pos="3572"/>
        <w:tab w:val="clear" w:pos="3969"/>
        <w:tab w:val="left" w:pos="1094"/>
      </w:tabs>
    </w:pPr>
  </w:style>
  <w:style w:type="paragraph" w:customStyle="1" w:styleId="p6">
    <w:name w:val="p6"/>
    <w:basedOn w:val="BaseText"/>
    <w:rsid w:val="00CD6268"/>
    <w:pPr>
      <w:tabs>
        <w:tab w:val="clear" w:pos="397"/>
        <w:tab w:val="clear" w:pos="794"/>
        <w:tab w:val="clear" w:pos="1191"/>
        <w:tab w:val="clear" w:pos="1588"/>
        <w:tab w:val="clear" w:pos="1985"/>
        <w:tab w:val="clear" w:pos="2381"/>
        <w:tab w:val="clear" w:pos="2778"/>
        <w:tab w:val="clear" w:pos="3175"/>
        <w:tab w:val="clear" w:pos="3572"/>
        <w:tab w:val="clear" w:pos="3969"/>
        <w:tab w:val="left" w:pos="1440"/>
      </w:tabs>
    </w:pPr>
  </w:style>
  <w:style w:type="paragraph" w:customStyle="1" w:styleId="RefNorm">
    <w:name w:val="RefNorm"/>
    <w:basedOn w:val="BaseText"/>
    <w:rsid w:val="00CD6268"/>
    <w:pPr>
      <w:tabs>
        <w:tab w:val="clear" w:pos="397"/>
        <w:tab w:val="clear" w:pos="794"/>
        <w:tab w:val="clear" w:pos="1191"/>
        <w:tab w:val="clear" w:pos="1588"/>
        <w:tab w:val="clear" w:pos="1985"/>
        <w:tab w:val="clear" w:pos="2381"/>
        <w:tab w:val="clear" w:pos="2778"/>
        <w:tab w:val="clear" w:pos="3175"/>
        <w:tab w:val="clear" w:pos="3572"/>
        <w:tab w:val="clear" w:pos="3969"/>
      </w:tabs>
    </w:pPr>
  </w:style>
  <w:style w:type="paragraph" w:customStyle="1" w:styleId="Notecontinued">
    <w:name w:val="Note continued"/>
    <w:basedOn w:val="Note"/>
    <w:rsid w:val="00CD6268"/>
  </w:style>
  <w:style w:type="paragraph" w:customStyle="1" w:styleId="Noteindent">
    <w:name w:val="Note indent"/>
    <w:basedOn w:val="Note"/>
    <w:rsid w:val="00CD6268"/>
    <w:pPr>
      <w:tabs>
        <w:tab w:val="clear" w:pos="965"/>
        <w:tab w:val="left" w:pos="1368"/>
      </w:tabs>
      <w:ind w:left="403"/>
    </w:pPr>
  </w:style>
  <w:style w:type="paragraph" w:customStyle="1" w:styleId="Noteindentcontinued">
    <w:name w:val="Note indent continued"/>
    <w:basedOn w:val="Noteindent"/>
    <w:qFormat/>
    <w:rsid w:val="00CD6268"/>
  </w:style>
  <w:style w:type="paragraph" w:customStyle="1" w:styleId="MainTitle1">
    <w:name w:val="Main Title 1"/>
    <w:basedOn w:val="CoverTitleA1"/>
    <w:rsid w:val="00CD6268"/>
    <w:pPr>
      <w:spacing w:before="400"/>
    </w:pPr>
  </w:style>
  <w:style w:type="paragraph" w:customStyle="1" w:styleId="MainTitle2">
    <w:name w:val="Main Title 2"/>
    <w:basedOn w:val="CoverTitleA2"/>
    <w:rsid w:val="00CD6268"/>
    <w:pPr>
      <w:outlineLvl w:val="1"/>
    </w:pPr>
  </w:style>
  <w:style w:type="paragraph" w:customStyle="1" w:styleId="MainTitle3">
    <w:name w:val="Main Title 3"/>
    <w:basedOn w:val="CoverTitleA3"/>
    <w:rsid w:val="00CD6268"/>
    <w:pPr>
      <w:outlineLvl w:val="2"/>
    </w:pPr>
  </w:style>
  <w:style w:type="paragraph" w:customStyle="1" w:styleId="TableGraphic">
    <w:name w:val="Table Graphic"/>
    <w:basedOn w:val="FigureGraphic"/>
    <w:rsid w:val="00CD6268"/>
  </w:style>
  <w:style w:type="character" w:customStyle="1" w:styleId="Courier">
    <w:name w:val="Courier"/>
    <w:rsid w:val="00CD6268"/>
    <w:rPr>
      <w:rFonts w:ascii="Courier New" w:hAnsi="Courier New"/>
    </w:rPr>
  </w:style>
  <w:style w:type="paragraph" w:customStyle="1" w:styleId="BiblioDescription">
    <w:name w:val="Biblio Description"/>
    <w:basedOn w:val="BaseText"/>
    <w:next w:val="BiblioEntry"/>
    <w:rsid w:val="00CD6268"/>
  </w:style>
  <w:style w:type="paragraph" w:customStyle="1" w:styleId="ListNumber5-">
    <w:name w:val="List Number 5 (-)"/>
    <w:basedOn w:val="ListNumber1-"/>
    <w:qFormat/>
    <w:rsid w:val="00CD6268"/>
    <w:pPr>
      <w:ind w:left="1996"/>
    </w:pPr>
  </w:style>
  <w:style w:type="paragraph" w:customStyle="1" w:styleId="ListContinue5-">
    <w:name w:val="List Continue 5 (-)"/>
    <w:basedOn w:val="ListContinue1-"/>
    <w:qFormat/>
    <w:rsid w:val="00CD6268"/>
    <w:pPr>
      <w:ind w:left="1593"/>
    </w:pPr>
  </w:style>
  <w:style w:type="paragraph" w:customStyle="1" w:styleId="BiblioText">
    <w:name w:val="Biblio Text"/>
    <w:basedOn w:val="BaseText"/>
    <w:qFormat/>
    <w:rsid w:val="00CD6268"/>
  </w:style>
  <w:style w:type="paragraph" w:customStyle="1" w:styleId="FigureImage">
    <w:name w:val="Figure Image"/>
    <w:basedOn w:val="FigureGraphic"/>
    <w:rsid w:val="00CD6268"/>
  </w:style>
  <w:style w:type="paragraph" w:customStyle="1" w:styleId="Figuredescription">
    <w:name w:val="Figure description"/>
    <w:basedOn w:val="Figuretitle0"/>
    <w:rsid w:val="00CD6268"/>
    <w:pPr>
      <w:shd w:val="pct10" w:color="auto" w:fill="auto"/>
    </w:pPr>
    <w:rPr>
      <w:szCs w:val="24"/>
    </w:rPr>
  </w:style>
  <w:style w:type="paragraph" w:customStyle="1" w:styleId="Formuladescription">
    <w:name w:val="Formula description"/>
    <w:basedOn w:val="Formula"/>
    <w:rsid w:val="00CD6268"/>
    <w:pPr>
      <w:shd w:val="pct10" w:color="auto" w:fill="auto"/>
    </w:pPr>
    <w:rPr>
      <w:szCs w:val="24"/>
    </w:rPr>
  </w:style>
  <w:style w:type="paragraph" w:customStyle="1" w:styleId="Tabledescription">
    <w:name w:val="Table description"/>
    <w:basedOn w:val="Tabletitle"/>
    <w:rsid w:val="00CD6268"/>
    <w:pPr>
      <w:shd w:val="pct10" w:color="auto" w:fill="auto"/>
    </w:pPr>
    <w:rPr>
      <w:szCs w:val="24"/>
    </w:rPr>
  </w:style>
  <w:style w:type="paragraph" w:customStyle="1" w:styleId="Box-begin">
    <w:name w:val="Box-begin"/>
    <w:basedOn w:val="BaseText"/>
    <w:rsid w:val="00CD6268"/>
    <w:pPr>
      <w:shd w:val="clear" w:color="auto" w:fill="D9D9D9"/>
      <w:jc w:val="left"/>
    </w:pPr>
    <w:rPr>
      <w:szCs w:val="24"/>
    </w:rPr>
  </w:style>
  <w:style w:type="paragraph" w:customStyle="1" w:styleId="Box-end">
    <w:name w:val="Box-end"/>
    <w:basedOn w:val="BaseText"/>
    <w:rsid w:val="00CD6268"/>
    <w:pPr>
      <w:shd w:val="clear" w:color="auto" w:fill="D9D9D9"/>
      <w:jc w:val="left"/>
    </w:pPr>
    <w:rPr>
      <w:szCs w:val="24"/>
    </w:rPr>
  </w:style>
  <w:style w:type="paragraph" w:customStyle="1" w:styleId="Box-title">
    <w:name w:val="Box-title"/>
    <w:basedOn w:val="BaseHeading"/>
    <w:rsid w:val="00CD6268"/>
    <w:pPr>
      <w:shd w:val="clear" w:color="auto" w:fill="E6E6E6"/>
    </w:pPr>
    <w:rPr>
      <w:b/>
      <w:sz w:val="26"/>
      <w:szCs w:val="24"/>
    </w:rPr>
  </w:style>
  <w:style w:type="paragraph" w:customStyle="1" w:styleId="FrontHead">
    <w:name w:val="Front Head"/>
    <w:basedOn w:val="BaseHeading"/>
    <w:next w:val="BodyText"/>
    <w:qFormat/>
    <w:rsid w:val="00CD6268"/>
    <w:pPr>
      <w:keepNext/>
      <w:pageBreakBefore/>
      <w:suppressAutoHyphens/>
      <w:spacing w:before="310" w:after="310" w:line="310" w:lineRule="atLeast"/>
    </w:pPr>
    <w:rPr>
      <w:b/>
      <w:sz w:val="28"/>
    </w:rPr>
  </w:style>
  <w:style w:type="paragraph" w:customStyle="1" w:styleId="IndexHead">
    <w:name w:val="Index Head"/>
    <w:basedOn w:val="BaseHeading"/>
    <w:rsid w:val="00CD6268"/>
    <w:pPr>
      <w:pageBreakBefore/>
      <w:spacing w:after="760" w:line="280" w:lineRule="atLeast"/>
      <w:jc w:val="center"/>
    </w:pPr>
    <w:rPr>
      <w:b/>
      <w:sz w:val="28"/>
      <w:szCs w:val="28"/>
    </w:rPr>
  </w:style>
  <w:style w:type="paragraph" w:customStyle="1" w:styleId="Exampleindent2">
    <w:name w:val="Example indent 2"/>
    <w:basedOn w:val="Example"/>
    <w:rsid w:val="00CD6268"/>
    <w:pPr>
      <w:tabs>
        <w:tab w:val="left" w:pos="1758"/>
      </w:tabs>
      <w:ind w:left="805"/>
    </w:pPr>
  </w:style>
  <w:style w:type="paragraph" w:customStyle="1" w:styleId="Exampleindent2continued">
    <w:name w:val="Example indent 2 continued"/>
    <w:basedOn w:val="BaseText"/>
    <w:rsid w:val="00CD6268"/>
    <w:pPr>
      <w:spacing w:line="220" w:lineRule="atLeast"/>
      <w:ind w:left="805"/>
    </w:pPr>
    <w:rPr>
      <w:sz w:val="20"/>
    </w:rPr>
  </w:style>
  <w:style w:type="paragraph" w:customStyle="1" w:styleId="Noteindent2continued">
    <w:name w:val="Note indent 2 continued"/>
    <w:basedOn w:val="Note"/>
    <w:rsid w:val="00CD6268"/>
    <w:pPr>
      <w:tabs>
        <w:tab w:val="clear" w:pos="965"/>
        <w:tab w:val="left" w:pos="1758"/>
      </w:tabs>
      <w:ind w:left="805"/>
    </w:pPr>
  </w:style>
  <w:style w:type="paragraph" w:customStyle="1" w:styleId="Noteindent2">
    <w:name w:val="Note indent 2"/>
    <w:basedOn w:val="Note"/>
    <w:rsid w:val="00CD6268"/>
    <w:pPr>
      <w:tabs>
        <w:tab w:val="clear" w:pos="965"/>
        <w:tab w:val="left" w:pos="1758"/>
      </w:tabs>
      <w:ind w:left="805"/>
    </w:pPr>
  </w:style>
  <w:style w:type="character" w:customStyle="1" w:styleId="Chinese">
    <w:name w:val="Chinese"/>
    <w:uiPriority w:val="1"/>
    <w:qFormat/>
    <w:rsid w:val="00CD6268"/>
    <w:rPr>
      <w:rFonts w:ascii="MS Gothic" w:hAnsi="MS Gothic"/>
      <w:i w:val="0"/>
      <w:iCs/>
      <w:color w:val="auto"/>
      <w:bdr w:val="none" w:sz="0" w:space="0" w:color="auto"/>
      <w:shd w:val="clear" w:color="auto" w:fill="A8D08D"/>
    </w:rPr>
  </w:style>
  <w:style w:type="paragraph" w:customStyle="1" w:styleId="AMENDTermsHeading">
    <w:name w:val="AMEND Terms Heading"/>
    <w:basedOn w:val="Heading1"/>
    <w:next w:val="BodyText"/>
    <w:qFormat/>
    <w:rsid w:val="00CD6268"/>
    <w:pPr>
      <w:numPr>
        <w:numId w:val="0"/>
      </w:numPr>
      <w:shd w:val="pct15" w:color="auto" w:fill="auto"/>
    </w:pPr>
  </w:style>
  <w:style w:type="paragraph" w:customStyle="1" w:styleId="AMENDHeading1Unnumbered">
    <w:name w:val="AMEND Heading 1 Unnumbered"/>
    <w:basedOn w:val="Heading1"/>
    <w:next w:val="BodyText"/>
    <w:qFormat/>
    <w:rsid w:val="00CD6268"/>
    <w:pPr>
      <w:numPr>
        <w:numId w:val="0"/>
      </w:numPr>
      <w:shd w:val="pct15" w:color="auto" w:fill="auto"/>
    </w:pPr>
  </w:style>
  <w:style w:type="paragraph" w:customStyle="1" w:styleId="Source">
    <w:name w:val="Source"/>
    <w:basedOn w:val="BaseText"/>
    <w:next w:val="Definition"/>
    <w:qFormat/>
    <w:rsid w:val="00CD6268"/>
  </w:style>
  <w:style w:type="paragraph" w:customStyle="1" w:styleId="AdmittedTerm">
    <w:name w:val="Admitted Term"/>
    <w:basedOn w:val="BaseText"/>
    <w:next w:val="Definition"/>
    <w:qFormat/>
    <w:rsid w:val="00CD6268"/>
    <w:pPr>
      <w:spacing w:after="0"/>
      <w:jc w:val="left"/>
    </w:pPr>
  </w:style>
  <w:style w:type="paragraph" w:customStyle="1" w:styleId="dlnoindent">
    <w:name w:val="dl_no indent"/>
    <w:basedOn w:val="BaseText"/>
    <w:rsid w:val="00CD6268"/>
  </w:style>
  <w:style w:type="paragraph" w:customStyle="1" w:styleId="Legend">
    <w:name w:val="Legend"/>
    <w:basedOn w:val="BaseText"/>
    <w:rsid w:val="00CD6268"/>
    <w:pPr>
      <w:spacing w:after="120"/>
      <w:ind w:left="432"/>
    </w:pPr>
    <w:rPr>
      <w:szCs w:val="24"/>
    </w:rPr>
  </w:style>
  <w:style w:type="paragraph" w:customStyle="1" w:styleId="LegendTitle">
    <w:name w:val="Legend_Title"/>
    <w:basedOn w:val="BaseText"/>
    <w:rsid w:val="00CD6268"/>
    <w:rPr>
      <w:szCs w:val="24"/>
    </w:rPr>
  </w:style>
  <w:style w:type="paragraph" w:customStyle="1" w:styleId="EquationLegend">
    <w:name w:val="Equation Legend"/>
    <w:basedOn w:val="BaseText"/>
    <w:qFormat/>
    <w:rsid w:val="00CD6268"/>
    <w:pPr>
      <w:tabs>
        <w:tab w:val="clear" w:pos="397"/>
        <w:tab w:val="clear" w:pos="794"/>
        <w:tab w:val="clear" w:pos="1588"/>
        <w:tab w:val="clear" w:pos="1985"/>
        <w:tab w:val="clear" w:pos="2381"/>
        <w:tab w:val="clear" w:pos="2778"/>
        <w:tab w:val="clear" w:pos="3175"/>
        <w:tab w:val="clear" w:pos="3572"/>
        <w:tab w:val="clear" w:pos="3969"/>
      </w:tabs>
      <w:ind w:left="1191" w:hanging="1191"/>
    </w:pPr>
  </w:style>
  <w:style w:type="paragraph" w:customStyle="1" w:styleId="EquationLegendTitle">
    <w:name w:val="Equation Legend_Title"/>
    <w:basedOn w:val="BaseText"/>
    <w:qFormat/>
    <w:rsid w:val="00CD6268"/>
  </w:style>
  <w:style w:type="paragraph" w:customStyle="1" w:styleId="FigLegendTitle">
    <w:name w:val="Fig Legend_Title"/>
    <w:basedOn w:val="BaseText"/>
    <w:qFormat/>
    <w:rsid w:val="00CD6268"/>
    <w:rPr>
      <w:b/>
    </w:rPr>
  </w:style>
  <w:style w:type="paragraph" w:customStyle="1" w:styleId="FigLegend">
    <w:name w:val="Fig Legend"/>
    <w:basedOn w:val="BaseText"/>
    <w:qFormat/>
    <w:rsid w:val="00CD6268"/>
    <w:pPr>
      <w:tabs>
        <w:tab w:val="clear" w:pos="397"/>
        <w:tab w:val="clear" w:pos="794"/>
        <w:tab w:val="clear" w:pos="1588"/>
        <w:tab w:val="clear" w:pos="1985"/>
        <w:tab w:val="clear" w:pos="2381"/>
        <w:tab w:val="clear" w:pos="2778"/>
        <w:tab w:val="clear" w:pos="3175"/>
        <w:tab w:val="clear" w:pos="3572"/>
        <w:tab w:val="clear" w:pos="3969"/>
      </w:tabs>
      <w:spacing w:after="120"/>
      <w:ind w:left="1191" w:hanging="1191"/>
    </w:pPr>
  </w:style>
  <w:style w:type="paragraph" w:customStyle="1" w:styleId="Figureparagraph">
    <w:name w:val="Figure paragraph"/>
    <w:basedOn w:val="BodyText"/>
    <w:qFormat/>
    <w:rsid w:val="00CD6268"/>
  </w:style>
  <w:style w:type="paragraph" w:customStyle="1" w:styleId="IneraTableMultiPar">
    <w:name w:val="IneraTableMultiPar"/>
    <w:basedOn w:val="Normal"/>
    <w:link w:val="IneraTableMultiParChar"/>
    <w:rsid w:val="00A737C0"/>
    <w:rPr>
      <w:color w:val="000000"/>
      <w:szCs w:val="24"/>
      <w:lang w:val="fr-CH"/>
    </w:rPr>
  </w:style>
  <w:style w:type="character" w:customStyle="1" w:styleId="zzCoverChar">
    <w:name w:val="zzCover Char"/>
    <w:basedOn w:val="DefaultParagraphFont"/>
    <w:link w:val="zzCover"/>
    <w:uiPriority w:val="99"/>
    <w:rsid w:val="00A737C0"/>
    <w:rPr>
      <w:rFonts w:ascii="Cambria" w:hAnsi="Cambria"/>
      <w:b/>
      <w:color w:val="000000"/>
      <w:sz w:val="22"/>
      <w:lang w:val="en-CA" w:eastAsia="ja-JP"/>
    </w:rPr>
  </w:style>
  <w:style w:type="character" w:customStyle="1" w:styleId="IneraTableMultiParChar">
    <w:name w:val="IneraTableMultiPar Char"/>
    <w:basedOn w:val="zzCoverChar"/>
    <w:link w:val="IneraTableMultiPar"/>
    <w:rsid w:val="00A737C0"/>
    <w:rPr>
      <w:rFonts w:ascii="Cambria" w:hAnsi="Cambria"/>
      <w:b w:val="0"/>
      <w:color w:val="000000"/>
      <w:sz w:val="22"/>
      <w:szCs w:val="24"/>
      <w:lang w:val="fr-CH" w:eastAsia="ja-JP"/>
    </w:rPr>
  </w:style>
  <w:style w:type="character" w:customStyle="1" w:styleId="ForewordTextChar">
    <w:name w:val="Foreword Text Char"/>
    <w:link w:val="ForewordText"/>
    <w:locked/>
    <w:rsid w:val="00922516"/>
    <w:rPr>
      <w:rFonts w:ascii="Cambria" w:eastAsia="Calibri" w:hAnsi="Cambria"/>
      <w:sz w:val="22"/>
      <w:szCs w:val="22"/>
      <w:lang w:val="en-GB"/>
    </w:rPr>
  </w:style>
  <w:style w:type="table" w:customStyle="1" w:styleId="TableNormal1">
    <w:name w:val="Table Normal1"/>
    <w:uiPriority w:val="2"/>
    <w:semiHidden/>
    <w:unhideWhenUsed/>
    <w:qFormat/>
    <w:rsid w:val="000E64DE"/>
    <w:rPr>
      <w:rFonts w:asciiTheme="minorHAnsi" w:eastAsiaTheme="minorEastAsia" w:hAnsiTheme="minorHAnsi" w:cstheme="minorBidi"/>
      <w:sz w:val="22"/>
      <w:szCs w:val="22"/>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26995">
      <w:bodyDiv w:val="1"/>
      <w:marLeft w:val="0"/>
      <w:marRight w:val="0"/>
      <w:marTop w:val="0"/>
      <w:marBottom w:val="0"/>
      <w:divBdr>
        <w:top w:val="none" w:sz="0" w:space="0" w:color="auto"/>
        <w:left w:val="none" w:sz="0" w:space="0" w:color="auto"/>
        <w:bottom w:val="none" w:sz="0" w:space="0" w:color="auto"/>
        <w:right w:val="none" w:sz="0" w:space="0" w:color="auto"/>
      </w:divBdr>
    </w:div>
    <w:div w:id="11343778">
      <w:bodyDiv w:val="1"/>
      <w:marLeft w:val="0"/>
      <w:marRight w:val="0"/>
      <w:marTop w:val="0"/>
      <w:marBottom w:val="0"/>
      <w:divBdr>
        <w:top w:val="none" w:sz="0" w:space="0" w:color="auto"/>
        <w:left w:val="none" w:sz="0" w:space="0" w:color="auto"/>
        <w:bottom w:val="none" w:sz="0" w:space="0" w:color="auto"/>
        <w:right w:val="none" w:sz="0" w:space="0" w:color="auto"/>
      </w:divBdr>
    </w:div>
    <w:div w:id="14159551">
      <w:bodyDiv w:val="1"/>
      <w:marLeft w:val="0"/>
      <w:marRight w:val="0"/>
      <w:marTop w:val="0"/>
      <w:marBottom w:val="0"/>
      <w:divBdr>
        <w:top w:val="none" w:sz="0" w:space="0" w:color="auto"/>
        <w:left w:val="none" w:sz="0" w:space="0" w:color="auto"/>
        <w:bottom w:val="none" w:sz="0" w:space="0" w:color="auto"/>
        <w:right w:val="none" w:sz="0" w:space="0" w:color="auto"/>
      </w:divBdr>
    </w:div>
    <w:div w:id="32929534">
      <w:bodyDiv w:val="1"/>
      <w:marLeft w:val="0"/>
      <w:marRight w:val="0"/>
      <w:marTop w:val="0"/>
      <w:marBottom w:val="0"/>
      <w:divBdr>
        <w:top w:val="none" w:sz="0" w:space="0" w:color="auto"/>
        <w:left w:val="none" w:sz="0" w:space="0" w:color="auto"/>
        <w:bottom w:val="none" w:sz="0" w:space="0" w:color="auto"/>
        <w:right w:val="none" w:sz="0" w:space="0" w:color="auto"/>
      </w:divBdr>
    </w:div>
    <w:div w:id="39743222">
      <w:bodyDiv w:val="1"/>
      <w:marLeft w:val="0"/>
      <w:marRight w:val="0"/>
      <w:marTop w:val="0"/>
      <w:marBottom w:val="0"/>
      <w:divBdr>
        <w:top w:val="none" w:sz="0" w:space="0" w:color="auto"/>
        <w:left w:val="none" w:sz="0" w:space="0" w:color="auto"/>
        <w:bottom w:val="none" w:sz="0" w:space="0" w:color="auto"/>
        <w:right w:val="none" w:sz="0" w:space="0" w:color="auto"/>
      </w:divBdr>
    </w:div>
    <w:div w:id="42102342">
      <w:bodyDiv w:val="1"/>
      <w:marLeft w:val="0"/>
      <w:marRight w:val="0"/>
      <w:marTop w:val="0"/>
      <w:marBottom w:val="0"/>
      <w:divBdr>
        <w:top w:val="none" w:sz="0" w:space="0" w:color="auto"/>
        <w:left w:val="none" w:sz="0" w:space="0" w:color="auto"/>
        <w:bottom w:val="none" w:sz="0" w:space="0" w:color="auto"/>
        <w:right w:val="none" w:sz="0" w:space="0" w:color="auto"/>
      </w:divBdr>
    </w:div>
    <w:div w:id="72313270">
      <w:bodyDiv w:val="1"/>
      <w:marLeft w:val="0"/>
      <w:marRight w:val="0"/>
      <w:marTop w:val="0"/>
      <w:marBottom w:val="0"/>
      <w:divBdr>
        <w:top w:val="none" w:sz="0" w:space="0" w:color="auto"/>
        <w:left w:val="none" w:sz="0" w:space="0" w:color="auto"/>
        <w:bottom w:val="none" w:sz="0" w:space="0" w:color="auto"/>
        <w:right w:val="none" w:sz="0" w:space="0" w:color="auto"/>
      </w:divBdr>
    </w:div>
    <w:div w:id="93281313">
      <w:bodyDiv w:val="1"/>
      <w:marLeft w:val="0"/>
      <w:marRight w:val="0"/>
      <w:marTop w:val="0"/>
      <w:marBottom w:val="0"/>
      <w:divBdr>
        <w:top w:val="none" w:sz="0" w:space="0" w:color="auto"/>
        <w:left w:val="none" w:sz="0" w:space="0" w:color="auto"/>
        <w:bottom w:val="none" w:sz="0" w:space="0" w:color="auto"/>
        <w:right w:val="none" w:sz="0" w:space="0" w:color="auto"/>
      </w:divBdr>
    </w:div>
    <w:div w:id="102191375">
      <w:bodyDiv w:val="1"/>
      <w:marLeft w:val="0"/>
      <w:marRight w:val="0"/>
      <w:marTop w:val="0"/>
      <w:marBottom w:val="0"/>
      <w:divBdr>
        <w:top w:val="none" w:sz="0" w:space="0" w:color="auto"/>
        <w:left w:val="none" w:sz="0" w:space="0" w:color="auto"/>
        <w:bottom w:val="none" w:sz="0" w:space="0" w:color="auto"/>
        <w:right w:val="none" w:sz="0" w:space="0" w:color="auto"/>
      </w:divBdr>
    </w:div>
    <w:div w:id="115608061">
      <w:bodyDiv w:val="1"/>
      <w:marLeft w:val="0"/>
      <w:marRight w:val="0"/>
      <w:marTop w:val="0"/>
      <w:marBottom w:val="0"/>
      <w:divBdr>
        <w:top w:val="none" w:sz="0" w:space="0" w:color="auto"/>
        <w:left w:val="none" w:sz="0" w:space="0" w:color="auto"/>
        <w:bottom w:val="none" w:sz="0" w:space="0" w:color="auto"/>
        <w:right w:val="none" w:sz="0" w:space="0" w:color="auto"/>
      </w:divBdr>
    </w:div>
    <w:div w:id="116072353">
      <w:bodyDiv w:val="1"/>
      <w:marLeft w:val="0"/>
      <w:marRight w:val="0"/>
      <w:marTop w:val="0"/>
      <w:marBottom w:val="0"/>
      <w:divBdr>
        <w:top w:val="none" w:sz="0" w:space="0" w:color="auto"/>
        <w:left w:val="none" w:sz="0" w:space="0" w:color="auto"/>
        <w:bottom w:val="none" w:sz="0" w:space="0" w:color="auto"/>
        <w:right w:val="none" w:sz="0" w:space="0" w:color="auto"/>
      </w:divBdr>
    </w:div>
    <w:div w:id="124323769">
      <w:bodyDiv w:val="1"/>
      <w:marLeft w:val="0"/>
      <w:marRight w:val="0"/>
      <w:marTop w:val="0"/>
      <w:marBottom w:val="0"/>
      <w:divBdr>
        <w:top w:val="none" w:sz="0" w:space="0" w:color="auto"/>
        <w:left w:val="none" w:sz="0" w:space="0" w:color="auto"/>
        <w:bottom w:val="none" w:sz="0" w:space="0" w:color="auto"/>
        <w:right w:val="none" w:sz="0" w:space="0" w:color="auto"/>
      </w:divBdr>
    </w:div>
    <w:div w:id="125440063">
      <w:bodyDiv w:val="1"/>
      <w:marLeft w:val="0"/>
      <w:marRight w:val="0"/>
      <w:marTop w:val="0"/>
      <w:marBottom w:val="0"/>
      <w:divBdr>
        <w:top w:val="none" w:sz="0" w:space="0" w:color="auto"/>
        <w:left w:val="none" w:sz="0" w:space="0" w:color="auto"/>
        <w:bottom w:val="none" w:sz="0" w:space="0" w:color="auto"/>
        <w:right w:val="none" w:sz="0" w:space="0" w:color="auto"/>
      </w:divBdr>
    </w:div>
    <w:div w:id="139226407">
      <w:bodyDiv w:val="1"/>
      <w:marLeft w:val="0"/>
      <w:marRight w:val="0"/>
      <w:marTop w:val="0"/>
      <w:marBottom w:val="0"/>
      <w:divBdr>
        <w:top w:val="none" w:sz="0" w:space="0" w:color="auto"/>
        <w:left w:val="none" w:sz="0" w:space="0" w:color="auto"/>
        <w:bottom w:val="none" w:sz="0" w:space="0" w:color="auto"/>
        <w:right w:val="none" w:sz="0" w:space="0" w:color="auto"/>
      </w:divBdr>
    </w:div>
    <w:div w:id="141701915">
      <w:bodyDiv w:val="1"/>
      <w:marLeft w:val="0"/>
      <w:marRight w:val="0"/>
      <w:marTop w:val="0"/>
      <w:marBottom w:val="0"/>
      <w:divBdr>
        <w:top w:val="none" w:sz="0" w:space="0" w:color="auto"/>
        <w:left w:val="none" w:sz="0" w:space="0" w:color="auto"/>
        <w:bottom w:val="none" w:sz="0" w:space="0" w:color="auto"/>
        <w:right w:val="none" w:sz="0" w:space="0" w:color="auto"/>
      </w:divBdr>
    </w:div>
    <w:div w:id="142430670">
      <w:bodyDiv w:val="1"/>
      <w:marLeft w:val="0"/>
      <w:marRight w:val="0"/>
      <w:marTop w:val="0"/>
      <w:marBottom w:val="0"/>
      <w:divBdr>
        <w:top w:val="none" w:sz="0" w:space="0" w:color="auto"/>
        <w:left w:val="none" w:sz="0" w:space="0" w:color="auto"/>
        <w:bottom w:val="none" w:sz="0" w:space="0" w:color="auto"/>
        <w:right w:val="none" w:sz="0" w:space="0" w:color="auto"/>
      </w:divBdr>
    </w:div>
    <w:div w:id="142704058">
      <w:bodyDiv w:val="1"/>
      <w:marLeft w:val="0"/>
      <w:marRight w:val="0"/>
      <w:marTop w:val="0"/>
      <w:marBottom w:val="0"/>
      <w:divBdr>
        <w:top w:val="none" w:sz="0" w:space="0" w:color="auto"/>
        <w:left w:val="none" w:sz="0" w:space="0" w:color="auto"/>
        <w:bottom w:val="none" w:sz="0" w:space="0" w:color="auto"/>
        <w:right w:val="none" w:sz="0" w:space="0" w:color="auto"/>
      </w:divBdr>
    </w:div>
    <w:div w:id="146090941">
      <w:bodyDiv w:val="1"/>
      <w:marLeft w:val="0"/>
      <w:marRight w:val="0"/>
      <w:marTop w:val="0"/>
      <w:marBottom w:val="0"/>
      <w:divBdr>
        <w:top w:val="none" w:sz="0" w:space="0" w:color="auto"/>
        <w:left w:val="none" w:sz="0" w:space="0" w:color="auto"/>
        <w:bottom w:val="none" w:sz="0" w:space="0" w:color="auto"/>
        <w:right w:val="none" w:sz="0" w:space="0" w:color="auto"/>
      </w:divBdr>
    </w:div>
    <w:div w:id="166020663">
      <w:bodyDiv w:val="1"/>
      <w:marLeft w:val="0"/>
      <w:marRight w:val="0"/>
      <w:marTop w:val="0"/>
      <w:marBottom w:val="0"/>
      <w:divBdr>
        <w:top w:val="none" w:sz="0" w:space="0" w:color="auto"/>
        <w:left w:val="none" w:sz="0" w:space="0" w:color="auto"/>
        <w:bottom w:val="none" w:sz="0" w:space="0" w:color="auto"/>
        <w:right w:val="none" w:sz="0" w:space="0" w:color="auto"/>
      </w:divBdr>
    </w:div>
    <w:div w:id="192352337">
      <w:bodyDiv w:val="1"/>
      <w:marLeft w:val="0"/>
      <w:marRight w:val="0"/>
      <w:marTop w:val="0"/>
      <w:marBottom w:val="0"/>
      <w:divBdr>
        <w:top w:val="none" w:sz="0" w:space="0" w:color="auto"/>
        <w:left w:val="none" w:sz="0" w:space="0" w:color="auto"/>
        <w:bottom w:val="none" w:sz="0" w:space="0" w:color="auto"/>
        <w:right w:val="none" w:sz="0" w:space="0" w:color="auto"/>
      </w:divBdr>
    </w:div>
    <w:div w:id="229271015">
      <w:bodyDiv w:val="1"/>
      <w:marLeft w:val="0"/>
      <w:marRight w:val="0"/>
      <w:marTop w:val="0"/>
      <w:marBottom w:val="0"/>
      <w:divBdr>
        <w:top w:val="none" w:sz="0" w:space="0" w:color="auto"/>
        <w:left w:val="none" w:sz="0" w:space="0" w:color="auto"/>
        <w:bottom w:val="none" w:sz="0" w:space="0" w:color="auto"/>
        <w:right w:val="none" w:sz="0" w:space="0" w:color="auto"/>
      </w:divBdr>
    </w:div>
    <w:div w:id="231237714">
      <w:bodyDiv w:val="1"/>
      <w:marLeft w:val="0"/>
      <w:marRight w:val="0"/>
      <w:marTop w:val="0"/>
      <w:marBottom w:val="0"/>
      <w:divBdr>
        <w:top w:val="none" w:sz="0" w:space="0" w:color="auto"/>
        <w:left w:val="none" w:sz="0" w:space="0" w:color="auto"/>
        <w:bottom w:val="none" w:sz="0" w:space="0" w:color="auto"/>
        <w:right w:val="none" w:sz="0" w:space="0" w:color="auto"/>
      </w:divBdr>
    </w:div>
    <w:div w:id="247349065">
      <w:bodyDiv w:val="1"/>
      <w:marLeft w:val="0"/>
      <w:marRight w:val="0"/>
      <w:marTop w:val="0"/>
      <w:marBottom w:val="0"/>
      <w:divBdr>
        <w:top w:val="none" w:sz="0" w:space="0" w:color="auto"/>
        <w:left w:val="none" w:sz="0" w:space="0" w:color="auto"/>
        <w:bottom w:val="none" w:sz="0" w:space="0" w:color="auto"/>
        <w:right w:val="none" w:sz="0" w:space="0" w:color="auto"/>
      </w:divBdr>
    </w:div>
    <w:div w:id="249312946">
      <w:bodyDiv w:val="1"/>
      <w:marLeft w:val="0"/>
      <w:marRight w:val="0"/>
      <w:marTop w:val="0"/>
      <w:marBottom w:val="0"/>
      <w:divBdr>
        <w:top w:val="none" w:sz="0" w:space="0" w:color="auto"/>
        <w:left w:val="none" w:sz="0" w:space="0" w:color="auto"/>
        <w:bottom w:val="none" w:sz="0" w:space="0" w:color="auto"/>
        <w:right w:val="none" w:sz="0" w:space="0" w:color="auto"/>
      </w:divBdr>
    </w:div>
    <w:div w:id="253785911">
      <w:bodyDiv w:val="1"/>
      <w:marLeft w:val="0"/>
      <w:marRight w:val="0"/>
      <w:marTop w:val="0"/>
      <w:marBottom w:val="0"/>
      <w:divBdr>
        <w:top w:val="none" w:sz="0" w:space="0" w:color="auto"/>
        <w:left w:val="none" w:sz="0" w:space="0" w:color="auto"/>
        <w:bottom w:val="none" w:sz="0" w:space="0" w:color="auto"/>
        <w:right w:val="none" w:sz="0" w:space="0" w:color="auto"/>
      </w:divBdr>
    </w:div>
    <w:div w:id="262998450">
      <w:bodyDiv w:val="1"/>
      <w:marLeft w:val="0"/>
      <w:marRight w:val="0"/>
      <w:marTop w:val="0"/>
      <w:marBottom w:val="0"/>
      <w:divBdr>
        <w:top w:val="none" w:sz="0" w:space="0" w:color="auto"/>
        <w:left w:val="none" w:sz="0" w:space="0" w:color="auto"/>
        <w:bottom w:val="none" w:sz="0" w:space="0" w:color="auto"/>
        <w:right w:val="none" w:sz="0" w:space="0" w:color="auto"/>
      </w:divBdr>
    </w:div>
    <w:div w:id="263726822">
      <w:bodyDiv w:val="1"/>
      <w:marLeft w:val="0"/>
      <w:marRight w:val="0"/>
      <w:marTop w:val="0"/>
      <w:marBottom w:val="0"/>
      <w:divBdr>
        <w:top w:val="none" w:sz="0" w:space="0" w:color="auto"/>
        <w:left w:val="none" w:sz="0" w:space="0" w:color="auto"/>
        <w:bottom w:val="none" w:sz="0" w:space="0" w:color="auto"/>
        <w:right w:val="none" w:sz="0" w:space="0" w:color="auto"/>
      </w:divBdr>
    </w:div>
    <w:div w:id="280769863">
      <w:bodyDiv w:val="1"/>
      <w:marLeft w:val="0"/>
      <w:marRight w:val="0"/>
      <w:marTop w:val="0"/>
      <w:marBottom w:val="0"/>
      <w:divBdr>
        <w:top w:val="none" w:sz="0" w:space="0" w:color="auto"/>
        <w:left w:val="none" w:sz="0" w:space="0" w:color="auto"/>
        <w:bottom w:val="none" w:sz="0" w:space="0" w:color="auto"/>
        <w:right w:val="none" w:sz="0" w:space="0" w:color="auto"/>
      </w:divBdr>
    </w:div>
    <w:div w:id="281310313">
      <w:bodyDiv w:val="1"/>
      <w:marLeft w:val="0"/>
      <w:marRight w:val="0"/>
      <w:marTop w:val="0"/>
      <w:marBottom w:val="0"/>
      <w:divBdr>
        <w:top w:val="none" w:sz="0" w:space="0" w:color="auto"/>
        <w:left w:val="none" w:sz="0" w:space="0" w:color="auto"/>
        <w:bottom w:val="none" w:sz="0" w:space="0" w:color="auto"/>
        <w:right w:val="none" w:sz="0" w:space="0" w:color="auto"/>
      </w:divBdr>
    </w:div>
    <w:div w:id="286857269">
      <w:bodyDiv w:val="1"/>
      <w:marLeft w:val="0"/>
      <w:marRight w:val="0"/>
      <w:marTop w:val="0"/>
      <w:marBottom w:val="0"/>
      <w:divBdr>
        <w:top w:val="none" w:sz="0" w:space="0" w:color="auto"/>
        <w:left w:val="none" w:sz="0" w:space="0" w:color="auto"/>
        <w:bottom w:val="none" w:sz="0" w:space="0" w:color="auto"/>
        <w:right w:val="none" w:sz="0" w:space="0" w:color="auto"/>
      </w:divBdr>
    </w:div>
    <w:div w:id="289214077">
      <w:bodyDiv w:val="1"/>
      <w:marLeft w:val="0"/>
      <w:marRight w:val="0"/>
      <w:marTop w:val="0"/>
      <w:marBottom w:val="0"/>
      <w:divBdr>
        <w:top w:val="none" w:sz="0" w:space="0" w:color="auto"/>
        <w:left w:val="none" w:sz="0" w:space="0" w:color="auto"/>
        <w:bottom w:val="none" w:sz="0" w:space="0" w:color="auto"/>
        <w:right w:val="none" w:sz="0" w:space="0" w:color="auto"/>
      </w:divBdr>
    </w:div>
    <w:div w:id="315913981">
      <w:bodyDiv w:val="1"/>
      <w:marLeft w:val="0"/>
      <w:marRight w:val="0"/>
      <w:marTop w:val="0"/>
      <w:marBottom w:val="0"/>
      <w:divBdr>
        <w:top w:val="none" w:sz="0" w:space="0" w:color="auto"/>
        <w:left w:val="none" w:sz="0" w:space="0" w:color="auto"/>
        <w:bottom w:val="none" w:sz="0" w:space="0" w:color="auto"/>
        <w:right w:val="none" w:sz="0" w:space="0" w:color="auto"/>
      </w:divBdr>
    </w:div>
    <w:div w:id="330528415">
      <w:bodyDiv w:val="1"/>
      <w:marLeft w:val="0"/>
      <w:marRight w:val="0"/>
      <w:marTop w:val="0"/>
      <w:marBottom w:val="0"/>
      <w:divBdr>
        <w:top w:val="none" w:sz="0" w:space="0" w:color="auto"/>
        <w:left w:val="none" w:sz="0" w:space="0" w:color="auto"/>
        <w:bottom w:val="none" w:sz="0" w:space="0" w:color="auto"/>
        <w:right w:val="none" w:sz="0" w:space="0" w:color="auto"/>
      </w:divBdr>
    </w:div>
    <w:div w:id="333804116">
      <w:bodyDiv w:val="1"/>
      <w:marLeft w:val="0"/>
      <w:marRight w:val="0"/>
      <w:marTop w:val="0"/>
      <w:marBottom w:val="0"/>
      <w:divBdr>
        <w:top w:val="none" w:sz="0" w:space="0" w:color="auto"/>
        <w:left w:val="none" w:sz="0" w:space="0" w:color="auto"/>
        <w:bottom w:val="none" w:sz="0" w:space="0" w:color="auto"/>
        <w:right w:val="none" w:sz="0" w:space="0" w:color="auto"/>
      </w:divBdr>
    </w:div>
    <w:div w:id="351152159">
      <w:bodyDiv w:val="1"/>
      <w:marLeft w:val="0"/>
      <w:marRight w:val="0"/>
      <w:marTop w:val="0"/>
      <w:marBottom w:val="0"/>
      <w:divBdr>
        <w:top w:val="none" w:sz="0" w:space="0" w:color="auto"/>
        <w:left w:val="none" w:sz="0" w:space="0" w:color="auto"/>
        <w:bottom w:val="none" w:sz="0" w:space="0" w:color="auto"/>
        <w:right w:val="none" w:sz="0" w:space="0" w:color="auto"/>
      </w:divBdr>
    </w:div>
    <w:div w:id="358434128">
      <w:bodyDiv w:val="1"/>
      <w:marLeft w:val="0"/>
      <w:marRight w:val="0"/>
      <w:marTop w:val="0"/>
      <w:marBottom w:val="0"/>
      <w:divBdr>
        <w:top w:val="none" w:sz="0" w:space="0" w:color="auto"/>
        <w:left w:val="none" w:sz="0" w:space="0" w:color="auto"/>
        <w:bottom w:val="none" w:sz="0" w:space="0" w:color="auto"/>
        <w:right w:val="none" w:sz="0" w:space="0" w:color="auto"/>
      </w:divBdr>
    </w:div>
    <w:div w:id="359746399">
      <w:bodyDiv w:val="1"/>
      <w:marLeft w:val="0"/>
      <w:marRight w:val="0"/>
      <w:marTop w:val="0"/>
      <w:marBottom w:val="0"/>
      <w:divBdr>
        <w:top w:val="none" w:sz="0" w:space="0" w:color="auto"/>
        <w:left w:val="none" w:sz="0" w:space="0" w:color="auto"/>
        <w:bottom w:val="none" w:sz="0" w:space="0" w:color="auto"/>
        <w:right w:val="none" w:sz="0" w:space="0" w:color="auto"/>
      </w:divBdr>
    </w:div>
    <w:div w:id="363554659">
      <w:bodyDiv w:val="1"/>
      <w:marLeft w:val="0"/>
      <w:marRight w:val="0"/>
      <w:marTop w:val="0"/>
      <w:marBottom w:val="0"/>
      <w:divBdr>
        <w:top w:val="none" w:sz="0" w:space="0" w:color="auto"/>
        <w:left w:val="none" w:sz="0" w:space="0" w:color="auto"/>
        <w:bottom w:val="none" w:sz="0" w:space="0" w:color="auto"/>
        <w:right w:val="none" w:sz="0" w:space="0" w:color="auto"/>
      </w:divBdr>
    </w:div>
    <w:div w:id="380328744">
      <w:bodyDiv w:val="1"/>
      <w:marLeft w:val="0"/>
      <w:marRight w:val="0"/>
      <w:marTop w:val="0"/>
      <w:marBottom w:val="0"/>
      <w:divBdr>
        <w:top w:val="none" w:sz="0" w:space="0" w:color="auto"/>
        <w:left w:val="none" w:sz="0" w:space="0" w:color="auto"/>
        <w:bottom w:val="none" w:sz="0" w:space="0" w:color="auto"/>
        <w:right w:val="none" w:sz="0" w:space="0" w:color="auto"/>
      </w:divBdr>
    </w:div>
    <w:div w:id="410470295">
      <w:bodyDiv w:val="1"/>
      <w:marLeft w:val="0"/>
      <w:marRight w:val="0"/>
      <w:marTop w:val="0"/>
      <w:marBottom w:val="0"/>
      <w:divBdr>
        <w:top w:val="none" w:sz="0" w:space="0" w:color="auto"/>
        <w:left w:val="none" w:sz="0" w:space="0" w:color="auto"/>
        <w:bottom w:val="none" w:sz="0" w:space="0" w:color="auto"/>
        <w:right w:val="none" w:sz="0" w:space="0" w:color="auto"/>
      </w:divBdr>
    </w:div>
    <w:div w:id="414865352">
      <w:bodyDiv w:val="1"/>
      <w:marLeft w:val="0"/>
      <w:marRight w:val="0"/>
      <w:marTop w:val="0"/>
      <w:marBottom w:val="0"/>
      <w:divBdr>
        <w:top w:val="none" w:sz="0" w:space="0" w:color="auto"/>
        <w:left w:val="none" w:sz="0" w:space="0" w:color="auto"/>
        <w:bottom w:val="none" w:sz="0" w:space="0" w:color="auto"/>
        <w:right w:val="none" w:sz="0" w:space="0" w:color="auto"/>
      </w:divBdr>
    </w:div>
    <w:div w:id="429545427">
      <w:bodyDiv w:val="1"/>
      <w:marLeft w:val="0"/>
      <w:marRight w:val="0"/>
      <w:marTop w:val="0"/>
      <w:marBottom w:val="0"/>
      <w:divBdr>
        <w:top w:val="none" w:sz="0" w:space="0" w:color="auto"/>
        <w:left w:val="none" w:sz="0" w:space="0" w:color="auto"/>
        <w:bottom w:val="none" w:sz="0" w:space="0" w:color="auto"/>
        <w:right w:val="none" w:sz="0" w:space="0" w:color="auto"/>
      </w:divBdr>
    </w:div>
    <w:div w:id="435177178">
      <w:bodyDiv w:val="1"/>
      <w:marLeft w:val="0"/>
      <w:marRight w:val="0"/>
      <w:marTop w:val="0"/>
      <w:marBottom w:val="0"/>
      <w:divBdr>
        <w:top w:val="none" w:sz="0" w:space="0" w:color="auto"/>
        <w:left w:val="none" w:sz="0" w:space="0" w:color="auto"/>
        <w:bottom w:val="none" w:sz="0" w:space="0" w:color="auto"/>
        <w:right w:val="none" w:sz="0" w:space="0" w:color="auto"/>
      </w:divBdr>
    </w:div>
    <w:div w:id="448404162">
      <w:bodyDiv w:val="1"/>
      <w:marLeft w:val="0"/>
      <w:marRight w:val="0"/>
      <w:marTop w:val="0"/>
      <w:marBottom w:val="0"/>
      <w:divBdr>
        <w:top w:val="none" w:sz="0" w:space="0" w:color="auto"/>
        <w:left w:val="none" w:sz="0" w:space="0" w:color="auto"/>
        <w:bottom w:val="none" w:sz="0" w:space="0" w:color="auto"/>
        <w:right w:val="none" w:sz="0" w:space="0" w:color="auto"/>
      </w:divBdr>
    </w:div>
    <w:div w:id="449786243">
      <w:bodyDiv w:val="1"/>
      <w:marLeft w:val="0"/>
      <w:marRight w:val="0"/>
      <w:marTop w:val="0"/>
      <w:marBottom w:val="0"/>
      <w:divBdr>
        <w:top w:val="none" w:sz="0" w:space="0" w:color="auto"/>
        <w:left w:val="none" w:sz="0" w:space="0" w:color="auto"/>
        <w:bottom w:val="none" w:sz="0" w:space="0" w:color="auto"/>
        <w:right w:val="none" w:sz="0" w:space="0" w:color="auto"/>
      </w:divBdr>
    </w:div>
    <w:div w:id="466356557">
      <w:bodyDiv w:val="1"/>
      <w:marLeft w:val="0"/>
      <w:marRight w:val="0"/>
      <w:marTop w:val="0"/>
      <w:marBottom w:val="0"/>
      <w:divBdr>
        <w:top w:val="none" w:sz="0" w:space="0" w:color="auto"/>
        <w:left w:val="none" w:sz="0" w:space="0" w:color="auto"/>
        <w:bottom w:val="none" w:sz="0" w:space="0" w:color="auto"/>
        <w:right w:val="none" w:sz="0" w:space="0" w:color="auto"/>
      </w:divBdr>
    </w:div>
    <w:div w:id="478495795">
      <w:bodyDiv w:val="1"/>
      <w:marLeft w:val="0"/>
      <w:marRight w:val="0"/>
      <w:marTop w:val="0"/>
      <w:marBottom w:val="0"/>
      <w:divBdr>
        <w:top w:val="none" w:sz="0" w:space="0" w:color="auto"/>
        <w:left w:val="none" w:sz="0" w:space="0" w:color="auto"/>
        <w:bottom w:val="none" w:sz="0" w:space="0" w:color="auto"/>
        <w:right w:val="none" w:sz="0" w:space="0" w:color="auto"/>
      </w:divBdr>
    </w:div>
    <w:div w:id="478963133">
      <w:bodyDiv w:val="1"/>
      <w:marLeft w:val="0"/>
      <w:marRight w:val="0"/>
      <w:marTop w:val="0"/>
      <w:marBottom w:val="0"/>
      <w:divBdr>
        <w:top w:val="none" w:sz="0" w:space="0" w:color="auto"/>
        <w:left w:val="none" w:sz="0" w:space="0" w:color="auto"/>
        <w:bottom w:val="none" w:sz="0" w:space="0" w:color="auto"/>
        <w:right w:val="none" w:sz="0" w:space="0" w:color="auto"/>
      </w:divBdr>
    </w:div>
    <w:div w:id="486826478">
      <w:bodyDiv w:val="1"/>
      <w:marLeft w:val="0"/>
      <w:marRight w:val="0"/>
      <w:marTop w:val="0"/>
      <w:marBottom w:val="0"/>
      <w:divBdr>
        <w:top w:val="none" w:sz="0" w:space="0" w:color="auto"/>
        <w:left w:val="none" w:sz="0" w:space="0" w:color="auto"/>
        <w:bottom w:val="none" w:sz="0" w:space="0" w:color="auto"/>
        <w:right w:val="none" w:sz="0" w:space="0" w:color="auto"/>
      </w:divBdr>
    </w:div>
    <w:div w:id="547449642">
      <w:bodyDiv w:val="1"/>
      <w:marLeft w:val="0"/>
      <w:marRight w:val="0"/>
      <w:marTop w:val="0"/>
      <w:marBottom w:val="0"/>
      <w:divBdr>
        <w:top w:val="none" w:sz="0" w:space="0" w:color="auto"/>
        <w:left w:val="none" w:sz="0" w:space="0" w:color="auto"/>
        <w:bottom w:val="none" w:sz="0" w:space="0" w:color="auto"/>
        <w:right w:val="none" w:sz="0" w:space="0" w:color="auto"/>
      </w:divBdr>
    </w:div>
    <w:div w:id="563755267">
      <w:bodyDiv w:val="1"/>
      <w:marLeft w:val="0"/>
      <w:marRight w:val="0"/>
      <w:marTop w:val="0"/>
      <w:marBottom w:val="0"/>
      <w:divBdr>
        <w:top w:val="none" w:sz="0" w:space="0" w:color="auto"/>
        <w:left w:val="none" w:sz="0" w:space="0" w:color="auto"/>
        <w:bottom w:val="none" w:sz="0" w:space="0" w:color="auto"/>
        <w:right w:val="none" w:sz="0" w:space="0" w:color="auto"/>
      </w:divBdr>
    </w:div>
    <w:div w:id="565649158">
      <w:bodyDiv w:val="1"/>
      <w:marLeft w:val="0"/>
      <w:marRight w:val="0"/>
      <w:marTop w:val="0"/>
      <w:marBottom w:val="0"/>
      <w:divBdr>
        <w:top w:val="none" w:sz="0" w:space="0" w:color="auto"/>
        <w:left w:val="none" w:sz="0" w:space="0" w:color="auto"/>
        <w:bottom w:val="none" w:sz="0" w:space="0" w:color="auto"/>
        <w:right w:val="none" w:sz="0" w:space="0" w:color="auto"/>
      </w:divBdr>
    </w:div>
    <w:div w:id="566262555">
      <w:bodyDiv w:val="1"/>
      <w:marLeft w:val="0"/>
      <w:marRight w:val="0"/>
      <w:marTop w:val="0"/>
      <w:marBottom w:val="0"/>
      <w:divBdr>
        <w:top w:val="none" w:sz="0" w:space="0" w:color="auto"/>
        <w:left w:val="none" w:sz="0" w:space="0" w:color="auto"/>
        <w:bottom w:val="none" w:sz="0" w:space="0" w:color="auto"/>
        <w:right w:val="none" w:sz="0" w:space="0" w:color="auto"/>
      </w:divBdr>
    </w:div>
    <w:div w:id="579291900">
      <w:bodyDiv w:val="1"/>
      <w:marLeft w:val="0"/>
      <w:marRight w:val="0"/>
      <w:marTop w:val="0"/>
      <w:marBottom w:val="0"/>
      <w:divBdr>
        <w:top w:val="none" w:sz="0" w:space="0" w:color="auto"/>
        <w:left w:val="none" w:sz="0" w:space="0" w:color="auto"/>
        <w:bottom w:val="none" w:sz="0" w:space="0" w:color="auto"/>
        <w:right w:val="none" w:sz="0" w:space="0" w:color="auto"/>
      </w:divBdr>
    </w:div>
    <w:div w:id="594943173">
      <w:bodyDiv w:val="1"/>
      <w:marLeft w:val="0"/>
      <w:marRight w:val="0"/>
      <w:marTop w:val="0"/>
      <w:marBottom w:val="0"/>
      <w:divBdr>
        <w:top w:val="none" w:sz="0" w:space="0" w:color="auto"/>
        <w:left w:val="none" w:sz="0" w:space="0" w:color="auto"/>
        <w:bottom w:val="none" w:sz="0" w:space="0" w:color="auto"/>
        <w:right w:val="none" w:sz="0" w:space="0" w:color="auto"/>
      </w:divBdr>
    </w:div>
    <w:div w:id="615253818">
      <w:bodyDiv w:val="1"/>
      <w:marLeft w:val="0"/>
      <w:marRight w:val="0"/>
      <w:marTop w:val="0"/>
      <w:marBottom w:val="0"/>
      <w:divBdr>
        <w:top w:val="none" w:sz="0" w:space="0" w:color="auto"/>
        <w:left w:val="none" w:sz="0" w:space="0" w:color="auto"/>
        <w:bottom w:val="none" w:sz="0" w:space="0" w:color="auto"/>
        <w:right w:val="none" w:sz="0" w:space="0" w:color="auto"/>
      </w:divBdr>
    </w:div>
    <w:div w:id="619802499">
      <w:bodyDiv w:val="1"/>
      <w:marLeft w:val="0"/>
      <w:marRight w:val="0"/>
      <w:marTop w:val="0"/>
      <w:marBottom w:val="0"/>
      <w:divBdr>
        <w:top w:val="none" w:sz="0" w:space="0" w:color="auto"/>
        <w:left w:val="none" w:sz="0" w:space="0" w:color="auto"/>
        <w:bottom w:val="none" w:sz="0" w:space="0" w:color="auto"/>
        <w:right w:val="none" w:sz="0" w:space="0" w:color="auto"/>
      </w:divBdr>
    </w:div>
    <w:div w:id="624582812">
      <w:bodyDiv w:val="1"/>
      <w:marLeft w:val="0"/>
      <w:marRight w:val="0"/>
      <w:marTop w:val="0"/>
      <w:marBottom w:val="0"/>
      <w:divBdr>
        <w:top w:val="none" w:sz="0" w:space="0" w:color="auto"/>
        <w:left w:val="none" w:sz="0" w:space="0" w:color="auto"/>
        <w:bottom w:val="none" w:sz="0" w:space="0" w:color="auto"/>
        <w:right w:val="none" w:sz="0" w:space="0" w:color="auto"/>
      </w:divBdr>
    </w:div>
    <w:div w:id="633751611">
      <w:bodyDiv w:val="1"/>
      <w:marLeft w:val="0"/>
      <w:marRight w:val="0"/>
      <w:marTop w:val="0"/>
      <w:marBottom w:val="0"/>
      <w:divBdr>
        <w:top w:val="none" w:sz="0" w:space="0" w:color="auto"/>
        <w:left w:val="none" w:sz="0" w:space="0" w:color="auto"/>
        <w:bottom w:val="none" w:sz="0" w:space="0" w:color="auto"/>
        <w:right w:val="none" w:sz="0" w:space="0" w:color="auto"/>
      </w:divBdr>
    </w:div>
    <w:div w:id="638339696">
      <w:bodyDiv w:val="1"/>
      <w:marLeft w:val="0"/>
      <w:marRight w:val="0"/>
      <w:marTop w:val="0"/>
      <w:marBottom w:val="0"/>
      <w:divBdr>
        <w:top w:val="none" w:sz="0" w:space="0" w:color="auto"/>
        <w:left w:val="none" w:sz="0" w:space="0" w:color="auto"/>
        <w:bottom w:val="none" w:sz="0" w:space="0" w:color="auto"/>
        <w:right w:val="none" w:sz="0" w:space="0" w:color="auto"/>
      </w:divBdr>
    </w:div>
    <w:div w:id="645668095">
      <w:bodyDiv w:val="1"/>
      <w:marLeft w:val="0"/>
      <w:marRight w:val="0"/>
      <w:marTop w:val="0"/>
      <w:marBottom w:val="0"/>
      <w:divBdr>
        <w:top w:val="none" w:sz="0" w:space="0" w:color="auto"/>
        <w:left w:val="none" w:sz="0" w:space="0" w:color="auto"/>
        <w:bottom w:val="none" w:sz="0" w:space="0" w:color="auto"/>
        <w:right w:val="none" w:sz="0" w:space="0" w:color="auto"/>
      </w:divBdr>
    </w:div>
    <w:div w:id="647441566">
      <w:bodyDiv w:val="1"/>
      <w:marLeft w:val="0"/>
      <w:marRight w:val="0"/>
      <w:marTop w:val="0"/>
      <w:marBottom w:val="0"/>
      <w:divBdr>
        <w:top w:val="none" w:sz="0" w:space="0" w:color="auto"/>
        <w:left w:val="none" w:sz="0" w:space="0" w:color="auto"/>
        <w:bottom w:val="none" w:sz="0" w:space="0" w:color="auto"/>
        <w:right w:val="none" w:sz="0" w:space="0" w:color="auto"/>
      </w:divBdr>
    </w:div>
    <w:div w:id="656106677">
      <w:bodyDiv w:val="1"/>
      <w:marLeft w:val="0"/>
      <w:marRight w:val="0"/>
      <w:marTop w:val="0"/>
      <w:marBottom w:val="0"/>
      <w:divBdr>
        <w:top w:val="none" w:sz="0" w:space="0" w:color="auto"/>
        <w:left w:val="none" w:sz="0" w:space="0" w:color="auto"/>
        <w:bottom w:val="none" w:sz="0" w:space="0" w:color="auto"/>
        <w:right w:val="none" w:sz="0" w:space="0" w:color="auto"/>
      </w:divBdr>
    </w:div>
    <w:div w:id="668101094">
      <w:bodyDiv w:val="1"/>
      <w:marLeft w:val="0"/>
      <w:marRight w:val="0"/>
      <w:marTop w:val="0"/>
      <w:marBottom w:val="0"/>
      <w:divBdr>
        <w:top w:val="none" w:sz="0" w:space="0" w:color="auto"/>
        <w:left w:val="none" w:sz="0" w:space="0" w:color="auto"/>
        <w:bottom w:val="none" w:sz="0" w:space="0" w:color="auto"/>
        <w:right w:val="none" w:sz="0" w:space="0" w:color="auto"/>
      </w:divBdr>
    </w:div>
    <w:div w:id="689140762">
      <w:bodyDiv w:val="1"/>
      <w:marLeft w:val="0"/>
      <w:marRight w:val="0"/>
      <w:marTop w:val="0"/>
      <w:marBottom w:val="0"/>
      <w:divBdr>
        <w:top w:val="none" w:sz="0" w:space="0" w:color="auto"/>
        <w:left w:val="none" w:sz="0" w:space="0" w:color="auto"/>
        <w:bottom w:val="none" w:sz="0" w:space="0" w:color="auto"/>
        <w:right w:val="none" w:sz="0" w:space="0" w:color="auto"/>
      </w:divBdr>
    </w:div>
    <w:div w:id="721291558">
      <w:bodyDiv w:val="1"/>
      <w:marLeft w:val="0"/>
      <w:marRight w:val="0"/>
      <w:marTop w:val="0"/>
      <w:marBottom w:val="0"/>
      <w:divBdr>
        <w:top w:val="none" w:sz="0" w:space="0" w:color="auto"/>
        <w:left w:val="none" w:sz="0" w:space="0" w:color="auto"/>
        <w:bottom w:val="none" w:sz="0" w:space="0" w:color="auto"/>
        <w:right w:val="none" w:sz="0" w:space="0" w:color="auto"/>
      </w:divBdr>
    </w:div>
    <w:div w:id="731777687">
      <w:bodyDiv w:val="1"/>
      <w:marLeft w:val="0"/>
      <w:marRight w:val="0"/>
      <w:marTop w:val="0"/>
      <w:marBottom w:val="0"/>
      <w:divBdr>
        <w:top w:val="none" w:sz="0" w:space="0" w:color="auto"/>
        <w:left w:val="none" w:sz="0" w:space="0" w:color="auto"/>
        <w:bottom w:val="none" w:sz="0" w:space="0" w:color="auto"/>
        <w:right w:val="none" w:sz="0" w:space="0" w:color="auto"/>
      </w:divBdr>
    </w:div>
    <w:div w:id="732194776">
      <w:bodyDiv w:val="1"/>
      <w:marLeft w:val="0"/>
      <w:marRight w:val="0"/>
      <w:marTop w:val="0"/>
      <w:marBottom w:val="0"/>
      <w:divBdr>
        <w:top w:val="none" w:sz="0" w:space="0" w:color="auto"/>
        <w:left w:val="none" w:sz="0" w:space="0" w:color="auto"/>
        <w:bottom w:val="none" w:sz="0" w:space="0" w:color="auto"/>
        <w:right w:val="none" w:sz="0" w:space="0" w:color="auto"/>
      </w:divBdr>
    </w:div>
    <w:div w:id="734475700">
      <w:bodyDiv w:val="1"/>
      <w:marLeft w:val="0"/>
      <w:marRight w:val="0"/>
      <w:marTop w:val="0"/>
      <w:marBottom w:val="0"/>
      <w:divBdr>
        <w:top w:val="none" w:sz="0" w:space="0" w:color="auto"/>
        <w:left w:val="none" w:sz="0" w:space="0" w:color="auto"/>
        <w:bottom w:val="none" w:sz="0" w:space="0" w:color="auto"/>
        <w:right w:val="none" w:sz="0" w:space="0" w:color="auto"/>
      </w:divBdr>
    </w:div>
    <w:div w:id="739134712">
      <w:bodyDiv w:val="1"/>
      <w:marLeft w:val="0"/>
      <w:marRight w:val="0"/>
      <w:marTop w:val="0"/>
      <w:marBottom w:val="0"/>
      <w:divBdr>
        <w:top w:val="none" w:sz="0" w:space="0" w:color="auto"/>
        <w:left w:val="none" w:sz="0" w:space="0" w:color="auto"/>
        <w:bottom w:val="none" w:sz="0" w:space="0" w:color="auto"/>
        <w:right w:val="none" w:sz="0" w:space="0" w:color="auto"/>
      </w:divBdr>
    </w:div>
    <w:div w:id="740760792">
      <w:bodyDiv w:val="1"/>
      <w:marLeft w:val="0"/>
      <w:marRight w:val="0"/>
      <w:marTop w:val="0"/>
      <w:marBottom w:val="0"/>
      <w:divBdr>
        <w:top w:val="none" w:sz="0" w:space="0" w:color="auto"/>
        <w:left w:val="none" w:sz="0" w:space="0" w:color="auto"/>
        <w:bottom w:val="none" w:sz="0" w:space="0" w:color="auto"/>
        <w:right w:val="none" w:sz="0" w:space="0" w:color="auto"/>
      </w:divBdr>
    </w:div>
    <w:div w:id="750195182">
      <w:bodyDiv w:val="1"/>
      <w:marLeft w:val="0"/>
      <w:marRight w:val="0"/>
      <w:marTop w:val="0"/>
      <w:marBottom w:val="0"/>
      <w:divBdr>
        <w:top w:val="none" w:sz="0" w:space="0" w:color="auto"/>
        <w:left w:val="none" w:sz="0" w:space="0" w:color="auto"/>
        <w:bottom w:val="none" w:sz="0" w:space="0" w:color="auto"/>
        <w:right w:val="none" w:sz="0" w:space="0" w:color="auto"/>
      </w:divBdr>
    </w:div>
    <w:div w:id="764807551">
      <w:bodyDiv w:val="1"/>
      <w:marLeft w:val="0"/>
      <w:marRight w:val="0"/>
      <w:marTop w:val="0"/>
      <w:marBottom w:val="0"/>
      <w:divBdr>
        <w:top w:val="none" w:sz="0" w:space="0" w:color="auto"/>
        <w:left w:val="none" w:sz="0" w:space="0" w:color="auto"/>
        <w:bottom w:val="none" w:sz="0" w:space="0" w:color="auto"/>
        <w:right w:val="none" w:sz="0" w:space="0" w:color="auto"/>
      </w:divBdr>
    </w:div>
    <w:div w:id="778447553">
      <w:bodyDiv w:val="1"/>
      <w:marLeft w:val="0"/>
      <w:marRight w:val="0"/>
      <w:marTop w:val="0"/>
      <w:marBottom w:val="0"/>
      <w:divBdr>
        <w:top w:val="none" w:sz="0" w:space="0" w:color="auto"/>
        <w:left w:val="none" w:sz="0" w:space="0" w:color="auto"/>
        <w:bottom w:val="none" w:sz="0" w:space="0" w:color="auto"/>
        <w:right w:val="none" w:sz="0" w:space="0" w:color="auto"/>
      </w:divBdr>
    </w:div>
    <w:div w:id="800419975">
      <w:bodyDiv w:val="1"/>
      <w:marLeft w:val="0"/>
      <w:marRight w:val="0"/>
      <w:marTop w:val="0"/>
      <w:marBottom w:val="0"/>
      <w:divBdr>
        <w:top w:val="none" w:sz="0" w:space="0" w:color="auto"/>
        <w:left w:val="none" w:sz="0" w:space="0" w:color="auto"/>
        <w:bottom w:val="none" w:sz="0" w:space="0" w:color="auto"/>
        <w:right w:val="none" w:sz="0" w:space="0" w:color="auto"/>
      </w:divBdr>
    </w:div>
    <w:div w:id="812022081">
      <w:bodyDiv w:val="1"/>
      <w:marLeft w:val="0"/>
      <w:marRight w:val="0"/>
      <w:marTop w:val="0"/>
      <w:marBottom w:val="0"/>
      <w:divBdr>
        <w:top w:val="none" w:sz="0" w:space="0" w:color="auto"/>
        <w:left w:val="none" w:sz="0" w:space="0" w:color="auto"/>
        <w:bottom w:val="none" w:sz="0" w:space="0" w:color="auto"/>
        <w:right w:val="none" w:sz="0" w:space="0" w:color="auto"/>
      </w:divBdr>
    </w:div>
    <w:div w:id="812596528">
      <w:bodyDiv w:val="1"/>
      <w:marLeft w:val="0"/>
      <w:marRight w:val="0"/>
      <w:marTop w:val="0"/>
      <w:marBottom w:val="0"/>
      <w:divBdr>
        <w:top w:val="none" w:sz="0" w:space="0" w:color="auto"/>
        <w:left w:val="none" w:sz="0" w:space="0" w:color="auto"/>
        <w:bottom w:val="none" w:sz="0" w:space="0" w:color="auto"/>
        <w:right w:val="none" w:sz="0" w:space="0" w:color="auto"/>
      </w:divBdr>
    </w:div>
    <w:div w:id="849366864">
      <w:bodyDiv w:val="1"/>
      <w:marLeft w:val="0"/>
      <w:marRight w:val="0"/>
      <w:marTop w:val="0"/>
      <w:marBottom w:val="0"/>
      <w:divBdr>
        <w:top w:val="none" w:sz="0" w:space="0" w:color="auto"/>
        <w:left w:val="none" w:sz="0" w:space="0" w:color="auto"/>
        <w:bottom w:val="none" w:sz="0" w:space="0" w:color="auto"/>
        <w:right w:val="none" w:sz="0" w:space="0" w:color="auto"/>
      </w:divBdr>
    </w:div>
    <w:div w:id="854854408">
      <w:bodyDiv w:val="1"/>
      <w:marLeft w:val="0"/>
      <w:marRight w:val="0"/>
      <w:marTop w:val="0"/>
      <w:marBottom w:val="0"/>
      <w:divBdr>
        <w:top w:val="none" w:sz="0" w:space="0" w:color="auto"/>
        <w:left w:val="none" w:sz="0" w:space="0" w:color="auto"/>
        <w:bottom w:val="none" w:sz="0" w:space="0" w:color="auto"/>
        <w:right w:val="none" w:sz="0" w:space="0" w:color="auto"/>
      </w:divBdr>
    </w:div>
    <w:div w:id="859467063">
      <w:bodyDiv w:val="1"/>
      <w:marLeft w:val="0"/>
      <w:marRight w:val="0"/>
      <w:marTop w:val="0"/>
      <w:marBottom w:val="0"/>
      <w:divBdr>
        <w:top w:val="none" w:sz="0" w:space="0" w:color="auto"/>
        <w:left w:val="none" w:sz="0" w:space="0" w:color="auto"/>
        <w:bottom w:val="none" w:sz="0" w:space="0" w:color="auto"/>
        <w:right w:val="none" w:sz="0" w:space="0" w:color="auto"/>
      </w:divBdr>
    </w:div>
    <w:div w:id="875116442">
      <w:bodyDiv w:val="1"/>
      <w:marLeft w:val="0"/>
      <w:marRight w:val="0"/>
      <w:marTop w:val="0"/>
      <w:marBottom w:val="0"/>
      <w:divBdr>
        <w:top w:val="none" w:sz="0" w:space="0" w:color="auto"/>
        <w:left w:val="none" w:sz="0" w:space="0" w:color="auto"/>
        <w:bottom w:val="none" w:sz="0" w:space="0" w:color="auto"/>
        <w:right w:val="none" w:sz="0" w:space="0" w:color="auto"/>
      </w:divBdr>
    </w:div>
    <w:div w:id="901869481">
      <w:bodyDiv w:val="1"/>
      <w:marLeft w:val="0"/>
      <w:marRight w:val="0"/>
      <w:marTop w:val="0"/>
      <w:marBottom w:val="0"/>
      <w:divBdr>
        <w:top w:val="none" w:sz="0" w:space="0" w:color="auto"/>
        <w:left w:val="none" w:sz="0" w:space="0" w:color="auto"/>
        <w:bottom w:val="none" w:sz="0" w:space="0" w:color="auto"/>
        <w:right w:val="none" w:sz="0" w:space="0" w:color="auto"/>
      </w:divBdr>
    </w:div>
    <w:div w:id="905606835">
      <w:bodyDiv w:val="1"/>
      <w:marLeft w:val="0"/>
      <w:marRight w:val="0"/>
      <w:marTop w:val="0"/>
      <w:marBottom w:val="0"/>
      <w:divBdr>
        <w:top w:val="none" w:sz="0" w:space="0" w:color="auto"/>
        <w:left w:val="none" w:sz="0" w:space="0" w:color="auto"/>
        <w:bottom w:val="none" w:sz="0" w:space="0" w:color="auto"/>
        <w:right w:val="none" w:sz="0" w:space="0" w:color="auto"/>
      </w:divBdr>
    </w:div>
    <w:div w:id="906841153">
      <w:bodyDiv w:val="1"/>
      <w:marLeft w:val="0"/>
      <w:marRight w:val="0"/>
      <w:marTop w:val="0"/>
      <w:marBottom w:val="0"/>
      <w:divBdr>
        <w:top w:val="none" w:sz="0" w:space="0" w:color="auto"/>
        <w:left w:val="none" w:sz="0" w:space="0" w:color="auto"/>
        <w:bottom w:val="none" w:sz="0" w:space="0" w:color="auto"/>
        <w:right w:val="none" w:sz="0" w:space="0" w:color="auto"/>
      </w:divBdr>
    </w:div>
    <w:div w:id="913784691">
      <w:bodyDiv w:val="1"/>
      <w:marLeft w:val="0"/>
      <w:marRight w:val="0"/>
      <w:marTop w:val="0"/>
      <w:marBottom w:val="0"/>
      <w:divBdr>
        <w:top w:val="none" w:sz="0" w:space="0" w:color="auto"/>
        <w:left w:val="none" w:sz="0" w:space="0" w:color="auto"/>
        <w:bottom w:val="none" w:sz="0" w:space="0" w:color="auto"/>
        <w:right w:val="none" w:sz="0" w:space="0" w:color="auto"/>
      </w:divBdr>
    </w:div>
    <w:div w:id="948926835">
      <w:bodyDiv w:val="1"/>
      <w:marLeft w:val="0"/>
      <w:marRight w:val="0"/>
      <w:marTop w:val="0"/>
      <w:marBottom w:val="0"/>
      <w:divBdr>
        <w:top w:val="none" w:sz="0" w:space="0" w:color="auto"/>
        <w:left w:val="none" w:sz="0" w:space="0" w:color="auto"/>
        <w:bottom w:val="none" w:sz="0" w:space="0" w:color="auto"/>
        <w:right w:val="none" w:sz="0" w:space="0" w:color="auto"/>
      </w:divBdr>
    </w:div>
    <w:div w:id="964891853">
      <w:bodyDiv w:val="1"/>
      <w:marLeft w:val="0"/>
      <w:marRight w:val="0"/>
      <w:marTop w:val="0"/>
      <w:marBottom w:val="0"/>
      <w:divBdr>
        <w:top w:val="none" w:sz="0" w:space="0" w:color="auto"/>
        <w:left w:val="none" w:sz="0" w:space="0" w:color="auto"/>
        <w:bottom w:val="none" w:sz="0" w:space="0" w:color="auto"/>
        <w:right w:val="none" w:sz="0" w:space="0" w:color="auto"/>
      </w:divBdr>
    </w:div>
    <w:div w:id="982151158">
      <w:bodyDiv w:val="1"/>
      <w:marLeft w:val="0"/>
      <w:marRight w:val="0"/>
      <w:marTop w:val="0"/>
      <w:marBottom w:val="0"/>
      <w:divBdr>
        <w:top w:val="none" w:sz="0" w:space="0" w:color="auto"/>
        <w:left w:val="none" w:sz="0" w:space="0" w:color="auto"/>
        <w:bottom w:val="none" w:sz="0" w:space="0" w:color="auto"/>
        <w:right w:val="none" w:sz="0" w:space="0" w:color="auto"/>
      </w:divBdr>
    </w:div>
    <w:div w:id="986202631">
      <w:bodyDiv w:val="1"/>
      <w:marLeft w:val="0"/>
      <w:marRight w:val="0"/>
      <w:marTop w:val="0"/>
      <w:marBottom w:val="0"/>
      <w:divBdr>
        <w:top w:val="none" w:sz="0" w:space="0" w:color="auto"/>
        <w:left w:val="none" w:sz="0" w:space="0" w:color="auto"/>
        <w:bottom w:val="none" w:sz="0" w:space="0" w:color="auto"/>
        <w:right w:val="none" w:sz="0" w:space="0" w:color="auto"/>
      </w:divBdr>
    </w:div>
    <w:div w:id="1000160999">
      <w:bodyDiv w:val="1"/>
      <w:marLeft w:val="0"/>
      <w:marRight w:val="0"/>
      <w:marTop w:val="0"/>
      <w:marBottom w:val="0"/>
      <w:divBdr>
        <w:top w:val="none" w:sz="0" w:space="0" w:color="auto"/>
        <w:left w:val="none" w:sz="0" w:space="0" w:color="auto"/>
        <w:bottom w:val="none" w:sz="0" w:space="0" w:color="auto"/>
        <w:right w:val="none" w:sz="0" w:space="0" w:color="auto"/>
      </w:divBdr>
    </w:div>
    <w:div w:id="1009873690">
      <w:bodyDiv w:val="1"/>
      <w:marLeft w:val="0"/>
      <w:marRight w:val="0"/>
      <w:marTop w:val="0"/>
      <w:marBottom w:val="0"/>
      <w:divBdr>
        <w:top w:val="none" w:sz="0" w:space="0" w:color="auto"/>
        <w:left w:val="none" w:sz="0" w:space="0" w:color="auto"/>
        <w:bottom w:val="none" w:sz="0" w:space="0" w:color="auto"/>
        <w:right w:val="none" w:sz="0" w:space="0" w:color="auto"/>
      </w:divBdr>
    </w:div>
    <w:div w:id="1013650885">
      <w:bodyDiv w:val="1"/>
      <w:marLeft w:val="0"/>
      <w:marRight w:val="0"/>
      <w:marTop w:val="0"/>
      <w:marBottom w:val="0"/>
      <w:divBdr>
        <w:top w:val="none" w:sz="0" w:space="0" w:color="auto"/>
        <w:left w:val="none" w:sz="0" w:space="0" w:color="auto"/>
        <w:bottom w:val="none" w:sz="0" w:space="0" w:color="auto"/>
        <w:right w:val="none" w:sz="0" w:space="0" w:color="auto"/>
      </w:divBdr>
    </w:div>
    <w:div w:id="1056272619">
      <w:bodyDiv w:val="1"/>
      <w:marLeft w:val="0"/>
      <w:marRight w:val="0"/>
      <w:marTop w:val="0"/>
      <w:marBottom w:val="0"/>
      <w:divBdr>
        <w:top w:val="none" w:sz="0" w:space="0" w:color="auto"/>
        <w:left w:val="none" w:sz="0" w:space="0" w:color="auto"/>
        <w:bottom w:val="none" w:sz="0" w:space="0" w:color="auto"/>
        <w:right w:val="none" w:sz="0" w:space="0" w:color="auto"/>
      </w:divBdr>
    </w:div>
    <w:div w:id="1057171405">
      <w:bodyDiv w:val="1"/>
      <w:marLeft w:val="0"/>
      <w:marRight w:val="0"/>
      <w:marTop w:val="0"/>
      <w:marBottom w:val="0"/>
      <w:divBdr>
        <w:top w:val="none" w:sz="0" w:space="0" w:color="auto"/>
        <w:left w:val="none" w:sz="0" w:space="0" w:color="auto"/>
        <w:bottom w:val="none" w:sz="0" w:space="0" w:color="auto"/>
        <w:right w:val="none" w:sz="0" w:space="0" w:color="auto"/>
      </w:divBdr>
    </w:div>
    <w:div w:id="1058552555">
      <w:bodyDiv w:val="1"/>
      <w:marLeft w:val="0"/>
      <w:marRight w:val="0"/>
      <w:marTop w:val="0"/>
      <w:marBottom w:val="0"/>
      <w:divBdr>
        <w:top w:val="none" w:sz="0" w:space="0" w:color="auto"/>
        <w:left w:val="none" w:sz="0" w:space="0" w:color="auto"/>
        <w:bottom w:val="none" w:sz="0" w:space="0" w:color="auto"/>
        <w:right w:val="none" w:sz="0" w:space="0" w:color="auto"/>
      </w:divBdr>
    </w:div>
    <w:div w:id="1062289007">
      <w:bodyDiv w:val="1"/>
      <w:marLeft w:val="0"/>
      <w:marRight w:val="0"/>
      <w:marTop w:val="0"/>
      <w:marBottom w:val="0"/>
      <w:divBdr>
        <w:top w:val="none" w:sz="0" w:space="0" w:color="auto"/>
        <w:left w:val="none" w:sz="0" w:space="0" w:color="auto"/>
        <w:bottom w:val="none" w:sz="0" w:space="0" w:color="auto"/>
        <w:right w:val="none" w:sz="0" w:space="0" w:color="auto"/>
      </w:divBdr>
    </w:div>
    <w:div w:id="1074275633">
      <w:bodyDiv w:val="1"/>
      <w:marLeft w:val="0"/>
      <w:marRight w:val="0"/>
      <w:marTop w:val="0"/>
      <w:marBottom w:val="0"/>
      <w:divBdr>
        <w:top w:val="none" w:sz="0" w:space="0" w:color="auto"/>
        <w:left w:val="none" w:sz="0" w:space="0" w:color="auto"/>
        <w:bottom w:val="none" w:sz="0" w:space="0" w:color="auto"/>
        <w:right w:val="none" w:sz="0" w:space="0" w:color="auto"/>
      </w:divBdr>
    </w:div>
    <w:div w:id="1086000071">
      <w:bodyDiv w:val="1"/>
      <w:marLeft w:val="0"/>
      <w:marRight w:val="0"/>
      <w:marTop w:val="0"/>
      <w:marBottom w:val="0"/>
      <w:divBdr>
        <w:top w:val="none" w:sz="0" w:space="0" w:color="auto"/>
        <w:left w:val="none" w:sz="0" w:space="0" w:color="auto"/>
        <w:bottom w:val="none" w:sz="0" w:space="0" w:color="auto"/>
        <w:right w:val="none" w:sz="0" w:space="0" w:color="auto"/>
      </w:divBdr>
    </w:div>
    <w:div w:id="1089889921">
      <w:bodyDiv w:val="1"/>
      <w:marLeft w:val="0"/>
      <w:marRight w:val="0"/>
      <w:marTop w:val="0"/>
      <w:marBottom w:val="0"/>
      <w:divBdr>
        <w:top w:val="none" w:sz="0" w:space="0" w:color="auto"/>
        <w:left w:val="none" w:sz="0" w:space="0" w:color="auto"/>
        <w:bottom w:val="none" w:sz="0" w:space="0" w:color="auto"/>
        <w:right w:val="none" w:sz="0" w:space="0" w:color="auto"/>
      </w:divBdr>
    </w:div>
    <w:div w:id="1094210933">
      <w:bodyDiv w:val="1"/>
      <w:marLeft w:val="0"/>
      <w:marRight w:val="0"/>
      <w:marTop w:val="0"/>
      <w:marBottom w:val="0"/>
      <w:divBdr>
        <w:top w:val="none" w:sz="0" w:space="0" w:color="auto"/>
        <w:left w:val="none" w:sz="0" w:space="0" w:color="auto"/>
        <w:bottom w:val="none" w:sz="0" w:space="0" w:color="auto"/>
        <w:right w:val="none" w:sz="0" w:space="0" w:color="auto"/>
      </w:divBdr>
    </w:div>
    <w:div w:id="1096905448">
      <w:bodyDiv w:val="1"/>
      <w:marLeft w:val="0"/>
      <w:marRight w:val="0"/>
      <w:marTop w:val="0"/>
      <w:marBottom w:val="0"/>
      <w:divBdr>
        <w:top w:val="none" w:sz="0" w:space="0" w:color="auto"/>
        <w:left w:val="none" w:sz="0" w:space="0" w:color="auto"/>
        <w:bottom w:val="none" w:sz="0" w:space="0" w:color="auto"/>
        <w:right w:val="none" w:sz="0" w:space="0" w:color="auto"/>
      </w:divBdr>
    </w:div>
    <w:div w:id="1105686598">
      <w:bodyDiv w:val="1"/>
      <w:marLeft w:val="0"/>
      <w:marRight w:val="0"/>
      <w:marTop w:val="0"/>
      <w:marBottom w:val="0"/>
      <w:divBdr>
        <w:top w:val="none" w:sz="0" w:space="0" w:color="auto"/>
        <w:left w:val="none" w:sz="0" w:space="0" w:color="auto"/>
        <w:bottom w:val="none" w:sz="0" w:space="0" w:color="auto"/>
        <w:right w:val="none" w:sz="0" w:space="0" w:color="auto"/>
      </w:divBdr>
    </w:div>
    <w:div w:id="1108233227">
      <w:bodyDiv w:val="1"/>
      <w:marLeft w:val="0"/>
      <w:marRight w:val="0"/>
      <w:marTop w:val="0"/>
      <w:marBottom w:val="0"/>
      <w:divBdr>
        <w:top w:val="none" w:sz="0" w:space="0" w:color="auto"/>
        <w:left w:val="none" w:sz="0" w:space="0" w:color="auto"/>
        <w:bottom w:val="none" w:sz="0" w:space="0" w:color="auto"/>
        <w:right w:val="none" w:sz="0" w:space="0" w:color="auto"/>
      </w:divBdr>
    </w:div>
    <w:div w:id="1123615630">
      <w:bodyDiv w:val="1"/>
      <w:marLeft w:val="0"/>
      <w:marRight w:val="0"/>
      <w:marTop w:val="0"/>
      <w:marBottom w:val="0"/>
      <w:divBdr>
        <w:top w:val="none" w:sz="0" w:space="0" w:color="auto"/>
        <w:left w:val="none" w:sz="0" w:space="0" w:color="auto"/>
        <w:bottom w:val="none" w:sz="0" w:space="0" w:color="auto"/>
        <w:right w:val="none" w:sz="0" w:space="0" w:color="auto"/>
      </w:divBdr>
    </w:div>
    <w:div w:id="1154950691">
      <w:bodyDiv w:val="1"/>
      <w:marLeft w:val="0"/>
      <w:marRight w:val="0"/>
      <w:marTop w:val="0"/>
      <w:marBottom w:val="0"/>
      <w:divBdr>
        <w:top w:val="none" w:sz="0" w:space="0" w:color="auto"/>
        <w:left w:val="none" w:sz="0" w:space="0" w:color="auto"/>
        <w:bottom w:val="none" w:sz="0" w:space="0" w:color="auto"/>
        <w:right w:val="none" w:sz="0" w:space="0" w:color="auto"/>
      </w:divBdr>
    </w:div>
    <w:div w:id="1158883985">
      <w:bodyDiv w:val="1"/>
      <w:marLeft w:val="0"/>
      <w:marRight w:val="0"/>
      <w:marTop w:val="0"/>
      <w:marBottom w:val="0"/>
      <w:divBdr>
        <w:top w:val="none" w:sz="0" w:space="0" w:color="auto"/>
        <w:left w:val="none" w:sz="0" w:space="0" w:color="auto"/>
        <w:bottom w:val="none" w:sz="0" w:space="0" w:color="auto"/>
        <w:right w:val="none" w:sz="0" w:space="0" w:color="auto"/>
      </w:divBdr>
    </w:div>
    <w:div w:id="1174341837">
      <w:bodyDiv w:val="1"/>
      <w:marLeft w:val="0"/>
      <w:marRight w:val="0"/>
      <w:marTop w:val="0"/>
      <w:marBottom w:val="0"/>
      <w:divBdr>
        <w:top w:val="none" w:sz="0" w:space="0" w:color="auto"/>
        <w:left w:val="none" w:sz="0" w:space="0" w:color="auto"/>
        <w:bottom w:val="none" w:sz="0" w:space="0" w:color="auto"/>
        <w:right w:val="none" w:sz="0" w:space="0" w:color="auto"/>
      </w:divBdr>
    </w:div>
    <w:div w:id="1184589513">
      <w:bodyDiv w:val="1"/>
      <w:marLeft w:val="0"/>
      <w:marRight w:val="0"/>
      <w:marTop w:val="0"/>
      <w:marBottom w:val="0"/>
      <w:divBdr>
        <w:top w:val="none" w:sz="0" w:space="0" w:color="auto"/>
        <w:left w:val="none" w:sz="0" w:space="0" w:color="auto"/>
        <w:bottom w:val="none" w:sz="0" w:space="0" w:color="auto"/>
        <w:right w:val="none" w:sz="0" w:space="0" w:color="auto"/>
      </w:divBdr>
    </w:div>
    <w:div w:id="1205950825">
      <w:bodyDiv w:val="1"/>
      <w:marLeft w:val="0"/>
      <w:marRight w:val="0"/>
      <w:marTop w:val="0"/>
      <w:marBottom w:val="0"/>
      <w:divBdr>
        <w:top w:val="none" w:sz="0" w:space="0" w:color="auto"/>
        <w:left w:val="none" w:sz="0" w:space="0" w:color="auto"/>
        <w:bottom w:val="none" w:sz="0" w:space="0" w:color="auto"/>
        <w:right w:val="none" w:sz="0" w:space="0" w:color="auto"/>
      </w:divBdr>
    </w:div>
    <w:div w:id="1208107751">
      <w:bodyDiv w:val="1"/>
      <w:marLeft w:val="0"/>
      <w:marRight w:val="0"/>
      <w:marTop w:val="0"/>
      <w:marBottom w:val="0"/>
      <w:divBdr>
        <w:top w:val="none" w:sz="0" w:space="0" w:color="auto"/>
        <w:left w:val="none" w:sz="0" w:space="0" w:color="auto"/>
        <w:bottom w:val="none" w:sz="0" w:space="0" w:color="auto"/>
        <w:right w:val="none" w:sz="0" w:space="0" w:color="auto"/>
      </w:divBdr>
    </w:div>
    <w:div w:id="1224439956">
      <w:bodyDiv w:val="1"/>
      <w:marLeft w:val="0"/>
      <w:marRight w:val="0"/>
      <w:marTop w:val="0"/>
      <w:marBottom w:val="0"/>
      <w:divBdr>
        <w:top w:val="none" w:sz="0" w:space="0" w:color="auto"/>
        <w:left w:val="none" w:sz="0" w:space="0" w:color="auto"/>
        <w:bottom w:val="none" w:sz="0" w:space="0" w:color="auto"/>
        <w:right w:val="none" w:sz="0" w:space="0" w:color="auto"/>
      </w:divBdr>
    </w:div>
    <w:div w:id="1234507152">
      <w:bodyDiv w:val="1"/>
      <w:marLeft w:val="0"/>
      <w:marRight w:val="0"/>
      <w:marTop w:val="0"/>
      <w:marBottom w:val="0"/>
      <w:divBdr>
        <w:top w:val="none" w:sz="0" w:space="0" w:color="auto"/>
        <w:left w:val="none" w:sz="0" w:space="0" w:color="auto"/>
        <w:bottom w:val="none" w:sz="0" w:space="0" w:color="auto"/>
        <w:right w:val="none" w:sz="0" w:space="0" w:color="auto"/>
      </w:divBdr>
    </w:div>
    <w:div w:id="1247610725">
      <w:bodyDiv w:val="1"/>
      <w:marLeft w:val="0"/>
      <w:marRight w:val="0"/>
      <w:marTop w:val="0"/>
      <w:marBottom w:val="0"/>
      <w:divBdr>
        <w:top w:val="none" w:sz="0" w:space="0" w:color="auto"/>
        <w:left w:val="none" w:sz="0" w:space="0" w:color="auto"/>
        <w:bottom w:val="none" w:sz="0" w:space="0" w:color="auto"/>
        <w:right w:val="none" w:sz="0" w:space="0" w:color="auto"/>
      </w:divBdr>
    </w:div>
    <w:div w:id="1253977155">
      <w:bodyDiv w:val="1"/>
      <w:marLeft w:val="0"/>
      <w:marRight w:val="0"/>
      <w:marTop w:val="0"/>
      <w:marBottom w:val="0"/>
      <w:divBdr>
        <w:top w:val="none" w:sz="0" w:space="0" w:color="auto"/>
        <w:left w:val="none" w:sz="0" w:space="0" w:color="auto"/>
        <w:bottom w:val="none" w:sz="0" w:space="0" w:color="auto"/>
        <w:right w:val="none" w:sz="0" w:space="0" w:color="auto"/>
      </w:divBdr>
    </w:div>
    <w:div w:id="1257209504">
      <w:bodyDiv w:val="1"/>
      <w:marLeft w:val="0"/>
      <w:marRight w:val="0"/>
      <w:marTop w:val="0"/>
      <w:marBottom w:val="0"/>
      <w:divBdr>
        <w:top w:val="none" w:sz="0" w:space="0" w:color="auto"/>
        <w:left w:val="none" w:sz="0" w:space="0" w:color="auto"/>
        <w:bottom w:val="none" w:sz="0" w:space="0" w:color="auto"/>
        <w:right w:val="none" w:sz="0" w:space="0" w:color="auto"/>
      </w:divBdr>
    </w:div>
    <w:div w:id="1282106348">
      <w:bodyDiv w:val="1"/>
      <w:marLeft w:val="0"/>
      <w:marRight w:val="0"/>
      <w:marTop w:val="0"/>
      <w:marBottom w:val="0"/>
      <w:divBdr>
        <w:top w:val="none" w:sz="0" w:space="0" w:color="auto"/>
        <w:left w:val="none" w:sz="0" w:space="0" w:color="auto"/>
        <w:bottom w:val="none" w:sz="0" w:space="0" w:color="auto"/>
        <w:right w:val="none" w:sz="0" w:space="0" w:color="auto"/>
      </w:divBdr>
    </w:div>
    <w:div w:id="1284921538">
      <w:bodyDiv w:val="1"/>
      <w:marLeft w:val="0"/>
      <w:marRight w:val="0"/>
      <w:marTop w:val="0"/>
      <w:marBottom w:val="0"/>
      <w:divBdr>
        <w:top w:val="none" w:sz="0" w:space="0" w:color="auto"/>
        <w:left w:val="none" w:sz="0" w:space="0" w:color="auto"/>
        <w:bottom w:val="none" w:sz="0" w:space="0" w:color="auto"/>
        <w:right w:val="none" w:sz="0" w:space="0" w:color="auto"/>
      </w:divBdr>
    </w:div>
    <w:div w:id="1311861782">
      <w:bodyDiv w:val="1"/>
      <w:marLeft w:val="0"/>
      <w:marRight w:val="0"/>
      <w:marTop w:val="0"/>
      <w:marBottom w:val="0"/>
      <w:divBdr>
        <w:top w:val="none" w:sz="0" w:space="0" w:color="auto"/>
        <w:left w:val="none" w:sz="0" w:space="0" w:color="auto"/>
        <w:bottom w:val="none" w:sz="0" w:space="0" w:color="auto"/>
        <w:right w:val="none" w:sz="0" w:space="0" w:color="auto"/>
      </w:divBdr>
    </w:div>
    <w:div w:id="1328484446">
      <w:bodyDiv w:val="1"/>
      <w:marLeft w:val="0"/>
      <w:marRight w:val="0"/>
      <w:marTop w:val="0"/>
      <w:marBottom w:val="0"/>
      <w:divBdr>
        <w:top w:val="none" w:sz="0" w:space="0" w:color="auto"/>
        <w:left w:val="none" w:sz="0" w:space="0" w:color="auto"/>
        <w:bottom w:val="none" w:sz="0" w:space="0" w:color="auto"/>
        <w:right w:val="none" w:sz="0" w:space="0" w:color="auto"/>
      </w:divBdr>
    </w:div>
    <w:div w:id="1365906650">
      <w:bodyDiv w:val="1"/>
      <w:marLeft w:val="0"/>
      <w:marRight w:val="0"/>
      <w:marTop w:val="0"/>
      <w:marBottom w:val="0"/>
      <w:divBdr>
        <w:top w:val="none" w:sz="0" w:space="0" w:color="auto"/>
        <w:left w:val="none" w:sz="0" w:space="0" w:color="auto"/>
        <w:bottom w:val="none" w:sz="0" w:space="0" w:color="auto"/>
        <w:right w:val="none" w:sz="0" w:space="0" w:color="auto"/>
      </w:divBdr>
    </w:div>
    <w:div w:id="1395811263">
      <w:bodyDiv w:val="1"/>
      <w:marLeft w:val="0"/>
      <w:marRight w:val="0"/>
      <w:marTop w:val="0"/>
      <w:marBottom w:val="0"/>
      <w:divBdr>
        <w:top w:val="none" w:sz="0" w:space="0" w:color="auto"/>
        <w:left w:val="none" w:sz="0" w:space="0" w:color="auto"/>
        <w:bottom w:val="none" w:sz="0" w:space="0" w:color="auto"/>
        <w:right w:val="none" w:sz="0" w:space="0" w:color="auto"/>
      </w:divBdr>
    </w:div>
    <w:div w:id="1404259857">
      <w:bodyDiv w:val="1"/>
      <w:marLeft w:val="0"/>
      <w:marRight w:val="0"/>
      <w:marTop w:val="0"/>
      <w:marBottom w:val="0"/>
      <w:divBdr>
        <w:top w:val="none" w:sz="0" w:space="0" w:color="auto"/>
        <w:left w:val="none" w:sz="0" w:space="0" w:color="auto"/>
        <w:bottom w:val="none" w:sz="0" w:space="0" w:color="auto"/>
        <w:right w:val="none" w:sz="0" w:space="0" w:color="auto"/>
      </w:divBdr>
    </w:div>
    <w:div w:id="1428816924">
      <w:bodyDiv w:val="1"/>
      <w:marLeft w:val="0"/>
      <w:marRight w:val="0"/>
      <w:marTop w:val="0"/>
      <w:marBottom w:val="0"/>
      <w:divBdr>
        <w:top w:val="none" w:sz="0" w:space="0" w:color="auto"/>
        <w:left w:val="none" w:sz="0" w:space="0" w:color="auto"/>
        <w:bottom w:val="none" w:sz="0" w:space="0" w:color="auto"/>
        <w:right w:val="none" w:sz="0" w:space="0" w:color="auto"/>
      </w:divBdr>
    </w:div>
    <w:div w:id="1451897518">
      <w:bodyDiv w:val="1"/>
      <w:marLeft w:val="0"/>
      <w:marRight w:val="0"/>
      <w:marTop w:val="0"/>
      <w:marBottom w:val="0"/>
      <w:divBdr>
        <w:top w:val="none" w:sz="0" w:space="0" w:color="auto"/>
        <w:left w:val="none" w:sz="0" w:space="0" w:color="auto"/>
        <w:bottom w:val="none" w:sz="0" w:space="0" w:color="auto"/>
        <w:right w:val="none" w:sz="0" w:space="0" w:color="auto"/>
      </w:divBdr>
    </w:div>
    <w:div w:id="1459030740">
      <w:bodyDiv w:val="1"/>
      <w:marLeft w:val="0"/>
      <w:marRight w:val="0"/>
      <w:marTop w:val="0"/>
      <w:marBottom w:val="0"/>
      <w:divBdr>
        <w:top w:val="none" w:sz="0" w:space="0" w:color="auto"/>
        <w:left w:val="none" w:sz="0" w:space="0" w:color="auto"/>
        <w:bottom w:val="none" w:sz="0" w:space="0" w:color="auto"/>
        <w:right w:val="none" w:sz="0" w:space="0" w:color="auto"/>
      </w:divBdr>
    </w:div>
    <w:div w:id="1468627832">
      <w:bodyDiv w:val="1"/>
      <w:marLeft w:val="0"/>
      <w:marRight w:val="0"/>
      <w:marTop w:val="0"/>
      <w:marBottom w:val="0"/>
      <w:divBdr>
        <w:top w:val="none" w:sz="0" w:space="0" w:color="auto"/>
        <w:left w:val="none" w:sz="0" w:space="0" w:color="auto"/>
        <w:bottom w:val="none" w:sz="0" w:space="0" w:color="auto"/>
        <w:right w:val="none" w:sz="0" w:space="0" w:color="auto"/>
      </w:divBdr>
    </w:div>
    <w:div w:id="1489711143">
      <w:bodyDiv w:val="1"/>
      <w:marLeft w:val="0"/>
      <w:marRight w:val="0"/>
      <w:marTop w:val="0"/>
      <w:marBottom w:val="0"/>
      <w:divBdr>
        <w:top w:val="none" w:sz="0" w:space="0" w:color="auto"/>
        <w:left w:val="none" w:sz="0" w:space="0" w:color="auto"/>
        <w:bottom w:val="none" w:sz="0" w:space="0" w:color="auto"/>
        <w:right w:val="none" w:sz="0" w:space="0" w:color="auto"/>
      </w:divBdr>
    </w:div>
    <w:div w:id="1490098903">
      <w:bodyDiv w:val="1"/>
      <w:marLeft w:val="0"/>
      <w:marRight w:val="0"/>
      <w:marTop w:val="0"/>
      <w:marBottom w:val="0"/>
      <w:divBdr>
        <w:top w:val="none" w:sz="0" w:space="0" w:color="auto"/>
        <w:left w:val="none" w:sz="0" w:space="0" w:color="auto"/>
        <w:bottom w:val="none" w:sz="0" w:space="0" w:color="auto"/>
        <w:right w:val="none" w:sz="0" w:space="0" w:color="auto"/>
      </w:divBdr>
    </w:div>
    <w:div w:id="1497958490">
      <w:bodyDiv w:val="1"/>
      <w:marLeft w:val="0"/>
      <w:marRight w:val="0"/>
      <w:marTop w:val="0"/>
      <w:marBottom w:val="0"/>
      <w:divBdr>
        <w:top w:val="none" w:sz="0" w:space="0" w:color="auto"/>
        <w:left w:val="none" w:sz="0" w:space="0" w:color="auto"/>
        <w:bottom w:val="none" w:sz="0" w:space="0" w:color="auto"/>
        <w:right w:val="none" w:sz="0" w:space="0" w:color="auto"/>
      </w:divBdr>
    </w:div>
    <w:div w:id="1506238248">
      <w:bodyDiv w:val="1"/>
      <w:marLeft w:val="0"/>
      <w:marRight w:val="0"/>
      <w:marTop w:val="0"/>
      <w:marBottom w:val="0"/>
      <w:divBdr>
        <w:top w:val="none" w:sz="0" w:space="0" w:color="auto"/>
        <w:left w:val="none" w:sz="0" w:space="0" w:color="auto"/>
        <w:bottom w:val="none" w:sz="0" w:space="0" w:color="auto"/>
        <w:right w:val="none" w:sz="0" w:space="0" w:color="auto"/>
      </w:divBdr>
    </w:div>
    <w:div w:id="1525555821">
      <w:bodyDiv w:val="1"/>
      <w:marLeft w:val="0"/>
      <w:marRight w:val="0"/>
      <w:marTop w:val="0"/>
      <w:marBottom w:val="0"/>
      <w:divBdr>
        <w:top w:val="none" w:sz="0" w:space="0" w:color="auto"/>
        <w:left w:val="none" w:sz="0" w:space="0" w:color="auto"/>
        <w:bottom w:val="none" w:sz="0" w:space="0" w:color="auto"/>
        <w:right w:val="none" w:sz="0" w:space="0" w:color="auto"/>
      </w:divBdr>
    </w:div>
    <w:div w:id="1542356623">
      <w:bodyDiv w:val="1"/>
      <w:marLeft w:val="0"/>
      <w:marRight w:val="0"/>
      <w:marTop w:val="0"/>
      <w:marBottom w:val="0"/>
      <w:divBdr>
        <w:top w:val="none" w:sz="0" w:space="0" w:color="auto"/>
        <w:left w:val="none" w:sz="0" w:space="0" w:color="auto"/>
        <w:bottom w:val="none" w:sz="0" w:space="0" w:color="auto"/>
        <w:right w:val="none" w:sz="0" w:space="0" w:color="auto"/>
      </w:divBdr>
    </w:div>
    <w:div w:id="1566916721">
      <w:bodyDiv w:val="1"/>
      <w:marLeft w:val="0"/>
      <w:marRight w:val="0"/>
      <w:marTop w:val="0"/>
      <w:marBottom w:val="0"/>
      <w:divBdr>
        <w:top w:val="none" w:sz="0" w:space="0" w:color="auto"/>
        <w:left w:val="none" w:sz="0" w:space="0" w:color="auto"/>
        <w:bottom w:val="none" w:sz="0" w:space="0" w:color="auto"/>
        <w:right w:val="none" w:sz="0" w:space="0" w:color="auto"/>
      </w:divBdr>
    </w:div>
    <w:div w:id="1581334197">
      <w:bodyDiv w:val="1"/>
      <w:marLeft w:val="0"/>
      <w:marRight w:val="0"/>
      <w:marTop w:val="0"/>
      <w:marBottom w:val="0"/>
      <w:divBdr>
        <w:top w:val="none" w:sz="0" w:space="0" w:color="auto"/>
        <w:left w:val="none" w:sz="0" w:space="0" w:color="auto"/>
        <w:bottom w:val="none" w:sz="0" w:space="0" w:color="auto"/>
        <w:right w:val="none" w:sz="0" w:space="0" w:color="auto"/>
      </w:divBdr>
    </w:div>
    <w:div w:id="1592620358">
      <w:bodyDiv w:val="1"/>
      <w:marLeft w:val="0"/>
      <w:marRight w:val="0"/>
      <w:marTop w:val="0"/>
      <w:marBottom w:val="0"/>
      <w:divBdr>
        <w:top w:val="none" w:sz="0" w:space="0" w:color="auto"/>
        <w:left w:val="none" w:sz="0" w:space="0" w:color="auto"/>
        <w:bottom w:val="none" w:sz="0" w:space="0" w:color="auto"/>
        <w:right w:val="none" w:sz="0" w:space="0" w:color="auto"/>
      </w:divBdr>
    </w:div>
    <w:div w:id="1630739537">
      <w:bodyDiv w:val="1"/>
      <w:marLeft w:val="0"/>
      <w:marRight w:val="0"/>
      <w:marTop w:val="0"/>
      <w:marBottom w:val="0"/>
      <w:divBdr>
        <w:top w:val="none" w:sz="0" w:space="0" w:color="auto"/>
        <w:left w:val="none" w:sz="0" w:space="0" w:color="auto"/>
        <w:bottom w:val="none" w:sz="0" w:space="0" w:color="auto"/>
        <w:right w:val="none" w:sz="0" w:space="0" w:color="auto"/>
      </w:divBdr>
    </w:div>
    <w:div w:id="1647667344">
      <w:bodyDiv w:val="1"/>
      <w:marLeft w:val="0"/>
      <w:marRight w:val="0"/>
      <w:marTop w:val="0"/>
      <w:marBottom w:val="0"/>
      <w:divBdr>
        <w:top w:val="none" w:sz="0" w:space="0" w:color="auto"/>
        <w:left w:val="none" w:sz="0" w:space="0" w:color="auto"/>
        <w:bottom w:val="none" w:sz="0" w:space="0" w:color="auto"/>
        <w:right w:val="none" w:sz="0" w:space="0" w:color="auto"/>
      </w:divBdr>
    </w:div>
    <w:div w:id="1676303122">
      <w:bodyDiv w:val="1"/>
      <w:marLeft w:val="0"/>
      <w:marRight w:val="0"/>
      <w:marTop w:val="0"/>
      <w:marBottom w:val="0"/>
      <w:divBdr>
        <w:top w:val="none" w:sz="0" w:space="0" w:color="auto"/>
        <w:left w:val="none" w:sz="0" w:space="0" w:color="auto"/>
        <w:bottom w:val="none" w:sz="0" w:space="0" w:color="auto"/>
        <w:right w:val="none" w:sz="0" w:space="0" w:color="auto"/>
      </w:divBdr>
    </w:div>
    <w:div w:id="1694109147">
      <w:bodyDiv w:val="1"/>
      <w:marLeft w:val="0"/>
      <w:marRight w:val="0"/>
      <w:marTop w:val="0"/>
      <w:marBottom w:val="0"/>
      <w:divBdr>
        <w:top w:val="none" w:sz="0" w:space="0" w:color="auto"/>
        <w:left w:val="none" w:sz="0" w:space="0" w:color="auto"/>
        <w:bottom w:val="none" w:sz="0" w:space="0" w:color="auto"/>
        <w:right w:val="none" w:sz="0" w:space="0" w:color="auto"/>
      </w:divBdr>
    </w:div>
    <w:div w:id="1701394214">
      <w:bodyDiv w:val="1"/>
      <w:marLeft w:val="0"/>
      <w:marRight w:val="0"/>
      <w:marTop w:val="0"/>
      <w:marBottom w:val="0"/>
      <w:divBdr>
        <w:top w:val="none" w:sz="0" w:space="0" w:color="auto"/>
        <w:left w:val="none" w:sz="0" w:space="0" w:color="auto"/>
        <w:bottom w:val="none" w:sz="0" w:space="0" w:color="auto"/>
        <w:right w:val="none" w:sz="0" w:space="0" w:color="auto"/>
      </w:divBdr>
    </w:div>
    <w:div w:id="1711110669">
      <w:bodyDiv w:val="1"/>
      <w:marLeft w:val="0"/>
      <w:marRight w:val="0"/>
      <w:marTop w:val="0"/>
      <w:marBottom w:val="0"/>
      <w:divBdr>
        <w:top w:val="none" w:sz="0" w:space="0" w:color="auto"/>
        <w:left w:val="none" w:sz="0" w:space="0" w:color="auto"/>
        <w:bottom w:val="none" w:sz="0" w:space="0" w:color="auto"/>
        <w:right w:val="none" w:sz="0" w:space="0" w:color="auto"/>
      </w:divBdr>
    </w:div>
    <w:div w:id="1723481747">
      <w:bodyDiv w:val="1"/>
      <w:marLeft w:val="0"/>
      <w:marRight w:val="0"/>
      <w:marTop w:val="0"/>
      <w:marBottom w:val="0"/>
      <w:divBdr>
        <w:top w:val="none" w:sz="0" w:space="0" w:color="auto"/>
        <w:left w:val="none" w:sz="0" w:space="0" w:color="auto"/>
        <w:bottom w:val="none" w:sz="0" w:space="0" w:color="auto"/>
        <w:right w:val="none" w:sz="0" w:space="0" w:color="auto"/>
      </w:divBdr>
    </w:div>
    <w:div w:id="1739277648">
      <w:bodyDiv w:val="1"/>
      <w:marLeft w:val="0"/>
      <w:marRight w:val="0"/>
      <w:marTop w:val="0"/>
      <w:marBottom w:val="0"/>
      <w:divBdr>
        <w:top w:val="none" w:sz="0" w:space="0" w:color="auto"/>
        <w:left w:val="none" w:sz="0" w:space="0" w:color="auto"/>
        <w:bottom w:val="none" w:sz="0" w:space="0" w:color="auto"/>
        <w:right w:val="none" w:sz="0" w:space="0" w:color="auto"/>
      </w:divBdr>
    </w:div>
    <w:div w:id="1761295522">
      <w:bodyDiv w:val="1"/>
      <w:marLeft w:val="0"/>
      <w:marRight w:val="0"/>
      <w:marTop w:val="0"/>
      <w:marBottom w:val="0"/>
      <w:divBdr>
        <w:top w:val="none" w:sz="0" w:space="0" w:color="auto"/>
        <w:left w:val="none" w:sz="0" w:space="0" w:color="auto"/>
        <w:bottom w:val="none" w:sz="0" w:space="0" w:color="auto"/>
        <w:right w:val="none" w:sz="0" w:space="0" w:color="auto"/>
      </w:divBdr>
    </w:div>
    <w:div w:id="1763450062">
      <w:bodyDiv w:val="1"/>
      <w:marLeft w:val="0"/>
      <w:marRight w:val="0"/>
      <w:marTop w:val="0"/>
      <w:marBottom w:val="0"/>
      <w:divBdr>
        <w:top w:val="none" w:sz="0" w:space="0" w:color="auto"/>
        <w:left w:val="none" w:sz="0" w:space="0" w:color="auto"/>
        <w:bottom w:val="none" w:sz="0" w:space="0" w:color="auto"/>
        <w:right w:val="none" w:sz="0" w:space="0" w:color="auto"/>
      </w:divBdr>
    </w:div>
    <w:div w:id="1769961237">
      <w:bodyDiv w:val="1"/>
      <w:marLeft w:val="0"/>
      <w:marRight w:val="0"/>
      <w:marTop w:val="0"/>
      <w:marBottom w:val="0"/>
      <w:divBdr>
        <w:top w:val="none" w:sz="0" w:space="0" w:color="auto"/>
        <w:left w:val="none" w:sz="0" w:space="0" w:color="auto"/>
        <w:bottom w:val="none" w:sz="0" w:space="0" w:color="auto"/>
        <w:right w:val="none" w:sz="0" w:space="0" w:color="auto"/>
      </w:divBdr>
    </w:div>
    <w:div w:id="1781417882">
      <w:bodyDiv w:val="1"/>
      <w:marLeft w:val="0"/>
      <w:marRight w:val="0"/>
      <w:marTop w:val="0"/>
      <w:marBottom w:val="0"/>
      <w:divBdr>
        <w:top w:val="none" w:sz="0" w:space="0" w:color="auto"/>
        <w:left w:val="none" w:sz="0" w:space="0" w:color="auto"/>
        <w:bottom w:val="none" w:sz="0" w:space="0" w:color="auto"/>
        <w:right w:val="none" w:sz="0" w:space="0" w:color="auto"/>
      </w:divBdr>
    </w:div>
    <w:div w:id="1788040307">
      <w:bodyDiv w:val="1"/>
      <w:marLeft w:val="0"/>
      <w:marRight w:val="0"/>
      <w:marTop w:val="0"/>
      <w:marBottom w:val="0"/>
      <w:divBdr>
        <w:top w:val="none" w:sz="0" w:space="0" w:color="auto"/>
        <w:left w:val="none" w:sz="0" w:space="0" w:color="auto"/>
        <w:bottom w:val="none" w:sz="0" w:space="0" w:color="auto"/>
        <w:right w:val="none" w:sz="0" w:space="0" w:color="auto"/>
      </w:divBdr>
    </w:div>
    <w:div w:id="1807896363">
      <w:bodyDiv w:val="1"/>
      <w:marLeft w:val="0"/>
      <w:marRight w:val="0"/>
      <w:marTop w:val="0"/>
      <w:marBottom w:val="0"/>
      <w:divBdr>
        <w:top w:val="none" w:sz="0" w:space="0" w:color="auto"/>
        <w:left w:val="none" w:sz="0" w:space="0" w:color="auto"/>
        <w:bottom w:val="none" w:sz="0" w:space="0" w:color="auto"/>
        <w:right w:val="none" w:sz="0" w:space="0" w:color="auto"/>
      </w:divBdr>
    </w:div>
    <w:div w:id="1831678714">
      <w:bodyDiv w:val="1"/>
      <w:marLeft w:val="0"/>
      <w:marRight w:val="0"/>
      <w:marTop w:val="0"/>
      <w:marBottom w:val="0"/>
      <w:divBdr>
        <w:top w:val="none" w:sz="0" w:space="0" w:color="auto"/>
        <w:left w:val="none" w:sz="0" w:space="0" w:color="auto"/>
        <w:bottom w:val="none" w:sz="0" w:space="0" w:color="auto"/>
        <w:right w:val="none" w:sz="0" w:space="0" w:color="auto"/>
      </w:divBdr>
    </w:div>
    <w:div w:id="1844315997">
      <w:bodyDiv w:val="1"/>
      <w:marLeft w:val="0"/>
      <w:marRight w:val="0"/>
      <w:marTop w:val="0"/>
      <w:marBottom w:val="0"/>
      <w:divBdr>
        <w:top w:val="none" w:sz="0" w:space="0" w:color="auto"/>
        <w:left w:val="none" w:sz="0" w:space="0" w:color="auto"/>
        <w:bottom w:val="none" w:sz="0" w:space="0" w:color="auto"/>
        <w:right w:val="none" w:sz="0" w:space="0" w:color="auto"/>
      </w:divBdr>
    </w:div>
    <w:div w:id="1847288465">
      <w:bodyDiv w:val="1"/>
      <w:marLeft w:val="0"/>
      <w:marRight w:val="0"/>
      <w:marTop w:val="0"/>
      <w:marBottom w:val="0"/>
      <w:divBdr>
        <w:top w:val="none" w:sz="0" w:space="0" w:color="auto"/>
        <w:left w:val="none" w:sz="0" w:space="0" w:color="auto"/>
        <w:bottom w:val="none" w:sz="0" w:space="0" w:color="auto"/>
        <w:right w:val="none" w:sz="0" w:space="0" w:color="auto"/>
      </w:divBdr>
    </w:div>
    <w:div w:id="1873956344">
      <w:bodyDiv w:val="1"/>
      <w:marLeft w:val="0"/>
      <w:marRight w:val="0"/>
      <w:marTop w:val="0"/>
      <w:marBottom w:val="0"/>
      <w:divBdr>
        <w:top w:val="none" w:sz="0" w:space="0" w:color="auto"/>
        <w:left w:val="none" w:sz="0" w:space="0" w:color="auto"/>
        <w:bottom w:val="none" w:sz="0" w:space="0" w:color="auto"/>
        <w:right w:val="none" w:sz="0" w:space="0" w:color="auto"/>
      </w:divBdr>
    </w:div>
    <w:div w:id="1876848406">
      <w:bodyDiv w:val="1"/>
      <w:marLeft w:val="0"/>
      <w:marRight w:val="0"/>
      <w:marTop w:val="0"/>
      <w:marBottom w:val="0"/>
      <w:divBdr>
        <w:top w:val="none" w:sz="0" w:space="0" w:color="auto"/>
        <w:left w:val="none" w:sz="0" w:space="0" w:color="auto"/>
        <w:bottom w:val="none" w:sz="0" w:space="0" w:color="auto"/>
        <w:right w:val="none" w:sz="0" w:space="0" w:color="auto"/>
      </w:divBdr>
    </w:div>
    <w:div w:id="1878657369">
      <w:bodyDiv w:val="1"/>
      <w:marLeft w:val="0"/>
      <w:marRight w:val="0"/>
      <w:marTop w:val="0"/>
      <w:marBottom w:val="0"/>
      <w:divBdr>
        <w:top w:val="none" w:sz="0" w:space="0" w:color="auto"/>
        <w:left w:val="none" w:sz="0" w:space="0" w:color="auto"/>
        <w:bottom w:val="none" w:sz="0" w:space="0" w:color="auto"/>
        <w:right w:val="none" w:sz="0" w:space="0" w:color="auto"/>
      </w:divBdr>
    </w:div>
    <w:div w:id="1890722814">
      <w:bodyDiv w:val="1"/>
      <w:marLeft w:val="0"/>
      <w:marRight w:val="0"/>
      <w:marTop w:val="0"/>
      <w:marBottom w:val="0"/>
      <w:divBdr>
        <w:top w:val="none" w:sz="0" w:space="0" w:color="auto"/>
        <w:left w:val="none" w:sz="0" w:space="0" w:color="auto"/>
        <w:bottom w:val="none" w:sz="0" w:space="0" w:color="auto"/>
        <w:right w:val="none" w:sz="0" w:space="0" w:color="auto"/>
      </w:divBdr>
    </w:div>
    <w:div w:id="1903716843">
      <w:bodyDiv w:val="1"/>
      <w:marLeft w:val="0"/>
      <w:marRight w:val="0"/>
      <w:marTop w:val="0"/>
      <w:marBottom w:val="0"/>
      <w:divBdr>
        <w:top w:val="none" w:sz="0" w:space="0" w:color="auto"/>
        <w:left w:val="none" w:sz="0" w:space="0" w:color="auto"/>
        <w:bottom w:val="none" w:sz="0" w:space="0" w:color="auto"/>
        <w:right w:val="none" w:sz="0" w:space="0" w:color="auto"/>
      </w:divBdr>
    </w:div>
    <w:div w:id="1908490468">
      <w:bodyDiv w:val="1"/>
      <w:marLeft w:val="0"/>
      <w:marRight w:val="0"/>
      <w:marTop w:val="0"/>
      <w:marBottom w:val="0"/>
      <w:divBdr>
        <w:top w:val="none" w:sz="0" w:space="0" w:color="auto"/>
        <w:left w:val="none" w:sz="0" w:space="0" w:color="auto"/>
        <w:bottom w:val="none" w:sz="0" w:space="0" w:color="auto"/>
        <w:right w:val="none" w:sz="0" w:space="0" w:color="auto"/>
      </w:divBdr>
    </w:div>
    <w:div w:id="1913850321">
      <w:bodyDiv w:val="1"/>
      <w:marLeft w:val="0"/>
      <w:marRight w:val="0"/>
      <w:marTop w:val="0"/>
      <w:marBottom w:val="0"/>
      <w:divBdr>
        <w:top w:val="none" w:sz="0" w:space="0" w:color="auto"/>
        <w:left w:val="none" w:sz="0" w:space="0" w:color="auto"/>
        <w:bottom w:val="none" w:sz="0" w:space="0" w:color="auto"/>
        <w:right w:val="none" w:sz="0" w:space="0" w:color="auto"/>
      </w:divBdr>
    </w:div>
    <w:div w:id="1938951089">
      <w:bodyDiv w:val="1"/>
      <w:marLeft w:val="0"/>
      <w:marRight w:val="0"/>
      <w:marTop w:val="0"/>
      <w:marBottom w:val="0"/>
      <w:divBdr>
        <w:top w:val="none" w:sz="0" w:space="0" w:color="auto"/>
        <w:left w:val="none" w:sz="0" w:space="0" w:color="auto"/>
        <w:bottom w:val="none" w:sz="0" w:space="0" w:color="auto"/>
        <w:right w:val="none" w:sz="0" w:space="0" w:color="auto"/>
      </w:divBdr>
    </w:div>
    <w:div w:id="1946108100">
      <w:bodyDiv w:val="1"/>
      <w:marLeft w:val="0"/>
      <w:marRight w:val="0"/>
      <w:marTop w:val="0"/>
      <w:marBottom w:val="0"/>
      <w:divBdr>
        <w:top w:val="none" w:sz="0" w:space="0" w:color="auto"/>
        <w:left w:val="none" w:sz="0" w:space="0" w:color="auto"/>
        <w:bottom w:val="none" w:sz="0" w:space="0" w:color="auto"/>
        <w:right w:val="none" w:sz="0" w:space="0" w:color="auto"/>
      </w:divBdr>
    </w:div>
    <w:div w:id="1953855335">
      <w:bodyDiv w:val="1"/>
      <w:marLeft w:val="0"/>
      <w:marRight w:val="0"/>
      <w:marTop w:val="0"/>
      <w:marBottom w:val="0"/>
      <w:divBdr>
        <w:top w:val="none" w:sz="0" w:space="0" w:color="auto"/>
        <w:left w:val="none" w:sz="0" w:space="0" w:color="auto"/>
        <w:bottom w:val="none" w:sz="0" w:space="0" w:color="auto"/>
        <w:right w:val="none" w:sz="0" w:space="0" w:color="auto"/>
      </w:divBdr>
    </w:div>
    <w:div w:id="1960794563">
      <w:bodyDiv w:val="1"/>
      <w:marLeft w:val="0"/>
      <w:marRight w:val="0"/>
      <w:marTop w:val="0"/>
      <w:marBottom w:val="0"/>
      <w:divBdr>
        <w:top w:val="none" w:sz="0" w:space="0" w:color="auto"/>
        <w:left w:val="none" w:sz="0" w:space="0" w:color="auto"/>
        <w:bottom w:val="none" w:sz="0" w:space="0" w:color="auto"/>
        <w:right w:val="none" w:sz="0" w:space="0" w:color="auto"/>
      </w:divBdr>
    </w:div>
    <w:div w:id="1960986800">
      <w:bodyDiv w:val="1"/>
      <w:marLeft w:val="0"/>
      <w:marRight w:val="0"/>
      <w:marTop w:val="0"/>
      <w:marBottom w:val="0"/>
      <w:divBdr>
        <w:top w:val="none" w:sz="0" w:space="0" w:color="auto"/>
        <w:left w:val="none" w:sz="0" w:space="0" w:color="auto"/>
        <w:bottom w:val="none" w:sz="0" w:space="0" w:color="auto"/>
        <w:right w:val="none" w:sz="0" w:space="0" w:color="auto"/>
      </w:divBdr>
    </w:div>
    <w:div w:id="1976712668">
      <w:bodyDiv w:val="1"/>
      <w:marLeft w:val="0"/>
      <w:marRight w:val="0"/>
      <w:marTop w:val="0"/>
      <w:marBottom w:val="0"/>
      <w:divBdr>
        <w:top w:val="none" w:sz="0" w:space="0" w:color="auto"/>
        <w:left w:val="none" w:sz="0" w:space="0" w:color="auto"/>
        <w:bottom w:val="none" w:sz="0" w:space="0" w:color="auto"/>
        <w:right w:val="none" w:sz="0" w:space="0" w:color="auto"/>
      </w:divBdr>
    </w:div>
    <w:div w:id="1987977191">
      <w:bodyDiv w:val="1"/>
      <w:marLeft w:val="0"/>
      <w:marRight w:val="0"/>
      <w:marTop w:val="0"/>
      <w:marBottom w:val="0"/>
      <w:divBdr>
        <w:top w:val="none" w:sz="0" w:space="0" w:color="auto"/>
        <w:left w:val="none" w:sz="0" w:space="0" w:color="auto"/>
        <w:bottom w:val="none" w:sz="0" w:space="0" w:color="auto"/>
        <w:right w:val="none" w:sz="0" w:space="0" w:color="auto"/>
      </w:divBdr>
    </w:div>
    <w:div w:id="1991404944">
      <w:bodyDiv w:val="1"/>
      <w:marLeft w:val="0"/>
      <w:marRight w:val="0"/>
      <w:marTop w:val="0"/>
      <w:marBottom w:val="0"/>
      <w:divBdr>
        <w:top w:val="none" w:sz="0" w:space="0" w:color="auto"/>
        <w:left w:val="none" w:sz="0" w:space="0" w:color="auto"/>
        <w:bottom w:val="none" w:sz="0" w:space="0" w:color="auto"/>
        <w:right w:val="none" w:sz="0" w:space="0" w:color="auto"/>
      </w:divBdr>
    </w:div>
    <w:div w:id="1999921635">
      <w:bodyDiv w:val="1"/>
      <w:marLeft w:val="0"/>
      <w:marRight w:val="0"/>
      <w:marTop w:val="0"/>
      <w:marBottom w:val="0"/>
      <w:divBdr>
        <w:top w:val="none" w:sz="0" w:space="0" w:color="auto"/>
        <w:left w:val="none" w:sz="0" w:space="0" w:color="auto"/>
        <w:bottom w:val="none" w:sz="0" w:space="0" w:color="auto"/>
        <w:right w:val="none" w:sz="0" w:space="0" w:color="auto"/>
      </w:divBdr>
    </w:div>
    <w:div w:id="2008093402">
      <w:bodyDiv w:val="1"/>
      <w:marLeft w:val="0"/>
      <w:marRight w:val="0"/>
      <w:marTop w:val="0"/>
      <w:marBottom w:val="0"/>
      <w:divBdr>
        <w:top w:val="none" w:sz="0" w:space="0" w:color="auto"/>
        <w:left w:val="none" w:sz="0" w:space="0" w:color="auto"/>
        <w:bottom w:val="none" w:sz="0" w:space="0" w:color="auto"/>
        <w:right w:val="none" w:sz="0" w:space="0" w:color="auto"/>
      </w:divBdr>
    </w:div>
    <w:div w:id="2030568592">
      <w:bodyDiv w:val="1"/>
      <w:marLeft w:val="0"/>
      <w:marRight w:val="0"/>
      <w:marTop w:val="0"/>
      <w:marBottom w:val="0"/>
      <w:divBdr>
        <w:top w:val="none" w:sz="0" w:space="0" w:color="auto"/>
        <w:left w:val="none" w:sz="0" w:space="0" w:color="auto"/>
        <w:bottom w:val="none" w:sz="0" w:space="0" w:color="auto"/>
        <w:right w:val="none" w:sz="0" w:space="0" w:color="auto"/>
      </w:divBdr>
    </w:div>
    <w:div w:id="2036884537">
      <w:bodyDiv w:val="1"/>
      <w:marLeft w:val="0"/>
      <w:marRight w:val="0"/>
      <w:marTop w:val="0"/>
      <w:marBottom w:val="0"/>
      <w:divBdr>
        <w:top w:val="none" w:sz="0" w:space="0" w:color="auto"/>
        <w:left w:val="none" w:sz="0" w:space="0" w:color="auto"/>
        <w:bottom w:val="none" w:sz="0" w:space="0" w:color="auto"/>
        <w:right w:val="none" w:sz="0" w:space="0" w:color="auto"/>
      </w:divBdr>
    </w:div>
    <w:div w:id="2039500655">
      <w:bodyDiv w:val="1"/>
      <w:marLeft w:val="0"/>
      <w:marRight w:val="0"/>
      <w:marTop w:val="0"/>
      <w:marBottom w:val="0"/>
      <w:divBdr>
        <w:top w:val="none" w:sz="0" w:space="0" w:color="auto"/>
        <w:left w:val="none" w:sz="0" w:space="0" w:color="auto"/>
        <w:bottom w:val="none" w:sz="0" w:space="0" w:color="auto"/>
        <w:right w:val="none" w:sz="0" w:space="0" w:color="auto"/>
      </w:divBdr>
    </w:div>
    <w:div w:id="2053993261">
      <w:bodyDiv w:val="1"/>
      <w:marLeft w:val="0"/>
      <w:marRight w:val="0"/>
      <w:marTop w:val="0"/>
      <w:marBottom w:val="0"/>
      <w:divBdr>
        <w:top w:val="none" w:sz="0" w:space="0" w:color="auto"/>
        <w:left w:val="none" w:sz="0" w:space="0" w:color="auto"/>
        <w:bottom w:val="none" w:sz="0" w:space="0" w:color="auto"/>
        <w:right w:val="none" w:sz="0" w:space="0" w:color="auto"/>
      </w:divBdr>
    </w:div>
    <w:div w:id="2067292242">
      <w:bodyDiv w:val="1"/>
      <w:marLeft w:val="0"/>
      <w:marRight w:val="0"/>
      <w:marTop w:val="0"/>
      <w:marBottom w:val="0"/>
      <w:divBdr>
        <w:top w:val="none" w:sz="0" w:space="0" w:color="auto"/>
        <w:left w:val="none" w:sz="0" w:space="0" w:color="auto"/>
        <w:bottom w:val="none" w:sz="0" w:space="0" w:color="auto"/>
        <w:right w:val="none" w:sz="0" w:space="0" w:color="auto"/>
      </w:divBdr>
    </w:div>
    <w:div w:id="2068408107">
      <w:bodyDiv w:val="1"/>
      <w:marLeft w:val="0"/>
      <w:marRight w:val="0"/>
      <w:marTop w:val="0"/>
      <w:marBottom w:val="0"/>
      <w:divBdr>
        <w:top w:val="none" w:sz="0" w:space="0" w:color="auto"/>
        <w:left w:val="none" w:sz="0" w:space="0" w:color="auto"/>
        <w:bottom w:val="none" w:sz="0" w:space="0" w:color="auto"/>
        <w:right w:val="none" w:sz="0" w:space="0" w:color="auto"/>
      </w:divBdr>
    </w:div>
    <w:div w:id="2077505601">
      <w:bodyDiv w:val="1"/>
      <w:marLeft w:val="0"/>
      <w:marRight w:val="0"/>
      <w:marTop w:val="0"/>
      <w:marBottom w:val="0"/>
      <w:divBdr>
        <w:top w:val="none" w:sz="0" w:space="0" w:color="auto"/>
        <w:left w:val="none" w:sz="0" w:space="0" w:color="auto"/>
        <w:bottom w:val="none" w:sz="0" w:space="0" w:color="auto"/>
        <w:right w:val="none" w:sz="0" w:space="0" w:color="auto"/>
      </w:divBdr>
    </w:div>
    <w:div w:id="2080399993">
      <w:bodyDiv w:val="1"/>
      <w:marLeft w:val="0"/>
      <w:marRight w:val="0"/>
      <w:marTop w:val="0"/>
      <w:marBottom w:val="0"/>
      <w:divBdr>
        <w:top w:val="none" w:sz="0" w:space="0" w:color="auto"/>
        <w:left w:val="none" w:sz="0" w:space="0" w:color="auto"/>
        <w:bottom w:val="none" w:sz="0" w:space="0" w:color="auto"/>
        <w:right w:val="none" w:sz="0" w:space="0" w:color="auto"/>
      </w:divBdr>
    </w:div>
    <w:div w:id="2094934171">
      <w:bodyDiv w:val="1"/>
      <w:marLeft w:val="0"/>
      <w:marRight w:val="0"/>
      <w:marTop w:val="0"/>
      <w:marBottom w:val="0"/>
      <w:divBdr>
        <w:top w:val="none" w:sz="0" w:space="0" w:color="auto"/>
        <w:left w:val="none" w:sz="0" w:space="0" w:color="auto"/>
        <w:bottom w:val="none" w:sz="0" w:space="0" w:color="auto"/>
        <w:right w:val="none" w:sz="0" w:space="0" w:color="auto"/>
      </w:divBdr>
    </w:div>
    <w:div w:id="2104909827">
      <w:bodyDiv w:val="1"/>
      <w:marLeft w:val="0"/>
      <w:marRight w:val="0"/>
      <w:marTop w:val="0"/>
      <w:marBottom w:val="0"/>
      <w:divBdr>
        <w:top w:val="none" w:sz="0" w:space="0" w:color="auto"/>
        <w:left w:val="none" w:sz="0" w:space="0" w:color="auto"/>
        <w:bottom w:val="none" w:sz="0" w:space="0" w:color="auto"/>
        <w:right w:val="none" w:sz="0" w:space="0" w:color="auto"/>
      </w:divBdr>
    </w:div>
    <w:div w:id="2104953983">
      <w:bodyDiv w:val="1"/>
      <w:marLeft w:val="0"/>
      <w:marRight w:val="0"/>
      <w:marTop w:val="0"/>
      <w:marBottom w:val="0"/>
      <w:divBdr>
        <w:top w:val="none" w:sz="0" w:space="0" w:color="auto"/>
        <w:left w:val="none" w:sz="0" w:space="0" w:color="auto"/>
        <w:bottom w:val="none" w:sz="0" w:space="0" w:color="auto"/>
        <w:right w:val="none" w:sz="0" w:space="0" w:color="auto"/>
      </w:divBdr>
    </w:div>
    <w:div w:id="2105219289">
      <w:bodyDiv w:val="1"/>
      <w:marLeft w:val="0"/>
      <w:marRight w:val="0"/>
      <w:marTop w:val="0"/>
      <w:marBottom w:val="0"/>
      <w:divBdr>
        <w:top w:val="none" w:sz="0" w:space="0" w:color="auto"/>
        <w:left w:val="none" w:sz="0" w:space="0" w:color="auto"/>
        <w:bottom w:val="none" w:sz="0" w:space="0" w:color="auto"/>
        <w:right w:val="none" w:sz="0" w:space="0" w:color="auto"/>
      </w:divBdr>
    </w:div>
    <w:div w:id="2115245544">
      <w:bodyDiv w:val="1"/>
      <w:marLeft w:val="0"/>
      <w:marRight w:val="0"/>
      <w:marTop w:val="0"/>
      <w:marBottom w:val="0"/>
      <w:divBdr>
        <w:top w:val="none" w:sz="0" w:space="0" w:color="auto"/>
        <w:left w:val="none" w:sz="0" w:space="0" w:color="auto"/>
        <w:bottom w:val="none" w:sz="0" w:space="0" w:color="auto"/>
        <w:right w:val="none" w:sz="0" w:space="0" w:color="auto"/>
      </w:divBdr>
    </w:div>
    <w:div w:id="2124423849">
      <w:bodyDiv w:val="1"/>
      <w:marLeft w:val="0"/>
      <w:marRight w:val="0"/>
      <w:marTop w:val="0"/>
      <w:marBottom w:val="0"/>
      <w:divBdr>
        <w:top w:val="none" w:sz="0" w:space="0" w:color="auto"/>
        <w:left w:val="none" w:sz="0" w:space="0" w:color="auto"/>
        <w:bottom w:val="none" w:sz="0" w:space="0" w:color="auto"/>
        <w:right w:val="none" w:sz="0" w:space="0" w:color="auto"/>
      </w:divBdr>
    </w:div>
    <w:div w:id="2124499486">
      <w:bodyDiv w:val="1"/>
      <w:marLeft w:val="0"/>
      <w:marRight w:val="0"/>
      <w:marTop w:val="0"/>
      <w:marBottom w:val="0"/>
      <w:divBdr>
        <w:top w:val="none" w:sz="0" w:space="0" w:color="auto"/>
        <w:left w:val="none" w:sz="0" w:space="0" w:color="auto"/>
        <w:bottom w:val="none" w:sz="0" w:space="0" w:color="auto"/>
        <w:right w:val="none" w:sz="0" w:space="0" w:color="auto"/>
      </w:divBdr>
    </w:div>
    <w:div w:id="2138375949">
      <w:bodyDiv w:val="1"/>
      <w:marLeft w:val="0"/>
      <w:marRight w:val="0"/>
      <w:marTop w:val="0"/>
      <w:marBottom w:val="0"/>
      <w:divBdr>
        <w:top w:val="none" w:sz="0" w:space="0" w:color="auto"/>
        <w:left w:val="none" w:sz="0" w:space="0" w:color="auto"/>
        <w:bottom w:val="none" w:sz="0" w:space="0" w:color="auto"/>
        <w:right w:val="none" w:sz="0" w:space="0" w:color="auto"/>
      </w:divBdr>
    </w:div>
    <w:div w:id="21402175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comments.xml.rels><?xml version="1.0" encoding="UTF-8" standalone="yes"?>
<Relationships xmlns="http://schemas.openxmlformats.org/package/2006/relationships"><Relationship Id="rId8" Type="http://schemas.openxmlformats.org/officeDocument/2006/relationships/hyperlink" Target="https://sd.iso.org/projects/project/90191/overview" TargetMode="External"/><Relationship Id="rId3" Type="http://schemas.openxmlformats.org/officeDocument/2006/relationships/hyperlink" Target="https://sd.iso.org/projects/project/90191/overview" TargetMode="External"/><Relationship Id="rId7" Type="http://schemas.openxmlformats.org/officeDocument/2006/relationships/hyperlink" Target="https://www.iso.org/sites/directives/current/part2/index.xhtml" TargetMode="External"/><Relationship Id="rId2" Type="http://schemas.openxmlformats.org/officeDocument/2006/relationships/hyperlink" Target="https://www.iso.org/sites/directives/current/part2/index.xhtml" TargetMode="External"/><Relationship Id="rId1" Type="http://schemas.openxmlformats.org/officeDocument/2006/relationships/hyperlink" Target="https://sd.iso.org/projects/project/90191/overview" TargetMode="External"/><Relationship Id="rId6" Type="http://schemas.openxmlformats.org/officeDocument/2006/relationships/hyperlink" Target="https://sd.iso.org/projects/project/90191/overview" TargetMode="External"/><Relationship Id="rId5" Type="http://schemas.openxmlformats.org/officeDocument/2006/relationships/hyperlink" Target="https://sd.iso.org/projects/project/90191/overview" TargetMode="External"/><Relationship Id="rId10" Type="http://schemas.openxmlformats.org/officeDocument/2006/relationships/hyperlink" Target="https://www.iso.org/ISO-house-style.html" TargetMode="External"/><Relationship Id="rId4" Type="http://schemas.openxmlformats.org/officeDocument/2006/relationships/hyperlink" Target="https://www.iso.org/sites/directives/current/part2/index.xhtml" TargetMode="External"/><Relationship Id="rId9" Type="http://schemas.openxmlformats.org/officeDocument/2006/relationships/hyperlink" Target="https://sd.iso.org/projects/project/90191/overview" TargetMode="External"/></Relationships>
</file>

<file path=word/_rels/document.xml.rels><?xml version="1.0" encoding="UTF-8" standalone="yes"?>
<Relationships xmlns="http://schemas.openxmlformats.org/package/2006/relationships"><Relationship Id="rId13" Type="http://schemas.openxmlformats.org/officeDocument/2006/relationships/hyperlink" Target="https://isotc.iso.org/livelink/livelink/open/jtc1sc29wg3" TargetMode="External"/><Relationship Id="rId18" Type="http://schemas.openxmlformats.org/officeDocument/2006/relationships/header" Target="header3.xml"/><Relationship Id="rId26" Type="http://schemas.openxmlformats.org/officeDocument/2006/relationships/footer" Target="footer4.xml"/><Relationship Id="rId21" Type="http://schemas.openxmlformats.org/officeDocument/2006/relationships/comments" Target="comments.xml"/><Relationship Id="rId34" Type="http://schemas.openxmlformats.org/officeDocument/2006/relationships/footer" Target="footer6.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2.xml"/><Relationship Id="rId25" Type="http://schemas.openxmlformats.org/officeDocument/2006/relationships/header" Target="header4.xml"/><Relationship Id="rId33" Type="http://schemas.openxmlformats.org/officeDocument/2006/relationships/header" Target="header6.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www.iso.org" TargetMode="Externa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microsoft.com/office/2018/08/relationships/commentsExtensible" Target="commentsExtensible.xml"/><Relationship Id="rId32" Type="http://schemas.openxmlformats.org/officeDocument/2006/relationships/footer" Target="footer5.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eader" Target="header2.xml"/><Relationship Id="rId23" Type="http://schemas.microsoft.com/office/2016/09/relationships/commentsIds" Target="commentsIds.xml"/><Relationship Id="rId28" Type="http://schemas.openxmlformats.org/officeDocument/2006/relationships/image" Target="media/image4.png"/><Relationship Id="rId36" Type="http://schemas.microsoft.com/office/2011/relationships/people" Target="people.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microsoft.com/office/2011/relationships/commentsExtended" Target="commentsExtended.xml"/><Relationship Id="rId27" Type="http://schemas.openxmlformats.org/officeDocument/2006/relationships/image" Target="media/image3.png"/><Relationship Id="rId30" Type="http://schemas.openxmlformats.org/officeDocument/2006/relationships/hyperlink" Target="https://www.encyclopedie-environnement.org/en/zoom/what-is-the-coulomb-friction-law/" TargetMode="External"/><Relationship Id="rId35" Type="http://schemas.openxmlformats.org/officeDocument/2006/relationships/fontTable" Target="fontTable.xml"/><Relationship Id="rId8" Type="http://schemas.openxmlformats.org/officeDocument/2006/relationships/settings" Target="settings.xml"/><Relationship Id="rId3" Type="http://schemas.openxmlformats.org/officeDocument/2006/relationships/customXml" Target="../customXml/item3.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afie\Documents\Custom%20Office%20Templates\VCM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IEEE2006OfficeOnline.xsl" StyleName="IEEE" Version="2006">
  <b:Source>
    <b:Tag>w19202</b:Tag>
    <b:SourceType>Report</b:SourceType>
    <b:Guid>{4B24F2C8-F664-4AF0-B965-75AB713F9D17}</b:Guid>
    <b:Author>
      <b:Author>
        <b:NameList>
          <b:Person>
            <b:Last>w19507</b:Last>
          </b:Person>
        </b:NameList>
      </b:Author>
    </b:Author>
    <b:Title>Evaluation Framework for Video Coding for Machines</b:Title>
    <b:Year>July 2020</b:Year>
    <b:City>Online</b:City>
    <b:RefOrder>2</b:RefOrder>
  </b:Source>
  <b:Source>
    <b:Tag>w19201</b:Tag>
    <b:SourceType>Report</b:SourceType>
    <b:Guid>{2182CB1A-164A-4445-8698-274A3C3EBA50}</b:Guid>
    <b:Author>
      <b:Author>
        <b:NameList>
          <b:Person>
            <b:Last>w19506</b:Last>
          </b:Person>
        </b:NameList>
      </b:Author>
    </b:Author>
    <b:Title>Use cases and draft requirements for Video Coding for Machines</b:Title>
    <b:Year>July 2020</b:Year>
    <b:City>Online</b:City>
    <b:RefOrder>1</b:RefOrder>
  </b:Source>
</b:Sources>
</file>

<file path=customXml/item3.xml><?xml version="1.0" encoding="utf-8"?>
<ct:contentTypeSchema xmlns:ct="http://schemas.microsoft.com/office/2006/metadata/contentType" xmlns:ma="http://schemas.microsoft.com/office/2006/metadata/properties/metaAttributes" ct:_="" ma:_="" ma:contentTypeName="Document" ma:contentTypeID="0x0101000FECC444E22E7D458709BD43C380C8A6" ma:contentTypeVersion="19" ma:contentTypeDescription="Create a new document." ma:contentTypeScope="" ma:versionID="da1c95a09c4e6700b4b7cb82b695b968">
  <xsd:schema xmlns:xsd="http://www.w3.org/2001/XMLSchema" xmlns:xs="http://www.w3.org/2001/XMLSchema" xmlns:p="http://schemas.microsoft.com/office/2006/metadata/properties" xmlns:ns2="673ca757-e2e8-4330-ac51-ae5d6abfcc87" xmlns:ns3="5418d544-1e61-4aae-824d-df8e7b3c1dce" targetNamespace="http://schemas.microsoft.com/office/2006/metadata/properties" ma:root="true" ma:fieldsID="e30fc4811edaf0cc651d0169e4407cdf" ns2:_="" ns3:_="">
    <xsd:import namespace="673ca757-e2e8-4330-ac51-ae5d6abfcc87"/>
    <xsd:import namespace="5418d544-1e61-4aae-824d-df8e7b3c1dc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3ca757-e2e8-4330-ac51-ae5d6abfcc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5d049dfe-3525-43e5-8f81-1f102b2aa2d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18d544-1e61-4aae-824d-df8e7b3c1dce"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1cb4dbb-b6cd-412b-a7ba-66eb136ba880}" ma:internalName="TaxCatchAll" ma:showField="CatchAllData" ma:web="5418d544-1e61-4aae-824d-df8e7b3c1dc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673ca757-e2e8-4330-ac51-ae5d6abfcc87">
      <Terms xmlns="http://schemas.microsoft.com/office/infopath/2007/PartnerControls"/>
    </lcf76f155ced4ddcb4097134ff3c332f>
    <TaxCatchAll xmlns="5418d544-1e61-4aae-824d-df8e7b3c1dce" xsi:nil="true"/>
  </documentManagement>
</p:properties>
</file>

<file path=customXml/itemProps1.xml><?xml version="1.0" encoding="utf-8"?>
<ds:datastoreItem xmlns:ds="http://schemas.openxmlformats.org/officeDocument/2006/customXml" ds:itemID="{FAAB6A1A-7C18-425E-A255-8EC9A53888E3}">
  <ds:schemaRefs>
    <ds:schemaRef ds:uri="http://schemas.microsoft.com/sharepoint/v3/contenttype/forms"/>
  </ds:schemaRefs>
</ds:datastoreItem>
</file>

<file path=customXml/itemProps2.xml><?xml version="1.0" encoding="utf-8"?>
<ds:datastoreItem xmlns:ds="http://schemas.openxmlformats.org/officeDocument/2006/customXml" ds:itemID="{E0DDC0CA-B3AF-4253-90CB-DF75E8769051}">
  <ds:schemaRefs>
    <ds:schemaRef ds:uri="http://schemas.openxmlformats.org/officeDocument/2006/bibliography"/>
  </ds:schemaRefs>
</ds:datastoreItem>
</file>

<file path=customXml/itemProps3.xml><?xml version="1.0" encoding="utf-8"?>
<ds:datastoreItem xmlns:ds="http://schemas.openxmlformats.org/officeDocument/2006/customXml" ds:itemID="{2612FDE0-4BEA-4839-A7C7-4DCDA405FC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3ca757-e2e8-4330-ac51-ae5d6abfcc87"/>
    <ds:schemaRef ds:uri="5418d544-1e61-4aae-824d-df8e7b3c1d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04BD9F01-3101-4750-85D2-AA8732B7DE75}">
  <ds:schemaRefs>
    <ds:schemaRef ds:uri="http://schemas.microsoft.com/office/2006/metadata/properties"/>
    <ds:schemaRef ds:uri="http://schemas.microsoft.com/office/infopath/2007/PartnerControls"/>
    <ds:schemaRef ds:uri="673ca757-e2e8-4330-ac51-ae5d6abfcc87"/>
    <ds:schemaRef ds:uri="5418d544-1e61-4aae-824d-df8e7b3c1dce"/>
  </ds:schemaRefs>
</ds:datastoreItem>
</file>

<file path=docProps/app.xml><?xml version="1.0" encoding="utf-8"?>
<Properties xmlns="http://schemas.openxmlformats.org/officeDocument/2006/extended-properties" xmlns:vt="http://schemas.openxmlformats.org/officeDocument/2006/docPropsVTypes">
  <Template>VCM_Template.dotx</Template>
  <TotalTime>1286</TotalTime>
  <Pages>38</Pages>
  <Words>10394</Words>
  <Characters>59250</Characters>
  <Application>Microsoft Office Word</Application>
  <DocSecurity>0</DocSecurity>
  <Lines>493</Lines>
  <Paragraphs>139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69505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 Yu</dc:creator>
  <cp:keywords/>
  <dc:description/>
  <cp:lastModifiedBy>Sylvain Lelievre</cp:lastModifiedBy>
  <cp:revision>223</cp:revision>
  <cp:lastPrinted>2025-05-08T07:18:00Z</cp:lastPrinted>
  <dcterms:created xsi:type="dcterms:W3CDTF">2025-05-16T12:24:00Z</dcterms:created>
  <dcterms:modified xsi:type="dcterms:W3CDTF">2026-02-10T12:54:00Z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y fmtid="{D5CDD505-2E9C-101B-9397-08002B2CF9AE}" pid="3" name="ContentTypeId">
    <vt:lpwstr>0x0101000FECC444E22E7D458709BD43C380C8A6</vt:lpwstr>
  </property>
  <property fmtid="{D5CDD505-2E9C-101B-9397-08002B2CF9AE}" pid="4" name="WGNumber">
    <vt:lpwstr>N01734</vt:lpwstr>
  </property>
  <property fmtid="{D5CDD505-2E9C-101B-9397-08002B2CF9AE}" pid="5" name="MediaServiceImageTags">
    <vt:lpwstr/>
  </property>
  <property fmtid="{D5CDD505-2E9C-101B-9397-08002B2CF9AE}" pid="6" name="MSIP_Label_bcf26ed8-713a-4e6c-8a04-66607341a11c_Enabled">
    <vt:lpwstr>true</vt:lpwstr>
  </property>
  <property fmtid="{D5CDD505-2E9C-101B-9397-08002B2CF9AE}" pid="7" name="MSIP_Label_bcf26ed8-713a-4e6c-8a04-66607341a11c_SetDate">
    <vt:lpwstr>2024-12-13T09:21:37Z</vt:lpwstr>
  </property>
  <property fmtid="{D5CDD505-2E9C-101B-9397-08002B2CF9AE}" pid="8" name="MSIP_Label_bcf26ed8-713a-4e6c-8a04-66607341a11c_Method">
    <vt:lpwstr>Privileged</vt:lpwstr>
  </property>
  <property fmtid="{D5CDD505-2E9C-101B-9397-08002B2CF9AE}" pid="9" name="MSIP_Label_bcf26ed8-713a-4e6c-8a04-66607341a11c_Name">
    <vt:lpwstr>Public</vt:lpwstr>
  </property>
  <property fmtid="{D5CDD505-2E9C-101B-9397-08002B2CF9AE}" pid="10" name="MSIP_Label_bcf26ed8-713a-4e6c-8a04-66607341a11c_SiteId">
    <vt:lpwstr>e351b779-f6d5-4e50-8568-80e922d180ae</vt:lpwstr>
  </property>
  <property fmtid="{D5CDD505-2E9C-101B-9397-08002B2CF9AE}" pid="11" name="MSIP_Label_bcf26ed8-713a-4e6c-8a04-66607341a11c_ActionId">
    <vt:lpwstr>18fcdb03-cae6-4fc7-8e11-f3ad6d313f0d</vt:lpwstr>
  </property>
  <property fmtid="{D5CDD505-2E9C-101B-9397-08002B2CF9AE}" pid="12" name="MSIP_Label_bcf26ed8-713a-4e6c-8a04-66607341a11c_ContentBits">
    <vt:lpwstr>0</vt:lpwstr>
  </property>
  <property fmtid="{D5CDD505-2E9C-101B-9397-08002B2CF9AE}" pid="13" name="x_a">
    <vt:bool>false</vt:bool>
  </property>
  <property fmtid="{D5CDD505-2E9C-101B-9397-08002B2CF9AE}" pid="14" name="x_p">
    <vt:bool>false</vt:bool>
  </property>
  <property fmtid="{D5CDD505-2E9C-101B-9397-08002B2CF9AE}" pid="15" name="x_t">
    <vt:bool>true</vt:bool>
  </property>
</Properties>
</file>