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220094418"/>
    <w:p w14:paraId="31B5C198" w14:textId="307D309C" w:rsidR="00E61018" w:rsidRDefault="00060E3E">
      <w:pPr>
        <w:pStyle w:val="Title"/>
        <w:tabs>
          <w:tab w:val="left" w:pos="4589"/>
        </w:tabs>
        <w:jc w:val="right"/>
        <w:rPr>
          <w:rFonts w:ascii="Times New Roman" w:hAnsi="Times New Roman" w:cs="Times New Roman"/>
          <w:sz w:val="28"/>
          <w:szCs w:val="28"/>
          <w:lang w:val="en-GB"/>
        </w:rPr>
      </w:pPr>
      <w:r>
        <w:rPr>
          <w:rFonts w:eastAsia="Calibri"/>
          <w:noProof/>
          <w:lang w:val="en-GB" w:eastAsia="ja-JP"/>
        </w:rPr>
        <mc:AlternateContent>
          <mc:Choice Requires="wpg">
            <w:drawing>
              <wp:anchor distT="0" distB="0" distL="114300" distR="114300" simplePos="0" relativeHeight="251658241" behindDoc="0" locked="0" layoutInCell="1" allowOverlap="1" wp14:anchorId="31B5C25A" wp14:editId="31B5C25B">
                <wp:simplePos x="0" y="0"/>
                <wp:positionH relativeFrom="page">
                  <wp:posOffset>632561</wp:posOffset>
                </wp:positionH>
                <wp:positionV relativeFrom="paragraph">
                  <wp:posOffset>59830</wp:posOffset>
                </wp:positionV>
                <wp:extent cx="1239520" cy="537845"/>
                <wp:effectExtent l="0" t="0" r="0" b="0"/>
                <wp:wrapNone/>
                <wp:docPr id="1"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0"/>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60800;o:allowoverlap:true;o:allowincell:true;mso-position-horizontal-relative:page;margin-left:49.8pt;mso-position-horizontal:absolute;mso-position-vertical-relative:text;margin-top:4.7pt;mso-position-vertical:absolute;width:97.6pt;height:42.4pt;">
                <v:path textboxrect="0,0,0,0"/>
                <v:imagedata r:id="rId16" o:title=""/>
              </v:shape>
            </w:pict>
          </mc:Fallback>
        </mc:AlternateContent>
      </w:r>
      <w:r>
        <w:rPr>
          <w:rFonts w:ascii="Times New Roman" w:hAnsi="Times New Roman" w:cs="Times New Roman"/>
          <w:sz w:val="28"/>
          <w:szCs w:val="28"/>
          <w:u w:val="single"/>
          <w:lang w:val="en-GB"/>
        </w:rPr>
        <w:t>ISO/IEC JTC 1/SC</w:t>
      </w:r>
      <w:r>
        <w:rPr>
          <w:rFonts w:ascii="Times New Roman" w:hAnsi="Times New Roman" w:cs="Times New Roman"/>
          <w:spacing w:val="-25"/>
          <w:sz w:val="28"/>
          <w:szCs w:val="28"/>
          <w:u w:val="single"/>
          <w:lang w:val="en-GB"/>
        </w:rPr>
        <w:t xml:space="preserve"> </w:t>
      </w:r>
      <w:r>
        <w:rPr>
          <w:rFonts w:ascii="Times New Roman" w:hAnsi="Times New Roman" w:cs="Times New Roman"/>
          <w:sz w:val="28"/>
          <w:szCs w:val="28"/>
          <w:u w:val="single"/>
          <w:lang w:val="en-GB"/>
        </w:rPr>
        <w:t xml:space="preserve">29/WG 03 </w:t>
      </w:r>
      <w:r>
        <w:rPr>
          <w:rFonts w:ascii="Times New Roman" w:hAnsi="Times New Roman" w:cs="Times New Roman"/>
          <w:sz w:val="48"/>
          <w:szCs w:val="48"/>
          <w:u w:val="single"/>
          <w:lang w:val="en-GB"/>
        </w:rPr>
        <w:t>N</w:t>
      </w:r>
      <w:r>
        <w:rPr>
          <w:rFonts w:ascii="Times New Roman" w:hAnsi="Times New Roman" w:cs="Times New Roman"/>
          <w:spacing w:val="28"/>
          <w:sz w:val="48"/>
          <w:szCs w:val="48"/>
          <w:u w:val="single"/>
          <w:lang w:val="en-GB"/>
        </w:rPr>
        <w:fldChar w:fldCharType="begin"/>
      </w:r>
      <w:r>
        <w:rPr>
          <w:rFonts w:ascii="Times New Roman" w:hAnsi="Times New Roman" w:cs="Times New Roman"/>
          <w:spacing w:val="28"/>
          <w:sz w:val="48"/>
          <w:szCs w:val="48"/>
          <w:u w:val="single"/>
          <w:lang w:val="en-GB"/>
        </w:rPr>
        <w:instrText xml:space="preserve"> DOCPROPERTY "WGNumber" \* MERGEFORMAT </w:instrText>
      </w:r>
      <w:r>
        <w:rPr>
          <w:rFonts w:ascii="Times New Roman" w:hAnsi="Times New Roman" w:cs="Times New Roman"/>
          <w:spacing w:val="28"/>
          <w:sz w:val="48"/>
          <w:szCs w:val="48"/>
          <w:u w:val="single"/>
          <w:lang w:val="en-GB"/>
        </w:rPr>
        <w:fldChar w:fldCharType="separate"/>
      </w:r>
      <w:r w:rsidR="00913869">
        <w:rPr>
          <w:rFonts w:ascii="Times New Roman" w:hAnsi="Times New Roman" w:cs="Times New Roman"/>
          <w:spacing w:val="28"/>
          <w:sz w:val="48"/>
          <w:szCs w:val="48"/>
          <w:u w:val="single"/>
          <w:lang w:val="en-GB"/>
        </w:rPr>
        <w:t>1721</w:t>
      </w:r>
      <w:bookmarkEnd w:id="0"/>
      <w:r>
        <w:rPr>
          <w:rFonts w:ascii="Times New Roman" w:hAnsi="Times New Roman" w:cs="Times New Roman"/>
          <w:spacing w:val="28"/>
          <w:sz w:val="48"/>
          <w:szCs w:val="48"/>
          <w:u w:val="single"/>
          <w:lang w:val="en-GB"/>
        </w:rPr>
        <w:fldChar w:fldCharType="end"/>
      </w:r>
    </w:p>
    <w:p w14:paraId="31B5C199" w14:textId="77777777" w:rsidR="00E61018" w:rsidRDefault="00E61018">
      <w:pPr>
        <w:rPr>
          <w:b/>
          <w:sz w:val="20"/>
          <w:lang w:val="en-GB"/>
        </w:rPr>
      </w:pPr>
    </w:p>
    <w:p w14:paraId="31B5C19A" w14:textId="77777777" w:rsidR="00E61018" w:rsidRDefault="00E61018">
      <w:pPr>
        <w:rPr>
          <w:b/>
          <w:sz w:val="20"/>
          <w:lang w:val="en-GB"/>
        </w:rPr>
      </w:pPr>
    </w:p>
    <w:p w14:paraId="31B5C19B" w14:textId="77777777" w:rsidR="00E61018" w:rsidRDefault="00060E3E">
      <w:pPr>
        <w:spacing w:before="3"/>
        <w:rPr>
          <w:b/>
          <w:sz w:val="23"/>
          <w:lang w:val="en-GB"/>
        </w:rPr>
      </w:pPr>
      <w:r>
        <w:rPr>
          <w:noProof/>
          <w:lang w:val="en-GB"/>
        </w:rPr>
        <mc:AlternateContent>
          <mc:Choice Requires="wps">
            <w:drawing>
              <wp:anchor distT="0" distB="0" distL="0" distR="0" simplePos="0" relativeHeight="251658240" behindDoc="1" locked="0" layoutInCell="1" allowOverlap="1" wp14:anchorId="31B5C25C" wp14:editId="31B5C25D">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5055" cy="971550"/>
                        </a:xfrm>
                        <a:prstGeom prst="rect">
                          <a:avLst/>
                        </a:prstGeom>
                        <a:noFill/>
                        <a:ln w="9754">
                          <a:solidFill>
                            <a:srgbClr val="000000"/>
                          </a:solidFill>
                          <a:miter lim="800000"/>
                          <a:headEnd/>
                          <a:tailEnd/>
                        </a:ln>
                      </wps:spPr>
                      <wps:txbx>
                        <w:txbxContent>
                          <w:p w14:paraId="31B5C26A" w14:textId="77777777" w:rsidR="00E61018" w:rsidRDefault="00060E3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B5C25C" id="Text Box 2" o:spid="_x0000_s1026"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" filled="f" strokeweight=".27094mm">
                <v:path arrowok="t"/>
                <v:textbox inset="0,0,0,0">
                  <w:txbxContent>
                    <w:p w14:paraId="31B5C26A" w14:textId="77777777" w:rsidR="00E61018" w:rsidRDefault="00060E3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rect>
            </w:pict>
          </mc:Fallback>
        </mc:AlternateContent>
      </w:r>
    </w:p>
    <w:p w14:paraId="31B5C19C" w14:textId="77777777"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Document</w:t>
      </w:r>
      <w:r>
        <w:rPr>
          <w:rFonts w:ascii="Times New Roman" w:hAnsi="Times New Roman" w:cs="Times New Roman"/>
          <w:b/>
          <w:spacing w:val="14"/>
          <w:lang w:val="en-GB"/>
        </w:rPr>
        <w:t xml:space="preserve"> </w:t>
      </w:r>
      <w:r>
        <w:rPr>
          <w:rFonts w:ascii="Times New Roman" w:hAnsi="Times New Roman" w:cs="Times New Roman"/>
          <w:b/>
          <w:lang w:val="en-GB"/>
        </w:rPr>
        <w:t>type:</w:t>
      </w:r>
      <w:r>
        <w:rPr>
          <w:rFonts w:ascii="Times New Roman" w:hAnsi="Times New Roman" w:cs="Times New Roman"/>
          <w:lang w:val="en-GB"/>
        </w:rPr>
        <w:tab/>
        <w:t>Output Document</w:t>
      </w:r>
    </w:p>
    <w:p w14:paraId="31B5C19D" w14:textId="4482C1EB" w:rsidR="00E61018" w:rsidRDefault="00060E3E">
      <w:pPr>
        <w:pStyle w:val="BodyText"/>
        <w:tabs>
          <w:tab w:val="left" w:pos="3099"/>
        </w:tabs>
        <w:spacing w:before="240"/>
        <w:ind w:left="3099" w:right="214" w:hanging="2996"/>
        <w:rPr>
          <w:rFonts w:ascii="Times New Roman" w:hAnsi="Times New Roman" w:cs="Times New Roman"/>
          <w:lang w:val="en-GB"/>
        </w:rPr>
      </w:pPr>
      <w:r>
        <w:rPr>
          <w:rFonts w:ascii="Times New Roman" w:hAnsi="Times New Roman" w:cs="Times New Roman"/>
          <w:b/>
          <w:lang w:val="en-GB"/>
        </w:rPr>
        <w:t>Title:</w:t>
      </w:r>
      <w:r>
        <w:rPr>
          <w:rFonts w:ascii="Times New Roman" w:hAnsi="Times New Roman" w:cs="Times New Roman"/>
          <w:lang w:val="en-GB"/>
        </w:rPr>
        <w:tab/>
      </w:r>
      <w:r>
        <w:rPr>
          <w:rFonts w:ascii="Times New Roman" w:hAnsi="Times New Roman" w:cs="Times New Roman"/>
          <w:lang w:val="en-GB"/>
        </w:rPr>
        <w:fldChar w:fldCharType="begin"/>
      </w:r>
      <w:r>
        <w:rPr>
          <w:rFonts w:ascii="Times New Roman" w:hAnsi="Times New Roman" w:cs="Times New Roman"/>
          <w:lang w:val="en-GB"/>
        </w:rPr>
        <w:instrText xml:space="preserve"> TITLE  \* MERGEFORMAT </w:instrText>
      </w:r>
      <w:r>
        <w:rPr>
          <w:rFonts w:ascii="Times New Roman" w:hAnsi="Times New Roman" w:cs="Times New Roman"/>
          <w:lang w:val="en-GB"/>
        </w:rPr>
        <w:fldChar w:fldCharType="separate"/>
      </w:r>
      <w:r w:rsidR="00913869">
        <w:rPr>
          <w:rFonts w:ascii="Times New Roman" w:hAnsi="Times New Roman" w:cs="Times New Roman"/>
          <w:lang w:val="en-GB"/>
        </w:rPr>
        <w:t>Workplan for the reference software and conformance for ISO/IEC 14496-34</w:t>
      </w:r>
      <w:r>
        <w:rPr>
          <w:rFonts w:ascii="Times New Roman" w:hAnsi="Times New Roman" w:cs="Times New Roman"/>
          <w:lang w:val="en-GB"/>
        </w:rPr>
        <w:fldChar w:fldCharType="end"/>
      </w:r>
    </w:p>
    <w:p w14:paraId="31B5C19E" w14:textId="77777777" w:rsidR="00E61018" w:rsidRDefault="00060E3E">
      <w:pPr>
        <w:pStyle w:val="BodyText"/>
        <w:tabs>
          <w:tab w:val="left" w:pos="3099"/>
        </w:tabs>
        <w:spacing w:before="240"/>
        <w:ind w:left="3099" w:right="214" w:hanging="2996"/>
        <w:rPr>
          <w:rFonts w:ascii="Times New Roman" w:hAnsi="Times New Roman" w:cs="Times New Roman"/>
          <w:lang w:val="en-GB"/>
        </w:rPr>
      </w:pPr>
      <w:r>
        <w:rPr>
          <w:rFonts w:ascii="Times New Roman" w:hAnsi="Times New Roman" w:cs="Times New Roman"/>
          <w:b/>
          <w:lang w:val="en-GB"/>
        </w:rPr>
        <w:t>Status:</w:t>
      </w:r>
      <w:r>
        <w:rPr>
          <w:rFonts w:ascii="Times New Roman" w:hAnsi="Times New Roman" w:cs="Times New Roman"/>
          <w:lang w:val="en-GB"/>
        </w:rPr>
        <w:tab/>
        <w:t>Approved</w:t>
      </w:r>
    </w:p>
    <w:p w14:paraId="31B5C19F" w14:textId="2E4D6090"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Date</w:t>
      </w:r>
      <w:r>
        <w:rPr>
          <w:rFonts w:ascii="Times New Roman" w:hAnsi="Times New Roman" w:cs="Times New Roman"/>
          <w:b/>
          <w:spacing w:val="-16"/>
          <w:lang w:val="en-GB"/>
        </w:rPr>
        <w:t xml:space="preserve"> </w:t>
      </w:r>
      <w:r>
        <w:rPr>
          <w:rFonts w:ascii="Times New Roman" w:hAnsi="Times New Roman" w:cs="Times New Roman"/>
          <w:b/>
          <w:lang w:val="en-GB"/>
        </w:rPr>
        <w:t>of</w:t>
      </w:r>
      <w:r>
        <w:rPr>
          <w:rFonts w:ascii="Times New Roman" w:hAnsi="Times New Roman" w:cs="Times New Roman"/>
          <w:b/>
          <w:spacing w:val="-16"/>
          <w:lang w:val="en-GB"/>
        </w:rPr>
        <w:t xml:space="preserve"> </w:t>
      </w:r>
      <w:r>
        <w:rPr>
          <w:rFonts w:ascii="Times New Roman" w:hAnsi="Times New Roman" w:cs="Times New Roman"/>
          <w:b/>
          <w:lang w:val="en-GB"/>
        </w:rPr>
        <w:t>document:</w:t>
      </w:r>
      <w:r>
        <w:rPr>
          <w:rFonts w:ascii="Times New Roman" w:hAnsi="Times New Roman" w:cs="Times New Roman"/>
          <w:lang w:val="en-GB"/>
        </w:rPr>
        <w:tab/>
      </w:r>
      <w:r>
        <w:rPr>
          <w:rFonts w:ascii="Times New Roman" w:hAnsi="Times New Roman" w:cs="Times New Roman"/>
          <w:lang w:val="en-GB"/>
        </w:rPr>
        <w:fldChar w:fldCharType="begin"/>
      </w:r>
      <w:r>
        <w:rPr>
          <w:rFonts w:ascii="Times New Roman" w:hAnsi="Times New Roman" w:cs="Times New Roman"/>
          <w:lang w:val="en-GB"/>
        </w:rPr>
        <w:instrText xml:space="preserve"> SAVEDATE  \@ "yyyy-MM-dd" </w:instrText>
      </w:r>
      <w:r>
        <w:rPr>
          <w:rFonts w:ascii="Times New Roman" w:hAnsi="Times New Roman" w:cs="Times New Roman"/>
          <w:lang w:val="en-GB"/>
        </w:rPr>
        <w:fldChar w:fldCharType="separate"/>
      </w:r>
      <w:r w:rsidR="001E74DE">
        <w:rPr>
          <w:rFonts w:ascii="Times New Roman" w:hAnsi="Times New Roman" w:cs="Times New Roman"/>
          <w:noProof/>
          <w:lang w:val="en-GB"/>
        </w:rPr>
        <w:t>2026-01-23</w:t>
      </w:r>
      <w:r>
        <w:rPr>
          <w:rFonts w:ascii="Times New Roman" w:hAnsi="Times New Roman" w:cs="Times New Roman"/>
          <w:lang w:val="en-GB"/>
        </w:rPr>
        <w:fldChar w:fldCharType="end"/>
      </w:r>
    </w:p>
    <w:p w14:paraId="31B5C1A0" w14:textId="77777777"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Source:</w:t>
      </w:r>
      <w:r>
        <w:rPr>
          <w:rFonts w:ascii="Times New Roman" w:hAnsi="Times New Roman" w:cs="Times New Roman"/>
          <w:lang w:val="en-GB"/>
        </w:rPr>
        <w:tab/>
        <w:t>ISO/IEC JTC 1/SC 29/WG 03</w:t>
      </w:r>
    </w:p>
    <w:p w14:paraId="31B5C1A1" w14:textId="7B6E866A"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No.</w:t>
      </w:r>
      <w:r>
        <w:rPr>
          <w:rFonts w:ascii="Times New Roman" w:hAnsi="Times New Roman" w:cs="Times New Roman"/>
          <w:b/>
          <w:spacing w:val="5"/>
          <w:lang w:val="en-GB"/>
        </w:rPr>
        <w:t xml:space="preserve"> </w:t>
      </w:r>
      <w:r>
        <w:rPr>
          <w:rFonts w:ascii="Times New Roman" w:hAnsi="Times New Roman" w:cs="Times New Roman"/>
          <w:b/>
          <w:lang w:val="en-GB"/>
        </w:rPr>
        <w:t>of</w:t>
      </w:r>
      <w:r>
        <w:rPr>
          <w:rFonts w:ascii="Times New Roman" w:hAnsi="Times New Roman" w:cs="Times New Roman"/>
          <w:b/>
          <w:spacing w:val="6"/>
          <w:lang w:val="en-GB"/>
        </w:rPr>
        <w:t xml:space="preserve"> </w:t>
      </w:r>
      <w:r>
        <w:rPr>
          <w:rFonts w:ascii="Times New Roman" w:hAnsi="Times New Roman" w:cs="Times New Roman"/>
          <w:b/>
          <w:lang w:val="en-GB"/>
        </w:rPr>
        <w:t>pages:</w:t>
      </w:r>
      <w:r>
        <w:rPr>
          <w:rFonts w:ascii="Times New Roman" w:hAnsi="Times New Roman" w:cs="Times New Roman"/>
          <w:lang w:val="en-GB"/>
        </w:rPr>
        <w:tab/>
      </w:r>
      <w:r>
        <w:rPr>
          <w:rFonts w:ascii="Times New Roman" w:hAnsi="Times New Roman" w:cs="Times New Roman"/>
          <w:lang w:val="en-GB"/>
        </w:rPr>
        <w:fldChar w:fldCharType="begin"/>
      </w:r>
      <w:r>
        <w:rPr>
          <w:rFonts w:ascii="Times New Roman" w:hAnsi="Times New Roman" w:cs="Times New Roman"/>
          <w:lang w:val="en-GB"/>
        </w:rPr>
        <w:instrText xml:space="preserve"> NUMPAGES  \* Arabic </w:instrText>
      </w:r>
      <w:r>
        <w:rPr>
          <w:rFonts w:ascii="Times New Roman" w:hAnsi="Times New Roman" w:cs="Times New Roman"/>
          <w:lang w:val="en-GB"/>
        </w:rPr>
        <w:fldChar w:fldCharType="separate"/>
      </w:r>
      <w:r w:rsidR="00913869">
        <w:rPr>
          <w:rFonts w:ascii="Times New Roman" w:hAnsi="Times New Roman" w:cs="Times New Roman"/>
          <w:noProof/>
          <w:lang w:val="en-GB"/>
        </w:rPr>
        <w:t>7</w:t>
      </w:r>
      <w:r>
        <w:rPr>
          <w:rFonts w:ascii="Times New Roman" w:hAnsi="Times New Roman" w:cs="Times New Roman"/>
          <w:lang w:val="en-GB"/>
        </w:rPr>
        <w:fldChar w:fldCharType="end"/>
      </w:r>
      <w:r>
        <w:rPr>
          <w:rFonts w:ascii="Times New Roman" w:hAnsi="Times New Roman" w:cs="Times New Roman"/>
          <w:lang w:val="en-GB"/>
        </w:rPr>
        <w:t xml:space="preserve"> (with cover</w:t>
      </w:r>
      <w:r>
        <w:rPr>
          <w:rFonts w:ascii="Times New Roman" w:hAnsi="Times New Roman" w:cs="Times New Roman"/>
          <w:spacing w:val="-10"/>
          <w:lang w:val="en-GB"/>
        </w:rPr>
        <w:t xml:space="preserve"> </w:t>
      </w:r>
      <w:r>
        <w:rPr>
          <w:rFonts w:ascii="Times New Roman" w:hAnsi="Times New Roman" w:cs="Times New Roman"/>
          <w:lang w:val="en-GB"/>
        </w:rPr>
        <w:t>page)</w:t>
      </w:r>
    </w:p>
    <w:p w14:paraId="31B5C1A2" w14:textId="77777777"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Email</w:t>
      </w:r>
      <w:r>
        <w:rPr>
          <w:rFonts w:ascii="Times New Roman" w:hAnsi="Times New Roman" w:cs="Times New Roman"/>
          <w:b/>
          <w:spacing w:val="5"/>
          <w:lang w:val="en-GB"/>
        </w:rPr>
        <w:t xml:space="preserve"> </w:t>
      </w:r>
      <w:r>
        <w:rPr>
          <w:rFonts w:ascii="Times New Roman" w:hAnsi="Times New Roman" w:cs="Times New Roman"/>
          <w:b/>
          <w:lang w:val="en-GB"/>
        </w:rPr>
        <w:t>of</w:t>
      </w:r>
      <w:r>
        <w:rPr>
          <w:rFonts w:ascii="Times New Roman" w:hAnsi="Times New Roman" w:cs="Times New Roman"/>
          <w:b/>
          <w:spacing w:val="6"/>
          <w:lang w:val="en-GB"/>
        </w:rPr>
        <w:t xml:space="preserve"> </w:t>
      </w:r>
      <w:r>
        <w:rPr>
          <w:rFonts w:ascii="Times New Roman" w:hAnsi="Times New Roman" w:cs="Times New Roman"/>
          <w:b/>
          <w:lang w:val="en-GB"/>
        </w:rPr>
        <w:t>Convenor:</w:t>
      </w:r>
      <w:r>
        <w:rPr>
          <w:rFonts w:ascii="Times New Roman" w:hAnsi="Times New Roman" w:cs="Times New Roman"/>
          <w:lang w:val="en-GB"/>
        </w:rPr>
        <w:tab/>
        <w:t>young.L @ samsung . com</w:t>
      </w:r>
    </w:p>
    <w:p w14:paraId="31B5C1A3" w14:textId="5A2782C6" w:rsidR="00E61018" w:rsidRDefault="00060E3E">
      <w:pPr>
        <w:tabs>
          <w:tab w:val="left" w:pos="3099"/>
        </w:tabs>
        <w:spacing w:before="240"/>
        <w:ind w:left="104"/>
        <w:rPr>
          <w:rFonts w:ascii="Times New Roman" w:hAnsi="Times New Roman" w:cs="Times New Roman"/>
          <w:color w:val="0000EE"/>
          <w:lang w:val="en-GB"/>
        </w:rPr>
      </w:pPr>
      <w:r>
        <w:rPr>
          <w:rFonts w:ascii="Times New Roman" w:hAnsi="Times New Roman" w:cs="Times New Roman"/>
          <w:b/>
          <w:lang w:val="en-GB"/>
        </w:rPr>
        <w:t>Committee</w:t>
      </w:r>
      <w:r>
        <w:rPr>
          <w:rFonts w:ascii="Times New Roman" w:hAnsi="Times New Roman" w:cs="Times New Roman"/>
          <w:b/>
          <w:spacing w:val="-6"/>
          <w:lang w:val="en-GB"/>
        </w:rPr>
        <w:t xml:space="preserve"> </w:t>
      </w:r>
      <w:r>
        <w:rPr>
          <w:rFonts w:ascii="Times New Roman" w:hAnsi="Times New Roman" w:cs="Times New Roman"/>
          <w:b/>
          <w:lang w:val="en-GB"/>
        </w:rPr>
        <w:t>URL:</w:t>
      </w:r>
      <w:r>
        <w:rPr>
          <w:rFonts w:ascii="Times New Roman" w:hAnsi="Times New Roman" w:cs="Times New Roman"/>
          <w:lang w:val="en-GB"/>
        </w:rPr>
        <w:tab/>
      </w:r>
      <w:hyperlink r:id="rId17" w:history="1">
        <w:r>
          <w:rPr>
            <w:rStyle w:val="Hyperlink"/>
            <w:rFonts w:ascii="Times New Roman" w:hAnsi="Times New Roman" w:cs="Times New Roman"/>
            <w:u w:val="none"/>
            <w:lang w:val="en-GB"/>
          </w:rPr>
          <w:t>https://isotc.iso.org/livelink/livelink/open/jtc1sc29wg3</w:t>
        </w:r>
      </w:hyperlink>
    </w:p>
    <w:p w14:paraId="31B5C1A4" w14:textId="77777777" w:rsidR="00E61018" w:rsidRDefault="00E61018">
      <w:pPr>
        <w:tabs>
          <w:tab w:val="left" w:pos="3099"/>
        </w:tabs>
        <w:ind w:left="104"/>
        <w:rPr>
          <w:color w:val="0000EE"/>
          <w:u w:val="single"/>
          <w:lang w:val="en-GB"/>
        </w:rPr>
      </w:pPr>
    </w:p>
    <w:p w14:paraId="31B5C1A5" w14:textId="77777777" w:rsidR="00E61018" w:rsidRDefault="00E61018">
      <w:pPr>
        <w:tabs>
          <w:tab w:val="left" w:pos="3099"/>
        </w:tabs>
        <w:ind w:left="104"/>
        <w:rPr>
          <w:color w:val="0000EE"/>
          <w:u w:val="single"/>
          <w:lang w:val="en-GB"/>
        </w:rPr>
        <w:sectPr w:rsidR="00E61018">
          <w:headerReference w:type="even" r:id="rId18"/>
          <w:headerReference w:type="default" r:id="rId19"/>
          <w:footerReference w:type="even" r:id="rId20"/>
          <w:footerReference w:type="default" r:id="rId21"/>
          <w:headerReference w:type="first" r:id="rId22"/>
          <w:footerReference w:type="first" r:id="rId23"/>
          <w:type w:val="continuous"/>
          <w:pgSz w:w="11900" w:h="16840"/>
          <w:pgMar w:top="540" w:right="980" w:bottom="280" w:left="1000" w:header="720" w:footer="720" w:gutter="0"/>
          <w:cols w:space="720"/>
          <w:docGrid w:linePitch="360"/>
        </w:sectPr>
      </w:pPr>
    </w:p>
    <w:p w14:paraId="31B5C1A6" w14:textId="77777777" w:rsidR="00E61018" w:rsidRDefault="00060E3E">
      <w:pPr>
        <w:jc w:val="center"/>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lastRenderedPageBreak/>
        <w:t>INTERNATIONAL ORGANIZATION FOR STANDARDIZATION</w:t>
      </w:r>
    </w:p>
    <w:p w14:paraId="31B5C1A7" w14:textId="77777777" w:rsidR="00E61018" w:rsidRDefault="00060E3E">
      <w:pPr>
        <w:jc w:val="center"/>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ORGANISATION INTERNATIONALE DE NORMALISATION</w:t>
      </w:r>
    </w:p>
    <w:p w14:paraId="31B5C1A8" w14:textId="77777777" w:rsidR="00E61018" w:rsidRDefault="00060E3E">
      <w:pPr>
        <w:jc w:val="center"/>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ISO/IEC JTC 1/SC 29/WG 03 MPEG SYSTEMS</w:t>
      </w:r>
    </w:p>
    <w:p w14:paraId="31B5C1A9" w14:textId="58D76354" w:rsidR="00E61018" w:rsidRDefault="00060E3E">
      <w:pPr>
        <w:jc w:val="right"/>
        <w:rPr>
          <w:rFonts w:ascii="Times New Roman" w:eastAsia="SimSun" w:hAnsi="Times New Roman" w:cs="Times New Roman"/>
          <w:b/>
          <w:sz w:val="48"/>
          <w:lang w:val="en-GB" w:eastAsia="zh-CN"/>
        </w:rPr>
      </w:pPr>
      <w:r>
        <w:rPr>
          <w:rFonts w:ascii="Times New Roman" w:eastAsia="SimSun" w:hAnsi="Times New Roman" w:cs="Times New Roman"/>
          <w:b/>
          <w:sz w:val="28"/>
          <w:lang w:val="en-GB" w:eastAsia="zh-CN"/>
        </w:rPr>
        <w:t xml:space="preserve">ISO/IEC JTC 1/SC 29/WG 03 </w:t>
      </w:r>
      <w:r>
        <w:rPr>
          <w:rFonts w:ascii="Times New Roman" w:eastAsia="SimSun" w:hAnsi="Times New Roman" w:cs="Times New Roman"/>
          <w:b/>
          <w:sz w:val="48"/>
          <w:lang w:val="en-GB" w:eastAsia="zh-CN"/>
        </w:rPr>
        <w:t>N</w:t>
      </w:r>
      <w:r>
        <w:rPr>
          <w:rFonts w:ascii="Times New Roman" w:eastAsia="SimSun" w:hAnsi="Times New Roman" w:cs="Times New Roman"/>
          <w:b/>
          <w:sz w:val="48"/>
          <w:lang w:val="en-GB" w:eastAsia="zh-CN"/>
        </w:rPr>
        <w:fldChar w:fldCharType="begin"/>
      </w:r>
      <w:r>
        <w:rPr>
          <w:rFonts w:ascii="Times New Roman" w:eastAsia="SimSun" w:hAnsi="Times New Roman" w:cs="Times New Roman"/>
          <w:b/>
          <w:sz w:val="48"/>
          <w:lang w:val="en-GB" w:eastAsia="zh-CN"/>
        </w:rPr>
        <w:instrText xml:space="preserve"> DOCPROPERTY "WGNumber" \* MERGEFORMAT </w:instrText>
      </w:r>
      <w:r>
        <w:rPr>
          <w:rFonts w:ascii="Times New Roman" w:eastAsia="SimSun" w:hAnsi="Times New Roman" w:cs="Times New Roman"/>
          <w:b/>
          <w:sz w:val="48"/>
          <w:lang w:val="en-GB" w:eastAsia="zh-CN"/>
        </w:rPr>
        <w:fldChar w:fldCharType="separate"/>
      </w:r>
      <w:r w:rsidR="00913869">
        <w:rPr>
          <w:rFonts w:ascii="Times New Roman" w:eastAsia="SimSun" w:hAnsi="Times New Roman" w:cs="Times New Roman"/>
          <w:b/>
          <w:sz w:val="48"/>
          <w:lang w:val="en-GB" w:eastAsia="zh-CN"/>
        </w:rPr>
        <w:t>1721</w:t>
      </w:r>
      <w:r>
        <w:rPr>
          <w:rFonts w:ascii="Times New Roman" w:eastAsia="SimSun" w:hAnsi="Times New Roman" w:cs="Times New Roman"/>
          <w:b/>
          <w:sz w:val="48"/>
          <w:lang w:val="en-GB" w:eastAsia="zh-CN"/>
        </w:rPr>
        <w:fldChar w:fldCharType="end"/>
      </w:r>
    </w:p>
    <w:p w14:paraId="31B5C1AA" w14:textId="40401BF5" w:rsidR="00E61018" w:rsidRPr="001E74DE" w:rsidRDefault="001E74DE">
      <w:pPr>
        <w:spacing w:after="480"/>
        <w:jc w:val="right"/>
        <w:rPr>
          <w:rFonts w:ascii="Times New Roman" w:eastAsia="SimSun" w:hAnsi="Times New Roman" w:cs="Times New Roman"/>
          <w:b/>
          <w:sz w:val="28"/>
          <w:lang w:eastAsia="zh-CN"/>
        </w:rPr>
      </w:pPr>
      <w:r>
        <w:rPr>
          <w:rFonts w:ascii="Times New Roman" w:eastAsia="SimSun" w:hAnsi="Times New Roman" w:cs="Times New Roman"/>
          <w:b/>
          <w:sz w:val="28"/>
          <w:lang w:val="en-GB" w:eastAsia="zh-CN"/>
        </w:rPr>
        <w:t>January</w:t>
      </w:r>
      <w:r>
        <w:rPr>
          <w:rFonts w:ascii="Times New Roman" w:eastAsia="SimSun" w:hAnsi="Times New Roman" w:cs="Times New Roman"/>
          <w:b/>
          <w:sz w:val="28"/>
          <w:lang w:val="en-GB" w:eastAsia="zh-CN"/>
        </w:rPr>
        <w:t xml:space="preserve"> </w:t>
      </w:r>
      <w:r w:rsidR="00060E3E">
        <w:rPr>
          <w:rFonts w:ascii="Times New Roman" w:eastAsia="SimSun" w:hAnsi="Times New Roman" w:cs="Times New Roman"/>
          <w:b/>
          <w:sz w:val="28"/>
          <w:lang w:val="en-GB" w:eastAsia="zh-CN"/>
        </w:rPr>
        <w:t>202</w:t>
      </w:r>
      <w:r>
        <w:rPr>
          <w:rFonts w:ascii="Times New Roman" w:eastAsia="SimSun" w:hAnsi="Times New Roman" w:cs="Times New Roman"/>
          <w:b/>
          <w:sz w:val="28"/>
          <w:lang w:val="en-GB" w:eastAsia="zh-CN"/>
        </w:rPr>
        <w:t>6</w:t>
      </w:r>
      <w:r w:rsidR="00060E3E">
        <w:rPr>
          <w:rFonts w:ascii="Times New Roman" w:eastAsia="SimSun" w:hAnsi="Times New Roman" w:cs="Times New Roman"/>
          <w:b/>
          <w:sz w:val="28"/>
          <w:lang w:val="en-GB" w:eastAsia="zh-CN"/>
        </w:rPr>
        <w:t xml:space="preserve">, </w:t>
      </w:r>
      <w:r>
        <w:rPr>
          <w:rFonts w:ascii="Times New Roman" w:eastAsia="SimSun" w:hAnsi="Times New Roman" w:cs="Times New Roman"/>
          <w:b/>
          <w:sz w:val="28"/>
          <w:lang w:val="en-GB" w:eastAsia="zh-CN"/>
        </w:rPr>
        <w:t>online</w:t>
      </w:r>
    </w:p>
    <w:tbl>
      <w:tblPr>
        <w:tblW w:w="9214" w:type="dxa"/>
        <w:tblLook w:val="01E0" w:firstRow="1" w:lastRow="1" w:firstColumn="1" w:lastColumn="1" w:noHBand="0" w:noVBand="0"/>
      </w:tblPr>
      <w:tblGrid>
        <w:gridCol w:w="1890"/>
        <w:gridCol w:w="7324"/>
      </w:tblGrid>
      <w:tr w:rsidR="00E61018" w14:paraId="31B5C1AD" w14:textId="77777777" w:rsidTr="00D70E7D">
        <w:tc>
          <w:tcPr>
            <w:tcW w:w="1890" w:type="dxa"/>
          </w:tcPr>
          <w:p w14:paraId="31B5C1AB" w14:textId="77777777" w:rsidR="00E61018" w:rsidRDefault="00060E3E">
            <w:pPr>
              <w:rPr>
                <w:rFonts w:ascii="Times New Roman" w:hAnsi="Times New Roman" w:cs="Times New Roman"/>
                <w:b/>
                <w:lang w:val="en-GB"/>
              </w:rPr>
            </w:pPr>
            <w:bookmarkStart w:id="1" w:name="_Hlk140813089"/>
            <w:r>
              <w:rPr>
                <w:rFonts w:ascii="Times New Roman" w:hAnsi="Times New Roman" w:cs="Times New Roman"/>
                <w:b/>
                <w:lang w:val="en-GB"/>
              </w:rPr>
              <w:t>Title</w:t>
            </w:r>
          </w:p>
        </w:tc>
        <w:tc>
          <w:tcPr>
            <w:tcW w:w="7324" w:type="dxa"/>
          </w:tcPr>
          <w:p w14:paraId="31B5C1AC" w14:textId="604AD044" w:rsidR="00E61018" w:rsidRDefault="00060E3E">
            <w:pPr>
              <w:rPr>
                <w:rFonts w:ascii="Times New Roman" w:hAnsi="Times New Roman" w:cs="Times New Roman"/>
                <w:b/>
                <w:lang w:val="en-GB"/>
              </w:rPr>
            </w:pPr>
            <w:r>
              <w:rPr>
                <w:rFonts w:ascii="Times New Roman" w:hAnsi="Times New Roman" w:cs="Times New Roman"/>
                <w:b/>
                <w:lang w:val="en-GB"/>
              </w:rPr>
              <w:fldChar w:fldCharType="begin"/>
            </w:r>
            <w:r>
              <w:rPr>
                <w:rFonts w:ascii="Times New Roman" w:hAnsi="Times New Roman" w:cs="Times New Roman"/>
                <w:b/>
                <w:lang w:val="en-GB"/>
              </w:rPr>
              <w:instrText xml:space="preserve"> TITLE  \* MERGEFORMAT </w:instrText>
            </w:r>
            <w:r>
              <w:rPr>
                <w:rFonts w:ascii="Times New Roman" w:hAnsi="Times New Roman" w:cs="Times New Roman"/>
                <w:b/>
                <w:lang w:val="en-GB"/>
              </w:rPr>
              <w:fldChar w:fldCharType="separate"/>
            </w:r>
            <w:r w:rsidR="00913869">
              <w:rPr>
                <w:rFonts w:ascii="Times New Roman" w:hAnsi="Times New Roman" w:cs="Times New Roman"/>
                <w:b/>
                <w:lang w:val="en-GB"/>
              </w:rPr>
              <w:t>Workplan for the reference software and conformance for ISO/IEC 14496-34</w:t>
            </w:r>
            <w:r>
              <w:rPr>
                <w:rFonts w:ascii="Times New Roman" w:hAnsi="Times New Roman" w:cs="Times New Roman"/>
                <w:b/>
                <w:lang w:val="en-GB"/>
              </w:rPr>
              <w:fldChar w:fldCharType="end"/>
            </w:r>
          </w:p>
        </w:tc>
      </w:tr>
      <w:tr w:rsidR="00E61018" w14:paraId="31B5C1B0" w14:textId="77777777" w:rsidTr="00D70E7D">
        <w:tc>
          <w:tcPr>
            <w:tcW w:w="1890" w:type="dxa"/>
          </w:tcPr>
          <w:p w14:paraId="31B5C1AE" w14:textId="77777777" w:rsidR="00E61018" w:rsidRDefault="00060E3E">
            <w:pPr>
              <w:rPr>
                <w:rFonts w:ascii="Times New Roman" w:hAnsi="Times New Roman" w:cs="Times New Roman"/>
                <w:b/>
                <w:lang w:val="en-GB"/>
              </w:rPr>
            </w:pPr>
            <w:r>
              <w:rPr>
                <w:rFonts w:ascii="Times New Roman" w:hAnsi="Times New Roman" w:cs="Times New Roman"/>
                <w:b/>
                <w:lang w:val="en-GB"/>
              </w:rPr>
              <w:t>Source</w:t>
            </w:r>
          </w:p>
        </w:tc>
        <w:tc>
          <w:tcPr>
            <w:tcW w:w="7324" w:type="dxa"/>
          </w:tcPr>
          <w:p w14:paraId="31B5C1AF" w14:textId="77777777" w:rsidR="00E61018" w:rsidRDefault="00060E3E">
            <w:pPr>
              <w:tabs>
                <w:tab w:val="left" w:pos="5333"/>
              </w:tabs>
              <w:rPr>
                <w:rFonts w:ascii="Times New Roman" w:hAnsi="Times New Roman" w:cs="Times New Roman"/>
                <w:b/>
                <w:lang w:val="en-GB"/>
              </w:rPr>
            </w:pPr>
            <w:r>
              <w:rPr>
                <w:rFonts w:ascii="Times New Roman" w:hAnsi="Times New Roman" w:cs="Times New Roman"/>
                <w:b/>
                <w:lang w:val="en-GB"/>
              </w:rPr>
              <w:t>WG 03, MPEG Systems</w:t>
            </w:r>
            <w:r>
              <w:rPr>
                <w:rFonts w:ascii="Times New Roman" w:hAnsi="Times New Roman" w:cs="Times New Roman"/>
                <w:b/>
                <w:lang w:val="en-GB"/>
              </w:rPr>
              <w:tab/>
            </w:r>
          </w:p>
        </w:tc>
      </w:tr>
      <w:tr w:rsidR="00E61018" w14:paraId="31B5C1B3" w14:textId="77777777" w:rsidTr="00D70E7D">
        <w:tc>
          <w:tcPr>
            <w:tcW w:w="1890" w:type="dxa"/>
          </w:tcPr>
          <w:p w14:paraId="31B5C1B1" w14:textId="77777777" w:rsidR="00E61018" w:rsidRDefault="00060E3E">
            <w:pPr>
              <w:rPr>
                <w:rFonts w:ascii="Times New Roman" w:hAnsi="Times New Roman" w:cs="Times New Roman"/>
                <w:b/>
                <w:lang w:val="en-GB"/>
              </w:rPr>
            </w:pPr>
            <w:r>
              <w:rPr>
                <w:rFonts w:ascii="Times New Roman" w:hAnsi="Times New Roman" w:cs="Times New Roman"/>
                <w:b/>
                <w:lang w:val="en-GB"/>
              </w:rPr>
              <w:t>Status</w:t>
            </w:r>
          </w:p>
        </w:tc>
        <w:tc>
          <w:tcPr>
            <w:tcW w:w="7324" w:type="dxa"/>
          </w:tcPr>
          <w:p w14:paraId="31B5C1B2" w14:textId="77777777" w:rsidR="00E61018" w:rsidRDefault="00060E3E">
            <w:pPr>
              <w:rPr>
                <w:rFonts w:ascii="Times New Roman" w:hAnsi="Times New Roman" w:cs="Times New Roman"/>
                <w:b/>
                <w:lang w:val="en-GB"/>
              </w:rPr>
            </w:pPr>
            <w:r>
              <w:rPr>
                <w:rFonts w:ascii="Times New Roman" w:hAnsi="Times New Roman" w:cs="Times New Roman"/>
                <w:b/>
                <w:lang w:val="en-GB"/>
              </w:rPr>
              <w:t>Approved</w:t>
            </w:r>
          </w:p>
        </w:tc>
      </w:tr>
      <w:tr w:rsidR="00E61018" w14:paraId="31B5C1B6" w14:textId="77777777" w:rsidTr="00D70E7D">
        <w:tc>
          <w:tcPr>
            <w:tcW w:w="1890" w:type="dxa"/>
          </w:tcPr>
          <w:p w14:paraId="31B5C1B4" w14:textId="77777777" w:rsidR="00E61018" w:rsidRDefault="00060E3E">
            <w:pPr>
              <w:rPr>
                <w:rFonts w:ascii="Times New Roman" w:hAnsi="Times New Roman" w:cs="Times New Roman"/>
                <w:b/>
                <w:lang w:val="en-GB"/>
              </w:rPr>
            </w:pPr>
            <w:r>
              <w:rPr>
                <w:rFonts w:ascii="Times New Roman" w:hAnsi="Times New Roman" w:cs="Times New Roman"/>
                <w:b/>
                <w:lang w:val="en-GB"/>
              </w:rPr>
              <w:t>Serial Number</w:t>
            </w:r>
          </w:p>
        </w:tc>
        <w:tc>
          <w:tcPr>
            <w:tcW w:w="7324" w:type="dxa"/>
          </w:tcPr>
          <w:p w14:paraId="31B5C1B5" w14:textId="678852CA" w:rsidR="00E61018" w:rsidRDefault="00060E3E">
            <w:pPr>
              <w:rPr>
                <w:rFonts w:ascii="Times New Roman" w:hAnsi="Times New Roman" w:cs="Times New Roman"/>
                <w:b/>
                <w:lang w:val="en-GB"/>
              </w:rPr>
            </w:pPr>
            <w:r>
              <w:rPr>
                <w:rFonts w:ascii="Times New Roman" w:hAnsi="Times New Roman" w:cs="Times New Roman"/>
                <w:b/>
                <w:lang w:val="en-GB"/>
              </w:rPr>
              <w:fldChar w:fldCharType="begin"/>
            </w:r>
            <w:r>
              <w:rPr>
                <w:rFonts w:ascii="Times New Roman" w:hAnsi="Times New Roman" w:cs="Times New Roman"/>
                <w:b/>
                <w:lang w:val="en-GB"/>
              </w:rPr>
              <w:instrText xml:space="preserve"> DOCPROPERTY "MDMSNumber" \* MERGEFORMAT </w:instrText>
            </w:r>
            <w:r>
              <w:rPr>
                <w:rFonts w:ascii="Times New Roman" w:hAnsi="Times New Roman" w:cs="Times New Roman"/>
                <w:b/>
                <w:lang w:val="en-GB"/>
              </w:rPr>
              <w:fldChar w:fldCharType="separate"/>
            </w:r>
            <w:r w:rsidR="00913869">
              <w:rPr>
                <w:rFonts w:ascii="Times New Roman" w:hAnsi="Times New Roman" w:cs="Times New Roman"/>
                <w:b/>
                <w:lang w:val="en-GB"/>
              </w:rPr>
              <w:t>25910</w:t>
            </w:r>
            <w:r>
              <w:rPr>
                <w:rFonts w:ascii="Times New Roman" w:hAnsi="Times New Roman" w:cs="Times New Roman"/>
                <w:b/>
                <w:lang w:val="en-GB"/>
              </w:rPr>
              <w:fldChar w:fldCharType="end"/>
            </w:r>
            <w:bookmarkEnd w:id="1"/>
          </w:p>
        </w:tc>
      </w:tr>
    </w:tbl>
    <w:p w14:paraId="31B5C1B7" w14:textId="77777777" w:rsidR="00E61018" w:rsidRDefault="00E61018">
      <w:pPr>
        <w:pStyle w:val="TOCHeading"/>
        <w:numPr>
          <w:ilvl w:val="0"/>
          <w:numId w:val="0"/>
        </w:numPr>
        <w:ind w:left="432"/>
        <w:rPr>
          <w:rFonts w:ascii="Arial" w:eastAsia="Arial" w:hAnsi="Arial" w:cs="Arial"/>
          <w:sz w:val="22"/>
          <w:szCs w:val="22"/>
        </w:rPr>
      </w:pPr>
    </w:p>
    <w:sdt>
      <w:sdtPr>
        <w:rPr>
          <w:rFonts w:ascii="Calibri" w:eastAsia="Calibri" w:hAnsi="Calibri" w:cs="Arial"/>
          <w:b w:val="0"/>
          <w:bCs w:val="0"/>
          <w:sz w:val="24"/>
          <w:szCs w:val="24"/>
        </w:rPr>
        <w:id w:val="932789433"/>
        <w:docPartObj>
          <w:docPartGallery w:val="Table of Contents"/>
          <w:docPartUnique/>
        </w:docPartObj>
      </w:sdtPr>
      <w:sdtEndPr/>
      <w:sdtContent>
        <w:p w14:paraId="31B5C1B8" w14:textId="77777777" w:rsidR="00E61018" w:rsidRDefault="00060E3E">
          <w:pPr>
            <w:pStyle w:val="TOCHeading"/>
            <w:numPr>
              <w:ilvl w:val="0"/>
              <w:numId w:val="0"/>
            </w:numPr>
            <w:ind w:left="432" w:hanging="432"/>
          </w:pPr>
          <w:r>
            <w:t>Table of Contents</w:t>
          </w:r>
        </w:p>
        <w:p w14:paraId="6A4C9133" w14:textId="4F08EA2B" w:rsidR="00913869" w:rsidRDefault="00060E3E">
          <w:pPr>
            <w:pStyle w:val="TOC1"/>
            <w:tabs>
              <w:tab w:val="right" w:leader="dot" w:pos="9010"/>
            </w:tabs>
            <w:rPr>
              <w:rFonts w:asciiTheme="minorHAnsi" w:eastAsiaTheme="minorEastAsia" w:hAnsiTheme="minorHAnsi" w:cstheme="minorBidi"/>
              <w:noProof/>
              <w:sz w:val="22"/>
              <w:szCs w:val="22"/>
              <w:lang w:val="en-NL" w:eastAsia="zh-CN"/>
            </w:rPr>
          </w:pPr>
          <w:r>
            <w:fldChar w:fldCharType="begin"/>
          </w:r>
          <w:r>
            <w:instrText xml:space="preserve"> TOC \o "1-3" \h \z \u </w:instrText>
          </w:r>
          <w:r>
            <w:fldChar w:fldCharType="separate"/>
          </w:r>
          <w:hyperlink w:anchor="_Toc220094418" w:history="1">
            <w:r w:rsidR="00913869" w:rsidRPr="00CE520D">
              <w:rPr>
                <w:rStyle w:val="Hyperlink"/>
                <w:rFonts w:ascii="Times New Roman" w:hAnsi="Times New Roman" w:cs="Times New Roman"/>
                <w:noProof/>
                <w:lang w:val="en-GB"/>
              </w:rPr>
              <w:t>ISO/IEC JTC 1/SC</w:t>
            </w:r>
            <w:r w:rsidR="00913869" w:rsidRPr="00CE520D">
              <w:rPr>
                <w:rStyle w:val="Hyperlink"/>
                <w:rFonts w:ascii="Times New Roman" w:hAnsi="Times New Roman" w:cs="Times New Roman"/>
                <w:noProof/>
                <w:spacing w:val="-25"/>
                <w:lang w:val="en-GB"/>
              </w:rPr>
              <w:t xml:space="preserve"> </w:t>
            </w:r>
            <w:r w:rsidR="00913869" w:rsidRPr="00CE520D">
              <w:rPr>
                <w:rStyle w:val="Hyperlink"/>
                <w:rFonts w:ascii="Times New Roman" w:hAnsi="Times New Roman" w:cs="Times New Roman"/>
                <w:noProof/>
                <w:lang w:val="en-GB"/>
              </w:rPr>
              <w:t>29/WG 03 N</w:t>
            </w:r>
            <w:r w:rsidR="00913869" w:rsidRPr="00CE520D">
              <w:rPr>
                <w:rStyle w:val="Hyperlink"/>
                <w:rFonts w:ascii="Times New Roman" w:hAnsi="Times New Roman" w:cs="Times New Roman"/>
                <w:noProof/>
                <w:spacing w:val="28"/>
                <w:lang w:val="en-GB"/>
              </w:rPr>
              <w:t>1721</w:t>
            </w:r>
            <w:r w:rsidR="00913869">
              <w:rPr>
                <w:noProof/>
                <w:webHidden/>
              </w:rPr>
              <w:tab/>
            </w:r>
            <w:r w:rsidR="00913869">
              <w:rPr>
                <w:noProof/>
                <w:webHidden/>
              </w:rPr>
              <w:fldChar w:fldCharType="begin"/>
            </w:r>
            <w:r w:rsidR="00913869">
              <w:rPr>
                <w:noProof/>
                <w:webHidden/>
              </w:rPr>
              <w:instrText xml:space="preserve"> PAGEREF _Toc220094418 \h </w:instrText>
            </w:r>
            <w:r w:rsidR="00913869">
              <w:rPr>
                <w:noProof/>
                <w:webHidden/>
              </w:rPr>
            </w:r>
            <w:r w:rsidR="00913869">
              <w:rPr>
                <w:noProof/>
                <w:webHidden/>
              </w:rPr>
              <w:fldChar w:fldCharType="separate"/>
            </w:r>
            <w:r w:rsidR="00913869">
              <w:rPr>
                <w:noProof/>
                <w:webHidden/>
              </w:rPr>
              <w:t>1</w:t>
            </w:r>
            <w:r w:rsidR="00913869">
              <w:rPr>
                <w:noProof/>
                <w:webHidden/>
              </w:rPr>
              <w:fldChar w:fldCharType="end"/>
            </w:r>
          </w:hyperlink>
        </w:p>
        <w:p w14:paraId="166B4FA2" w14:textId="2FDFF596" w:rsidR="00913869" w:rsidRDefault="00F825C5">
          <w:pPr>
            <w:pStyle w:val="TOC1"/>
            <w:tabs>
              <w:tab w:val="left" w:pos="440"/>
              <w:tab w:val="right" w:leader="dot" w:pos="9010"/>
            </w:tabs>
            <w:rPr>
              <w:rFonts w:asciiTheme="minorHAnsi" w:eastAsiaTheme="minorEastAsia" w:hAnsiTheme="minorHAnsi" w:cstheme="minorBidi"/>
              <w:noProof/>
              <w:sz w:val="22"/>
              <w:szCs w:val="22"/>
              <w:lang w:val="en-NL" w:eastAsia="zh-CN"/>
            </w:rPr>
          </w:pPr>
          <w:hyperlink w:anchor="_Toc220094419" w:history="1">
            <w:r w:rsidR="00913869" w:rsidRPr="00CE520D">
              <w:rPr>
                <w:rStyle w:val="Hyperlink"/>
                <w:noProof/>
              </w:rPr>
              <w:t>1</w:t>
            </w:r>
            <w:r w:rsidR="00913869">
              <w:rPr>
                <w:rFonts w:asciiTheme="minorHAnsi" w:eastAsiaTheme="minorEastAsia" w:hAnsiTheme="minorHAnsi" w:cstheme="minorBidi"/>
                <w:noProof/>
                <w:sz w:val="22"/>
                <w:szCs w:val="22"/>
                <w:lang w:val="en-NL" w:eastAsia="zh-CN"/>
              </w:rPr>
              <w:tab/>
            </w:r>
            <w:r w:rsidR="00913869" w:rsidRPr="00CE520D">
              <w:rPr>
                <w:rStyle w:val="Hyperlink"/>
                <w:noProof/>
              </w:rPr>
              <w:t>Introduction</w:t>
            </w:r>
            <w:r w:rsidR="00913869">
              <w:rPr>
                <w:noProof/>
                <w:webHidden/>
              </w:rPr>
              <w:tab/>
            </w:r>
            <w:r w:rsidR="00913869">
              <w:rPr>
                <w:noProof/>
                <w:webHidden/>
              </w:rPr>
              <w:fldChar w:fldCharType="begin"/>
            </w:r>
            <w:r w:rsidR="00913869">
              <w:rPr>
                <w:noProof/>
                <w:webHidden/>
              </w:rPr>
              <w:instrText xml:space="preserve"> PAGEREF _Toc220094419 \h </w:instrText>
            </w:r>
            <w:r w:rsidR="00913869">
              <w:rPr>
                <w:noProof/>
                <w:webHidden/>
              </w:rPr>
            </w:r>
            <w:r w:rsidR="00913869">
              <w:rPr>
                <w:noProof/>
                <w:webHidden/>
              </w:rPr>
              <w:fldChar w:fldCharType="separate"/>
            </w:r>
            <w:r w:rsidR="00913869">
              <w:rPr>
                <w:noProof/>
                <w:webHidden/>
              </w:rPr>
              <w:t>2</w:t>
            </w:r>
            <w:r w:rsidR="00913869">
              <w:rPr>
                <w:noProof/>
                <w:webHidden/>
              </w:rPr>
              <w:fldChar w:fldCharType="end"/>
            </w:r>
          </w:hyperlink>
        </w:p>
        <w:p w14:paraId="2DDAC83A" w14:textId="47C80744" w:rsidR="00913869" w:rsidRDefault="00F825C5">
          <w:pPr>
            <w:pStyle w:val="TOC1"/>
            <w:tabs>
              <w:tab w:val="left" w:pos="440"/>
              <w:tab w:val="right" w:leader="dot" w:pos="9010"/>
            </w:tabs>
            <w:rPr>
              <w:rFonts w:asciiTheme="minorHAnsi" w:eastAsiaTheme="minorEastAsia" w:hAnsiTheme="minorHAnsi" w:cstheme="minorBidi"/>
              <w:noProof/>
              <w:sz w:val="22"/>
              <w:szCs w:val="22"/>
              <w:lang w:val="en-NL" w:eastAsia="zh-CN"/>
            </w:rPr>
          </w:pPr>
          <w:hyperlink w:anchor="_Toc220094420" w:history="1">
            <w:r w:rsidR="00913869" w:rsidRPr="00CE520D">
              <w:rPr>
                <w:rStyle w:val="Hyperlink"/>
                <w:noProof/>
              </w:rPr>
              <w:t>2</w:t>
            </w:r>
            <w:r w:rsidR="00913869">
              <w:rPr>
                <w:rFonts w:asciiTheme="minorHAnsi" w:eastAsiaTheme="minorEastAsia" w:hAnsiTheme="minorHAnsi" w:cstheme="minorBidi"/>
                <w:noProof/>
                <w:sz w:val="22"/>
                <w:szCs w:val="22"/>
                <w:lang w:val="en-NL" w:eastAsia="zh-CN"/>
              </w:rPr>
              <w:tab/>
            </w:r>
            <w:r w:rsidR="00913869" w:rsidRPr="00CE520D">
              <w:rPr>
                <w:rStyle w:val="Hyperlink"/>
                <w:noProof/>
              </w:rPr>
              <w:t>Overview of tools</w:t>
            </w:r>
            <w:r w:rsidR="00913869">
              <w:rPr>
                <w:noProof/>
                <w:webHidden/>
              </w:rPr>
              <w:tab/>
            </w:r>
            <w:r w:rsidR="00913869">
              <w:rPr>
                <w:noProof/>
                <w:webHidden/>
              </w:rPr>
              <w:fldChar w:fldCharType="begin"/>
            </w:r>
            <w:r w:rsidR="00913869">
              <w:rPr>
                <w:noProof/>
                <w:webHidden/>
              </w:rPr>
              <w:instrText xml:space="preserve"> PAGEREF _Toc220094420 \h </w:instrText>
            </w:r>
            <w:r w:rsidR="00913869">
              <w:rPr>
                <w:noProof/>
                <w:webHidden/>
              </w:rPr>
            </w:r>
            <w:r w:rsidR="00913869">
              <w:rPr>
                <w:noProof/>
                <w:webHidden/>
              </w:rPr>
              <w:fldChar w:fldCharType="separate"/>
            </w:r>
            <w:r w:rsidR="00913869">
              <w:rPr>
                <w:noProof/>
                <w:webHidden/>
              </w:rPr>
              <w:t>2</w:t>
            </w:r>
            <w:r w:rsidR="00913869">
              <w:rPr>
                <w:noProof/>
                <w:webHidden/>
              </w:rPr>
              <w:fldChar w:fldCharType="end"/>
            </w:r>
          </w:hyperlink>
        </w:p>
        <w:p w14:paraId="3D4032C3" w14:textId="214DC719" w:rsidR="00913869" w:rsidRDefault="00F825C5">
          <w:pPr>
            <w:pStyle w:val="TOC1"/>
            <w:tabs>
              <w:tab w:val="left" w:pos="440"/>
              <w:tab w:val="right" w:leader="dot" w:pos="9010"/>
            </w:tabs>
            <w:rPr>
              <w:rFonts w:asciiTheme="minorHAnsi" w:eastAsiaTheme="minorEastAsia" w:hAnsiTheme="minorHAnsi" w:cstheme="minorBidi"/>
              <w:noProof/>
              <w:sz w:val="22"/>
              <w:szCs w:val="22"/>
              <w:lang w:val="en-NL" w:eastAsia="zh-CN"/>
            </w:rPr>
          </w:pPr>
          <w:hyperlink w:anchor="_Toc220094421" w:history="1">
            <w:r w:rsidR="00913869" w:rsidRPr="00CE520D">
              <w:rPr>
                <w:rStyle w:val="Hyperlink"/>
                <w:noProof/>
              </w:rPr>
              <w:t>3</w:t>
            </w:r>
            <w:r w:rsidR="00913869">
              <w:rPr>
                <w:rFonts w:asciiTheme="minorHAnsi" w:eastAsiaTheme="minorEastAsia" w:hAnsiTheme="minorHAnsi" w:cstheme="minorBidi"/>
                <w:noProof/>
                <w:sz w:val="22"/>
                <w:szCs w:val="22"/>
                <w:lang w:val="en-NL" w:eastAsia="zh-CN"/>
              </w:rPr>
              <w:tab/>
            </w:r>
            <w:r w:rsidR="00913869" w:rsidRPr="00CE520D">
              <w:rPr>
                <w:rStyle w:val="Hyperlink"/>
                <w:noProof/>
              </w:rPr>
              <w:t>Work plan</w:t>
            </w:r>
            <w:r w:rsidR="00913869">
              <w:rPr>
                <w:noProof/>
                <w:webHidden/>
              </w:rPr>
              <w:tab/>
            </w:r>
            <w:r w:rsidR="00913869">
              <w:rPr>
                <w:noProof/>
                <w:webHidden/>
              </w:rPr>
              <w:fldChar w:fldCharType="begin"/>
            </w:r>
            <w:r w:rsidR="00913869">
              <w:rPr>
                <w:noProof/>
                <w:webHidden/>
              </w:rPr>
              <w:instrText xml:space="preserve"> PAGEREF _Toc220094421 \h </w:instrText>
            </w:r>
            <w:r w:rsidR="00913869">
              <w:rPr>
                <w:noProof/>
                <w:webHidden/>
              </w:rPr>
            </w:r>
            <w:r w:rsidR="00913869">
              <w:rPr>
                <w:noProof/>
                <w:webHidden/>
              </w:rPr>
              <w:fldChar w:fldCharType="separate"/>
            </w:r>
            <w:r w:rsidR="00913869">
              <w:rPr>
                <w:noProof/>
                <w:webHidden/>
              </w:rPr>
              <w:t>3</w:t>
            </w:r>
            <w:r w:rsidR="00913869">
              <w:rPr>
                <w:noProof/>
                <w:webHidden/>
              </w:rPr>
              <w:fldChar w:fldCharType="end"/>
            </w:r>
          </w:hyperlink>
        </w:p>
        <w:p w14:paraId="62E82693" w14:textId="558D1897" w:rsidR="00913869" w:rsidRDefault="00F825C5">
          <w:pPr>
            <w:pStyle w:val="TOC1"/>
            <w:tabs>
              <w:tab w:val="left" w:pos="440"/>
              <w:tab w:val="right" w:leader="dot" w:pos="9010"/>
            </w:tabs>
            <w:rPr>
              <w:rFonts w:asciiTheme="minorHAnsi" w:eastAsiaTheme="minorEastAsia" w:hAnsiTheme="minorHAnsi" w:cstheme="minorBidi"/>
              <w:noProof/>
              <w:sz w:val="22"/>
              <w:szCs w:val="22"/>
              <w:lang w:val="en-NL" w:eastAsia="zh-CN"/>
            </w:rPr>
          </w:pPr>
          <w:hyperlink w:anchor="_Toc220094422" w:history="1">
            <w:r w:rsidR="00913869" w:rsidRPr="00CE520D">
              <w:rPr>
                <w:rStyle w:val="Hyperlink"/>
                <w:noProof/>
              </w:rPr>
              <w:t>4</w:t>
            </w:r>
            <w:r w:rsidR="00913869">
              <w:rPr>
                <w:rFonts w:asciiTheme="minorHAnsi" w:eastAsiaTheme="minorEastAsia" w:hAnsiTheme="minorHAnsi" w:cstheme="minorBidi"/>
                <w:noProof/>
                <w:sz w:val="22"/>
                <w:szCs w:val="22"/>
                <w:lang w:val="en-NL" w:eastAsia="zh-CN"/>
              </w:rPr>
              <w:tab/>
            </w:r>
            <w:r w:rsidR="00913869" w:rsidRPr="00CE520D">
              <w:rPr>
                <w:rStyle w:val="Hyperlink"/>
                <w:noProof/>
              </w:rPr>
              <w:t>Utility software management</w:t>
            </w:r>
            <w:r w:rsidR="00913869">
              <w:rPr>
                <w:noProof/>
                <w:webHidden/>
              </w:rPr>
              <w:tab/>
            </w:r>
            <w:r w:rsidR="00913869">
              <w:rPr>
                <w:noProof/>
                <w:webHidden/>
              </w:rPr>
              <w:fldChar w:fldCharType="begin"/>
            </w:r>
            <w:r w:rsidR="00913869">
              <w:rPr>
                <w:noProof/>
                <w:webHidden/>
              </w:rPr>
              <w:instrText xml:space="preserve"> PAGEREF _Toc220094422 \h </w:instrText>
            </w:r>
            <w:r w:rsidR="00913869">
              <w:rPr>
                <w:noProof/>
                <w:webHidden/>
              </w:rPr>
            </w:r>
            <w:r w:rsidR="00913869">
              <w:rPr>
                <w:noProof/>
                <w:webHidden/>
              </w:rPr>
              <w:fldChar w:fldCharType="separate"/>
            </w:r>
            <w:r w:rsidR="00913869">
              <w:rPr>
                <w:noProof/>
                <w:webHidden/>
              </w:rPr>
              <w:t>4</w:t>
            </w:r>
            <w:r w:rsidR="00913869">
              <w:rPr>
                <w:noProof/>
                <w:webHidden/>
              </w:rPr>
              <w:fldChar w:fldCharType="end"/>
            </w:r>
          </w:hyperlink>
        </w:p>
        <w:p w14:paraId="7F1CB708" w14:textId="0A9A5C96" w:rsidR="00913869" w:rsidRDefault="00F825C5">
          <w:pPr>
            <w:pStyle w:val="TOC2"/>
            <w:rPr>
              <w:rFonts w:asciiTheme="minorHAnsi" w:eastAsiaTheme="minorEastAsia" w:hAnsiTheme="minorHAnsi" w:cstheme="minorBidi"/>
              <w:noProof/>
              <w:sz w:val="22"/>
              <w:szCs w:val="22"/>
              <w:lang w:val="en-NL" w:eastAsia="zh-CN"/>
            </w:rPr>
          </w:pPr>
          <w:hyperlink w:anchor="_Toc220094423" w:history="1">
            <w:r w:rsidR="00913869" w:rsidRPr="00CE520D">
              <w:rPr>
                <w:rStyle w:val="Hyperlink"/>
                <w:noProof/>
              </w:rPr>
              <w:t>4.1</w:t>
            </w:r>
            <w:r w:rsidR="00913869">
              <w:rPr>
                <w:rFonts w:asciiTheme="minorHAnsi" w:eastAsiaTheme="minorEastAsia" w:hAnsiTheme="minorHAnsi" w:cstheme="minorBidi"/>
                <w:noProof/>
                <w:sz w:val="22"/>
                <w:szCs w:val="22"/>
                <w:lang w:val="en-NL" w:eastAsia="zh-CN"/>
              </w:rPr>
              <w:tab/>
            </w:r>
            <w:r w:rsidR="00913869" w:rsidRPr="00CE520D">
              <w:rPr>
                <w:rStyle w:val="Hyperlink"/>
                <w:noProof/>
              </w:rPr>
              <w:t>Software coordinators</w:t>
            </w:r>
            <w:r w:rsidR="00913869">
              <w:rPr>
                <w:noProof/>
                <w:webHidden/>
              </w:rPr>
              <w:tab/>
            </w:r>
            <w:r w:rsidR="00913869">
              <w:rPr>
                <w:noProof/>
                <w:webHidden/>
              </w:rPr>
              <w:fldChar w:fldCharType="begin"/>
            </w:r>
            <w:r w:rsidR="00913869">
              <w:rPr>
                <w:noProof/>
                <w:webHidden/>
              </w:rPr>
              <w:instrText xml:space="preserve"> PAGEREF _Toc220094423 \h </w:instrText>
            </w:r>
            <w:r w:rsidR="00913869">
              <w:rPr>
                <w:noProof/>
                <w:webHidden/>
              </w:rPr>
            </w:r>
            <w:r w:rsidR="00913869">
              <w:rPr>
                <w:noProof/>
                <w:webHidden/>
              </w:rPr>
              <w:fldChar w:fldCharType="separate"/>
            </w:r>
            <w:r w:rsidR="00913869">
              <w:rPr>
                <w:noProof/>
                <w:webHidden/>
              </w:rPr>
              <w:t>4</w:t>
            </w:r>
            <w:r w:rsidR="00913869">
              <w:rPr>
                <w:noProof/>
                <w:webHidden/>
              </w:rPr>
              <w:fldChar w:fldCharType="end"/>
            </w:r>
          </w:hyperlink>
        </w:p>
        <w:p w14:paraId="0BA6A1C0" w14:textId="2766CF25" w:rsidR="00913869" w:rsidRDefault="00F825C5">
          <w:pPr>
            <w:pStyle w:val="TOC2"/>
            <w:rPr>
              <w:rFonts w:asciiTheme="minorHAnsi" w:eastAsiaTheme="minorEastAsia" w:hAnsiTheme="minorHAnsi" w:cstheme="minorBidi"/>
              <w:noProof/>
              <w:sz w:val="22"/>
              <w:szCs w:val="22"/>
              <w:lang w:val="en-NL" w:eastAsia="zh-CN"/>
            </w:rPr>
          </w:pPr>
          <w:hyperlink w:anchor="_Toc220094424" w:history="1">
            <w:r w:rsidR="00913869" w:rsidRPr="00CE520D">
              <w:rPr>
                <w:rStyle w:val="Hyperlink"/>
                <w:noProof/>
              </w:rPr>
              <w:t>4.2</w:t>
            </w:r>
            <w:r w:rsidR="00913869">
              <w:rPr>
                <w:rFonts w:asciiTheme="minorHAnsi" w:eastAsiaTheme="minorEastAsia" w:hAnsiTheme="minorHAnsi" w:cstheme="minorBidi"/>
                <w:noProof/>
                <w:sz w:val="22"/>
                <w:szCs w:val="22"/>
                <w:lang w:val="en-NL" w:eastAsia="zh-CN"/>
              </w:rPr>
              <w:tab/>
            </w:r>
            <w:r w:rsidR="00913869" w:rsidRPr="00CE520D">
              <w:rPr>
                <w:rStyle w:val="Hyperlink"/>
                <w:noProof/>
              </w:rPr>
              <w:t>Procedures</w:t>
            </w:r>
            <w:r w:rsidR="00913869">
              <w:rPr>
                <w:noProof/>
                <w:webHidden/>
              </w:rPr>
              <w:tab/>
            </w:r>
            <w:r w:rsidR="00913869">
              <w:rPr>
                <w:noProof/>
                <w:webHidden/>
              </w:rPr>
              <w:fldChar w:fldCharType="begin"/>
            </w:r>
            <w:r w:rsidR="00913869">
              <w:rPr>
                <w:noProof/>
                <w:webHidden/>
              </w:rPr>
              <w:instrText xml:space="preserve"> PAGEREF _Toc220094424 \h </w:instrText>
            </w:r>
            <w:r w:rsidR="00913869">
              <w:rPr>
                <w:noProof/>
                <w:webHidden/>
              </w:rPr>
            </w:r>
            <w:r w:rsidR="00913869">
              <w:rPr>
                <w:noProof/>
                <w:webHidden/>
              </w:rPr>
              <w:fldChar w:fldCharType="separate"/>
            </w:r>
            <w:r w:rsidR="00913869">
              <w:rPr>
                <w:noProof/>
                <w:webHidden/>
              </w:rPr>
              <w:t>4</w:t>
            </w:r>
            <w:r w:rsidR="00913869">
              <w:rPr>
                <w:noProof/>
                <w:webHidden/>
              </w:rPr>
              <w:fldChar w:fldCharType="end"/>
            </w:r>
          </w:hyperlink>
        </w:p>
        <w:p w14:paraId="1297EF56" w14:textId="1EF2BD6A" w:rsidR="00913869" w:rsidRDefault="00F825C5">
          <w:pPr>
            <w:pStyle w:val="TOC2"/>
            <w:rPr>
              <w:rFonts w:asciiTheme="minorHAnsi" w:eastAsiaTheme="minorEastAsia" w:hAnsiTheme="minorHAnsi" w:cstheme="minorBidi"/>
              <w:noProof/>
              <w:sz w:val="22"/>
              <w:szCs w:val="22"/>
              <w:lang w:val="en-NL" w:eastAsia="zh-CN"/>
            </w:rPr>
          </w:pPr>
          <w:hyperlink w:anchor="_Toc220094425" w:history="1">
            <w:r w:rsidR="00913869" w:rsidRPr="00CE520D">
              <w:rPr>
                <w:rStyle w:val="Hyperlink"/>
                <w:noProof/>
              </w:rPr>
              <w:t>4.3</w:t>
            </w:r>
            <w:r w:rsidR="00913869">
              <w:rPr>
                <w:rFonts w:asciiTheme="minorHAnsi" w:eastAsiaTheme="minorEastAsia" w:hAnsiTheme="minorHAnsi" w:cstheme="minorBidi"/>
                <w:noProof/>
                <w:sz w:val="22"/>
                <w:szCs w:val="22"/>
                <w:lang w:val="en-NL" w:eastAsia="zh-CN"/>
              </w:rPr>
              <w:tab/>
            </w:r>
            <w:r w:rsidR="00913869" w:rsidRPr="00CE520D">
              <w:rPr>
                <w:rStyle w:val="Hyperlink"/>
                <w:noProof/>
              </w:rPr>
              <w:t>Software projects</w:t>
            </w:r>
            <w:r w:rsidR="00913869">
              <w:rPr>
                <w:noProof/>
                <w:webHidden/>
              </w:rPr>
              <w:tab/>
            </w:r>
            <w:r w:rsidR="00913869">
              <w:rPr>
                <w:noProof/>
                <w:webHidden/>
              </w:rPr>
              <w:fldChar w:fldCharType="begin"/>
            </w:r>
            <w:r w:rsidR="00913869">
              <w:rPr>
                <w:noProof/>
                <w:webHidden/>
              </w:rPr>
              <w:instrText xml:space="preserve"> PAGEREF _Toc220094425 \h </w:instrText>
            </w:r>
            <w:r w:rsidR="00913869">
              <w:rPr>
                <w:noProof/>
                <w:webHidden/>
              </w:rPr>
            </w:r>
            <w:r w:rsidR="00913869">
              <w:rPr>
                <w:noProof/>
                <w:webHidden/>
              </w:rPr>
              <w:fldChar w:fldCharType="separate"/>
            </w:r>
            <w:r w:rsidR="00913869">
              <w:rPr>
                <w:noProof/>
                <w:webHidden/>
              </w:rPr>
              <w:t>5</w:t>
            </w:r>
            <w:r w:rsidR="00913869">
              <w:rPr>
                <w:noProof/>
                <w:webHidden/>
              </w:rPr>
              <w:fldChar w:fldCharType="end"/>
            </w:r>
          </w:hyperlink>
        </w:p>
        <w:p w14:paraId="69C56CA3" w14:textId="61D58461" w:rsidR="00913869" w:rsidRDefault="00F825C5">
          <w:pPr>
            <w:pStyle w:val="TOC3"/>
            <w:tabs>
              <w:tab w:val="left" w:pos="1417"/>
              <w:tab w:val="right" w:leader="dot" w:pos="9010"/>
            </w:tabs>
            <w:rPr>
              <w:rFonts w:asciiTheme="minorHAnsi" w:eastAsiaTheme="minorEastAsia" w:hAnsiTheme="minorHAnsi" w:cstheme="minorBidi"/>
              <w:noProof/>
              <w:sz w:val="22"/>
              <w:szCs w:val="22"/>
              <w:lang w:val="en-NL" w:eastAsia="zh-CN"/>
            </w:rPr>
          </w:pPr>
          <w:hyperlink w:anchor="_Toc220094426" w:history="1">
            <w:r w:rsidR="00913869" w:rsidRPr="00CE520D">
              <w:rPr>
                <w:rStyle w:val="Hyperlink"/>
                <w:noProof/>
              </w:rPr>
              <w:t>4.3.1</w:t>
            </w:r>
            <w:r w:rsidR="00913869">
              <w:rPr>
                <w:rFonts w:asciiTheme="minorHAnsi" w:eastAsiaTheme="minorEastAsia" w:hAnsiTheme="minorHAnsi" w:cstheme="minorBidi"/>
                <w:noProof/>
                <w:sz w:val="22"/>
                <w:szCs w:val="22"/>
                <w:lang w:val="en-NL" w:eastAsia="zh-CN"/>
              </w:rPr>
              <w:tab/>
            </w:r>
            <w:r w:rsidR="00913869" w:rsidRPr="00CE520D">
              <w:rPr>
                <w:rStyle w:val="Hyperlink"/>
                <w:noProof/>
              </w:rPr>
              <w:t>General</w:t>
            </w:r>
            <w:r w:rsidR="00913869">
              <w:rPr>
                <w:noProof/>
                <w:webHidden/>
              </w:rPr>
              <w:tab/>
            </w:r>
            <w:r w:rsidR="00913869">
              <w:rPr>
                <w:noProof/>
                <w:webHidden/>
              </w:rPr>
              <w:fldChar w:fldCharType="begin"/>
            </w:r>
            <w:r w:rsidR="00913869">
              <w:rPr>
                <w:noProof/>
                <w:webHidden/>
              </w:rPr>
              <w:instrText xml:space="preserve"> PAGEREF _Toc220094426 \h </w:instrText>
            </w:r>
            <w:r w:rsidR="00913869">
              <w:rPr>
                <w:noProof/>
                <w:webHidden/>
              </w:rPr>
            </w:r>
            <w:r w:rsidR="00913869">
              <w:rPr>
                <w:noProof/>
                <w:webHidden/>
              </w:rPr>
              <w:fldChar w:fldCharType="separate"/>
            </w:r>
            <w:r w:rsidR="00913869">
              <w:rPr>
                <w:noProof/>
                <w:webHidden/>
              </w:rPr>
              <w:t>5</w:t>
            </w:r>
            <w:r w:rsidR="00913869">
              <w:rPr>
                <w:noProof/>
                <w:webHidden/>
              </w:rPr>
              <w:fldChar w:fldCharType="end"/>
            </w:r>
          </w:hyperlink>
        </w:p>
        <w:p w14:paraId="55E5A479" w14:textId="24E93176" w:rsidR="00913869" w:rsidRDefault="00F825C5">
          <w:pPr>
            <w:pStyle w:val="TOC3"/>
            <w:tabs>
              <w:tab w:val="left" w:pos="1417"/>
              <w:tab w:val="right" w:leader="dot" w:pos="9010"/>
            </w:tabs>
            <w:rPr>
              <w:rFonts w:asciiTheme="minorHAnsi" w:eastAsiaTheme="minorEastAsia" w:hAnsiTheme="minorHAnsi" w:cstheme="minorBidi"/>
              <w:noProof/>
              <w:sz w:val="22"/>
              <w:szCs w:val="22"/>
              <w:lang w:val="en-NL" w:eastAsia="zh-CN"/>
            </w:rPr>
          </w:pPr>
          <w:hyperlink w:anchor="_Toc220094427" w:history="1">
            <w:r w:rsidR="00913869" w:rsidRPr="00CE520D">
              <w:rPr>
                <w:rStyle w:val="Hyperlink"/>
                <w:noProof/>
              </w:rPr>
              <w:t>4.3.2</w:t>
            </w:r>
            <w:r w:rsidR="00913869">
              <w:rPr>
                <w:rFonts w:asciiTheme="minorHAnsi" w:eastAsiaTheme="minorEastAsia" w:hAnsiTheme="minorHAnsi" w:cstheme="minorBidi"/>
                <w:noProof/>
                <w:sz w:val="22"/>
                <w:szCs w:val="22"/>
                <w:lang w:val="en-NL" w:eastAsia="zh-CN"/>
              </w:rPr>
              <w:tab/>
            </w:r>
            <w:r w:rsidR="00913869" w:rsidRPr="00CE520D">
              <w:rPr>
                <w:rStyle w:val="Hyperlink"/>
                <w:noProof/>
              </w:rPr>
              <w:t>Word2SDL</w:t>
            </w:r>
            <w:r w:rsidR="00913869">
              <w:rPr>
                <w:noProof/>
                <w:webHidden/>
              </w:rPr>
              <w:tab/>
            </w:r>
            <w:r w:rsidR="00913869">
              <w:rPr>
                <w:noProof/>
                <w:webHidden/>
              </w:rPr>
              <w:fldChar w:fldCharType="begin"/>
            </w:r>
            <w:r w:rsidR="00913869">
              <w:rPr>
                <w:noProof/>
                <w:webHidden/>
              </w:rPr>
              <w:instrText xml:space="preserve"> PAGEREF _Toc220094427 \h </w:instrText>
            </w:r>
            <w:r w:rsidR="00913869">
              <w:rPr>
                <w:noProof/>
                <w:webHidden/>
              </w:rPr>
            </w:r>
            <w:r w:rsidR="00913869">
              <w:rPr>
                <w:noProof/>
                <w:webHidden/>
              </w:rPr>
              <w:fldChar w:fldCharType="separate"/>
            </w:r>
            <w:r w:rsidR="00913869">
              <w:rPr>
                <w:noProof/>
                <w:webHidden/>
              </w:rPr>
              <w:t>5</w:t>
            </w:r>
            <w:r w:rsidR="00913869">
              <w:rPr>
                <w:noProof/>
                <w:webHidden/>
              </w:rPr>
              <w:fldChar w:fldCharType="end"/>
            </w:r>
          </w:hyperlink>
        </w:p>
        <w:p w14:paraId="65E38814" w14:textId="7AC9941C" w:rsidR="00913869" w:rsidRDefault="00F825C5">
          <w:pPr>
            <w:pStyle w:val="TOC3"/>
            <w:tabs>
              <w:tab w:val="left" w:pos="1417"/>
              <w:tab w:val="right" w:leader="dot" w:pos="9010"/>
            </w:tabs>
            <w:rPr>
              <w:rFonts w:asciiTheme="minorHAnsi" w:eastAsiaTheme="minorEastAsia" w:hAnsiTheme="minorHAnsi" w:cstheme="minorBidi"/>
              <w:noProof/>
              <w:sz w:val="22"/>
              <w:szCs w:val="22"/>
              <w:lang w:val="en-NL" w:eastAsia="zh-CN"/>
            </w:rPr>
          </w:pPr>
          <w:hyperlink w:anchor="_Toc220094428" w:history="1">
            <w:r w:rsidR="00913869" w:rsidRPr="00CE520D">
              <w:rPr>
                <w:rStyle w:val="Hyperlink"/>
                <w:noProof/>
              </w:rPr>
              <w:t>4.3.3</w:t>
            </w:r>
            <w:r w:rsidR="00913869">
              <w:rPr>
                <w:rFonts w:asciiTheme="minorHAnsi" w:eastAsiaTheme="minorEastAsia" w:hAnsiTheme="minorHAnsi" w:cstheme="minorBidi"/>
                <w:noProof/>
                <w:sz w:val="22"/>
                <w:szCs w:val="22"/>
                <w:lang w:val="en-NL" w:eastAsia="zh-CN"/>
              </w:rPr>
              <w:tab/>
            </w:r>
            <w:r w:rsidR="00913869" w:rsidRPr="00CE520D">
              <w:rPr>
                <w:rStyle w:val="Hyperlink"/>
                <w:noProof/>
              </w:rPr>
              <w:t>SDLValidator</w:t>
            </w:r>
            <w:r w:rsidR="00913869">
              <w:rPr>
                <w:noProof/>
                <w:webHidden/>
              </w:rPr>
              <w:tab/>
            </w:r>
            <w:r w:rsidR="00913869">
              <w:rPr>
                <w:noProof/>
                <w:webHidden/>
              </w:rPr>
              <w:fldChar w:fldCharType="begin"/>
            </w:r>
            <w:r w:rsidR="00913869">
              <w:rPr>
                <w:noProof/>
                <w:webHidden/>
              </w:rPr>
              <w:instrText xml:space="preserve"> PAGEREF _Toc220094428 \h </w:instrText>
            </w:r>
            <w:r w:rsidR="00913869">
              <w:rPr>
                <w:noProof/>
                <w:webHidden/>
              </w:rPr>
            </w:r>
            <w:r w:rsidR="00913869">
              <w:rPr>
                <w:noProof/>
                <w:webHidden/>
              </w:rPr>
              <w:fldChar w:fldCharType="separate"/>
            </w:r>
            <w:r w:rsidR="00913869">
              <w:rPr>
                <w:noProof/>
                <w:webHidden/>
              </w:rPr>
              <w:t>5</w:t>
            </w:r>
            <w:r w:rsidR="00913869">
              <w:rPr>
                <w:noProof/>
                <w:webHidden/>
              </w:rPr>
              <w:fldChar w:fldCharType="end"/>
            </w:r>
          </w:hyperlink>
        </w:p>
        <w:p w14:paraId="64E8441A" w14:textId="1836EEC1" w:rsidR="00913869" w:rsidRDefault="00F825C5">
          <w:pPr>
            <w:pStyle w:val="TOC1"/>
            <w:tabs>
              <w:tab w:val="left" w:pos="440"/>
              <w:tab w:val="right" w:leader="dot" w:pos="9010"/>
            </w:tabs>
            <w:rPr>
              <w:rFonts w:asciiTheme="minorHAnsi" w:eastAsiaTheme="minorEastAsia" w:hAnsiTheme="minorHAnsi" w:cstheme="minorBidi"/>
              <w:noProof/>
              <w:sz w:val="22"/>
              <w:szCs w:val="22"/>
              <w:lang w:val="en-NL" w:eastAsia="zh-CN"/>
            </w:rPr>
          </w:pPr>
          <w:hyperlink w:anchor="_Toc220094429" w:history="1">
            <w:r w:rsidR="00913869" w:rsidRPr="00CE520D">
              <w:rPr>
                <w:rStyle w:val="Hyperlink"/>
                <w:noProof/>
              </w:rPr>
              <w:t>5</w:t>
            </w:r>
            <w:r w:rsidR="00913869">
              <w:rPr>
                <w:rFonts w:asciiTheme="minorHAnsi" w:eastAsiaTheme="minorEastAsia" w:hAnsiTheme="minorHAnsi" w:cstheme="minorBidi"/>
                <w:noProof/>
                <w:sz w:val="22"/>
                <w:szCs w:val="22"/>
                <w:lang w:val="en-NL" w:eastAsia="zh-CN"/>
              </w:rPr>
              <w:tab/>
            </w:r>
            <w:r w:rsidR="00913869" w:rsidRPr="00CE520D">
              <w:rPr>
                <w:rStyle w:val="Hyperlink"/>
                <w:noProof/>
              </w:rPr>
              <w:t>Conformance software management</w:t>
            </w:r>
            <w:r w:rsidR="00913869">
              <w:rPr>
                <w:noProof/>
                <w:webHidden/>
              </w:rPr>
              <w:tab/>
            </w:r>
            <w:r w:rsidR="00913869">
              <w:rPr>
                <w:noProof/>
                <w:webHidden/>
              </w:rPr>
              <w:fldChar w:fldCharType="begin"/>
            </w:r>
            <w:r w:rsidR="00913869">
              <w:rPr>
                <w:noProof/>
                <w:webHidden/>
              </w:rPr>
              <w:instrText xml:space="preserve"> PAGEREF _Toc220094429 \h </w:instrText>
            </w:r>
            <w:r w:rsidR="00913869">
              <w:rPr>
                <w:noProof/>
                <w:webHidden/>
              </w:rPr>
            </w:r>
            <w:r w:rsidR="00913869">
              <w:rPr>
                <w:noProof/>
                <w:webHidden/>
              </w:rPr>
              <w:fldChar w:fldCharType="separate"/>
            </w:r>
            <w:r w:rsidR="00913869">
              <w:rPr>
                <w:noProof/>
                <w:webHidden/>
              </w:rPr>
              <w:t>5</w:t>
            </w:r>
            <w:r w:rsidR="00913869">
              <w:rPr>
                <w:noProof/>
                <w:webHidden/>
              </w:rPr>
              <w:fldChar w:fldCharType="end"/>
            </w:r>
          </w:hyperlink>
        </w:p>
        <w:p w14:paraId="3D89754F" w14:textId="17BFD5DA" w:rsidR="00913869" w:rsidRDefault="00F825C5">
          <w:pPr>
            <w:pStyle w:val="TOC2"/>
            <w:rPr>
              <w:rFonts w:asciiTheme="minorHAnsi" w:eastAsiaTheme="minorEastAsia" w:hAnsiTheme="minorHAnsi" w:cstheme="minorBidi"/>
              <w:noProof/>
              <w:sz w:val="22"/>
              <w:szCs w:val="22"/>
              <w:lang w:val="en-NL" w:eastAsia="zh-CN"/>
            </w:rPr>
          </w:pPr>
          <w:hyperlink w:anchor="_Toc220094430" w:history="1">
            <w:r w:rsidR="00913869" w:rsidRPr="00CE520D">
              <w:rPr>
                <w:rStyle w:val="Hyperlink"/>
                <w:noProof/>
              </w:rPr>
              <w:t>5.1</w:t>
            </w:r>
            <w:r w:rsidR="00913869">
              <w:rPr>
                <w:rFonts w:asciiTheme="minorHAnsi" w:eastAsiaTheme="minorEastAsia" w:hAnsiTheme="minorHAnsi" w:cstheme="minorBidi"/>
                <w:noProof/>
                <w:sz w:val="22"/>
                <w:szCs w:val="22"/>
                <w:lang w:val="en-NL" w:eastAsia="zh-CN"/>
              </w:rPr>
              <w:tab/>
            </w:r>
            <w:r w:rsidR="00913869" w:rsidRPr="00CE520D">
              <w:rPr>
                <w:rStyle w:val="Hyperlink"/>
                <w:noProof/>
              </w:rPr>
              <w:t>Software coordinators</w:t>
            </w:r>
            <w:r w:rsidR="00913869">
              <w:rPr>
                <w:noProof/>
                <w:webHidden/>
              </w:rPr>
              <w:tab/>
            </w:r>
            <w:r w:rsidR="00913869">
              <w:rPr>
                <w:noProof/>
                <w:webHidden/>
              </w:rPr>
              <w:fldChar w:fldCharType="begin"/>
            </w:r>
            <w:r w:rsidR="00913869">
              <w:rPr>
                <w:noProof/>
                <w:webHidden/>
              </w:rPr>
              <w:instrText xml:space="preserve"> PAGEREF _Toc220094430 \h </w:instrText>
            </w:r>
            <w:r w:rsidR="00913869">
              <w:rPr>
                <w:noProof/>
                <w:webHidden/>
              </w:rPr>
            </w:r>
            <w:r w:rsidR="00913869">
              <w:rPr>
                <w:noProof/>
                <w:webHidden/>
              </w:rPr>
              <w:fldChar w:fldCharType="separate"/>
            </w:r>
            <w:r w:rsidR="00913869">
              <w:rPr>
                <w:noProof/>
                <w:webHidden/>
              </w:rPr>
              <w:t>5</w:t>
            </w:r>
            <w:r w:rsidR="00913869">
              <w:rPr>
                <w:noProof/>
                <w:webHidden/>
              </w:rPr>
              <w:fldChar w:fldCharType="end"/>
            </w:r>
          </w:hyperlink>
        </w:p>
        <w:p w14:paraId="5D6625B3" w14:textId="5B4D6196" w:rsidR="00913869" w:rsidRDefault="00F825C5">
          <w:pPr>
            <w:pStyle w:val="TOC2"/>
            <w:rPr>
              <w:rFonts w:asciiTheme="minorHAnsi" w:eastAsiaTheme="minorEastAsia" w:hAnsiTheme="minorHAnsi" w:cstheme="minorBidi"/>
              <w:noProof/>
              <w:sz w:val="22"/>
              <w:szCs w:val="22"/>
              <w:lang w:val="en-NL" w:eastAsia="zh-CN"/>
            </w:rPr>
          </w:pPr>
          <w:hyperlink w:anchor="_Toc220094431" w:history="1">
            <w:r w:rsidR="00913869" w:rsidRPr="00CE520D">
              <w:rPr>
                <w:rStyle w:val="Hyperlink"/>
                <w:noProof/>
              </w:rPr>
              <w:t>5.2</w:t>
            </w:r>
            <w:r w:rsidR="00913869">
              <w:rPr>
                <w:rFonts w:asciiTheme="minorHAnsi" w:eastAsiaTheme="minorEastAsia" w:hAnsiTheme="minorHAnsi" w:cstheme="minorBidi"/>
                <w:noProof/>
                <w:sz w:val="22"/>
                <w:szCs w:val="22"/>
                <w:lang w:val="en-NL" w:eastAsia="zh-CN"/>
              </w:rPr>
              <w:tab/>
            </w:r>
            <w:r w:rsidR="00913869" w:rsidRPr="00CE520D">
              <w:rPr>
                <w:rStyle w:val="Hyperlink"/>
                <w:noProof/>
              </w:rPr>
              <w:t>Procedures</w:t>
            </w:r>
            <w:r w:rsidR="00913869">
              <w:rPr>
                <w:noProof/>
                <w:webHidden/>
              </w:rPr>
              <w:tab/>
            </w:r>
            <w:r w:rsidR="00913869">
              <w:rPr>
                <w:noProof/>
                <w:webHidden/>
              </w:rPr>
              <w:fldChar w:fldCharType="begin"/>
            </w:r>
            <w:r w:rsidR="00913869">
              <w:rPr>
                <w:noProof/>
                <w:webHidden/>
              </w:rPr>
              <w:instrText xml:space="preserve"> PAGEREF _Toc220094431 \h </w:instrText>
            </w:r>
            <w:r w:rsidR="00913869">
              <w:rPr>
                <w:noProof/>
                <w:webHidden/>
              </w:rPr>
            </w:r>
            <w:r w:rsidR="00913869">
              <w:rPr>
                <w:noProof/>
                <w:webHidden/>
              </w:rPr>
              <w:fldChar w:fldCharType="separate"/>
            </w:r>
            <w:r w:rsidR="00913869">
              <w:rPr>
                <w:noProof/>
                <w:webHidden/>
              </w:rPr>
              <w:t>5</w:t>
            </w:r>
            <w:r w:rsidR="00913869">
              <w:rPr>
                <w:noProof/>
                <w:webHidden/>
              </w:rPr>
              <w:fldChar w:fldCharType="end"/>
            </w:r>
          </w:hyperlink>
        </w:p>
        <w:p w14:paraId="32C1213D" w14:textId="114149FB" w:rsidR="00913869" w:rsidRDefault="00F825C5">
          <w:pPr>
            <w:pStyle w:val="TOC3"/>
            <w:tabs>
              <w:tab w:val="left" w:pos="1417"/>
              <w:tab w:val="right" w:leader="dot" w:pos="9010"/>
            </w:tabs>
            <w:rPr>
              <w:rFonts w:asciiTheme="minorHAnsi" w:eastAsiaTheme="minorEastAsia" w:hAnsiTheme="minorHAnsi" w:cstheme="minorBidi"/>
              <w:noProof/>
              <w:sz w:val="22"/>
              <w:szCs w:val="22"/>
              <w:lang w:val="en-NL" w:eastAsia="zh-CN"/>
            </w:rPr>
          </w:pPr>
          <w:hyperlink w:anchor="_Toc220094432" w:history="1">
            <w:r w:rsidR="00913869" w:rsidRPr="00CE520D">
              <w:rPr>
                <w:rStyle w:val="Hyperlink"/>
                <w:noProof/>
              </w:rPr>
              <w:t>5.2.1</w:t>
            </w:r>
            <w:r w:rsidR="00913869">
              <w:rPr>
                <w:rFonts w:asciiTheme="minorHAnsi" w:eastAsiaTheme="minorEastAsia" w:hAnsiTheme="minorHAnsi" w:cstheme="minorBidi"/>
                <w:noProof/>
                <w:sz w:val="22"/>
                <w:szCs w:val="22"/>
                <w:lang w:val="en-NL" w:eastAsia="zh-CN"/>
              </w:rPr>
              <w:tab/>
            </w:r>
            <w:r w:rsidR="00913869" w:rsidRPr="00CE520D">
              <w:rPr>
                <w:rStyle w:val="Hyperlink"/>
                <w:noProof/>
              </w:rPr>
              <w:t>Branches</w:t>
            </w:r>
            <w:r w:rsidR="00913869">
              <w:rPr>
                <w:noProof/>
                <w:webHidden/>
              </w:rPr>
              <w:tab/>
            </w:r>
            <w:r w:rsidR="00913869">
              <w:rPr>
                <w:noProof/>
                <w:webHidden/>
              </w:rPr>
              <w:fldChar w:fldCharType="begin"/>
            </w:r>
            <w:r w:rsidR="00913869">
              <w:rPr>
                <w:noProof/>
                <w:webHidden/>
              </w:rPr>
              <w:instrText xml:space="preserve"> PAGEREF _Toc220094432 \h </w:instrText>
            </w:r>
            <w:r w:rsidR="00913869">
              <w:rPr>
                <w:noProof/>
                <w:webHidden/>
              </w:rPr>
            </w:r>
            <w:r w:rsidR="00913869">
              <w:rPr>
                <w:noProof/>
                <w:webHidden/>
              </w:rPr>
              <w:fldChar w:fldCharType="separate"/>
            </w:r>
            <w:r w:rsidR="00913869">
              <w:rPr>
                <w:noProof/>
                <w:webHidden/>
              </w:rPr>
              <w:t>5</w:t>
            </w:r>
            <w:r w:rsidR="00913869">
              <w:rPr>
                <w:noProof/>
                <w:webHidden/>
              </w:rPr>
              <w:fldChar w:fldCharType="end"/>
            </w:r>
          </w:hyperlink>
        </w:p>
        <w:p w14:paraId="3624F980" w14:textId="00E0EA87" w:rsidR="00913869" w:rsidRDefault="00F825C5">
          <w:pPr>
            <w:pStyle w:val="TOC3"/>
            <w:tabs>
              <w:tab w:val="left" w:pos="1417"/>
              <w:tab w:val="right" w:leader="dot" w:pos="9010"/>
            </w:tabs>
            <w:rPr>
              <w:rFonts w:asciiTheme="minorHAnsi" w:eastAsiaTheme="minorEastAsia" w:hAnsiTheme="minorHAnsi" w:cstheme="minorBidi"/>
              <w:noProof/>
              <w:sz w:val="22"/>
              <w:szCs w:val="22"/>
              <w:lang w:val="en-NL" w:eastAsia="zh-CN"/>
            </w:rPr>
          </w:pPr>
          <w:hyperlink w:anchor="_Toc220094433" w:history="1">
            <w:r w:rsidR="00913869" w:rsidRPr="00CE520D">
              <w:rPr>
                <w:rStyle w:val="Hyperlink"/>
                <w:noProof/>
              </w:rPr>
              <w:t>5.2.2</w:t>
            </w:r>
            <w:r w:rsidR="00913869">
              <w:rPr>
                <w:rFonts w:asciiTheme="minorHAnsi" w:eastAsiaTheme="minorEastAsia" w:hAnsiTheme="minorHAnsi" w:cstheme="minorBidi"/>
                <w:noProof/>
                <w:sz w:val="22"/>
                <w:szCs w:val="22"/>
                <w:lang w:val="en-NL" w:eastAsia="zh-CN"/>
              </w:rPr>
              <w:tab/>
            </w:r>
            <w:r w:rsidR="00913869" w:rsidRPr="00CE520D">
              <w:rPr>
                <w:rStyle w:val="Hyperlink"/>
                <w:noProof/>
              </w:rPr>
              <w:t>Tagging</w:t>
            </w:r>
            <w:r w:rsidR="00913869">
              <w:rPr>
                <w:noProof/>
                <w:webHidden/>
              </w:rPr>
              <w:tab/>
            </w:r>
            <w:r w:rsidR="00913869">
              <w:rPr>
                <w:noProof/>
                <w:webHidden/>
              </w:rPr>
              <w:fldChar w:fldCharType="begin"/>
            </w:r>
            <w:r w:rsidR="00913869">
              <w:rPr>
                <w:noProof/>
                <w:webHidden/>
              </w:rPr>
              <w:instrText xml:space="preserve"> PAGEREF _Toc220094433 \h </w:instrText>
            </w:r>
            <w:r w:rsidR="00913869">
              <w:rPr>
                <w:noProof/>
                <w:webHidden/>
              </w:rPr>
            </w:r>
            <w:r w:rsidR="00913869">
              <w:rPr>
                <w:noProof/>
                <w:webHidden/>
              </w:rPr>
              <w:fldChar w:fldCharType="separate"/>
            </w:r>
            <w:r w:rsidR="00913869">
              <w:rPr>
                <w:noProof/>
                <w:webHidden/>
              </w:rPr>
              <w:t>6</w:t>
            </w:r>
            <w:r w:rsidR="00913869">
              <w:rPr>
                <w:noProof/>
                <w:webHidden/>
              </w:rPr>
              <w:fldChar w:fldCharType="end"/>
            </w:r>
          </w:hyperlink>
        </w:p>
        <w:p w14:paraId="43848342" w14:textId="0B06E9B7" w:rsidR="00913869" w:rsidRDefault="00F825C5">
          <w:pPr>
            <w:pStyle w:val="TOC2"/>
            <w:rPr>
              <w:rFonts w:asciiTheme="minorHAnsi" w:eastAsiaTheme="minorEastAsia" w:hAnsiTheme="minorHAnsi" w:cstheme="minorBidi"/>
              <w:noProof/>
              <w:sz w:val="22"/>
              <w:szCs w:val="22"/>
              <w:lang w:val="en-NL" w:eastAsia="zh-CN"/>
            </w:rPr>
          </w:pPr>
          <w:hyperlink w:anchor="_Toc220094434" w:history="1">
            <w:r w:rsidR="00913869" w:rsidRPr="00CE520D">
              <w:rPr>
                <w:rStyle w:val="Hyperlink"/>
                <w:noProof/>
              </w:rPr>
              <w:t>5.3</w:t>
            </w:r>
            <w:r w:rsidR="00913869">
              <w:rPr>
                <w:rFonts w:asciiTheme="minorHAnsi" w:eastAsiaTheme="minorEastAsia" w:hAnsiTheme="minorHAnsi" w:cstheme="minorBidi"/>
                <w:noProof/>
                <w:sz w:val="22"/>
                <w:szCs w:val="22"/>
                <w:lang w:val="en-NL" w:eastAsia="zh-CN"/>
              </w:rPr>
              <w:tab/>
            </w:r>
            <w:r w:rsidR="00913869" w:rsidRPr="00CE520D">
              <w:rPr>
                <w:rStyle w:val="Hyperlink"/>
                <w:noProof/>
              </w:rPr>
              <w:t>Software projects</w:t>
            </w:r>
            <w:r w:rsidR="00913869">
              <w:rPr>
                <w:noProof/>
                <w:webHidden/>
              </w:rPr>
              <w:tab/>
            </w:r>
            <w:r w:rsidR="00913869">
              <w:rPr>
                <w:noProof/>
                <w:webHidden/>
              </w:rPr>
              <w:fldChar w:fldCharType="begin"/>
            </w:r>
            <w:r w:rsidR="00913869">
              <w:rPr>
                <w:noProof/>
                <w:webHidden/>
              </w:rPr>
              <w:instrText xml:space="preserve"> PAGEREF _Toc220094434 \h </w:instrText>
            </w:r>
            <w:r w:rsidR="00913869">
              <w:rPr>
                <w:noProof/>
                <w:webHidden/>
              </w:rPr>
            </w:r>
            <w:r w:rsidR="00913869">
              <w:rPr>
                <w:noProof/>
                <w:webHidden/>
              </w:rPr>
              <w:fldChar w:fldCharType="separate"/>
            </w:r>
            <w:r w:rsidR="00913869">
              <w:rPr>
                <w:noProof/>
                <w:webHidden/>
              </w:rPr>
              <w:t>6</w:t>
            </w:r>
            <w:r w:rsidR="00913869">
              <w:rPr>
                <w:noProof/>
                <w:webHidden/>
              </w:rPr>
              <w:fldChar w:fldCharType="end"/>
            </w:r>
          </w:hyperlink>
        </w:p>
        <w:p w14:paraId="4DAC5A0F" w14:textId="1C295D98" w:rsidR="00913869" w:rsidRDefault="00F825C5">
          <w:pPr>
            <w:pStyle w:val="TOC2"/>
            <w:rPr>
              <w:rFonts w:asciiTheme="minorHAnsi" w:eastAsiaTheme="minorEastAsia" w:hAnsiTheme="minorHAnsi" w:cstheme="minorBidi"/>
              <w:noProof/>
              <w:sz w:val="22"/>
              <w:szCs w:val="22"/>
              <w:lang w:val="en-NL" w:eastAsia="zh-CN"/>
            </w:rPr>
          </w:pPr>
          <w:hyperlink w:anchor="_Toc220094435" w:history="1">
            <w:r w:rsidR="00913869" w:rsidRPr="00CE520D">
              <w:rPr>
                <w:rStyle w:val="Hyperlink"/>
                <w:noProof/>
              </w:rPr>
              <w:t>5.4</w:t>
            </w:r>
            <w:r w:rsidR="00913869">
              <w:rPr>
                <w:rFonts w:asciiTheme="minorHAnsi" w:eastAsiaTheme="minorEastAsia" w:hAnsiTheme="minorHAnsi" w:cstheme="minorBidi"/>
                <w:noProof/>
                <w:sz w:val="22"/>
                <w:szCs w:val="22"/>
                <w:lang w:val="en-NL" w:eastAsia="zh-CN"/>
              </w:rPr>
              <w:tab/>
            </w:r>
            <w:r w:rsidR="00913869" w:rsidRPr="00CE520D">
              <w:rPr>
                <w:rStyle w:val="Hyperlink"/>
                <w:noProof/>
              </w:rPr>
              <w:t>General</w:t>
            </w:r>
            <w:r w:rsidR="00913869">
              <w:rPr>
                <w:noProof/>
                <w:webHidden/>
              </w:rPr>
              <w:tab/>
            </w:r>
            <w:r w:rsidR="00913869">
              <w:rPr>
                <w:noProof/>
                <w:webHidden/>
              </w:rPr>
              <w:fldChar w:fldCharType="begin"/>
            </w:r>
            <w:r w:rsidR="00913869">
              <w:rPr>
                <w:noProof/>
                <w:webHidden/>
              </w:rPr>
              <w:instrText xml:space="preserve"> PAGEREF _Toc220094435 \h </w:instrText>
            </w:r>
            <w:r w:rsidR="00913869">
              <w:rPr>
                <w:noProof/>
                <w:webHidden/>
              </w:rPr>
            </w:r>
            <w:r w:rsidR="00913869">
              <w:rPr>
                <w:noProof/>
                <w:webHidden/>
              </w:rPr>
              <w:fldChar w:fldCharType="separate"/>
            </w:r>
            <w:r w:rsidR="00913869">
              <w:rPr>
                <w:noProof/>
                <w:webHidden/>
              </w:rPr>
              <w:t>6</w:t>
            </w:r>
            <w:r w:rsidR="00913869">
              <w:rPr>
                <w:noProof/>
                <w:webHidden/>
              </w:rPr>
              <w:fldChar w:fldCharType="end"/>
            </w:r>
          </w:hyperlink>
        </w:p>
        <w:p w14:paraId="6807DE8B" w14:textId="281EC8C4" w:rsidR="00913869" w:rsidRDefault="00F825C5">
          <w:pPr>
            <w:pStyle w:val="TOC3"/>
            <w:tabs>
              <w:tab w:val="left" w:pos="1417"/>
              <w:tab w:val="right" w:leader="dot" w:pos="9010"/>
            </w:tabs>
            <w:rPr>
              <w:rFonts w:asciiTheme="minorHAnsi" w:eastAsiaTheme="minorEastAsia" w:hAnsiTheme="minorHAnsi" w:cstheme="minorBidi"/>
              <w:noProof/>
              <w:sz w:val="22"/>
              <w:szCs w:val="22"/>
              <w:lang w:val="en-NL" w:eastAsia="zh-CN"/>
            </w:rPr>
          </w:pPr>
          <w:hyperlink w:anchor="_Toc220094436" w:history="1">
            <w:r w:rsidR="00913869" w:rsidRPr="00CE520D">
              <w:rPr>
                <w:rStyle w:val="Hyperlink"/>
                <w:noProof/>
              </w:rPr>
              <w:t>5.4.1</w:t>
            </w:r>
            <w:r w:rsidR="00913869">
              <w:rPr>
                <w:rFonts w:asciiTheme="minorHAnsi" w:eastAsiaTheme="minorEastAsia" w:hAnsiTheme="minorHAnsi" w:cstheme="minorBidi"/>
                <w:noProof/>
                <w:sz w:val="22"/>
                <w:szCs w:val="22"/>
                <w:lang w:val="en-NL" w:eastAsia="zh-CN"/>
              </w:rPr>
              <w:tab/>
            </w:r>
            <w:r w:rsidR="00913869" w:rsidRPr="00CE520D">
              <w:rPr>
                <w:rStyle w:val="Hyperlink"/>
                <w:noProof/>
              </w:rPr>
              <w:t>libSDL</w:t>
            </w:r>
            <w:r w:rsidR="00913869">
              <w:rPr>
                <w:noProof/>
                <w:webHidden/>
              </w:rPr>
              <w:tab/>
            </w:r>
            <w:r w:rsidR="00913869">
              <w:rPr>
                <w:noProof/>
                <w:webHidden/>
              </w:rPr>
              <w:fldChar w:fldCharType="begin"/>
            </w:r>
            <w:r w:rsidR="00913869">
              <w:rPr>
                <w:noProof/>
                <w:webHidden/>
              </w:rPr>
              <w:instrText xml:space="preserve"> PAGEREF _Toc220094436 \h </w:instrText>
            </w:r>
            <w:r w:rsidR="00913869">
              <w:rPr>
                <w:noProof/>
                <w:webHidden/>
              </w:rPr>
            </w:r>
            <w:r w:rsidR="00913869">
              <w:rPr>
                <w:noProof/>
                <w:webHidden/>
              </w:rPr>
              <w:fldChar w:fldCharType="separate"/>
            </w:r>
            <w:r w:rsidR="00913869">
              <w:rPr>
                <w:noProof/>
                <w:webHidden/>
              </w:rPr>
              <w:t>6</w:t>
            </w:r>
            <w:r w:rsidR="00913869">
              <w:rPr>
                <w:noProof/>
                <w:webHidden/>
              </w:rPr>
              <w:fldChar w:fldCharType="end"/>
            </w:r>
          </w:hyperlink>
        </w:p>
        <w:p w14:paraId="31B5C1CC" w14:textId="10F16652" w:rsidR="00E61018" w:rsidRDefault="00060E3E">
          <w:r>
            <w:rPr>
              <w:b/>
              <w:bCs/>
            </w:rPr>
            <w:fldChar w:fldCharType="end"/>
          </w:r>
        </w:p>
      </w:sdtContent>
    </w:sdt>
    <w:p w14:paraId="31B5C1CD" w14:textId="77777777" w:rsidR="00E61018" w:rsidRDefault="00E61018">
      <w:pPr>
        <w:rPr>
          <w:rFonts w:ascii="Times New Roman" w:hAnsi="Times New Roman" w:cs="Times New Roman"/>
          <w:lang w:val="en-GB"/>
        </w:rPr>
      </w:pPr>
    </w:p>
    <w:p w14:paraId="31B5C1CE" w14:textId="77777777" w:rsidR="00E61018" w:rsidRDefault="00E61018">
      <w:pPr>
        <w:rPr>
          <w:rFonts w:ascii="Times New Roman" w:hAnsi="Times New Roman" w:cs="Times New Roman"/>
          <w:lang w:val="en-GB"/>
        </w:rPr>
      </w:pPr>
    </w:p>
    <w:p w14:paraId="31B5C1CF" w14:textId="77777777" w:rsidR="00E61018" w:rsidRDefault="00060E3E">
      <w:pPr>
        <w:pStyle w:val="Heading1"/>
      </w:pPr>
      <w:bookmarkStart w:id="2" w:name="_Toc220094419"/>
      <w:r>
        <w:lastRenderedPageBreak/>
        <w:t>Introduction</w:t>
      </w:r>
      <w:bookmarkEnd w:id="2"/>
    </w:p>
    <w:p w14:paraId="31B5C1D0" w14:textId="77777777" w:rsidR="00E61018" w:rsidRDefault="00060E3E">
      <w:r>
        <w:t>ISO/IEC 14996 part 34 Syntactic description language (SDL) formalizes the syntactic description language for describing the structure of binary data used throughout other MPEG standards. It covers the representation of the SDL specification in plain text, the syntax of the SDL and the semantic rules of the SDL.</w:t>
      </w:r>
    </w:p>
    <w:p w14:paraId="31B5C1D1" w14:textId="77777777" w:rsidR="00E61018" w:rsidRDefault="00E61018"/>
    <w:p w14:paraId="31B5C1D2" w14:textId="77777777" w:rsidR="00E61018" w:rsidRDefault="00060E3E">
      <w:r>
        <w:t xml:space="preserve">This document serves as project management tool to organize and track the progress of developing a series of tools related to SDL. Some of the developed tools are utility software whose purpose is to assist in editing SDL declaration while other tools are conformance </w:t>
      </w:r>
      <w:bookmarkStart w:id="3" w:name="_Hlk188453618"/>
      <w:r>
        <w:t>software</w:t>
      </w:r>
      <w:bookmarkEnd w:id="3"/>
      <w:r>
        <w:t xml:space="preserve"> of ISO/IEC 14496-34.</w:t>
      </w:r>
    </w:p>
    <w:p w14:paraId="31B5C1D3" w14:textId="77777777" w:rsidR="00E61018" w:rsidRDefault="00060E3E">
      <w:pPr>
        <w:pStyle w:val="Heading1"/>
      </w:pPr>
      <w:bookmarkStart w:id="4" w:name="_Toc220094420"/>
      <w:r>
        <w:t>Overview of tools</w:t>
      </w:r>
      <w:bookmarkEnd w:id="4"/>
    </w:p>
    <w:tbl>
      <w:tblPr>
        <w:tblStyle w:val="GridTable1Light"/>
        <w:tblW w:w="0" w:type="auto"/>
        <w:tblLayout w:type="fixed"/>
        <w:tblLook w:val="04A0" w:firstRow="1" w:lastRow="0" w:firstColumn="1" w:lastColumn="0" w:noHBand="0" w:noVBand="1"/>
      </w:tblPr>
      <w:tblGrid>
        <w:gridCol w:w="1536"/>
        <w:gridCol w:w="2042"/>
        <w:gridCol w:w="1534"/>
        <w:gridCol w:w="2185"/>
        <w:gridCol w:w="1713"/>
      </w:tblGrid>
      <w:tr w:rsidR="00E61018" w14:paraId="31B5C1D9" w14:textId="77777777" w:rsidTr="00E61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6" w:type="dxa"/>
          </w:tcPr>
          <w:p w14:paraId="31B5C1D4" w14:textId="77777777" w:rsidR="00E61018" w:rsidRDefault="00060E3E">
            <w:pPr>
              <w:jc w:val="center"/>
            </w:pPr>
            <w:r>
              <w:t>Tool name</w:t>
            </w:r>
          </w:p>
        </w:tc>
        <w:tc>
          <w:tcPr>
            <w:tcW w:w="2042" w:type="dxa"/>
          </w:tcPr>
          <w:p w14:paraId="31B5C1D5" w14:textId="77777777" w:rsidR="00E61018" w:rsidRDefault="00060E3E">
            <w:pPr>
              <w:jc w:val="center"/>
              <w:cnfStyle w:val="100000000000" w:firstRow="1" w:lastRow="0" w:firstColumn="0" w:lastColumn="0" w:oddVBand="0" w:evenVBand="0" w:oddHBand="0" w:evenHBand="0" w:firstRowFirstColumn="0" w:firstRowLastColumn="0" w:lastRowFirstColumn="0" w:lastRowLastColumn="0"/>
            </w:pPr>
            <w:r>
              <w:t>Repository location</w:t>
            </w:r>
          </w:p>
        </w:tc>
        <w:tc>
          <w:tcPr>
            <w:tcW w:w="1534" w:type="dxa"/>
          </w:tcPr>
          <w:p w14:paraId="31B5C1D6" w14:textId="77777777" w:rsidR="00E61018" w:rsidRDefault="00060E3E">
            <w:pPr>
              <w:jc w:val="center"/>
              <w:cnfStyle w:val="100000000000" w:firstRow="1" w:lastRow="0" w:firstColumn="0" w:lastColumn="0" w:oddVBand="0" w:evenVBand="0" w:oddHBand="0" w:evenHBand="0" w:firstRowFirstColumn="0" w:firstRowLastColumn="0" w:lastRowFirstColumn="0" w:lastRowLastColumn="0"/>
            </w:pPr>
            <w:r>
              <w:t>Type</w:t>
            </w:r>
          </w:p>
        </w:tc>
        <w:tc>
          <w:tcPr>
            <w:tcW w:w="2185" w:type="dxa"/>
          </w:tcPr>
          <w:p w14:paraId="31B5C1D7" w14:textId="77777777" w:rsidR="00E61018" w:rsidRDefault="00060E3E">
            <w:pPr>
              <w:jc w:val="center"/>
              <w:cnfStyle w:val="100000000000" w:firstRow="1" w:lastRow="0" w:firstColumn="0" w:lastColumn="0" w:oddVBand="0" w:evenVBand="0" w:oddHBand="0" w:evenHBand="0" w:firstRowFirstColumn="0" w:firstRowLastColumn="0" w:lastRowFirstColumn="0" w:lastRowLastColumn="0"/>
            </w:pPr>
            <w:r>
              <w:t>Status</w:t>
            </w:r>
          </w:p>
        </w:tc>
        <w:tc>
          <w:tcPr>
            <w:tcW w:w="1713" w:type="dxa"/>
          </w:tcPr>
          <w:p w14:paraId="31B5C1D8" w14:textId="77777777" w:rsidR="00E61018" w:rsidRDefault="00060E3E">
            <w:pPr>
              <w:jc w:val="center"/>
              <w:cnfStyle w:val="100000000000" w:firstRow="1" w:lastRow="0" w:firstColumn="0" w:lastColumn="0" w:oddVBand="0" w:evenVBand="0" w:oddHBand="0" w:evenHBand="0" w:firstRowFirstColumn="0" w:firstRowLastColumn="0" w:lastRowFirstColumn="0" w:lastRowLastColumn="0"/>
            </w:pPr>
            <w:r>
              <w:t>Description</w:t>
            </w:r>
          </w:p>
        </w:tc>
      </w:tr>
      <w:tr w:rsidR="00E61018" w14:paraId="31B5C1DF" w14:textId="77777777" w:rsidTr="00E61018">
        <w:trPr>
          <w:trHeight w:val="293"/>
        </w:trPr>
        <w:tc>
          <w:tcPr>
            <w:cnfStyle w:val="001000000000" w:firstRow="0" w:lastRow="0" w:firstColumn="1" w:lastColumn="0" w:oddVBand="0" w:evenVBand="0" w:oddHBand="0" w:evenHBand="0" w:firstRowFirstColumn="0" w:firstRowLastColumn="0" w:lastRowFirstColumn="0" w:lastRowLastColumn="0"/>
            <w:tcW w:w="1536" w:type="dxa"/>
          </w:tcPr>
          <w:p w14:paraId="31B5C1DA" w14:textId="77777777" w:rsidR="00E61018" w:rsidRDefault="00060E3E">
            <w:r>
              <w:t>libSDL</w:t>
            </w:r>
          </w:p>
        </w:tc>
        <w:tc>
          <w:tcPr>
            <w:tcW w:w="2042" w:type="dxa"/>
          </w:tcPr>
          <w:p w14:paraId="31B5C1DB" w14:textId="4008C266" w:rsidR="00E61018" w:rsidRDefault="00F825C5">
            <w:pPr>
              <w:cnfStyle w:val="000000000000" w:firstRow="0" w:lastRow="0" w:firstColumn="0" w:lastColumn="0" w:oddVBand="0" w:evenVBand="0" w:oddHBand="0" w:evenHBand="0" w:firstRowFirstColumn="0" w:firstRowLastColumn="0" w:lastRowFirstColumn="0" w:lastRowLastColumn="0"/>
            </w:pPr>
            <w:hyperlink r:id="rId24" w:history="1">
              <w:r w:rsidR="00060E3E">
                <w:rPr>
                  <w:rStyle w:val="Hyperlink"/>
                </w:rPr>
                <w:t>MPEG / Systems / SDL / libSDL · GitLab</w:t>
              </w:r>
            </w:hyperlink>
          </w:p>
        </w:tc>
        <w:tc>
          <w:tcPr>
            <w:tcW w:w="1534" w:type="dxa"/>
          </w:tcPr>
          <w:p w14:paraId="31B5C1DC" w14:textId="77777777" w:rsidR="00E61018" w:rsidRDefault="00060E3E">
            <w:pPr>
              <w:jc w:val="center"/>
              <w:cnfStyle w:val="000000000000" w:firstRow="0" w:lastRow="0" w:firstColumn="0" w:lastColumn="0" w:oddVBand="0" w:evenVBand="0" w:oddHBand="0" w:evenHBand="0" w:firstRowFirstColumn="0" w:firstRowLastColumn="0" w:lastRowFirstColumn="0" w:lastRowLastColumn="0"/>
            </w:pPr>
            <w:r>
              <w:t>Conformance</w:t>
            </w:r>
          </w:p>
        </w:tc>
        <w:tc>
          <w:tcPr>
            <w:tcW w:w="2185" w:type="dxa"/>
          </w:tcPr>
          <w:p w14:paraId="31B5C1DD" w14:textId="77777777" w:rsidR="00E61018" w:rsidRDefault="00060E3E">
            <w:pPr>
              <w:jc w:val="center"/>
              <w:cnfStyle w:val="000000000000" w:firstRow="0" w:lastRow="0" w:firstColumn="0" w:lastColumn="0" w:oddVBand="0" w:evenVBand="0" w:oddHBand="0" w:evenHBand="0" w:firstRowFirstColumn="0" w:firstRowLastColumn="0" w:lastRowFirstColumn="0" w:lastRowLastColumn="0"/>
            </w:pPr>
            <w:r>
              <w:t>Work-In-Progress</w:t>
            </w:r>
          </w:p>
        </w:tc>
        <w:tc>
          <w:tcPr>
            <w:tcW w:w="1713" w:type="dxa"/>
          </w:tcPr>
          <w:p w14:paraId="31B5C1DE" w14:textId="77777777" w:rsidR="00E61018" w:rsidRDefault="00060E3E">
            <w:pPr>
              <w:cnfStyle w:val="000000000000" w:firstRow="0" w:lastRow="0" w:firstColumn="0" w:lastColumn="0" w:oddVBand="0" w:evenVBand="0" w:oddHBand="0" w:evenHBand="0" w:firstRowFirstColumn="0" w:firstRowLastColumn="0" w:lastRowFirstColumn="0" w:lastRowLastColumn="0"/>
            </w:pPr>
            <w:r>
              <w:t>Library to parse SDL specifications.</w:t>
            </w:r>
          </w:p>
        </w:tc>
      </w:tr>
      <w:tr w:rsidR="00E61018" w14:paraId="31B5C1E5"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31B5C1E0" w14:textId="77777777" w:rsidR="00E61018" w:rsidRDefault="00060E3E">
            <w:r>
              <w:t>SDLValidator</w:t>
            </w:r>
          </w:p>
        </w:tc>
        <w:tc>
          <w:tcPr>
            <w:tcW w:w="2042" w:type="dxa"/>
          </w:tcPr>
          <w:p w14:paraId="31B5C1E1" w14:textId="2B168990" w:rsidR="00E61018" w:rsidRDefault="00F825C5">
            <w:pPr>
              <w:cnfStyle w:val="000000000000" w:firstRow="0" w:lastRow="0" w:firstColumn="0" w:lastColumn="0" w:oddVBand="0" w:evenVBand="0" w:oddHBand="0" w:evenHBand="0" w:firstRowFirstColumn="0" w:firstRowLastColumn="0" w:lastRowFirstColumn="0" w:lastRowLastColumn="0"/>
            </w:pPr>
            <w:hyperlink r:id="rId25" w:history="1">
              <w:r w:rsidR="00060E3E">
                <w:rPr>
                  <w:rStyle w:val="Hyperlink"/>
                </w:rPr>
                <w:t>MPEG / Systems / SDL / SDLValidator · GitLab</w:t>
              </w:r>
            </w:hyperlink>
          </w:p>
        </w:tc>
        <w:tc>
          <w:tcPr>
            <w:tcW w:w="1534" w:type="dxa"/>
          </w:tcPr>
          <w:p w14:paraId="31B5C1E2" w14:textId="77777777" w:rsidR="00E61018" w:rsidRDefault="00060E3E">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1B5C1E3" w14:textId="529CEA4B" w:rsidR="00E61018" w:rsidRPr="001F538F" w:rsidRDefault="00A66392">
            <w:pPr>
              <w:jc w:val="center"/>
              <w:cnfStyle w:val="000000000000" w:firstRow="0" w:lastRow="0" w:firstColumn="0" w:lastColumn="0" w:oddVBand="0" w:evenVBand="0" w:oddHBand="0" w:evenHBand="0" w:firstRowFirstColumn="0" w:firstRowLastColumn="0" w:lastRowFirstColumn="0" w:lastRowLastColumn="0"/>
            </w:pPr>
            <w:r w:rsidRPr="001F538F">
              <w:rPr>
                <w:szCs w:val="22"/>
              </w:rPr>
              <w:t>First version done</w:t>
            </w:r>
          </w:p>
        </w:tc>
        <w:tc>
          <w:tcPr>
            <w:tcW w:w="1713" w:type="dxa"/>
          </w:tcPr>
          <w:p w14:paraId="31B5C1E4" w14:textId="77777777" w:rsidR="00E61018" w:rsidRDefault="00060E3E">
            <w:pPr>
              <w:cnfStyle w:val="000000000000" w:firstRow="0" w:lastRow="0" w:firstColumn="0" w:lastColumn="0" w:oddVBand="0" w:evenVBand="0" w:oddHBand="0" w:evenHBand="0" w:firstRowFirstColumn="0" w:firstRowLastColumn="0" w:lastRowFirstColumn="0" w:lastRowLastColumn="0"/>
            </w:pPr>
            <w:r>
              <w:t>Command-line tool to validate SDL specifications.</w:t>
            </w:r>
          </w:p>
        </w:tc>
      </w:tr>
      <w:tr w:rsidR="00E61018" w14:paraId="31B5C1EB"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31B5C1E6" w14:textId="77777777" w:rsidR="00E61018" w:rsidRDefault="00060E3E">
            <w:r>
              <w:t>Word2SDL</w:t>
            </w:r>
          </w:p>
        </w:tc>
        <w:tc>
          <w:tcPr>
            <w:tcW w:w="2042" w:type="dxa"/>
          </w:tcPr>
          <w:p w14:paraId="31B5C1E7" w14:textId="1AA8303B" w:rsidR="00E61018" w:rsidRDefault="00F825C5">
            <w:pPr>
              <w:cnfStyle w:val="000000000000" w:firstRow="0" w:lastRow="0" w:firstColumn="0" w:lastColumn="0" w:oddVBand="0" w:evenVBand="0" w:oddHBand="0" w:evenHBand="0" w:firstRowFirstColumn="0" w:firstRowLastColumn="0" w:lastRowFirstColumn="0" w:lastRowLastColumn="0"/>
            </w:pPr>
            <w:hyperlink r:id="rId26" w:history="1">
              <w:r w:rsidR="00060E3E">
                <w:rPr>
                  <w:rStyle w:val="Hyperlink"/>
                </w:rPr>
                <w:t>MPEG / Systems / SDL / Word2SDL · GitLab</w:t>
              </w:r>
            </w:hyperlink>
          </w:p>
        </w:tc>
        <w:tc>
          <w:tcPr>
            <w:tcW w:w="1534" w:type="dxa"/>
          </w:tcPr>
          <w:p w14:paraId="31B5C1E8" w14:textId="77777777" w:rsidR="00E61018" w:rsidRDefault="00060E3E">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1B5C1E9" w14:textId="625F248D" w:rsidR="00E61018" w:rsidRPr="001F538F" w:rsidRDefault="00317284">
            <w:pPr>
              <w:jc w:val="center"/>
              <w:cnfStyle w:val="000000000000" w:firstRow="0" w:lastRow="0" w:firstColumn="0" w:lastColumn="0" w:oddVBand="0" w:evenVBand="0" w:oddHBand="0" w:evenHBand="0" w:firstRowFirstColumn="0" w:firstRowLastColumn="0" w:lastRowFirstColumn="0" w:lastRowLastColumn="0"/>
            </w:pPr>
            <w:r w:rsidRPr="001F538F">
              <w:rPr>
                <w:szCs w:val="22"/>
              </w:rPr>
              <w:t>Done</w:t>
            </w:r>
          </w:p>
        </w:tc>
        <w:tc>
          <w:tcPr>
            <w:tcW w:w="1713" w:type="dxa"/>
          </w:tcPr>
          <w:p w14:paraId="31B5C1EA" w14:textId="77777777" w:rsidR="00E61018" w:rsidRDefault="00060E3E">
            <w:pPr>
              <w:cnfStyle w:val="000000000000" w:firstRow="0" w:lastRow="0" w:firstColumn="0" w:lastColumn="0" w:oddVBand="0" w:evenVBand="0" w:oddHBand="0" w:evenHBand="0" w:firstRowFirstColumn="0" w:firstRowLastColumn="0" w:lastRowFirstColumn="0" w:lastRowLastColumn="0"/>
            </w:pPr>
            <w:r>
              <w:t>Extract SDL declarations from Word document to plain text.</w:t>
            </w:r>
          </w:p>
        </w:tc>
      </w:tr>
      <w:tr w:rsidR="00C40729" w14:paraId="4DFBD6B0"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0EF9899F" w14:textId="0E053D8B" w:rsidR="00C40729" w:rsidRDefault="00C40729" w:rsidP="00C40729">
            <w:r w:rsidRPr="002632BB">
              <w:t>mpeg-sdl-parser</w:t>
            </w:r>
          </w:p>
        </w:tc>
        <w:tc>
          <w:tcPr>
            <w:tcW w:w="2042" w:type="dxa"/>
          </w:tcPr>
          <w:p w14:paraId="16215023" w14:textId="414F15E2" w:rsidR="00C40729" w:rsidRDefault="00F825C5" w:rsidP="00C40729">
            <w:pPr>
              <w:cnfStyle w:val="000000000000" w:firstRow="0" w:lastRow="0" w:firstColumn="0" w:lastColumn="0" w:oddVBand="0" w:evenVBand="0" w:oddHBand="0" w:evenHBand="0" w:firstRowFirstColumn="0" w:firstRowLastColumn="0" w:lastRowFirstColumn="0" w:lastRowLastColumn="0"/>
            </w:pPr>
            <w:hyperlink r:id="rId27" w:history="1">
              <w:r w:rsidR="00C40729">
                <w:rPr>
                  <w:rStyle w:val="Hyperlink"/>
                </w:rPr>
                <w:t>MPEGGroup/mpeg-sdl-parser: MPEG SDL parser implemented in TypeScript.</w:t>
              </w:r>
            </w:hyperlink>
          </w:p>
        </w:tc>
        <w:tc>
          <w:tcPr>
            <w:tcW w:w="1534" w:type="dxa"/>
          </w:tcPr>
          <w:p w14:paraId="170C0B1C" w14:textId="5589FB5E" w:rsidR="00C40729" w:rsidRDefault="00C40729" w:rsidP="00C40729">
            <w:pPr>
              <w:cnfStyle w:val="000000000000" w:firstRow="0" w:lastRow="0" w:firstColumn="0" w:lastColumn="0" w:oddVBand="0" w:evenVBand="0" w:oddHBand="0" w:evenHBand="0" w:firstRowFirstColumn="0" w:firstRowLastColumn="0" w:lastRowFirstColumn="0" w:lastRowLastColumn="0"/>
            </w:pPr>
            <w:r>
              <w:t>Conformance</w:t>
            </w:r>
          </w:p>
        </w:tc>
        <w:tc>
          <w:tcPr>
            <w:tcW w:w="2185" w:type="dxa"/>
          </w:tcPr>
          <w:p w14:paraId="4412F415" w14:textId="2128E9F2" w:rsidR="00C40729" w:rsidRPr="001F538F" w:rsidRDefault="00C40729" w:rsidP="00C40729">
            <w:pPr>
              <w:jc w:val="center"/>
              <w:cnfStyle w:val="000000000000" w:firstRow="0" w:lastRow="0" w:firstColumn="0" w:lastColumn="0" w:oddVBand="0" w:evenVBand="0" w:oddHBand="0" w:evenHBand="0" w:firstRowFirstColumn="0" w:firstRowLastColumn="0" w:lastRowFirstColumn="0" w:lastRowLastColumn="0"/>
              <w:rPr>
                <w:szCs w:val="22"/>
              </w:rPr>
            </w:pPr>
            <w:r w:rsidRPr="001F538F" w:rsidDel="005B7F62">
              <w:rPr>
                <w:szCs w:val="22"/>
              </w:rPr>
              <w:t>First version done</w:t>
            </w:r>
            <w:r>
              <w:rPr>
                <w:szCs w:val="22"/>
              </w:rPr>
              <w:t xml:space="preserve"> against 1ed</w:t>
            </w:r>
          </w:p>
        </w:tc>
        <w:tc>
          <w:tcPr>
            <w:tcW w:w="1713" w:type="dxa"/>
          </w:tcPr>
          <w:p w14:paraId="262AAB56" w14:textId="40991BE4" w:rsidR="00C40729" w:rsidRDefault="00C40729" w:rsidP="00C40729">
            <w:pPr>
              <w:cnfStyle w:val="000000000000" w:firstRow="0" w:lastRow="0" w:firstColumn="0" w:lastColumn="0" w:oddVBand="0" w:evenVBand="0" w:oddHBand="0" w:evenHBand="0" w:firstRowFirstColumn="0" w:firstRowLastColumn="0" w:lastRowFirstColumn="0" w:lastRowLastColumn="0"/>
            </w:pPr>
            <w:r>
              <w:t>Command-line tool to validate SDL specifications.</w:t>
            </w:r>
          </w:p>
        </w:tc>
      </w:tr>
      <w:tr w:rsidR="00C40729" w14:paraId="756ADE3B"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21AB196A" w14:textId="5952B888" w:rsidR="00C40729" w:rsidRPr="002632BB" w:rsidRDefault="00C40729" w:rsidP="00C40729">
            <w:r w:rsidRPr="00881DA2">
              <w:t>mpeg-sdl-editor</w:t>
            </w:r>
          </w:p>
        </w:tc>
        <w:tc>
          <w:tcPr>
            <w:tcW w:w="2042" w:type="dxa"/>
          </w:tcPr>
          <w:p w14:paraId="3BFAC7FB" w14:textId="12075FC3" w:rsidR="00C40729" w:rsidRPr="00335830" w:rsidRDefault="00F825C5" w:rsidP="00C40729">
            <w:pPr>
              <w:cnfStyle w:val="000000000000" w:firstRow="0" w:lastRow="0" w:firstColumn="0" w:lastColumn="0" w:oddVBand="0" w:evenVBand="0" w:oddHBand="0" w:evenHBand="0" w:firstRowFirstColumn="0" w:firstRowLastColumn="0" w:lastRowFirstColumn="0" w:lastRowLastColumn="0"/>
            </w:pPr>
            <w:hyperlink r:id="rId28" w:history="1">
              <w:r w:rsidR="00C40729">
                <w:rPr>
                  <w:rStyle w:val="Hyperlink"/>
                </w:rPr>
                <w:t>MPEGGroup/mpeg-sdl-editor: MPEG SDL web based editor.</w:t>
              </w:r>
            </w:hyperlink>
          </w:p>
        </w:tc>
        <w:tc>
          <w:tcPr>
            <w:tcW w:w="1534" w:type="dxa"/>
          </w:tcPr>
          <w:p w14:paraId="1ED6C52C" w14:textId="22A60BC0" w:rsidR="00C40729" w:rsidRDefault="00C40729" w:rsidP="00C40729">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056EC6C" w14:textId="53DC8823" w:rsidR="00C40729" w:rsidRPr="001F538F" w:rsidRDefault="00C40729" w:rsidP="00C40729">
            <w:pPr>
              <w:jc w:val="center"/>
              <w:cnfStyle w:val="000000000000" w:firstRow="0" w:lastRow="0" w:firstColumn="0" w:lastColumn="0" w:oddVBand="0" w:evenVBand="0" w:oddHBand="0" w:evenHBand="0" w:firstRowFirstColumn="0" w:firstRowLastColumn="0" w:lastRowFirstColumn="0" w:lastRowLastColumn="0"/>
              <w:rPr>
                <w:szCs w:val="22"/>
              </w:rPr>
            </w:pPr>
            <w:r w:rsidRPr="001F538F">
              <w:rPr>
                <w:szCs w:val="22"/>
              </w:rPr>
              <w:t>Done</w:t>
            </w:r>
          </w:p>
        </w:tc>
        <w:tc>
          <w:tcPr>
            <w:tcW w:w="1713" w:type="dxa"/>
          </w:tcPr>
          <w:p w14:paraId="11B8B0FF" w14:textId="38811882" w:rsidR="00C40729" w:rsidRDefault="00C40729" w:rsidP="00C40729">
            <w:pPr>
              <w:cnfStyle w:val="000000000000" w:firstRow="0" w:lastRow="0" w:firstColumn="0" w:lastColumn="0" w:oddVBand="0" w:evenVBand="0" w:oddHBand="0" w:evenHBand="0" w:firstRowFirstColumn="0" w:firstRowLastColumn="0" w:lastRowFirstColumn="0" w:lastRowLastColumn="0"/>
            </w:pPr>
            <w:r>
              <w:t>Web editor for SDL.</w:t>
            </w:r>
          </w:p>
        </w:tc>
      </w:tr>
      <w:tr w:rsidR="00C40729" w14:paraId="31B5C1F7"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31B5C1F2" w14:textId="77777777" w:rsidR="00C40729" w:rsidRDefault="00C40729" w:rsidP="00C40729">
            <w:r>
              <w:t>SDLCompiler</w:t>
            </w:r>
            <w:r>
              <w:br/>
            </w:r>
            <w:r>
              <w:rPr>
                <w:b w:val="0"/>
              </w:rPr>
              <w:t>(tentative)</w:t>
            </w:r>
          </w:p>
        </w:tc>
        <w:tc>
          <w:tcPr>
            <w:tcW w:w="2042" w:type="dxa"/>
          </w:tcPr>
          <w:p w14:paraId="31B5C1F3" w14:textId="77777777" w:rsidR="00C40729" w:rsidRDefault="00C40729" w:rsidP="00C40729">
            <w:pPr>
              <w:cnfStyle w:val="000000000000" w:firstRow="0" w:lastRow="0" w:firstColumn="0" w:lastColumn="0" w:oddVBand="0" w:evenVBand="0" w:oddHBand="0" w:evenHBand="0" w:firstRowFirstColumn="0" w:firstRowLastColumn="0" w:lastRowFirstColumn="0" w:lastRowLastColumn="0"/>
            </w:pPr>
            <w:r>
              <w:t>todo</w:t>
            </w:r>
          </w:p>
        </w:tc>
        <w:tc>
          <w:tcPr>
            <w:tcW w:w="1534" w:type="dxa"/>
          </w:tcPr>
          <w:p w14:paraId="31B5C1F4" w14:textId="77777777" w:rsidR="00C40729" w:rsidRDefault="00C40729" w:rsidP="00C40729">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1B5C1F5" w14:textId="77777777" w:rsidR="00C40729" w:rsidRDefault="00C40729" w:rsidP="00C40729">
            <w:pPr>
              <w:cnfStyle w:val="000000000000" w:firstRow="0" w:lastRow="0" w:firstColumn="0" w:lastColumn="0" w:oddVBand="0" w:evenVBand="0" w:oddHBand="0" w:evenHBand="0" w:firstRowFirstColumn="0" w:firstRowLastColumn="0" w:lastRowFirstColumn="0" w:lastRowLastColumn="0"/>
            </w:pPr>
            <w:r>
              <w:t>Not started</w:t>
            </w:r>
          </w:p>
        </w:tc>
        <w:tc>
          <w:tcPr>
            <w:tcW w:w="1713" w:type="dxa"/>
          </w:tcPr>
          <w:p w14:paraId="31B5C1F6" w14:textId="77777777" w:rsidR="00C40729" w:rsidRDefault="00C40729" w:rsidP="00C40729">
            <w:pPr>
              <w:cnfStyle w:val="000000000000" w:firstRow="0" w:lastRow="0" w:firstColumn="0" w:lastColumn="0" w:oddVBand="0" w:evenVBand="0" w:oddHBand="0" w:evenHBand="0" w:firstRowFirstColumn="0" w:firstRowLastColumn="0" w:lastRowFirstColumn="0" w:lastRowLastColumn="0"/>
            </w:pPr>
            <w:r>
              <w:t>Generate source code to read and write binary data based on its SDL declaration.</w:t>
            </w:r>
          </w:p>
        </w:tc>
      </w:tr>
    </w:tbl>
    <w:p w14:paraId="31B5C1FE" w14:textId="77777777" w:rsidR="00E61018" w:rsidRDefault="00E61018"/>
    <w:p w14:paraId="31B5C1FF" w14:textId="77777777" w:rsidR="00E61018" w:rsidRDefault="00060E3E">
      <w:pPr>
        <w:pStyle w:val="Heading1"/>
      </w:pPr>
      <w:bookmarkStart w:id="5" w:name="_Toc220094421"/>
      <w:r>
        <w:lastRenderedPageBreak/>
        <w:t>Work plan</w:t>
      </w:r>
      <w:bookmarkEnd w:id="5"/>
    </w:p>
    <w:tbl>
      <w:tblPr>
        <w:tblStyle w:val="GridTable1Light"/>
        <w:tblW w:w="5000" w:type="pct"/>
        <w:tblCellMar>
          <w:top w:w="85" w:type="dxa"/>
          <w:bottom w:w="85" w:type="dxa"/>
        </w:tblCellMar>
        <w:tblLook w:val="04A0" w:firstRow="1" w:lastRow="0" w:firstColumn="1" w:lastColumn="0" w:noHBand="0" w:noVBand="1"/>
      </w:tblPr>
      <w:tblGrid>
        <w:gridCol w:w="2116"/>
        <w:gridCol w:w="1986"/>
        <w:gridCol w:w="2609"/>
        <w:gridCol w:w="2299"/>
        <w:tblGridChange w:id="6">
          <w:tblGrid>
            <w:gridCol w:w="2116"/>
            <w:gridCol w:w="1986"/>
            <w:gridCol w:w="2609"/>
            <w:gridCol w:w="2299"/>
          </w:tblGrid>
        </w:tblGridChange>
      </w:tblGrid>
      <w:tr w:rsidR="00E61018" w14:paraId="31B5C204" w14:textId="77777777" w:rsidTr="001F53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4" w:type="pct"/>
          </w:tcPr>
          <w:p w14:paraId="31B5C200" w14:textId="77777777" w:rsidR="00E61018" w:rsidRDefault="00060E3E">
            <w:r>
              <w:t>Milestones</w:t>
            </w:r>
          </w:p>
        </w:tc>
        <w:tc>
          <w:tcPr>
            <w:tcW w:w="1102" w:type="pct"/>
          </w:tcPr>
          <w:p w14:paraId="31B5C201" w14:textId="77777777" w:rsidR="00E61018" w:rsidRDefault="00060E3E">
            <w:pPr>
              <w:cnfStyle w:val="100000000000" w:firstRow="1" w:lastRow="0" w:firstColumn="0" w:lastColumn="0" w:oddVBand="0" w:evenVBand="0" w:oddHBand="0" w:evenHBand="0" w:firstRowFirstColumn="0" w:firstRowLastColumn="0" w:lastRowFirstColumn="0" w:lastRowLastColumn="0"/>
            </w:pPr>
            <w:r>
              <w:t>Dates</w:t>
            </w:r>
          </w:p>
        </w:tc>
        <w:tc>
          <w:tcPr>
            <w:tcW w:w="1448" w:type="pct"/>
          </w:tcPr>
          <w:p w14:paraId="31B5C202" w14:textId="77777777" w:rsidR="00E61018" w:rsidRDefault="00060E3E">
            <w:pPr>
              <w:cnfStyle w:val="100000000000" w:firstRow="1" w:lastRow="0" w:firstColumn="0" w:lastColumn="0" w:oddVBand="0" w:evenVBand="0" w:oddHBand="0" w:evenHBand="0" w:firstRowFirstColumn="0" w:firstRowLastColumn="0" w:lastRowFirstColumn="0" w:lastRowLastColumn="0"/>
            </w:pPr>
            <w:r>
              <w:t>Goals</w:t>
            </w:r>
          </w:p>
        </w:tc>
        <w:tc>
          <w:tcPr>
            <w:tcW w:w="1276" w:type="pct"/>
          </w:tcPr>
          <w:p w14:paraId="31B5C203" w14:textId="77777777" w:rsidR="00E61018" w:rsidRDefault="00060E3E">
            <w:pPr>
              <w:cnfStyle w:val="100000000000" w:firstRow="1" w:lastRow="0" w:firstColumn="0" w:lastColumn="0" w:oddVBand="0" w:evenVBand="0" w:oddHBand="0" w:evenHBand="0" w:firstRowFirstColumn="0" w:firstRowLastColumn="0" w:lastRowFirstColumn="0" w:lastRowLastColumn="0"/>
            </w:pPr>
            <w:r>
              <w:t xml:space="preserve">Status </w:t>
            </w:r>
          </w:p>
        </w:tc>
      </w:tr>
      <w:tr w:rsidR="00E61018" w14:paraId="31B5C209" w14:textId="77777777" w:rsidTr="001F538F">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31B5C205" w14:textId="77777777" w:rsidR="00E61018" w:rsidRDefault="00060E3E">
            <w:r>
              <w:t>MPEG #149</w:t>
            </w:r>
          </w:p>
        </w:tc>
        <w:tc>
          <w:tcPr>
            <w:tcW w:w="1102" w:type="pct"/>
            <w:shd w:val="clear" w:color="auto" w:fill="D9D9D9" w:themeFill="background1" w:themeFillShade="D9"/>
            <w:vAlign w:val="center"/>
          </w:tcPr>
          <w:p w14:paraId="31B5C206" w14:textId="77777777" w:rsidR="00E61018" w:rsidRDefault="00060E3E">
            <w:pPr>
              <w:jc w:val="center"/>
              <w:cnfStyle w:val="000000000000" w:firstRow="0" w:lastRow="0" w:firstColumn="0" w:lastColumn="0" w:oddVBand="0" w:evenVBand="0" w:oddHBand="0" w:evenHBand="0" w:firstRowFirstColumn="0" w:firstRowLastColumn="0" w:lastRowFirstColumn="0" w:lastRowLastColumn="0"/>
            </w:pPr>
            <w:r>
              <w:t>24</w:t>
            </w:r>
            <w:r>
              <w:rPr>
                <w:vertAlign w:val="superscript"/>
              </w:rPr>
              <w:t>th</w:t>
            </w:r>
            <w:r>
              <w:t xml:space="preserve"> January 2025</w:t>
            </w:r>
          </w:p>
        </w:tc>
        <w:tc>
          <w:tcPr>
            <w:tcW w:w="1448" w:type="pct"/>
            <w:shd w:val="clear" w:color="auto" w:fill="D9D9D9" w:themeFill="background1" w:themeFillShade="D9"/>
            <w:vAlign w:val="center"/>
          </w:tcPr>
          <w:p w14:paraId="31B5C207" w14:textId="27EF773A" w:rsidR="00E61018" w:rsidRDefault="00060E3E">
            <w:pPr>
              <w:pStyle w:val="ListParagraph"/>
              <w:numPr>
                <w:ilvl w:val="0"/>
                <w:numId w:val="21"/>
              </w:numPr>
              <w:ind w:left="284" w:hanging="284"/>
              <w:cnfStyle w:val="000000000000" w:firstRow="0" w:lastRow="0" w:firstColumn="0" w:lastColumn="0" w:oddVBand="0" w:evenVBand="0" w:oddHBand="0" w:evenHBand="0" w:firstRowFirstColumn="0" w:firstRowLastColumn="0" w:lastRowFirstColumn="0" w:lastRowLastColumn="0"/>
            </w:pPr>
            <w:r>
              <w:t>Create GitLab project for Word2SDL, libSDL and SDLValidator</w:t>
            </w:r>
            <w:r w:rsidR="00E67C0F">
              <w:t>.</w:t>
            </w:r>
          </w:p>
        </w:tc>
        <w:tc>
          <w:tcPr>
            <w:tcW w:w="1276" w:type="pct"/>
            <w:shd w:val="clear" w:color="auto" w:fill="D9D9D9" w:themeFill="background1" w:themeFillShade="D9"/>
            <w:vAlign w:val="center"/>
          </w:tcPr>
          <w:p w14:paraId="31B5C208" w14:textId="77777777" w:rsidR="00E61018" w:rsidRDefault="00060E3E" w:rsidP="007B79D3">
            <w:pPr>
              <w:cnfStyle w:val="000000000000" w:firstRow="0" w:lastRow="0" w:firstColumn="0" w:lastColumn="0" w:oddVBand="0" w:evenVBand="0" w:oddHBand="0" w:evenHBand="0" w:firstRowFirstColumn="0" w:firstRowLastColumn="0" w:lastRowFirstColumn="0" w:lastRowLastColumn="0"/>
            </w:pPr>
            <w:r>
              <w:t>Agree on Workplan and procedure</w:t>
            </w:r>
          </w:p>
        </w:tc>
      </w:tr>
      <w:tr w:rsidR="00E61018" w14:paraId="31B5C20F" w14:textId="77777777" w:rsidTr="001F538F">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31B5C20A" w14:textId="77777777" w:rsidR="00E61018" w:rsidRDefault="00060E3E">
            <w:r>
              <w:t>AhG call</w:t>
            </w:r>
          </w:p>
        </w:tc>
        <w:tc>
          <w:tcPr>
            <w:tcW w:w="1102" w:type="pct"/>
            <w:shd w:val="clear" w:color="auto" w:fill="D9D9D9" w:themeFill="background1" w:themeFillShade="D9"/>
            <w:vAlign w:val="center"/>
          </w:tcPr>
          <w:p w14:paraId="31B5C20B" w14:textId="1FE81796" w:rsidR="00E61018" w:rsidRDefault="00060E3E">
            <w:pPr>
              <w:jc w:val="center"/>
              <w:cnfStyle w:val="000000000000" w:firstRow="0" w:lastRow="0" w:firstColumn="0" w:lastColumn="0" w:oddVBand="0" w:evenVBand="0" w:oddHBand="0" w:evenHBand="0" w:firstRowFirstColumn="0" w:firstRowLastColumn="0" w:lastRowFirstColumn="0" w:lastRowLastColumn="0"/>
            </w:pPr>
            <w:r>
              <w:t>March 2025</w:t>
            </w:r>
            <w:r w:rsidR="00D45212">
              <w:br/>
            </w:r>
            <w:r w:rsidR="00D45212" w:rsidRPr="00D45212">
              <w:rPr>
                <w:i/>
                <w:iCs/>
                <w:sz w:val="18"/>
                <w:szCs w:val="18"/>
              </w:rPr>
              <w:t>(</w:t>
            </w:r>
            <w:r w:rsidR="00D45212">
              <w:rPr>
                <w:i/>
                <w:iCs/>
                <w:sz w:val="18"/>
                <w:szCs w:val="18"/>
              </w:rPr>
              <w:t xml:space="preserve">date </w:t>
            </w:r>
            <w:r w:rsidR="00D45212" w:rsidRPr="00D45212">
              <w:rPr>
                <w:i/>
                <w:iCs/>
                <w:sz w:val="18"/>
                <w:szCs w:val="18"/>
              </w:rPr>
              <w:t>will be announced on the reflector)</w:t>
            </w:r>
          </w:p>
        </w:tc>
        <w:tc>
          <w:tcPr>
            <w:tcW w:w="1448" w:type="pct"/>
            <w:shd w:val="clear" w:color="auto" w:fill="D9D9D9" w:themeFill="background1" w:themeFillShade="D9"/>
            <w:vAlign w:val="center"/>
          </w:tcPr>
          <w:p w14:paraId="31B5C20C" w14:textId="77777777" w:rsidR="00E61018" w:rsidRDefault="00060E3E">
            <w:pPr>
              <w:pStyle w:val="ListParagraph"/>
              <w:numPr>
                <w:ilvl w:val="0"/>
                <w:numId w:val="21"/>
              </w:numPr>
              <w:ind w:left="284" w:hanging="284"/>
              <w:cnfStyle w:val="000000000000" w:firstRow="0" w:lastRow="0" w:firstColumn="0" w:lastColumn="0" w:oddVBand="0" w:evenVBand="0" w:oddHBand="0" w:evenHBand="0" w:firstRowFirstColumn="0" w:firstRowLastColumn="0" w:lastRowFirstColumn="0" w:lastRowLastColumn="0"/>
            </w:pPr>
            <w:r>
              <w:t>Complete Word2SDL</w:t>
            </w:r>
          </w:p>
          <w:p w14:paraId="31B5C20D" w14:textId="5133FE20" w:rsidR="00E61018" w:rsidRDefault="00060E3E">
            <w:pPr>
              <w:pStyle w:val="ListParagraph"/>
              <w:numPr>
                <w:ilvl w:val="0"/>
                <w:numId w:val="21"/>
              </w:numPr>
              <w:ind w:left="284" w:hanging="284"/>
              <w:cnfStyle w:val="000000000000" w:firstRow="0" w:lastRow="0" w:firstColumn="0" w:lastColumn="0" w:oddVBand="0" w:evenVBand="0" w:oddHBand="0" w:evenHBand="0" w:firstRowFirstColumn="0" w:firstRowLastColumn="0" w:lastRowFirstColumn="0" w:lastRowLastColumn="0"/>
            </w:pPr>
            <w:r>
              <w:t>Complete libSDL and SDLValidator</w:t>
            </w:r>
            <w:r w:rsidR="00E67C0F">
              <w:t>.</w:t>
            </w:r>
          </w:p>
        </w:tc>
        <w:tc>
          <w:tcPr>
            <w:tcW w:w="1276" w:type="pct"/>
            <w:shd w:val="clear" w:color="auto" w:fill="D9D9D9" w:themeFill="background1" w:themeFillShade="D9"/>
            <w:vAlign w:val="center"/>
          </w:tcPr>
          <w:p w14:paraId="31B5C20E" w14:textId="77777777" w:rsidR="00E61018" w:rsidRDefault="00E61018" w:rsidP="00E67C0F">
            <w:pPr>
              <w:cnfStyle w:val="000000000000" w:firstRow="0" w:lastRow="0" w:firstColumn="0" w:lastColumn="0" w:oddVBand="0" w:evenVBand="0" w:oddHBand="0" w:evenHBand="0" w:firstRowFirstColumn="0" w:firstRowLastColumn="0" w:lastRowFirstColumn="0" w:lastRowLastColumn="0"/>
            </w:pPr>
          </w:p>
        </w:tc>
      </w:tr>
      <w:tr w:rsidR="00BC3B1E" w14:paraId="583E197B" w14:textId="77777777" w:rsidTr="001F538F">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701F891F" w14:textId="24527215" w:rsidR="00BC3B1E" w:rsidRDefault="00BC3B1E" w:rsidP="00E67C0F">
            <w:r w:rsidRPr="007235D1">
              <w:rPr>
                <w:szCs w:val="22"/>
              </w:rPr>
              <w:t>MPEG #150</w:t>
            </w:r>
          </w:p>
        </w:tc>
        <w:tc>
          <w:tcPr>
            <w:tcW w:w="1102" w:type="pct"/>
            <w:shd w:val="clear" w:color="auto" w:fill="D9D9D9" w:themeFill="background1" w:themeFillShade="D9"/>
            <w:vAlign w:val="center"/>
          </w:tcPr>
          <w:p w14:paraId="04DC617A" w14:textId="09EF5B3C" w:rsidR="00BC3B1E" w:rsidRDefault="00BC3B1E" w:rsidP="00BC3B1E">
            <w:pPr>
              <w:jc w:val="center"/>
              <w:cnfStyle w:val="000000000000" w:firstRow="0" w:lastRow="0" w:firstColumn="0" w:lastColumn="0" w:oddVBand="0" w:evenVBand="0" w:oddHBand="0" w:evenHBand="0" w:firstRowFirstColumn="0" w:firstRowLastColumn="0" w:lastRowFirstColumn="0" w:lastRowLastColumn="0"/>
            </w:pPr>
            <w:r w:rsidRPr="007235D1">
              <w:rPr>
                <w:szCs w:val="22"/>
              </w:rPr>
              <w:t>31</w:t>
            </w:r>
            <w:r w:rsidRPr="007235D1">
              <w:rPr>
                <w:szCs w:val="22"/>
                <w:vertAlign w:val="superscript"/>
              </w:rPr>
              <w:t>st</w:t>
            </w:r>
            <w:r w:rsidRPr="007235D1">
              <w:rPr>
                <w:szCs w:val="22"/>
              </w:rPr>
              <w:t xml:space="preserve"> March 2025</w:t>
            </w:r>
          </w:p>
        </w:tc>
        <w:tc>
          <w:tcPr>
            <w:tcW w:w="1448" w:type="pct"/>
            <w:shd w:val="clear" w:color="auto" w:fill="D9D9D9" w:themeFill="background1" w:themeFillShade="D9"/>
          </w:tcPr>
          <w:p w14:paraId="15943880" w14:textId="690B8C28" w:rsidR="00BC3B1E" w:rsidRDefault="00BC3B1E" w:rsidP="00BC3B1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pPr>
            <w:r w:rsidRPr="007235D1">
              <w:rPr>
                <w:szCs w:val="22"/>
              </w:rPr>
              <w:t>Submit as input a diff text between current ISBOMFF classes vs. corrected ISOBMFF classes</w:t>
            </w:r>
            <w:r w:rsidR="00E67C0F">
              <w:rPr>
                <w:szCs w:val="22"/>
              </w:rPr>
              <w:t>.</w:t>
            </w:r>
          </w:p>
        </w:tc>
        <w:tc>
          <w:tcPr>
            <w:tcW w:w="1276" w:type="pct"/>
            <w:shd w:val="clear" w:color="auto" w:fill="D9D9D9" w:themeFill="background1" w:themeFillShade="D9"/>
          </w:tcPr>
          <w:p w14:paraId="72483C4C" w14:textId="13F15CDF" w:rsidR="00BC3B1E" w:rsidRDefault="00BC3B1E" w:rsidP="007B79D3">
            <w:pPr>
              <w:cnfStyle w:val="000000000000" w:firstRow="0" w:lastRow="0" w:firstColumn="0" w:lastColumn="0" w:oddVBand="0" w:evenVBand="0" w:oddHBand="0" w:evenHBand="0" w:firstRowFirstColumn="0" w:firstRowLastColumn="0" w:lastRowFirstColumn="0" w:lastRowLastColumn="0"/>
            </w:pPr>
            <w:r w:rsidRPr="00413307">
              <w:rPr>
                <w:szCs w:val="22"/>
              </w:rPr>
              <w:t>To complex to do in one effort the entire specification</w:t>
            </w:r>
            <w:r>
              <w:rPr>
                <w:szCs w:val="22"/>
              </w:rPr>
              <w:t>, postponed.</w:t>
            </w:r>
          </w:p>
        </w:tc>
      </w:tr>
      <w:tr w:rsidR="00BC3B1E" w14:paraId="25D03A51" w14:textId="77777777" w:rsidTr="001F538F">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4037433C" w14:textId="77777777" w:rsidR="00BC3B1E" w:rsidRDefault="00BC3B1E" w:rsidP="00BC3B1E"/>
        </w:tc>
        <w:tc>
          <w:tcPr>
            <w:tcW w:w="1102" w:type="pct"/>
            <w:shd w:val="clear" w:color="auto" w:fill="D9D9D9" w:themeFill="background1" w:themeFillShade="D9"/>
            <w:vAlign w:val="center"/>
          </w:tcPr>
          <w:p w14:paraId="231B21E6" w14:textId="77777777" w:rsidR="00BC3B1E" w:rsidRDefault="00BC3B1E" w:rsidP="00BC3B1E">
            <w:pPr>
              <w:jc w:val="center"/>
              <w:cnfStyle w:val="000000000000" w:firstRow="0" w:lastRow="0" w:firstColumn="0" w:lastColumn="0" w:oddVBand="0" w:evenVBand="0" w:oddHBand="0" w:evenHBand="0" w:firstRowFirstColumn="0" w:firstRowLastColumn="0" w:lastRowFirstColumn="0" w:lastRowLastColumn="0"/>
            </w:pPr>
          </w:p>
        </w:tc>
        <w:tc>
          <w:tcPr>
            <w:tcW w:w="1448" w:type="pct"/>
            <w:shd w:val="clear" w:color="auto" w:fill="D9D9D9" w:themeFill="background1" w:themeFillShade="D9"/>
          </w:tcPr>
          <w:p w14:paraId="62F04ADF" w14:textId="0FE663C5" w:rsidR="00BC3B1E" w:rsidRDefault="00BC3B1E" w:rsidP="00BC3B1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pPr>
            <w:r w:rsidRPr="007235D1">
              <w:rPr>
                <w:szCs w:val="22"/>
              </w:rPr>
              <w:t>Submit as input a report on how to fix each type of issues (e.g. ‘avc1’)</w:t>
            </w:r>
            <w:r w:rsidR="00E67C0F">
              <w:rPr>
                <w:szCs w:val="22"/>
              </w:rPr>
              <w:t>.</w:t>
            </w:r>
          </w:p>
        </w:tc>
        <w:tc>
          <w:tcPr>
            <w:tcW w:w="1276" w:type="pct"/>
            <w:shd w:val="clear" w:color="auto" w:fill="D9D9D9" w:themeFill="background1" w:themeFillShade="D9"/>
          </w:tcPr>
          <w:p w14:paraId="4FD8D98F" w14:textId="2E19F326" w:rsidR="00BC3B1E" w:rsidRDefault="00BC3B1E" w:rsidP="00E67C0F">
            <w:pPr>
              <w:cnfStyle w:val="000000000000" w:firstRow="0" w:lastRow="0" w:firstColumn="0" w:lastColumn="0" w:oddVBand="0" w:evenVBand="0" w:oddHBand="0" w:evenHBand="0" w:firstRowFirstColumn="0" w:firstRowLastColumn="0" w:lastRowFirstColumn="0" w:lastRowLastColumn="0"/>
              <w:rPr>
                <w:szCs w:val="22"/>
              </w:rPr>
            </w:pPr>
            <w:r w:rsidRPr="001637AA">
              <w:rPr>
                <w:szCs w:val="22"/>
              </w:rPr>
              <w:t xml:space="preserve">The impact analysis has been submitted: </w:t>
            </w:r>
            <w:hyperlink r:id="rId29" w:history="1">
              <w:r w:rsidRPr="00E117C4">
                <w:rPr>
                  <w:rStyle w:val="Hyperlink"/>
                  <w:rFonts w:eastAsiaTheme="minorEastAsia"/>
                  <w:szCs w:val="22"/>
                </w:rPr>
                <w:t>#112</w:t>
              </w:r>
            </w:hyperlink>
            <w:r>
              <w:rPr>
                <w:szCs w:val="22"/>
              </w:rPr>
              <w:t xml:space="preserve">, </w:t>
            </w:r>
            <w:hyperlink r:id="rId30" w:history="1">
              <w:r w:rsidRPr="00E117C4">
                <w:rPr>
                  <w:rStyle w:val="Hyperlink"/>
                  <w:rFonts w:eastAsiaTheme="minorEastAsia"/>
                  <w:szCs w:val="22"/>
                </w:rPr>
                <w:t>m7</w:t>
              </w:r>
              <w:r w:rsidRPr="00E117C4">
                <w:rPr>
                  <w:rStyle w:val="Hyperlink"/>
                  <w:szCs w:val="22"/>
                </w:rPr>
                <w:t>2315</w:t>
              </w:r>
            </w:hyperlink>
            <w:r>
              <w:rPr>
                <w:szCs w:val="22"/>
              </w:rPr>
              <w:t>.</w:t>
            </w:r>
          </w:p>
          <w:p w14:paraId="37753071" w14:textId="77777777" w:rsidR="00BC3B1E" w:rsidRDefault="00BC3B1E" w:rsidP="007B79D3">
            <w:pPr>
              <w:cnfStyle w:val="000000000000" w:firstRow="0" w:lastRow="0" w:firstColumn="0" w:lastColumn="0" w:oddVBand="0" w:evenVBand="0" w:oddHBand="0" w:evenHBand="0" w:firstRowFirstColumn="0" w:firstRowLastColumn="0" w:lastRowFirstColumn="0" w:lastRowLastColumn="0"/>
            </w:pPr>
          </w:p>
        </w:tc>
      </w:tr>
      <w:tr w:rsidR="00BC3B1E" w14:paraId="63C1BC8D" w14:textId="77777777" w:rsidTr="001F538F">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141FB391" w14:textId="77777777" w:rsidR="00BC3B1E" w:rsidRDefault="00BC3B1E" w:rsidP="00BC3B1E"/>
        </w:tc>
        <w:tc>
          <w:tcPr>
            <w:tcW w:w="1102" w:type="pct"/>
            <w:shd w:val="clear" w:color="auto" w:fill="D9D9D9" w:themeFill="background1" w:themeFillShade="D9"/>
            <w:vAlign w:val="center"/>
          </w:tcPr>
          <w:p w14:paraId="1F3874DB" w14:textId="77777777" w:rsidR="00BC3B1E" w:rsidRDefault="00BC3B1E" w:rsidP="00BC3B1E">
            <w:pPr>
              <w:jc w:val="center"/>
              <w:cnfStyle w:val="000000000000" w:firstRow="0" w:lastRow="0" w:firstColumn="0" w:lastColumn="0" w:oddVBand="0" w:evenVBand="0" w:oddHBand="0" w:evenHBand="0" w:firstRowFirstColumn="0" w:firstRowLastColumn="0" w:lastRowFirstColumn="0" w:lastRowLastColumn="0"/>
            </w:pPr>
          </w:p>
        </w:tc>
        <w:tc>
          <w:tcPr>
            <w:tcW w:w="1448" w:type="pct"/>
            <w:shd w:val="clear" w:color="auto" w:fill="D9D9D9" w:themeFill="background1" w:themeFillShade="D9"/>
          </w:tcPr>
          <w:p w14:paraId="53E7AB5B" w14:textId="366ECF32" w:rsidR="00BC3B1E" w:rsidRDefault="00BC3B1E" w:rsidP="00BC3B1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pPr>
            <w:r w:rsidRPr="00B26D5A">
              <w:rPr>
                <w:szCs w:val="22"/>
              </w:rPr>
              <w:t>Complete libSDL and SDLValidator</w:t>
            </w:r>
            <w:r w:rsidR="00E67C0F">
              <w:rPr>
                <w:szCs w:val="22"/>
              </w:rPr>
              <w:t>.</w:t>
            </w:r>
          </w:p>
        </w:tc>
        <w:tc>
          <w:tcPr>
            <w:tcW w:w="1276" w:type="pct"/>
            <w:shd w:val="clear" w:color="auto" w:fill="D9D9D9" w:themeFill="background1" w:themeFillShade="D9"/>
          </w:tcPr>
          <w:p w14:paraId="3BD7379E" w14:textId="3491C2C3" w:rsidR="00BC3B1E" w:rsidRDefault="00F825C5" w:rsidP="00E67C0F">
            <w:pPr>
              <w:cnfStyle w:val="000000000000" w:firstRow="0" w:lastRow="0" w:firstColumn="0" w:lastColumn="0" w:oddVBand="0" w:evenVBand="0" w:oddHBand="0" w:evenHBand="0" w:firstRowFirstColumn="0" w:firstRowLastColumn="0" w:lastRowFirstColumn="0" w:lastRowLastColumn="0"/>
              <w:rPr>
                <w:szCs w:val="22"/>
              </w:rPr>
            </w:pPr>
            <w:hyperlink r:id="rId31" w:history="1">
              <w:r w:rsidR="00BC3B1E" w:rsidRPr="009B5BC9">
                <w:rPr>
                  <w:rStyle w:val="Hyperlink"/>
                  <w:rFonts w:eastAsiaTheme="minorEastAsia"/>
                  <w:szCs w:val="22"/>
                </w:rPr>
                <w:t>SDLV</w:t>
              </w:r>
              <w:r w:rsidR="00BC3B1E" w:rsidRPr="009B5BC9">
                <w:rPr>
                  <w:rStyle w:val="Hyperlink"/>
                  <w:szCs w:val="22"/>
                </w:rPr>
                <w:t>alid</w:t>
              </w:r>
              <w:r w:rsidR="00EA7B8E">
                <w:rPr>
                  <w:rStyle w:val="Hyperlink"/>
                  <w:szCs w:val="22"/>
                </w:rPr>
                <w:t>a</w:t>
              </w:r>
              <w:r w:rsidR="00EA7B8E">
                <w:rPr>
                  <w:rStyle w:val="Hyperlink"/>
                </w:rPr>
                <w:t>t</w:t>
              </w:r>
              <w:r w:rsidR="00BC3B1E" w:rsidRPr="009B5BC9">
                <w:rPr>
                  <w:rStyle w:val="Hyperlink"/>
                  <w:szCs w:val="22"/>
                </w:rPr>
                <w:t>or</w:t>
              </w:r>
            </w:hyperlink>
            <w:r w:rsidR="00BC3B1E">
              <w:rPr>
                <w:szCs w:val="22"/>
              </w:rPr>
              <w:t xml:space="preserve"> can validate a SDL file with a list of classes from a syntactic point of view.</w:t>
            </w:r>
          </w:p>
          <w:p w14:paraId="4A7D84DC" w14:textId="77777777" w:rsidR="00BC3B1E" w:rsidRDefault="00BC3B1E" w:rsidP="00E67C0F">
            <w:pPr>
              <w:cnfStyle w:val="000000000000" w:firstRow="0" w:lastRow="0" w:firstColumn="0" w:lastColumn="0" w:oddVBand="0" w:evenVBand="0" w:oddHBand="0" w:evenHBand="0" w:firstRowFirstColumn="0" w:firstRowLastColumn="0" w:lastRowFirstColumn="0" w:lastRowLastColumn="0"/>
              <w:rPr>
                <w:szCs w:val="22"/>
              </w:rPr>
            </w:pPr>
          </w:p>
          <w:p w14:paraId="79A5ABEE" w14:textId="4C5ECB4E" w:rsidR="00BC3B1E" w:rsidRDefault="00BC3B1E" w:rsidP="007B79D3">
            <w:pPr>
              <w:cnfStyle w:val="000000000000" w:firstRow="0" w:lastRow="0" w:firstColumn="0" w:lastColumn="0" w:oddVBand="0" w:evenVBand="0" w:oddHBand="0" w:evenHBand="0" w:firstRowFirstColumn="0" w:firstRowLastColumn="0" w:lastRowFirstColumn="0" w:lastRowLastColumn="0"/>
            </w:pPr>
            <w:r>
              <w:rPr>
                <w:szCs w:val="22"/>
              </w:rPr>
              <w:t xml:space="preserve">Note: Needs to be pushed on MPEG GitLab </w:t>
            </w:r>
          </w:p>
        </w:tc>
      </w:tr>
      <w:tr w:rsidR="00BC3B1E" w14:paraId="7542D45B" w14:textId="77777777" w:rsidTr="001F538F">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472BB864" w14:textId="020B8B0C" w:rsidR="008A368E" w:rsidRPr="007B79D3" w:rsidRDefault="00BC3B1E" w:rsidP="00500BE1">
            <w:pPr>
              <w:rPr>
                <w:b w:val="0"/>
                <w:bCs w:val="0"/>
                <w:szCs w:val="22"/>
              </w:rPr>
            </w:pPr>
            <w:r w:rsidRPr="007235D1">
              <w:rPr>
                <w:szCs w:val="22"/>
              </w:rPr>
              <w:t>AhG call</w:t>
            </w:r>
            <w:r>
              <w:rPr>
                <w:szCs w:val="22"/>
              </w:rPr>
              <w:t xml:space="preserve"> </w:t>
            </w:r>
            <w:r w:rsidR="008A368E">
              <w:rPr>
                <w:szCs w:val="22"/>
              </w:rPr>
              <w:t>#1</w:t>
            </w:r>
          </w:p>
        </w:tc>
        <w:tc>
          <w:tcPr>
            <w:tcW w:w="1102" w:type="pct"/>
            <w:shd w:val="clear" w:color="auto" w:fill="D9D9D9" w:themeFill="background1" w:themeFillShade="D9"/>
            <w:vAlign w:val="center"/>
          </w:tcPr>
          <w:p w14:paraId="531B57D8" w14:textId="77777777" w:rsidR="00BC3B1E" w:rsidRDefault="00500BE1" w:rsidP="00500BE1">
            <w:pPr>
              <w:jc w:val="center"/>
              <w:cnfStyle w:val="000000000000" w:firstRow="0" w:lastRow="0" w:firstColumn="0" w:lastColumn="0" w:oddVBand="0" w:evenVBand="0" w:oddHBand="0" w:evenHBand="0" w:firstRowFirstColumn="0" w:firstRowLastColumn="0" w:lastRowFirstColumn="0" w:lastRowLastColumn="0"/>
            </w:pPr>
            <w:r>
              <w:t>May</w:t>
            </w:r>
          </w:p>
          <w:p w14:paraId="734DABEB" w14:textId="46CDA239" w:rsidR="00500BE1" w:rsidRDefault="00500BE1" w:rsidP="00500BE1">
            <w:pPr>
              <w:jc w:val="center"/>
              <w:cnfStyle w:val="000000000000" w:firstRow="0" w:lastRow="0" w:firstColumn="0" w:lastColumn="0" w:oddVBand="0" w:evenVBand="0" w:oddHBand="0" w:evenHBand="0" w:firstRowFirstColumn="0" w:firstRowLastColumn="0" w:lastRowFirstColumn="0" w:lastRowLastColumn="0"/>
            </w:pPr>
            <w:r w:rsidRPr="007B79D3">
              <w:rPr>
                <w:sz w:val="20"/>
                <w:szCs w:val="20"/>
              </w:rPr>
              <w:t>(to be announced)</w:t>
            </w:r>
          </w:p>
        </w:tc>
        <w:tc>
          <w:tcPr>
            <w:tcW w:w="1448" w:type="pct"/>
            <w:shd w:val="clear" w:color="auto" w:fill="D9D9D9" w:themeFill="background1" w:themeFillShade="D9"/>
            <w:vAlign w:val="center"/>
          </w:tcPr>
          <w:p w14:paraId="46DAC72F" w14:textId="56E97107" w:rsidR="00DA25F9" w:rsidRPr="00DA25F9" w:rsidRDefault="00DA25F9" w:rsidP="00BC085B">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pPr>
            <w:r>
              <w:t xml:space="preserve">Push </w:t>
            </w:r>
            <w:hyperlink r:id="rId32" w:history="1">
              <w:r w:rsidRPr="009B5BC9">
                <w:rPr>
                  <w:rStyle w:val="Hyperlink"/>
                  <w:rFonts w:eastAsiaTheme="minorEastAsia"/>
                  <w:szCs w:val="22"/>
                </w:rPr>
                <w:t>SDLV</w:t>
              </w:r>
              <w:r w:rsidRPr="009B5BC9">
                <w:rPr>
                  <w:rStyle w:val="Hyperlink"/>
                  <w:szCs w:val="22"/>
                </w:rPr>
                <w:t>alid</w:t>
              </w:r>
              <w:r>
                <w:rPr>
                  <w:rStyle w:val="Hyperlink"/>
                  <w:szCs w:val="22"/>
                </w:rPr>
                <w:t>a</w:t>
              </w:r>
              <w:r>
                <w:rPr>
                  <w:rStyle w:val="Hyperlink"/>
                </w:rPr>
                <w:t>t</w:t>
              </w:r>
              <w:r w:rsidRPr="009B5BC9">
                <w:rPr>
                  <w:rStyle w:val="Hyperlink"/>
                  <w:szCs w:val="22"/>
                </w:rPr>
                <w:t>or</w:t>
              </w:r>
            </w:hyperlink>
            <w:r>
              <w:t xml:space="preserve"> to MPEG GitLab.</w:t>
            </w:r>
          </w:p>
          <w:p w14:paraId="66C16B1A" w14:textId="0422D1E4" w:rsidR="00BC3B1E" w:rsidRPr="00BC085B" w:rsidRDefault="00BC085B" w:rsidP="00BC085B">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pPr>
            <w:r>
              <w:rPr>
                <w:szCs w:val="22"/>
              </w:rPr>
              <w:t>Progress</w:t>
            </w:r>
            <w:r w:rsidRPr="00E67C0F">
              <w:rPr>
                <w:szCs w:val="22"/>
              </w:rPr>
              <w:t xml:space="preserve"> libSDL and SDLValidator</w:t>
            </w:r>
            <w:r>
              <w:rPr>
                <w:szCs w:val="22"/>
              </w:rPr>
              <w:t>.</w:t>
            </w:r>
          </w:p>
          <w:p w14:paraId="05C93D2D" w14:textId="3C3A6D69" w:rsidR="00BC085B" w:rsidRDefault="00BC085B" w:rsidP="00BC085B">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pPr>
            <w:r>
              <w:t>Major topic will be TuC review.</w:t>
            </w:r>
          </w:p>
        </w:tc>
        <w:tc>
          <w:tcPr>
            <w:tcW w:w="1276" w:type="pct"/>
            <w:shd w:val="clear" w:color="auto" w:fill="D9D9D9" w:themeFill="background1" w:themeFillShade="D9"/>
            <w:vAlign w:val="center"/>
          </w:tcPr>
          <w:p w14:paraId="143CA2EB" w14:textId="77777777" w:rsidR="00BC3B1E" w:rsidRDefault="00BC3B1E" w:rsidP="007B79D3">
            <w:pPr>
              <w:ind w:hanging="283"/>
              <w:cnfStyle w:val="000000000000" w:firstRow="0" w:lastRow="0" w:firstColumn="0" w:lastColumn="0" w:oddVBand="0" w:evenVBand="0" w:oddHBand="0" w:evenHBand="0" w:firstRowFirstColumn="0" w:firstRowLastColumn="0" w:lastRowFirstColumn="0" w:lastRowLastColumn="0"/>
            </w:pPr>
          </w:p>
        </w:tc>
      </w:tr>
      <w:tr w:rsidR="008A368E" w14:paraId="3900BF65" w14:textId="77777777" w:rsidTr="001F538F">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297D9A83" w14:textId="124126E8" w:rsidR="008A368E" w:rsidRPr="007B79D3" w:rsidRDefault="008A368E" w:rsidP="00500BE1">
            <w:pPr>
              <w:rPr>
                <w:b w:val="0"/>
                <w:bCs w:val="0"/>
                <w:szCs w:val="22"/>
              </w:rPr>
            </w:pPr>
            <w:r w:rsidRPr="007235D1">
              <w:rPr>
                <w:szCs w:val="22"/>
              </w:rPr>
              <w:t>AhG call</w:t>
            </w:r>
            <w:r>
              <w:rPr>
                <w:szCs w:val="22"/>
              </w:rPr>
              <w:t xml:space="preserve"> #2</w:t>
            </w:r>
          </w:p>
        </w:tc>
        <w:tc>
          <w:tcPr>
            <w:tcW w:w="1102" w:type="pct"/>
            <w:shd w:val="clear" w:color="auto" w:fill="D9D9D9" w:themeFill="background1" w:themeFillShade="D9"/>
            <w:vAlign w:val="center"/>
          </w:tcPr>
          <w:p w14:paraId="529D4A23" w14:textId="4E327830" w:rsidR="008A368E" w:rsidRDefault="00500BE1" w:rsidP="00500BE1">
            <w:pPr>
              <w:jc w:val="center"/>
              <w:cnfStyle w:val="000000000000" w:firstRow="0" w:lastRow="0" w:firstColumn="0" w:lastColumn="0" w:oddVBand="0" w:evenVBand="0" w:oddHBand="0" w:evenHBand="0" w:firstRowFirstColumn="0" w:firstRowLastColumn="0" w:lastRowFirstColumn="0" w:lastRowLastColumn="0"/>
            </w:pPr>
            <w:r>
              <w:t>June</w:t>
            </w:r>
            <w:r>
              <w:br/>
            </w:r>
            <w:r w:rsidRPr="007B79D3">
              <w:rPr>
                <w:sz w:val="20"/>
                <w:szCs w:val="20"/>
              </w:rPr>
              <w:t>(to be announced)</w:t>
            </w:r>
          </w:p>
        </w:tc>
        <w:tc>
          <w:tcPr>
            <w:tcW w:w="1448" w:type="pct"/>
            <w:shd w:val="clear" w:color="auto" w:fill="D9D9D9" w:themeFill="background1" w:themeFillShade="D9"/>
            <w:vAlign w:val="center"/>
          </w:tcPr>
          <w:p w14:paraId="7732038B" w14:textId="7FC50A62" w:rsidR="008A368E" w:rsidRPr="00E67C0F" w:rsidRDefault="00E67C0F" w:rsidP="007B79D3">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szCs w:val="22"/>
              </w:rPr>
            </w:pPr>
            <w:r w:rsidRPr="00E67C0F">
              <w:rPr>
                <w:szCs w:val="22"/>
              </w:rPr>
              <w:t>Complete libSDL and SDLValidator</w:t>
            </w:r>
            <w:r>
              <w:rPr>
                <w:szCs w:val="22"/>
              </w:rPr>
              <w:t>.</w:t>
            </w:r>
          </w:p>
        </w:tc>
        <w:tc>
          <w:tcPr>
            <w:tcW w:w="1276" w:type="pct"/>
            <w:shd w:val="clear" w:color="auto" w:fill="D9D9D9" w:themeFill="background1" w:themeFillShade="D9"/>
            <w:vAlign w:val="center"/>
          </w:tcPr>
          <w:p w14:paraId="54BEDBBD" w14:textId="77777777" w:rsidR="008A368E" w:rsidRDefault="008A368E" w:rsidP="007B79D3">
            <w:pPr>
              <w:ind w:hanging="283"/>
              <w:cnfStyle w:val="000000000000" w:firstRow="0" w:lastRow="0" w:firstColumn="0" w:lastColumn="0" w:oddVBand="0" w:evenVBand="0" w:oddHBand="0" w:evenHBand="0" w:firstRowFirstColumn="0" w:firstRowLastColumn="0" w:lastRowFirstColumn="0" w:lastRowLastColumn="0"/>
            </w:pPr>
          </w:p>
        </w:tc>
      </w:tr>
      <w:tr w:rsidR="00BC3B1E" w14:paraId="1D47C33F" w14:textId="77777777" w:rsidTr="001F538F">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2287D37B" w14:textId="764F9F7C" w:rsidR="00BC3B1E" w:rsidRDefault="00BC3B1E" w:rsidP="00500BE1">
            <w:r w:rsidRPr="007235D1">
              <w:rPr>
                <w:szCs w:val="22"/>
              </w:rPr>
              <w:t>MPEG #15</w:t>
            </w:r>
            <w:r>
              <w:rPr>
                <w:szCs w:val="22"/>
              </w:rPr>
              <w:t>1</w:t>
            </w:r>
          </w:p>
        </w:tc>
        <w:tc>
          <w:tcPr>
            <w:tcW w:w="1102" w:type="pct"/>
            <w:shd w:val="clear" w:color="auto" w:fill="D9D9D9" w:themeFill="background1" w:themeFillShade="D9"/>
            <w:vAlign w:val="center"/>
          </w:tcPr>
          <w:p w14:paraId="4FC8CFC1" w14:textId="67A65913" w:rsidR="00BC3B1E" w:rsidRDefault="00BC3B1E" w:rsidP="00500BE1">
            <w:pPr>
              <w:jc w:val="center"/>
              <w:cnfStyle w:val="000000000000" w:firstRow="0" w:lastRow="0" w:firstColumn="0" w:lastColumn="0" w:oddVBand="0" w:evenVBand="0" w:oddHBand="0" w:evenHBand="0" w:firstRowFirstColumn="0" w:firstRowLastColumn="0" w:lastRowFirstColumn="0" w:lastRowLastColumn="0"/>
            </w:pPr>
            <w:r>
              <w:rPr>
                <w:szCs w:val="22"/>
              </w:rPr>
              <w:t>30</w:t>
            </w:r>
            <w:r w:rsidRPr="00D72B50">
              <w:rPr>
                <w:szCs w:val="22"/>
                <w:vertAlign w:val="superscript"/>
              </w:rPr>
              <w:t>th</w:t>
            </w:r>
            <w:r>
              <w:rPr>
                <w:szCs w:val="22"/>
              </w:rPr>
              <w:t xml:space="preserve"> June 2025</w:t>
            </w:r>
          </w:p>
        </w:tc>
        <w:tc>
          <w:tcPr>
            <w:tcW w:w="1448" w:type="pct"/>
            <w:shd w:val="clear" w:color="auto" w:fill="D9D9D9" w:themeFill="background1" w:themeFillShade="D9"/>
            <w:vAlign w:val="center"/>
          </w:tcPr>
          <w:p w14:paraId="65D6F02F" w14:textId="42EBD8AC" w:rsidR="00BC3B1E" w:rsidRPr="00E67C0F" w:rsidRDefault="00BC3B1E" w:rsidP="00E67C0F">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szCs w:val="22"/>
              </w:rPr>
            </w:pPr>
            <w:r w:rsidRPr="007235D1">
              <w:rPr>
                <w:szCs w:val="22"/>
              </w:rPr>
              <w:t xml:space="preserve">Submit </w:t>
            </w:r>
            <w:r w:rsidR="006B1790">
              <w:rPr>
                <w:szCs w:val="22"/>
              </w:rPr>
              <w:t xml:space="preserve">a proposed </w:t>
            </w:r>
            <w:r w:rsidR="00900749">
              <w:rPr>
                <w:szCs w:val="22"/>
              </w:rPr>
              <w:t xml:space="preserve">full </w:t>
            </w:r>
            <w:r w:rsidRPr="007235D1">
              <w:rPr>
                <w:szCs w:val="22"/>
              </w:rPr>
              <w:t xml:space="preserve">ISBOMFF </w:t>
            </w:r>
            <w:r w:rsidR="00900749">
              <w:rPr>
                <w:szCs w:val="22"/>
              </w:rPr>
              <w:t>SDL declaration with proper syntax</w:t>
            </w:r>
            <w:r w:rsidR="000F0690">
              <w:rPr>
                <w:szCs w:val="22"/>
              </w:rPr>
              <w:t xml:space="preserve"> and</w:t>
            </w:r>
            <w:r w:rsidR="00900749">
              <w:rPr>
                <w:szCs w:val="22"/>
              </w:rPr>
              <w:t xml:space="preserve"> </w:t>
            </w:r>
            <w:r w:rsidR="000F0690">
              <w:rPr>
                <w:szCs w:val="22"/>
              </w:rPr>
              <w:t>easy reading.</w:t>
            </w:r>
          </w:p>
        </w:tc>
        <w:tc>
          <w:tcPr>
            <w:tcW w:w="1276" w:type="pct"/>
            <w:shd w:val="clear" w:color="auto" w:fill="D9D9D9" w:themeFill="background1" w:themeFillShade="D9"/>
            <w:vAlign w:val="center"/>
          </w:tcPr>
          <w:p w14:paraId="01C92973" w14:textId="77777777" w:rsidR="00BC3B1E" w:rsidRDefault="00BC3B1E" w:rsidP="007B79D3">
            <w:pPr>
              <w:ind w:hanging="283"/>
              <w:cnfStyle w:val="000000000000" w:firstRow="0" w:lastRow="0" w:firstColumn="0" w:lastColumn="0" w:oddVBand="0" w:evenVBand="0" w:oddHBand="0" w:evenHBand="0" w:firstRowFirstColumn="0" w:firstRowLastColumn="0" w:lastRowFirstColumn="0" w:lastRowLastColumn="0"/>
            </w:pPr>
          </w:p>
        </w:tc>
      </w:tr>
      <w:tr w:rsidR="00B42C3B" w14:paraId="6DA2A228" w14:textId="77777777" w:rsidTr="009F0ACF">
        <w:tc>
          <w:tcPr>
            <w:cnfStyle w:val="001000000000" w:firstRow="0" w:lastRow="0" w:firstColumn="1" w:lastColumn="0" w:oddVBand="0" w:evenVBand="0" w:oddHBand="0" w:evenHBand="0" w:firstRowFirstColumn="0" w:firstRowLastColumn="0" w:lastRowFirstColumn="0" w:lastRowLastColumn="0"/>
            <w:tcW w:w="0" w:type="pct"/>
            <w:shd w:val="clear" w:color="auto" w:fill="D9D9D9" w:themeFill="background1" w:themeFillShade="D9"/>
            <w:vAlign w:val="center"/>
          </w:tcPr>
          <w:p w14:paraId="737FFB22" w14:textId="45C33994" w:rsidR="00B42C3B" w:rsidRPr="007235D1" w:rsidRDefault="00B42C3B" w:rsidP="00B42C3B">
            <w:pPr>
              <w:rPr>
                <w:szCs w:val="22"/>
              </w:rPr>
            </w:pPr>
            <w:r w:rsidRPr="007235D1">
              <w:rPr>
                <w:szCs w:val="22"/>
              </w:rPr>
              <w:lastRenderedPageBreak/>
              <w:t>AhG call</w:t>
            </w:r>
            <w:r>
              <w:rPr>
                <w:szCs w:val="22"/>
              </w:rPr>
              <w:t xml:space="preserve"> #1</w:t>
            </w:r>
          </w:p>
        </w:tc>
        <w:tc>
          <w:tcPr>
            <w:tcW w:w="0" w:type="pct"/>
            <w:shd w:val="clear" w:color="auto" w:fill="D9D9D9" w:themeFill="background1" w:themeFillShade="D9"/>
            <w:vAlign w:val="center"/>
          </w:tcPr>
          <w:p w14:paraId="0FD24A1B" w14:textId="57D28A04" w:rsidR="00B42C3B" w:rsidRDefault="00B42C3B" w:rsidP="00B42C3B">
            <w:pPr>
              <w:jc w:val="center"/>
              <w:cnfStyle w:val="000000000000" w:firstRow="0" w:lastRow="0" w:firstColumn="0" w:lastColumn="0" w:oddVBand="0" w:evenVBand="0" w:oddHBand="0" w:evenHBand="0" w:firstRowFirstColumn="0" w:firstRowLastColumn="0" w:lastRowFirstColumn="0" w:lastRowLastColumn="0"/>
              <w:rPr>
                <w:szCs w:val="22"/>
              </w:rPr>
            </w:pPr>
            <w:r>
              <w:rPr>
                <w:szCs w:val="22"/>
              </w:rPr>
              <w:t>9</w:t>
            </w:r>
            <w:r w:rsidRPr="00D72B50">
              <w:rPr>
                <w:szCs w:val="22"/>
                <w:vertAlign w:val="superscript"/>
              </w:rPr>
              <w:t>th</w:t>
            </w:r>
            <w:r>
              <w:rPr>
                <w:szCs w:val="22"/>
              </w:rPr>
              <w:t xml:space="preserve"> September 2025</w:t>
            </w:r>
          </w:p>
        </w:tc>
        <w:tc>
          <w:tcPr>
            <w:tcW w:w="0" w:type="pct"/>
            <w:shd w:val="clear" w:color="auto" w:fill="D9D9D9" w:themeFill="background1" w:themeFillShade="D9"/>
            <w:vAlign w:val="center"/>
          </w:tcPr>
          <w:p w14:paraId="66A756FE" w14:textId="77777777" w:rsidR="00B42C3B" w:rsidRDefault="00B42C3B" w:rsidP="00B42C3B">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szCs w:val="22"/>
              </w:rPr>
            </w:pPr>
            <w:r>
              <w:rPr>
                <w:szCs w:val="22"/>
              </w:rPr>
              <w:t>Review</w:t>
            </w:r>
            <w:r w:rsidR="00716F6B">
              <w:rPr>
                <w:szCs w:val="22"/>
              </w:rPr>
              <w:t xml:space="preserve"> progress on conformance</w:t>
            </w:r>
            <w:r w:rsidR="00A61ECC">
              <w:rPr>
                <w:szCs w:val="22"/>
              </w:rPr>
              <w:t xml:space="preserve"> tools</w:t>
            </w:r>
          </w:p>
          <w:p w14:paraId="11719FF0" w14:textId="7E94DF1E" w:rsidR="00A61ECC" w:rsidRPr="007235D1" w:rsidRDefault="005B5111" w:rsidP="00B42C3B">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szCs w:val="22"/>
              </w:rPr>
            </w:pPr>
            <w:r>
              <w:rPr>
                <w:szCs w:val="22"/>
              </w:rPr>
              <w:t>Define task for upcoming meetin</w:t>
            </w:r>
            <w:r w:rsidR="0073409D">
              <w:rPr>
                <w:szCs w:val="22"/>
              </w:rPr>
              <w:t>g</w:t>
            </w:r>
            <w:r>
              <w:rPr>
                <w:szCs w:val="22"/>
              </w:rPr>
              <w:t>.</w:t>
            </w:r>
          </w:p>
        </w:tc>
        <w:tc>
          <w:tcPr>
            <w:tcW w:w="0" w:type="pct"/>
            <w:shd w:val="clear" w:color="auto" w:fill="D9D9D9" w:themeFill="background1" w:themeFillShade="D9"/>
            <w:vAlign w:val="center"/>
          </w:tcPr>
          <w:p w14:paraId="4F118185" w14:textId="77777777" w:rsidR="00B42C3B" w:rsidRDefault="00B42C3B" w:rsidP="00B42C3B">
            <w:pPr>
              <w:ind w:hanging="283"/>
              <w:cnfStyle w:val="000000000000" w:firstRow="0" w:lastRow="0" w:firstColumn="0" w:lastColumn="0" w:oddVBand="0" w:evenVBand="0" w:oddHBand="0" w:evenHBand="0" w:firstRowFirstColumn="0" w:firstRowLastColumn="0" w:lastRowFirstColumn="0" w:lastRowLastColumn="0"/>
            </w:pPr>
          </w:p>
        </w:tc>
      </w:tr>
      <w:tr w:rsidR="00B42C3B" w14:paraId="7ACDD341" w14:textId="77777777" w:rsidTr="009F0ACF">
        <w:tc>
          <w:tcPr>
            <w:cnfStyle w:val="001000000000" w:firstRow="0" w:lastRow="0" w:firstColumn="1" w:lastColumn="0" w:oddVBand="0" w:evenVBand="0" w:oddHBand="0" w:evenHBand="0" w:firstRowFirstColumn="0" w:firstRowLastColumn="0" w:lastRowFirstColumn="0" w:lastRowLastColumn="0"/>
            <w:tcW w:w="0" w:type="pct"/>
            <w:shd w:val="clear" w:color="auto" w:fill="D9D9D9" w:themeFill="background1" w:themeFillShade="D9"/>
            <w:vAlign w:val="center"/>
          </w:tcPr>
          <w:p w14:paraId="6E68F541" w14:textId="3881F22B" w:rsidR="00B42C3B" w:rsidRPr="007235D1" w:rsidRDefault="00B42C3B" w:rsidP="00B42C3B">
            <w:pPr>
              <w:rPr>
                <w:szCs w:val="22"/>
              </w:rPr>
            </w:pPr>
            <w:r w:rsidRPr="007235D1">
              <w:rPr>
                <w:szCs w:val="22"/>
              </w:rPr>
              <w:t>MPEG #15</w:t>
            </w:r>
            <w:r>
              <w:rPr>
                <w:szCs w:val="22"/>
              </w:rPr>
              <w:t>2</w:t>
            </w:r>
          </w:p>
        </w:tc>
        <w:tc>
          <w:tcPr>
            <w:tcW w:w="0" w:type="pct"/>
            <w:shd w:val="clear" w:color="auto" w:fill="D9D9D9" w:themeFill="background1" w:themeFillShade="D9"/>
            <w:vAlign w:val="center"/>
          </w:tcPr>
          <w:p w14:paraId="4B95AB7C" w14:textId="3AD55614" w:rsidR="00B42C3B" w:rsidRDefault="00B42C3B" w:rsidP="00B42C3B">
            <w:pPr>
              <w:jc w:val="center"/>
              <w:cnfStyle w:val="000000000000" w:firstRow="0" w:lastRow="0" w:firstColumn="0" w:lastColumn="0" w:oddVBand="0" w:evenVBand="0" w:oddHBand="0" w:evenHBand="0" w:firstRowFirstColumn="0" w:firstRowLastColumn="0" w:lastRowFirstColumn="0" w:lastRowLastColumn="0"/>
              <w:rPr>
                <w:szCs w:val="22"/>
              </w:rPr>
            </w:pPr>
            <w:r>
              <w:rPr>
                <w:szCs w:val="22"/>
              </w:rPr>
              <w:t>7</w:t>
            </w:r>
            <w:r w:rsidRPr="00D72B50">
              <w:rPr>
                <w:szCs w:val="22"/>
                <w:vertAlign w:val="superscript"/>
              </w:rPr>
              <w:t>th</w:t>
            </w:r>
            <w:r>
              <w:rPr>
                <w:szCs w:val="22"/>
              </w:rPr>
              <w:t xml:space="preserve"> October 2025</w:t>
            </w:r>
          </w:p>
        </w:tc>
        <w:tc>
          <w:tcPr>
            <w:tcW w:w="0" w:type="pct"/>
            <w:shd w:val="clear" w:color="auto" w:fill="D9D9D9" w:themeFill="background1" w:themeFillShade="D9"/>
            <w:vAlign w:val="center"/>
          </w:tcPr>
          <w:p w14:paraId="47E08B0A" w14:textId="394103EC" w:rsidR="00B42C3B" w:rsidRPr="007235D1" w:rsidRDefault="005B5111" w:rsidP="00B42C3B">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szCs w:val="22"/>
              </w:rPr>
            </w:pPr>
            <w:r>
              <w:rPr>
                <w:szCs w:val="22"/>
              </w:rPr>
              <w:t>Progress on conformance tools development.</w:t>
            </w:r>
          </w:p>
        </w:tc>
        <w:tc>
          <w:tcPr>
            <w:tcW w:w="0" w:type="pct"/>
            <w:shd w:val="clear" w:color="auto" w:fill="D9D9D9" w:themeFill="background1" w:themeFillShade="D9"/>
            <w:vAlign w:val="center"/>
          </w:tcPr>
          <w:p w14:paraId="0C42D40E" w14:textId="1452D348" w:rsidR="00B42C3B" w:rsidRDefault="008A7215" w:rsidP="009F0ACF">
            <w:pPr>
              <w:cnfStyle w:val="000000000000" w:firstRow="0" w:lastRow="0" w:firstColumn="0" w:lastColumn="0" w:oddVBand="0" w:evenVBand="0" w:oddHBand="0" w:evenHBand="0" w:firstRowFirstColumn="0" w:firstRowLastColumn="0" w:lastRowFirstColumn="0" w:lastRowLastColumn="0"/>
            </w:pPr>
            <w:r>
              <w:t>Bug fixes and new features in the SDL web editor for friendlier</w:t>
            </w:r>
            <w:r w:rsidR="00743C39">
              <w:t xml:space="preserve"> editing an error reporting.</w:t>
            </w:r>
            <w:r>
              <w:t xml:space="preserve"> </w:t>
            </w:r>
          </w:p>
        </w:tc>
      </w:tr>
      <w:tr w:rsidR="004D50C8" w14:paraId="6491D3E5" w14:textId="77777777" w:rsidTr="0005022D">
        <w:tblPrEx>
          <w:tblW w:w="5000" w:type="pct"/>
          <w:tblCellMar>
            <w:top w:w="85" w:type="dxa"/>
            <w:bottom w:w="85" w:type="dxa"/>
          </w:tblCellMar>
          <w:tblPrExChange w:id="7" w:author="Emmanuel Thomas" w:date="2026-01-23T21:03:00Z">
            <w:tblPrEx>
              <w:tblW w:w="5000" w:type="pct"/>
              <w:tblCellMar>
                <w:top w:w="85" w:type="dxa"/>
                <w:bottom w:w="85" w:type="dxa"/>
              </w:tblCellMar>
            </w:tblPrEx>
          </w:tblPrExChange>
        </w:tblPrEx>
        <w:tc>
          <w:tcPr>
            <w:cnfStyle w:val="001000000000" w:firstRow="0" w:lastRow="0" w:firstColumn="1" w:lastColumn="0" w:oddVBand="0" w:evenVBand="0" w:oddHBand="0" w:evenHBand="0" w:firstRowFirstColumn="0" w:firstRowLastColumn="0" w:lastRowFirstColumn="0" w:lastRowLastColumn="0"/>
            <w:tcW w:w="0" w:type="pct"/>
            <w:shd w:val="clear" w:color="auto" w:fill="D9D9D9" w:themeFill="background1" w:themeFillShade="D9"/>
            <w:vAlign w:val="center"/>
            <w:tcPrChange w:id="8" w:author="Emmanuel Thomas" w:date="2026-01-23T21:03:00Z">
              <w:tcPr>
                <w:tcW w:w="1174" w:type="pct"/>
                <w:vAlign w:val="center"/>
              </w:tcPr>
            </w:tcPrChange>
          </w:tcPr>
          <w:p w14:paraId="72D4F060" w14:textId="31FDA494" w:rsidR="004D50C8" w:rsidRPr="007235D1" w:rsidRDefault="004D50C8" w:rsidP="004D50C8">
            <w:pPr>
              <w:rPr>
                <w:szCs w:val="22"/>
              </w:rPr>
            </w:pPr>
            <w:r w:rsidRPr="007235D1">
              <w:rPr>
                <w:szCs w:val="22"/>
              </w:rPr>
              <w:t>AhG call</w:t>
            </w:r>
            <w:r>
              <w:rPr>
                <w:szCs w:val="22"/>
              </w:rPr>
              <w:t xml:space="preserve"> #1</w:t>
            </w:r>
          </w:p>
        </w:tc>
        <w:tc>
          <w:tcPr>
            <w:tcW w:w="0" w:type="pct"/>
            <w:shd w:val="clear" w:color="auto" w:fill="D9D9D9" w:themeFill="background1" w:themeFillShade="D9"/>
            <w:vAlign w:val="center"/>
            <w:tcPrChange w:id="9" w:author="Emmanuel Thomas" w:date="2026-01-23T21:03:00Z">
              <w:tcPr>
                <w:tcW w:w="1102" w:type="pct"/>
                <w:vAlign w:val="center"/>
              </w:tcPr>
            </w:tcPrChange>
          </w:tcPr>
          <w:p w14:paraId="6E16776D" w14:textId="4C05124D" w:rsidR="004D50C8" w:rsidRDefault="002472AE" w:rsidP="004D50C8">
            <w:pPr>
              <w:jc w:val="center"/>
              <w:cnfStyle w:val="000000000000" w:firstRow="0" w:lastRow="0" w:firstColumn="0" w:lastColumn="0" w:oddVBand="0" w:evenVBand="0" w:oddHBand="0" w:evenHBand="0" w:firstRowFirstColumn="0" w:firstRowLastColumn="0" w:lastRowFirstColumn="0" w:lastRowLastColumn="0"/>
              <w:rPr>
                <w:szCs w:val="22"/>
              </w:rPr>
            </w:pPr>
            <w:r>
              <w:rPr>
                <w:szCs w:val="22"/>
              </w:rPr>
              <w:t>4</w:t>
            </w:r>
            <w:r w:rsidR="004D50C8" w:rsidRPr="00D72B50">
              <w:rPr>
                <w:szCs w:val="22"/>
                <w:vertAlign w:val="superscript"/>
              </w:rPr>
              <w:t>th</w:t>
            </w:r>
            <w:r w:rsidR="004D50C8">
              <w:rPr>
                <w:szCs w:val="22"/>
              </w:rPr>
              <w:t xml:space="preserve"> </w:t>
            </w:r>
            <w:r>
              <w:rPr>
                <w:szCs w:val="22"/>
              </w:rPr>
              <w:t>November</w:t>
            </w:r>
            <w:r w:rsidR="004D50C8">
              <w:rPr>
                <w:szCs w:val="22"/>
              </w:rPr>
              <w:t xml:space="preserve"> 2025</w:t>
            </w:r>
          </w:p>
        </w:tc>
        <w:tc>
          <w:tcPr>
            <w:tcW w:w="0" w:type="pct"/>
            <w:shd w:val="clear" w:color="auto" w:fill="D9D9D9" w:themeFill="background1" w:themeFillShade="D9"/>
            <w:vAlign w:val="center"/>
            <w:tcPrChange w:id="10" w:author="Emmanuel Thomas" w:date="2026-01-23T21:03:00Z">
              <w:tcPr>
                <w:tcW w:w="1448" w:type="pct"/>
                <w:vAlign w:val="center"/>
              </w:tcPr>
            </w:tcPrChange>
          </w:tcPr>
          <w:p w14:paraId="65ACF094" w14:textId="6E1627F1" w:rsidR="009C2DE3" w:rsidRDefault="009C2DE3" w:rsidP="004D50C8">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szCs w:val="22"/>
              </w:rPr>
            </w:pPr>
            <w:r>
              <w:rPr>
                <w:szCs w:val="22"/>
              </w:rPr>
              <w:t>Check conformance work progress.</w:t>
            </w:r>
          </w:p>
          <w:p w14:paraId="28C4A999" w14:textId="77777777" w:rsidR="004D50C8" w:rsidRDefault="00743C39" w:rsidP="004D50C8">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szCs w:val="22"/>
              </w:rPr>
            </w:pPr>
            <w:r>
              <w:rPr>
                <w:szCs w:val="22"/>
              </w:rPr>
              <w:t>Review</w:t>
            </w:r>
            <w:r w:rsidR="009C2DE3">
              <w:rPr>
                <w:szCs w:val="22"/>
              </w:rPr>
              <w:t xml:space="preserve"> N</w:t>
            </w:r>
            <w:r w:rsidR="009C2DE3" w:rsidRPr="005663BA">
              <w:rPr>
                <w:szCs w:val="22"/>
              </w:rPr>
              <w:t>1662</w:t>
            </w:r>
            <w:r w:rsidR="009C2DE3">
              <w:rPr>
                <w:szCs w:val="22"/>
              </w:rPr>
              <w:t>.</w:t>
            </w:r>
          </w:p>
          <w:p w14:paraId="6EF087CE" w14:textId="6915D859" w:rsidR="009C2DE3" w:rsidRDefault="00D44428" w:rsidP="004D50C8">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szCs w:val="22"/>
              </w:rPr>
            </w:pPr>
            <w:r>
              <w:rPr>
                <w:szCs w:val="22"/>
              </w:rPr>
              <w:t xml:space="preserve">(non conformance) </w:t>
            </w:r>
            <w:r w:rsidR="009C2DE3">
              <w:rPr>
                <w:szCs w:val="22"/>
              </w:rPr>
              <w:t>Review input of MPEG #</w:t>
            </w:r>
            <w:r>
              <w:rPr>
                <w:szCs w:val="22"/>
              </w:rPr>
              <w:t xml:space="preserve">152 </w:t>
            </w:r>
          </w:p>
        </w:tc>
        <w:tc>
          <w:tcPr>
            <w:tcW w:w="0" w:type="pct"/>
            <w:shd w:val="clear" w:color="auto" w:fill="D9D9D9" w:themeFill="background1" w:themeFillShade="D9"/>
            <w:vAlign w:val="center"/>
            <w:tcPrChange w:id="11" w:author="Emmanuel Thomas" w:date="2026-01-23T21:03:00Z">
              <w:tcPr>
                <w:tcW w:w="1276" w:type="pct"/>
                <w:vAlign w:val="center"/>
              </w:tcPr>
            </w:tcPrChange>
          </w:tcPr>
          <w:p w14:paraId="1C96E9BE" w14:textId="18F71459" w:rsidR="004D50C8" w:rsidRDefault="008A7215" w:rsidP="004D50C8">
            <w:pPr>
              <w:ind w:hanging="283"/>
              <w:cnfStyle w:val="000000000000" w:firstRow="0" w:lastRow="0" w:firstColumn="0" w:lastColumn="0" w:oddVBand="0" w:evenVBand="0" w:oddHBand="0" w:evenHBand="0" w:firstRowFirstColumn="0" w:firstRowLastColumn="0" w:lastRowFirstColumn="0" w:lastRowLastColumn="0"/>
            </w:pPr>
            <w:r>
              <w:t>xf</w:t>
            </w:r>
          </w:p>
        </w:tc>
      </w:tr>
      <w:tr w:rsidR="002472AE" w14:paraId="7B441833" w14:textId="77777777" w:rsidTr="0005022D">
        <w:tblPrEx>
          <w:tblW w:w="5000" w:type="pct"/>
          <w:tblCellMar>
            <w:top w:w="85" w:type="dxa"/>
            <w:bottom w:w="85" w:type="dxa"/>
          </w:tblCellMar>
          <w:tblPrExChange w:id="12" w:author="Emmanuel Thomas" w:date="2026-01-23T21:03:00Z">
            <w:tblPrEx>
              <w:tblW w:w="5000" w:type="pct"/>
              <w:tblCellMar>
                <w:top w:w="85" w:type="dxa"/>
                <w:bottom w:w="85" w:type="dxa"/>
              </w:tblCellMar>
            </w:tblPrEx>
          </w:tblPrExChange>
        </w:tblPrEx>
        <w:tc>
          <w:tcPr>
            <w:cnfStyle w:val="001000000000" w:firstRow="0" w:lastRow="0" w:firstColumn="1" w:lastColumn="0" w:oddVBand="0" w:evenVBand="0" w:oddHBand="0" w:evenHBand="0" w:firstRowFirstColumn="0" w:firstRowLastColumn="0" w:lastRowFirstColumn="0" w:lastRowLastColumn="0"/>
            <w:tcW w:w="0" w:type="pct"/>
            <w:shd w:val="clear" w:color="auto" w:fill="D9D9D9" w:themeFill="background1" w:themeFillShade="D9"/>
            <w:vAlign w:val="center"/>
            <w:tcPrChange w:id="13" w:author="Emmanuel Thomas" w:date="2026-01-23T21:03:00Z">
              <w:tcPr>
                <w:tcW w:w="1174" w:type="pct"/>
                <w:vAlign w:val="center"/>
              </w:tcPr>
            </w:tcPrChange>
          </w:tcPr>
          <w:p w14:paraId="1419746F" w14:textId="7C254790" w:rsidR="002472AE" w:rsidRPr="007235D1" w:rsidRDefault="002472AE" w:rsidP="002472AE">
            <w:pPr>
              <w:rPr>
                <w:szCs w:val="22"/>
              </w:rPr>
            </w:pPr>
            <w:r w:rsidRPr="007235D1">
              <w:rPr>
                <w:szCs w:val="22"/>
              </w:rPr>
              <w:t>AhG call</w:t>
            </w:r>
            <w:r>
              <w:rPr>
                <w:szCs w:val="22"/>
              </w:rPr>
              <w:t xml:space="preserve"> #1</w:t>
            </w:r>
          </w:p>
        </w:tc>
        <w:tc>
          <w:tcPr>
            <w:tcW w:w="0" w:type="pct"/>
            <w:shd w:val="clear" w:color="auto" w:fill="D9D9D9" w:themeFill="background1" w:themeFillShade="D9"/>
            <w:vAlign w:val="center"/>
            <w:tcPrChange w:id="14" w:author="Emmanuel Thomas" w:date="2026-01-23T21:03:00Z">
              <w:tcPr>
                <w:tcW w:w="1102" w:type="pct"/>
                <w:vAlign w:val="center"/>
              </w:tcPr>
            </w:tcPrChange>
          </w:tcPr>
          <w:p w14:paraId="2F947B13" w14:textId="59112640" w:rsidR="002472AE" w:rsidRDefault="00743C39" w:rsidP="002472AE">
            <w:pPr>
              <w:jc w:val="center"/>
              <w:cnfStyle w:val="000000000000" w:firstRow="0" w:lastRow="0" w:firstColumn="0" w:lastColumn="0" w:oddVBand="0" w:evenVBand="0" w:oddHBand="0" w:evenHBand="0" w:firstRowFirstColumn="0" w:firstRowLastColumn="0" w:lastRowFirstColumn="0" w:lastRowLastColumn="0"/>
              <w:rPr>
                <w:szCs w:val="22"/>
              </w:rPr>
            </w:pPr>
            <w:r>
              <w:rPr>
                <w:szCs w:val="22"/>
              </w:rPr>
              <w:t>9</w:t>
            </w:r>
            <w:r w:rsidR="002472AE" w:rsidRPr="00D72B50">
              <w:rPr>
                <w:szCs w:val="22"/>
                <w:vertAlign w:val="superscript"/>
              </w:rPr>
              <w:t>th</w:t>
            </w:r>
            <w:r w:rsidR="002472AE">
              <w:rPr>
                <w:szCs w:val="22"/>
              </w:rPr>
              <w:t xml:space="preserve"> </w:t>
            </w:r>
            <w:r>
              <w:rPr>
                <w:szCs w:val="22"/>
              </w:rPr>
              <w:t>December</w:t>
            </w:r>
            <w:r w:rsidR="002472AE">
              <w:rPr>
                <w:szCs w:val="22"/>
              </w:rPr>
              <w:t xml:space="preserve"> 2025</w:t>
            </w:r>
          </w:p>
        </w:tc>
        <w:tc>
          <w:tcPr>
            <w:tcW w:w="0" w:type="pct"/>
            <w:shd w:val="clear" w:color="auto" w:fill="D9D9D9" w:themeFill="background1" w:themeFillShade="D9"/>
            <w:vAlign w:val="center"/>
            <w:tcPrChange w:id="15" w:author="Emmanuel Thomas" w:date="2026-01-23T21:03:00Z">
              <w:tcPr>
                <w:tcW w:w="1448" w:type="pct"/>
                <w:vAlign w:val="center"/>
              </w:tcPr>
            </w:tcPrChange>
          </w:tcPr>
          <w:p w14:paraId="6E0A9232" w14:textId="77777777" w:rsidR="002472AE" w:rsidRDefault="009C2DE3" w:rsidP="009C2DE3">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szCs w:val="22"/>
              </w:rPr>
            </w:pPr>
            <w:r>
              <w:rPr>
                <w:szCs w:val="22"/>
              </w:rPr>
              <w:t>Check conformance work progress.</w:t>
            </w:r>
          </w:p>
          <w:p w14:paraId="6E425CF2" w14:textId="27A50B85" w:rsidR="009C2DE3" w:rsidRPr="009C2DE3" w:rsidRDefault="00D44428" w:rsidP="009C2DE3">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szCs w:val="22"/>
              </w:rPr>
            </w:pPr>
            <w:r>
              <w:rPr>
                <w:szCs w:val="22"/>
              </w:rPr>
              <w:t>(non conformance) Review input of MPEG #152</w:t>
            </w:r>
          </w:p>
        </w:tc>
        <w:tc>
          <w:tcPr>
            <w:tcW w:w="0" w:type="pct"/>
            <w:shd w:val="clear" w:color="auto" w:fill="D9D9D9" w:themeFill="background1" w:themeFillShade="D9"/>
            <w:vAlign w:val="center"/>
            <w:tcPrChange w:id="16" w:author="Emmanuel Thomas" w:date="2026-01-23T21:03:00Z">
              <w:tcPr>
                <w:tcW w:w="1276" w:type="pct"/>
                <w:vAlign w:val="center"/>
              </w:tcPr>
            </w:tcPrChange>
          </w:tcPr>
          <w:p w14:paraId="02F48FFA" w14:textId="77777777" w:rsidR="002472AE" w:rsidRDefault="002472AE" w:rsidP="002472AE">
            <w:pPr>
              <w:ind w:hanging="283"/>
              <w:cnfStyle w:val="000000000000" w:firstRow="0" w:lastRow="0" w:firstColumn="0" w:lastColumn="0" w:oddVBand="0" w:evenVBand="0" w:oddHBand="0" w:evenHBand="0" w:firstRowFirstColumn="0" w:firstRowLastColumn="0" w:lastRowFirstColumn="0" w:lastRowLastColumn="0"/>
            </w:pPr>
          </w:p>
        </w:tc>
      </w:tr>
      <w:tr w:rsidR="002472AE" w14:paraId="210DDF02" w14:textId="77777777" w:rsidTr="0005022D">
        <w:tblPrEx>
          <w:tblW w:w="5000" w:type="pct"/>
          <w:tblCellMar>
            <w:top w:w="85" w:type="dxa"/>
            <w:bottom w:w="85" w:type="dxa"/>
          </w:tblCellMar>
          <w:tblPrExChange w:id="17" w:author="Emmanuel Thomas" w:date="2026-01-23T21:03:00Z">
            <w:tblPrEx>
              <w:tblW w:w="5000" w:type="pct"/>
              <w:tblCellMar>
                <w:top w:w="85" w:type="dxa"/>
                <w:bottom w:w="85" w:type="dxa"/>
              </w:tblCellMar>
            </w:tblPrEx>
          </w:tblPrExChange>
        </w:tblPrEx>
        <w:tc>
          <w:tcPr>
            <w:cnfStyle w:val="001000000000" w:firstRow="0" w:lastRow="0" w:firstColumn="1" w:lastColumn="0" w:oddVBand="0" w:evenVBand="0" w:oddHBand="0" w:evenHBand="0" w:firstRowFirstColumn="0" w:firstRowLastColumn="0" w:lastRowFirstColumn="0" w:lastRowLastColumn="0"/>
            <w:tcW w:w="0" w:type="pct"/>
            <w:shd w:val="clear" w:color="auto" w:fill="D9D9D9" w:themeFill="background1" w:themeFillShade="D9"/>
            <w:vAlign w:val="center"/>
            <w:tcPrChange w:id="18" w:author="Emmanuel Thomas" w:date="2026-01-23T21:03:00Z">
              <w:tcPr>
                <w:tcW w:w="1174" w:type="pct"/>
                <w:vAlign w:val="center"/>
              </w:tcPr>
            </w:tcPrChange>
          </w:tcPr>
          <w:p w14:paraId="6D44C3D1" w14:textId="434EF67A" w:rsidR="002472AE" w:rsidRPr="007235D1" w:rsidRDefault="002472AE" w:rsidP="002472AE">
            <w:pPr>
              <w:rPr>
                <w:szCs w:val="22"/>
              </w:rPr>
            </w:pPr>
            <w:r>
              <w:rPr>
                <w:szCs w:val="22"/>
              </w:rPr>
              <w:t>File format AhG call</w:t>
            </w:r>
          </w:p>
        </w:tc>
        <w:tc>
          <w:tcPr>
            <w:tcW w:w="0" w:type="pct"/>
            <w:shd w:val="clear" w:color="auto" w:fill="D9D9D9" w:themeFill="background1" w:themeFillShade="D9"/>
            <w:vAlign w:val="center"/>
            <w:tcPrChange w:id="19" w:author="Emmanuel Thomas" w:date="2026-01-23T21:03:00Z">
              <w:tcPr>
                <w:tcW w:w="1102" w:type="pct"/>
                <w:vAlign w:val="center"/>
              </w:tcPr>
            </w:tcPrChange>
          </w:tcPr>
          <w:p w14:paraId="02190A69" w14:textId="49B7003C" w:rsidR="002472AE" w:rsidRDefault="002472AE" w:rsidP="002472AE">
            <w:pPr>
              <w:jc w:val="center"/>
              <w:cnfStyle w:val="000000000000" w:firstRow="0" w:lastRow="0" w:firstColumn="0" w:lastColumn="0" w:oddVBand="0" w:evenVBand="0" w:oddHBand="0" w:evenHBand="0" w:firstRowFirstColumn="0" w:firstRowLastColumn="0" w:lastRowFirstColumn="0" w:lastRowLastColumn="0"/>
              <w:rPr>
                <w:szCs w:val="22"/>
              </w:rPr>
            </w:pPr>
            <w:del w:id="20" w:author="Emmanuel Thomas" w:date="2026-01-23T21:02:00Z">
              <w:r w:rsidDel="0005022D">
                <w:rPr>
                  <w:szCs w:val="22"/>
                </w:rPr>
                <w:delText>tbd</w:delText>
              </w:r>
            </w:del>
            <w:ins w:id="21" w:author="Emmanuel Thomas" w:date="2026-01-23T21:02:00Z">
              <w:r w:rsidR="0005022D">
                <w:rPr>
                  <w:szCs w:val="22"/>
                </w:rPr>
                <w:t>Did not happen</w:t>
              </w:r>
            </w:ins>
          </w:p>
        </w:tc>
        <w:tc>
          <w:tcPr>
            <w:tcW w:w="0" w:type="pct"/>
            <w:shd w:val="clear" w:color="auto" w:fill="D9D9D9" w:themeFill="background1" w:themeFillShade="D9"/>
            <w:vAlign w:val="center"/>
            <w:tcPrChange w:id="22" w:author="Emmanuel Thomas" w:date="2026-01-23T21:03:00Z">
              <w:tcPr>
                <w:tcW w:w="1448" w:type="pct"/>
                <w:vAlign w:val="center"/>
              </w:tcPr>
            </w:tcPrChange>
          </w:tcPr>
          <w:p w14:paraId="15B11DC3" w14:textId="51047E28" w:rsidR="002472AE" w:rsidRDefault="002472AE" w:rsidP="002472A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szCs w:val="22"/>
              </w:rPr>
            </w:pPr>
            <w:r>
              <w:rPr>
                <w:szCs w:val="22"/>
              </w:rPr>
              <w:t xml:space="preserve">Present </w:t>
            </w:r>
            <w:r w:rsidR="005663BA">
              <w:rPr>
                <w:szCs w:val="22"/>
              </w:rPr>
              <w:t>N</w:t>
            </w:r>
            <w:r w:rsidR="005663BA" w:rsidRPr="005663BA">
              <w:rPr>
                <w:szCs w:val="22"/>
              </w:rPr>
              <w:t xml:space="preserve">1662  </w:t>
            </w:r>
            <w:r w:rsidR="005663BA">
              <w:rPr>
                <w:szCs w:val="22"/>
              </w:rPr>
              <w:t>on the ISOBMFF syntax fixes</w:t>
            </w:r>
          </w:p>
        </w:tc>
        <w:tc>
          <w:tcPr>
            <w:tcW w:w="0" w:type="pct"/>
            <w:shd w:val="clear" w:color="auto" w:fill="D9D9D9" w:themeFill="background1" w:themeFillShade="D9"/>
            <w:vAlign w:val="center"/>
            <w:tcPrChange w:id="23" w:author="Emmanuel Thomas" w:date="2026-01-23T21:03:00Z">
              <w:tcPr>
                <w:tcW w:w="1276" w:type="pct"/>
                <w:vAlign w:val="center"/>
              </w:tcPr>
            </w:tcPrChange>
          </w:tcPr>
          <w:p w14:paraId="46CF7D7C" w14:textId="77777777" w:rsidR="002472AE" w:rsidRDefault="002472AE" w:rsidP="002472AE">
            <w:pPr>
              <w:ind w:hanging="283"/>
              <w:cnfStyle w:val="000000000000" w:firstRow="0" w:lastRow="0" w:firstColumn="0" w:lastColumn="0" w:oddVBand="0" w:evenVBand="0" w:oddHBand="0" w:evenHBand="0" w:firstRowFirstColumn="0" w:firstRowLastColumn="0" w:lastRowFirstColumn="0" w:lastRowLastColumn="0"/>
            </w:pPr>
          </w:p>
        </w:tc>
      </w:tr>
      <w:tr w:rsidR="005663BA" w14:paraId="29BCDAC4" w14:textId="77777777" w:rsidTr="006A6974">
        <w:tblPrEx>
          <w:tblW w:w="5000" w:type="pct"/>
          <w:tblCellMar>
            <w:top w:w="85" w:type="dxa"/>
            <w:bottom w:w="85" w:type="dxa"/>
          </w:tblCellMar>
          <w:tblPrExChange w:id="24" w:author="Emmanuel Thomas" w:date="2026-01-23T21:05:00Z">
            <w:tblPrEx>
              <w:tblW w:w="5000" w:type="pct"/>
              <w:tblCellMar>
                <w:top w:w="85" w:type="dxa"/>
                <w:bottom w:w="85" w:type="dxa"/>
              </w:tblCellMar>
            </w:tblPrEx>
          </w:tblPrExChange>
        </w:tblPrEx>
        <w:tc>
          <w:tcPr>
            <w:cnfStyle w:val="001000000000" w:firstRow="0" w:lastRow="0" w:firstColumn="1" w:lastColumn="0" w:oddVBand="0" w:evenVBand="0" w:oddHBand="0" w:evenHBand="0" w:firstRowFirstColumn="0" w:firstRowLastColumn="0" w:lastRowFirstColumn="0" w:lastRowLastColumn="0"/>
            <w:tcW w:w="0" w:type="pct"/>
            <w:shd w:val="clear" w:color="auto" w:fill="D9D9D9" w:themeFill="background1" w:themeFillShade="D9"/>
            <w:vAlign w:val="center"/>
            <w:tcPrChange w:id="25" w:author="Emmanuel Thomas" w:date="2026-01-23T21:05:00Z">
              <w:tcPr>
                <w:tcW w:w="1174" w:type="pct"/>
                <w:vAlign w:val="center"/>
              </w:tcPr>
            </w:tcPrChange>
          </w:tcPr>
          <w:p w14:paraId="732B0264" w14:textId="51A320D5" w:rsidR="005663BA" w:rsidRDefault="005663BA" w:rsidP="002472AE">
            <w:pPr>
              <w:rPr>
                <w:szCs w:val="22"/>
              </w:rPr>
            </w:pPr>
            <w:r>
              <w:rPr>
                <w:szCs w:val="22"/>
              </w:rPr>
              <w:t>MPEG #153</w:t>
            </w:r>
          </w:p>
        </w:tc>
        <w:tc>
          <w:tcPr>
            <w:tcW w:w="0" w:type="pct"/>
            <w:shd w:val="clear" w:color="auto" w:fill="D9D9D9" w:themeFill="background1" w:themeFillShade="D9"/>
            <w:vAlign w:val="center"/>
            <w:tcPrChange w:id="26" w:author="Emmanuel Thomas" w:date="2026-01-23T21:05:00Z">
              <w:tcPr>
                <w:tcW w:w="1102" w:type="pct"/>
                <w:vAlign w:val="center"/>
              </w:tcPr>
            </w:tcPrChange>
          </w:tcPr>
          <w:p w14:paraId="54079E54" w14:textId="6C22FE8C" w:rsidR="005663BA" w:rsidRDefault="008A7215" w:rsidP="002472AE">
            <w:pPr>
              <w:jc w:val="center"/>
              <w:cnfStyle w:val="000000000000" w:firstRow="0" w:lastRow="0" w:firstColumn="0" w:lastColumn="0" w:oddVBand="0" w:evenVBand="0" w:oddHBand="0" w:evenHBand="0" w:firstRowFirstColumn="0" w:firstRowLastColumn="0" w:lastRowFirstColumn="0" w:lastRowLastColumn="0"/>
              <w:rPr>
                <w:szCs w:val="22"/>
              </w:rPr>
            </w:pPr>
            <w:r>
              <w:rPr>
                <w:szCs w:val="22"/>
              </w:rPr>
              <w:t>19</w:t>
            </w:r>
            <w:r w:rsidRPr="009F0ACF">
              <w:rPr>
                <w:szCs w:val="22"/>
                <w:vertAlign w:val="superscript"/>
              </w:rPr>
              <w:t>th</w:t>
            </w:r>
            <w:r>
              <w:rPr>
                <w:szCs w:val="22"/>
              </w:rPr>
              <w:t xml:space="preserve"> January 2026</w:t>
            </w:r>
          </w:p>
        </w:tc>
        <w:tc>
          <w:tcPr>
            <w:tcW w:w="0" w:type="pct"/>
            <w:shd w:val="clear" w:color="auto" w:fill="D9D9D9" w:themeFill="background1" w:themeFillShade="D9"/>
            <w:vAlign w:val="center"/>
            <w:tcPrChange w:id="27" w:author="Emmanuel Thomas" w:date="2026-01-23T21:05:00Z">
              <w:tcPr>
                <w:tcW w:w="1448" w:type="pct"/>
                <w:vAlign w:val="center"/>
              </w:tcPr>
            </w:tcPrChange>
          </w:tcPr>
          <w:p w14:paraId="4351DADA" w14:textId="3B14BFC0" w:rsidR="005663BA" w:rsidRDefault="005663BA" w:rsidP="002472A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szCs w:val="22"/>
              </w:rPr>
            </w:pPr>
            <w:r>
              <w:rPr>
                <w:szCs w:val="22"/>
              </w:rPr>
              <w:t>Progress conformance work</w:t>
            </w:r>
          </w:p>
        </w:tc>
        <w:tc>
          <w:tcPr>
            <w:tcW w:w="0" w:type="pct"/>
            <w:shd w:val="clear" w:color="auto" w:fill="D9D9D9" w:themeFill="background1" w:themeFillShade="D9"/>
            <w:vAlign w:val="center"/>
            <w:tcPrChange w:id="28" w:author="Emmanuel Thomas" w:date="2026-01-23T21:05:00Z">
              <w:tcPr>
                <w:tcW w:w="1276" w:type="pct"/>
                <w:vAlign w:val="center"/>
              </w:tcPr>
            </w:tcPrChange>
          </w:tcPr>
          <w:p w14:paraId="3645AAF9" w14:textId="7615AB9B" w:rsidR="005663BA" w:rsidRDefault="0005022D">
            <w:pPr>
              <w:cnfStyle w:val="000000000000" w:firstRow="0" w:lastRow="0" w:firstColumn="0" w:lastColumn="0" w:oddVBand="0" w:evenVBand="0" w:oddHBand="0" w:evenHBand="0" w:firstRowFirstColumn="0" w:firstRowLastColumn="0" w:lastRowFirstColumn="0" w:lastRowLastColumn="0"/>
              <w:pPrChange w:id="29" w:author="Emmanuel Thomas" w:date="2026-01-23T21:03:00Z">
                <w:pPr>
                  <w:ind w:hanging="283"/>
                  <w:cnfStyle w:val="000000000000" w:firstRow="0" w:lastRow="0" w:firstColumn="0" w:lastColumn="0" w:oddVBand="0" w:evenVBand="0" w:oddHBand="0" w:evenHBand="0" w:firstRowFirstColumn="0" w:firstRowLastColumn="0" w:lastRowFirstColumn="0" w:lastRowLastColumn="0"/>
                </w:pPr>
              </w:pPrChange>
            </w:pPr>
            <w:ins w:id="30" w:author="Emmanuel Thomas" w:date="2026-01-23T21:03:00Z">
              <w:r>
                <w:t>Progression happens asynchronously with MPEG meeting</w:t>
              </w:r>
            </w:ins>
          </w:p>
        </w:tc>
      </w:tr>
      <w:tr w:rsidR="0005022D" w14:paraId="25D12443" w14:textId="77777777" w:rsidTr="00B42C3B">
        <w:trPr>
          <w:ins w:id="31" w:author="Emmanuel Thomas" w:date="2026-01-23T21:03:00Z"/>
        </w:trPr>
        <w:tc>
          <w:tcPr>
            <w:cnfStyle w:val="001000000000" w:firstRow="0" w:lastRow="0" w:firstColumn="1" w:lastColumn="0" w:oddVBand="0" w:evenVBand="0" w:oddHBand="0" w:evenHBand="0" w:firstRowFirstColumn="0" w:firstRowLastColumn="0" w:lastRowFirstColumn="0" w:lastRowLastColumn="0"/>
            <w:tcW w:w="1174" w:type="pct"/>
            <w:vAlign w:val="center"/>
          </w:tcPr>
          <w:p w14:paraId="2E60D10C" w14:textId="3374C57E" w:rsidR="0005022D" w:rsidRDefault="0005022D" w:rsidP="002472AE">
            <w:pPr>
              <w:rPr>
                <w:ins w:id="32" w:author="Emmanuel Thomas" w:date="2026-01-23T21:03:00Z"/>
                <w:szCs w:val="22"/>
              </w:rPr>
            </w:pPr>
            <w:ins w:id="33" w:author="Emmanuel Thomas" w:date="2026-01-23T21:04:00Z">
              <w:r>
                <w:rPr>
                  <w:szCs w:val="22"/>
                </w:rPr>
                <w:t>MPEG #154</w:t>
              </w:r>
            </w:ins>
          </w:p>
        </w:tc>
        <w:tc>
          <w:tcPr>
            <w:tcW w:w="1102" w:type="pct"/>
            <w:vAlign w:val="center"/>
          </w:tcPr>
          <w:p w14:paraId="53408D81" w14:textId="7AFCFFBD" w:rsidR="0005022D" w:rsidRDefault="0005022D" w:rsidP="002472AE">
            <w:pPr>
              <w:jc w:val="center"/>
              <w:cnfStyle w:val="000000000000" w:firstRow="0" w:lastRow="0" w:firstColumn="0" w:lastColumn="0" w:oddVBand="0" w:evenVBand="0" w:oddHBand="0" w:evenHBand="0" w:firstRowFirstColumn="0" w:firstRowLastColumn="0" w:lastRowFirstColumn="0" w:lastRowLastColumn="0"/>
              <w:rPr>
                <w:ins w:id="34" w:author="Emmanuel Thomas" w:date="2026-01-23T21:03:00Z"/>
                <w:szCs w:val="22"/>
              </w:rPr>
            </w:pPr>
            <w:ins w:id="35" w:author="Emmanuel Thomas" w:date="2026-01-23T21:04:00Z">
              <w:r>
                <w:rPr>
                  <w:szCs w:val="22"/>
                </w:rPr>
                <w:t>27</w:t>
              </w:r>
              <w:r w:rsidRPr="0005022D">
                <w:rPr>
                  <w:szCs w:val="22"/>
                  <w:vertAlign w:val="superscript"/>
                  <w:rPrChange w:id="36" w:author="Emmanuel Thomas" w:date="2026-01-23T21:04:00Z">
                    <w:rPr>
                      <w:szCs w:val="22"/>
                    </w:rPr>
                  </w:rPrChange>
                </w:rPr>
                <w:t>th</w:t>
              </w:r>
              <w:r>
                <w:rPr>
                  <w:szCs w:val="22"/>
                </w:rPr>
                <w:t xml:space="preserve"> April 2026</w:t>
              </w:r>
            </w:ins>
          </w:p>
        </w:tc>
        <w:tc>
          <w:tcPr>
            <w:tcW w:w="1448" w:type="pct"/>
            <w:vAlign w:val="center"/>
          </w:tcPr>
          <w:p w14:paraId="772CA617" w14:textId="77777777" w:rsidR="0005022D" w:rsidRDefault="006A6974" w:rsidP="002472A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37" w:author="Emmanuel Thomas" w:date="2026-01-23T21:04:00Z"/>
                <w:szCs w:val="22"/>
              </w:rPr>
            </w:pPr>
            <w:ins w:id="38" w:author="Emmanuel Thomas" w:date="2026-01-23T21:04:00Z">
              <w:r>
                <w:rPr>
                  <w:szCs w:val="22"/>
                </w:rPr>
                <w:t>Support FileFormat BoG to use SDL tools</w:t>
              </w:r>
            </w:ins>
          </w:p>
          <w:p w14:paraId="6E816707" w14:textId="1E6B4E23" w:rsidR="006A6974" w:rsidRDefault="006A6974" w:rsidP="002472A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39" w:author="Emmanuel Thomas" w:date="2026-01-23T21:03:00Z"/>
                <w:szCs w:val="22"/>
              </w:rPr>
            </w:pPr>
            <w:ins w:id="40" w:author="Emmanuel Thomas" w:date="2026-01-23T21:05:00Z">
              <w:r>
                <w:rPr>
                  <w:szCs w:val="22"/>
                </w:rPr>
                <w:t>Assess current status of tools and next steps</w:t>
              </w:r>
            </w:ins>
          </w:p>
        </w:tc>
        <w:tc>
          <w:tcPr>
            <w:tcW w:w="1276" w:type="pct"/>
            <w:vAlign w:val="center"/>
          </w:tcPr>
          <w:p w14:paraId="755A5739" w14:textId="77777777" w:rsidR="0005022D" w:rsidRDefault="0005022D" w:rsidP="0005022D">
            <w:pPr>
              <w:cnfStyle w:val="000000000000" w:firstRow="0" w:lastRow="0" w:firstColumn="0" w:lastColumn="0" w:oddVBand="0" w:evenVBand="0" w:oddHBand="0" w:evenHBand="0" w:firstRowFirstColumn="0" w:firstRowLastColumn="0" w:lastRowFirstColumn="0" w:lastRowLastColumn="0"/>
              <w:rPr>
                <w:ins w:id="41" w:author="Emmanuel Thomas" w:date="2026-01-23T21:03:00Z"/>
              </w:rPr>
            </w:pPr>
          </w:p>
        </w:tc>
      </w:tr>
    </w:tbl>
    <w:p w14:paraId="31B5C217" w14:textId="77777777" w:rsidR="00E61018" w:rsidRDefault="00060E3E">
      <w:pPr>
        <w:pStyle w:val="Heading1"/>
      </w:pPr>
      <w:bookmarkStart w:id="42" w:name="_Toc220094422"/>
      <w:r>
        <w:t>Utility software management</w:t>
      </w:r>
      <w:bookmarkEnd w:id="42"/>
    </w:p>
    <w:p w14:paraId="31B5C218" w14:textId="77777777" w:rsidR="00E61018" w:rsidRDefault="00060E3E">
      <w:pPr>
        <w:pStyle w:val="Heading2"/>
      </w:pPr>
      <w:bookmarkStart w:id="43" w:name="_Toc220094423"/>
      <w:r>
        <w:t>Software coordinators</w:t>
      </w:r>
      <w:bookmarkEnd w:id="43"/>
    </w:p>
    <w:p w14:paraId="31B5C219" w14:textId="77777777" w:rsidR="00E61018" w:rsidRDefault="00060E3E">
      <w:r>
        <w:t>The software coordinators are:</w:t>
      </w:r>
    </w:p>
    <w:p w14:paraId="31B5C21A" w14:textId="77777777" w:rsidR="00E61018" w:rsidRDefault="00060E3E">
      <w:pPr>
        <w:pStyle w:val="ListParagraph"/>
        <w:numPr>
          <w:ilvl w:val="0"/>
          <w:numId w:val="43"/>
        </w:numPr>
      </w:pPr>
      <w:r>
        <w:t>Emmanuel Thomas (thomase@xiaomi.com)</w:t>
      </w:r>
    </w:p>
    <w:p w14:paraId="31B5C21B" w14:textId="77777777" w:rsidR="00E61018" w:rsidRDefault="00060E3E">
      <w:pPr>
        <w:pStyle w:val="ListParagraph"/>
        <w:numPr>
          <w:ilvl w:val="0"/>
          <w:numId w:val="43"/>
        </w:numPr>
      </w:pPr>
      <w:r>
        <w:t>Nick Ryan (nick.ryan@hoot.works)</w:t>
      </w:r>
    </w:p>
    <w:p w14:paraId="31B5C21C" w14:textId="77777777" w:rsidR="00E61018" w:rsidRDefault="00060E3E">
      <w:pPr>
        <w:pStyle w:val="Heading2"/>
      </w:pPr>
      <w:bookmarkStart w:id="44" w:name="_Toc220094424"/>
      <w:r>
        <w:lastRenderedPageBreak/>
        <w:t>Procedures</w:t>
      </w:r>
      <w:bookmarkEnd w:id="44"/>
    </w:p>
    <w:p w14:paraId="31B5C21D" w14:textId="77777777" w:rsidR="00E61018" w:rsidRDefault="00060E3E">
      <w:r>
        <w:t>The software development of the repositories are done based on a merge request process. Contributors including software coordinators create their own fork and provide input via merge requests against the main branch of each project.</w:t>
      </w:r>
    </w:p>
    <w:p w14:paraId="31B5C21E" w14:textId="77777777" w:rsidR="00E61018" w:rsidRDefault="00060E3E">
      <w:pPr>
        <w:pStyle w:val="Heading2"/>
        <w:tabs>
          <w:tab w:val="left" w:pos="3602"/>
        </w:tabs>
      </w:pPr>
      <w:bookmarkStart w:id="45" w:name="_Toc220094425"/>
      <w:r>
        <w:t>Software projects</w:t>
      </w:r>
      <w:bookmarkEnd w:id="45"/>
      <w:r>
        <w:tab/>
      </w:r>
    </w:p>
    <w:p w14:paraId="31B5C21F" w14:textId="77777777" w:rsidR="00E61018" w:rsidRDefault="00060E3E">
      <w:pPr>
        <w:pStyle w:val="Heading3"/>
      </w:pPr>
      <w:bookmarkStart w:id="46" w:name="_Toc220094426"/>
      <w:r>
        <w:t>General</w:t>
      </w:r>
      <w:bookmarkEnd w:id="46"/>
    </w:p>
    <w:p w14:paraId="31B5C220" w14:textId="77777777" w:rsidR="00E61018" w:rsidRDefault="00060E3E">
      <w:r>
        <w:t>The set of tools developed for conformance software are designed in a way to be able to evolve as new editions and amendments are created.</w:t>
      </w:r>
    </w:p>
    <w:p w14:paraId="31B5C221" w14:textId="77777777" w:rsidR="00E61018" w:rsidRDefault="00060E3E">
      <w:pPr>
        <w:pStyle w:val="Heading3"/>
      </w:pPr>
      <w:bookmarkStart w:id="47" w:name="_Toc220094427"/>
      <w:r>
        <w:t>Word2SDL</w:t>
      </w:r>
      <w:bookmarkEnd w:id="47"/>
    </w:p>
    <w:p w14:paraId="31B5C222" w14:textId="77777777" w:rsidR="00E61018" w:rsidRDefault="00060E3E">
      <w:r>
        <w:t>A script to extract from a Word document the SDL classes found into a plain text file.</w:t>
      </w:r>
    </w:p>
    <w:p w14:paraId="31B5C223" w14:textId="77777777" w:rsidR="00E61018" w:rsidRDefault="00060E3E">
      <w:pPr>
        <w:pStyle w:val="Heading3"/>
      </w:pPr>
      <w:bookmarkStart w:id="48" w:name="_Toc220094428"/>
      <w:r>
        <w:t>SDLValidator</w:t>
      </w:r>
      <w:bookmarkEnd w:id="48"/>
    </w:p>
    <w:p w14:paraId="31B5C224" w14:textId="77777777" w:rsidR="00E61018" w:rsidRDefault="00060E3E">
      <w:r>
        <w:t>Command line tool to check syntax and semantics of an SDL specification stored in a text file. Uses the libSDL from the SDL conformance software package.</w:t>
      </w:r>
    </w:p>
    <w:p w14:paraId="31B5C225" w14:textId="77777777" w:rsidR="00E61018" w:rsidRDefault="00060E3E">
      <w:pPr>
        <w:pStyle w:val="Heading1"/>
      </w:pPr>
      <w:bookmarkStart w:id="49" w:name="_Toc220094429"/>
      <w:r>
        <w:t>Conformance software management</w:t>
      </w:r>
      <w:bookmarkEnd w:id="49"/>
    </w:p>
    <w:p w14:paraId="31B5C226" w14:textId="77777777" w:rsidR="00E61018" w:rsidRDefault="00060E3E">
      <w:pPr>
        <w:pStyle w:val="Heading2"/>
      </w:pPr>
      <w:bookmarkStart w:id="50" w:name="_Toc220094430"/>
      <w:r>
        <w:t>Software coordinators</w:t>
      </w:r>
      <w:bookmarkEnd w:id="50"/>
    </w:p>
    <w:p w14:paraId="31B5C227" w14:textId="77777777" w:rsidR="00E61018" w:rsidRDefault="00060E3E">
      <w:r>
        <w:t>The software coordinators are:</w:t>
      </w:r>
    </w:p>
    <w:p w14:paraId="31B5C228" w14:textId="77777777" w:rsidR="00E61018" w:rsidRDefault="00060E3E">
      <w:pPr>
        <w:pStyle w:val="ListParagraph"/>
        <w:numPr>
          <w:ilvl w:val="0"/>
          <w:numId w:val="44"/>
        </w:numPr>
      </w:pPr>
      <w:r>
        <w:t>Emmanuel Thomas (thomase@xiaomi.com)</w:t>
      </w:r>
    </w:p>
    <w:p w14:paraId="31B5C229" w14:textId="77777777" w:rsidR="00E61018" w:rsidRDefault="00060E3E">
      <w:pPr>
        <w:pStyle w:val="ListParagraph"/>
        <w:numPr>
          <w:ilvl w:val="0"/>
          <w:numId w:val="44"/>
        </w:numPr>
      </w:pPr>
      <w:r>
        <w:t>Nick Ryan (nick.ryan@hoot.works)</w:t>
      </w:r>
    </w:p>
    <w:p w14:paraId="31B5C22A" w14:textId="77777777" w:rsidR="00E61018" w:rsidRDefault="00060E3E">
      <w:pPr>
        <w:pStyle w:val="Heading2"/>
      </w:pPr>
      <w:bookmarkStart w:id="51" w:name="_Toc220094431"/>
      <w:r>
        <w:t>Procedures</w:t>
      </w:r>
      <w:bookmarkEnd w:id="51"/>
    </w:p>
    <w:p w14:paraId="31B5C22B" w14:textId="77777777" w:rsidR="00E61018" w:rsidRDefault="00060E3E">
      <w:pPr>
        <w:pStyle w:val="Heading3"/>
      </w:pPr>
      <w:bookmarkStart w:id="52" w:name="_Toc220094432"/>
      <w:r>
        <w:t>Branches</w:t>
      </w:r>
      <w:bookmarkEnd w:id="52"/>
    </w:p>
    <w:p w14:paraId="31B5C22C" w14:textId="77777777" w:rsidR="00E61018" w:rsidRDefault="00060E3E">
      <w:r>
        <w:t>Conformance software repository can contain three types of the branch main, project and staging branches as depicted in .</w:t>
      </w:r>
    </w:p>
    <w:p w14:paraId="31B5C22D" w14:textId="77777777" w:rsidR="00E61018" w:rsidRDefault="00E61018"/>
    <w:tbl>
      <w:tblPr>
        <w:tblStyle w:val="GridTable1Light"/>
        <w:tblW w:w="5000" w:type="pct"/>
        <w:tblLayout w:type="fixed"/>
        <w:tblLook w:val="04A0" w:firstRow="1" w:lastRow="0" w:firstColumn="1" w:lastColumn="0" w:noHBand="0" w:noVBand="1"/>
      </w:tblPr>
      <w:tblGrid>
        <w:gridCol w:w="1515"/>
        <w:gridCol w:w="1935"/>
        <w:gridCol w:w="3464"/>
        <w:gridCol w:w="2096"/>
      </w:tblGrid>
      <w:tr w:rsidR="00E61018" w14:paraId="31B5C232" w14:textId="77777777" w:rsidTr="00E61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7" w:type="dxa"/>
          </w:tcPr>
          <w:p w14:paraId="31B5C22E" w14:textId="77777777" w:rsidR="00E61018" w:rsidRDefault="00060E3E">
            <w:pPr>
              <w:jc w:val="center"/>
            </w:pPr>
            <w:r>
              <w:t>Type of branch</w:t>
            </w:r>
          </w:p>
        </w:tc>
        <w:tc>
          <w:tcPr>
            <w:tcW w:w="1937" w:type="dxa"/>
          </w:tcPr>
          <w:p w14:paraId="31B5C22F" w14:textId="77777777" w:rsidR="00E61018" w:rsidRDefault="00060E3E">
            <w:pPr>
              <w:cnfStyle w:val="100000000000" w:firstRow="1" w:lastRow="0" w:firstColumn="0" w:lastColumn="0" w:oddVBand="0" w:evenVBand="0" w:oddHBand="0" w:evenHBand="0" w:firstRowFirstColumn="0" w:firstRowLastColumn="0" w:lastRowFirstColumn="0" w:lastRowLastColumn="0"/>
            </w:pPr>
            <w:r>
              <w:t>Number of branches</w:t>
            </w:r>
          </w:p>
        </w:tc>
        <w:tc>
          <w:tcPr>
            <w:tcW w:w="3468" w:type="dxa"/>
          </w:tcPr>
          <w:p w14:paraId="31B5C230" w14:textId="77777777" w:rsidR="00E61018" w:rsidRDefault="00060E3E">
            <w:pPr>
              <w:cnfStyle w:val="100000000000" w:firstRow="1" w:lastRow="0" w:firstColumn="0" w:lastColumn="0" w:oddVBand="0" w:evenVBand="0" w:oddHBand="0" w:evenHBand="0" w:firstRowFirstColumn="0" w:firstRowLastColumn="0" w:lastRowFirstColumn="0" w:lastRowLastColumn="0"/>
            </w:pPr>
            <w:r>
              <w:t xml:space="preserve">Naming pattern </w:t>
            </w:r>
          </w:p>
        </w:tc>
        <w:tc>
          <w:tcPr>
            <w:tcW w:w="2098" w:type="dxa"/>
          </w:tcPr>
          <w:p w14:paraId="31B5C231" w14:textId="77777777" w:rsidR="00E61018" w:rsidRDefault="00060E3E">
            <w:pPr>
              <w:cnfStyle w:val="100000000000" w:firstRow="1" w:lastRow="0" w:firstColumn="0" w:lastColumn="0" w:oddVBand="0" w:evenVBand="0" w:oddHBand="0" w:evenHBand="0" w:firstRowFirstColumn="0" w:firstRowLastColumn="0" w:lastRowFirstColumn="0" w:lastRowLastColumn="0"/>
            </w:pPr>
            <w:r>
              <w:t>Protected to push</w:t>
            </w:r>
          </w:p>
        </w:tc>
      </w:tr>
      <w:tr w:rsidR="00E61018" w14:paraId="31B5C237" w14:textId="77777777" w:rsidTr="00E61018">
        <w:trPr>
          <w:trHeight w:val="22"/>
        </w:trPr>
        <w:tc>
          <w:tcPr>
            <w:cnfStyle w:val="001000000000" w:firstRow="0" w:lastRow="0" w:firstColumn="1" w:lastColumn="0" w:oddVBand="0" w:evenVBand="0" w:oddHBand="0" w:evenHBand="0" w:firstRowFirstColumn="0" w:firstRowLastColumn="0" w:lastRowFirstColumn="0" w:lastRowLastColumn="0"/>
            <w:tcW w:w="1517" w:type="dxa"/>
            <w:vAlign w:val="center"/>
          </w:tcPr>
          <w:p w14:paraId="31B5C233" w14:textId="77777777" w:rsidR="00E61018" w:rsidRDefault="00060E3E">
            <w:r>
              <w:rPr>
                <w:b w:val="0"/>
              </w:rPr>
              <w:t>Main</w:t>
            </w:r>
          </w:p>
        </w:tc>
        <w:tc>
          <w:tcPr>
            <w:tcW w:w="1937" w:type="dxa"/>
            <w:vAlign w:val="center"/>
          </w:tcPr>
          <w:p w14:paraId="31B5C234" w14:textId="77777777" w:rsidR="00E61018" w:rsidRDefault="00060E3E">
            <w:pPr>
              <w:cnfStyle w:val="000000000000" w:firstRow="0" w:lastRow="0" w:firstColumn="0" w:lastColumn="0" w:oddVBand="0" w:evenVBand="0" w:oddHBand="0" w:evenHBand="0" w:firstRowFirstColumn="0" w:firstRowLastColumn="0" w:lastRowFirstColumn="0" w:lastRowLastColumn="0"/>
            </w:pPr>
            <w:r>
              <w:t>One</w:t>
            </w:r>
          </w:p>
        </w:tc>
        <w:tc>
          <w:tcPr>
            <w:tcW w:w="3468" w:type="dxa"/>
            <w:vAlign w:val="center"/>
          </w:tcPr>
          <w:p w14:paraId="31B5C235" w14:textId="77777777" w:rsidR="00E61018" w:rsidRDefault="00060E3E">
            <w:pPr>
              <w:cnfStyle w:val="000000000000" w:firstRow="0" w:lastRow="0" w:firstColumn="0" w:lastColumn="0" w:oddVBand="0" w:evenVBand="0" w:oddHBand="0" w:evenHBand="0" w:firstRowFirstColumn="0" w:firstRowLastColumn="0" w:lastRowFirstColumn="0" w:lastRowLastColumn="0"/>
            </w:pPr>
            <w:r>
              <w:rPr>
                <w:rFonts w:ascii="Courier New" w:eastAsia="Courier New" w:hAnsi="Courier New" w:cs="Courier New"/>
              </w:rPr>
              <w:t>main</w:t>
            </w:r>
          </w:p>
        </w:tc>
        <w:tc>
          <w:tcPr>
            <w:tcW w:w="2098" w:type="dxa"/>
            <w:vAlign w:val="center"/>
          </w:tcPr>
          <w:p w14:paraId="31B5C236" w14:textId="77777777" w:rsidR="00E61018" w:rsidRDefault="00060E3E">
            <w:pPr>
              <w:cnfStyle w:val="000000000000" w:firstRow="0" w:lastRow="0" w:firstColumn="0" w:lastColumn="0" w:oddVBand="0" w:evenVBand="0" w:oddHBand="0" w:evenHBand="0" w:firstRowFirstColumn="0" w:firstRowLastColumn="0" w:lastRowFirstColumn="0" w:lastRowLastColumn="0"/>
            </w:pPr>
            <w:r>
              <w:t>Yes</w:t>
            </w:r>
          </w:p>
        </w:tc>
      </w:tr>
      <w:tr w:rsidR="00E61018" w14:paraId="31B5C23C" w14:textId="77777777" w:rsidTr="00E61018">
        <w:tc>
          <w:tcPr>
            <w:cnfStyle w:val="001000000000" w:firstRow="0" w:lastRow="0" w:firstColumn="1" w:lastColumn="0" w:oddVBand="0" w:evenVBand="0" w:oddHBand="0" w:evenHBand="0" w:firstRowFirstColumn="0" w:firstRowLastColumn="0" w:lastRowFirstColumn="0" w:lastRowLastColumn="0"/>
            <w:tcW w:w="1517" w:type="dxa"/>
            <w:vAlign w:val="center"/>
          </w:tcPr>
          <w:p w14:paraId="31B5C238" w14:textId="77777777" w:rsidR="00E61018" w:rsidRDefault="00060E3E">
            <w:r>
              <w:rPr>
                <w:b w:val="0"/>
              </w:rPr>
              <w:t>Project</w:t>
            </w:r>
          </w:p>
        </w:tc>
        <w:tc>
          <w:tcPr>
            <w:tcW w:w="1937" w:type="dxa"/>
            <w:vAlign w:val="center"/>
          </w:tcPr>
          <w:p w14:paraId="31B5C239" w14:textId="77777777" w:rsidR="00E61018" w:rsidRDefault="00060E3E">
            <w:pPr>
              <w:cnfStyle w:val="000000000000" w:firstRow="0" w:lastRow="0" w:firstColumn="0" w:lastColumn="0" w:oddVBand="0" w:evenVBand="0" w:oddHBand="0" w:evenHBand="0" w:firstRowFirstColumn="0" w:firstRowLastColumn="0" w:lastRowFirstColumn="0" w:lastRowLastColumn="0"/>
            </w:pPr>
            <w:r>
              <w:t>One per ISO project</w:t>
            </w:r>
          </w:p>
        </w:tc>
        <w:tc>
          <w:tcPr>
            <w:tcW w:w="3468" w:type="dxa"/>
            <w:vAlign w:val="center"/>
          </w:tcPr>
          <w:p w14:paraId="31B5C23A" w14:textId="77777777" w:rsidR="00E61018" w:rsidRDefault="00060E3E">
            <w:pPr>
              <w:cnfStyle w:val="000000000000" w:firstRow="0" w:lastRow="0" w:firstColumn="0" w:lastColumn="0" w:oddVBand="0" w:evenVBand="0" w:oddHBand="0" w:evenHBand="0" w:firstRowFirstColumn="0" w:firstRowLastColumn="0" w:lastRowFirstColumn="0" w:lastRowLastColumn="0"/>
            </w:pPr>
            <w:r>
              <w:rPr>
                <w:rFonts w:ascii="Courier New" w:eastAsia="Courier New" w:hAnsi="Courier New" w:cs="Courier New"/>
              </w:rPr>
              <w:t>project-(AMD</w:t>
            </w:r>
            <w:r>
              <w:rPr>
                <w:rFonts w:ascii="Courier New" w:eastAsia="Courier New" w:hAnsi="Courier New" w:cs="Courier New"/>
                <w:i/>
              </w:rPr>
              <w:t>n</w:t>
            </w:r>
            <w:r>
              <w:rPr>
                <w:rFonts w:ascii="Courier New" w:eastAsia="Courier New" w:hAnsi="Courier New" w:cs="Courier New"/>
              </w:rPr>
              <w:t>)-ED</w:t>
            </w:r>
            <w:r>
              <w:rPr>
                <w:rFonts w:ascii="Courier New" w:eastAsia="Courier New" w:hAnsi="Courier New" w:cs="Courier New"/>
                <w:i/>
              </w:rPr>
              <w:t>n</w:t>
            </w:r>
          </w:p>
        </w:tc>
        <w:tc>
          <w:tcPr>
            <w:tcW w:w="2098" w:type="dxa"/>
            <w:vAlign w:val="center"/>
          </w:tcPr>
          <w:p w14:paraId="31B5C23B" w14:textId="77777777" w:rsidR="00E61018" w:rsidRDefault="00060E3E">
            <w:pPr>
              <w:cnfStyle w:val="000000000000" w:firstRow="0" w:lastRow="0" w:firstColumn="0" w:lastColumn="0" w:oddVBand="0" w:evenVBand="0" w:oddHBand="0" w:evenHBand="0" w:firstRowFirstColumn="0" w:firstRowLastColumn="0" w:lastRowFirstColumn="0" w:lastRowLastColumn="0"/>
            </w:pPr>
            <w:r>
              <w:t>Yes</w:t>
            </w:r>
          </w:p>
        </w:tc>
      </w:tr>
      <w:tr w:rsidR="00E61018" w14:paraId="31B5C241" w14:textId="77777777" w:rsidTr="00E61018">
        <w:tc>
          <w:tcPr>
            <w:cnfStyle w:val="001000000000" w:firstRow="0" w:lastRow="0" w:firstColumn="1" w:lastColumn="0" w:oddVBand="0" w:evenVBand="0" w:oddHBand="0" w:evenHBand="0" w:firstRowFirstColumn="0" w:firstRowLastColumn="0" w:lastRowFirstColumn="0" w:lastRowLastColumn="0"/>
            <w:tcW w:w="1517" w:type="dxa"/>
            <w:vAlign w:val="center"/>
          </w:tcPr>
          <w:p w14:paraId="31B5C23D" w14:textId="77777777" w:rsidR="00E61018" w:rsidRDefault="00060E3E">
            <w:r>
              <w:rPr>
                <w:b w:val="0"/>
              </w:rPr>
              <w:t>Staging</w:t>
            </w:r>
          </w:p>
        </w:tc>
        <w:tc>
          <w:tcPr>
            <w:tcW w:w="1937" w:type="dxa"/>
            <w:vAlign w:val="center"/>
          </w:tcPr>
          <w:p w14:paraId="31B5C23E" w14:textId="77777777" w:rsidR="00E61018" w:rsidRDefault="00060E3E">
            <w:pPr>
              <w:cnfStyle w:val="000000000000" w:firstRow="0" w:lastRow="0" w:firstColumn="0" w:lastColumn="0" w:oddVBand="0" w:evenVBand="0" w:oddHBand="0" w:evenHBand="0" w:firstRowFirstColumn="0" w:firstRowLastColumn="0" w:lastRowFirstColumn="0" w:lastRowLastColumn="0"/>
            </w:pPr>
            <w:r>
              <w:t>One per ISO project</w:t>
            </w:r>
          </w:p>
        </w:tc>
        <w:tc>
          <w:tcPr>
            <w:tcW w:w="3468" w:type="dxa"/>
          </w:tcPr>
          <w:p w14:paraId="31B5C23F" w14:textId="77777777" w:rsidR="00E61018" w:rsidRDefault="00060E3E">
            <w:pPr>
              <w:cnfStyle w:val="000000000000" w:firstRow="0" w:lastRow="0" w:firstColumn="0" w:lastColumn="0" w:oddVBand="0" w:evenVBand="0" w:oddHBand="0" w:evenHBand="0" w:firstRowFirstColumn="0" w:firstRowLastColumn="0" w:lastRowFirstColumn="0" w:lastRowLastColumn="0"/>
            </w:pPr>
            <w:r>
              <w:rPr>
                <w:rFonts w:ascii="Courier New" w:eastAsia="Courier New" w:hAnsi="Courier New" w:cs="Courier New"/>
              </w:rPr>
              <w:t>staging-(AMD</w:t>
            </w:r>
            <w:r>
              <w:rPr>
                <w:rFonts w:ascii="Courier New" w:eastAsia="Courier New" w:hAnsi="Courier New" w:cs="Courier New"/>
                <w:i/>
              </w:rPr>
              <w:t>n</w:t>
            </w:r>
            <w:r>
              <w:rPr>
                <w:rFonts w:ascii="Courier New" w:eastAsia="Courier New" w:hAnsi="Courier New" w:cs="Courier New"/>
              </w:rPr>
              <w:t>)-ED</w:t>
            </w:r>
            <w:r>
              <w:rPr>
                <w:rFonts w:ascii="Courier New" w:eastAsia="Courier New" w:hAnsi="Courier New" w:cs="Courier New"/>
                <w:i/>
              </w:rPr>
              <w:t>n</w:t>
            </w:r>
          </w:p>
        </w:tc>
        <w:tc>
          <w:tcPr>
            <w:tcW w:w="2098" w:type="dxa"/>
          </w:tcPr>
          <w:p w14:paraId="31B5C240" w14:textId="77777777" w:rsidR="00E61018" w:rsidRDefault="00060E3E">
            <w:pPr>
              <w:cnfStyle w:val="000000000000" w:firstRow="0" w:lastRow="0" w:firstColumn="0" w:lastColumn="0" w:oddVBand="0" w:evenVBand="0" w:oddHBand="0" w:evenHBand="0" w:firstRowFirstColumn="0" w:firstRowLastColumn="0" w:lastRowFirstColumn="0" w:lastRowLastColumn="0"/>
            </w:pPr>
            <w:r>
              <w:t>No</w:t>
            </w:r>
          </w:p>
        </w:tc>
      </w:tr>
    </w:tbl>
    <w:p w14:paraId="31B5C242" w14:textId="77777777" w:rsidR="00E61018" w:rsidRDefault="00E61018"/>
    <w:p w14:paraId="31B5C243" w14:textId="77777777" w:rsidR="00E61018" w:rsidRDefault="00060E3E">
      <w:r>
        <w:t>Each repository has a unique branch called main. This branch is synced with the latest published edition of the corresponding specification. If there is no yet published edition, this branch is empty.</w:t>
      </w:r>
    </w:p>
    <w:p w14:paraId="31B5C244" w14:textId="77777777" w:rsidR="00E61018" w:rsidRDefault="00E61018"/>
    <w:p w14:paraId="31B5C245" w14:textId="77777777" w:rsidR="00E61018" w:rsidRDefault="00060E3E">
      <w:r>
        <w:t xml:space="preserve">The project branches are created for each ISO project (new edition or amendments), possibly before that the ISO project was effectively requested. For example, a WD can start </w:t>
      </w:r>
      <w:r>
        <w:lastRenderedPageBreak/>
        <w:t>before a new edition or an amendment has been requested to ISO. In this case, the project branch is created ahead of the existence of the ISO project. On the project branches, only merge request from the staging branches by the software coordinators are allowed.</w:t>
      </w:r>
    </w:p>
    <w:p w14:paraId="31B5C246" w14:textId="77777777" w:rsidR="00E61018" w:rsidRDefault="00E61018"/>
    <w:p w14:paraId="31B5C247" w14:textId="77777777" w:rsidR="00E61018" w:rsidRDefault="00060E3E">
      <w:r>
        <w:t>The staging branches are short-lived. They purposes is to collect the contributions submitted at a given meeting. For each ISO project, there should be at most one staging branch with the naming tag referring to its corresponding project branch. Contributors provide contributions via merge requests against the appropriate project staging branch.</w:t>
      </w:r>
    </w:p>
    <w:p w14:paraId="31B5C248" w14:textId="77777777" w:rsidR="00E61018" w:rsidRDefault="00060E3E">
      <w:r>
        <w:t>After the meeting, the software coordinators combine all the received merge requests in the staging branches and after validation, the staging branch is merged into the associated project branch and tagged appropriately.</w:t>
      </w:r>
    </w:p>
    <w:p w14:paraId="31B5C249" w14:textId="77777777" w:rsidR="00E61018" w:rsidRDefault="00060E3E">
      <w:pPr>
        <w:pStyle w:val="Heading3"/>
      </w:pPr>
      <w:bookmarkStart w:id="53" w:name="_Toc220094433"/>
      <w:r>
        <w:t>Tagging</w:t>
      </w:r>
      <w:bookmarkEnd w:id="53"/>
    </w:p>
    <w:p w14:paraId="31B5C24A" w14:textId="77777777" w:rsidR="00E61018" w:rsidRDefault="00060E3E">
      <w:r>
        <w:t>In the project and main branches, commits resulting from a new milestone are tagged with the following tags:</w:t>
      </w:r>
    </w:p>
    <w:p w14:paraId="31B5C24B" w14:textId="77777777" w:rsidR="00E61018" w:rsidRDefault="00060E3E">
      <w:pPr>
        <w:pStyle w:val="ListParagraph"/>
        <w:numPr>
          <w:ilvl w:val="0"/>
          <w:numId w:val="37"/>
        </w:numPr>
      </w:pPr>
      <w:r>
        <w:t>Working Draft with “</w:t>
      </w:r>
      <w:r>
        <w:rPr>
          <w:rFonts w:ascii="Courier New" w:eastAsia="Courier New" w:hAnsi="Courier New" w:cs="Courier New"/>
        </w:rPr>
        <w:t>WD</w:t>
      </w:r>
      <w:r>
        <w:t>”</w:t>
      </w:r>
    </w:p>
    <w:p w14:paraId="31B5C24C" w14:textId="77777777" w:rsidR="00E61018" w:rsidRDefault="00060E3E">
      <w:pPr>
        <w:pStyle w:val="ListParagraph"/>
        <w:numPr>
          <w:ilvl w:val="0"/>
          <w:numId w:val="37"/>
        </w:numPr>
        <w:tabs>
          <w:tab w:val="center" w:pos="4510"/>
        </w:tabs>
      </w:pPr>
      <w:r>
        <w:t>Committee Draft with “</w:t>
      </w:r>
      <w:r>
        <w:rPr>
          <w:rFonts w:ascii="Courier New" w:eastAsia="Courier New" w:hAnsi="Courier New" w:cs="Courier New"/>
        </w:rPr>
        <w:t>CD</w:t>
      </w:r>
      <w:r>
        <w:t>”</w:t>
      </w:r>
      <w:r>
        <w:tab/>
      </w:r>
    </w:p>
    <w:p w14:paraId="31B5C24D" w14:textId="77777777" w:rsidR="00E61018" w:rsidRDefault="00060E3E">
      <w:pPr>
        <w:pStyle w:val="ListParagraph"/>
        <w:numPr>
          <w:ilvl w:val="0"/>
          <w:numId w:val="37"/>
        </w:numPr>
      </w:pPr>
      <w:r>
        <w:t>Draft International Standard with “</w:t>
      </w:r>
      <w:r>
        <w:rPr>
          <w:rFonts w:ascii="Courier New" w:eastAsia="Courier New" w:hAnsi="Courier New" w:cs="Courier New"/>
        </w:rPr>
        <w:t>DIS</w:t>
      </w:r>
      <w:r>
        <w:t>”</w:t>
      </w:r>
    </w:p>
    <w:p w14:paraId="31B5C24E" w14:textId="77777777" w:rsidR="00E61018" w:rsidRDefault="00060E3E">
      <w:pPr>
        <w:pStyle w:val="ListParagraph"/>
        <w:numPr>
          <w:ilvl w:val="0"/>
          <w:numId w:val="37"/>
        </w:numPr>
      </w:pPr>
      <w:r>
        <w:t>Final Draft International Standard with “</w:t>
      </w:r>
      <w:r>
        <w:rPr>
          <w:rFonts w:ascii="Courier New" w:eastAsia="Courier New" w:hAnsi="Courier New" w:cs="Courier New"/>
        </w:rPr>
        <w:t>FDIS</w:t>
      </w:r>
      <w:r>
        <w:t>”</w:t>
      </w:r>
    </w:p>
    <w:p w14:paraId="31B5C24F" w14:textId="77777777" w:rsidR="00E61018" w:rsidRDefault="00060E3E">
      <w:pPr>
        <w:pStyle w:val="ListParagraph"/>
        <w:numPr>
          <w:ilvl w:val="0"/>
          <w:numId w:val="37"/>
        </w:numPr>
      </w:pPr>
      <w:r>
        <w:t>International Standard with “</w:t>
      </w:r>
      <w:r>
        <w:rPr>
          <w:rFonts w:ascii="Courier New" w:eastAsia="Courier New" w:hAnsi="Courier New" w:cs="Courier New"/>
        </w:rPr>
        <w:t>IS</w:t>
      </w:r>
      <w:r>
        <w:t>”</w:t>
      </w:r>
    </w:p>
    <w:p w14:paraId="31B5C250" w14:textId="77777777" w:rsidR="00E61018" w:rsidRDefault="00E61018"/>
    <w:p w14:paraId="31B5C251" w14:textId="77777777" w:rsidR="00E61018" w:rsidRDefault="00060E3E">
      <w:r>
        <w:t>NOTE</w:t>
      </w:r>
      <w:r>
        <w:tab/>
        <w:t>There may be some more prefixes needed for example for potential improvement of revised text. Those will be defined when needed.</w:t>
      </w:r>
    </w:p>
    <w:p w14:paraId="31B5C252" w14:textId="77777777" w:rsidR="00E61018" w:rsidRDefault="00060E3E">
      <w:pPr>
        <w:pStyle w:val="Heading2"/>
      </w:pPr>
      <w:bookmarkStart w:id="54" w:name="_Toc220094434"/>
      <w:r>
        <w:t>Software projects</w:t>
      </w:r>
      <w:bookmarkEnd w:id="54"/>
    </w:p>
    <w:p w14:paraId="31B5C253" w14:textId="77777777" w:rsidR="00E61018" w:rsidRDefault="00060E3E">
      <w:pPr>
        <w:pStyle w:val="Heading2"/>
      </w:pPr>
      <w:bookmarkStart w:id="55" w:name="_Toc220094435"/>
      <w:r>
        <w:t>General</w:t>
      </w:r>
      <w:bookmarkEnd w:id="55"/>
    </w:p>
    <w:p w14:paraId="31B5C254" w14:textId="77777777" w:rsidR="00E61018" w:rsidRDefault="00060E3E">
      <w:r>
        <w:t>The set of tools developed for conformance software are designed to evolve as new editions and amendments are standardized.</w:t>
      </w:r>
    </w:p>
    <w:p w14:paraId="31B5C255" w14:textId="77777777" w:rsidR="00E61018" w:rsidRDefault="00060E3E">
      <w:pPr>
        <w:pStyle w:val="Heading3"/>
      </w:pPr>
      <w:bookmarkStart w:id="56" w:name="_Toc220094436"/>
      <w:r>
        <w:t>libSDL</w:t>
      </w:r>
      <w:bookmarkEnd w:id="56"/>
    </w:p>
    <w:p w14:paraId="31B5C256" w14:textId="77777777" w:rsidR="00E61018" w:rsidRDefault="00060E3E">
      <w:r>
        <w:t>Typescript library implementing syntactic parser and outputting an abstract syntax tree. Visitor framework for performing semantic checks of the abstract syntax tree.</w:t>
      </w:r>
    </w:p>
    <w:p w14:paraId="31B5C259" w14:textId="77777777" w:rsidR="00E61018" w:rsidRDefault="00E61018">
      <w:pPr>
        <w:rPr>
          <w:rFonts w:ascii="Times New Roman" w:hAnsi="Times New Roman"/>
          <w:lang w:val="en-GB"/>
        </w:rPr>
      </w:pPr>
    </w:p>
    <w:sectPr w:rsidR="00E61018">
      <w:headerReference w:type="default" r:id="rId33"/>
      <w:footerReference w:type="default" r:id="rId34"/>
      <w:pgSz w:w="11900" w:h="16840"/>
      <w:pgMar w:top="1701"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E356D" w14:textId="77777777" w:rsidR="00060E3E" w:rsidRDefault="00060E3E">
      <w:r>
        <w:separator/>
      </w:r>
    </w:p>
  </w:endnote>
  <w:endnote w:type="continuationSeparator" w:id="0">
    <w:p w14:paraId="323755AF" w14:textId="77777777" w:rsidR="00060E3E" w:rsidRDefault="00060E3E">
      <w:r>
        <w:continuationSeparator/>
      </w:r>
    </w:p>
  </w:endnote>
  <w:endnote w:type="continuationNotice" w:id="1">
    <w:p w14:paraId="1FEAA42F" w14:textId="77777777" w:rsidR="00F825C5" w:rsidRDefault="00F825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C264" w14:textId="77777777" w:rsidR="00E61018" w:rsidRDefault="00E610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C265" w14:textId="77777777" w:rsidR="00E61018" w:rsidRDefault="00E610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C267" w14:textId="77777777" w:rsidR="00E61018" w:rsidRDefault="00E6101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C269" w14:textId="77777777" w:rsidR="00E61018" w:rsidRDefault="00E610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428F2" w14:textId="77777777" w:rsidR="00E61018" w:rsidRDefault="00060E3E">
      <w:r>
        <w:separator/>
      </w:r>
    </w:p>
  </w:footnote>
  <w:footnote w:type="continuationSeparator" w:id="0">
    <w:p w14:paraId="38F52F82" w14:textId="77777777" w:rsidR="00E61018" w:rsidRDefault="00060E3E">
      <w:r>
        <w:continuationSeparator/>
      </w:r>
    </w:p>
  </w:footnote>
  <w:footnote w:type="continuationNotice" w:id="1">
    <w:p w14:paraId="1B2D53F8" w14:textId="77777777" w:rsidR="00F825C5" w:rsidRDefault="00F825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C262" w14:textId="77777777" w:rsidR="00E61018" w:rsidRDefault="00E610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C263" w14:textId="77777777" w:rsidR="00E61018" w:rsidRDefault="00E610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C266" w14:textId="77777777" w:rsidR="00E61018" w:rsidRDefault="00E6101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C268" w14:textId="77777777" w:rsidR="00E61018" w:rsidRDefault="00E610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14337"/>
    <w:multiLevelType w:val="hybridMultilevel"/>
    <w:tmpl w:val="CA10504E"/>
    <w:lvl w:ilvl="0" w:tplc="4322CEF2">
      <w:start w:val="1"/>
      <w:numFmt w:val="bullet"/>
      <w:lvlText w:val="–"/>
      <w:lvlJc w:val="left"/>
      <w:pPr>
        <w:ind w:left="709" w:hanging="360"/>
      </w:pPr>
      <w:rPr>
        <w:rFonts w:ascii="Arial" w:eastAsia="Arial" w:hAnsi="Arial" w:cs="Arial"/>
      </w:rPr>
    </w:lvl>
    <w:lvl w:ilvl="1" w:tplc="ACB66C8E">
      <w:start w:val="1"/>
      <w:numFmt w:val="bullet"/>
      <w:lvlText w:val="o"/>
      <w:lvlJc w:val="left"/>
      <w:pPr>
        <w:ind w:left="1429" w:hanging="360"/>
      </w:pPr>
      <w:rPr>
        <w:rFonts w:ascii="Courier New" w:eastAsia="Courier New" w:hAnsi="Courier New" w:cs="Courier New"/>
      </w:rPr>
    </w:lvl>
    <w:lvl w:ilvl="2" w:tplc="DB283B96">
      <w:start w:val="1"/>
      <w:numFmt w:val="bullet"/>
      <w:lvlText w:val="§"/>
      <w:lvlJc w:val="left"/>
      <w:pPr>
        <w:ind w:left="2149" w:hanging="360"/>
      </w:pPr>
      <w:rPr>
        <w:rFonts w:ascii="Wingdings" w:eastAsia="Wingdings" w:hAnsi="Wingdings" w:cs="Wingdings"/>
      </w:rPr>
    </w:lvl>
    <w:lvl w:ilvl="3" w:tplc="62C202D0">
      <w:start w:val="1"/>
      <w:numFmt w:val="bullet"/>
      <w:lvlText w:val="·"/>
      <w:lvlJc w:val="left"/>
      <w:pPr>
        <w:ind w:left="2869" w:hanging="360"/>
      </w:pPr>
      <w:rPr>
        <w:rFonts w:ascii="Symbol" w:eastAsia="Symbol" w:hAnsi="Symbol" w:cs="Symbol"/>
      </w:rPr>
    </w:lvl>
    <w:lvl w:ilvl="4" w:tplc="2F4C004A">
      <w:start w:val="1"/>
      <w:numFmt w:val="bullet"/>
      <w:lvlText w:val="o"/>
      <w:lvlJc w:val="left"/>
      <w:pPr>
        <w:ind w:left="3589" w:hanging="360"/>
      </w:pPr>
      <w:rPr>
        <w:rFonts w:ascii="Courier New" w:eastAsia="Courier New" w:hAnsi="Courier New" w:cs="Courier New"/>
      </w:rPr>
    </w:lvl>
    <w:lvl w:ilvl="5" w:tplc="8ADA3878">
      <w:start w:val="1"/>
      <w:numFmt w:val="bullet"/>
      <w:lvlText w:val="§"/>
      <w:lvlJc w:val="left"/>
      <w:pPr>
        <w:ind w:left="4309" w:hanging="360"/>
      </w:pPr>
      <w:rPr>
        <w:rFonts w:ascii="Wingdings" w:eastAsia="Wingdings" w:hAnsi="Wingdings" w:cs="Wingdings"/>
      </w:rPr>
    </w:lvl>
    <w:lvl w:ilvl="6" w:tplc="C8C6DB98">
      <w:start w:val="1"/>
      <w:numFmt w:val="bullet"/>
      <w:lvlText w:val="·"/>
      <w:lvlJc w:val="left"/>
      <w:pPr>
        <w:ind w:left="5029" w:hanging="360"/>
      </w:pPr>
      <w:rPr>
        <w:rFonts w:ascii="Symbol" w:eastAsia="Symbol" w:hAnsi="Symbol" w:cs="Symbol"/>
      </w:rPr>
    </w:lvl>
    <w:lvl w:ilvl="7" w:tplc="FCD87BE4">
      <w:start w:val="1"/>
      <w:numFmt w:val="bullet"/>
      <w:lvlText w:val="o"/>
      <w:lvlJc w:val="left"/>
      <w:pPr>
        <w:ind w:left="5749" w:hanging="360"/>
      </w:pPr>
      <w:rPr>
        <w:rFonts w:ascii="Courier New" w:eastAsia="Courier New" w:hAnsi="Courier New" w:cs="Courier New"/>
      </w:rPr>
    </w:lvl>
    <w:lvl w:ilvl="8" w:tplc="69F65958">
      <w:start w:val="1"/>
      <w:numFmt w:val="bullet"/>
      <w:lvlText w:val="§"/>
      <w:lvlJc w:val="left"/>
      <w:pPr>
        <w:ind w:left="6469" w:hanging="360"/>
      </w:pPr>
      <w:rPr>
        <w:rFonts w:ascii="Wingdings" w:eastAsia="Wingdings" w:hAnsi="Wingdings" w:cs="Wingdings"/>
      </w:rPr>
    </w:lvl>
  </w:abstractNum>
  <w:abstractNum w:abstractNumId="1" w15:restartNumberingAfterBreak="0">
    <w:nsid w:val="016A6223"/>
    <w:multiLevelType w:val="hybridMultilevel"/>
    <w:tmpl w:val="4A16B7B2"/>
    <w:lvl w:ilvl="0" w:tplc="D832B132">
      <w:start w:val="1"/>
      <w:numFmt w:val="bullet"/>
      <w:lvlText w:val="–"/>
      <w:lvlJc w:val="left"/>
      <w:pPr>
        <w:ind w:left="709" w:hanging="360"/>
      </w:pPr>
      <w:rPr>
        <w:rFonts w:ascii="Arial" w:eastAsia="Arial" w:hAnsi="Arial" w:cs="Arial"/>
      </w:rPr>
    </w:lvl>
    <w:lvl w:ilvl="1" w:tplc="4838F8A6">
      <w:start w:val="1"/>
      <w:numFmt w:val="bullet"/>
      <w:lvlText w:val="o"/>
      <w:lvlJc w:val="left"/>
      <w:pPr>
        <w:ind w:left="1429" w:hanging="360"/>
      </w:pPr>
      <w:rPr>
        <w:rFonts w:ascii="Courier New" w:eastAsia="Courier New" w:hAnsi="Courier New" w:cs="Courier New"/>
      </w:rPr>
    </w:lvl>
    <w:lvl w:ilvl="2" w:tplc="C0783E26">
      <w:start w:val="1"/>
      <w:numFmt w:val="bullet"/>
      <w:lvlText w:val="§"/>
      <w:lvlJc w:val="left"/>
      <w:pPr>
        <w:ind w:left="2149" w:hanging="360"/>
      </w:pPr>
      <w:rPr>
        <w:rFonts w:ascii="Wingdings" w:eastAsia="Wingdings" w:hAnsi="Wingdings" w:cs="Wingdings"/>
      </w:rPr>
    </w:lvl>
    <w:lvl w:ilvl="3" w:tplc="8F4281DE">
      <w:start w:val="1"/>
      <w:numFmt w:val="bullet"/>
      <w:lvlText w:val="·"/>
      <w:lvlJc w:val="left"/>
      <w:pPr>
        <w:ind w:left="2869" w:hanging="360"/>
      </w:pPr>
      <w:rPr>
        <w:rFonts w:ascii="Symbol" w:eastAsia="Symbol" w:hAnsi="Symbol" w:cs="Symbol"/>
      </w:rPr>
    </w:lvl>
    <w:lvl w:ilvl="4" w:tplc="84C0254A">
      <w:start w:val="1"/>
      <w:numFmt w:val="bullet"/>
      <w:lvlText w:val="o"/>
      <w:lvlJc w:val="left"/>
      <w:pPr>
        <w:ind w:left="3589" w:hanging="360"/>
      </w:pPr>
      <w:rPr>
        <w:rFonts w:ascii="Courier New" w:eastAsia="Courier New" w:hAnsi="Courier New" w:cs="Courier New"/>
      </w:rPr>
    </w:lvl>
    <w:lvl w:ilvl="5" w:tplc="D534B132">
      <w:start w:val="1"/>
      <w:numFmt w:val="bullet"/>
      <w:lvlText w:val="§"/>
      <w:lvlJc w:val="left"/>
      <w:pPr>
        <w:ind w:left="4309" w:hanging="360"/>
      </w:pPr>
      <w:rPr>
        <w:rFonts w:ascii="Wingdings" w:eastAsia="Wingdings" w:hAnsi="Wingdings" w:cs="Wingdings"/>
      </w:rPr>
    </w:lvl>
    <w:lvl w:ilvl="6" w:tplc="7804CB5A">
      <w:start w:val="1"/>
      <w:numFmt w:val="bullet"/>
      <w:lvlText w:val="·"/>
      <w:lvlJc w:val="left"/>
      <w:pPr>
        <w:ind w:left="5029" w:hanging="360"/>
      </w:pPr>
      <w:rPr>
        <w:rFonts w:ascii="Symbol" w:eastAsia="Symbol" w:hAnsi="Symbol" w:cs="Symbol"/>
      </w:rPr>
    </w:lvl>
    <w:lvl w:ilvl="7" w:tplc="DA6E6240">
      <w:start w:val="1"/>
      <w:numFmt w:val="bullet"/>
      <w:lvlText w:val="o"/>
      <w:lvlJc w:val="left"/>
      <w:pPr>
        <w:ind w:left="5749" w:hanging="360"/>
      </w:pPr>
      <w:rPr>
        <w:rFonts w:ascii="Courier New" w:eastAsia="Courier New" w:hAnsi="Courier New" w:cs="Courier New"/>
      </w:rPr>
    </w:lvl>
    <w:lvl w:ilvl="8" w:tplc="85929A8A">
      <w:start w:val="1"/>
      <w:numFmt w:val="bullet"/>
      <w:lvlText w:val="§"/>
      <w:lvlJc w:val="left"/>
      <w:pPr>
        <w:ind w:left="6469" w:hanging="360"/>
      </w:pPr>
      <w:rPr>
        <w:rFonts w:ascii="Wingdings" w:eastAsia="Wingdings" w:hAnsi="Wingdings" w:cs="Wingdings"/>
      </w:rPr>
    </w:lvl>
  </w:abstractNum>
  <w:abstractNum w:abstractNumId="2" w15:restartNumberingAfterBreak="0">
    <w:nsid w:val="01AF3FB7"/>
    <w:multiLevelType w:val="multilevel"/>
    <w:tmpl w:val="3AAE8E14"/>
    <w:lvl w:ilvl="0">
      <w:start w:val="1"/>
      <w:numFmt w:val="decimal"/>
      <w:lvlText w:val="%1."/>
      <w:lvlJc w:val="left"/>
      <w:pPr>
        <w:ind w:left="360" w:hanging="360"/>
      </w:pPr>
      <w:rPr>
        <w:rFonts w:hint="default"/>
      </w:r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51C2F04"/>
    <w:multiLevelType w:val="hybridMultilevel"/>
    <w:tmpl w:val="C1F20D02"/>
    <w:lvl w:ilvl="0" w:tplc="72FED9C4">
      <w:start w:val="1"/>
      <w:numFmt w:val="bullet"/>
      <w:lvlText w:val="–"/>
      <w:lvlJc w:val="left"/>
      <w:pPr>
        <w:ind w:left="709" w:hanging="360"/>
      </w:pPr>
      <w:rPr>
        <w:rFonts w:ascii="Arial" w:eastAsia="Arial" w:hAnsi="Arial" w:cs="Arial"/>
      </w:rPr>
    </w:lvl>
    <w:lvl w:ilvl="1" w:tplc="D7E8848C">
      <w:start w:val="1"/>
      <w:numFmt w:val="bullet"/>
      <w:lvlText w:val="o"/>
      <w:lvlJc w:val="left"/>
      <w:pPr>
        <w:ind w:left="1429" w:hanging="360"/>
      </w:pPr>
      <w:rPr>
        <w:rFonts w:ascii="Courier New" w:eastAsia="Courier New" w:hAnsi="Courier New" w:cs="Courier New"/>
      </w:rPr>
    </w:lvl>
    <w:lvl w:ilvl="2" w:tplc="6804F11A">
      <w:start w:val="1"/>
      <w:numFmt w:val="bullet"/>
      <w:lvlText w:val="§"/>
      <w:lvlJc w:val="left"/>
      <w:pPr>
        <w:ind w:left="2149" w:hanging="360"/>
      </w:pPr>
      <w:rPr>
        <w:rFonts w:ascii="Wingdings" w:eastAsia="Wingdings" w:hAnsi="Wingdings" w:cs="Wingdings"/>
      </w:rPr>
    </w:lvl>
    <w:lvl w:ilvl="3" w:tplc="FF46D74C">
      <w:start w:val="1"/>
      <w:numFmt w:val="bullet"/>
      <w:lvlText w:val="·"/>
      <w:lvlJc w:val="left"/>
      <w:pPr>
        <w:ind w:left="2869" w:hanging="360"/>
      </w:pPr>
      <w:rPr>
        <w:rFonts w:ascii="Symbol" w:eastAsia="Symbol" w:hAnsi="Symbol" w:cs="Symbol"/>
      </w:rPr>
    </w:lvl>
    <w:lvl w:ilvl="4" w:tplc="FD02C2AA">
      <w:start w:val="1"/>
      <w:numFmt w:val="bullet"/>
      <w:lvlText w:val="o"/>
      <w:lvlJc w:val="left"/>
      <w:pPr>
        <w:ind w:left="3589" w:hanging="360"/>
      </w:pPr>
      <w:rPr>
        <w:rFonts w:ascii="Courier New" w:eastAsia="Courier New" w:hAnsi="Courier New" w:cs="Courier New"/>
      </w:rPr>
    </w:lvl>
    <w:lvl w:ilvl="5" w:tplc="6728DCB6">
      <w:start w:val="1"/>
      <w:numFmt w:val="bullet"/>
      <w:lvlText w:val="§"/>
      <w:lvlJc w:val="left"/>
      <w:pPr>
        <w:ind w:left="4309" w:hanging="360"/>
      </w:pPr>
      <w:rPr>
        <w:rFonts w:ascii="Wingdings" w:eastAsia="Wingdings" w:hAnsi="Wingdings" w:cs="Wingdings"/>
      </w:rPr>
    </w:lvl>
    <w:lvl w:ilvl="6" w:tplc="E1644A00">
      <w:start w:val="1"/>
      <w:numFmt w:val="bullet"/>
      <w:lvlText w:val="·"/>
      <w:lvlJc w:val="left"/>
      <w:pPr>
        <w:ind w:left="5029" w:hanging="360"/>
      </w:pPr>
      <w:rPr>
        <w:rFonts w:ascii="Symbol" w:eastAsia="Symbol" w:hAnsi="Symbol" w:cs="Symbol"/>
      </w:rPr>
    </w:lvl>
    <w:lvl w:ilvl="7" w:tplc="4912AAD8">
      <w:start w:val="1"/>
      <w:numFmt w:val="bullet"/>
      <w:lvlText w:val="o"/>
      <w:lvlJc w:val="left"/>
      <w:pPr>
        <w:ind w:left="5749" w:hanging="360"/>
      </w:pPr>
      <w:rPr>
        <w:rFonts w:ascii="Courier New" w:eastAsia="Courier New" w:hAnsi="Courier New" w:cs="Courier New"/>
      </w:rPr>
    </w:lvl>
    <w:lvl w:ilvl="8" w:tplc="9F3EAF76">
      <w:start w:val="1"/>
      <w:numFmt w:val="bullet"/>
      <w:lvlText w:val="§"/>
      <w:lvlJc w:val="left"/>
      <w:pPr>
        <w:ind w:left="6469" w:hanging="360"/>
      </w:pPr>
      <w:rPr>
        <w:rFonts w:ascii="Wingdings" w:eastAsia="Wingdings" w:hAnsi="Wingdings" w:cs="Wingdings"/>
      </w:rPr>
    </w:lvl>
  </w:abstractNum>
  <w:abstractNum w:abstractNumId="4" w15:restartNumberingAfterBreak="0">
    <w:nsid w:val="06645269"/>
    <w:multiLevelType w:val="hybridMultilevel"/>
    <w:tmpl w:val="BF9413AE"/>
    <w:lvl w:ilvl="0" w:tplc="6C9ADDEE">
      <w:start w:val="1"/>
      <w:numFmt w:val="bullet"/>
      <w:lvlText w:val="-"/>
      <w:lvlJc w:val="left"/>
      <w:pPr>
        <w:ind w:left="720" w:hanging="360"/>
      </w:pPr>
      <w:rPr>
        <w:rFonts w:ascii="Calibri" w:eastAsia="Calibri" w:hAnsi="Calibri" w:cs="Calibri" w:hint="default"/>
      </w:rPr>
    </w:lvl>
    <w:lvl w:ilvl="1" w:tplc="804078CE">
      <w:start w:val="1"/>
      <w:numFmt w:val="bullet"/>
      <w:lvlText w:val="o"/>
      <w:lvlJc w:val="left"/>
      <w:pPr>
        <w:ind w:left="1440" w:hanging="360"/>
      </w:pPr>
      <w:rPr>
        <w:rFonts w:ascii="Courier New" w:hAnsi="Courier New" w:cs="Courier New" w:hint="default"/>
      </w:rPr>
    </w:lvl>
    <w:lvl w:ilvl="2" w:tplc="E5D259EC">
      <w:start w:val="1"/>
      <w:numFmt w:val="bullet"/>
      <w:lvlText w:val=""/>
      <w:lvlJc w:val="left"/>
      <w:pPr>
        <w:ind w:left="2160" w:hanging="360"/>
      </w:pPr>
      <w:rPr>
        <w:rFonts w:ascii="Wingdings" w:hAnsi="Wingdings" w:hint="default"/>
      </w:rPr>
    </w:lvl>
    <w:lvl w:ilvl="3" w:tplc="231A0F4C">
      <w:start w:val="1"/>
      <w:numFmt w:val="bullet"/>
      <w:lvlText w:val=""/>
      <w:lvlJc w:val="left"/>
      <w:pPr>
        <w:ind w:left="2880" w:hanging="360"/>
      </w:pPr>
      <w:rPr>
        <w:rFonts w:ascii="Symbol" w:hAnsi="Symbol" w:hint="default"/>
      </w:rPr>
    </w:lvl>
    <w:lvl w:ilvl="4" w:tplc="21AAF3F6">
      <w:start w:val="1"/>
      <w:numFmt w:val="bullet"/>
      <w:lvlText w:val="o"/>
      <w:lvlJc w:val="left"/>
      <w:pPr>
        <w:ind w:left="3600" w:hanging="360"/>
      </w:pPr>
      <w:rPr>
        <w:rFonts w:ascii="Courier New" w:hAnsi="Courier New" w:cs="Courier New" w:hint="default"/>
      </w:rPr>
    </w:lvl>
    <w:lvl w:ilvl="5" w:tplc="B238A2D6">
      <w:start w:val="1"/>
      <w:numFmt w:val="bullet"/>
      <w:lvlText w:val=""/>
      <w:lvlJc w:val="left"/>
      <w:pPr>
        <w:ind w:left="4320" w:hanging="360"/>
      </w:pPr>
      <w:rPr>
        <w:rFonts w:ascii="Wingdings" w:hAnsi="Wingdings" w:hint="default"/>
      </w:rPr>
    </w:lvl>
    <w:lvl w:ilvl="6" w:tplc="77068E9C">
      <w:start w:val="1"/>
      <w:numFmt w:val="bullet"/>
      <w:lvlText w:val=""/>
      <w:lvlJc w:val="left"/>
      <w:pPr>
        <w:ind w:left="5040" w:hanging="360"/>
      </w:pPr>
      <w:rPr>
        <w:rFonts w:ascii="Symbol" w:hAnsi="Symbol" w:hint="default"/>
      </w:rPr>
    </w:lvl>
    <w:lvl w:ilvl="7" w:tplc="76E6C116">
      <w:start w:val="1"/>
      <w:numFmt w:val="bullet"/>
      <w:lvlText w:val="o"/>
      <w:lvlJc w:val="left"/>
      <w:pPr>
        <w:ind w:left="5760" w:hanging="360"/>
      </w:pPr>
      <w:rPr>
        <w:rFonts w:ascii="Courier New" w:hAnsi="Courier New" w:cs="Courier New" w:hint="default"/>
      </w:rPr>
    </w:lvl>
    <w:lvl w:ilvl="8" w:tplc="EF0C5A5A">
      <w:start w:val="1"/>
      <w:numFmt w:val="bullet"/>
      <w:lvlText w:val=""/>
      <w:lvlJc w:val="left"/>
      <w:pPr>
        <w:ind w:left="6480" w:hanging="360"/>
      </w:pPr>
      <w:rPr>
        <w:rFonts w:ascii="Wingdings" w:hAnsi="Wingdings" w:hint="default"/>
      </w:rPr>
    </w:lvl>
  </w:abstractNum>
  <w:abstractNum w:abstractNumId="5" w15:restartNumberingAfterBreak="0">
    <w:nsid w:val="09A81451"/>
    <w:multiLevelType w:val="hybridMultilevel"/>
    <w:tmpl w:val="43267BEC"/>
    <w:lvl w:ilvl="0" w:tplc="83641714">
      <w:start w:val="1"/>
      <w:numFmt w:val="bullet"/>
      <w:lvlText w:val="–"/>
      <w:lvlJc w:val="left"/>
      <w:pPr>
        <w:ind w:left="709" w:hanging="360"/>
      </w:pPr>
      <w:rPr>
        <w:rFonts w:ascii="Arial" w:eastAsia="Arial" w:hAnsi="Arial" w:cs="Arial"/>
      </w:rPr>
    </w:lvl>
    <w:lvl w:ilvl="1" w:tplc="DA880EB4">
      <w:start w:val="1"/>
      <w:numFmt w:val="bullet"/>
      <w:lvlText w:val="o"/>
      <w:lvlJc w:val="left"/>
      <w:pPr>
        <w:ind w:left="1429" w:hanging="360"/>
      </w:pPr>
      <w:rPr>
        <w:rFonts w:ascii="Courier New" w:eastAsia="Courier New" w:hAnsi="Courier New" w:cs="Courier New"/>
      </w:rPr>
    </w:lvl>
    <w:lvl w:ilvl="2" w:tplc="8D0A4DB2">
      <w:start w:val="1"/>
      <w:numFmt w:val="bullet"/>
      <w:lvlText w:val="§"/>
      <w:lvlJc w:val="left"/>
      <w:pPr>
        <w:ind w:left="2149" w:hanging="360"/>
      </w:pPr>
      <w:rPr>
        <w:rFonts w:ascii="Wingdings" w:eastAsia="Wingdings" w:hAnsi="Wingdings" w:cs="Wingdings"/>
      </w:rPr>
    </w:lvl>
    <w:lvl w:ilvl="3" w:tplc="F3A82EA4">
      <w:start w:val="1"/>
      <w:numFmt w:val="bullet"/>
      <w:lvlText w:val="·"/>
      <w:lvlJc w:val="left"/>
      <w:pPr>
        <w:ind w:left="2869" w:hanging="360"/>
      </w:pPr>
      <w:rPr>
        <w:rFonts w:ascii="Symbol" w:eastAsia="Symbol" w:hAnsi="Symbol" w:cs="Symbol"/>
      </w:rPr>
    </w:lvl>
    <w:lvl w:ilvl="4" w:tplc="BC26A896">
      <w:start w:val="1"/>
      <w:numFmt w:val="bullet"/>
      <w:lvlText w:val="o"/>
      <w:lvlJc w:val="left"/>
      <w:pPr>
        <w:ind w:left="3589" w:hanging="360"/>
      </w:pPr>
      <w:rPr>
        <w:rFonts w:ascii="Courier New" w:eastAsia="Courier New" w:hAnsi="Courier New" w:cs="Courier New"/>
      </w:rPr>
    </w:lvl>
    <w:lvl w:ilvl="5" w:tplc="F4C2445E">
      <w:start w:val="1"/>
      <w:numFmt w:val="bullet"/>
      <w:lvlText w:val="§"/>
      <w:lvlJc w:val="left"/>
      <w:pPr>
        <w:ind w:left="4309" w:hanging="360"/>
      </w:pPr>
      <w:rPr>
        <w:rFonts w:ascii="Wingdings" w:eastAsia="Wingdings" w:hAnsi="Wingdings" w:cs="Wingdings"/>
      </w:rPr>
    </w:lvl>
    <w:lvl w:ilvl="6" w:tplc="2674BC16">
      <w:start w:val="1"/>
      <w:numFmt w:val="bullet"/>
      <w:lvlText w:val="·"/>
      <w:lvlJc w:val="left"/>
      <w:pPr>
        <w:ind w:left="5029" w:hanging="360"/>
      </w:pPr>
      <w:rPr>
        <w:rFonts w:ascii="Symbol" w:eastAsia="Symbol" w:hAnsi="Symbol" w:cs="Symbol"/>
      </w:rPr>
    </w:lvl>
    <w:lvl w:ilvl="7" w:tplc="1FC40B40">
      <w:start w:val="1"/>
      <w:numFmt w:val="bullet"/>
      <w:lvlText w:val="o"/>
      <w:lvlJc w:val="left"/>
      <w:pPr>
        <w:ind w:left="5749" w:hanging="360"/>
      </w:pPr>
      <w:rPr>
        <w:rFonts w:ascii="Courier New" w:eastAsia="Courier New" w:hAnsi="Courier New" w:cs="Courier New"/>
      </w:rPr>
    </w:lvl>
    <w:lvl w:ilvl="8" w:tplc="D8C20CC6">
      <w:start w:val="1"/>
      <w:numFmt w:val="bullet"/>
      <w:lvlText w:val="§"/>
      <w:lvlJc w:val="left"/>
      <w:pPr>
        <w:ind w:left="6469" w:hanging="360"/>
      </w:pPr>
      <w:rPr>
        <w:rFonts w:ascii="Wingdings" w:eastAsia="Wingdings" w:hAnsi="Wingdings" w:cs="Wingdings"/>
      </w:rPr>
    </w:lvl>
  </w:abstractNum>
  <w:abstractNum w:abstractNumId="6" w15:restartNumberingAfterBreak="0">
    <w:nsid w:val="0B335FA5"/>
    <w:multiLevelType w:val="hybridMultilevel"/>
    <w:tmpl w:val="1AEAE1EC"/>
    <w:lvl w:ilvl="0" w:tplc="9D4E35DE">
      <w:start w:val="1"/>
      <w:numFmt w:val="bullet"/>
      <w:lvlText w:val="–"/>
      <w:lvlJc w:val="left"/>
      <w:pPr>
        <w:ind w:left="709" w:hanging="360"/>
      </w:pPr>
      <w:rPr>
        <w:rFonts w:ascii="Arial" w:eastAsia="Arial" w:hAnsi="Arial" w:cs="Arial"/>
      </w:rPr>
    </w:lvl>
    <w:lvl w:ilvl="1" w:tplc="F440F724">
      <w:start w:val="1"/>
      <w:numFmt w:val="bullet"/>
      <w:lvlText w:val="o"/>
      <w:lvlJc w:val="left"/>
      <w:pPr>
        <w:ind w:left="1429" w:hanging="360"/>
      </w:pPr>
      <w:rPr>
        <w:rFonts w:ascii="Courier New" w:eastAsia="Courier New" w:hAnsi="Courier New" w:cs="Courier New"/>
      </w:rPr>
    </w:lvl>
    <w:lvl w:ilvl="2" w:tplc="A90820D2">
      <w:start w:val="1"/>
      <w:numFmt w:val="bullet"/>
      <w:lvlText w:val="§"/>
      <w:lvlJc w:val="left"/>
      <w:pPr>
        <w:ind w:left="2149" w:hanging="360"/>
      </w:pPr>
      <w:rPr>
        <w:rFonts w:ascii="Wingdings" w:eastAsia="Wingdings" w:hAnsi="Wingdings" w:cs="Wingdings"/>
      </w:rPr>
    </w:lvl>
    <w:lvl w:ilvl="3" w:tplc="A0766246">
      <w:start w:val="1"/>
      <w:numFmt w:val="bullet"/>
      <w:lvlText w:val="·"/>
      <w:lvlJc w:val="left"/>
      <w:pPr>
        <w:ind w:left="2869" w:hanging="360"/>
      </w:pPr>
      <w:rPr>
        <w:rFonts w:ascii="Symbol" w:eastAsia="Symbol" w:hAnsi="Symbol" w:cs="Symbol"/>
      </w:rPr>
    </w:lvl>
    <w:lvl w:ilvl="4" w:tplc="78583E54">
      <w:start w:val="1"/>
      <w:numFmt w:val="bullet"/>
      <w:lvlText w:val="o"/>
      <w:lvlJc w:val="left"/>
      <w:pPr>
        <w:ind w:left="3589" w:hanging="360"/>
      </w:pPr>
      <w:rPr>
        <w:rFonts w:ascii="Courier New" w:eastAsia="Courier New" w:hAnsi="Courier New" w:cs="Courier New"/>
      </w:rPr>
    </w:lvl>
    <w:lvl w:ilvl="5" w:tplc="A614CA3C">
      <w:start w:val="1"/>
      <w:numFmt w:val="bullet"/>
      <w:lvlText w:val="§"/>
      <w:lvlJc w:val="left"/>
      <w:pPr>
        <w:ind w:left="4309" w:hanging="360"/>
      </w:pPr>
      <w:rPr>
        <w:rFonts w:ascii="Wingdings" w:eastAsia="Wingdings" w:hAnsi="Wingdings" w:cs="Wingdings"/>
      </w:rPr>
    </w:lvl>
    <w:lvl w:ilvl="6" w:tplc="FC5CDC68">
      <w:start w:val="1"/>
      <w:numFmt w:val="bullet"/>
      <w:lvlText w:val="·"/>
      <w:lvlJc w:val="left"/>
      <w:pPr>
        <w:ind w:left="5029" w:hanging="360"/>
      </w:pPr>
      <w:rPr>
        <w:rFonts w:ascii="Symbol" w:eastAsia="Symbol" w:hAnsi="Symbol" w:cs="Symbol"/>
      </w:rPr>
    </w:lvl>
    <w:lvl w:ilvl="7" w:tplc="16FE571A">
      <w:start w:val="1"/>
      <w:numFmt w:val="bullet"/>
      <w:lvlText w:val="o"/>
      <w:lvlJc w:val="left"/>
      <w:pPr>
        <w:ind w:left="5749" w:hanging="360"/>
      </w:pPr>
      <w:rPr>
        <w:rFonts w:ascii="Courier New" w:eastAsia="Courier New" w:hAnsi="Courier New" w:cs="Courier New"/>
      </w:rPr>
    </w:lvl>
    <w:lvl w:ilvl="8" w:tplc="D722E97C">
      <w:start w:val="1"/>
      <w:numFmt w:val="bullet"/>
      <w:lvlText w:val="§"/>
      <w:lvlJc w:val="left"/>
      <w:pPr>
        <w:ind w:left="6469" w:hanging="360"/>
      </w:pPr>
      <w:rPr>
        <w:rFonts w:ascii="Wingdings" w:eastAsia="Wingdings" w:hAnsi="Wingdings" w:cs="Wingdings"/>
      </w:rPr>
    </w:lvl>
  </w:abstractNum>
  <w:abstractNum w:abstractNumId="7" w15:restartNumberingAfterBreak="0">
    <w:nsid w:val="0CAA0C55"/>
    <w:multiLevelType w:val="hybridMultilevel"/>
    <w:tmpl w:val="75BE8B38"/>
    <w:lvl w:ilvl="0" w:tplc="809EBE84">
      <w:start w:val="1"/>
      <w:numFmt w:val="bullet"/>
      <w:lvlText w:val="–"/>
      <w:lvlJc w:val="left"/>
      <w:pPr>
        <w:ind w:left="709" w:hanging="360"/>
      </w:pPr>
      <w:rPr>
        <w:rFonts w:ascii="Arial" w:eastAsia="Arial" w:hAnsi="Arial" w:cs="Arial"/>
      </w:rPr>
    </w:lvl>
    <w:lvl w:ilvl="1" w:tplc="862EF614">
      <w:start w:val="1"/>
      <w:numFmt w:val="bullet"/>
      <w:lvlText w:val="o"/>
      <w:lvlJc w:val="left"/>
      <w:pPr>
        <w:ind w:left="1429" w:hanging="360"/>
      </w:pPr>
      <w:rPr>
        <w:rFonts w:ascii="Courier New" w:eastAsia="Courier New" w:hAnsi="Courier New" w:cs="Courier New"/>
      </w:rPr>
    </w:lvl>
    <w:lvl w:ilvl="2" w:tplc="1CCE6F4A">
      <w:start w:val="1"/>
      <w:numFmt w:val="bullet"/>
      <w:lvlText w:val="§"/>
      <w:lvlJc w:val="left"/>
      <w:pPr>
        <w:ind w:left="2149" w:hanging="360"/>
      </w:pPr>
      <w:rPr>
        <w:rFonts w:ascii="Wingdings" w:eastAsia="Wingdings" w:hAnsi="Wingdings" w:cs="Wingdings"/>
      </w:rPr>
    </w:lvl>
    <w:lvl w:ilvl="3" w:tplc="EBA00884">
      <w:start w:val="1"/>
      <w:numFmt w:val="bullet"/>
      <w:lvlText w:val="·"/>
      <w:lvlJc w:val="left"/>
      <w:pPr>
        <w:ind w:left="2869" w:hanging="360"/>
      </w:pPr>
      <w:rPr>
        <w:rFonts w:ascii="Symbol" w:eastAsia="Symbol" w:hAnsi="Symbol" w:cs="Symbol"/>
      </w:rPr>
    </w:lvl>
    <w:lvl w:ilvl="4" w:tplc="067C23D4">
      <w:start w:val="1"/>
      <w:numFmt w:val="bullet"/>
      <w:lvlText w:val="o"/>
      <w:lvlJc w:val="left"/>
      <w:pPr>
        <w:ind w:left="3589" w:hanging="360"/>
      </w:pPr>
      <w:rPr>
        <w:rFonts w:ascii="Courier New" w:eastAsia="Courier New" w:hAnsi="Courier New" w:cs="Courier New"/>
      </w:rPr>
    </w:lvl>
    <w:lvl w:ilvl="5" w:tplc="C8D63226">
      <w:start w:val="1"/>
      <w:numFmt w:val="bullet"/>
      <w:lvlText w:val="§"/>
      <w:lvlJc w:val="left"/>
      <w:pPr>
        <w:ind w:left="4309" w:hanging="360"/>
      </w:pPr>
      <w:rPr>
        <w:rFonts w:ascii="Wingdings" w:eastAsia="Wingdings" w:hAnsi="Wingdings" w:cs="Wingdings"/>
      </w:rPr>
    </w:lvl>
    <w:lvl w:ilvl="6" w:tplc="5FE8AA54">
      <w:start w:val="1"/>
      <w:numFmt w:val="bullet"/>
      <w:lvlText w:val="·"/>
      <w:lvlJc w:val="left"/>
      <w:pPr>
        <w:ind w:left="5029" w:hanging="360"/>
      </w:pPr>
      <w:rPr>
        <w:rFonts w:ascii="Symbol" w:eastAsia="Symbol" w:hAnsi="Symbol" w:cs="Symbol"/>
      </w:rPr>
    </w:lvl>
    <w:lvl w:ilvl="7" w:tplc="E608435E">
      <w:start w:val="1"/>
      <w:numFmt w:val="bullet"/>
      <w:lvlText w:val="o"/>
      <w:lvlJc w:val="left"/>
      <w:pPr>
        <w:ind w:left="5749" w:hanging="360"/>
      </w:pPr>
      <w:rPr>
        <w:rFonts w:ascii="Courier New" w:eastAsia="Courier New" w:hAnsi="Courier New" w:cs="Courier New"/>
      </w:rPr>
    </w:lvl>
    <w:lvl w:ilvl="8" w:tplc="BEC0444E">
      <w:start w:val="1"/>
      <w:numFmt w:val="bullet"/>
      <w:lvlText w:val="§"/>
      <w:lvlJc w:val="left"/>
      <w:pPr>
        <w:ind w:left="6469" w:hanging="360"/>
      </w:pPr>
      <w:rPr>
        <w:rFonts w:ascii="Wingdings" w:eastAsia="Wingdings" w:hAnsi="Wingdings" w:cs="Wingdings"/>
      </w:rPr>
    </w:lvl>
  </w:abstractNum>
  <w:abstractNum w:abstractNumId="8" w15:restartNumberingAfterBreak="0">
    <w:nsid w:val="10553421"/>
    <w:multiLevelType w:val="hybridMultilevel"/>
    <w:tmpl w:val="218EA314"/>
    <w:lvl w:ilvl="0" w:tplc="A54E3C06">
      <w:start w:val="1"/>
      <w:numFmt w:val="decimal"/>
      <w:lvlText w:val="%1."/>
      <w:lvlJc w:val="left"/>
      <w:pPr>
        <w:ind w:left="720" w:hanging="360"/>
      </w:pPr>
    </w:lvl>
    <w:lvl w:ilvl="1" w:tplc="255ECA98">
      <w:start w:val="1"/>
      <w:numFmt w:val="lowerLetter"/>
      <w:lvlText w:val="%2."/>
      <w:lvlJc w:val="left"/>
      <w:pPr>
        <w:ind w:left="1440" w:hanging="360"/>
      </w:pPr>
    </w:lvl>
    <w:lvl w:ilvl="2" w:tplc="AC70B48E">
      <w:start w:val="1"/>
      <w:numFmt w:val="lowerRoman"/>
      <w:lvlText w:val="%3."/>
      <w:lvlJc w:val="right"/>
      <w:pPr>
        <w:ind w:left="2160" w:hanging="180"/>
      </w:pPr>
    </w:lvl>
    <w:lvl w:ilvl="3" w:tplc="2F728348">
      <w:start w:val="1"/>
      <w:numFmt w:val="decimal"/>
      <w:lvlText w:val="%4."/>
      <w:lvlJc w:val="left"/>
      <w:pPr>
        <w:ind w:left="2880" w:hanging="360"/>
      </w:pPr>
    </w:lvl>
    <w:lvl w:ilvl="4" w:tplc="CD4A24FC">
      <w:start w:val="1"/>
      <w:numFmt w:val="lowerLetter"/>
      <w:lvlText w:val="%5."/>
      <w:lvlJc w:val="left"/>
      <w:pPr>
        <w:ind w:left="3600" w:hanging="360"/>
      </w:pPr>
    </w:lvl>
    <w:lvl w:ilvl="5" w:tplc="59C2E45A">
      <w:start w:val="1"/>
      <w:numFmt w:val="lowerRoman"/>
      <w:lvlText w:val="%6."/>
      <w:lvlJc w:val="right"/>
      <w:pPr>
        <w:ind w:left="4320" w:hanging="180"/>
      </w:pPr>
    </w:lvl>
    <w:lvl w:ilvl="6" w:tplc="03682766">
      <w:start w:val="1"/>
      <w:numFmt w:val="decimal"/>
      <w:lvlText w:val="%7."/>
      <w:lvlJc w:val="left"/>
      <w:pPr>
        <w:ind w:left="5040" w:hanging="360"/>
      </w:pPr>
    </w:lvl>
    <w:lvl w:ilvl="7" w:tplc="CC68507A">
      <w:start w:val="1"/>
      <w:numFmt w:val="lowerLetter"/>
      <w:lvlText w:val="%8."/>
      <w:lvlJc w:val="left"/>
      <w:pPr>
        <w:ind w:left="5760" w:hanging="360"/>
      </w:pPr>
    </w:lvl>
    <w:lvl w:ilvl="8" w:tplc="C4FCAB14">
      <w:start w:val="1"/>
      <w:numFmt w:val="lowerRoman"/>
      <w:lvlText w:val="%9."/>
      <w:lvlJc w:val="right"/>
      <w:pPr>
        <w:ind w:left="6480" w:hanging="180"/>
      </w:pPr>
    </w:lvl>
  </w:abstractNum>
  <w:abstractNum w:abstractNumId="9" w15:restartNumberingAfterBreak="0">
    <w:nsid w:val="13991AB6"/>
    <w:multiLevelType w:val="hybridMultilevel"/>
    <w:tmpl w:val="B9EE8A38"/>
    <w:lvl w:ilvl="0" w:tplc="04BC13BE">
      <w:start w:val="1"/>
      <w:numFmt w:val="decimal"/>
      <w:lvlText w:val="%1."/>
      <w:lvlJc w:val="left"/>
      <w:pPr>
        <w:ind w:left="360" w:hanging="360"/>
      </w:pPr>
      <w:rPr>
        <w:rFonts w:hint="default"/>
      </w:rPr>
    </w:lvl>
    <w:lvl w:ilvl="1" w:tplc="9DA8BCEC">
      <w:start w:val="1"/>
      <w:numFmt w:val="lowerLetter"/>
      <w:lvlText w:val="%2."/>
      <w:lvlJc w:val="left"/>
      <w:pPr>
        <w:ind w:left="1080" w:hanging="360"/>
      </w:pPr>
    </w:lvl>
    <w:lvl w:ilvl="2" w:tplc="41B41BD4">
      <w:start w:val="1"/>
      <w:numFmt w:val="lowerRoman"/>
      <w:lvlText w:val="%3."/>
      <w:lvlJc w:val="right"/>
      <w:pPr>
        <w:ind w:left="1800" w:hanging="180"/>
      </w:pPr>
    </w:lvl>
    <w:lvl w:ilvl="3" w:tplc="0FEAD1E8">
      <w:start w:val="1"/>
      <w:numFmt w:val="decimal"/>
      <w:lvlText w:val="%4."/>
      <w:lvlJc w:val="left"/>
      <w:pPr>
        <w:ind w:left="2520" w:hanging="360"/>
      </w:pPr>
    </w:lvl>
    <w:lvl w:ilvl="4" w:tplc="5392A1AA">
      <w:start w:val="1"/>
      <w:numFmt w:val="lowerLetter"/>
      <w:lvlText w:val="%5."/>
      <w:lvlJc w:val="left"/>
      <w:pPr>
        <w:ind w:left="3240" w:hanging="360"/>
      </w:pPr>
    </w:lvl>
    <w:lvl w:ilvl="5" w:tplc="731EBB84">
      <w:start w:val="1"/>
      <w:numFmt w:val="lowerRoman"/>
      <w:lvlText w:val="%6."/>
      <w:lvlJc w:val="right"/>
      <w:pPr>
        <w:ind w:left="3960" w:hanging="180"/>
      </w:pPr>
    </w:lvl>
    <w:lvl w:ilvl="6" w:tplc="47D08AF6">
      <w:start w:val="1"/>
      <w:numFmt w:val="decimal"/>
      <w:lvlText w:val="%7."/>
      <w:lvlJc w:val="left"/>
      <w:pPr>
        <w:ind w:left="4680" w:hanging="360"/>
      </w:pPr>
    </w:lvl>
    <w:lvl w:ilvl="7" w:tplc="93BE878E">
      <w:start w:val="1"/>
      <w:numFmt w:val="lowerLetter"/>
      <w:lvlText w:val="%8."/>
      <w:lvlJc w:val="left"/>
      <w:pPr>
        <w:ind w:left="5400" w:hanging="360"/>
      </w:pPr>
    </w:lvl>
    <w:lvl w:ilvl="8" w:tplc="C9F2C580">
      <w:start w:val="1"/>
      <w:numFmt w:val="lowerRoman"/>
      <w:lvlText w:val="%9."/>
      <w:lvlJc w:val="right"/>
      <w:pPr>
        <w:ind w:left="6120" w:hanging="180"/>
      </w:pPr>
    </w:lvl>
  </w:abstractNum>
  <w:abstractNum w:abstractNumId="10" w15:restartNumberingAfterBreak="0">
    <w:nsid w:val="176A7871"/>
    <w:multiLevelType w:val="multilevel"/>
    <w:tmpl w:val="CACA5B0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BF41BAC"/>
    <w:multiLevelType w:val="hybridMultilevel"/>
    <w:tmpl w:val="9E582E56"/>
    <w:lvl w:ilvl="0" w:tplc="292E1E56">
      <w:start w:val="1"/>
      <w:numFmt w:val="bullet"/>
      <w:lvlText w:val=""/>
      <w:lvlJc w:val="left"/>
      <w:pPr>
        <w:ind w:left="720" w:hanging="360"/>
      </w:pPr>
      <w:rPr>
        <w:rFonts w:ascii="Symbol" w:hAnsi="Symbol" w:hint="default"/>
      </w:rPr>
    </w:lvl>
    <w:lvl w:ilvl="1" w:tplc="0F26A15E">
      <w:start w:val="1"/>
      <w:numFmt w:val="bullet"/>
      <w:lvlText w:val="o"/>
      <w:lvlJc w:val="left"/>
      <w:pPr>
        <w:ind w:left="1440" w:hanging="360"/>
      </w:pPr>
      <w:rPr>
        <w:rFonts w:ascii="Courier New" w:hAnsi="Courier New" w:cs="Courier New" w:hint="default"/>
      </w:rPr>
    </w:lvl>
    <w:lvl w:ilvl="2" w:tplc="432A2494">
      <w:start w:val="1"/>
      <w:numFmt w:val="bullet"/>
      <w:lvlText w:val=""/>
      <w:lvlJc w:val="left"/>
      <w:pPr>
        <w:ind w:left="2160" w:hanging="360"/>
      </w:pPr>
      <w:rPr>
        <w:rFonts w:ascii="Wingdings" w:hAnsi="Wingdings" w:hint="default"/>
      </w:rPr>
    </w:lvl>
    <w:lvl w:ilvl="3" w:tplc="B0BCAA7C">
      <w:start w:val="1"/>
      <w:numFmt w:val="bullet"/>
      <w:lvlText w:val=""/>
      <w:lvlJc w:val="left"/>
      <w:pPr>
        <w:ind w:left="2880" w:hanging="360"/>
      </w:pPr>
      <w:rPr>
        <w:rFonts w:ascii="Symbol" w:hAnsi="Symbol" w:hint="default"/>
      </w:rPr>
    </w:lvl>
    <w:lvl w:ilvl="4" w:tplc="CF3A5F88">
      <w:start w:val="1"/>
      <w:numFmt w:val="bullet"/>
      <w:lvlText w:val="o"/>
      <w:lvlJc w:val="left"/>
      <w:pPr>
        <w:ind w:left="3600" w:hanging="360"/>
      </w:pPr>
      <w:rPr>
        <w:rFonts w:ascii="Courier New" w:hAnsi="Courier New" w:cs="Courier New" w:hint="default"/>
      </w:rPr>
    </w:lvl>
    <w:lvl w:ilvl="5" w:tplc="6DAE072C">
      <w:start w:val="1"/>
      <w:numFmt w:val="bullet"/>
      <w:lvlText w:val=""/>
      <w:lvlJc w:val="left"/>
      <w:pPr>
        <w:ind w:left="4320" w:hanging="360"/>
      </w:pPr>
      <w:rPr>
        <w:rFonts w:ascii="Wingdings" w:hAnsi="Wingdings" w:hint="default"/>
      </w:rPr>
    </w:lvl>
    <w:lvl w:ilvl="6" w:tplc="5FCC9EE6">
      <w:start w:val="1"/>
      <w:numFmt w:val="bullet"/>
      <w:lvlText w:val=""/>
      <w:lvlJc w:val="left"/>
      <w:pPr>
        <w:ind w:left="5040" w:hanging="360"/>
      </w:pPr>
      <w:rPr>
        <w:rFonts w:ascii="Symbol" w:hAnsi="Symbol" w:hint="default"/>
      </w:rPr>
    </w:lvl>
    <w:lvl w:ilvl="7" w:tplc="68108886">
      <w:start w:val="1"/>
      <w:numFmt w:val="bullet"/>
      <w:lvlText w:val="o"/>
      <w:lvlJc w:val="left"/>
      <w:pPr>
        <w:ind w:left="5760" w:hanging="360"/>
      </w:pPr>
      <w:rPr>
        <w:rFonts w:ascii="Courier New" w:hAnsi="Courier New" w:cs="Courier New" w:hint="default"/>
      </w:rPr>
    </w:lvl>
    <w:lvl w:ilvl="8" w:tplc="F6BC2F42">
      <w:start w:val="1"/>
      <w:numFmt w:val="bullet"/>
      <w:lvlText w:val=""/>
      <w:lvlJc w:val="left"/>
      <w:pPr>
        <w:ind w:left="6480" w:hanging="360"/>
      </w:pPr>
      <w:rPr>
        <w:rFonts w:ascii="Wingdings" w:hAnsi="Wingdings" w:hint="default"/>
      </w:rPr>
    </w:lvl>
  </w:abstractNum>
  <w:abstractNum w:abstractNumId="12" w15:restartNumberingAfterBreak="0">
    <w:nsid w:val="1E136D87"/>
    <w:multiLevelType w:val="hybridMultilevel"/>
    <w:tmpl w:val="55C6EFEA"/>
    <w:lvl w:ilvl="0" w:tplc="907C833C">
      <w:start w:val="1"/>
      <w:numFmt w:val="decimal"/>
      <w:lvlText w:val="%1."/>
      <w:lvlJc w:val="left"/>
      <w:pPr>
        <w:tabs>
          <w:tab w:val="left" w:pos="720"/>
        </w:tabs>
        <w:ind w:left="720" w:hanging="360"/>
      </w:pPr>
    </w:lvl>
    <w:lvl w:ilvl="1" w:tplc="0D48EDB8">
      <w:start w:val="1"/>
      <w:numFmt w:val="decimal"/>
      <w:lvlText w:val="%2."/>
      <w:lvlJc w:val="left"/>
      <w:pPr>
        <w:tabs>
          <w:tab w:val="left" w:pos="1440"/>
        </w:tabs>
        <w:ind w:left="1440" w:hanging="360"/>
      </w:pPr>
    </w:lvl>
    <w:lvl w:ilvl="2" w:tplc="43CA271E">
      <w:start w:val="1"/>
      <w:numFmt w:val="decimal"/>
      <w:lvlText w:val="%3."/>
      <w:lvlJc w:val="left"/>
      <w:pPr>
        <w:tabs>
          <w:tab w:val="left" w:pos="2160"/>
        </w:tabs>
        <w:ind w:left="2160" w:hanging="360"/>
      </w:pPr>
    </w:lvl>
    <w:lvl w:ilvl="3" w:tplc="1722B622">
      <w:start w:val="1"/>
      <w:numFmt w:val="decimal"/>
      <w:lvlText w:val="%4."/>
      <w:lvlJc w:val="left"/>
      <w:pPr>
        <w:tabs>
          <w:tab w:val="left" w:pos="2880"/>
        </w:tabs>
        <w:ind w:left="2880" w:hanging="360"/>
      </w:pPr>
    </w:lvl>
    <w:lvl w:ilvl="4" w:tplc="C11C053C">
      <w:start w:val="1"/>
      <w:numFmt w:val="decimal"/>
      <w:lvlText w:val="%5."/>
      <w:lvlJc w:val="left"/>
      <w:pPr>
        <w:tabs>
          <w:tab w:val="left" w:pos="3600"/>
        </w:tabs>
        <w:ind w:left="3600" w:hanging="360"/>
      </w:pPr>
    </w:lvl>
    <w:lvl w:ilvl="5" w:tplc="3C722D74">
      <w:start w:val="1"/>
      <w:numFmt w:val="decimal"/>
      <w:lvlText w:val="%6."/>
      <w:lvlJc w:val="left"/>
      <w:pPr>
        <w:tabs>
          <w:tab w:val="left" w:pos="4320"/>
        </w:tabs>
        <w:ind w:left="4320" w:hanging="360"/>
      </w:pPr>
    </w:lvl>
    <w:lvl w:ilvl="6" w:tplc="37A4D9B6">
      <w:start w:val="1"/>
      <w:numFmt w:val="decimal"/>
      <w:lvlText w:val="%7."/>
      <w:lvlJc w:val="left"/>
      <w:pPr>
        <w:tabs>
          <w:tab w:val="left" w:pos="5040"/>
        </w:tabs>
        <w:ind w:left="5040" w:hanging="360"/>
      </w:pPr>
    </w:lvl>
    <w:lvl w:ilvl="7" w:tplc="ACF6CC6C">
      <w:start w:val="1"/>
      <w:numFmt w:val="decimal"/>
      <w:lvlText w:val="%8."/>
      <w:lvlJc w:val="left"/>
      <w:pPr>
        <w:tabs>
          <w:tab w:val="left" w:pos="5760"/>
        </w:tabs>
        <w:ind w:left="5760" w:hanging="360"/>
      </w:pPr>
    </w:lvl>
    <w:lvl w:ilvl="8" w:tplc="FE4A1FDE">
      <w:start w:val="1"/>
      <w:numFmt w:val="decimal"/>
      <w:lvlText w:val="%9."/>
      <w:lvlJc w:val="left"/>
      <w:pPr>
        <w:tabs>
          <w:tab w:val="left" w:pos="6480"/>
        </w:tabs>
        <w:ind w:left="6480" w:hanging="360"/>
      </w:pPr>
    </w:lvl>
  </w:abstractNum>
  <w:abstractNum w:abstractNumId="13" w15:restartNumberingAfterBreak="0">
    <w:nsid w:val="208B30DA"/>
    <w:multiLevelType w:val="hybridMultilevel"/>
    <w:tmpl w:val="B3E60E72"/>
    <w:lvl w:ilvl="0" w:tplc="912268F6">
      <w:start w:val="1"/>
      <w:numFmt w:val="bullet"/>
      <w:lvlText w:val="–"/>
      <w:lvlJc w:val="left"/>
      <w:pPr>
        <w:ind w:left="709" w:hanging="360"/>
      </w:pPr>
      <w:rPr>
        <w:rFonts w:ascii="Arial" w:eastAsia="Arial" w:hAnsi="Arial" w:cs="Arial"/>
      </w:rPr>
    </w:lvl>
    <w:lvl w:ilvl="1" w:tplc="08308F40">
      <w:start w:val="1"/>
      <w:numFmt w:val="bullet"/>
      <w:lvlText w:val="o"/>
      <w:lvlJc w:val="left"/>
      <w:pPr>
        <w:ind w:left="1429" w:hanging="360"/>
      </w:pPr>
      <w:rPr>
        <w:rFonts w:ascii="Courier New" w:eastAsia="Courier New" w:hAnsi="Courier New" w:cs="Courier New"/>
      </w:rPr>
    </w:lvl>
    <w:lvl w:ilvl="2" w:tplc="F69E99BE">
      <w:start w:val="1"/>
      <w:numFmt w:val="bullet"/>
      <w:lvlText w:val="§"/>
      <w:lvlJc w:val="left"/>
      <w:pPr>
        <w:ind w:left="2149" w:hanging="360"/>
      </w:pPr>
      <w:rPr>
        <w:rFonts w:ascii="Wingdings" w:eastAsia="Wingdings" w:hAnsi="Wingdings" w:cs="Wingdings"/>
      </w:rPr>
    </w:lvl>
    <w:lvl w:ilvl="3" w:tplc="7CD6B174">
      <w:start w:val="1"/>
      <w:numFmt w:val="bullet"/>
      <w:lvlText w:val="·"/>
      <w:lvlJc w:val="left"/>
      <w:pPr>
        <w:ind w:left="2869" w:hanging="360"/>
      </w:pPr>
      <w:rPr>
        <w:rFonts w:ascii="Symbol" w:eastAsia="Symbol" w:hAnsi="Symbol" w:cs="Symbol"/>
      </w:rPr>
    </w:lvl>
    <w:lvl w:ilvl="4" w:tplc="327E981C">
      <w:start w:val="1"/>
      <w:numFmt w:val="bullet"/>
      <w:lvlText w:val="o"/>
      <w:lvlJc w:val="left"/>
      <w:pPr>
        <w:ind w:left="3589" w:hanging="360"/>
      </w:pPr>
      <w:rPr>
        <w:rFonts w:ascii="Courier New" w:eastAsia="Courier New" w:hAnsi="Courier New" w:cs="Courier New"/>
      </w:rPr>
    </w:lvl>
    <w:lvl w:ilvl="5" w:tplc="0290BD36">
      <w:start w:val="1"/>
      <w:numFmt w:val="bullet"/>
      <w:lvlText w:val="§"/>
      <w:lvlJc w:val="left"/>
      <w:pPr>
        <w:ind w:left="4309" w:hanging="360"/>
      </w:pPr>
      <w:rPr>
        <w:rFonts w:ascii="Wingdings" w:eastAsia="Wingdings" w:hAnsi="Wingdings" w:cs="Wingdings"/>
      </w:rPr>
    </w:lvl>
    <w:lvl w:ilvl="6" w:tplc="708C0830">
      <w:start w:val="1"/>
      <w:numFmt w:val="bullet"/>
      <w:lvlText w:val="·"/>
      <w:lvlJc w:val="left"/>
      <w:pPr>
        <w:ind w:left="5029" w:hanging="360"/>
      </w:pPr>
      <w:rPr>
        <w:rFonts w:ascii="Symbol" w:eastAsia="Symbol" w:hAnsi="Symbol" w:cs="Symbol"/>
      </w:rPr>
    </w:lvl>
    <w:lvl w:ilvl="7" w:tplc="6AB64D2A">
      <w:start w:val="1"/>
      <w:numFmt w:val="bullet"/>
      <w:lvlText w:val="o"/>
      <w:lvlJc w:val="left"/>
      <w:pPr>
        <w:ind w:left="5749" w:hanging="360"/>
      </w:pPr>
      <w:rPr>
        <w:rFonts w:ascii="Courier New" w:eastAsia="Courier New" w:hAnsi="Courier New" w:cs="Courier New"/>
      </w:rPr>
    </w:lvl>
    <w:lvl w:ilvl="8" w:tplc="B0123660">
      <w:start w:val="1"/>
      <w:numFmt w:val="bullet"/>
      <w:lvlText w:val="§"/>
      <w:lvlJc w:val="left"/>
      <w:pPr>
        <w:ind w:left="6469" w:hanging="360"/>
      </w:pPr>
      <w:rPr>
        <w:rFonts w:ascii="Wingdings" w:eastAsia="Wingdings" w:hAnsi="Wingdings" w:cs="Wingdings"/>
      </w:rPr>
    </w:lvl>
  </w:abstractNum>
  <w:abstractNum w:abstractNumId="14" w15:restartNumberingAfterBreak="0">
    <w:nsid w:val="22170F78"/>
    <w:multiLevelType w:val="multilevel"/>
    <w:tmpl w:val="594623CE"/>
    <w:lvl w:ilvl="0">
      <w:start w:val="1"/>
      <w:numFmt w:val="decimal"/>
      <w:lvlText w:val="%1."/>
      <w:lvlJc w:val="left"/>
      <w:pPr>
        <w:ind w:left="440" w:hanging="44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22A24D83"/>
    <w:multiLevelType w:val="hybridMultilevel"/>
    <w:tmpl w:val="AC5CD0D2"/>
    <w:lvl w:ilvl="0" w:tplc="B39CEF04">
      <w:start w:val="1"/>
      <w:numFmt w:val="bullet"/>
      <w:lvlText w:val="–"/>
      <w:lvlJc w:val="left"/>
      <w:pPr>
        <w:ind w:left="721" w:hanging="360"/>
      </w:pPr>
      <w:rPr>
        <w:rFonts w:ascii="Arial" w:eastAsia="Arial" w:hAnsi="Arial" w:cs="Arial"/>
      </w:rPr>
    </w:lvl>
    <w:lvl w:ilvl="1" w:tplc="F522B94E">
      <w:start w:val="1"/>
      <w:numFmt w:val="bullet"/>
      <w:lvlText w:val="o"/>
      <w:lvlJc w:val="left"/>
      <w:pPr>
        <w:ind w:left="1441" w:hanging="360"/>
      </w:pPr>
      <w:rPr>
        <w:rFonts w:ascii="Courier New" w:eastAsia="Courier New" w:hAnsi="Courier New" w:cs="Courier New"/>
      </w:rPr>
    </w:lvl>
    <w:lvl w:ilvl="2" w:tplc="81F0476A">
      <w:start w:val="1"/>
      <w:numFmt w:val="bullet"/>
      <w:lvlText w:val="§"/>
      <w:lvlJc w:val="left"/>
      <w:pPr>
        <w:ind w:left="2161" w:hanging="360"/>
      </w:pPr>
      <w:rPr>
        <w:rFonts w:ascii="Wingdings" w:eastAsia="Wingdings" w:hAnsi="Wingdings" w:cs="Wingdings"/>
      </w:rPr>
    </w:lvl>
    <w:lvl w:ilvl="3" w:tplc="17B840F6">
      <w:start w:val="1"/>
      <w:numFmt w:val="bullet"/>
      <w:lvlText w:val="·"/>
      <w:lvlJc w:val="left"/>
      <w:pPr>
        <w:ind w:left="2881" w:hanging="360"/>
      </w:pPr>
      <w:rPr>
        <w:rFonts w:ascii="Symbol" w:eastAsia="Symbol" w:hAnsi="Symbol" w:cs="Symbol"/>
      </w:rPr>
    </w:lvl>
    <w:lvl w:ilvl="4" w:tplc="927ABFF2">
      <w:start w:val="1"/>
      <w:numFmt w:val="bullet"/>
      <w:lvlText w:val="o"/>
      <w:lvlJc w:val="left"/>
      <w:pPr>
        <w:ind w:left="3601" w:hanging="360"/>
      </w:pPr>
      <w:rPr>
        <w:rFonts w:ascii="Courier New" w:eastAsia="Courier New" w:hAnsi="Courier New" w:cs="Courier New"/>
      </w:rPr>
    </w:lvl>
    <w:lvl w:ilvl="5" w:tplc="39F6EEB0">
      <w:start w:val="1"/>
      <w:numFmt w:val="bullet"/>
      <w:lvlText w:val="§"/>
      <w:lvlJc w:val="left"/>
      <w:pPr>
        <w:ind w:left="4321" w:hanging="360"/>
      </w:pPr>
      <w:rPr>
        <w:rFonts w:ascii="Wingdings" w:eastAsia="Wingdings" w:hAnsi="Wingdings" w:cs="Wingdings"/>
      </w:rPr>
    </w:lvl>
    <w:lvl w:ilvl="6" w:tplc="72966FE4">
      <w:start w:val="1"/>
      <w:numFmt w:val="bullet"/>
      <w:lvlText w:val="·"/>
      <w:lvlJc w:val="left"/>
      <w:pPr>
        <w:ind w:left="5041" w:hanging="360"/>
      </w:pPr>
      <w:rPr>
        <w:rFonts w:ascii="Symbol" w:eastAsia="Symbol" w:hAnsi="Symbol" w:cs="Symbol"/>
      </w:rPr>
    </w:lvl>
    <w:lvl w:ilvl="7" w:tplc="EFBE1014">
      <w:start w:val="1"/>
      <w:numFmt w:val="bullet"/>
      <w:lvlText w:val="o"/>
      <w:lvlJc w:val="left"/>
      <w:pPr>
        <w:ind w:left="5761" w:hanging="360"/>
      </w:pPr>
      <w:rPr>
        <w:rFonts w:ascii="Courier New" w:eastAsia="Courier New" w:hAnsi="Courier New" w:cs="Courier New"/>
      </w:rPr>
    </w:lvl>
    <w:lvl w:ilvl="8" w:tplc="449C793A">
      <w:start w:val="1"/>
      <w:numFmt w:val="bullet"/>
      <w:lvlText w:val="§"/>
      <w:lvlJc w:val="left"/>
      <w:pPr>
        <w:ind w:left="6481" w:hanging="360"/>
      </w:pPr>
      <w:rPr>
        <w:rFonts w:ascii="Wingdings" w:eastAsia="Wingdings" w:hAnsi="Wingdings" w:cs="Wingdings"/>
      </w:rPr>
    </w:lvl>
  </w:abstractNum>
  <w:abstractNum w:abstractNumId="16" w15:restartNumberingAfterBreak="0">
    <w:nsid w:val="24D076AF"/>
    <w:multiLevelType w:val="multilevel"/>
    <w:tmpl w:val="E0A80CB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295F6B4A"/>
    <w:multiLevelType w:val="hybridMultilevel"/>
    <w:tmpl w:val="68C49016"/>
    <w:lvl w:ilvl="0" w:tplc="06EABE5E">
      <w:start w:val="1"/>
      <w:numFmt w:val="bullet"/>
      <w:lvlText w:val=""/>
      <w:lvlJc w:val="left"/>
      <w:pPr>
        <w:ind w:left="360" w:hanging="360"/>
      </w:pPr>
      <w:rPr>
        <w:rFonts w:ascii="Symbol" w:hAnsi="Symbol" w:hint="default"/>
      </w:rPr>
    </w:lvl>
    <w:lvl w:ilvl="1" w:tplc="CFB61946">
      <w:start w:val="1"/>
      <w:numFmt w:val="bullet"/>
      <w:lvlText w:val="o"/>
      <w:lvlJc w:val="left"/>
      <w:pPr>
        <w:ind w:left="1080" w:hanging="360"/>
      </w:pPr>
      <w:rPr>
        <w:rFonts w:ascii="Courier New" w:hAnsi="Courier New" w:cs="Courier New" w:hint="default"/>
      </w:rPr>
    </w:lvl>
    <w:lvl w:ilvl="2" w:tplc="E2DCC562">
      <w:start w:val="1"/>
      <w:numFmt w:val="bullet"/>
      <w:lvlText w:val=""/>
      <w:lvlJc w:val="left"/>
      <w:pPr>
        <w:ind w:left="1800" w:hanging="360"/>
      </w:pPr>
      <w:rPr>
        <w:rFonts w:ascii="Wingdings" w:hAnsi="Wingdings" w:hint="default"/>
      </w:rPr>
    </w:lvl>
    <w:lvl w:ilvl="3" w:tplc="B51CA6F6">
      <w:start w:val="1"/>
      <w:numFmt w:val="bullet"/>
      <w:lvlText w:val=""/>
      <w:lvlJc w:val="left"/>
      <w:pPr>
        <w:ind w:left="2520" w:hanging="360"/>
      </w:pPr>
      <w:rPr>
        <w:rFonts w:ascii="Symbol" w:hAnsi="Symbol" w:hint="default"/>
      </w:rPr>
    </w:lvl>
    <w:lvl w:ilvl="4" w:tplc="9DAC6AEA">
      <w:start w:val="1"/>
      <w:numFmt w:val="bullet"/>
      <w:lvlText w:val="o"/>
      <w:lvlJc w:val="left"/>
      <w:pPr>
        <w:ind w:left="3240" w:hanging="360"/>
      </w:pPr>
      <w:rPr>
        <w:rFonts w:ascii="Courier New" w:hAnsi="Courier New" w:cs="Courier New" w:hint="default"/>
      </w:rPr>
    </w:lvl>
    <w:lvl w:ilvl="5" w:tplc="0784BCD0">
      <w:start w:val="1"/>
      <w:numFmt w:val="bullet"/>
      <w:lvlText w:val=""/>
      <w:lvlJc w:val="left"/>
      <w:pPr>
        <w:ind w:left="3960" w:hanging="360"/>
      </w:pPr>
      <w:rPr>
        <w:rFonts w:ascii="Wingdings" w:hAnsi="Wingdings" w:hint="default"/>
      </w:rPr>
    </w:lvl>
    <w:lvl w:ilvl="6" w:tplc="F6607444">
      <w:start w:val="1"/>
      <w:numFmt w:val="bullet"/>
      <w:lvlText w:val=""/>
      <w:lvlJc w:val="left"/>
      <w:pPr>
        <w:ind w:left="4680" w:hanging="360"/>
      </w:pPr>
      <w:rPr>
        <w:rFonts w:ascii="Symbol" w:hAnsi="Symbol" w:hint="default"/>
      </w:rPr>
    </w:lvl>
    <w:lvl w:ilvl="7" w:tplc="ADC8611A">
      <w:start w:val="1"/>
      <w:numFmt w:val="bullet"/>
      <w:lvlText w:val="o"/>
      <w:lvlJc w:val="left"/>
      <w:pPr>
        <w:ind w:left="5400" w:hanging="360"/>
      </w:pPr>
      <w:rPr>
        <w:rFonts w:ascii="Courier New" w:hAnsi="Courier New" w:cs="Courier New" w:hint="default"/>
      </w:rPr>
    </w:lvl>
    <w:lvl w:ilvl="8" w:tplc="BDF4E0D4">
      <w:start w:val="1"/>
      <w:numFmt w:val="bullet"/>
      <w:lvlText w:val=""/>
      <w:lvlJc w:val="left"/>
      <w:pPr>
        <w:ind w:left="6120" w:hanging="360"/>
      </w:pPr>
      <w:rPr>
        <w:rFonts w:ascii="Wingdings" w:hAnsi="Wingdings" w:hint="default"/>
      </w:rPr>
    </w:lvl>
  </w:abstractNum>
  <w:abstractNum w:abstractNumId="18" w15:restartNumberingAfterBreak="0">
    <w:nsid w:val="29D75D3D"/>
    <w:multiLevelType w:val="hybridMultilevel"/>
    <w:tmpl w:val="6DF6F05C"/>
    <w:lvl w:ilvl="0" w:tplc="ABB2485C">
      <w:start w:val="1"/>
      <w:numFmt w:val="bullet"/>
      <w:lvlText w:val="-"/>
      <w:lvlJc w:val="left"/>
      <w:pPr>
        <w:ind w:left="720" w:hanging="360"/>
      </w:pPr>
      <w:rPr>
        <w:rFonts w:ascii="Times New Roman" w:eastAsia="SimSun" w:hAnsi="Times New Roman" w:cs="Times New Roman" w:hint="default"/>
      </w:rPr>
    </w:lvl>
    <w:lvl w:ilvl="1" w:tplc="5BC04B9E">
      <w:start w:val="1"/>
      <w:numFmt w:val="bullet"/>
      <w:lvlText w:val="o"/>
      <w:lvlJc w:val="left"/>
      <w:pPr>
        <w:ind w:left="1440" w:hanging="360"/>
      </w:pPr>
      <w:rPr>
        <w:rFonts w:ascii="Courier New" w:hAnsi="Courier New" w:cs="Courier New" w:hint="default"/>
      </w:rPr>
    </w:lvl>
    <w:lvl w:ilvl="2" w:tplc="6F626932">
      <w:start w:val="1"/>
      <w:numFmt w:val="bullet"/>
      <w:lvlText w:val=""/>
      <w:lvlJc w:val="left"/>
      <w:pPr>
        <w:ind w:left="2160" w:hanging="360"/>
      </w:pPr>
      <w:rPr>
        <w:rFonts w:ascii="Wingdings" w:hAnsi="Wingdings" w:hint="default"/>
      </w:rPr>
    </w:lvl>
    <w:lvl w:ilvl="3" w:tplc="1C8C9DE2">
      <w:start w:val="1"/>
      <w:numFmt w:val="bullet"/>
      <w:lvlText w:val=""/>
      <w:lvlJc w:val="left"/>
      <w:pPr>
        <w:ind w:left="2880" w:hanging="360"/>
      </w:pPr>
      <w:rPr>
        <w:rFonts w:ascii="Symbol" w:hAnsi="Symbol" w:hint="default"/>
      </w:rPr>
    </w:lvl>
    <w:lvl w:ilvl="4" w:tplc="90B6053E">
      <w:start w:val="1"/>
      <w:numFmt w:val="bullet"/>
      <w:lvlText w:val="o"/>
      <w:lvlJc w:val="left"/>
      <w:pPr>
        <w:ind w:left="3600" w:hanging="360"/>
      </w:pPr>
      <w:rPr>
        <w:rFonts w:ascii="Courier New" w:hAnsi="Courier New" w:cs="Courier New" w:hint="default"/>
      </w:rPr>
    </w:lvl>
    <w:lvl w:ilvl="5" w:tplc="93EE742A">
      <w:start w:val="1"/>
      <w:numFmt w:val="bullet"/>
      <w:lvlText w:val=""/>
      <w:lvlJc w:val="left"/>
      <w:pPr>
        <w:ind w:left="4320" w:hanging="360"/>
      </w:pPr>
      <w:rPr>
        <w:rFonts w:ascii="Wingdings" w:hAnsi="Wingdings" w:hint="default"/>
      </w:rPr>
    </w:lvl>
    <w:lvl w:ilvl="6" w:tplc="025CC548">
      <w:start w:val="1"/>
      <w:numFmt w:val="bullet"/>
      <w:lvlText w:val=""/>
      <w:lvlJc w:val="left"/>
      <w:pPr>
        <w:ind w:left="5040" w:hanging="360"/>
      </w:pPr>
      <w:rPr>
        <w:rFonts w:ascii="Symbol" w:hAnsi="Symbol" w:hint="default"/>
      </w:rPr>
    </w:lvl>
    <w:lvl w:ilvl="7" w:tplc="0C02F9F2">
      <w:start w:val="1"/>
      <w:numFmt w:val="bullet"/>
      <w:lvlText w:val="o"/>
      <w:lvlJc w:val="left"/>
      <w:pPr>
        <w:ind w:left="5760" w:hanging="360"/>
      </w:pPr>
      <w:rPr>
        <w:rFonts w:ascii="Courier New" w:hAnsi="Courier New" w:cs="Courier New" w:hint="default"/>
      </w:rPr>
    </w:lvl>
    <w:lvl w:ilvl="8" w:tplc="5EF432F0">
      <w:start w:val="1"/>
      <w:numFmt w:val="bullet"/>
      <w:lvlText w:val=""/>
      <w:lvlJc w:val="left"/>
      <w:pPr>
        <w:ind w:left="6480" w:hanging="360"/>
      </w:pPr>
      <w:rPr>
        <w:rFonts w:ascii="Wingdings" w:hAnsi="Wingdings" w:hint="default"/>
      </w:rPr>
    </w:lvl>
  </w:abstractNum>
  <w:abstractNum w:abstractNumId="19" w15:restartNumberingAfterBreak="0">
    <w:nsid w:val="2CBD7E25"/>
    <w:multiLevelType w:val="hybridMultilevel"/>
    <w:tmpl w:val="5CA0E6A2"/>
    <w:lvl w:ilvl="0" w:tplc="815C2E98">
      <w:start w:val="1"/>
      <w:numFmt w:val="bullet"/>
      <w:lvlText w:val=""/>
      <w:lvlJc w:val="left"/>
      <w:pPr>
        <w:ind w:left="720" w:hanging="360"/>
      </w:pPr>
      <w:rPr>
        <w:rFonts w:ascii="Symbol" w:hAnsi="Symbol" w:hint="default"/>
      </w:rPr>
    </w:lvl>
    <w:lvl w:ilvl="1" w:tplc="E990FA66">
      <w:start w:val="1"/>
      <w:numFmt w:val="bullet"/>
      <w:lvlText w:val="o"/>
      <w:lvlJc w:val="left"/>
      <w:pPr>
        <w:ind w:left="1440" w:hanging="360"/>
      </w:pPr>
      <w:rPr>
        <w:rFonts w:ascii="Courier New" w:hAnsi="Courier New" w:cs="Courier New" w:hint="default"/>
      </w:rPr>
    </w:lvl>
    <w:lvl w:ilvl="2" w:tplc="C63450AE">
      <w:start w:val="1"/>
      <w:numFmt w:val="bullet"/>
      <w:lvlText w:val=""/>
      <w:lvlJc w:val="left"/>
      <w:pPr>
        <w:ind w:left="2160" w:hanging="360"/>
      </w:pPr>
      <w:rPr>
        <w:rFonts w:ascii="Wingdings" w:hAnsi="Wingdings" w:hint="default"/>
      </w:rPr>
    </w:lvl>
    <w:lvl w:ilvl="3" w:tplc="96F834EA">
      <w:start w:val="1"/>
      <w:numFmt w:val="bullet"/>
      <w:lvlText w:val=""/>
      <w:lvlJc w:val="left"/>
      <w:pPr>
        <w:ind w:left="2880" w:hanging="360"/>
      </w:pPr>
      <w:rPr>
        <w:rFonts w:ascii="Symbol" w:hAnsi="Symbol" w:hint="default"/>
      </w:rPr>
    </w:lvl>
    <w:lvl w:ilvl="4" w:tplc="5016CA52">
      <w:start w:val="1"/>
      <w:numFmt w:val="bullet"/>
      <w:lvlText w:val="o"/>
      <w:lvlJc w:val="left"/>
      <w:pPr>
        <w:ind w:left="3600" w:hanging="360"/>
      </w:pPr>
      <w:rPr>
        <w:rFonts w:ascii="Courier New" w:hAnsi="Courier New" w:cs="Courier New" w:hint="default"/>
      </w:rPr>
    </w:lvl>
    <w:lvl w:ilvl="5" w:tplc="48788530">
      <w:start w:val="1"/>
      <w:numFmt w:val="bullet"/>
      <w:lvlText w:val=""/>
      <w:lvlJc w:val="left"/>
      <w:pPr>
        <w:ind w:left="4320" w:hanging="360"/>
      </w:pPr>
      <w:rPr>
        <w:rFonts w:ascii="Wingdings" w:hAnsi="Wingdings" w:hint="default"/>
      </w:rPr>
    </w:lvl>
    <w:lvl w:ilvl="6" w:tplc="13E6DCE4">
      <w:start w:val="1"/>
      <w:numFmt w:val="bullet"/>
      <w:lvlText w:val=""/>
      <w:lvlJc w:val="left"/>
      <w:pPr>
        <w:ind w:left="5040" w:hanging="360"/>
      </w:pPr>
      <w:rPr>
        <w:rFonts w:ascii="Symbol" w:hAnsi="Symbol" w:hint="default"/>
      </w:rPr>
    </w:lvl>
    <w:lvl w:ilvl="7" w:tplc="D8D2A5FA">
      <w:start w:val="1"/>
      <w:numFmt w:val="bullet"/>
      <w:lvlText w:val="o"/>
      <w:lvlJc w:val="left"/>
      <w:pPr>
        <w:ind w:left="5760" w:hanging="360"/>
      </w:pPr>
      <w:rPr>
        <w:rFonts w:ascii="Courier New" w:hAnsi="Courier New" w:cs="Courier New" w:hint="default"/>
      </w:rPr>
    </w:lvl>
    <w:lvl w:ilvl="8" w:tplc="0CD2283A">
      <w:start w:val="1"/>
      <w:numFmt w:val="bullet"/>
      <w:lvlText w:val=""/>
      <w:lvlJc w:val="left"/>
      <w:pPr>
        <w:ind w:left="6480" w:hanging="360"/>
      </w:pPr>
      <w:rPr>
        <w:rFonts w:ascii="Wingdings" w:hAnsi="Wingdings" w:hint="default"/>
      </w:rPr>
    </w:lvl>
  </w:abstractNum>
  <w:abstractNum w:abstractNumId="20" w15:restartNumberingAfterBreak="0">
    <w:nsid w:val="308E735B"/>
    <w:multiLevelType w:val="multilevel"/>
    <w:tmpl w:val="7368BD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1F6792D"/>
    <w:multiLevelType w:val="multilevel"/>
    <w:tmpl w:val="0F54472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26C1111"/>
    <w:multiLevelType w:val="hybridMultilevel"/>
    <w:tmpl w:val="CDCC989A"/>
    <w:lvl w:ilvl="0" w:tplc="F6360CD8">
      <w:start w:val="1"/>
      <w:numFmt w:val="bullet"/>
      <w:lvlText w:val=""/>
      <w:lvlJc w:val="left"/>
      <w:pPr>
        <w:tabs>
          <w:tab w:val="left" w:pos="720"/>
        </w:tabs>
        <w:ind w:left="720" w:hanging="360"/>
      </w:pPr>
      <w:rPr>
        <w:rFonts w:ascii="Symbol" w:hAnsi="Symbol" w:hint="default"/>
        <w:sz w:val="20"/>
      </w:rPr>
    </w:lvl>
    <w:lvl w:ilvl="1" w:tplc="154AFE58">
      <w:start w:val="1"/>
      <w:numFmt w:val="bullet"/>
      <w:lvlText w:val="o"/>
      <w:lvlJc w:val="left"/>
      <w:pPr>
        <w:tabs>
          <w:tab w:val="left" w:pos="1440"/>
        </w:tabs>
        <w:ind w:left="1440" w:hanging="360"/>
      </w:pPr>
      <w:rPr>
        <w:rFonts w:ascii="Courier New" w:hAnsi="Courier New" w:cs="Times New Roman" w:hint="default"/>
        <w:sz w:val="20"/>
      </w:rPr>
    </w:lvl>
    <w:lvl w:ilvl="2" w:tplc="2444B828">
      <w:start w:val="1"/>
      <w:numFmt w:val="bullet"/>
      <w:lvlText w:val=""/>
      <w:lvlJc w:val="left"/>
      <w:pPr>
        <w:tabs>
          <w:tab w:val="left" w:pos="2160"/>
        </w:tabs>
        <w:ind w:left="2160" w:hanging="360"/>
      </w:pPr>
      <w:rPr>
        <w:rFonts w:ascii="Wingdings" w:hAnsi="Wingdings" w:hint="default"/>
        <w:sz w:val="20"/>
      </w:rPr>
    </w:lvl>
    <w:lvl w:ilvl="3" w:tplc="5CCC9956">
      <w:start w:val="1"/>
      <w:numFmt w:val="bullet"/>
      <w:lvlText w:val=""/>
      <w:lvlJc w:val="left"/>
      <w:pPr>
        <w:tabs>
          <w:tab w:val="left" w:pos="2880"/>
        </w:tabs>
        <w:ind w:left="2880" w:hanging="360"/>
      </w:pPr>
      <w:rPr>
        <w:rFonts w:ascii="Wingdings" w:hAnsi="Wingdings" w:hint="default"/>
        <w:sz w:val="20"/>
      </w:rPr>
    </w:lvl>
    <w:lvl w:ilvl="4" w:tplc="102834E4">
      <w:start w:val="1"/>
      <w:numFmt w:val="bullet"/>
      <w:lvlText w:val=""/>
      <w:lvlJc w:val="left"/>
      <w:pPr>
        <w:tabs>
          <w:tab w:val="left" w:pos="3600"/>
        </w:tabs>
        <w:ind w:left="3600" w:hanging="360"/>
      </w:pPr>
      <w:rPr>
        <w:rFonts w:ascii="Wingdings" w:hAnsi="Wingdings" w:hint="default"/>
        <w:sz w:val="20"/>
      </w:rPr>
    </w:lvl>
    <w:lvl w:ilvl="5" w:tplc="A04886A6">
      <w:start w:val="1"/>
      <w:numFmt w:val="bullet"/>
      <w:lvlText w:val=""/>
      <w:lvlJc w:val="left"/>
      <w:pPr>
        <w:tabs>
          <w:tab w:val="left" w:pos="4320"/>
        </w:tabs>
        <w:ind w:left="4320" w:hanging="360"/>
      </w:pPr>
      <w:rPr>
        <w:rFonts w:ascii="Wingdings" w:hAnsi="Wingdings" w:hint="default"/>
        <w:sz w:val="20"/>
      </w:rPr>
    </w:lvl>
    <w:lvl w:ilvl="6" w:tplc="1A6C136C">
      <w:start w:val="1"/>
      <w:numFmt w:val="bullet"/>
      <w:lvlText w:val=""/>
      <w:lvlJc w:val="left"/>
      <w:pPr>
        <w:tabs>
          <w:tab w:val="left" w:pos="5040"/>
        </w:tabs>
        <w:ind w:left="5040" w:hanging="360"/>
      </w:pPr>
      <w:rPr>
        <w:rFonts w:ascii="Wingdings" w:hAnsi="Wingdings" w:hint="default"/>
        <w:sz w:val="20"/>
      </w:rPr>
    </w:lvl>
    <w:lvl w:ilvl="7" w:tplc="805477D4">
      <w:start w:val="1"/>
      <w:numFmt w:val="bullet"/>
      <w:lvlText w:val=""/>
      <w:lvlJc w:val="left"/>
      <w:pPr>
        <w:tabs>
          <w:tab w:val="left" w:pos="5760"/>
        </w:tabs>
        <w:ind w:left="5760" w:hanging="360"/>
      </w:pPr>
      <w:rPr>
        <w:rFonts w:ascii="Wingdings" w:hAnsi="Wingdings" w:hint="default"/>
        <w:sz w:val="20"/>
      </w:rPr>
    </w:lvl>
    <w:lvl w:ilvl="8" w:tplc="5DC6E3D8">
      <w:start w:val="1"/>
      <w:numFmt w:val="bullet"/>
      <w:lvlText w:val=""/>
      <w:lvlJc w:val="left"/>
      <w:pPr>
        <w:tabs>
          <w:tab w:val="left" w:pos="6480"/>
        </w:tabs>
        <w:ind w:left="6480" w:hanging="360"/>
      </w:pPr>
      <w:rPr>
        <w:rFonts w:ascii="Wingdings" w:hAnsi="Wingdings" w:hint="default"/>
        <w:sz w:val="20"/>
      </w:rPr>
    </w:lvl>
  </w:abstractNum>
  <w:abstractNum w:abstractNumId="23" w15:restartNumberingAfterBreak="0">
    <w:nsid w:val="33285617"/>
    <w:multiLevelType w:val="hybridMultilevel"/>
    <w:tmpl w:val="E960C9B8"/>
    <w:lvl w:ilvl="0" w:tplc="42FE6E8C">
      <w:start w:val="1"/>
      <w:numFmt w:val="bullet"/>
      <w:lvlText w:val="–"/>
      <w:lvlJc w:val="left"/>
      <w:pPr>
        <w:ind w:left="709" w:hanging="360"/>
      </w:pPr>
      <w:rPr>
        <w:rFonts w:ascii="Arial" w:eastAsia="Arial" w:hAnsi="Arial" w:cs="Arial"/>
      </w:rPr>
    </w:lvl>
    <w:lvl w:ilvl="1" w:tplc="5D9C7CA0">
      <w:start w:val="1"/>
      <w:numFmt w:val="bullet"/>
      <w:lvlText w:val="o"/>
      <w:lvlJc w:val="left"/>
      <w:pPr>
        <w:ind w:left="1429" w:hanging="360"/>
      </w:pPr>
      <w:rPr>
        <w:rFonts w:ascii="Courier New" w:eastAsia="Courier New" w:hAnsi="Courier New" w:cs="Courier New"/>
      </w:rPr>
    </w:lvl>
    <w:lvl w:ilvl="2" w:tplc="A5D2135C">
      <w:start w:val="1"/>
      <w:numFmt w:val="bullet"/>
      <w:lvlText w:val="§"/>
      <w:lvlJc w:val="left"/>
      <w:pPr>
        <w:ind w:left="2149" w:hanging="360"/>
      </w:pPr>
      <w:rPr>
        <w:rFonts w:ascii="Wingdings" w:eastAsia="Wingdings" w:hAnsi="Wingdings" w:cs="Wingdings"/>
      </w:rPr>
    </w:lvl>
    <w:lvl w:ilvl="3" w:tplc="2F82E4A8">
      <w:start w:val="1"/>
      <w:numFmt w:val="bullet"/>
      <w:lvlText w:val="·"/>
      <w:lvlJc w:val="left"/>
      <w:pPr>
        <w:ind w:left="2869" w:hanging="360"/>
      </w:pPr>
      <w:rPr>
        <w:rFonts w:ascii="Symbol" w:eastAsia="Symbol" w:hAnsi="Symbol" w:cs="Symbol"/>
      </w:rPr>
    </w:lvl>
    <w:lvl w:ilvl="4" w:tplc="C7EAE398">
      <w:start w:val="1"/>
      <w:numFmt w:val="bullet"/>
      <w:lvlText w:val="o"/>
      <w:lvlJc w:val="left"/>
      <w:pPr>
        <w:ind w:left="3589" w:hanging="360"/>
      </w:pPr>
      <w:rPr>
        <w:rFonts w:ascii="Courier New" w:eastAsia="Courier New" w:hAnsi="Courier New" w:cs="Courier New"/>
      </w:rPr>
    </w:lvl>
    <w:lvl w:ilvl="5" w:tplc="F1BC486C">
      <w:start w:val="1"/>
      <w:numFmt w:val="bullet"/>
      <w:lvlText w:val="§"/>
      <w:lvlJc w:val="left"/>
      <w:pPr>
        <w:ind w:left="4309" w:hanging="360"/>
      </w:pPr>
      <w:rPr>
        <w:rFonts w:ascii="Wingdings" w:eastAsia="Wingdings" w:hAnsi="Wingdings" w:cs="Wingdings"/>
      </w:rPr>
    </w:lvl>
    <w:lvl w:ilvl="6" w:tplc="A6E07AE4">
      <w:start w:val="1"/>
      <w:numFmt w:val="bullet"/>
      <w:lvlText w:val="·"/>
      <w:lvlJc w:val="left"/>
      <w:pPr>
        <w:ind w:left="5029" w:hanging="360"/>
      </w:pPr>
      <w:rPr>
        <w:rFonts w:ascii="Symbol" w:eastAsia="Symbol" w:hAnsi="Symbol" w:cs="Symbol"/>
      </w:rPr>
    </w:lvl>
    <w:lvl w:ilvl="7" w:tplc="DD549356">
      <w:start w:val="1"/>
      <w:numFmt w:val="bullet"/>
      <w:lvlText w:val="o"/>
      <w:lvlJc w:val="left"/>
      <w:pPr>
        <w:ind w:left="5749" w:hanging="360"/>
      </w:pPr>
      <w:rPr>
        <w:rFonts w:ascii="Courier New" w:eastAsia="Courier New" w:hAnsi="Courier New" w:cs="Courier New"/>
      </w:rPr>
    </w:lvl>
    <w:lvl w:ilvl="8" w:tplc="D1843390">
      <w:start w:val="1"/>
      <w:numFmt w:val="bullet"/>
      <w:lvlText w:val="§"/>
      <w:lvlJc w:val="left"/>
      <w:pPr>
        <w:ind w:left="6469" w:hanging="360"/>
      </w:pPr>
      <w:rPr>
        <w:rFonts w:ascii="Wingdings" w:eastAsia="Wingdings" w:hAnsi="Wingdings" w:cs="Wingdings"/>
      </w:rPr>
    </w:lvl>
  </w:abstractNum>
  <w:abstractNum w:abstractNumId="24" w15:restartNumberingAfterBreak="0">
    <w:nsid w:val="33F04AE2"/>
    <w:multiLevelType w:val="hybridMultilevel"/>
    <w:tmpl w:val="034830B4"/>
    <w:lvl w:ilvl="0" w:tplc="F0B266B8">
      <w:start w:val="1"/>
      <w:numFmt w:val="bullet"/>
      <w:lvlText w:val="–"/>
      <w:lvlJc w:val="left"/>
      <w:pPr>
        <w:ind w:left="709" w:hanging="360"/>
      </w:pPr>
      <w:rPr>
        <w:rFonts w:ascii="Arial" w:eastAsia="Arial" w:hAnsi="Arial" w:cs="Arial"/>
      </w:rPr>
    </w:lvl>
    <w:lvl w:ilvl="1" w:tplc="1250F080">
      <w:start w:val="1"/>
      <w:numFmt w:val="bullet"/>
      <w:lvlText w:val="o"/>
      <w:lvlJc w:val="left"/>
      <w:pPr>
        <w:ind w:left="1429" w:hanging="360"/>
      </w:pPr>
      <w:rPr>
        <w:rFonts w:ascii="Courier New" w:eastAsia="Courier New" w:hAnsi="Courier New" w:cs="Courier New"/>
      </w:rPr>
    </w:lvl>
    <w:lvl w:ilvl="2" w:tplc="24066988">
      <w:start w:val="1"/>
      <w:numFmt w:val="bullet"/>
      <w:lvlText w:val="§"/>
      <w:lvlJc w:val="left"/>
      <w:pPr>
        <w:ind w:left="2149" w:hanging="360"/>
      </w:pPr>
      <w:rPr>
        <w:rFonts w:ascii="Wingdings" w:eastAsia="Wingdings" w:hAnsi="Wingdings" w:cs="Wingdings"/>
      </w:rPr>
    </w:lvl>
    <w:lvl w:ilvl="3" w:tplc="E31C378E">
      <w:start w:val="1"/>
      <w:numFmt w:val="bullet"/>
      <w:lvlText w:val="·"/>
      <w:lvlJc w:val="left"/>
      <w:pPr>
        <w:ind w:left="2869" w:hanging="360"/>
      </w:pPr>
      <w:rPr>
        <w:rFonts w:ascii="Symbol" w:eastAsia="Symbol" w:hAnsi="Symbol" w:cs="Symbol"/>
      </w:rPr>
    </w:lvl>
    <w:lvl w:ilvl="4" w:tplc="A768C896">
      <w:start w:val="1"/>
      <w:numFmt w:val="bullet"/>
      <w:lvlText w:val="o"/>
      <w:lvlJc w:val="left"/>
      <w:pPr>
        <w:ind w:left="3589" w:hanging="360"/>
      </w:pPr>
      <w:rPr>
        <w:rFonts w:ascii="Courier New" w:eastAsia="Courier New" w:hAnsi="Courier New" w:cs="Courier New"/>
      </w:rPr>
    </w:lvl>
    <w:lvl w:ilvl="5" w:tplc="AAE6A39C">
      <w:start w:val="1"/>
      <w:numFmt w:val="bullet"/>
      <w:lvlText w:val="§"/>
      <w:lvlJc w:val="left"/>
      <w:pPr>
        <w:ind w:left="4309" w:hanging="360"/>
      </w:pPr>
      <w:rPr>
        <w:rFonts w:ascii="Wingdings" w:eastAsia="Wingdings" w:hAnsi="Wingdings" w:cs="Wingdings"/>
      </w:rPr>
    </w:lvl>
    <w:lvl w:ilvl="6" w:tplc="473EA2CE">
      <w:start w:val="1"/>
      <w:numFmt w:val="bullet"/>
      <w:lvlText w:val="·"/>
      <w:lvlJc w:val="left"/>
      <w:pPr>
        <w:ind w:left="5029" w:hanging="360"/>
      </w:pPr>
      <w:rPr>
        <w:rFonts w:ascii="Symbol" w:eastAsia="Symbol" w:hAnsi="Symbol" w:cs="Symbol"/>
      </w:rPr>
    </w:lvl>
    <w:lvl w:ilvl="7" w:tplc="455A1CF4">
      <w:start w:val="1"/>
      <w:numFmt w:val="bullet"/>
      <w:lvlText w:val="o"/>
      <w:lvlJc w:val="left"/>
      <w:pPr>
        <w:ind w:left="5749" w:hanging="360"/>
      </w:pPr>
      <w:rPr>
        <w:rFonts w:ascii="Courier New" w:eastAsia="Courier New" w:hAnsi="Courier New" w:cs="Courier New"/>
      </w:rPr>
    </w:lvl>
    <w:lvl w:ilvl="8" w:tplc="0F5C9B9A">
      <w:start w:val="1"/>
      <w:numFmt w:val="bullet"/>
      <w:lvlText w:val="§"/>
      <w:lvlJc w:val="left"/>
      <w:pPr>
        <w:ind w:left="6469" w:hanging="360"/>
      </w:pPr>
      <w:rPr>
        <w:rFonts w:ascii="Wingdings" w:eastAsia="Wingdings" w:hAnsi="Wingdings" w:cs="Wingdings"/>
      </w:rPr>
    </w:lvl>
  </w:abstractNum>
  <w:abstractNum w:abstractNumId="25" w15:restartNumberingAfterBreak="0">
    <w:nsid w:val="34B42D5A"/>
    <w:multiLevelType w:val="hybridMultilevel"/>
    <w:tmpl w:val="1854A320"/>
    <w:lvl w:ilvl="0" w:tplc="7EF2AB24">
      <w:start w:val="1"/>
      <w:numFmt w:val="bullet"/>
      <w:lvlText w:val="–"/>
      <w:lvlJc w:val="left"/>
      <w:pPr>
        <w:ind w:left="709" w:hanging="360"/>
      </w:pPr>
      <w:rPr>
        <w:rFonts w:ascii="Arial" w:eastAsia="Arial" w:hAnsi="Arial" w:cs="Arial"/>
      </w:rPr>
    </w:lvl>
    <w:lvl w:ilvl="1" w:tplc="29F61546">
      <w:start w:val="1"/>
      <w:numFmt w:val="bullet"/>
      <w:lvlText w:val="o"/>
      <w:lvlJc w:val="left"/>
      <w:pPr>
        <w:ind w:left="1429" w:hanging="360"/>
      </w:pPr>
      <w:rPr>
        <w:rFonts w:ascii="Courier New" w:eastAsia="Courier New" w:hAnsi="Courier New" w:cs="Courier New"/>
      </w:rPr>
    </w:lvl>
    <w:lvl w:ilvl="2" w:tplc="883A7BAE">
      <w:start w:val="1"/>
      <w:numFmt w:val="bullet"/>
      <w:lvlText w:val="§"/>
      <w:lvlJc w:val="left"/>
      <w:pPr>
        <w:ind w:left="2149" w:hanging="360"/>
      </w:pPr>
      <w:rPr>
        <w:rFonts w:ascii="Wingdings" w:eastAsia="Wingdings" w:hAnsi="Wingdings" w:cs="Wingdings"/>
      </w:rPr>
    </w:lvl>
    <w:lvl w:ilvl="3" w:tplc="2E0E547A">
      <w:start w:val="1"/>
      <w:numFmt w:val="bullet"/>
      <w:lvlText w:val="·"/>
      <w:lvlJc w:val="left"/>
      <w:pPr>
        <w:ind w:left="2869" w:hanging="360"/>
      </w:pPr>
      <w:rPr>
        <w:rFonts w:ascii="Symbol" w:eastAsia="Symbol" w:hAnsi="Symbol" w:cs="Symbol"/>
      </w:rPr>
    </w:lvl>
    <w:lvl w:ilvl="4" w:tplc="25827492">
      <w:start w:val="1"/>
      <w:numFmt w:val="bullet"/>
      <w:lvlText w:val="o"/>
      <w:lvlJc w:val="left"/>
      <w:pPr>
        <w:ind w:left="3589" w:hanging="360"/>
      </w:pPr>
      <w:rPr>
        <w:rFonts w:ascii="Courier New" w:eastAsia="Courier New" w:hAnsi="Courier New" w:cs="Courier New"/>
      </w:rPr>
    </w:lvl>
    <w:lvl w:ilvl="5" w:tplc="79E0F7D6">
      <w:start w:val="1"/>
      <w:numFmt w:val="bullet"/>
      <w:lvlText w:val="§"/>
      <w:lvlJc w:val="left"/>
      <w:pPr>
        <w:ind w:left="4309" w:hanging="360"/>
      </w:pPr>
      <w:rPr>
        <w:rFonts w:ascii="Wingdings" w:eastAsia="Wingdings" w:hAnsi="Wingdings" w:cs="Wingdings"/>
      </w:rPr>
    </w:lvl>
    <w:lvl w:ilvl="6" w:tplc="8BC8111A">
      <w:start w:val="1"/>
      <w:numFmt w:val="bullet"/>
      <w:lvlText w:val="·"/>
      <w:lvlJc w:val="left"/>
      <w:pPr>
        <w:ind w:left="5029" w:hanging="360"/>
      </w:pPr>
      <w:rPr>
        <w:rFonts w:ascii="Symbol" w:eastAsia="Symbol" w:hAnsi="Symbol" w:cs="Symbol"/>
      </w:rPr>
    </w:lvl>
    <w:lvl w:ilvl="7" w:tplc="52B45004">
      <w:start w:val="1"/>
      <w:numFmt w:val="bullet"/>
      <w:lvlText w:val="o"/>
      <w:lvlJc w:val="left"/>
      <w:pPr>
        <w:ind w:left="5749" w:hanging="360"/>
      </w:pPr>
      <w:rPr>
        <w:rFonts w:ascii="Courier New" w:eastAsia="Courier New" w:hAnsi="Courier New" w:cs="Courier New"/>
      </w:rPr>
    </w:lvl>
    <w:lvl w:ilvl="8" w:tplc="2C146A62">
      <w:start w:val="1"/>
      <w:numFmt w:val="bullet"/>
      <w:lvlText w:val="§"/>
      <w:lvlJc w:val="left"/>
      <w:pPr>
        <w:ind w:left="6469" w:hanging="360"/>
      </w:pPr>
      <w:rPr>
        <w:rFonts w:ascii="Wingdings" w:eastAsia="Wingdings" w:hAnsi="Wingdings" w:cs="Wingdings"/>
      </w:rPr>
    </w:lvl>
  </w:abstractNum>
  <w:abstractNum w:abstractNumId="26" w15:restartNumberingAfterBreak="0">
    <w:nsid w:val="356644C1"/>
    <w:multiLevelType w:val="hybridMultilevel"/>
    <w:tmpl w:val="C8EEE7BA"/>
    <w:lvl w:ilvl="0" w:tplc="7F24F17C">
      <w:start w:val="1"/>
      <w:numFmt w:val="bullet"/>
      <w:lvlText w:val="–"/>
      <w:lvlJc w:val="left"/>
      <w:pPr>
        <w:ind w:left="709" w:hanging="360"/>
      </w:pPr>
      <w:rPr>
        <w:rFonts w:ascii="Arial" w:eastAsia="Arial" w:hAnsi="Arial" w:cs="Arial"/>
      </w:rPr>
    </w:lvl>
    <w:lvl w:ilvl="1" w:tplc="EB8C1148">
      <w:start w:val="1"/>
      <w:numFmt w:val="bullet"/>
      <w:lvlText w:val="o"/>
      <w:lvlJc w:val="left"/>
      <w:pPr>
        <w:ind w:left="1429" w:hanging="360"/>
      </w:pPr>
      <w:rPr>
        <w:rFonts w:ascii="Courier New" w:eastAsia="Courier New" w:hAnsi="Courier New" w:cs="Courier New"/>
      </w:rPr>
    </w:lvl>
    <w:lvl w:ilvl="2" w:tplc="781A027C">
      <w:start w:val="1"/>
      <w:numFmt w:val="bullet"/>
      <w:lvlText w:val="§"/>
      <w:lvlJc w:val="left"/>
      <w:pPr>
        <w:ind w:left="2149" w:hanging="360"/>
      </w:pPr>
      <w:rPr>
        <w:rFonts w:ascii="Wingdings" w:eastAsia="Wingdings" w:hAnsi="Wingdings" w:cs="Wingdings"/>
      </w:rPr>
    </w:lvl>
    <w:lvl w:ilvl="3" w:tplc="C2AA950C">
      <w:start w:val="1"/>
      <w:numFmt w:val="bullet"/>
      <w:lvlText w:val="·"/>
      <w:lvlJc w:val="left"/>
      <w:pPr>
        <w:ind w:left="2869" w:hanging="360"/>
      </w:pPr>
      <w:rPr>
        <w:rFonts w:ascii="Symbol" w:eastAsia="Symbol" w:hAnsi="Symbol" w:cs="Symbol"/>
      </w:rPr>
    </w:lvl>
    <w:lvl w:ilvl="4" w:tplc="93CEBD1C">
      <w:start w:val="1"/>
      <w:numFmt w:val="bullet"/>
      <w:lvlText w:val="o"/>
      <w:lvlJc w:val="left"/>
      <w:pPr>
        <w:ind w:left="3589" w:hanging="360"/>
      </w:pPr>
      <w:rPr>
        <w:rFonts w:ascii="Courier New" w:eastAsia="Courier New" w:hAnsi="Courier New" w:cs="Courier New"/>
      </w:rPr>
    </w:lvl>
    <w:lvl w:ilvl="5" w:tplc="9462EF8C">
      <w:start w:val="1"/>
      <w:numFmt w:val="bullet"/>
      <w:lvlText w:val="§"/>
      <w:lvlJc w:val="left"/>
      <w:pPr>
        <w:ind w:left="4309" w:hanging="360"/>
      </w:pPr>
      <w:rPr>
        <w:rFonts w:ascii="Wingdings" w:eastAsia="Wingdings" w:hAnsi="Wingdings" w:cs="Wingdings"/>
      </w:rPr>
    </w:lvl>
    <w:lvl w:ilvl="6" w:tplc="780CDBEA">
      <w:start w:val="1"/>
      <w:numFmt w:val="bullet"/>
      <w:lvlText w:val="·"/>
      <w:lvlJc w:val="left"/>
      <w:pPr>
        <w:ind w:left="5029" w:hanging="360"/>
      </w:pPr>
      <w:rPr>
        <w:rFonts w:ascii="Symbol" w:eastAsia="Symbol" w:hAnsi="Symbol" w:cs="Symbol"/>
      </w:rPr>
    </w:lvl>
    <w:lvl w:ilvl="7" w:tplc="456CAD92">
      <w:start w:val="1"/>
      <w:numFmt w:val="bullet"/>
      <w:lvlText w:val="o"/>
      <w:lvlJc w:val="left"/>
      <w:pPr>
        <w:ind w:left="5749" w:hanging="360"/>
      </w:pPr>
      <w:rPr>
        <w:rFonts w:ascii="Courier New" w:eastAsia="Courier New" w:hAnsi="Courier New" w:cs="Courier New"/>
      </w:rPr>
    </w:lvl>
    <w:lvl w:ilvl="8" w:tplc="3DFA0208">
      <w:start w:val="1"/>
      <w:numFmt w:val="bullet"/>
      <w:lvlText w:val="§"/>
      <w:lvlJc w:val="left"/>
      <w:pPr>
        <w:ind w:left="6469" w:hanging="360"/>
      </w:pPr>
      <w:rPr>
        <w:rFonts w:ascii="Wingdings" w:eastAsia="Wingdings" w:hAnsi="Wingdings" w:cs="Wingdings"/>
      </w:rPr>
    </w:lvl>
  </w:abstractNum>
  <w:abstractNum w:abstractNumId="27" w15:restartNumberingAfterBreak="0">
    <w:nsid w:val="382343E1"/>
    <w:multiLevelType w:val="hybridMultilevel"/>
    <w:tmpl w:val="AE441A0A"/>
    <w:lvl w:ilvl="0" w:tplc="533A68A8">
      <w:start w:val="1"/>
      <w:numFmt w:val="bullet"/>
      <w:lvlText w:val="–"/>
      <w:lvlJc w:val="left"/>
      <w:pPr>
        <w:ind w:left="709" w:hanging="360"/>
      </w:pPr>
      <w:rPr>
        <w:rFonts w:ascii="Arial" w:eastAsia="Arial" w:hAnsi="Arial" w:cs="Arial"/>
      </w:rPr>
    </w:lvl>
    <w:lvl w:ilvl="1" w:tplc="6B4CADC4">
      <w:start w:val="1"/>
      <w:numFmt w:val="bullet"/>
      <w:lvlText w:val="o"/>
      <w:lvlJc w:val="left"/>
      <w:pPr>
        <w:ind w:left="1429" w:hanging="360"/>
      </w:pPr>
      <w:rPr>
        <w:rFonts w:ascii="Courier New" w:eastAsia="Courier New" w:hAnsi="Courier New" w:cs="Courier New"/>
      </w:rPr>
    </w:lvl>
    <w:lvl w:ilvl="2" w:tplc="DD2214EC">
      <w:start w:val="1"/>
      <w:numFmt w:val="bullet"/>
      <w:lvlText w:val="§"/>
      <w:lvlJc w:val="left"/>
      <w:pPr>
        <w:ind w:left="2149" w:hanging="360"/>
      </w:pPr>
      <w:rPr>
        <w:rFonts w:ascii="Wingdings" w:eastAsia="Wingdings" w:hAnsi="Wingdings" w:cs="Wingdings"/>
      </w:rPr>
    </w:lvl>
    <w:lvl w:ilvl="3" w:tplc="E6DAD24C">
      <w:start w:val="1"/>
      <w:numFmt w:val="bullet"/>
      <w:lvlText w:val="·"/>
      <w:lvlJc w:val="left"/>
      <w:pPr>
        <w:ind w:left="2869" w:hanging="360"/>
      </w:pPr>
      <w:rPr>
        <w:rFonts w:ascii="Symbol" w:eastAsia="Symbol" w:hAnsi="Symbol" w:cs="Symbol"/>
      </w:rPr>
    </w:lvl>
    <w:lvl w:ilvl="4" w:tplc="322C2AC6">
      <w:start w:val="1"/>
      <w:numFmt w:val="bullet"/>
      <w:lvlText w:val="o"/>
      <w:lvlJc w:val="left"/>
      <w:pPr>
        <w:ind w:left="3589" w:hanging="360"/>
      </w:pPr>
      <w:rPr>
        <w:rFonts w:ascii="Courier New" w:eastAsia="Courier New" w:hAnsi="Courier New" w:cs="Courier New"/>
      </w:rPr>
    </w:lvl>
    <w:lvl w:ilvl="5" w:tplc="6186DBEC">
      <w:start w:val="1"/>
      <w:numFmt w:val="bullet"/>
      <w:lvlText w:val="§"/>
      <w:lvlJc w:val="left"/>
      <w:pPr>
        <w:ind w:left="4309" w:hanging="360"/>
      </w:pPr>
      <w:rPr>
        <w:rFonts w:ascii="Wingdings" w:eastAsia="Wingdings" w:hAnsi="Wingdings" w:cs="Wingdings"/>
      </w:rPr>
    </w:lvl>
    <w:lvl w:ilvl="6" w:tplc="A240D95E">
      <w:start w:val="1"/>
      <w:numFmt w:val="bullet"/>
      <w:lvlText w:val="·"/>
      <w:lvlJc w:val="left"/>
      <w:pPr>
        <w:ind w:left="5029" w:hanging="360"/>
      </w:pPr>
      <w:rPr>
        <w:rFonts w:ascii="Symbol" w:eastAsia="Symbol" w:hAnsi="Symbol" w:cs="Symbol"/>
      </w:rPr>
    </w:lvl>
    <w:lvl w:ilvl="7" w:tplc="7FA2F984">
      <w:start w:val="1"/>
      <w:numFmt w:val="bullet"/>
      <w:lvlText w:val="o"/>
      <w:lvlJc w:val="left"/>
      <w:pPr>
        <w:ind w:left="5749" w:hanging="360"/>
      </w:pPr>
      <w:rPr>
        <w:rFonts w:ascii="Courier New" w:eastAsia="Courier New" w:hAnsi="Courier New" w:cs="Courier New"/>
      </w:rPr>
    </w:lvl>
    <w:lvl w:ilvl="8" w:tplc="0A8271AA">
      <w:start w:val="1"/>
      <w:numFmt w:val="bullet"/>
      <w:lvlText w:val="§"/>
      <w:lvlJc w:val="left"/>
      <w:pPr>
        <w:ind w:left="6469" w:hanging="360"/>
      </w:pPr>
      <w:rPr>
        <w:rFonts w:ascii="Wingdings" w:eastAsia="Wingdings" w:hAnsi="Wingdings" w:cs="Wingdings"/>
      </w:rPr>
    </w:lvl>
  </w:abstractNum>
  <w:abstractNum w:abstractNumId="28" w15:restartNumberingAfterBreak="0">
    <w:nsid w:val="3A047BDC"/>
    <w:multiLevelType w:val="hybridMultilevel"/>
    <w:tmpl w:val="E4FC288C"/>
    <w:lvl w:ilvl="0" w:tplc="CAA47926">
      <w:start w:val="1"/>
      <w:numFmt w:val="bullet"/>
      <w:lvlText w:val="–"/>
      <w:lvlJc w:val="left"/>
      <w:pPr>
        <w:ind w:left="709" w:hanging="360"/>
      </w:pPr>
      <w:rPr>
        <w:rFonts w:ascii="Arial" w:eastAsia="Arial" w:hAnsi="Arial" w:cs="Arial"/>
      </w:rPr>
    </w:lvl>
    <w:lvl w:ilvl="1" w:tplc="3868472A">
      <w:start w:val="1"/>
      <w:numFmt w:val="bullet"/>
      <w:lvlText w:val="o"/>
      <w:lvlJc w:val="left"/>
      <w:pPr>
        <w:ind w:left="1429" w:hanging="360"/>
      </w:pPr>
      <w:rPr>
        <w:rFonts w:ascii="Courier New" w:eastAsia="Courier New" w:hAnsi="Courier New" w:cs="Courier New"/>
      </w:rPr>
    </w:lvl>
    <w:lvl w:ilvl="2" w:tplc="9628FE06">
      <w:start w:val="1"/>
      <w:numFmt w:val="bullet"/>
      <w:lvlText w:val="§"/>
      <w:lvlJc w:val="left"/>
      <w:pPr>
        <w:ind w:left="2149" w:hanging="360"/>
      </w:pPr>
      <w:rPr>
        <w:rFonts w:ascii="Wingdings" w:eastAsia="Wingdings" w:hAnsi="Wingdings" w:cs="Wingdings"/>
      </w:rPr>
    </w:lvl>
    <w:lvl w:ilvl="3" w:tplc="F530F4CA">
      <w:start w:val="1"/>
      <w:numFmt w:val="bullet"/>
      <w:lvlText w:val="·"/>
      <w:lvlJc w:val="left"/>
      <w:pPr>
        <w:ind w:left="2869" w:hanging="360"/>
      </w:pPr>
      <w:rPr>
        <w:rFonts w:ascii="Symbol" w:eastAsia="Symbol" w:hAnsi="Symbol" w:cs="Symbol"/>
      </w:rPr>
    </w:lvl>
    <w:lvl w:ilvl="4" w:tplc="867257CC">
      <w:start w:val="1"/>
      <w:numFmt w:val="bullet"/>
      <w:lvlText w:val="o"/>
      <w:lvlJc w:val="left"/>
      <w:pPr>
        <w:ind w:left="3589" w:hanging="360"/>
      </w:pPr>
      <w:rPr>
        <w:rFonts w:ascii="Courier New" w:eastAsia="Courier New" w:hAnsi="Courier New" w:cs="Courier New"/>
      </w:rPr>
    </w:lvl>
    <w:lvl w:ilvl="5" w:tplc="B796973E">
      <w:start w:val="1"/>
      <w:numFmt w:val="bullet"/>
      <w:lvlText w:val="§"/>
      <w:lvlJc w:val="left"/>
      <w:pPr>
        <w:ind w:left="4309" w:hanging="360"/>
      </w:pPr>
      <w:rPr>
        <w:rFonts w:ascii="Wingdings" w:eastAsia="Wingdings" w:hAnsi="Wingdings" w:cs="Wingdings"/>
      </w:rPr>
    </w:lvl>
    <w:lvl w:ilvl="6" w:tplc="AD760D2C">
      <w:start w:val="1"/>
      <w:numFmt w:val="bullet"/>
      <w:lvlText w:val="·"/>
      <w:lvlJc w:val="left"/>
      <w:pPr>
        <w:ind w:left="5029" w:hanging="360"/>
      </w:pPr>
      <w:rPr>
        <w:rFonts w:ascii="Symbol" w:eastAsia="Symbol" w:hAnsi="Symbol" w:cs="Symbol"/>
      </w:rPr>
    </w:lvl>
    <w:lvl w:ilvl="7" w:tplc="A62A3108">
      <w:start w:val="1"/>
      <w:numFmt w:val="bullet"/>
      <w:lvlText w:val="o"/>
      <w:lvlJc w:val="left"/>
      <w:pPr>
        <w:ind w:left="5749" w:hanging="360"/>
      </w:pPr>
      <w:rPr>
        <w:rFonts w:ascii="Courier New" w:eastAsia="Courier New" w:hAnsi="Courier New" w:cs="Courier New"/>
      </w:rPr>
    </w:lvl>
    <w:lvl w:ilvl="8" w:tplc="5EC4E5B0">
      <w:start w:val="1"/>
      <w:numFmt w:val="bullet"/>
      <w:lvlText w:val="§"/>
      <w:lvlJc w:val="left"/>
      <w:pPr>
        <w:ind w:left="6469" w:hanging="360"/>
      </w:pPr>
      <w:rPr>
        <w:rFonts w:ascii="Wingdings" w:eastAsia="Wingdings" w:hAnsi="Wingdings" w:cs="Wingdings"/>
      </w:rPr>
    </w:lvl>
  </w:abstractNum>
  <w:abstractNum w:abstractNumId="29" w15:restartNumberingAfterBreak="0">
    <w:nsid w:val="40C04C95"/>
    <w:multiLevelType w:val="hybridMultilevel"/>
    <w:tmpl w:val="650ABDFC"/>
    <w:lvl w:ilvl="0" w:tplc="F15E6D06">
      <w:start w:val="1"/>
      <w:numFmt w:val="bullet"/>
      <w:lvlText w:val=""/>
      <w:lvlJc w:val="left"/>
      <w:pPr>
        <w:ind w:left="440" w:hanging="440"/>
      </w:pPr>
      <w:rPr>
        <w:rFonts w:ascii="Wingdings" w:hAnsi="Wingdings" w:hint="default"/>
      </w:rPr>
    </w:lvl>
    <w:lvl w:ilvl="1" w:tplc="F17A9616">
      <w:start w:val="1"/>
      <w:numFmt w:val="bullet"/>
      <w:lvlText w:val=""/>
      <w:lvlJc w:val="left"/>
      <w:pPr>
        <w:ind w:left="880" w:hanging="440"/>
      </w:pPr>
      <w:rPr>
        <w:rFonts w:ascii="Wingdings" w:hAnsi="Wingdings" w:hint="default"/>
      </w:rPr>
    </w:lvl>
    <w:lvl w:ilvl="2" w:tplc="48F0AE24">
      <w:start w:val="1"/>
      <w:numFmt w:val="bullet"/>
      <w:lvlText w:val=""/>
      <w:lvlJc w:val="left"/>
      <w:pPr>
        <w:ind w:left="1320" w:hanging="440"/>
      </w:pPr>
      <w:rPr>
        <w:rFonts w:ascii="Wingdings" w:hAnsi="Wingdings" w:hint="default"/>
      </w:rPr>
    </w:lvl>
    <w:lvl w:ilvl="3" w:tplc="3F2AB286">
      <w:start w:val="1"/>
      <w:numFmt w:val="bullet"/>
      <w:lvlText w:val=""/>
      <w:lvlJc w:val="left"/>
      <w:pPr>
        <w:ind w:left="1760" w:hanging="440"/>
      </w:pPr>
      <w:rPr>
        <w:rFonts w:ascii="Wingdings" w:hAnsi="Wingdings" w:hint="default"/>
      </w:rPr>
    </w:lvl>
    <w:lvl w:ilvl="4" w:tplc="44C0DE50">
      <w:start w:val="1"/>
      <w:numFmt w:val="bullet"/>
      <w:lvlText w:val=""/>
      <w:lvlJc w:val="left"/>
      <w:pPr>
        <w:ind w:left="2200" w:hanging="440"/>
      </w:pPr>
      <w:rPr>
        <w:rFonts w:ascii="Wingdings" w:hAnsi="Wingdings" w:hint="default"/>
      </w:rPr>
    </w:lvl>
    <w:lvl w:ilvl="5" w:tplc="61AEE044">
      <w:start w:val="1"/>
      <w:numFmt w:val="bullet"/>
      <w:lvlText w:val=""/>
      <w:lvlJc w:val="left"/>
      <w:pPr>
        <w:ind w:left="2640" w:hanging="440"/>
      </w:pPr>
      <w:rPr>
        <w:rFonts w:ascii="Wingdings" w:hAnsi="Wingdings" w:hint="default"/>
      </w:rPr>
    </w:lvl>
    <w:lvl w:ilvl="6" w:tplc="50B0FE54">
      <w:start w:val="1"/>
      <w:numFmt w:val="bullet"/>
      <w:lvlText w:val=""/>
      <w:lvlJc w:val="left"/>
      <w:pPr>
        <w:ind w:left="3080" w:hanging="440"/>
      </w:pPr>
      <w:rPr>
        <w:rFonts w:ascii="Wingdings" w:hAnsi="Wingdings" w:hint="default"/>
      </w:rPr>
    </w:lvl>
    <w:lvl w:ilvl="7" w:tplc="A52AD964">
      <w:start w:val="1"/>
      <w:numFmt w:val="bullet"/>
      <w:lvlText w:val=""/>
      <w:lvlJc w:val="left"/>
      <w:pPr>
        <w:ind w:left="3520" w:hanging="440"/>
      </w:pPr>
      <w:rPr>
        <w:rFonts w:ascii="Wingdings" w:hAnsi="Wingdings" w:hint="default"/>
      </w:rPr>
    </w:lvl>
    <w:lvl w:ilvl="8" w:tplc="6386974E">
      <w:start w:val="1"/>
      <w:numFmt w:val="bullet"/>
      <w:lvlText w:val=""/>
      <w:lvlJc w:val="left"/>
      <w:pPr>
        <w:ind w:left="3960" w:hanging="440"/>
      </w:pPr>
      <w:rPr>
        <w:rFonts w:ascii="Wingdings" w:hAnsi="Wingdings" w:hint="default"/>
      </w:rPr>
    </w:lvl>
  </w:abstractNum>
  <w:abstractNum w:abstractNumId="30" w15:restartNumberingAfterBreak="0">
    <w:nsid w:val="465F7268"/>
    <w:multiLevelType w:val="hybridMultilevel"/>
    <w:tmpl w:val="9BFC9FB4"/>
    <w:lvl w:ilvl="0" w:tplc="4C28104E">
      <w:start w:val="1"/>
      <w:numFmt w:val="bullet"/>
      <w:lvlText w:val="–"/>
      <w:lvlJc w:val="left"/>
      <w:pPr>
        <w:ind w:left="709" w:hanging="360"/>
      </w:pPr>
      <w:rPr>
        <w:rFonts w:ascii="Arial" w:eastAsia="Arial" w:hAnsi="Arial" w:cs="Arial"/>
      </w:rPr>
    </w:lvl>
    <w:lvl w:ilvl="1" w:tplc="E12E4DEA">
      <w:start w:val="1"/>
      <w:numFmt w:val="bullet"/>
      <w:lvlText w:val="o"/>
      <w:lvlJc w:val="left"/>
      <w:pPr>
        <w:ind w:left="1429" w:hanging="360"/>
      </w:pPr>
      <w:rPr>
        <w:rFonts w:ascii="Courier New" w:eastAsia="Courier New" w:hAnsi="Courier New" w:cs="Courier New"/>
      </w:rPr>
    </w:lvl>
    <w:lvl w:ilvl="2" w:tplc="5F9E8F66">
      <w:start w:val="1"/>
      <w:numFmt w:val="bullet"/>
      <w:lvlText w:val="§"/>
      <w:lvlJc w:val="left"/>
      <w:pPr>
        <w:ind w:left="2149" w:hanging="360"/>
      </w:pPr>
      <w:rPr>
        <w:rFonts w:ascii="Wingdings" w:eastAsia="Wingdings" w:hAnsi="Wingdings" w:cs="Wingdings"/>
      </w:rPr>
    </w:lvl>
    <w:lvl w:ilvl="3" w:tplc="ABF8E6E4">
      <w:start w:val="1"/>
      <w:numFmt w:val="bullet"/>
      <w:lvlText w:val="·"/>
      <w:lvlJc w:val="left"/>
      <w:pPr>
        <w:ind w:left="2869" w:hanging="360"/>
      </w:pPr>
      <w:rPr>
        <w:rFonts w:ascii="Symbol" w:eastAsia="Symbol" w:hAnsi="Symbol" w:cs="Symbol"/>
      </w:rPr>
    </w:lvl>
    <w:lvl w:ilvl="4" w:tplc="6EA40ACA">
      <w:start w:val="1"/>
      <w:numFmt w:val="bullet"/>
      <w:lvlText w:val="o"/>
      <w:lvlJc w:val="left"/>
      <w:pPr>
        <w:ind w:left="3589" w:hanging="360"/>
      </w:pPr>
      <w:rPr>
        <w:rFonts w:ascii="Courier New" w:eastAsia="Courier New" w:hAnsi="Courier New" w:cs="Courier New"/>
      </w:rPr>
    </w:lvl>
    <w:lvl w:ilvl="5" w:tplc="49D4C4E0">
      <w:start w:val="1"/>
      <w:numFmt w:val="bullet"/>
      <w:lvlText w:val="§"/>
      <w:lvlJc w:val="left"/>
      <w:pPr>
        <w:ind w:left="4309" w:hanging="360"/>
      </w:pPr>
      <w:rPr>
        <w:rFonts w:ascii="Wingdings" w:eastAsia="Wingdings" w:hAnsi="Wingdings" w:cs="Wingdings"/>
      </w:rPr>
    </w:lvl>
    <w:lvl w:ilvl="6" w:tplc="43B6335A">
      <w:start w:val="1"/>
      <w:numFmt w:val="bullet"/>
      <w:lvlText w:val="·"/>
      <w:lvlJc w:val="left"/>
      <w:pPr>
        <w:ind w:left="5029" w:hanging="360"/>
      </w:pPr>
      <w:rPr>
        <w:rFonts w:ascii="Symbol" w:eastAsia="Symbol" w:hAnsi="Symbol" w:cs="Symbol"/>
      </w:rPr>
    </w:lvl>
    <w:lvl w:ilvl="7" w:tplc="4EB4E6EC">
      <w:start w:val="1"/>
      <w:numFmt w:val="bullet"/>
      <w:lvlText w:val="o"/>
      <w:lvlJc w:val="left"/>
      <w:pPr>
        <w:ind w:left="5749" w:hanging="360"/>
      </w:pPr>
      <w:rPr>
        <w:rFonts w:ascii="Courier New" w:eastAsia="Courier New" w:hAnsi="Courier New" w:cs="Courier New"/>
      </w:rPr>
    </w:lvl>
    <w:lvl w:ilvl="8" w:tplc="AA96B78E">
      <w:start w:val="1"/>
      <w:numFmt w:val="bullet"/>
      <w:lvlText w:val="§"/>
      <w:lvlJc w:val="left"/>
      <w:pPr>
        <w:ind w:left="6469" w:hanging="360"/>
      </w:pPr>
      <w:rPr>
        <w:rFonts w:ascii="Wingdings" w:eastAsia="Wingdings" w:hAnsi="Wingdings" w:cs="Wingdings"/>
      </w:rPr>
    </w:lvl>
  </w:abstractNum>
  <w:abstractNum w:abstractNumId="31" w15:restartNumberingAfterBreak="0">
    <w:nsid w:val="482B56F8"/>
    <w:multiLevelType w:val="hybridMultilevel"/>
    <w:tmpl w:val="70F83E28"/>
    <w:lvl w:ilvl="0" w:tplc="FCD2AB0A">
      <w:start w:val="1"/>
      <w:numFmt w:val="bullet"/>
      <w:lvlText w:val=""/>
      <w:lvlJc w:val="left"/>
      <w:pPr>
        <w:ind w:left="360" w:hanging="360"/>
      </w:pPr>
      <w:rPr>
        <w:rFonts w:ascii="Symbol" w:hAnsi="Symbol" w:hint="default"/>
      </w:rPr>
    </w:lvl>
    <w:lvl w:ilvl="1" w:tplc="1D56ED6C">
      <w:start w:val="1"/>
      <w:numFmt w:val="bullet"/>
      <w:lvlText w:val="o"/>
      <w:lvlJc w:val="left"/>
      <w:pPr>
        <w:ind w:left="1080" w:hanging="360"/>
      </w:pPr>
      <w:rPr>
        <w:rFonts w:ascii="Courier New" w:hAnsi="Courier New" w:cs="Courier New" w:hint="default"/>
      </w:rPr>
    </w:lvl>
    <w:lvl w:ilvl="2" w:tplc="DE2E21FE">
      <w:start w:val="1"/>
      <w:numFmt w:val="bullet"/>
      <w:lvlText w:val=""/>
      <w:lvlJc w:val="left"/>
      <w:pPr>
        <w:ind w:left="1800" w:hanging="360"/>
      </w:pPr>
      <w:rPr>
        <w:rFonts w:ascii="Wingdings" w:hAnsi="Wingdings" w:hint="default"/>
      </w:rPr>
    </w:lvl>
    <w:lvl w:ilvl="3" w:tplc="768093B6">
      <w:start w:val="1"/>
      <w:numFmt w:val="bullet"/>
      <w:lvlText w:val=""/>
      <w:lvlJc w:val="left"/>
      <w:pPr>
        <w:ind w:left="2520" w:hanging="360"/>
      </w:pPr>
      <w:rPr>
        <w:rFonts w:ascii="Symbol" w:hAnsi="Symbol" w:hint="default"/>
      </w:rPr>
    </w:lvl>
    <w:lvl w:ilvl="4" w:tplc="13284BAA">
      <w:start w:val="1"/>
      <w:numFmt w:val="bullet"/>
      <w:lvlText w:val="o"/>
      <w:lvlJc w:val="left"/>
      <w:pPr>
        <w:ind w:left="3240" w:hanging="360"/>
      </w:pPr>
      <w:rPr>
        <w:rFonts w:ascii="Courier New" w:hAnsi="Courier New" w:cs="Courier New" w:hint="default"/>
      </w:rPr>
    </w:lvl>
    <w:lvl w:ilvl="5" w:tplc="07CC8D54">
      <w:start w:val="1"/>
      <w:numFmt w:val="bullet"/>
      <w:lvlText w:val=""/>
      <w:lvlJc w:val="left"/>
      <w:pPr>
        <w:ind w:left="3960" w:hanging="360"/>
      </w:pPr>
      <w:rPr>
        <w:rFonts w:ascii="Wingdings" w:hAnsi="Wingdings" w:hint="default"/>
      </w:rPr>
    </w:lvl>
    <w:lvl w:ilvl="6" w:tplc="6004EB02">
      <w:start w:val="1"/>
      <w:numFmt w:val="bullet"/>
      <w:lvlText w:val=""/>
      <w:lvlJc w:val="left"/>
      <w:pPr>
        <w:ind w:left="4680" w:hanging="360"/>
      </w:pPr>
      <w:rPr>
        <w:rFonts w:ascii="Symbol" w:hAnsi="Symbol" w:hint="default"/>
      </w:rPr>
    </w:lvl>
    <w:lvl w:ilvl="7" w:tplc="6AA6FEDC">
      <w:start w:val="1"/>
      <w:numFmt w:val="bullet"/>
      <w:lvlText w:val="o"/>
      <w:lvlJc w:val="left"/>
      <w:pPr>
        <w:ind w:left="5400" w:hanging="360"/>
      </w:pPr>
      <w:rPr>
        <w:rFonts w:ascii="Courier New" w:hAnsi="Courier New" w:cs="Courier New" w:hint="default"/>
      </w:rPr>
    </w:lvl>
    <w:lvl w:ilvl="8" w:tplc="F69E9F48">
      <w:start w:val="1"/>
      <w:numFmt w:val="bullet"/>
      <w:lvlText w:val=""/>
      <w:lvlJc w:val="left"/>
      <w:pPr>
        <w:ind w:left="6120" w:hanging="360"/>
      </w:pPr>
      <w:rPr>
        <w:rFonts w:ascii="Wingdings" w:hAnsi="Wingdings" w:hint="default"/>
      </w:rPr>
    </w:lvl>
  </w:abstractNum>
  <w:abstractNum w:abstractNumId="32" w15:restartNumberingAfterBreak="0">
    <w:nsid w:val="49BD0EC2"/>
    <w:multiLevelType w:val="hybridMultilevel"/>
    <w:tmpl w:val="9A2AA61C"/>
    <w:lvl w:ilvl="0" w:tplc="FE1E858C">
      <w:start w:val="1"/>
      <w:numFmt w:val="bullet"/>
      <w:lvlText w:val="-"/>
      <w:lvlJc w:val="left"/>
      <w:pPr>
        <w:ind w:left="720" w:hanging="360"/>
      </w:pPr>
      <w:rPr>
        <w:rFonts w:ascii="Calibri" w:eastAsia="Calibri" w:hAnsi="Calibri" w:cs="Calibri" w:hint="default"/>
      </w:rPr>
    </w:lvl>
    <w:lvl w:ilvl="1" w:tplc="E154ECBC">
      <w:start w:val="1"/>
      <w:numFmt w:val="bullet"/>
      <w:lvlText w:val="o"/>
      <w:lvlJc w:val="left"/>
      <w:pPr>
        <w:ind w:left="1440" w:hanging="360"/>
      </w:pPr>
      <w:rPr>
        <w:rFonts w:ascii="Courier New" w:hAnsi="Courier New" w:cs="Courier New" w:hint="default"/>
      </w:rPr>
    </w:lvl>
    <w:lvl w:ilvl="2" w:tplc="9D9CF9D8">
      <w:start w:val="1"/>
      <w:numFmt w:val="bullet"/>
      <w:lvlText w:val=""/>
      <w:lvlJc w:val="left"/>
      <w:pPr>
        <w:ind w:left="2160" w:hanging="360"/>
      </w:pPr>
      <w:rPr>
        <w:rFonts w:ascii="Wingdings" w:hAnsi="Wingdings" w:hint="default"/>
      </w:rPr>
    </w:lvl>
    <w:lvl w:ilvl="3" w:tplc="66067988">
      <w:start w:val="1"/>
      <w:numFmt w:val="bullet"/>
      <w:lvlText w:val=""/>
      <w:lvlJc w:val="left"/>
      <w:pPr>
        <w:ind w:left="2880" w:hanging="360"/>
      </w:pPr>
      <w:rPr>
        <w:rFonts w:ascii="Symbol" w:hAnsi="Symbol" w:hint="default"/>
      </w:rPr>
    </w:lvl>
    <w:lvl w:ilvl="4" w:tplc="B4F0EDDE">
      <w:start w:val="1"/>
      <w:numFmt w:val="bullet"/>
      <w:lvlText w:val="o"/>
      <w:lvlJc w:val="left"/>
      <w:pPr>
        <w:ind w:left="3600" w:hanging="360"/>
      </w:pPr>
      <w:rPr>
        <w:rFonts w:ascii="Courier New" w:hAnsi="Courier New" w:cs="Courier New" w:hint="default"/>
      </w:rPr>
    </w:lvl>
    <w:lvl w:ilvl="5" w:tplc="EA649D78">
      <w:start w:val="1"/>
      <w:numFmt w:val="bullet"/>
      <w:lvlText w:val=""/>
      <w:lvlJc w:val="left"/>
      <w:pPr>
        <w:ind w:left="4320" w:hanging="360"/>
      </w:pPr>
      <w:rPr>
        <w:rFonts w:ascii="Wingdings" w:hAnsi="Wingdings" w:hint="default"/>
      </w:rPr>
    </w:lvl>
    <w:lvl w:ilvl="6" w:tplc="A14087A6">
      <w:start w:val="1"/>
      <w:numFmt w:val="bullet"/>
      <w:lvlText w:val=""/>
      <w:lvlJc w:val="left"/>
      <w:pPr>
        <w:ind w:left="5040" w:hanging="360"/>
      </w:pPr>
      <w:rPr>
        <w:rFonts w:ascii="Symbol" w:hAnsi="Symbol" w:hint="default"/>
      </w:rPr>
    </w:lvl>
    <w:lvl w:ilvl="7" w:tplc="7548DCAE">
      <w:start w:val="1"/>
      <w:numFmt w:val="bullet"/>
      <w:lvlText w:val="o"/>
      <w:lvlJc w:val="left"/>
      <w:pPr>
        <w:ind w:left="5760" w:hanging="360"/>
      </w:pPr>
      <w:rPr>
        <w:rFonts w:ascii="Courier New" w:hAnsi="Courier New" w:cs="Courier New" w:hint="default"/>
      </w:rPr>
    </w:lvl>
    <w:lvl w:ilvl="8" w:tplc="839A1156">
      <w:start w:val="1"/>
      <w:numFmt w:val="bullet"/>
      <w:lvlText w:val=""/>
      <w:lvlJc w:val="left"/>
      <w:pPr>
        <w:ind w:left="6480" w:hanging="360"/>
      </w:pPr>
      <w:rPr>
        <w:rFonts w:ascii="Wingdings" w:hAnsi="Wingdings" w:hint="default"/>
      </w:rPr>
    </w:lvl>
  </w:abstractNum>
  <w:abstractNum w:abstractNumId="33" w15:restartNumberingAfterBreak="0">
    <w:nsid w:val="504D6CCC"/>
    <w:multiLevelType w:val="multilevel"/>
    <w:tmpl w:val="21A29B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55CC2BAE"/>
    <w:multiLevelType w:val="hybridMultilevel"/>
    <w:tmpl w:val="C2F4B268"/>
    <w:lvl w:ilvl="0" w:tplc="D8143562">
      <w:start w:val="5"/>
      <w:numFmt w:val="bullet"/>
      <w:lvlText w:val="-"/>
      <w:lvlJc w:val="left"/>
      <w:pPr>
        <w:ind w:left="720" w:hanging="360"/>
      </w:pPr>
      <w:rPr>
        <w:rFonts w:ascii="Times New Roman" w:eastAsia="Arial" w:hAnsi="Times New Roman" w:cs="Times New Roman" w:hint="default"/>
      </w:rPr>
    </w:lvl>
    <w:lvl w:ilvl="1" w:tplc="4E708F8E">
      <w:start w:val="1"/>
      <w:numFmt w:val="bullet"/>
      <w:lvlText w:val="o"/>
      <w:lvlJc w:val="left"/>
      <w:pPr>
        <w:ind w:left="1440" w:hanging="360"/>
      </w:pPr>
      <w:rPr>
        <w:rFonts w:ascii="Courier New" w:hAnsi="Courier New" w:cs="Courier New" w:hint="default"/>
      </w:rPr>
    </w:lvl>
    <w:lvl w:ilvl="2" w:tplc="DA72EA98">
      <w:start w:val="1"/>
      <w:numFmt w:val="bullet"/>
      <w:lvlText w:val=""/>
      <w:lvlJc w:val="left"/>
      <w:pPr>
        <w:ind w:left="2160" w:hanging="360"/>
      </w:pPr>
      <w:rPr>
        <w:rFonts w:ascii="Wingdings" w:hAnsi="Wingdings" w:hint="default"/>
      </w:rPr>
    </w:lvl>
    <w:lvl w:ilvl="3" w:tplc="7ADCE884">
      <w:start w:val="1"/>
      <w:numFmt w:val="bullet"/>
      <w:lvlText w:val=""/>
      <w:lvlJc w:val="left"/>
      <w:pPr>
        <w:ind w:left="2880" w:hanging="360"/>
      </w:pPr>
      <w:rPr>
        <w:rFonts w:ascii="Symbol" w:hAnsi="Symbol" w:hint="default"/>
      </w:rPr>
    </w:lvl>
    <w:lvl w:ilvl="4" w:tplc="9A540D9C">
      <w:start w:val="1"/>
      <w:numFmt w:val="bullet"/>
      <w:lvlText w:val="o"/>
      <w:lvlJc w:val="left"/>
      <w:pPr>
        <w:ind w:left="3600" w:hanging="360"/>
      </w:pPr>
      <w:rPr>
        <w:rFonts w:ascii="Courier New" w:hAnsi="Courier New" w:cs="Courier New" w:hint="default"/>
      </w:rPr>
    </w:lvl>
    <w:lvl w:ilvl="5" w:tplc="81A2A306">
      <w:start w:val="1"/>
      <w:numFmt w:val="bullet"/>
      <w:lvlText w:val=""/>
      <w:lvlJc w:val="left"/>
      <w:pPr>
        <w:ind w:left="4320" w:hanging="360"/>
      </w:pPr>
      <w:rPr>
        <w:rFonts w:ascii="Wingdings" w:hAnsi="Wingdings" w:hint="default"/>
      </w:rPr>
    </w:lvl>
    <w:lvl w:ilvl="6" w:tplc="B6649566">
      <w:start w:val="1"/>
      <w:numFmt w:val="bullet"/>
      <w:lvlText w:val=""/>
      <w:lvlJc w:val="left"/>
      <w:pPr>
        <w:ind w:left="5040" w:hanging="360"/>
      </w:pPr>
      <w:rPr>
        <w:rFonts w:ascii="Symbol" w:hAnsi="Symbol" w:hint="default"/>
      </w:rPr>
    </w:lvl>
    <w:lvl w:ilvl="7" w:tplc="10249212">
      <w:start w:val="1"/>
      <w:numFmt w:val="bullet"/>
      <w:lvlText w:val="o"/>
      <w:lvlJc w:val="left"/>
      <w:pPr>
        <w:ind w:left="5760" w:hanging="360"/>
      </w:pPr>
      <w:rPr>
        <w:rFonts w:ascii="Courier New" w:hAnsi="Courier New" w:cs="Courier New" w:hint="default"/>
      </w:rPr>
    </w:lvl>
    <w:lvl w:ilvl="8" w:tplc="6192BCAC">
      <w:start w:val="1"/>
      <w:numFmt w:val="bullet"/>
      <w:lvlText w:val=""/>
      <w:lvlJc w:val="left"/>
      <w:pPr>
        <w:ind w:left="6480" w:hanging="360"/>
      </w:pPr>
      <w:rPr>
        <w:rFonts w:ascii="Wingdings" w:hAnsi="Wingdings" w:hint="default"/>
      </w:rPr>
    </w:lvl>
  </w:abstractNum>
  <w:abstractNum w:abstractNumId="35" w15:restartNumberingAfterBreak="0">
    <w:nsid w:val="57702C70"/>
    <w:multiLevelType w:val="hybridMultilevel"/>
    <w:tmpl w:val="1AA2F9EC"/>
    <w:lvl w:ilvl="0" w:tplc="5B821CD2">
      <w:start w:val="1"/>
      <w:numFmt w:val="bullet"/>
      <w:lvlText w:val=""/>
      <w:lvlJc w:val="left"/>
      <w:pPr>
        <w:ind w:left="440" w:hanging="440"/>
      </w:pPr>
      <w:rPr>
        <w:rFonts w:ascii="Wingdings" w:hAnsi="Wingdings" w:hint="default"/>
      </w:rPr>
    </w:lvl>
    <w:lvl w:ilvl="1" w:tplc="FAF89790">
      <w:start w:val="1"/>
      <w:numFmt w:val="bullet"/>
      <w:lvlText w:val=""/>
      <w:lvlJc w:val="left"/>
      <w:pPr>
        <w:ind w:left="880" w:hanging="440"/>
      </w:pPr>
      <w:rPr>
        <w:rFonts w:ascii="Wingdings" w:hAnsi="Wingdings" w:hint="default"/>
      </w:rPr>
    </w:lvl>
    <w:lvl w:ilvl="2" w:tplc="F680227A">
      <w:start w:val="1"/>
      <w:numFmt w:val="bullet"/>
      <w:lvlText w:val=""/>
      <w:lvlJc w:val="left"/>
      <w:pPr>
        <w:ind w:left="1320" w:hanging="440"/>
      </w:pPr>
      <w:rPr>
        <w:rFonts w:ascii="Wingdings" w:hAnsi="Wingdings" w:hint="default"/>
      </w:rPr>
    </w:lvl>
    <w:lvl w:ilvl="3" w:tplc="2CDC5DB8">
      <w:start w:val="1"/>
      <w:numFmt w:val="bullet"/>
      <w:lvlText w:val=""/>
      <w:lvlJc w:val="left"/>
      <w:pPr>
        <w:ind w:left="1760" w:hanging="440"/>
      </w:pPr>
      <w:rPr>
        <w:rFonts w:ascii="Wingdings" w:hAnsi="Wingdings" w:hint="default"/>
      </w:rPr>
    </w:lvl>
    <w:lvl w:ilvl="4" w:tplc="B00E975E">
      <w:start w:val="1"/>
      <w:numFmt w:val="bullet"/>
      <w:lvlText w:val=""/>
      <w:lvlJc w:val="left"/>
      <w:pPr>
        <w:ind w:left="2200" w:hanging="440"/>
      </w:pPr>
      <w:rPr>
        <w:rFonts w:ascii="Wingdings" w:hAnsi="Wingdings" w:hint="default"/>
      </w:rPr>
    </w:lvl>
    <w:lvl w:ilvl="5" w:tplc="6BC6F1E8">
      <w:start w:val="1"/>
      <w:numFmt w:val="bullet"/>
      <w:lvlText w:val=""/>
      <w:lvlJc w:val="left"/>
      <w:pPr>
        <w:ind w:left="2640" w:hanging="440"/>
      </w:pPr>
      <w:rPr>
        <w:rFonts w:ascii="Wingdings" w:hAnsi="Wingdings" w:hint="default"/>
      </w:rPr>
    </w:lvl>
    <w:lvl w:ilvl="6" w:tplc="121E5544">
      <w:start w:val="1"/>
      <w:numFmt w:val="bullet"/>
      <w:lvlText w:val=""/>
      <w:lvlJc w:val="left"/>
      <w:pPr>
        <w:ind w:left="3080" w:hanging="440"/>
      </w:pPr>
      <w:rPr>
        <w:rFonts w:ascii="Wingdings" w:hAnsi="Wingdings" w:hint="default"/>
      </w:rPr>
    </w:lvl>
    <w:lvl w:ilvl="7" w:tplc="78B4FB5C">
      <w:start w:val="1"/>
      <w:numFmt w:val="bullet"/>
      <w:lvlText w:val=""/>
      <w:lvlJc w:val="left"/>
      <w:pPr>
        <w:ind w:left="3520" w:hanging="440"/>
      </w:pPr>
      <w:rPr>
        <w:rFonts w:ascii="Wingdings" w:hAnsi="Wingdings" w:hint="default"/>
      </w:rPr>
    </w:lvl>
    <w:lvl w:ilvl="8" w:tplc="93803B7A">
      <w:start w:val="1"/>
      <w:numFmt w:val="bullet"/>
      <w:lvlText w:val=""/>
      <w:lvlJc w:val="left"/>
      <w:pPr>
        <w:ind w:left="3960" w:hanging="440"/>
      </w:pPr>
      <w:rPr>
        <w:rFonts w:ascii="Wingdings" w:hAnsi="Wingdings" w:hint="default"/>
      </w:rPr>
    </w:lvl>
  </w:abstractNum>
  <w:abstractNum w:abstractNumId="36" w15:restartNumberingAfterBreak="0">
    <w:nsid w:val="5C5504EA"/>
    <w:multiLevelType w:val="hybridMultilevel"/>
    <w:tmpl w:val="8166A7CE"/>
    <w:lvl w:ilvl="0" w:tplc="3C281442">
      <w:start w:val="1"/>
      <w:numFmt w:val="bullet"/>
      <w:lvlText w:val="–"/>
      <w:lvlJc w:val="left"/>
      <w:pPr>
        <w:ind w:left="709" w:hanging="360"/>
      </w:pPr>
      <w:rPr>
        <w:rFonts w:ascii="Arial" w:eastAsia="Arial" w:hAnsi="Arial" w:cs="Arial"/>
      </w:rPr>
    </w:lvl>
    <w:lvl w:ilvl="1" w:tplc="9560ED44">
      <w:start w:val="1"/>
      <w:numFmt w:val="bullet"/>
      <w:lvlText w:val="o"/>
      <w:lvlJc w:val="left"/>
      <w:pPr>
        <w:ind w:left="1429" w:hanging="360"/>
      </w:pPr>
      <w:rPr>
        <w:rFonts w:ascii="Courier New" w:eastAsia="Courier New" w:hAnsi="Courier New" w:cs="Courier New"/>
      </w:rPr>
    </w:lvl>
    <w:lvl w:ilvl="2" w:tplc="F20A1D12">
      <w:start w:val="1"/>
      <w:numFmt w:val="bullet"/>
      <w:lvlText w:val="§"/>
      <w:lvlJc w:val="left"/>
      <w:pPr>
        <w:ind w:left="2149" w:hanging="360"/>
      </w:pPr>
      <w:rPr>
        <w:rFonts w:ascii="Wingdings" w:eastAsia="Wingdings" w:hAnsi="Wingdings" w:cs="Wingdings"/>
      </w:rPr>
    </w:lvl>
    <w:lvl w:ilvl="3" w:tplc="A4A49CD0">
      <w:start w:val="1"/>
      <w:numFmt w:val="bullet"/>
      <w:lvlText w:val="·"/>
      <w:lvlJc w:val="left"/>
      <w:pPr>
        <w:ind w:left="2869" w:hanging="360"/>
      </w:pPr>
      <w:rPr>
        <w:rFonts w:ascii="Symbol" w:eastAsia="Symbol" w:hAnsi="Symbol" w:cs="Symbol"/>
      </w:rPr>
    </w:lvl>
    <w:lvl w:ilvl="4" w:tplc="52562A4C">
      <w:start w:val="1"/>
      <w:numFmt w:val="bullet"/>
      <w:lvlText w:val="o"/>
      <w:lvlJc w:val="left"/>
      <w:pPr>
        <w:ind w:left="3589" w:hanging="360"/>
      </w:pPr>
      <w:rPr>
        <w:rFonts w:ascii="Courier New" w:eastAsia="Courier New" w:hAnsi="Courier New" w:cs="Courier New"/>
      </w:rPr>
    </w:lvl>
    <w:lvl w:ilvl="5" w:tplc="F0429990">
      <w:start w:val="1"/>
      <w:numFmt w:val="bullet"/>
      <w:lvlText w:val="§"/>
      <w:lvlJc w:val="left"/>
      <w:pPr>
        <w:ind w:left="4309" w:hanging="360"/>
      </w:pPr>
      <w:rPr>
        <w:rFonts w:ascii="Wingdings" w:eastAsia="Wingdings" w:hAnsi="Wingdings" w:cs="Wingdings"/>
      </w:rPr>
    </w:lvl>
    <w:lvl w:ilvl="6" w:tplc="A8D68E02">
      <w:start w:val="1"/>
      <w:numFmt w:val="bullet"/>
      <w:lvlText w:val="·"/>
      <w:lvlJc w:val="left"/>
      <w:pPr>
        <w:ind w:left="5029" w:hanging="360"/>
      </w:pPr>
      <w:rPr>
        <w:rFonts w:ascii="Symbol" w:eastAsia="Symbol" w:hAnsi="Symbol" w:cs="Symbol"/>
      </w:rPr>
    </w:lvl>
    <w:lvl w:ilvl="7" w:tplc="7D5A7A4A">
      <w:start w:val="1"/>
      <w:numFmt w:val="bullet"/>
      <w:lvlText w:val="o"/>
      <w:lvlJc w:val="left"/>
      <w:pPr>
        <w:ind w:left="5749" w:hanging="360"/>
      </w:pPr>
      <w:rPr>
        <w:rFonts w:ascii="Courier New" w:eastAsia="Courier New" w:hAnsi="Courier New" w:cs="Courier New"/>
      </w:rPr>
    </w:lvl>
    <w:lvl w:ilvl="8" w:tplc="E09A24AA">
      <w:start w:val="1"/>
      <w:numFmt w:val="bullet"/>
      <w:lvlText w:val="§"/>
      <w:lvlJc w:val="left"/>
      <w:pPr>
        <w:ind w:left="6469" w:hanging="360"/>
      </w:pPr>
      <w:rPr>
        <w:rFonts w:ascii="Wingdings" w:eastAsia="Wingdings" w:hAnsi="Wingdings" w:cs="Wingdings"/>
      </w:rPr>
    </w:lvl>
  </w:abstractNum>
  <w:abstractNum w:abstractNumId="37" w15:restartNumberingAfterBreak="0">
    <w:nsid w:val="5D5021ED"/>
    <w:multiLevelType w:val="hybridMultilevel"/>
    <w:tmpl w:val="58F05F24"/>
    <w:lvl w:ilvl="0" w:tplc="5F9E8E6C">
      <w:start w:val="5"/>
      <w:numFmt w:val="bullet"/>
      <w:lvlText w:val="-"/>
      <w:lvlJc w:val="left"/>
      <w:pPr>
        <w:ind w:left="720" w:hanging="360"/>
      </w:pPr>
      <w:rPr>
        <w:rFonts w:ascii="Times New Roman" w:eastAsia="Arial" w:hAnsi="Times New Roman" w:cs="Times New Roman" w:hint="default"/>
      </w:rPr>
    </w:lvl>
    <w:lvl w:ilvl="1" w:tplc="5D609764">
      <w:start w:val="1"/>
      <w:numFmt w:val="bullet"/>
      <w:lvlText w:val="o"/>
      <w:lvlJc w:val="left"/>
      <w:pPr>
        <w:ind w:left="1440" w:hanging="360"/>
      </w:pPr>
      <w:rPr>
        <w:rFonts w:ascii="Courier New" w:hAnsi="Courier New" w:cs="Courier New" w:hint="default"/>
      </w:rPr>
    </w:lvl>
    <w:lvl w:ilvl="2" w:tplc="65585A98">
      <w:start w:val="1"/>
      <w:numFmt w:val="bullet"/>
      <w:lvlText w:val=""/>
      <w:lvlJc w:val="left"/>
      <w:pPr>
        <w:ind w:left="2160" w:hanging="360"/>
      </w:pPr>
      <w:rPr>
        <w:rFonts w:ascii="Wingdings" w:hAnsi="Wingdings" w:hint="default"/>
      </w:rPr>
    </w:lvl>
    <w:lvl w:ilvl="3" w:tplc="D3423FCC">
      <w:start w:val="1"/>
      <w:numFmt w:val="bullet"/>
      <w:lvlText w:val=""/>
      <w:lvlJc w:val="left"/>
      <w:pPr>
        <w:ind w:left="2880" w:hanging="360"/>
      </w:pPr>
      <w:rPr>
        <w:rFonts w:ascii="Symbol" w:hAnsi="Symbol" w:hint="default"/>
      </w:rPr>
    </w:lvl>
    <w:lvl w:ilvl="4" w:tplc="F2D6B6C0">
      <w:start w:val="1"/>
      <w:numFmt w:val="bullet"/>
      <w:lvlText w:val="o"/>
      <w:lvlJc w:val="left"/>
      <w:pPr>
        <w:ind w:left="3600" w:hanging="360"/>
      </w:pPr>
      <w:rPr>
        <w:rFonts w:ascii="Courier New" w:hAnsi="Courier New" w:cs="Courier New" w:hint="default"/>
      </w:rPr>
    </w:lvl>
    <w:lvl w:ilvl="5" w:tplc="75C0CC8A">
      <w:start w:val="1"/>
      <w:numFmt w:val="bullet"/>
      <w:lvlText w:val=""/>
      <w:lvlJc w:val="left"/>
      <w:pPr>
        <w:ind w:left="4320" w:hanging="360"/>
      </w:pPr>
      <w:rPr>
        <w:rFonts w:ascii="Wingdings" w:hAnsi="Wingdings" w:hint="default"/>
      </w:rPr>
    </w:lvl>
    <w:lvl w:ilvl="6" w:tplc="4824E714">
      <w:start w:val="1"/>
      <w:numFmt w:val="bullet"/>
      <w:lvlText w:val=""/>
      <w:lvlJc w:val="left"/>
      <w:pPr>
        <w:ind w:left="5040" w:hanging="360"/>
      </w:pPr>
      <w:rPr>
        <w:rFonts w:ascii="Symbol" w:hAnsi="Symbol" w:hint="default"/>
      </w:rPr>
    </w:lvl>
    <w:lvl w:ilvl="7" w:tplc="93000D28">
      <w:start w:val="1"/>
      <w:numFmt w:val="bullet"/>
      <w:lvlText w:val="o"/>
      <w:lvlJc w:val="left"/>
      <w:pPr>
        <w:ind w:left="5760" w:hanging="360"/>
      </w:pPr>
      <w:rPr>
        <w:rFonts w:ascii="Courier New" w:hAnsi="Courier New" w:cs="Courier New" w:hint="default"/>
      </w:rPr>
    </w:lvl>
    <w:lvl w:ilvl="8" w:tplc="F27892D8">
      <w:start w:val="1"/>
      <w:numFmt w:val="bullet"/>
      <w:lvlText w:val=""/>
      <w:lvlJc w:val="left"/>
      <w:pPr>
        <w:ind w:left="6480" w:hanging="360"/>
      </w:pPr>
      <w:rPr>
        <w:rFonts w:ascii="Wingdings" w:hAnsi="Wingdings" w:hint="default"/>
      </w:rPr>
    </w:lvl>
  </w:abstractNum>
  <w:abstractNum w:abstractNumId="38" w15:restartNumberingAfterBreak="0">
    <w:nsid w:val="63F7502A"/>
    <w:multiLevelType w:val="multilevel"/>
    <w:tmpl w:val="5A8E88F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6870564C"/>
    <w:multiLevelType w:val="hybridMultilevel"/>
    <w:tmpl w:val="D916BFC6"/>
    <w:lvl w:ilvl="0" w:tplc="7F22C380">
      <w:start w:val="1"/>
      <w:numFmt w:val="bullet"/>
      <w:lvlText w:val="-"/>
      <w:lvlJc w:val="left"/>
      <w:pPr>
        <w:ind w:left="720" w:hanging="360"/>
      </w:pPr>
      <w:rPr>
        <w:rFonts w:ascii="Calibri" w:eastAsia="Calibri" w:hAnsi="Calibri" w:cs="Calibri" w:hint="default"/>
      </w:rPr>
    </w:lvl>
    <w:lvl w:ilvl="1" w:tplc="8B608E26">
      <w:start w:val="1"/>
      <w:numFmt w:val="bullet"/>
      <w:lvlText w:val="o"/>
      <w:lvlJc w:val="left"/>
      <w:pPr>
        <w:ind w:left="1440" w:hanging="360"/>
      </w:pPr>
      <w:rPr>
        <w:rFonts w:ascii="Courier New" w:hAnsi="Courier New" w:cs="Courier New" w:hint="default"/>
      </w:rPr>
    </w:lvl>
    <w:lvl w:ilvl="2" w:tplc="CFB4C1D0">
      <w:start w:val="1"/>
      <w:numFmt w:val="bullet"/>
      <w:lvlText w:val=""/>
      <w:lvlJc w:val="left"/>
      <w:pPr>
        <w:ind w:left="2160" w:hanging="360"/>
      </w:pPr>
      <w:rPr>
        <w:rFonts w:ascii="Wingdings" w:hAnsi="Wingdings" w:hint="default"/>
      </w:rPr>
    </w:lvl>
    <w:lvl w:ilvl="3" w:tplc="E23471AA">
      <w:start w:val="1"/>
      <w:numFmt w:val="bullet"/>
      <w:lvlText w:val=""/>
      <w:lvlJc w:val="left"/>
      <w:pPr>
        <w:ind w:left="2880" w:hanging="360"/>
      </w:pPr>
      <w:rPr>
        <w:rFonts w:ascii="Symbol" w:hAnsi="Symbol" w:hint="default"/>
      </w:rPr>
    </w:lvl>
    <w:lvl w:ilvl="4" w:tplc="E3BC2012">
      <w:start w:val="1"/>
      <w:numFmt w:val="bullet"/>
      <w:lvlText w:val="o"/>
      <w:lvlJc w:val="left"/>
      <w:pPr>
        <w:ind w:left="3600" w:hanging="360"/>
      </w:pPr>
      <w:rPr>
        <w:rFonts w:ascii="Courier New" w:hAnsi="Courier New" w:cs="Courier New" w:hint="default"/>
      </w:rPr>
    </w:lvl>
    <w:lvl w:ilvl="5" w:tplc="D31212DC">
      <w:start w:val="1"/>
      <w:numFmt w:val="bullet"/>
      <w:lvlText w:val=""/>
      <w:lvlJc w:val="left"/>
      <w:pPr>
        <w:ind w:left="4320" w:hanging="360"/>
      </w:pPr>
      <w:rPr>
        <w:rFonts w:ascii="Wingdings" w:hAnsi="Wingdings" w:hint="default"/>
      </w:rPr>
    </w:lvl>
    <w:lvl w:ilvl="6" w:tplc="BFF82274">
      <w:start w:val="1"/>
      <w:numFmt w:val="bullet"/>
      <w:lvlText w:val=""/>
      <w:lvlJc w:val="left"/>
      <w:pPr>
        <w:ind w:left="5040" w:hanging="360"/>
      </w:pPr>
      <w:rPr>
        <w:rFonts w:ascii="Symbol" w:hAnsi="Symbol" w:hint="default"/>
      </w:rPr>
    </w:lvl>
    <w:lvl w:ilvl="7" w:tplc="35F6736E">
      <w:start w:val="1"/>
      <w:numFmt w:val="bullet"/>
      <w:lvlText w:val="o"/>
      <w:lvlJc w:val="left"/>
      <w:pPr>
        <w:ind w:left="5760" w:hanging="360"/>
      </w:pPr>
      <w:rPr>
        <w:rFonts w:ascii="Courier New" w:hAnsi="Courier New" w:cs="Courier New" w:hint="default"/>
      </w:rPr>
    </w:lvl>
    <w:lvl w:ilvl="8" w:tplc="9E92B890">
      <w:start w:val="1"/>
      <w:numFmt w:val="bullet"/>
      <w:lvlText w:val=""/>
      <w:lvlJc w:val="left"/>
      <w:pPr>
        <w:ind w:left="6480" w:hanging="360"/>
      </w:pPr>
      <w:rPr>
        <w:rFonts w:ascii="Wingdings" w:hAnsi="Wingdings" w:hint="default"/>
      </w:rPr>
    </w:lvl>
  </w:abstractNum>
  <w:abstractNum w:abstractNumId="40" w15:restartNumberingAfterBreak="0">
    <w:nsid w:val="6AD419D7"/>
    <w:multiLevelType w:val="multilevel"/>
    <w:tmpl w:val="03BC91F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6EDA7D67"/>
    <w:multiLevelType w:val="hybridMultilevel"/>
    <w:tmpl w:val="67628A04"/>
    <w:lvl w:ilvl="0" w:tplc="29EEE78A">
      <w:start w:val="1"/>
      <w:numFmt w:val="bullet"/>
      <w:lvlText w:val="-"/>
      <w:lvlJc w:val="left"/>
      <w:pPr>
        <w:ind w:left="720" w:hanging="360"/>
      </w:pPr>
      <w:rPr>
        <w:rFonts w:ascii="Calibri" w:eastAsia="Calibri" w:hAnsi="Calibri" w:cs="Calibri" w:hint="default"/>
      </w:rPr>
    </w:lvl>
    <w:lvl w:ilvl="1" w:tplc="50FA1096">
      <w:start w:val="1"/>
      <w:numFmt w:val="bullet"/>
      <w:lvlText w:val="o"/>
      <w:lvlJc w:val="left"/>
      <w:pPr>
        <w:ind w:left="1440" w:hanging="360"/>
      </w:pPr>
      <w:rPr>
        <w:rFonts w:ascii="Courier New" w:hAnsi="Courier New" w:cs="Courier New" w:hint="default"/>
      </w:rPr>
    </w:lvl>
    <w:lvl w:ilvl="2" w:tplc="A710BEDC">
      <w:start w:val="1"/>
      <w:numFmt w:val="bullet"/>
      <w:lvlText w:val=""/>
      <w:lvlJc w:val="left"/>
      <w:pPr>
        <w:ind w:left="2160" w:hanging="360"/>
      </w:pPr>
      <w:rPr>
        <w:rFonts w:ascii="Wingdings" w:hAnsi="Wingdings" w:hint="default"/>
      </w:rPr>
    </w:lvl>
    <w:lvl w:ilvl="3" w:tplc="930A9148">
      <w:start w:val="1"/>
      <w:numFmt w:val="bullet"/>
      <w:lvlText w:val=""/>
      <w:lvlJc w:val="left"/>
      <w:pPr>
        <w:ind w:left="2880" w:hanging="360"/>
      </w:pPr>
      <w:rPr>
        <w:rFonts w:ascii="Symbol" w:hAnsi="Symbol" w:hint="default"/>
      </w:rPr>
    </w:lvl>
    <w:lvl w:ilvl="4" w:tplc="11D4712C">
      <w:start w:val="1"/>
      <w:numFmt w:val="bullet"/>
      <w:lvlText w:val="o"/>
      <w:lvlJc w:val="left"/>
      <w:pPr>
        <w:ind w:left="3600" w:hanging="360"/>
      </w:pPr>
      <w:rPr>
        <w:rFonts w:ascii="Courier New" w:hAnsi="Courier New" w:cs="Courier New" w:hint="default"/>
      </w:rPr>
    </w:lvl>
    <w:lvl w:ilvl="5" w:tplc="1CCE957E">
      <w:start w:val="1"/>
      <w:numFmt w:val="bullet"/>
      <w:lvlText w:val=""/>
      <w:lvlJc w:val="left"/>
      <w:pPr>
        <w:ind w:left="4320" w:hanging="360"/>
      </w:pPr>
      <w:rPr>
        <w:rFonts w:ascii="Wingdings" w:hAnsi="Wingdings" w:hint="default"/>
      </w:rPr>
    </w:lvl>
    <w:lvl w:ilvl="6" w:tplc="8698F1AE">
      <w:start w:val="1"/>
      <w:numFmt w:val="bullet"/>
      <w:lvlText w:val=""/>
      <w:lvlJc w:val="left"/>
      <w:pPr>
        <w:ind w:left="5040" w:hanging="360"/>
      </w:pPr>
      <w:rPr>
        <w:rFonts w:ascii="Symbol" w:hAnsi="Symbol" w:hint="default"/>
      </w:rPr>
    </w:lvl>
    <w:lvl w:ilvl="7" w:tplc="1F78B9FC">
      <w:start w:val="1"/>
      <w:numFmt w:val="bullet"/>
      <w:lvlText w:val="o"/>
      <w:lvlJc w:val="left"/>
      <w:pPr>
        <w:ind w:left="5760" w:hanging="360"/>
      </w:pPr>
      <w:rPr>
        <w:rFonts w:ascii="Courier New" w:hAnsi="Courier New" w:cs="Courier New" w:hint="default"/>
      </w:rPr>
    </w:lvl>
    <w:lvl w:ilvl="8" w:tplc="B1C08714">
      <w:start w:val="1"/>
      <w:numFmt w:val="bullet"/>
      <w:lvlText w:val=""/>
      <w:lvlJc w:val="left"/>
      <w:pPr>
        <w:ind w:left="6480" w:hanging="360"/>
      </w:pPr>
      <w:rPr>
        <w:rFonts w:ascii="Wingdings" w:hAnsi="Wingdings" w:hint="default"/>
      </w:rPr>
    </w:lvl>
  </w:abstractNum>
  <w:abstractNum w:abstractNumId="42" w15:restartNumberingAfterBreak="0">
    <w:nsid w:val="70D84FE4"/>
    <w:multiLevelType w:val="multilevel"/>
    <w:tmpl w:val="65587BA4"/>
    <w:lvl w:ilvl="0">
      <w:start w:val="1"/>
      <w:numFmt w:val="decimal"/>
      <w:lvlText w:val="%1"/>
      <w:lvlJc w:val="left"/>
      <w:pPr>
        <w:ind w:left="432" w:hanging="432"/>
      </w:pPr>
      <w:rPr>
        <w:rFonts w:ascii="Times New Roman" w:hAnsi="Times New Roman" w:cs="Times New Roman" w:hint="default"/>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1830DC7"/>
    <w:multiLevelType w:val="hybridMultilevel"/>
    <w:tmpl w:val="81D44216"/>
    <w:lvl w:ilvl="0" w:tplc="C97C2442">
      <w:start w:val="1"/>
      <w:numFmt w:val="bullet"/>
      <w:lvlText w:val=""/>
      <w:lvlJc w:val="left"/>
      <w:pPr>
        <w:ind w:left="720" w:hanging="360"/>
      </w:pPr>
      <w:rPr>
        <w:rFonts w:ascii="Symbol" w:hAnsi="Symbol" w:hint="default"/>
      </w:rPr>
    </w:lvl>
    <w:lvl w:ilvl="1" w:tplc="68782864">
      <w:start w:val="1"/>
      <w:numFmt w:val="bullet"/>
      <w:lvlText w:val="o"/>
      <w:lvlJc w:val="left"/>
      <w:pPr>
        <w:ind w:left="1440" w:hanging="360"/>
      </w:pPr>
      <w:rPr>
        <w:rFonts w:ascii="Courier New" w:hAnsi="Courier New" w:cs="Courier New" w:hint="default"/>
      </w:rPr>
    </w:lvl>
    <w:lvl w:ilvl="2" w:tplc="051A28B2">
      <w:start w:val="1"/>
      <w:numFmt w:val="bullet"/>
      <w:lvlText w:val=""/>
      <w:lvlJc w:val="left"/>
      <w:pPr>
        <w:ind w:left="2160" w:hanging="360"/>
      </w:pPr>
      <w:rPr>
        <w:rFonts w:ascii="Wingdings" w:hAnsi="Wingdings" w:hint="default"/>
      </w:rPr>
    </w:lvl>
    <w:lvl w:ilvl="3" w:tplc="8D046AB4">
      <w:start w:val="1"/>
      <w:numFmt w:val="bullet"/>
      <w:lvlText w:val=""/>
      <w:lvlJc w:val="left"/>
      <w:pPr>
        <w:ind w:left="2880" w:hanging="360"/>
      </w:pPr>
      <w:rPr>
        <w:rFonts w:ascii="Symbol" w:hAnsi="Symbol" w:hint="default"/>
      </w:rPr>
    </w:lvl>
    <w:lvl w:ilvl="4" w:tplc="E998E904">
      <w:start w:val="1"/>
      <w:numFmt w:val="bullet"/>
      <w:lvlText w:val="o"/>
      <w:lvlJc w:val="left"/>
      <w:pPr>
        <w:ind w:left="3600" w:hanging="360"/>
      </w:pPr>
      <w:rPr>
        <w:rFonts w:ascii="Courier New" w:hAnsi="Courier New" w:cs="Courier New" w:hint="default"/>
      </w:rPr>
    </w:lvl>
    <w:lvl w:ilvl="5" w:tplc="E98C452C">
      <w:start w:val="1"/>
      <w:numFmt w:val="bullet"/>
      <w:lvlText w:val=""/>
      <w:lvlJc w:val="left"/>
      <w:pPr>
        <w:ind w:left="4320" w:hanging="360"/>
      </w:pPr>
      <w:rPr>
        <w:rFonts w:ascii="Wingdings" w:hAnsi="Wingdings" w:hint="default"/>
      </w:rPr>
    </w:lvl>
    <w:lvl w:ilvl="6" w:tplc="1EE0DE2C">
      <w:start w:val="1"/>
      <w:numFmt w:val="bullet"/>
      <w:lvlText w:val=""/>
      <w:lvlJc w:val="left"/>
      <w:pPr>
        <w:ind w:left="5040" w:hanging="360"/>
      </w:pPr>
      <w:rPr>
        <w:rFonts w:ascii="Symbol" w:hAnsi="Symbol" w:hint="default"/>
      </w:rPr>
    </w:lvl>
    <w:lvl w:ilvl="7" w:tplc="D52C9C66">
      <w:start w:val="1"/>
      <w:numFmt w:val="bullet"/>
      <w:lvlText w:val="o"/>
      <w:lvlJc w:val="left"/>
      <w:pPr>
        <w:ind w:left="5760" w:hanging="360"/>
      </w:pPr>
      <w:rPr>
        <w:rFonts w:ascii="Courier New" w:hAnsi="Courier New" w:cs="Courier New" w:hint="default"/>
      </w:rPr>
    </w:lvl>
    <w:lvl w:ilvl="8" w:tplc="9B2EA0C4">
      <w:start w:val="1"/>
      <w:numFmt w:val="bullet"/>
      <w:lvlText w:val=""/>
      <w:lvlJc w:val="left"/>
      <w:pPr>
        <w:ind w:left="6480" w:hanging="360"/>
      </w:pPr>
      <w:rPr>
        <w:rFonts w:ascii="Wingdings" w:hAnsi="Wingdings" w:hint="default"/>
      </w:rPr>
    </w:lvl>
  </w:abstractNum>
  <w:abstractNum w:abstractNumId="44" w15:restartNumberingAfterBreak="0">
    <w:nsid w:val="76584F94"/>
    <w:multiLevelType w:val="hybridMultilevel"/>
    <w:tmpl w:val="337EB912"/>
    <w:lvl w:ilvl="0" w:tplc="6652CE5E">
      <w:start w:val="1"/>
      <w:numFmt w:val="bullet"/>
      <w:lvlText w:val=""/>
      <w:lvlJc w:val="left"/>
      <w:pPr>
        <w:ind w:left="720" w:hanging="360"/>
      </w:pPr>
      <w:rPr>
        <w:rFonts w:ascii="Symbol" w:hAnsi="Symbol" w:hint="default"/>
      </w:rPr>
    </w:lvl>
    <w:lvl w:ilvl="1" w:tplc="93A0FACC">
      <w:start w:val="1"/>
      <w:numFmt w:val="bullet"/>
      <w:lvlText w:val="o"/>
      <w:lvlJc w:val="left"/>
      <w:pPr>
        <w:ind w:left="1440" w:hanging="360"/>
      </w:pPr>
      <w:rPr>
        <w:rFonts w:ascii="Courier New" w:hAnsi="Courier New" w:cs="Courier New" w:hint="default"/>
      </w:rPr>
    </w:lvl>
    <w:lvl w:ilvl="2" w:tplc="1ED89C9E">
      <w:start w:val="1"/>
      <w:numFmt w:val="bullet"/>
      <w:lvlText w:val=""/>
      <w:lvlJc w:val="left"/>
      <w:pPr>
        <w:ind w:left="2160" w:hanging="360"/>
      </w:pPr>
      <w:rPr>
        <w:rFonts w:ascii="Wingdings" w:hAnsi="Wingdings" w:hint="default"/>
      </w:rPr>
    </w:lvl>
    <w:lvl w:ilvl="3" w:tplc="F8F459B6">
      <w:start w:val="1"/>
      <w:numFmt w:val="bullet"/>
      <w:lvlText w:val=""/>
      <w:lvlJc w:val="left"/>
      <w:pPr>
        <w:ind w:left="2880" w:hanging="360"/>
      </w:pPr>
      <w:rPr>
        <w:rFonts w:ascii="Symbol" w:hAnsi="Symbol" w:hint="default"/>
      </w:rPr>
    </w:lvl>
    <w:lvl w:ilvl="4" w:tplc="301AA382">
      <w:start w:val="1"/>
      <w:numFmt w:val="bullet"/>
      <w:lvlText w:val="o"/>
      <w:lvlJc w:val="left"/>
      <w:pPr>
        <w:ind w:left="3600" w:hanging="360"/>
      </w:pPr>
      <w:rPr>
        <w:rFonts w:ascii="Courier New" w:hAnsi="Courier New" w:cs="Courier New" w:hint="default"/>
      </w:rPr>
    </w:lvl>
    <w:lvl w:ilvl="5" w:tplc="50B6C6AC">
      <w:start w:val="1"/>
      <w:numFmt w:val="bullet"/>
      <w:lvlText w:val=""/>
      <w:lvlJc w:val="left"/>
      <w:pPr>
        <w:ind w:left="4320" w:hanging="360"/>
      </w:pPr>
      <w:rPr>
        <w:rFonts w:ascii="Wingdings" w:hAnsi="Wingdings" w:hint="default"/>
      </w:rPr>
    </w:lvl>
    <w:lvl w:ilvl="6" w:tplc="5F88642A">
      <w:start w:val="1"/>
      <w:numFmt w:val="bullet"/>
      <w:lvlText w:val=""/>
      <w:lvlJc w:val="left"/>
      <w:pPr>
        <w:ind w:left="5040" w:hanging="360"/>
      </w:pPr>
      <w:rPr>
        <w:rFonts w:ascii="Symbol" w:hAnsi="Symbol" w:hint="default"/>
      </w:rPr>
    </w:lvl>
    <w:lvl w:ilvl="7" w:tplc="FE2A44DE">
      <w:start w:val="1"/>
      <w:numFmt w:val="bullet"/>
      <w:lvlText w:val="o"/>
      <w:lvlJc w:val="left"/>
      <w:pPr>
        <w:ind w:left="5760" w:hanging="360"/>
      </w:pPr>
      <w:rPr>
        <w:rFonts w:ascii="Courier New" w:hAnsi="Courier New" w:cs="Courier New" w:hint="default"/>
      </w:rPr>
    </w:lvl>
    <w:lvl w:ilvl="8" w:tplc="61D6BC5E">
      <w:start w:val="1"/>
      <w:numFmt w:val="bullet"/>
      <w:lvlText w:val=""/>
      <w:lvlJc w:val="left"/>
      <w:pPr>
        <w:ind w:left="6480" w:hanging="360"/>
      </w:pPr>
      <w:rPr>
        <w:rFonts w:ascii="Wingdings" w:hAnsi="Wingdings" w:hint="default"/>
      </w:rPr>
    </w:lvl>
  </w:abstractNum>
  <w:abstractNum w:abstractNumId="45" w15:restartNumberingAfterBreak="0">
    <w:nsid w:val="796B5647"/>
    <w:multiLevelType w:val="hybridMultilevel"/>
    <w:tmpl w:val="4D66D022"/>
    <w:lvl w:ilvl="0" w:tplc="3260E2F0">
      <w:start w:val="1"/>
      <w:numFmt w:val="bullet"/>
      <w:lvlText w:val="–"/>
      <w:lvlJc w:val="left"/>
      <w:pPr>
        <w:ind w:left="709" w:hanging="360"/>
      </w:pPr>
      <w:rPr>
        <w:rFonts w:ascii="Arial" w:eastAsia="Arial" w:hAnsi="Arial" w:cs="Arial"/>
      </w:rPr>
    </w:lvl>
    <w:lvl w:ilvl="1" w:tplc="BA861DE4">
      <w:start w:val="1"/>
      <w:numFmt w:val="bullet"/>
      <w:lvlText w:val="o"/>
      <w:lvlJc w:val="left"/>
      <w:pPr>
        <w:ind w:left="1429" w:hanging="360"/>
      </w:pPr>
      <w:rPr>
        <w:rFonts w:ascii="Courier New" w:eastAsia="Courier New" w:hAnsi="Courier New" w:cs="Courier New"/>
      </w:rPr>
    </w:lvl>
    <w:lvl w:ilvl="2" w:tplc="20FA6DE0">
      <w:start w:val="1"/>
      <w:numFmt w:val="bullet"/>
      <w:lvlText w:val="§"/>
      <w:lvlJc w:val="left"/>
      <w:pPr>
        <w:ind w:left="2149" w:hanging="360"/>
      </w:pPr>
      <w:rPr>
        <w:rFonts w:ascii="Wingdings" w:eastAsia="Wingdings" w:hAnsi="Wingdings" w:cs="Wingdings"/>
      </w:rPr>
    </w:lvl>
    <w:lvl w:ilvl="3" w:tplc="91120A5C">
      <w:start w:val="1"/>
      <w:numFmt w:val="bullet"/>
      <w:lvlText w:val="·"/>
      <w:lvlJc w:val="left"/>
      <w:pPr>
        <w:ind w:left="2869" w:hanging="360"/>
      </w:pPr>
      <w:rPr>
        <w:rFonts w:ascii="Symbol" w:eastAsia="Symbol" w:hAnsi="Symbol" w:cs="Symbol"/>
      </w:rPr>
    </w:lvl>
    <w:lvl w:ilvl="4" w:tplc="AEAA2E86">
      <w:start w:val="1"/>
      <w:numFmt w:val="bullet"/>
      <w:lvlText w:val="o"/>
      <w:lvlJc w:val="left"/>
      <w:pPr>
        <w:ind w:left="3589" w:hanging="360"/>
      </w:pPr>
      <w:rPr>
        <w:rFonts w:ascii="Courier New" w:eastAsia="Courier New" w:hAnsi="Courier New" w:cs="Courier New"/>
      </w:rPr>
    </w:lvl>
    <w:lvl w:ilvl="5" w:tplc="25885956">
      <w:start w:val="1"/>
      <w:numFmt w:val="bullet"/>
      <w:lvlText w:val="§"/>
      <w:lvlJc w:val="left"/>
      <w:pPr>
        <w:ind w:left="4309" w:hanging="360"/>
      </w:pPr>
      <w:rPr>
        <w:rFonts w:ascii="Wingdings" w:eastAsia="Wingdings" w:hAnsi="Wingdings" w:cs="Wingdings"/>
      </w:rPr>
    </w:lvl>
    <w:lvl w:ilvl="6" w:tplc="C1C65288">
      <w:start w:val="1"/>
      <w:numFmt w:val="bullet"/>
      <w:lvlText w:val="·"/>
      <w:lvlJc w:val="left"/>
      <w:pPr>
        <w:ind w:left="5029" w:hanging="360"/>
      </w:pPr>
      <w:rPr>
        <w:rFonts w:ascii="Symbol" w:eastAsia="Symbol" w:hAnsi="Symbol" w:cs="Symbol"/>
      </w:rPr>
    </w:lvl>
    <w:lvl w:ilvl="7" w:tplc="AACE1278">
      <w:start w:val="1"/>
      <w:numFmt w:val="bullet"/>
      <w:lvlText w:val="o"/>
      <w:lvlJc w:val="left"/>
      <w:pPr>
        <w:ind w:left="5749" w:hanging="360"/>
      </w:pPr>
      <w:rPr>
        <w:rFonts w:ascii="Courier New" w:eastAsia="Courier New" w:hAnsi="Courier New" w:cs="Courier New"/>
      </w:rPr>
    </w:lvl>
    <w:lvl w:ilvl="8" w:tplc="FDB6B544">
      <w:start w:val="1"/>
      <w:numFmt w:val="bullet"/>
      <w:lvlText w:val="§"/>
      <w:lvlJc w:val="left"/>
      <w:pPr>
        <w:ind w:left="6469" w:hanging="360"/>
      </w:pPr>
      <w:rPr>
        <w:rFonts w:ascii="Wingdings" w:eastAsia="Wingdings" w:hAnsi="Wingdings" w:cs="Wingdings"/>
      </w:rPr>
    </w:lvl>
  </w:abstractNum>
  <w:abstractNum w:abstractNumId="46" w15:restartNumberingAfterBreak="0">
    <w:nsid w:val="7C82682D"/>
    <w:multiLevelType w:val="hybridMultilevel"/>
    <w:tmpl w:val="8CC4A9FE"/>
    <w:lvl w:ilvl="0" w:tplc="EDA6898A">
      <w:start w:val="5"/>
      <w:numFmt w:val="bullet"/>
      <w:lvlText w:val="-"/>
      <w:lvlJc w:val="left"/>
      <w:pPr>
        <w:ind w:left="720" w:hanging="360"/>
      </w:pPr>
      <w:rPr>
        <w:rFonts w:ascii="Times New Roman" w:eastAsia="Arial" w:hAnsi="Times New Roman" w:cs="Times New Roman" w:hint="default"/>
      </w:rPr>
    </w:lvl>
    <w:lvl w:ilvl="1" w:tplc="F3689A0A">
      <w:start w:val="1"/>
      <w:numFmt w:val="bullet"/>
      <w:lvlText w:val="o"/>
      <w:lvlJc w:val="left"/>
      <w:pPr>
        <w:ind w:left="1440" w:hanging="360"/>
      </w:pPr>
      <w:rPr>
        <w:rFonts w:ascii="Courier New" w:hAnsi="Courier New" w:cs="Courier New" w:hint="default"/>
      </w:rPr>
    </w:lvl>
    <w:lvl w:ilvl="2" w:tplc="18BAF24E">
      <w:start w:val="1"/>
      <w:numFmt w:val="bullet"/>
      <w:lvlText w:val=""/>
      <w:lvlJc w:val="left"/>
      <w:pPr>
        <w:ind w:left="2160" w:hanging="360"/>
      </w:pPr>
      <w:rPr>
        <w:rFonts w:ascii="Wingdings" w:hAnsi="Wingdings" w:hint="default"/>
      </w:rPr>
    </w:lvl>
    <w:lvl w:ilvl="3" w:tplc="54443DAC">
      <w:start w:val="1"/>
      <w:numFmt w:val="bullet"/>
      <w:lvlText w:val=""/>
      <w:lvlJc w:val="left"/>
      <w:pPr>
        <w:ind w:left="2880" w:hanging="360"/>
      </w:pPr>
      <w:rPr>
        <w:rFonts w:ascii="Symbol" w:hAnsi="Symbol" w:hint="default"/>
      </w:rPr>
    </w:lvl>
    <w:lvl w:ilvl="4" w:tplc="76704916">
      <w:start w:val="1"/>
      <w:numFmt w:val="bullet"/>
      <w:lvlText w:val="o"/>
      <w:lvlJc w:val="left"/>
      <w:pPr>
        <w:ind w:left="3600" w:hanging="360"/>
      </w:pPr>
      <w:rPr>
        <w:rFonts w:ascii="Courier New" w:hAnsi="Courier New" w:cs="Courier New" w:hint="default"/>
      </w:rPr>
    </w:lvl>
    <w:lvl w:ilvl="5" w:tplc="3ECC7D36">
      <w:start w:val="1"/>
      <w:numFmt w:val="bullet"/>
      <w:lvlText w:val=""/>
      <w:lvlJc w:val="left"/>
      <w:pPr>
        <w:ind w:left="4320" w:hanging="360"/>
      </w:pPr>
      <w:rPr>
        <w:rFonts w:ascii="Wingdings" w:hAnsi="Wingdings" w:hint="default"/>
      </w:rPr>
    </w:lvl>
    <w:lvl w:ilvl="6" w:tplc="F6B05A86">
      <w:start w:val="1"/>
      <w:numFmt w:val="bullet"/>
      <w:lvlText w:val=""/>
      <w:lvlJc w:val="left"/>
      <w:pPr>
        <w:ind w:left="5040" w:hanging="360"/>
      </w:pPr>
      <w:rPr>
        <w:rFonts w:ascii="Symbol" w:hAnsi="Symbol" w:hint="default"/>
      </w:rPr>
    </w:lvl>
    <w:lvl w:ilvl="7" w:tplc="5B5ADEE0">
      <w:start w:val="1"/>
      <w:numFmt w:val="bullet"/>
      <w:lvlText w:val="o"/>
      <w:lvlJc w:val="left"/>
      <w:pPr>
        <w:ind w:left="5760" w:hanging="360"/>
      </w:pPr>
      <w:rPr>
        <w:rFonts w:ascii="Courier New" w:hAnsi="Courier New" w:cs="Courier New" w:hint="default"/>
      </w:rPr>
    </w:lvl>
    <w:lvl w:ilvl="8" w:tplc="F670A9AC">
      <w:start w:val="1"/>
      <w:numFmt w:val="bullet"/>
      <w:lvlText w:val=""/>
      <w:lvlJc w:val="left"/>
      <w:pPr>
        <w:ind w:left="6480" w:hanging="360"/>
      </w:pPr>
      <w:rPr>
        <w:rFonts w:ascii="Wingdings" w:hAnsi="Wingdings" w:hint="default"/>
      </w:rPr>
    </w:lvl>
  </w:abstractNum>
  <w:abstractNum w:abstractNumId="47" w15:restartNumberingAfterBreak="0">
    <w:nsid w:val="7EB5371E"/>
    <w:multiLevelType w:val="hybridMultilevel"/>
    <w:tmpl w:val="60F86754"/>
    <w:lvl w:ilvl="0" w:tplc="6CAA3B2E">
      <w:start w:val="1"/>
      <w:numFmt w:val="bullet"/>
      <w:lvlText w:val="–"/>
      <w:lvlJc w:val="left"/>
      <w:pPr>
        <w:ind w:left="709" w:hanging="360"/>
      </w:pPr>
      <w:rPr>
        <w:rFonts w:ascii="Arial" w:eastAsia="Arial" w:hAnsi="Arial" w:cs="Arial"/>
      </w:rPr>
    </w:lvl>
    <w:lvl w:ilvl="1" w:tplc="B58EAFB6">
      <w:start w:val="1"/>
      <w:numFmt w:val="bullet"/>
      <w:lvlText w:val="o"/>
      <w:lvlJc w:val="left"/>
      <w:pPr>
        <w:ind w:left="1429" w:hanging="360"/>
      </w:pPr>
      <w:rPr>
        <w:rFonts w:ascii="Courier New" w:eastAsia="Courier New" w:hAnsi="Courier New" w:cs="Courier New"/>
      </w:rPr>
    </w:lvl>
    <w:lvl w:ilvl="2" w:tplc="6D0027A0">
      <w:start w:val="1"/>
      <w:numFmt w:val="bullet"/>
      <w:lvlText w:val="§"/>
      <w:lvlJc w:val="left"/>
      <w:pPr>
        <w:ind w:left="2149" w:hanging="360"/>
      </w:pPr>
      <w:rPr>
        <w:rFonts w:ascii="Wingdings" w:eastAsia="Wingdings" w:hAnsi="Wingdings" w:cs="Wingdings"/>
      </w:rPr>
    </w:lvl>
    <w:lvl w:ilvl="3" w:tplc="836655EC">
      <w:start w:val="1"/>
      <w:numFmt w:val="bullet"/>
      <w:lvlText w:val="·"/>
      <w:lvlJc w:val="left"/>
      <w:pPr>
        <w:ind w:left="2869" w:hanging="360"/>
      </w:pPr>
      <w:rPr>
        <w:rFonts w:ascii="Symbol" w:eastAsia="Symbol" w:hAnsi="Symbol" w:cs="Symbol"/>
      </w:rPr>
    </w:lvl>
    <w:lvl w:ilvl="4" w:tplc="A3AA3C10">
      <w:start w:val="1"/>
      <w:numFmt w:val="bullet"/>
      <w:lvlText w:val="o"/>
      <w:lvlJc w:val="left"/>
      <w:pPr>
        <w:ind w:left="3589" w:hanging="360"/>
      </w:pPr>
      <w:rPr>
        <w:rFonts w:ascii="Courier New" w:eastAsia="Courier New" w:hAnsi="Courier New" w:cs="Courier New"/>
      </w:rPr>
    </w:lvl>
    <w:lvl w:ilvl="5" w:tplc="813EBAB0">
      <w:start w:val="1"/>
      <w:numFmt w:val="bullet"/>
      <w:lvlText w:val="§"/>
      <w:lvlJc w:val="left"/>
      <w:pPr>
        <w:ind w:left="4309" w:hanging="360"/>
      </w:pPr>
      <w:rPr>
        <w:rFonts w:ascii="Wingdings" w:eastAsia="Wingdings" w:hAnsi="Wingdings" w:cs="Wingdings"/>
      </w:rPr>
    </w:lvl>
    <w:lvl w:ilvl="6" w:tplc="68ACFC66">
      <w:start w:val="1"/>
      <w:numFmt w:val="bullet"/>
      <w:lvlText w:val="·"/>
      <w:lvlJc w:val="left"/>
      <w:pPr>
        <w:ind w:left="5029" w:hanging="360"/>
      </w:pPr>
      <w:rPr>
        <w:rFonts w:ascii="Symbol" w:eastAsia="Symbol" w:hAnsi="Symbol" w:cs="Symbol"/>
      </w:rPr>
    </w:lvl>
    <w:lvl w:ilvl="7" w:tplc="A09872E6">
      <w:start w:val="1"/>
      <w:numFmt w:val="bullet"/>
      <w:lvlText w:val="o"/>
      <w:lvlJc w:val="left"/>
      <w:pPr>
        <w:ind w:left="5749" w:hanging="360"/>
      </w:pPr>
      <w:rPr>
        <w:rFonts w:ascii="Courier New" w:eastAsia="Courier New" w:hAnsi="Courier New" w:cs="Courier New"/>
      </w:rPr>
    </w:lvl>
    <w:lvl w:ilvl="8" w:tplc="7F30C2A0">
      <w:start w:val="1"/>
      <w:numFmt w:val="bullet"/>
      <w:lvlText w:val="§"/>
      <w:lvlJc w:val="left"/>
      <w:pPr>
        <w:ind w:left="6469" w:hanging="360"/>
      </w:pPr>
      <w:rPr>
        <w:rFonts w:ascii="Wingdings" w:eastAsia="Wingdings" w:hAnsi="Wingdings" w:cs="Wingdings"/>
      </w:rPr>
    </w:lvl>
  </w:abstractNum>
  <w:num w:numId="1">
    <w:abstractNumId w:val="31"/>
  </w:num>
  <w:num w:numId="2">
    <w:abstractNumId w:val="12"/>
  </w:num>
  <w:num w:numId="3">
    <w:abstractNumId w:val="9"/>
  </w:num>
  <w:num w:numId="4">
    <w:abstractNumId w:val="17"/>
  </w:num>
  <w:num w:numId="5">
    <w:abstractNumId w:val="44"/>
  </w:num>
  <w:num w:numId="6">
    <w:abstractNumId w:val="22"/>
  </w:num>
  <w:num w:numId="7">
    <w:abstractNumId w:val="18"/>
  </w:num>
  <w:num w:numId="8">
    <w:abstractNumId w:val="42"/>
  </w:num>
  <w:num w:numId="9">
    <w:abstractNumId w:val="19"/>
  </w:num>
  <w:num w:numId="10">
    <w:abstractNumId w:val="8"/>
  </w:num>
  <w:num w:numId="11">
    <w:abstractNumId w:val="43"/>
  </w:num>
  <w:num w:numId="12">
    <w:abstractNumId w:val="11"/>
  </w:num>
  <w:num w:numId="13">
    <w:abstractNumId w:val="37"/>
  </w:num>
  <w:num w:numId="14">
    <w:abstractNumId w:val="46"/>
  </w:num>
  <w:num w:numId="15">
    <w:abstractNumId w:val="29"/>
  </w:num>
  <w:num w:numId="16">
    <w:abstractNumId w:val="14"/>
  </w:num>
  <w:num w:numId="17">
    <w:abstractNumId w:val="2"/>
  </w:num>
  <w:num w:numId="18">
    <w:abstractNumId w:val="35"/>
  </w:num>
  <w:num w:numId="19">
    <w:abstractNumId w:val="34"/>
  </w:num>
  <w:num w:numId="20">
    <w:abstractNumId w:val="16"/>
  </w:num>
  <w:num w:numId="21">
    <w:abstractNumId w:val="32"/>
  </w:num>
  <w:num w:numId="22">
    <w:abstractNumId w:val="15"/>
  </w:num>
  <w:num w:numId="23">
    <w:abstractNumId w:val="0"/>
  </w:num>
  <w:num w:numId="24">
    <w:abstractNumId w:val="41"/>
  </w:num>
  <w:num w:numId="25">
    <w:abstractNumId w:val="20"/>
  </w:num>
  <w:num w:numId="26">
    <w:abstractNumId w:val="38"/>
  </w:num>
  <w:num w:numId="27">
    <w:abstractNumId w:val="23"/>
  </w:num>
  <w:num w:numId="28">
    <w:abstractNumId w:val="28"/>
  </w:num>
  <w:num w:numId="29">
    <w:abstractNumId w:val="30"/>
  </w:num>
  <w:num w:numId="30">
    <w:abstractNumId w:val="27"/>
  </w:num>
  <w:num w:numId="31">
    <w:abstractNumId w:val="13"/>
  </w:num>
  <w:num w:numId="32">
    <w:abstractNumId w:val="7"/>
  </w:num>
  <w:num w:numId="33">
    <w:abstractNumId w:val="3"/>
  </w:num>
  <w:num w:numId="34">
    <w:abstractNumId w:val="24"/>
  </w:num>
  <w:num w:numId="35">
    <w:abstractNumId w:val="10"/>
  </w:num>
  <w:num w:numId="36">
    <w:abstractNumId w:val="1"/>
  </w:num>
  <w:num w:numId="37">
    <w:abstractNumId w:val="45"/>
  </w:num>
  <w:num w:numId="38">
    <w:abstractNumId w:val="39"/>
  </w:num>
  <w:num w:numId="39">
    <w:abstractNumId w:val="4"/>
  </w:num>
  <w:num w:numId="40">
    <w:abstractNumId w:val="40"/>
  </w:num>
  <w:num w:numId="41">
    <w:abstractNumId w:val="33"/>
  </w:num>
  <w:num w:numId="42">
    <w:abstractNumId w:val="21"/>
  </w:num>
  <w:num w:numId="43">
    <w:abstractNumId w:val="25"/>
  </w:num>
  <w:num w:numId="44">
    <w:abstractNumId w:val="36"/>
  </w:num>
  <w:num w:numId="45">
    <w:abstractNumId w:val="5"/>
  </w:num>
  <w:num w:numId="46">
    <w:abstractNumId w:val="6"/>
  </w:num>
  <w:num w:numId="47">
    <w:abstractNumId w:val="26"/>
  </w:num>
  <w:num w:numId="48">
    <w:abstractNumId w:val="4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manuel Thomas">
    <w15:presenceInfo w15:providerId="None" w15:userId="Emmanuel Thom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018"/>
    <w:rsid w:val="0005022D"/>
    <w:rsid w:val="00060E3E"/>
    <w:rsid w:val="000871B4"/>
    <w:rsid w:val="000C73CF"/>
    <w:rsid w:val="000F0690"/>
    <w:rsid w:val="001A41FE"/>
    <w:rsid w:val="001B4917"/>
    <w:rsid w:val="001E74DE"/>
    <w:rsid w:val="001F538F"/>
    <w:rsid w:val="002472AE"/>
    <w:rsid w:val="00247EBA"/>
    <w:rsid w:val="002632BB"/>
    <w:rsid w:val="002771ED"/>
    <w:rsid w:val="00303C4F"/>
    <w:rsid w:val="00317284"/>
    <w:rsid w:val="00335830"/>
    <w:rsid w:val="0035491F"/>
    <w:rsid w:val="00370C32"/>
    <w:rsid w:val="003A11DD"/>
    <w:rsid w:val="00425F3B"/>
    <w:rsid w:val="004D50C8"/>
    <w:rsid w:val="00500BE1"/>
    <w:rsid w:val="005663BA"/>
    <w:rsid w:val="00585939"/>
    <w:rsid w:val="005B5111"/>
    <w:rsid w:val="005B7F62"/>
    <w:rsid w:val="005F5B59"/>
    <w:rsid w:val="006137D7"/>
    <w:rsid w:val="006A6974"/>
    <w:rsid w:val="006B1790"/>
    <w:rsid w:val="006D29E0"/>
    <w:rsid w:val="00716F6B"/>
    <w:rsid w:val="00722B91"/>
    <w:rsid w:val="007233E5"/>
    <w:rsid w:val="0073409D"/>
    <w:rsid w:val="00743C39"/>
    <w:rsid w:val="00781931"/>
    <w:rsid w:val="007B79D3"/>
    <w:rsid w:val="00850538"/>
    <w:rsid w:val="00856E7F"/>
    <w:rsid w:val="00881DA2"/>
    <w:rsid w:val="008A368E"/>
    <w:rsid w:val="008A7215"/>
    <w:rsid w:val="00900749"/>
    <w:rsid w:val="00913869"/>
    <w:rsid w:val="00982A0C"/>
    <w:rsid w:val="009C2DE3"/>
    <w:rsid w:val="009E1FF3"/>
    <w:rsid w:val="009F0ACF"/>
    <w:rsid w:val="009F4C39"/>
    <w:rsid w:val="00A61ECC"/>
    <w:rsid w:val="00A66392"/>
    <w:rsid w:val="00AB6B07"/>
    <w:rsid w:val="00B1497E"/>
    <w:rsid w:val="00B42C3B"/>
    <w:rsid w:val="00B95470"/>
    <w:rsid w:val="00BC085B"/>
    <w:rsid w:val="00BC3B1E"/>
    <w:rsid w:val="00C40729"/>
    <w:rsid w:val="00C45738"/>
    <w:rsid w:val="00C82424"/>
    <w:rsid w:val="00CE75C3"/>
    <w:rsid w:val="00D43E3E"/>
    <w:rsid w:val="00D44428"/>
    <w:rsid w:val="00D45212"/>
    <w:rsid w:val="00D70E7D"/>
    <w:rsid w:val="00DA25F9"/>
    <w:rsid w:val="00DB58D6"/>
    <w:rsid w:val="00E17173"/>
    <w:rsid w:val="00E37134"/>
    <w:rsid w:val="00E61018"/>
    <w:rsid w:val="00E67C0F"/>
    <w:rsid w:val="00E7534C"/>
    <w:rsid w:val="00EA7B8E"/>
    <w:rsid w:val="00F101BA"/>
    <w:rsid w:val="00F26432"/>
    <w:rsid w:val="00F825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5C198"/>
  <w15:docId w15:val="{861A4CA3-12EA-4C91-A92A-F64EE5B9E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w:sz w:val="24"/>
      <w:szCs w:val="24"/>
    </w:rPr>
  </w:style>
  <w:style w:type="paragraph" w:styleId="Heading1">
    <w:name w:val="heading 1"/>
    <w:basedOn w:val="Normal"/>
    <w:next w:val="Normal"/>
    <w:link w:val="Heading1Char"/>
    <w:uiPriority w:val="9"/>
    <w:qFormat/>
    <w:pPr>
      <w:keepNext/>
      <w:numPr>
        <w:numId w:val="20"/>
      </w:numPr>
      <w:spacing w:before="240" w:after="60"/>
      <w:outlineLvl w:val="0"/>
    </w:pPr>
    <w:rPr>
      <w:rFonts w:ascii="Cambria" w:eastAsia="Cambria" w:hAnsi="Cambria"/>
      <w:b/>
      <w:bCs/>
      <w:sz w:val="32"/>
      <w:szCs w:val="32"/>
    </w:rPr>
  </w:style>
  <w:style w:type="paragraph" w:styleId="Heading2">
    <w:name w:val="heading 2"/>
    <w:basedOn w:val="Normal"/>
    <w:next w:val="Normal"/>
    <w:link w:val="Heading2Char"/>
    <w:uiPriority w:val="9"/>
    <w:unhideWhenUsed/>
    <w:qFormat/>
    <w:pPr>
      <w:keepNext/>
      <w:numPr>
        <w:ilvl w:val="1"/>
        <w:numId w:val="20"/>
      </w:numPr>
      <w:spacing w:before="240" w:after="60"/>
      <w:outlineLvl w:val="1"/>
    </w:pPr>
    <w:rPr>
      <w:rFonts w:ascii="Cambria" w:eastAsia="Cambria" w:hAnsi="Cambria" w:cs="Cambria"/>
      <w:b/>
      <w:bCs/>
      <w:i/>
      <w:iCs/>
      <w:sz w:val="28"/>
      <w:szCs w:val="28"/>
    </w:rPr>
  </w:style>
  <w:style w:type="paragraph" w:styleId="Heading3">
    <w:name w:val="heading 3"/>
    <w:basedOn w:val="Normal"/>
    <w:next w:val="Normal"/>
    <w:link w:val="Heading3Char"/>
    <w:uiPriority w:val="9"/>
    <w:unhideWhenUsed/>
    <w:qFormat/>
    <w:pPr>
      <w:keepNext/>
      <w:numPr>
        <w:ilvl w:val="2"/>
        <w:numId w:val="20"/>
      </w:numPr>
      <w:spacing w:before="240" w:after="60"/>
      <w:outlineLvl w:val="2"/>
    </w:pPr>
    <w:rPr>
      <w:rFonts w:ascii="Cambria" w:eastAsia="Cambria" w:hAnsi="Cambria" w:cs="Cambria"/>
      <w:b/>
      <w:bCs/>
      <w:sz w:val="26"/>
      <w:szCs w:val="26"/>
    </w:rPr>
  </w:style>
  <w:style w:type="paragraph" w:styleId="Heading4">
    <w:name w:val="heading 4"/>
    <w:basedOn w:val="Normal"/>
    <w:next w:val="Normal"/>
    <w:link w:val="Heading4Char"/>
    <w:uiPriority w:val="9"/>
    <w:semiHidden/>
    <w:unhideWhenUsed/>
    <w:qFormat/>
    <w:pPr>
      <w:keepNext/>
      <w:numPr>
        <w:ilvl w:val="3"/>
        <w:numId w:val="20"/>
      </w:numPr>
      <w:spacing w:before="240" w:after="60"/>
      <w:outlineLvl w:val="3"/>
    </w:pPr>
    <w:rPr>
      <w:rFonts w:cs="Times New Roman"/>
      <w:b/>
      <w:bCs/>
      <w:sz w:val="28"/>
      <w:szCs w:val="28"/>
    </w:rPr>
  </w:style>
  <w:style w:type="paragraph" w:styleId="Heading5">
    <w:name w:val="heading 5"/>
    <w:basedOn w:val="Normal"/>
    <w:next w:val="Normal"/>
    <w:link w:val="Heading5Char"/>
    <w:uiPriority w:val="9"/>
    <w:semiHidden/>
    <w:unhideWhenUsed/>
    <w:qFormat/>
    <w:pPr>
      <w:numPr>
        <w:ilvl w:val="4"/>
        <w:numId w:val="20"/>
      </w:numPr>
      <w:spacing w:before="240" w:after="60"/>
      <w:outlineLvl w:val="4"/>
    </w:pPr>
    <w:rPr>
      <w:rFonts w:cs="Times New Roman"/>
      <w:b/>
      <w:bCs/>
      <w:i/>
      <w:iCs/>
      <w:sz w:val="26"/>
      <w:szCs w:val="26"/>
    </w:rPr>
  </w:style>
  <w:style w:type="paragraph" w:styleId="Heading6">
    <w:name w:val="heading 6"/>
    <w:basedOn w:val="Normal"/>
    <w:next w:val="Normal"/>
    <w:link w:val="Heading6Char"/>
    <w:uiPriority w:val="9"/>
    <w:semiHidden/>
    <w:unhideWhenUsed/>
    <w:qFormat/>
    <w:pPr>
      <w:numPr>
        <w:ilvl w:val="5"/>
        <w:numId w:val="20"/>
      </w:numPr>
      <w:spacing w:before="240" w:after="60"/>
      <w:outlineLvl w:val="5"/>
    </w:pPr>
    <w:rPr>
      <w:rFonts w:cs="Times New Roman"/>
      <w:b/>
      <w:bCs/>
      <w:sz w:val="22"/>
      <w:szCs w:val="22"/>
    </w:rPr>
  </w:style>
  <w:style w:type="paragraph" w:styleId="Heading7">
    <w:name w:val="heading 7"/>
    <w:basedOn w:val="Normal"/>
    <w:next w:val="Normal"/>
    <w:link w:val="Heading7Char"/>
    <w:uiPriority w:val="9"/>
    <w:semiHidden/>
    <w:unhideWhenUsed/>
    <w:qFormat/>
    <w:pPr>
      <w:numPr>
        <w:ilvl w:val="6"/>
        <w:numId w:val="20"/>
      </w:numPr>
      <w:spacing w:before="240" w:after="60"/>
      <w:outlineLvl w:val="6"/>
    </w:pPr>
    <w:rPr>
      <w:rFonts w:cs="Times New Roman"/>
    </w:rPr>
  </w:style>
  <w:style w:type="paragraph" w:styleId="Heading8">
    <w:name w:val="heading 8"/>
    <w:basedOn w:val="Normal"/>
    <w:next w:val="Normal"/>
    <w:link w:val="Heading8Char"/>
    <w:uiPriority w:val="9"/>
    <w:semiHidden/>
    <w:unhideWhenUsed/>
    <w:qFormat/>
    <w:pPr>
      <w:numPr>
        <w:ilvl w:val="7"/>
        <w:numId w:val="20"/>
      </w:numPr>
      <w:spacing w:before="240" w:after="60"/>
      <w:outlineLvl w:val="7"/>
    </w:pPr>
    <w:rPr>
      <w:rFonts w:cs="Times New Roman"/>
      <w:i/>
      <w:iCs/>
    </w:rPr>
  </w:style>
  <w:style w:type="paragraph" w:styleId="Heading9">
    <w:name w:val="heading 9"/>
    <w:basedOn w:val="Normal"/>
    <w:next w:val="Normal"/>
    <w:link w:val="Heading9Char"/>
    <w:uiPriority w:val="9"/>
    <w:semiHidden/>
    <w:unhideWhenUsed/>
    <w:qFormat/>
    <w:pPr>
      <w:numPr>
        <w:ilvl w:val="8"/>
        <w:numId w:val="20"/>
      </w:numPr>
      <w:spacing w:before="240" w:after="60"/>
      <w:outlineLvl w:val="8"/>
    </w:pPr>
    <w:rPr>
      <w:rFonts w:ascii="Cambria" w:eastAsia="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Normal"/>
    <w:uiPriority w:val="99"/>
    <w:rPr>
      <w:color w:val="404040"/>
      <w:sz w:val="20"/>
      <w:szCs w:val="20"/>
      <w:lang w:val="en-NL" w:eastAsia="zh-CN"/>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 w:val="20"/>
      <w:szCs w:val="20"/>
      <w:lang w:val="en-NL" w:eastAsia="zh-CN"/>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Normal"/>
    <w:uiPriority w:val="99"/>
    <w:rPr>
      <w:color w:val="404040"/>
      <w:sz w:val="20"/>
      <w:szCs w:val="20"/>
      <w:lang w:val="en-NL" w:eastAsia="zh-CN"/>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Normal"/>
    <w:uiPriority w:val="99"/>
    <w:rPr>
      <w:color w:val="404040"/>
      <w:sz w:val="20"/>
      <w:szCs w:val="20"/>
      <w:lang w:val="en-NL" w:eastAsia="zh-CN"/>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Normal"/>
    <w:uiPriority w:val="99"/>
    <w:rPr>
      <w:color w:val="404040"/>
      <w:sz w:val="20"/>
      <w:szCs w:val="20"/>
      <w:lang w:val="en-NL" w:eastAsia="zh-CN"/>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Normal"/>
    <w:uiPriority w:val="99"/>
    <w:rPr>
      <w:color w:val="404040"/>
      <w:sz w:val="20"/>
      <w:szCs w:val="20"/>
      <w:lang w:val="en-NL" w:eastAsia="zh-CN"/>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Normal"/>
    <w:uiPriority w:val="99"/>
    <w:rPr>
      <w:color w:val="404040"/>
      <w:sz w:val="20"/>
      <w:szCs w:val="20"/>
      <w:lang w:val="en-NL" w:eastAsia="zh-CN"/>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FootnoteText">
    <w:name w:val="footnote text"/>
    <w:basedOn w:val="Normal"/>
    <w:link w:val="FootnoteTextChar"/>
    <w:uiPriority w:val="99"/>
    <w:semiHidden/>
    <w:unhideWhenUsed/>
    <w:pPr>
      <w:spacing w:after="40"/>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pPr>
      <w:spacing w:before="1"/>
    </w:pPr>
  </w:style>
  <w:style w:type="paragraph" w:styleId="Title">
    <w:name w:val="Title"/>
    <w:basedOn w:val="Normal"/>
    <w:next w:val="Normal"/>
    <w:link w:val="TitleChar"/>
    <w:uiPriority w:val="10"/>
    <w:qFormat/>
    <w:pPr>
      <w:spacing w:before="240" w:after="60"/>
      <w:jc w:val="center"/>
      <w:outlineLvl w:val="0"/>
    </w:pPr>
    <w:rPr>
      <w:rFonts w:ascii="Cambria" w:eastAsia="Cambria" w:hAnsi="Cambria"/>
      <w:b/>
      <w:bCs/>
      <w:sz w:val="32"/>
      <w:szCs w:val="32"/>
    </w:rPr>
  </w:style>
  <w:style w:type="paragraph" w:styleId="ListParagraph">
    <w:name w:val="List Paragraph"/>
    <w:basedOn w:val="Normal"/>
    <w:link w:val="ListParagraphChar"/>
    <w:uiPriority w:val="34"/>
    <w:qFormat/>
    <w:pPr>
      <w:ind w:left="720"/>
      <w:contextualSpacing/>
    </w:pPr>
  </w:style>
  <w:style w:type="paragraph" w:customStyle="1" w:styleId="TableParagraph">
    <w:name w:val="Table Paragraph"/>
    <w:basedOn w:val="Normal"/>
    <w:uiPriority w:val="1"/>
  </w:style>
  <w:style w:type="character" w:styleId="Hyperlink">
    <w:name w:val="Hyperlink"/>
    <w:uiPriority w:val="99"/>
    <w:rPr>
      <w:color w:val="0000FF"/>
      <w:u w:val="single"/>
    </w:rPr>
  </w:style>
  <w:style w:type="paragraph" w:styleId="NormalWeb">
    <w:name w:val="Normal (Web)"/>
    <w:basedOn w:val="Normal"/>
    <w:uiPriority w:val="99"/>
    <w:unhideWhenUsed/>
    <w:pPr>
      <w:spacing w:before="100" w:beforeAutospacing="1" w:after="100" w:afterAutospacing="1" w:line="276" w:lineRule="auto"/>
    </w:pPr>
    <w:rPr>
      <w:rFonts w:eastAsia="Times New Roman" w:cs="Times New Roman"/>
      <w:lang w:eastAsia="zh-TW"/>
    </w:rPr>
  </w:style>
  <w:style w:type="character" w:customStyle="1" w:styleId="BodyTextChar">
    <w:name w:val="Body Text Char"/>
    <w:basedOn w:val="DefaultParagraphFont"/>
    <w:link w:val="BodyText"/>
    <w:uiPriority w:val="1"/>
    <w:rPr>
      <w:rFonts w:ascii="Arial" w:eastAsia="Arial" w:hAnsi="Arial" w:cs="Arial"/>
      <w:sz w:val="24"/>
      <w:szCs w:val="24"/>
    </w:rPr>
  </w:style>
  <w:style w:type="character" w:styleId="Strong">
    <w:name w:val="Strong"/>
    <w:basedOn w:val="DefaultParagraphFont"/>
    <w:uiPriority w:val="22"/>
    <w:qFormat/>
    <w:rPr>
      <w:b/>
      <w:bCs/>
    </w:rPr>
  </w:style>
  <w:style w:type="character" w:styleId="UnresolvedMention">
    <w:name w:val="Unresolved Mention"/>
    <w:basedOn w:val="DefaultParagraphFont"/>
    <w:uiPriority w:val="99"/>
    <w:semiHidden/>
    <w:unhideWhenUsed/>
    <w:rPr>
      <w:color w:val="605E5C"/>
      <w:shd w:val="clear" w:color="auto" w:fill="E1DFDD"/>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eastAsia="Arial" w:hAnsi="Arial" w:cs="Arial"/>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Arial" w:eastAsia="Arial" w:hAnsi="Arial" w:cs="Arial"/>
    </w:rPr>
  </w:style>
  <w:style w:type="paragraph" w:customStyle="1" w:styleId="ISOMB">
    <w:name w:val="ISO_MB"/>
    <w:basedOn w:val="Normal"/>
    <w:pPr>
      <w:spacing w:before="210" w:line="210" w:lineRule="exact"/>
    </w:pPr>
    <w:rPr>
      <w:rFonts w:eastAsia="Times New Roman" w:cs="Times New Roman"/>
      <w:sz w:val="18"/>
      <w:szCs w:val="20"/>
      <w:lang w:val="en-GB"/>
    </w:rPr>
  </w:style>
  <w:style w:type="paragraph" w:customStyle="1" w:styleId="ISOClause">
    <w:name w:val="ISO_Clause"/>
    <w:basedOn w:val="Normal"/>
    <w:pPr>
      <w:spacing w:before="210" w:line="210" w:lineRule="exact"/>
    </w:pPr>
    <w:rPr>
      <w:rFonts w:eastAsia="Times New Roman" w:cs="Times New Roman"/>
      <w:sz w:val="18"/>
      <w:szCs w:val="20"/>
      <w:lang w:val="en-GB"/>
    </w:rPr>
  </w:style>
  <w:style w:type="paragraph" w:customStyle="1" w:styleId="ISOParagraph">
    <w:name w:val="ISO_Paragraph"/>
    <w:basedOn w:val="Normal"/>
    <w:pPr>
      <w:spacing w:before="210" w:line="210" w:lineRule="exact"/>
    </w:pPr>
    <w:rPr>
      <w:rFonts w:eastAsia="Times New Roman" w:cs="Times New Roman"/>
      <w:sz w:val="18"/>
      <w:szCs w:val="20"/>
      <w:lang w:val="en-GB"/>
    </w:rPr>
  </w:style>
  <w:style w:type="paragraph" w:customStyle="1" w:styleId="ISOCommType">
    <w:name w:val="ISO_Comm_Type"/>
    <w:basedOn w:val="Normal"/>
    <w:pPr>
      <w:spacing w:before="210" w:line="210" w:lineRule="exact"/>
    </w:pPr>
    <w:rPr>
      <w:rFonts w:eastAsia="Times New Roman" w:cs="Times New Roman"/>
      <w:sz w:val="18"/>
      <w:szCs w:val="20"/>
      <w:lang w:val="en-GB"/>
    </w:rPr>
  </w:style>
  <w:style w:type="paragraph" w:customStyle="1" w:styleId="ISOComments">
    <w:name w:val="ISO_Comments"/>
    <w:basedOn w:val="Normal"/>
    <w:pPr>
      <w:spacing w:before="210" w:line="210" w:lineRule="exact"/>
    </w:pPr>
    <w:rPr>
      <w:rFonts w:eastAsia="Times New Roman" w:cs="Times New Roman"/>
      <w:sz w:val="18"/>
      <w:szCs w:val="20"/>
      <w:lang w:val="en-GB"/>
    </w:rPr>
  </w:style>
  <w:style w:type="paragraph" w:customStyle="1" w:styleId="ISOChange">
    <w:name w:val="ISO_Change"/>
    <w:basedOn w:val="Normal"/>
    <w:pPr>
      <w:spacing w:before="210" w:line="210" w:lineRule="exact"/>
    </w:pPr>
    <w:rPr>
      <w:rFonts w:eastAsia="Times New Roman" w:cs="Times New Roman"/>
      <w:sz w:val="18"/>
      <w:szCs w:val="20"/>
      <w:lang w:val="en-GB"/>
    </w:rPr>
  </w:style>
  <w:style w:type="paragraph" w:customStyle="1" w:styleId="ISOSecretObservations">
    <w:name w:val="ISO_Secret_Observations"/>
    <w:basedOn w:val="Normal"/>
    <w:pPr>
      <w:spacing w:before="210" w:line="210" w:lineRule="exact"/>
    </w:pPr>
    <w:rPr>
      <w:rFonts w:eastAsia="Times New Roman" w:cs="Times New Roman"/>
      <w:sz w:val="18"/>
      <w:szCs w:val="20"/>
      <w:lang w:val="en-GB"/>
    </w:rPr>
  </w:style>
  <w:style w:type="character" w:customStyle="1" w:styleId="Heading1Char">
    <w:name w:val="Heading 1 Char"/>
    <w:basedOn w:val="DefaultParagraphFont"/>
    <w:link w:val="Heading1"/>
    <w:uiPriority w:val="9"/>
    <w:rPr>
      <w:rFonts w:ascii="Cambria" w:eastAsia="Cambria" w:hAnsi="Cambria" w:cs="Arial"/>
      <w:b/>
      <w:bCs/>
      <w:sz w:val="32"/>
      <w:szCs w:val="32"/>
    </w:rPr>
  </w:style>
  <w:style w:type="paragraph" w:styleId="Caption">
    <w:name w:val="caption"/>
    <w:basedOn w:val="Normal"/>
    <w:next w:val="Normal"/>
    <w:link w:val="CaptionChar"/>
    <w:unhideWhenUsed/>
    <w:pPr>
      <w:spacing w:after="200"/>
    </w:pPr>
    <w:rPr>
      <w:i/>
      <w:iCs/>
      <w:color w:val="1F497D" w:themeColor="text2"/>
      <w:sz w:val="18"/>
      <w:szCs w:val="18"/>
    </w:rPr>
  </w:style>
  <w:style w:type="character" w:customStyle="1" w:styleId="Heading1CharChar">
    <w:name w:val="Heading 1 Char Char"/>
    <w:rPr>
      <w:sz w:val="28"/>
      <w:szCs w:val="28"/>
    </w:rPr>
  </w:style>
  <w:style w:type="character" w:customStyle="1" w:styleId="ListParagraphChar">
    <w:name w:val="List Paragraph Char"/>
    <w:basedOn w:val="DefaultParagraphFont"/>
    <w:link w:val="ListParagraph"/>
    <w:uiPriority w:val="34"/>
    <w:rPr>
      <w:rFonts w:cs="Arial"/>
      <w:sz w:val="24"/>
      <w:szCs w:val="24"/>
    </w:rPr>
  </w:style>
  <w:style w:type="paragraph" w:customStyle="1" w:styleId="TH">
    <w:name w:val="TH"/>
    <w:basedOn w:val="Normal"/>
    <w:link w:val="THChar"/>
    <w:pPr>
      <w:keepNext/>
      <w:keepLines/>
      <w:spacing w:before="60" w:after="180"/>
      <w:jc w:val="center"/>
    </w:pPr>
    <w:rPr>
      <w:rFonts w:eastAsia="Malgun Gothic" w:cs="Times New Roman"/>
      <w:b/>
      <w:sz w:val="20"/>
      <w:szCs w:val="20"/>
      <w:lang w:val="en-GB"/>
    </w:rPr>
  </w:style>
  <w:style w:type="paragraph" w:customStyle="1" w:styleId="TF">
    <w:name w:val="TF"/>
    <w:basedOn w:val="TH"/>
    <w:link w:val="TFChar"/>
    <w:pPr>
      <w:keepNext w:val="0"/>
      <w:spacing w:before="0" w:after="240"/>
    </w:pPr>
  </w:style>
  <w:style w:type="character" w:customStyle="1" w:styleId="TFChar">
    <w:name w:val="TF Char"/>
    <w:link w:val="TF"/>
    <w:rPr>
      <w:rFonts w:ascii="Arial" w:eastAsia="Malgun Gothic" w:hAnsi="Arial" w:cs="Times New Roman"/>
      <w:b/>
      <w:sz w:val="20"/>
      <w:szCs w:val="20"/>
      <w:lang w:val="en-GB"/>
    </w:rPr>
  </w:style>
  <w:style w:type="character" w:customStyle="1" w:styleId="THChar">
    <w:name w:val="TH Char"/>
    <w:link w:val="TH"/>
    <w:rPr>
      <w:rFonts w:ascii="Arial" w:eastAsia="Malgun Gothic" w:hAnsi="Arial" w:cs="Times New Roman"/>
      <w:b/>
      <w:sz w:val="20"/>
      <w:szCs w:val="20"/>
      <w:lang w:val="en-GB"/>
    </w:rPr>
  </w:style>
  <w:style w:type="character" w:customStyle="1" w:styleId="CaptionChar">
    <w:name w:val="Caption Char"/>
    <w:link w:val="Caption"/>
    <w:rPr>
      <w:rFonts w:ascii="Arial" w:eastAsia="Arial" w:hAnsi="Arial" w:cs="Arial"/>
      <w:i/>
      <w:iCs/>
      <w:color w:val="1F497D" w:themeColor="text2"/>
      <w:sz w:val="18"/>
      <w:szCs w:val="18"/>
    </w:rPr>
  </w:style>
  <w:style w:type="table" w:styleId="TableGrid">
    <w:name w:val="Table Grid"/>
    <w:basedOn w:val="TableNormal"/>
    <w:uiPriority w:val="39"/>
    <w:pPr>
      <w:keepLines/>
      <w:spacing w:before="120" w:after="120"/>
    </w:pPr>
    <w:rPr>
      <w:rFonts w:ascii="Times New Roman" w:eastAsia="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Pr>
      <w:rFonts w:ascii="Arial" w:eastAsia="Arial" w:hAnsi="Arial" w:cs="Arial"/>
    </w:rPr>
  </w:style>
  <w:style w:type="character" w:customStyle="1" w:styleId="Heading2Char">
    <w:name w:val="Heading 2 Char"/>
    <w:basedOn w:val="DefaultParagraphFont"/>
    <w:link w:val="Heading2"/>
    <w:uiPriority w:val="9"/>
    <w:rPr>
      <w:rFonts w:ascii="Cambria" w:eastAsia="Cambria" w:hAnsi="Cambria" w:cs="Cambria"/>
      <w:b/>
      <w:bCs/>
      <w:i/>
      <w:iCs/>
      <w:sz w:val="28"/>
      <w:szCs w:val="28"/>
    </w:rPr>
  </w:style>
  <w:style w:type="paragraph" w:styleId="TOCHeading">
    <w:name w:val="TOC Heading"/>
    <w:basedOn w:val="Heading1"/>
    <w:next w:val="Normal"/>
    <w:uiPriority w:val="39"/>
    <w:unhideWhenUsed/>
    <w:qFormat/>
    <w:pPr>
      <w:outlineLvl w:val="9"/>
    </w:pPr>
    <w:rPr>
      <w:rFonts w:cs="Cambria"/>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pPr>
      <w:tabs>
        <w:tab w:val="left" w:pos="880"/>
        <w:tab w:val="right" w:leader="dot" w:pos="9010"/>
      </w:tabs>
      <w:spacing w:after="100"/>
      <w:ind w:left="220"/>
    </w:pPr>
  </w:style>
  <w:style w:type="character" w:customStyle="1" w:styleId="Heading3Char">
    <w:name w:val="Heading 3 Char"/>
    <w:basedOn w:val="DefaultParagraphFont"/>
    <w:link w:val="Heading3"/>
    <w:uiPriority w:val="9"/>
    <w:rPr>
      <w:rFonts w:ascii="Cambria" w:eastAsia="Cambria" w:hAnsi="Cambria" w:cs="Cambria"/>
      <w:b/>
      <w:bCs/>
      <w:sz w:val="26"/>
      <w:szCs w:val="26"/>
    </w:rPr>
  </w:style>
  <w:style w:type="paragraph" w:styleId="TOC3">
    <w:name w:val="toc 3"/>
    <w:basedOn w:val="Normal"/>
    <w:next w:val="Normal"/>
    <w:uiPriority w:val="39"/>
    <w:unhideWhenUsed/>
    <w:pPr>
      <w:spacing w:after="100"/>
      <w:ind w:left="440"/>
    </w:pPr>
  </w:style>
  <w:style w:type="paragraph" w:customStyle="1" w:styleId="SDLCode">
    <w:name w:val="SDLCode"/>
    <w:basedOn w:val="Normal"/>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New" w:eastAsia="Batang" w:hAnsi="Courier New" w:cs="Courier New"/>
      <w:sz w:val="18"/>
      <w:szCs w:val="18"/>
      <w:lang w:eastAsia="ko-KR"/>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rPr>
  </w:style>
  <w:style w:type="character" w:customStyle="1" w:styleId="Heading7Char">
    <w:name w:val="Heading 7 Char"/>
    <w:basedOn w:val="DefaultParagraphFont"/>
    <w:link w:val="Heading7"/>
    <w:uiPriority w:val="9"/>
    <w:semiHidden/>
    <w:rPr>
      <w:sz w:val="24"/>
      <w:szCs w:val="24"/>
    </w:rPr>
  </w:style>
  <w:style w:type="character" w:customStyle="1" w:styleId="Heading8Char">
    <w:name w:val="Heading 8 Char"/>
    <w:basedOn w:val="DefaultParagraphFont"/>
    <w:link w:val="Heading8"/>
    <w:uiPriority w:val="9"/>
    <w:semiHidden/>
    <w:rPr>
      <w:i/>
      <w:iCs/>
      <w:sz w:val="24"/>
      <w:szCs w:val="24"/>
    </w:rPr>
  </w:style>
  <w:style w:type="character" w:customStyle="1" w:styleId="Heading9Char">
    <w:name w:val="Heading 9 Char"/>
    <w:basedOn w:val="DefaultParagraphFont"/>
    <w:link w:val="Heading9"/>
    <w:uiPriority w:val="9"/>
    <w:semiHidden/>
    <w:rPr>
      <w:rFonts w:ascii="Cambria" w:eastAsia="Cambria" w:hAnsi="Cambria"/>
    </w:rPr>
  </w:style>
  <w:style w:type="character" w:customStyle="1" w:styleId="TitleChar">
    <w:name w:val="Title Char"/>
    <w:basedOn w:val="DefaultParagraphFont"/>
    <w:link w:val="Title"/>
    <w:uiPriority w:val="10"/>
    <w:rPr>
      <w:rFonts w:ascii="Cambria" w:eastAsia="Cambria" w:hAnsi="Cambria" w:cs="Arial"/>
      <w:b/>
      <w:bCs/>
      <w:sz w:val="32"/>
      <w:szCs w:val="32"/>
    </w:rPr>
  </w:style>
  <w:style w:type="paragraph" w:styleId="Subtitle">
    <w:name w:val="Subtitle"/>
    <w:basedOn w:val="Normal"/>
    <w:next w:val="Normal"/>
    <w:link w:val="SubtitleChar"/>
    <w:uiPriority w:val="11"/>
    <w:qFormat/>
    <w:pPr>
      <w:spacing w:after="60"/>
      <w:jc w:val="center"/>
      <w:outlineLvl w:val="1"/>
    </w:pPr>
    <w:rPr>
      <w:rFonts w:ascii="Cambria" w:eastAsia="Cambria" w:hAnsi="Cambria" w:cs="Times New Roman"/>
    </w:rPr>
  </w:style>
  <w:style w:type="character" w:customStyle="1" w:styleId="SubtitleChar">
    <w:name w:val="Subtitle Char"/>
    <w:basedOn w:val="DefaultParagraphFont"/>
    <w:link w:val="Subtitle"/>
    <w:uiPriority w:val="11"/>
    <w:rPr>
      <w:rFonts w:ascii="Cambria" w:eastAsia="Cambria" w:hAnsi="Cambria"/>
      <w:sz w:val="24"/>
      <w:szCs w:val="24"/>
    </w:rPr>
  </w:style>
  <w:style w:type="character" w:styleId="Emphasis">
    <w:name w:val="Emphasis"/>
    <w:basedOn w:val="DefaultParagraphFont"/>
    <w:uiPriority w:val="20"/>
    <w:qFormat/>
    <w:rPr>
      <w:rFonts w:ascii="Calibri" w:hAnsi="Calibri"/>
      <w:b/>
      <w:i/>
      <w:iCs/>
    </w:rPr>
  </w:style>
  <w:style w:type="paragraph" w:styleId="NoSpacing">
    <w:name w:val="No Spacing"/>
    <w:basedOn w:val="Normal"/>
    <w:uiPriority w:val="1"/>
    <w:qFormat/>
    <w:rPr>
      <w:rFonts w:cs="Times New Roman"/>
      <w:szCs w:val="32"/>
    </w:rPr>
  </w:style>
  <w:style w:type="paragraph" w:styleId="Quote">
    <w:name w:val="Quote"/>
    <w:basedOn w:val="Normal"/>
    <w:next w:val="Normal"/>
    <w:link w:val="QuoteChar"/>
    <w:uiPriority w:val="29"/>
    <w:qFormat/>
    <w:rPr>
      <w:rFonts w:cs="Times New Roman"/>
      <w:i/>
    </w:rPr>
  </w:style>
  <w:style w:type="character" w:customStyle="1" w:styleId="QuoteChar">
    <w:name w:val="Quote Char"/>
    <w:basedOn w:val="DefaultParagraphFont"/>
    <w:link w:val="Quote"/>
    <w:uiPriority w:val="29"/>
    <w:rPr>
      <w:i/>
      <w:sz w:val="24"/>
      <w:szCs w:val="24"/>
    </w:rPr>
  </w:style>
  <w:style w:type="paragraph" w:styleId="IntenseQuote">
    <w:name w:val="Intense Quote"/>
    <w:basedOn w:val="Normal"/>
    <w:next w:val="Normal"/>
    <w:link w:val="IntenseQuoteChar"/>
    <w:uiPriority w:val="30"/>
    <w:qFormat/>
    <w:pPr>
      <w:ind w:left="720" w:right="720"/>
    </w:pPr>
    <w:rPr>
      <w:rFonts w:cs="Times New Roman"/>
      <w:b/>
      <w:i/>
      <w:szCs w:val="22"/>
    </w:rPr>
  </w:style>
  <w:style w:type="character" w:customStyle="1" w:styleId="IntenseQuoteChar">
    <w:name w:val="Intense Quote Char"/>
    <w:basedOn w:val="DefaultParagraphFont"/>
    <w:link w:val="IntenseQuote"/>
    <w:uiPriority w:val="30"/>
    <w:rPr>
      <w:b/>
      <w:i/>
      <w:sz w:val="24"/>
    </w:rPr>
  </w:style>
  <w:style w:type="character" w:styleId="SubtleEmphasis">
    <w:name w:val="Subtle Emphasis"/>
    <w:uiPriority w:val="19"/>
    <w:qFormat/>
    <w:rPr>
      <w:i/>
      <w:color w:val="5A5A5A" w:themeColor="text1" w:themeTint="A5"/>
    </w:rPr>
  </w:style>
  <w:style w:type="character" w:styleId="IntenseEmphasis">
    <w:name w:val="Intense Emphasis"/>
    <w:basedOn w:val="DefaultParagraphFont"/>
    <w:uiPriority w:val="21"/>
    <w:qFormat/>
    <w:rPr>
      <w:b/>
      <w:i/>
      <w:sz w:val="24"/>
      <w:szCs w:val="24"/>
      <w:u w:val="single"/>
    </w:rPr>
  </w:style>
  <w:style w:type="character" w:styleId="SubtleReference">
    <w:name w:val="Subtle Reference"/>
    <w:basedOn w:val="DefaultParagraphFont"/>
    <w:uiPriority w:val="31"/>
    <w:qFormat/>
    <w:rPr>
      <w:sz w:val="24"/>
      <w:szCs w:val="24"/>
      <w:u w:val="single"/>
    </w:rPr>
  </w:style>
  <w:style w:type="character" w:styleId="IntenseReference">
    <w:name w:val="Intense Reference"/>
    <w:basedOn w:val="DefaultParagraphFont"/>
    <w:uiPriority w:val="32"/>
    <w:qFormat/>
    <w:rPr>
      <w:b/>
      <w:sz w:val="24"/>
      <w:u w:val="single"/>
    </w:rPr>
  </w:style>
  <w:style w:type="character" w:styleId="BookTitle">
    <w:name w:val="Book Title"/>
    <w:basedOn w:val="DefaultParagraphFont"/>
    <w:uiPriority w:val="33"/>
    <w:qFormat/>
    <w:rPr>
      <w:rFonts w:ascii="Cambria" w:eastAsia="Cambria" w:hAnsi="Cambria"/>
      <w:b/>
      <w:i/>
      <w:sz w:val="24"/>
      <w:szCs w:val="24"/>
    </w:rPr>
  </w:style>
  <w:style w:type="table" w:styleId="GridTable4">
    <w:name w:val="Grid Table 4"/>
    <w:basedOn w:val="TableNormal"/>
    <w:uiPriority w:val="4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one" w:sz="4" w:space="0" w:color="000000"/>
          <w:insideV w:val="none" w:sz="4" w:space="0" w:color="000000"/>
        </w:tcBorders>
        <w:shd w:val="clear" w:color="auto" w:fill="000000" w:themeFill="text1"/>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single" w:sz="2" w:space="0" w:color="666666" w:themeColor="text1" w:themeTint="99"/>
        </w:tcBorders>
      </w:tcPr>
    </w:tblStylePr>
    <w:tblStylePr w:type="firstCol">
      <w:rPr>
        <w:b/>
        <w:bCs/>
      </w:rPr>
    </w:tblStylePr>
    <w:tblStylePr w:type="lastCol">
      <w:rPr>
        <w:b/>
        <w:bCs/>
      </w:rPr>
    </w:tblStyle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cs="Arial"/>
      <w:sz w:val="20"/>
      <w:szCs w:val="20"/>
    </w:rPr>
  </w:style>
  <w:style w:type="character" w:styleId="CommentReference">
    <w:name w:val="annotation reference"/>
    <w:basedOn w:val="DefaultParagraphFont"/>
    <w:uiPriority w:val="99"/>
    <w:semiHidden/>
    <w:unhideWhenUsed/>
    <w:rPr>
      <w:sz w:val="16"/>
      <w:szCs w:val="16"/>
    </w:rPr>
  </w:style>
  <w:style w:type="character" w:styleId="FollowedHyperlink">
    <w:name w:val="FollowedHyperlink"/>
    <w:basedOn w:val="DefaultParagraphFont"/>
    <w:uiPriority w:val="99"/>
    <w:semiHidden/>
    <w:unhideWhenUsed/>
    <w:rsid w:val="001F538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8" Type="http://schemas.openxmlformats.org/officeDocument/2006/relationships/header" Target="header1.xml"/><Relationship Id="rId26" Type="http://schemas.openxmlformats.org/officeDocument/2006/relationships/hyperlink" Target="https://git.mpeg.expert/MPEG/Systems/sdl/word2sdl" TargetMode="Externa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4.xml"/><Relationship Id="rId7" Type="http://schemas.openxmlformats.org/officeDocument/2006/relationships/webSettings" Target="webSettings.xml"/><Relationship Id="rId17" Type="http://schemas.openxmlformats.org/officeDocument/2006/relationships/hyperlink" Target="https://isotc.iso.org/livelink/livelink/open/jtc1sc29wg3" TargetMode="External"/><Relationship Id="rId25" Type="http://schemas.openxmlformats.org/officeDocument/2006/relationships/hyperlink" Target="https://git.mpeg.expert/MPEG/Systems/sdl/sdlvalidator" TargetMode="External"/><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10.jpg"/><Relationship Id="rId20" Type="http://schemas.openxmlformats.org/officeDocument/2006/relationships/footer" Target="footer1.xml"/><Relationship Id="rId29" Type="http://schemas.openxmlformats.org/officeDocument/2006/relationships/hyperlink" Target="https://git.mpeg.expert/MPEG/Systems/sdl/contributions/-/issues/112" TargetMode="External"/><Relationship Id="rId1" Type="http://schemas.openxmlformats.org/officeDocument/2006/relationships/customXml" Target="../customXml/item1.xml"/><Relationship Id="rId6" Type="http://schemas.openxmlformats.org/officeDocument/2006/relationships/settings" Target="settings.xml"/><Relationship Id="rId24" Type="http://schemas.openxmlformats.org/officeDocument/2006/relationships/hyperlink" Target="https://git.mpeg.expert/MPEG/Systems/sdl/libsdl" TargetMode="External"/><Relationship Id="rId32" Type="http://schemas.openxmlformats.org/officeDocument/2006/relationships/hyperlink" Target="https://git.mpeg.expert/MPEG/Systems/sdl/sdlvalidator" TargetMode="External"/><Relationship Id="rId37" Type="http://schemas.openxmlformats.org/officeDocument/2006/relationships/theme" Target="theme/theme1.xml"/><Relationship Id="rId5" Type="http://schemas.openxmlformats.org/officeDocument/2006/relationships/styles" Target="styles.xml"/><Relationship Id="rId23" Type="http://schemas.openxmlformats.org/officeDocument/2006/relationships/footer" Target="footer3.xml"/><Relationship Id="rId28" Type="http://schemas.openxmlformats.org/officeDocument/2006/relationships/hyperlink" Target="https://github.com/MPEGGroup/mpeg-sdl-editor" TargetMode="External"/><Relationship Id="rId36" Type="http://schemas.microsoft.com/office/2011/relationships/people" Target="people.xml"/><Relationship Id="rId10" Type="http://schemas.openxmlformats.org/officeDocument/2006/relationships/image" Target="media/image1.jpg"/><Relationship Id="rId19" Type="http://schemas.openxmlformats.org/officeDocument/2006/relationships/header" Target="header2.xml"/><Relationship Id="rId31" Type="http://schemas.openxmlformats.org/officeDocument/2006/relationships/hyperlink" Target="https://git.mpeg.expert/MPEG/Systems/sdl/sdlvalidator" TargetMode="External"/><Relationship Id="rId4" Type="http://schemas.openxmlformats.org/officeDocument/2006/relationships/numbering" Target="numbering.xml"/><Relationship Id="rId9" Type="http://schemas.openxmlformats.org/officeDocument/2006/relationships/endnotes" Target="endnotes.xml"/><Relationship Id="rId22" Type="http://schemas.openxmlformats.org/officeDocument/2006/relationships/header" Target="header3.xml"/><Relationship Id="rId27" Type="http://schemas.openxmlformats.org/officeDocument/2006/relationships/hyperlink" Target="https://github.com/MPEGGroup/mpeg-sdl-parser" TargetMode="External"/><Relationship Id="rId30" Type="http://schemas.openxmlformats.org/officeDocument/2006/relationships/hyperlink" Target="https://dms.mpeg.expert/doc_end_user/documents/150_OnLine/wg11/m72315-v1-m72315.zip"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9" ma:contentTypeDescription="Create a new document." ma:contentTypeScope="" ma:versionID="6b8ad0f8a87f7ab92ad5e7974570217f">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6e69c53642785e24712057b42626ae3e"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229F92-9F20-4A89-B70B-64220B019E53}">
  <ds:schemaRefs>
    <ds:schemaRef ds:uri="http://schemas.microsoft.com/sharepoint/v3/contenttype/forms"/>
  </ds:schemaRefs>
</ds:datastoreItem>
</file>

<file path=customXml/itemProps2.xml><?xml version="1.0" encoding="utf-8"?>
<ds:datastoreItem xmlns:ds="http://schemas.openxmlformats.org/officeDocument/2006/customXml" ds:itemID="{9C0ACBA1-1B12-4C61-8A17-969E994C7864}">
  <ds:schemaRefs>
    <ds:schemaRef ds:uri="http://www.w3.org/XML/1998/namespace"/>
    <ds:schemaRef ds:uri="http://schemas.microsoft.com/office/2006/documentManagement/types"/>
    <ds:schemaRef ds:uri="http://schemas.microsoft.com/office/2006/metadata/properties"/>
    <ds:schemaRef ds:uri="229579ab-57a9-4bef-bc1b-2624410c5e1c"/>
    <ds:schemaRef ds:uri="http://purl.org/dc/elements/1.1/"/>
    <ds:schemaRef ds:uri="http://purl.org/dc/terms/"/>
    <ds:schemaRef ds:uri="http://schemas.microsoft.com/office/infopath/2007/PartnerControls"/>
    <ds:schemaRef ds:uri="http://schemas.openxmlformats.org/package/2006/metadata/core-properties"/>
    <ds:schemaRef ds:uri="c872df49-ebad-488d-a324-025e4f6ab39d"/>
    <ds:schemaRef ds:uri="http://purl.org/dc/dcmitype/"/>
  </ds:schemaRefs>
</ds:datastoreItem>
</file>

<file path=customXml/itemProps3.xml><?xml version="1.0" encoding="utf-8"?>
<ds:datastoreItem xmlns:ds="http://schemas.openxmlformats.org/officeDocument/2006/customXml" ds:itemID="{71192A5C-04DA-406D-9B62-0B3D1A0557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1488</Words>
  <Characters>8485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Workplan for the reference software and conformance for ISO/IEC 14496-34</vt:lpstr>
    </vt:vector>
  </TitlesOfParts>
  <Manager/>
  <Company/>
  <LinksUpToDate>false</LinksUpToDate>
  <CharactersWithSpaces>9954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Workplan for the reference software and conformance for ISO/IEC 14496-34</dc:title>
  <dc:subject/>
  <dc:creator>Emmanuel Thomas</dc:creator>
  <cp:keywords/>
  <dc:description/>
  <cp:lastModifiedBy>Emmanuel Thomas</cp:lastModifiedBy>
  <cp:revision>144</cp:revision>
  <dcterms:created xsi:type="dcterms:W3CDTF">2024-07-29T13:41:00Z</dcterms:created>
  <dcterms:modified xsi:type="dcterms:W3CDTF">2026-01-23T20:07:00Z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bcef13-7cac-433f-ba1d-47a323951816_Method">
    <vt:lpwstr>Privileged</vt:lpwstr>
  </property>
  <property fmtid="{D5CDD505-2E9C-101B-9397-08002B2CF9AE}" pid="3" name="MSIP_Label_83bcef13-7cac-433f-ba1d-47a323951816_SetDate">
    <vt:lpwstr>2023-04-28T06:50:17Z</vt:lpwstr>
  </property>
  <property fmtid="{D5CDD505-2E9C-101B-9397-08002B2CF9AE}" pid="4" name="ContentTypeId">
    <vt:lpwstr>0x010100598371A9B2F58942932503DC52E58014</vt:lpwstr>
  </property>
  <property fmtid="{D5CDD505-2E9C-101B-9397-08002B2CF9AE}" pid="5" name="WGNumber">
    <vt:lpwstr>1721</vt:lpwstr>
  </property>
  <property fmtid="{D5CDD505-2E9C-101B-9397-08002B2CF9AE}" pid="6" name="MSIP_Label_83bcef13-7cac-433f-ba1d-47a323951816_Enabled">
    <vt:lpwstr>true</vt:lpwstr>
  </property>
  <property fmtid="{D5CDD505-2E9C-101B-9397-08002B2CF9AE}" pid="7" name="MSIP_Label_83bcef13-7cac-433f-ba1d-47a323951816_Name">
    <vt:lpwstr>MTK_Unclassified</vt:lpwstr>
  </property>
  <property fmtid="{D5CDD505-2E9C-101B-9397-08002B2CF9AE}" pid="8" name="MSIP_Label_83bcef13-7cac-433f-ba1d-47a323951816_SiteId">
    <vt:lpwstr>a7687ede-7a6b-4ef6-bace-642f677fbe31</vt:lpwstr>
  </property>
  <property fmtid="{D5CDD505-2E9C-101B-9397-08002B2CF9AE}" pid="9" name="MSIP_Label_83bcef13-7cac-433f-ba1d-47a323951816_ContentBits">
    <vt:lpwstr>0</vt:lpwstr>
  </property>
  <property fmtid="{D5CDD505-2E9C-101B-9397-08002B2CF9AE}" pid="10" name="MSIP_Label_83bcef13-7cac-433f-ba1d-47a323951816_ActionId">
    <vt:lpwstr>78629f8e-7de3-4e31-9536-097aa7813d15</vt:lpwstr>
  </property>
  <property fmtid="{D5CDD505-2E9C-101B-9397-08002B2CF9AE}" pid="11" name="MDMSNumber">
    <vt:lpwstr>25910</vt:lpwstr>
  </property>
  <property fmtid="{D5CDD505-2E9C-101B-9397-08002B2CF9AE}" pid="12" name="MediaServiceImageTags">
    <vt:lpwstr/>
  </property>
  <property fmtid="{D5CDD505-2E9C-101B-9397-08002B2CF9AE}" pid="13" name="CWM8dd33240cc4a11f0800057ff000056ff">
    <vt:lpwstr>CWM1NPi3US5LutFCExtqxu+QEPyd0sXlXhy4UWtv5OB0vnfSYBm5WTJkMqyuzC5U0emxtZ9fLdOC5IkFjVdYUELEg==</vt:lpwstr>
  </property>
</Properties>
</file>