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33B15E71"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F77545" w:rsidRPr="00A539C6">
        <w:rPr>
          <w:w w:val="115"/>
          <w:u w:val="thick"/>
        </w:rPr>
        <w:t>N0</w:t>
      </w:r>
      <w:r w:rsidR="00F77545">
        <w:rPr>
          <w:w w:val="115"/>
          <w:u w:val="thick"/>
        </w:rPr>
        <w:t>16</w:t>
      </w:r>
      <w:r w:rsidR="00F77545">
        <w:rPr>
          <w:w w:val="115"/>
          <w:u w:val="thick"/>
        </w:rPr>
        <w:t>92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551A108A"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F77545">
        <w:rPr>
          <w:w w:val="125"/>
        </w:rPr>
        <w:t>6</w:t>
      </w:r>
      <w:r w:rsidRPr="004F5473">
        <w:rPr>
          <w:w w:val="125"/>
        </w:rPr>
        <w:t>-</w:t>
      </w:r>
      <w:r w:rsidR="00F77545">
        <w:rPr>
          <w:w w:val="125"/>
        </w:rPr>
        <w:t>01</w:t>
      </w:r>
      <w:r w:rsidRPr="004F5473">
        <w:rPr>
          <w:w w:val="125"/>
        </w:rPr>
        <w:t>-</w:t>
      </w:r>
      <w:r w:rsidR="00F77545">
        <w:rPr>
          <w:w w:val="125"/>
        </w:rPr>
        <w:t>23</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04E7DCCC"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00C25B2F" w:rsidRPr="004F5473">
        <w:rPr>
          <w:w w:val="125"/>
        </w:rPr>
        <w:t>202</w:t>
      </w:r>
      <w:ins w:id="1" w:author="Thomas Stockhammer (26-B)" w:date="2026-01-23T22:35:00Z" w16du:dateUtc="2026-01-23T21:35:00Z">
        <w:r w:rsidR="00992DA4">
          <w:rPr>
            <w:w w:val="125"/>
          </w:rPr>
          <w:t>6</w:t>
        </w:r>
      </w:ins>
      <w:del w:id="2" w:author="Thomas Stockhammer (26-B)" w:date="2026-01-23T22:35:00Z" w16du:dateUtc="2026-01-23T21:35:00Z">
        <w:r w:rsidR="00C25B2F" w:rsidDel="00992DA4">
          <w:rPr>
            <w:w w:val="125"/>
          </w:rPr>
          <w:delText>5</w:delText>
        </w:r>
      </w:del>
      <w:r w:rsidR="00C25B2F" w:rsidRPr="004F5473">
        <w:rPr>
          <w:w w:val="125"/>
        </w:rPr>
        <w:t>-</w:t>
      </w:r>
      <w:r w:rsidR="00F77545">
        <w:rPr>
          <w:w w:val="125"/>
        </w:rPr>
        <w:t>01</w:t>
      </w:r>
      <w:r w:rsidR="00C25B2F" w:rsidRPr="004F5473">
        <w:rPr>
          <w:w w:val="125"/>
        </w:rPr>
        <w:t>-</w:t>
      </w:r>
      <w:r w:rsidR="00F77545">
        <w:rPr>
          <w:w w:val="125"/>
        </w:rPr>
        <w:t>23</w:t>
      </w:r>
    </w:p>
    <w:p w14:paraId="3E415049" w14:textId="77777777" w:rsidR="00CB798F" w:rsidRPr="004F5473" w:rsidRDefault="00CB798F">
      <w:pPr>
        <w:spacing w:before="1"/>
        <w:rPr>
          <w:sz w:val="36"/>
        </w:rPr>
      </w:pPr>
    </w:p>
    <w:p w14:paraId="6AB1DF60" w14:textId="47A5A296"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ins w:id="3" w:author="Thomas Stockhammer (26-B)" w:date="2026-01-23T22:35:00Z" w16du:dateUtc="2026-01-23T21:35:00Z">
        <w:r w:rsidR="00992DA4">
          <w:rPr>
            <w:noProof/>
            <w:w w:val="120"/>
          </w:rPr>
          <w:t>17</w:t>
        </w:r>
      </w:ins>
      <w:del w:id="4" w:author="Thomas Stockhammer (26-B)" w:date="2026-01-23T22:35:00Z" w16du:dateUtc="2026-01-23T21:35:00Z">
        <w:r w:rsidR="00095953" w:rsidDel="00992DA4">
          <w:rPr>
            <w:noProof/>
            <w:w w:val="120"/>
          </w:rPr>
          <w:delText>32</w:delText>
        </w:r>
      </w:del>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21596559"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45E191D7"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164E93">
        <w:rPr>
          <w:rFonts w:ascii="Times New Roman" w:eastAsia="SimSun" w:hAnsi="Times New Roman" w:cs="Times New Roman"/>
          <w:b/>
          <w:sz w:val="48"/>
          <w:lang w:val="en-GB" w:eastAsia="zh-CN"/>
        </w:rPr>
        <w:t>1</w:t>
      </w:r>
      <w:r w:rsidR="00037FD6">
        <w:rPr>
          <w:rFonts w:ascii="Times New Roman" w:eastAsia="SimSun" w:hAnsi="Times New Roman" w:cs="Times New Roman"/>
          <w:b/>
          <w:sz w:val="48"/>
          <w:lang w:val="en-GB" w:eastAsia="zh-CN"/>
        </w:rPr>
        <w:t>6</w:t>
      </w:r>
      <w:r w:rsidR="00F77545">
        <w:rPr>
          <w:rFonts w:ascii="Times New Roman" w:eastAsia="SimSun" w:hAnsi="Times New Roman" w:cs="Times New Roman"/>
          <w:b/>
          <w:sz w:val="48"/>
          <w:lang w:val="en-GB" w:eastAsia="zh-CN"/>
        </w:rPr>
        <w:t>92</w:t>
      </w:r>
    </w:p>
    <w:p w14:paraId="1E14C2FC" w14:textId="3BAC6614" w:rsidR="00385C5D" w:rsidRPr="003226C8" w:rsidRDefault="00F77545"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164E93" w:rsidRPr="003226C8">
        <w:rPr>
          <w:rFonts w:ascii="Times New Roman" w:eastAsia="SimSun" w:hAnsi="Times New Roman" w:cs="Times New Roman"/>
          <w:b/>
          <w:sz w:val="28"/>
          <w:lang w:val="en-GB" w:eastAsia="zh-CN"/>
        </w:rPr>
        <w:t xml:space="preserve"> </w:t>
      </w:r>
      <w:r w:rsidR="00385C5D" w:rsidRPr="003226C8">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Januar</w:t>
      </w:r>
      <w:r>
        <w:rPr>
          <w:rFonts w:ascii="Times New Roman" w:eastAsia="SimSun" w:hAnsi="Times New Roman" w:cs="Times New Roman"/>
          <w:b/>
          <w:sz w:val="28"/>
          <w:lang w:val="de-DE" w:eastAsia="zh-CN"/>
        </w:rPr>
        <w:t>y</w:t>
      </w:r>
      <w:r w:rsidR="00164E93" w:rsidRPr="003226C8">
        <w:rPr>
          <w:rFonts w:ascii="Times New Roman" w:eastAsia="SimSun" w:hAnsi="Times New Roman" w:cs="Times New Roman"/>
          <w:b/>
          <w:sz w:val="28"/>
          <w:lang w:val="en-GB" w:eastAsia="zh-CN"/>
        </w:rPr>
        <w:t xml:space="preserve"> 202</w:t>
      </w:r>
      <w:r>
        <w:rPr>
          <w:rFonts w:ascii="Times New Roman" w:eastAsia="SimSun" w:hAnsi="Times New Roman" w:cs="Times New Roman"/>
          <w:b/>
          <w:sz w:val="28"/>
          <w:lang w:val="en-GB" w:eastAsia="zh-CN"/>
        </w:rPr>
        <w:t>6</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1A99C32B" w:rsidR="004D5A86" w:rsidRDefault="00037FD6" w:rsidP="00826CDB">
            <w:pPr>
              <w:tabs>
                <w:tab w:val="left" w:pos="2880"/>
              </w:tabs>
              <w:ind w:right="-20"/>
              <w:rPr>
                <w:rFonts w:eastAsia="Times New Roman"/>
                <w:b/>
                <w:bCs/>
              </w:rPr>
            </w:pPr>
            <w:r>
              <w:rPr>
                <w:b/>
              </w:rPr>
              <w:t>25</w:t>
            </w:r>
            <w:r w:rsidR="00F77545">
              <w:rPr>
                <w:b/>
              </w:rPr>
              <w:t>881</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6E499FE8" w14:textId="2CB4A59E" w:rsidR="00992DA4" w:rsidRDefault="00634ECB">
          <w:pPr>
            <w:pStyle w:val="TOC1"/>
            <w:rPr>
              <w:ins w:id="5" w:author="Thomas Stockhammer (26-B)" w:date="2026-01-23T22:35:00Z" w16du:dateUtc="2026-01-23T21:35:00Z"/>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ins w:id="6" w:author="Thomas Stockhammer (26-B)" w:date="2026-01-23T22:35:00Z" w16du:dateUtc="2026-01-23T21:35:00Z">
            <w:r w:rsidR="00992DA4" w:rsidRPr="007174AF">
              <w:rPr>
                <w:rStyle w:val="Hyperlink"/>
                <w:noProof/>
              </w:rPr>
              <w:fldChar w:fldCharType="begin"/>
            </w:r>
            <w:r w:rsidR="00992DA4" w:rsidRPr="007174AF">
              <w:rPr>
                <w:rStyle w:val="Hyperlink"/>
                <w:noProof/>
              </w:rPr>
              <w:instrText xml:space="preserve"> </w:instrText>
            </w:r>
            <w:r w:rsidR="00992DA4">
              <w:rPr>
                <w:noProof/>
              </w:rPr>
              <w:instrText>HYPERLINK \l "_Toc220100126"</w:instrText>
            </w:r>
            <w:r w:rsidR="00992DA4" w:rsidRPr="007174AF">
              <w:rPr>
                <w:rStyle w:val="Hyperlink"/>
                <w:noProof/>
              </w:rPr>
              <w:instrText xml:space="preserve"> </w:instrText>
            </w:r>
            <w:r w:rsidR="00992DA4" w:rsidRPr="007174AF">
              <w:rPr>
                <w:rStyle w:val="Hyperlink"/>
                <w:noProof/>
              </w:rPr>
            </w:r>
            <w:r w:rsidR="00992DA4" w:rsidRPr="007174AF">
              <w:rPr>
                <w:rStyle w:val="Hyperlink"/>
                <w:noProof/>
              </w:rPr>
              <w:fldChar w:fldCharType="separate"/>
            </w:r>
            <w:r w:rsidR="00992DA4" w:rsidRPr="007174AF">
              <w:rPr>
                <w:rStyle w:val="Hyperlink"/>
                <w:noProof/>
              </w:rPr>
              <w:t>1</w:t>
            </w:r>
            <w:r w:rsidR="00992DA4">
              <w:rPr>
                <w:rFonts w:asciiTheme="minorHAnsi" w:eastAsiaTheme="minorEastAsia" w:hAnsiTheme="minorHAnsi" w:cstheme="minorBidi"/>
                <w:noProof/>
                <w:kern w:val="2"/>
                <w14:ligatures w14:val="standardContextual"/>
              </w:rPr>
              <w:tab/>
            </w:r>
            <w:r w:rsidR="00992DA4" w:rsidRPr="007174AF">
              <w:rPr>
                <w:rStyle w:val="Hyperlink"/>
                <w:noProof/>
              </w:rPr>
              <w:t>Scope</w:t>
            </w:r>
            <w:r w:rsidR="00992DA4">
              <w:rPr>
                <w:noProof/>
                <w:webHidden/>
              </w:rPr>
              <w:tab/>
            </w:r>
            <w:r w:rsidR="00992DA4">
              <w:rPr>
                <w:noProof/>
                <w:webHidden/>
              </w:rPr>
              <w:fldChar w:fldCharType="begin"/>
            </w:r>
            <w:r w:rsidR="00992DA4">
              <w:rPr>
                <w:noProof/>
                <w:webHidden/>
              </w:rPr>
              <w:instrText xml:space="preserve"> PAGEREF _Toc220100126 \h </w:instrText>
            </w:r>
            <w:r w:rsidR="00992DA4">
              <w:rPr>
                <w:noProof/>
                <w:webHidden/>
              </w:rPr>
            </w:r>
            <w:r w:rsidR="00992DA4">
              <w:rPr>
                <w:noProof/>
                <w:webHidden/>
              </w:rPr>
              <w:fldChar w:fldCharType="separate"/>
            </w:r>
            <w:r w:rsidR="00992DA4">
              <w:rPr>
                <w:noProof/>
                <w:webHidden/>
              </w:rPr>
              <w:t>3</w:t>
            </w:r>
            <w:r w:rsidR="00992DA4">
              <w:rPr>
                <w:noProof/>
                <w:webHidden/>
              </w:rPr>
              <w:fldChar w:fldCharType="end"/>
            </w:r>
            <w:r w:rsidR="00992DA4" w:rsidRPr="007174AF">
              <w:rPr>
                <w:rStyle w:val="Hyperlink"/>
                <w:noProof/>
              </w:rPr>
              <w:fldChar w:fldCharType="end"/>
            </w:r>
          </w:ins>
        </w:p>
        <w:p w14:paraId="19888251" w14:textId="74BE1CD5" w:rsidR="00992DA4" w:rsidRDefault="00992DA4">
          <w:pPr>
            <w:pStyle w:val="TOC1"/>
            <w:rPr>
              <w:ins w:id="7" w:author="Thomas Stockhammer (26-B)" w:date="2026-01-23T22:35:00Z" w16du:dateUtc="2026-01-23T21:35:00Z"/>
              <w:rFonts w:asciiTheme="minorHAnsi" w:eastAsiaTheme="minorEastAsia" w:hAnsiTheme="minorHAnsi" w:cstheme="minorBidi"/>
              <w:noProof/>
              <w:kern w:val="2"/>
              <w14:ligatures w14:val="standardContextual"/>
            </w:rPr>
          </w:pPr>
          <w:ins w:id="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"_Toc220100127"</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2</w:t>
            </w:r>
            <w:r>
              <w:rPr>
                <w:rFonts w:asciiTheme="minorHAnsi" w:eastAsiaTheme="minorEastAsia" w:hAnsiTheme="minorHAnsi" w:cstheme="minorBidi"/>
                <w:noProof/>
                <w:kern w:val="2"/>
                <w14:ligatures w14:val="standardContextual"/>
              </w:rPr>
              <w:tab/>
            </w:r>
            <w:r w:rsidRPr="007174AF">
              <w:rPr>
                <w:rStyle w:val="Hyperlink"/>
                <w:noProof/>
              </w:rPr>
              <w:t>Time Plans and Projects</w:t>
            </w:r>
            <w:r>
              <w:rPr>
                <w:noProof/>
                <w:webHidden/>
              </w:rPr>
              <w:tab/>
            </w:r>
            <w:r>
              <w:rPr>
                <w:noProof/>
                <w:webHidden/>
              </w:rPr>
              <w:fldChar w:fldCharType="begin"/>
            </w:r>
            <w:r>
              <w:rPr>
                <w:noProof/>
                <w:webHidden/>
              </w:rPr>
              <w:instrText xml:space="preserve"> PAGEREF _Toc220100127 \h </w:instrText>
            </w:r>
            <w:r>
              <w:rPr>
                <w:noProof/>
                <w:webHidden/>
              </w:rPr>
            </w:r>
            <w:r>
              <w:rPr>
                <w:noProof/>
                <w:webHidden/>
              </w:rPr>
              <w:fldChar w:fldCharType="separate"/>
            </w:r>
            <w:r>
              <w:rPr>
                <w:noProof/>
                <w:webHidden/>
              </w:rPr>
              <w:t>3</w:t>
            </w:r>
            <w:r>
              <w:rPr>
                <w:noProof/>
                <w:webHidden/>
              </w:rPr>
              <w:fldChar w:fldCharType="end"/>
            </w:r>
            <w:r w:rsidRPr="007174AF">
              <w:rPr>
                <w:rStyle w:val="Hyperlink"/>
                <w:noProof/>
              </w:rPr>
              <w:fldChar w:fldCharType="end"/>
            </w:r>
          </w:ins>
        </w:p>
        <w:p w14:paraId="24FC1ACB" w14:textId="0A1BE559" w:rsidR="00992DA4" w:rsidRDefault="00992DA4">
          <w:pPr>
            <w:pStyle w:val="TOC1"/>
            <w:rPr>
              <w:ins w:id="9" w:author="Thomas Stockhammer (26-B)" w:date="2026-01-23T22:35:00Z" w16du:dateUtc="2026-01-23T21:35:00Z"/>
              <w:rFonts w:asciiTheme="minorHAnsi" w:eastAsiaTheme="minorEastAsia" w:hAnsiTheme="minorHAnsi" w:cstheme="minorBidi"/>
              <w:noProof/>
              <w:kern w:val="2"/>
              <w14:ligatures w14:val="standardContextual"/>
            </w:rPr>
          </w:pPr>
          <w:ins w:id="1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"_Toc220100176"</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3</w:t>
            </w:r>
            <w:r>
              <w:rPr>
                <w:rFonts w:asciiTheme="minorHAnsi" w:eastAsiaTheme="minorEastAsia" w:hAnsiTheme="minorHAnsi" w:cstheme="minorBidi"/>
                <w:noProof/>
                <w:kern w:val="2"/>
                <w14:ligatures w14:val="standardContextual"/>
              </w:rPr>
              <w:tab/>
            </w:r>
            <w:r w:rsidRPr="007174AF">
              <w:rPr>
                <w:rStyle w:val="Hyperlink"/>
                <w:noProof/>
              </w:rPr>
              <w:t>Extending Khronos glTF2.0</w:t>
            </w:r>
            <w:r>
              <w:rPr>
                <w:noProof/>
                <w:webHidden/>
              </w:rPr>
              <w:tab/>
            </w:r>
            <w:r>
              <w:rPr>
                <w:noProof/>
                <w:webHidden/>
              </w:rPr>
              <w:fldChar w:fldCharType="begin"/>
            </w:r>
            <w:r>
              <w:rPr>
                <w:noProof/>
                <w:webHidden/>
              </w:rPr>
              <w:instrText xml:space="preserve"> PAGEREF _Toc220100176 \h </w:instrText>
            </w:r>
            <w:r>
              <w:rPr>
                <w:noProof/>
                <w:webHidden/>
              </w:rPr>
            </w:r>
            <w:r>
              <w:rPr>
                <w:noProof/>
                <w:webHidden/>
              </w:rPr>
              <w:fldChar w:fldCharType="separate"/>
            </w:r>
            <w:r>
              <w:rPr>
                <w:noProof/>
                <w:webHidden/>
              </w:rPr>
              <w:t>5</w:t>
            </w:r>
            <w:r>
              <w:rPr>
                <w:noProof/>
                <w:webHidden/>
              </w:rPr>
              <w:fldChar w:fldCharType="end"/>
            </w:r>
            <w:r w:rsidRPr="007174AF">
              <w:rPr>
                <w:rStyle w:val="Hyperlink"/>
                <w:noProof/>
              </w:rPr>
              <w:fldChar w:fldCharType="end"/>
            </w:r>
          </w:ins>
        </w:p>
        <w:p w14:paraId="769CAE84" w14:textId="36982A39" w:rsidR="00992DA4" w:rsidRDefault="00992DA4">
          <w:pPr>
            <w:pStyle w:val="TOC2"/>
            <w:rPr>
              <w:ins w:id="11" w:author="Thomas Stockhammer (26-B)" w:date="2026-01-23T22:35:00Z" w16du:dateUtc="2026-01-23T21:35:00Z"/>
              <w:rFonts w:asciiTheme="minorHAnsi" w:eastAsiaTheme="minorEastAsia" w:hAnsiTheme="minorHAnsi" w:cstheme="minorBidi"/>
              <w:noProof/>
              <w:kern w:val="2"/>
              <w14:ligatures w14:val="standardContextual"/>
            </w:rPr>
          </w:pPr>
          <w:ins w:id="1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"_Toc220100177"</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3.1</w:t>
            </w:r>
            <w:r>
              <w:rPr>
                <w:rFonts w:asciiTheme="minorHAnsi" w:eastAsiaTheme="minorEastAsia" w:hAnsiTheme="minorHAnsi" w:cstheme="minorBidi"/>
                <w:noProof/>
                <w:kern w:val="2"/>
                <w14:ligatures w14:val="standardContextual"/>
              </w:rPr>
              <w:tab/>
            </w:r>
            <w:r w:rsidRPr="007174AF">
              <w:rPr>
                <w:rStyle w:val="Hyperlink"/>
                <w:noProof/>
              </w:rPr>
              <w:t>General</w:t>
            </w:r>
            <w:r>
              <w:rPr>
                <w:noProof/>
                <w:webHidden/>
              </w:rPr>
              <w:tab/>
            </w:r>
            <w:r>
              <w:rPr>
                <w:noProof/>
                <w:webHidden/>
              </w:rPr>
              <w:fldChar w:fldCharType="begin"/>
            </w:r>
            <w:r>
              <w:rPr>
                <w:noProof/>
                <w:webHidden/>
              </w:rPr>
              <w:instrText xml:space="preserve"> PAGEREF _Toc220100177 \h </w:instrText>
            </w:r>
            <w:r>
              <w:rPr>
                <w:noProof/>
                <w:webHidden/>
              </w:rPr>
            </w:r>
            <w:r>
              <w:rPr>
                <w:noProof/>
                <w:webHidden/>
              </w:rPr>
              <w:fldChar w:fldCharType="separate"/>
            </w:r>
            <w:r>
              <w:rPr>
                <w:noProof/>
                <w:webHidden/>
              </w:rPr>
              <w:t>5</w:t>
            </w:r>
            <w:r>
              <w:rPr>
                <w:noProof/>
                <w:webHidden/>
              </w:rPr>
              <w:fldChar w:fldCharType="end"/>
            </w:r>
            <w:r w:rsidRPr="007174AF">
              <w:rPr>
                <w:rStyle w:val="Hyperlink"/>
                <w:noProof/>
              </w:rPr>
              <w:fldChar w:fldCharType="end"/>
            </w:r>
          </w:ins>
        </w:p>
        <w:p w14:paraId="73DFF6CF" w14:textId="26883992" w:rsidR="00992DA4" w:rsidRDefault="00992DA4">
          <w:pPr>
            <w:pStyle w:val="TOC2"/>
            <w:rPr>
              <w:ins w:id="13" w:author="Thomas Stockhammer (26-B)" w:date="2026-01-23T22:35:00Z" w16du:dateUtc="2026-01-23T21:35:00Z"/>
              <w:rFonts w:asciiTheme="minorHAnsi" w:eastAsiaTheme="minorEastAsia" w:hAnsiTheme="minorHAnsi" w:cstheme="minorBidi"/>
              <w:noProof/>
              <w:kern w:val="2"/>
              <w14:ligatures w14:val="standardContextual"/>
            </w:rPr>
          </w:pPr>
          <w:ins w:id="1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"_Toc220100178"</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3.2</w:t>
            </w:r>
            <w:r>
              <w:rPr>
                <w:rFonts w:asciiTheme="minorHAnsi" w:eastAsiaTheme="minorEastAsia" w:hAnsiTheme="minorHAnsi" w:cstheme="minorBidi"/>
                <w:noProof/>
                <w:kern w:val="2"/>
                <w14:ligatures w14:val="standardContextual"/>
              </w:rPr>
              <w:tab/>
            </w:r>
            <w:r w:rsidRPr="007174AF">
              <w:rPr>
                <w:rStyle w:val="Hyperlink"/>
                <w:noProof/>
              </w:rPr>
              <w:t>Template for MPEG Extensions submitted to Khronos</w:t>
            </w:r>
            <w:r>
              <w:rPr>
                <w:noProof/>
                <w:webHidden/>
              </w:rPr>
              <w:tab/>
            </w:r>
            <w:r>
              <w:rPr>
                <w:noProof/>
                <w:webHidden/>
              </w:rPr>
              <w:fldChar w:fldCharType="begin"/>
            </w:r>
            <w:r>
              <w:rPr>
                <w:noProof/>
                <w:webHidden/>
              </w:rPr>
              <w:instrText xml:space="preserve"> PAGEREF _Toc220100178 \h </w:instrText>
            </w:r>
            <w:r>
              <w:rPr>
                <w:noProof/>
                <w:webHidden/>
              </w:rPr>
            </w:r>
            <w:r>
              <w:rPr>
                <w:noProof/>
                <w:webHidden/>
              </w:rPr>
              <w:fldChar w:fldCharType="separate"/>
            </w:r>
            <w:r>
              <w:rPr>
                <w:noProof/>
                <w:webHidden/>
              </w:rPr>
              <w:t>6</w:t>
            </w:r>
            <w:r>
              <w:rPr>
                <w:noProof/>
                <w:webHidden/>
              </w:rPr>
              <w:fldChar w:fldCharType="end"/>
            </w:r>
            <w:r w:rsidRPr="007174AF">
              <w:rPr>
                <w:rStyle w:val="Hyperlink"/>
                <w:noProof/>
              </w:rPr>
              <w:fldChar w:fldCharType="end"/>
            </w:r>
          </w:ins>
        </w:p>
        <w:p w14:paraId="720C62F3" w14:textId="771EABAB" w:rsidR="00992DA4" w:rsidRDefault="00992DA4">
          <w:pPr>
            <w:pStyle w:val="TOC2"/>
            <w:rPr>
              <w:ins w:id="15" w:author="Thomas Stockhammer (26-B)" w:date="2026-01-23T22:35:00Z" w16du:dateUtc="2026-01-23T21:35:00Z"/>
              <w:rFonts w:asciiTheme="minorHAnsi" w:eastAsiaTheme="minorEastAsia" w:hAnsiTheme="minorHAnsi" w:cstheme="minorBidi"/>
              <w:noProof/>
              <w:kern w:val="2"/>
              <w14:ligatures w14:val="standardContextual"/>
            </w:rPr>
          </w:pPr>
          <w:ins w:id="1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"_Toc220100179"</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3.3</w:t>
            </w:r>
            <w:r>
              <w:rPr>
                <w:rFonts w:asciiTheme="minorHAnsi" w:eastAsiaTheme="minorEastAsia" w:hAnsiTheme="minorHAnsi" w:cstheme="minorBidi"/>
                <w:noProof/>
                <w:kern w:val="2"/>
                <w14:ligatures w14:val="standardContextual"/>
              </w:rPr>
              <w:tab/>
            </w:r>
            <w:r w:rsidRPr="007174AF">
              <w:rPr>
                <w:rStyle w:val="Hyperlink"/>
                <w:noProof/>
              </w:rPr>
              <w:t>Status Extension Submission for first Edition</w:t>
            </w:r>
            <w:r>
              <w:rPr>
                <w:noProof/>
                <w:webHidden/>
              </w:rPr>
              <w:tab/>
            </w:r>
            <w:r>
              <w:rPr>
                <w:noProof/>
                <w:webHidden/>
              </w:rPr>
              <w:fldChar w:fldCharType="begin"/>
            </w:r>
            <w:r>
              <w:rPr>
                <w:noProof/>
                <w:webHidden/>
              </w:rPr>
              <w:instrText xml:space="preserve"> PAGEREF _Toc220100179 \h </w:instrText>
            </w:r>
            <w:r>
              <w:rPr>
                <w:noProof/>
                <w:webHidden/>
              </w:rPr>
            </w:r>
            <w:r>
              <w:rPr>
                <w:noProof/>
                <w:webHidden/>
              </w:rPr>
              <w:fldChar w:fldCharType="separate"/>
            </w:r>
            <w:r>
              <w:rPr>
                <w:noProof/>
                <w:webHidden/>
              </w:rPr>
              <w:t>7</w:t>
            </w:r>
            <w:r>
              <w:rPr>
                <w:noProof/>
                <w:webHidden/>
              </w:rPr>
              <w:fldChar w:fldCharType="end"/>
            </w:r>
            <w:r w:rsidRPr="007174AF">
              <w:rPr>
                <w:rStyle w:val="Hyperlink"/>
                <w:noProof/>
              </w:rPr>
              <w:fldChar w:fldCharType="end"/>
            </w:r>
          </w:ins>
        </w:p>
        <w:p w14:paraId="603CF8F0" w14:textId="72463B24" w:rsidR="00992DA4" w:rsidRDefault="00992DA4">
          <w:pPr>
            <w:pStyle w:val="TOC2"/>
            <w:rPr>
              <w:ins w:id="17" w:author="Thomas Stockhammer (26-B)" w:date="2026-01-23T22:35:00Z" w16du:dateUtc="2026-01-23T21:35:00Z"/>
              <w:rFonts w:asciiTheme="minorHAnsi" w:eastAsiaTheme="minorEastAsia" w:hAnsiTheme="minorHAnsi" w:cstheme="minorBidi"/>
              <w:noProof/>
              <w:kern w:val="2"/>
              <w14:ligatures w14:val="standardContextual"/>
            </w:rPr>
          </w:pPr>
          <w:ins w:id="1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"_Toc220100181"</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3.4</w:t>
            </w:r>
            <w:r>
              <w:rPr>
                <w:rFonts w:asciiTheme="minorHAnsi" w:eastAsiaTheme="minorEastAsia" w:hAnsiTheme="minorHAnsi" w:cstheme="minorBidi"/>
                <w:noProof/>
                <w:kern w:val="2"/>
                <w14:ligatures w14:val="standardContextual"/>
              </w:rPr>
              <w:tab/>
            </w:r>
            <w:r w:rsidRPr="007174AF">
              <w:rPr>
                <w:rStyle w:val="Hyperlink"/>
                <w:noProof/>
              </w:rPr>
              <w:t>Status Extension Submission for second Edition</w:t>
            </w:r>
            <w:r>
              <w:rPr>
                <w:noProof/>
                <w:webHidden/>
              </w:rPr>
              <w:tab/>
            </w:r>
            <w:r>
              <w:rPr>
                <w:noProof/>
                <w:webHidden/>
              </w:rPr>
              <w:fldChar w:fldCharType="begin"/>
            </w:r>
            <w:r>
              <w:rPr>
                <w:noProof/>
                <w:webHidden/>
              </w:rPr>
              <w:instrText xml:space="preserve"> PAGEREF _Toc220100181 \h </w:instrText>
            </w:r>
            <w:r>
              <w:rPr>
                <w:noProof/>
                <w:webHidden/>
              </w:rPr>
            </w:r>
            <w:r>
              <w:rPr>
                <w:noProof/>
                <w:webHidden/>
              </w:rPr>
              <w:fldChar w:fldCharType="separate"/>
            </w:r>
            <w:r>
              <w:rPr>
                <w:noProof/>
                <w:webHidden/>
              </w:rPr>
              <w:t>8</w:t>
            </w:r>
            <w:r>
              <w:rPr>
                <w:noProof/>
                <w:webHidden/>
              </w:rPr>
              <w:fldChar w:fldCharType="end"/>
            </w:r>
            <w:r w:rsidRPr="007174AF">
              <w:rPr>
                <w:rStyle w:val="Hyperlink"/>
                <w:noProof/>
              </w:rPr>
              <w:fldChar w:fldCharType="end"/>
            </w:r>
          </w:ins>
        </w:p>
        <w:p w14:paraId="1E270859" w14:textId="4172372F" w:rsidR="00992DA4" w:rsidRDefault="00992DA4">
          <w:pPr>
            <w:pStyle w:val="TOC2"/>
            <w:rPr>
              <w:ins w:id="19" w:author="Thomas Stockhammer (26-B)" w:date="2026-01-23T22:35:00Z" w16du:dateUtc="2026-01-23T21:35:00Z"/>
              <w:rFonts w:asciiTheme="minorHAnsi" w:eastAsiaTheme="minorEastAsia" w:hAnsiTheme="minorHAnsi" w:cstheme="minorBidi"/>
              <w:noProof/>
              <w:kern w:val="2"/>
              <w14:ligatures w14:val="standardContextual"/>
            </w:rPr>
          </w:pPr>
          <w:ins w:id="2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"_Toc220100182"</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highlight w:val="yellow"/>
              </w:rPr>
              <w:t>3.5</w:t>
            </w:r>
            <w:r>
              <w:rPr>
                <w:rFonts w:asciiTheme="minorHAnsi" w:eastAsiaTheme="minorEastAsia" w:hAnsiTheme="minorHAnsi" w:cstheme="minorBidi"/>
                <w:noProof/>
                <w:kern w:val="2"/>
                <w14:ligatures w14:val="standardContextual"/>
              </w:rPr>
              <w:tab/>
            </w:r>
            <w:r w:rsidRPr="007174AF">
              <w:rPr>
                <w:rStyle w:val="Hyperlink"/>
                <w:noProof/>
                <w:highlight w:val="yellow"/>
              </w:rPr>
              <w:t>Process and Workflow</w:t>
            </w:r>
            <w:r>
              <w:rPr>
                <w:noProof/>
                <w:webHidden/>
              </w:rPr>
              <w:tab/>
            </w:r>
            <w:r>
              <w:rPr>
                <w:noProof/>
                <w:webHidden/>
              </w:rPr>
              <w:fldChar w:fldCharType="begin"/>
            </w:r>
            <w:r>
              <w:rPr>
                <w:noProof/>
                <w:webHidden/>
              </w:rPr>
              <w:instrText xml:space="preserve"> PAGEREF _Toc220100182 \h </w:instrText>
            </w:r>
            <w:r>
              <w:rPr>
                <w:noProof/>
                <w:webHidden/>
              </w:rPr>
            </w:r>
            <w:r>
              <w:rPr>
                <w:noProof/>
                <w:webHidden/>
              </w:rPr>
              <w:fldChar w:fldCharType="separate"/>
            </w:r>
            <w:r>
              <w:rPr>
                <w:noProof/>
                <w:webHidden/>
              </w:rPr>
              <w:t>8</w:t>
            </w:r>
            <w:r>
              <w:rPr>
                <w:noProof/>
                <w:webHidden/>
              </w:rPr>
              <w:fldChar w:fldCharType="end"/>
            </w:r>
            <w:r w:rsidRPr="007174AF">
              <w:rPr>
                <w:rStyle w:val="Hyperlink"/>
                <w:noProof/>
              </w:rPr>
              <w:fldChar w:fldCharType="end"/>
            </w:r>
          </w:ins>
        </w:p>
        <w:p w14:paraId="5A780D28" w14:textId="20B2A667" w:rsidR="00992DA4" w:rsidRDefault="00992DA4">
          <w:pPr>
            <w:pStyle w:val="TOC1"/>
            <w:rPr>
              <w:ins w:id="21" w:author="Thomas Stockhammer (26-B)" w:date="2026-01-23T22:35:00Z" w16du:dateUtc="2026-01-23T21:35:00Z"/>
              <w:rFonts w:asciiTheme="minorHAnsi" w:eastAsiaTheme="minorEastAsia" w:hAnsiTheme="minorHAnsi" w:cstheme="minorBidi"/>
              <w:noProof/>
              <w:kern w:val="2"/>
              <w14:ligatures w14:val="standardContextual"/>
            </w:rPr>
          </w:pPr>
          <w:ins w:id="2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"_Toc220100237"</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w:t>
            </w:r>
            <w:r>
              <w:rPr>
                <w:rFonts w:asciiTheme="minorHAnsi" w:eastAsiaTheme="minorEastAsia" w:hAnsiTheme="minorHAnsi" w:cstheme="minorBidi"/>
                <w:noProof/>
                <w:kern w:val="2"/>
                <w14:ligatures w14:val="standardContextual"/>
              </w:rPr>
              <w:tab/>
            </w:r>
            <w:r w:rsidRPr="007174AF">
              <w:rPr>
                <w:rStyle w:val="Hyperlink"/>
                <w:noProof/>
              </w:rPr>
              <w:t>Communication with Khronos</w:t>
            </w:r>
            <w:r>
              <w:rPr>
                <w:noProof/>
                <w:webHidden/>
              </w:rPr>
              <w:tab/>
            </w:r>
            <w:r>
              <w:rPr>
                <w:noProof/>
                <w:webHidden/>
              </w:rPr>
              <w:fldChar w:fldCharType="begin"/>
            </w:r>
            <w:r>
              <w:rPr>
                <w:noProof/>
                <w:webHidden/>
              </w:rPr>
              <w:instrText xml:space="preserve"> PAGEREF _Toc220100237 \h </w:instrText>
            </w:r>
            <w:r>
              <w:rPr>
                <w:noProof/>
                <w:webHidden/>
              </w:rPr>
            </w:r>
            <w:r>
              <w:rPr>
                <w:noProof/>
                <w:webHidden/>
              </w:rPr>
              <w:fldChar w:fldCharType="separate"/>
            </w:r>
            <w:r>
              <w:rPr>
                <w:noProof/>
                <w:webHidden/>
              </w:rPr>
              <w:t>9</w:t>
            </w:r>
            <w:r>
              <w:rPr>
                <w:noProof/>
                <w:webHidden/>
              </w:rPr>
              <w:fldChar w:fldCharType="end"/>
            </w:r>
            <w:r w:rsidRPr="007174AF">
              <w:rPr>
                <w:rStyle w:val="Hyperlink"/>
                <w:noProof/>
              </w:rPr>
              <w:fldChar w:fldCharType="end"/>
            </w:r>
          </w:ins>
        </w:p>
        <w:p w14:paraId="4A9D94AB" w14:textId="0D3A27E0" w:rsidR="00992DA4" w:rsidRDefault="00992DA4">
          <w:pPr>
            <w:pStyle w:val="TOC2"/>
            <w:rPr>
              <w:ins w:id="23" w:author="Thomas Stockhammer (26-B)" w:date="2026-01-23T22:35:00Z" w16du:dateUtc="2026-01-23T21:35:00Z"/>
              <w:rFonts w:asciiTheme="minorHAnsi" w:eastAsiaTheme="minorEastAsia" w:hAnsiTheme="minorHAnsi" w:cstheme="minorBidi"/>
              <w:noProof/>
              <w:kern w:val="2"/>
              <w14:ligatures w14:val="standardContextual"/>
            </w:rPr>
          </w:pPr>
          <w:ins w:id="2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"_Toc220100238"</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4.1</w:t>
            </w:r>
            <w:r>
              <w:rPr>
                <w:rFonts w:asciiTheme="minorHAnsi" w:eastAsiaTheme="minorEastAsia" w:hAnsiTheme="minorHAnsi" w:cstheme="minorBidi"/>
                <w:noProof/>
                <w:kern w:val="2"/>
                <w14:ligatures w14:val="standardContextual"/>
              </w:rPr>
              <w:tab/>
            </w:r>
            <w:r w:rsidRPr="007174AF">
              <w:rPr>
                <w:rStyle w:val="Hyperlink"/>
                <w:noProof/>
              </w:rPr>
              <w:t>Overview</w:t>
            </w:r>
            <w:r>
              <w:rPr>
                <w:noProof/>
                <w:webHidden/>
              </w:rPr>
              <w:tab/>
            </w:r>
            <w:r>
              <w:rPr>
                <w:noProof/>
                <w:webHidden/>
              </w:rPr>
              <w:fldChar w:fldCharType="begin"/>
            </w:r>
            <w:r>
              <w:rPr>
                <w:noProof/>
                <w:webHidden/>
              </w:rPr>
              <w:instrText xml:space="preserve"> PAGEREF _Toc220100238 \h </w:instrText>
            </w:r>
            <w:r>
              <w:rPr>
                <w:noProof/>
                <w:webHidden/>
              </w:rPr>
            </w:r>
            <w:r>
              <w:rPr>
                <w:noProof/>
                <w:webHidden/>
              </w:rPr>
              <w:fldChar w:fldCharType="separate"/>
            </w:r>
            <w:r>
              <w:rPr>
                <w:noProof/>
                <w:webHidden/>
              </w:rPr>
              <w:t>9</w:t>
            </w:r>
            <w:r>
              <w:rPr>
                <w:noProof/>
                <w:webHidden/>
              </w:rPr>
              <w:fldChar w:fldCharType="end"/>
            </w:r>
            <w:r w:rsidRPr="007174AF">
              <w:rPr>
                <w:rStyle w:val="Hyperlink"/>
                <w:noProof/>
              </w:rPr>
              <w:fldChar w:fldCharType="end"/>
            </w:r>
          </w:ins>
        </w:p>
        <w:p w14:paraId="1A5D357F" w14:textId="42B604CF" w:rsidR="00992DA4" w:rsidRDefault="00992DA4">
          <w:pPr>
            <w:pStyle w:val="TOC2"/>
            <w:rPr>
              <w:ins w:id="25" w:author="Thomas Stockhammer (26-B)" w:date="2026-01-23T22:35:00Z" w16du:dateUtc="2026-01-23T21:35:00Z"/>
              <w:rFonts w:asciiTheme="minorHAnsi" w:eastAsiaTheme="minorEastAsia" w:hAnsiTheme="minorHAnsi" w:cstheme="minorBidi"/>
              <w:noProof/>
              <w:kern w:val="2"/>
              <w14:ligatures w14:val="standardContextual"/>
            </w:rPr>
          </w:pPr>
          <w:ins w:id="2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"_Toc220100239"</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4.2</w:t>
            </w:r>
            <w:r>
              <w:rPr>
                <w:rFonts w:asciiTheme="minorHAnsi" w:eastAsiaTheme="minorEastAsia" w:hAnsiTheme="minorHAnsi" w:cstheme="minorBidi"/>
                <w:noProof/>
                <w:kern w:val="2"/>
                <w14:ligatures w14:val="standardContextual"/>
              </w:rPr>
              <w:tab/>
            </w:r>
            <w:r w:rsidRPr="007174AF">
              <w:rPr>
                <w:rStyle w:val="Hyperlink"/>
                <w:noProof/>
              </w:rPr>
              <w:t>Communication prior to MPEG#152</w:t>
            </w:r>
            <w:r>
              <w:rPr>
                <w:noProof/>
                <w:webHidden/>
              </w:rPr>
              <w:tab/>
            </w:r>
            <w:r>
              <w:rPr>
                <w:noProof/>
                <w:webHidden/>
              </w:rPr>
              <w:fldChar w:fldCharType="begin"/>
            </w:r>
            <w:r>
              <w:rPr>
                <w:noProof/>
                <w:webHidden/>
              </w:rPr>
              <w:instrText xml:space="preserve"> PAGEREF _Toc220100239 \h </w:instrText>
            </w:r>
            <w:r>
              <w:rPr>
                <w:noProof/>
                <w:webHidden/>
              </w:rPr>
            </w:r>
            <w:r>
              <w:rPr>
                <w:noProof/>
                <w:webHidden/>
              </w:rPr>
              <w:fldChar w:fldCharType="separate"/>
            </w:r>
            <w:r>
              <w:rPr>
                <w:noProof/>
                <w:webHidden/>
              </w:rPr>
              <w:t>9</w:t>
            </w:r>
            <w:r>
              <w:rPr>
                <w:noProof/>
                <w:webHidden/>
              </w:rPr>
              <w:fldChar w:fldCharType="end"/>
            </w:r>
            <w:r w:rsidRPr="007174AF">
              <w:rPr>
                <w:rStyle w:val="Hyperlink"/>
                <w:noProof/>
              </w:rPr>
              <w:fldChar w:fldCharType="end"/>
            </w:r>
          </w:ins>
        </w:p>
        <w:p w14:paraId="04DA06A8" w14:textId="3C2D5A3C" w:rsidR="00992DA4" w:rsidRDefault="00992DA4">
          <w:pPr>
            <w:pStyle w:val="TOC3"/>
            <w:tabs>
              <w:tab w:val="right" w:leader="dot" w:pos="9010"/>
            </w:tabs>
            <w:rPr>
              <w:ins w:id="27" w:author="Thomas Stockhammer (26-B)" w:date="2026-01-23T22:35:00Z" w16du:dateUtc="2026-01-23T21:35:00Z"/>
              <w:rFonts w:asciiTheme="minorHAnsi" w:eastAsiaTheme="minorEastAsia" w:hAnsiTheme="minorHAnsi" w:cstheme="minorBidi"/>
              <w:noProof/>
              <w:kern w:val="2"/>
              <w14:ligatures w14:val="standardContextual"/>
            </w:rPr>
          </w:pPr>
          <w:ins w:id="2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"_Toc220100240"</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MPEG#133</w:t>
            </w:r>
            <w:r>
              <w:rPr>
                <w:noProof/>
                <w:webHidden/>
              </w:rPr>
              <w:tab/>
            </w:r>
            <w:r>
              <w:rPr>
                <w:noProof/>
                <w:webHidden/>
              </w:rPr>
              <w:fldChar w:fldCharType="begin"/>
            </w:r>
            <w:r>
              <w:rPr>
                <w:noProof/>
                <w:webHidden/>
              </w:rPr>
              <w:instrText xml:space="preserve"> PAGEREF _Toc220100240 \h </w:instrText>
            </w:r>
            <w:r>
              <w:rPr>
                <w:noProof/>
                <w:webHidden/>
              </w:rPr>
            </w:r>
            <w:r>
              <w:rPr>
                <w:noProof/>
                <w:webHidden/>
              </w:rPr>
              <w:fldChar w:fldCharType="separate"/>
            </w:r>
            <w:r>
              <w:rPr>
                <w:noProof/>
                <w:webHidden/>
              </w:rPr>
              <w:t>9</w:t>
            </w:r>
            <w:r>
              <w:rPr>
                <w:noProof/>
                <w:webHidden/>
              </w:rPr>
              <w:fldChar w:fldCharType="end"/>
            </w:r>
            <w:r w:rsidRPr="007174AF">
              <w:rPr>
                <w:rStyle w:val="Hyperlink"/>
                <w:noProof/>
              </w:rPr>
              <w:fldChar w:fldCharType="end"/>
            </w:r>
          </w:ins>
        </w:p>
        <w:p w14:paraId="3B3E1361" w14:textId="127073DA" w:rsidR="00992DA4" w:rsidRDefault="00992DA4">
          <w:pPr>
            <w:pStyle w:val="TOC3"/>
            <w:tabs>
              <w:tab w:val="right" w:leader="dot" w:pos="9010"/>
            </w:tabs>
            <w:rPr>
              <w:ins w:id="29" w:author="Thomas Stockhammer (26-B)" w:date="2026-01-23T22:35:00Z" w16du:dateUtc="2026-01-23T21:35:00Z"/>
              <w:rFonts w:asciiTheme="minorHAnsi" w:eastAsiaTheme="minorEastAsia" w:hAnsiTheme="minorHAnsi" w:cstheme="minorBidi"/>
              <w:noProof/>
              <w:kern w:val="2"/>
              <w14:ligatures w14:val="standardContextual"/>
            </w:rPr>
          </w:pPr>
          <w:ins w:id="3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"_Toc220100241"</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MPEG#135</w:t>
            </w:r>
            <w:r>
              <w:rPr>
                <w:noProof/>
                <w:webHidden/>
              </w:rPr>
              <w:tab/>
            </w:r>
            <w:r>
              <w:rPr>
                <w:noProof/>
                <w:webHidden/>
              </w:rPr>
              <w:fldChar w:fldCharType="begin"/>
            </w:r>
            <w:r>
              <w:rPr>
                <w:noProof/>
                <w:webHidden/>
              </w:rPr>
              <w:instrText xml:space="preserve"> PAGEREF _Toc220100241 \h </w:instrText>
            </w:r>
            <w:r>
              <w:rPr>
                <w:noProof/>
                <w:webHidden/>
              </w:rPr>
            </w:r>
            <w:r>
              <w:rPr>
                <w:noProof/>
                <w:webHidden/>
              </w:rPr>
              <w:fldChar w:fldCharType="separate"/>
            </w:r>
            <w:r>
              <w:rPr>
                <w:noProof/>
                <w:webHidden/>
              </w:rPr>
              <w:t>9</w:t>
            </w:r>
            <w:r>
              <w:rPr>
                <w:noProof/>
                <w:webHidden/>
              </w:rPr>
              <w:fldChar w:fldCharType="end"/>
            </w:r>
            <w:r w:rsidRPr="007174AF">
              <w:rPr>
                <w:rStyle w:val="Hyperlink"/>
                <w:noProof/>
              </w:rPr>
              <w:fldChar w:fldCharType="end"/>
            </w:r>
          </w:ins>
        </w:p>
        <w:p w14:paraId="577A3A7E" w14:textId="069E1CEE" w:rsidR="00992DA4" w:rsidRDefault="00992DA4">
          <w:pPr>
            <w:pStyle w:val="TOC3"/>
            <w:tabs>
              <w:tab w:val="right" w:leader="dot" w:pos="9010"/>
            </w:tabs>
            <w:rPr>
              <w:ins w:id="31" w:author="Thomas Stockhammer (26-B)" w:date="2026-01-23T22:35:00Z" w16du:dateUtc="2026-01-23T21:35:00Z"/>
              <w:rFonts w:asciiTheme="minorHAnsi" w:eastAsiaTheme="minorEastAsia" w:hAnsiTheme="minorHAnsi" w:cstheme="minorBidi"/>
              <w:noProof/>
              <w:kern w:val="2"/>
              <w14:ligatures w14:val="standardContextual"/>
            </w:rPr>
          </w:pPr>
          <w:ins w:id="3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"_Toc220100242"</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MPEG#136</w:t>
            </w:r>
            <w:r>
              <w:rPr>
                <w:noProof/>
                <w:webHidden/>
              </w:rPr>
              <w:tab/>
            </w:r>
            <w:r>
              <w:rPr>
                <w:noProof/>
                <w:webHidden/>
              </w:rPr>
              <w:fldChar w:fldCharType="begin"/>
            </w:r>
            <w:r>
              <w:rPr>
                <w:noProof/>
                <w:webHidden/>
              </w:rPr>
              <w:instrText xml:space="preserve"> PAGEREF _Toc220100242 \h </w:instrText>
            </w:r>
            <w:r>
              <w:rPr>
                <w:noProof/>
                <w:webHidden/>
              </w:rPr>
            </w:r>
            <w:r>
              <w:rPr>
                <w:noProof/>
                <w:webHidden/>
              </w:rPr>
              <w:fldChar w:fldCharType="separate"/>
            </w:r>
            <w:r>
              <w:rPr>
                <w:noProof/>
                <w:webHidden/>
              </w:rPr>
              <w:t>10</w:t>
            </w:r>
            <w:r>
              <w:rPr>
                <w:noProof/>
                <w:webHidden/>
              </w:rPr>
              <w:fldChar w:fldCharType="end"/>
            </w:r>
            <w:r w:rsidRPr="007174AF">
              <w:rPr>
                <w:rStyle w:val="Hyperlink"/>
                <w:noProof/>
              </w:rPr>
              <w:fldChar w:fldCharType="end"/>
            </w:r>
          </w:ins>
        </w:p>
        <w:p w14:paraId="0722CDD7" w14:textId="7BD07D4D" w:rsidR="00992DA4" w:rsidRDefault="00992DA4">
          <w:pPr>
            <w:pStyle w:val="TOC3"/>
            <w:tabs>
              <w:tab w:val="right" w:leader="dot" w:pos="9010"/>
            </w:tabs>
            <w:rPr>
              <w:ins w:id="33" w:author="Thomas Stockhammer (26-B)" w:date="2026-01-23T22:35:00Z" w16du:dateUtc="2026-01-23T21:35:00Z"/>
              <w:rFonts w:asciiTheme="minorHAnsi" w:eastAsiaTheme="minorEastAsia" w:hAnsiTheme="minorHAnsi" w:cstheme="minorBidi"/>
              <w:noProof/>
              <w:kern w:val="2"/>
              <w14:ligatures w14:val="standardContextual"/>
            </w:rPr>
          </w:pPr>
          <w:ins w:id="3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"_Toc220100243"</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MPEG#137</w:t>
            </w:r>
            <w:r>
              <w:rPr>
                <w:noProof/>
                <w:webHidden/>
              </w:rPr>
              <w:tab/>
            </w:r>
            <w:r>
              <w:rPr>
                <w:noProof/>
                <w:webHidden/>
              </w:rPr>
              <w:fldChar w:fldCharType="begin"/>
            </w:r>
            <w:r>
              <w:rPr>
                <w:noProof/>
                <w:webHidden/>
              </w:rPr>
              <w:instrText xml:space="preserve"> PAGEREF _Toc220100243 \h </w:instrText>
            </w:r>
            <w:r>
              <w:rPr>
                <w:noProof/>
                <w:webHidden/>
              </w:rPr>
            </w:r>
            <w:r>
              <w:rPr>
                <w:noProof/>
                <w:webHidden/>
              </w:rPr>
              <w:fldChar w:fldCharType="separate"/>
            </w:r>
            <w:r>
              <w:rPr>
                <w:noProof/>
                <w:webHidden/>
              </w:rPr>
              <w:t>10</w:t>
            </w:r>
            <w:r>
              <w:rPr>
                <w:noProof/>
                <w:webHidden/>
              </w:rPr>
              <w:fldChar w:fldCharType="end"/>
            </w:r>
            <w:r w:rsidRPr="007174AF">
              <w:rPr>
                <w:rStyle w:val="Hyperlink"/>
                <w:noProof/>
              </w:rPr>
              <w:fldChar w:fldCharType="end"/>
            </w:r>
          </w:ins>
        </w:p>
        <w:p w14:paraId="5D3F7151" w14:textId="7ED9470E" w:rsidR="00992DA4" w:rsidRDefault="00992DA4">
          <w:pPr>
            <w:pStyle w:val="TOC3"/>
            <w:tabs>
              <w:tab w:val="right" w:leader="dot" w:pos="9010"/>
            </w:tabs>
            <w:rPr>
              <w:ins w:id="35" w:author="Thomas Stockhammer (26-B)" w:date="2026-01-23T22:35:00Z" w16du:dateUtc="2026-01-23T21:35:00Z"/>
              <w:rFonts w:asciiTheme="minorHAnsi" w:eastAsiaTheme="minorEastAsia" w:hAnsiTheme="minorHAnsi" w:cstheme="minorBidi"/>
              <w:noProof/>
              <w:kern w:val="2"/>
              <w14:ligatures w14:val="standardContextual"/>
            </w:rPr>
          </w:pPr>
          <w:ins w:id="3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"_Toc220100244"</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MPEG#138</w:t>
            </w:r>
            <w:r>
              <w:rPr>
                <w:noProof/>
                <w:webHidden/>
              </w:rPr>
              <w:tab/>
            </w:r>
            <w:r>
              <w:rPr>
                <w:noProof/>
                <w:webHidden/>
              </w:rPr>
              <w:fldChar w:fldCharType="begin"/>
            </w:r>
            <w:r>
              <w:rPr>
                <w:noProof/>
                <w:webHidden/>
              </w:rPr>
              <w:instrText xml:space="preserve"> PAGEREF _Toc220100244 \h </w:instrText>
            </w:r>
            <w:r>
              <w:rPr>
                <w:noProof/>
                <w:webHidden/>
              </w:rPr>
            </w:r>
            <w:r>
              <w:rPr>
                <w:noProof/>
                <w:webHidden/>
              </w:rPr>
              <w:fldChar w:fldCharType="separate"/>
            </w:r>
            <w:r>
              <w:rPr>
                <w:noProof/>
                <w:webHidden/>
              </w:rPr>
              <w:t>10</w:t>
            </w:r>
            <w:r>
              <w:rPr>
                <w:noProof/>
                <w:webHidden/>
              </w:rPr>
              <w:fldChar w:fldCharType="end"/>
            </w:r>
            <w:r w:rsidRPr="007174AF">
              <w:rPr>
                <w:rStyle w:val="Hyperlink"/>
                <w:noProof/>
              </w:rPr>
              <w:fldChar w:fldCharType="end"/>
            </w:r>
          </w:ins>
        </w:p>
        <w:p w14:paraId="65EB23D0" w14:textId="277066AA" w:rsidR="00992DA4" w:rsidRDefault="00992DA4">
          <w:pPr>
            <w:pStyle w:val="TOC3"/>
            <w:tabs>
              <w:tab w:val="right" w:leader="dot" w:pos="9010"/>
            </w:tabs>
            <w:rPr>
              <w:ins w:id="37" w:author="Thomas Stockhammer (26-B)" w:date="2026-01-23T22:35:00Z" w16du:dateUtc="2026-01-23T21:35:00Z"/>
              <w:rFonts w:asciiTheme="minorHAnsi" w:eastAsiaTheme="minorEastAsia" w:hAnsiTheme="minorHAnsi" w:cstheme="minorBidi"/>
              <w:noProof/>
              <w:kern w:val="2"/>
              <w14:ligatures w14:val="standardContextual"/>
            </w:rPr>
          </w:pPr>
          <w:ins w:id="3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"_Toc220100245"</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MPEG#139</w:t>
            </w:r>
            <w:r>
              <w:rPr>
                <w:noProof/>
                <w:webHidden/>
              </w:rPr>
              <w:tab/>
            </w:r>
            <w:r>
              <w:rPr>
                <w:noProof/>
                <w:webHidden/>
              </w:rPr>
              <w:fldChar w:fldCharType="begin"/>
            </w:r>
            <w:r>
              <w:rPr>
                <w:noProof/>
                <w:webHidden/>
              </w:rPr>
              <w:instrText xml:space="preserve"> PAGEREF _Toc220100245 \h </w:instrText>
            </w:r>
            <w:r>
              <w:rPr>
                <w:noProof/>
                <w:webHidden/>
              </w:rPr>
            </w:r>
            <w:r>
              <w:rPr>
                <w:noProof/>
                <w:webHidden/>
              </w:rPr>
              <w:fldChar w:fldCharType="separate"/>
            </w:r>
            <w:r>
              <w:rPr>
                <w:noProof/>
                <w:webHidden/>
              </w:rPr>
              <w:t>10</w:t>
            </w:r>
            <w:r>
              <w:rPr>
                <w:noProof/>
                <w:webHidden/>
              </w:rPr>
              <w:fldChar w:fldCharType="end"/>
            </w:r>
            <w:r w:rsidRPr="007174AF">
              <w:rPr>
                <w:rStyle w:val="Hyperlink"/>
                <w:noProof/>
              </w:rPr>
              <w:fldChar w:fldCharType="end"/>
            </w:r>
          </w:ins>
        </w:p>
        <w:p w14:paraId="08C9D847" w14:textId="32C81516" w:rsidR="00992DA4" w:rsidRDefault="00992DA4">
          <w:pPr>
            <w:pStyle w:val="TOC3"/>
            <w:tabs>
              <w:tab w:val="right" w:leader="dot" w:pos="9010"/>
            </w:tabs>
            <w:rPr>
              <w:ins w:id="39" w:author="Thomas Stockhammer (26-B)" w:date="2026-01-23T22:35:00Z" w16du:dateUtc="2026-01-23T21:35:00Z"/>
              <w:rFonts w:asciiTheme="minorHAnsi" w:eastAsiaTheme="minorEastAsia" w:hAnsiTheme="minorHAnsi" w:cstheme="minorBidi"/>
              <w:noProof/>
              <w:kern w:val="2"/>
              <w14:ligatures w14:val="standardContextual"/>
            </w:rPr>
          </w:pPr>
          <w:ins w:id="4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"_Toc220100246"</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MPEG#140</w:t>
            </w:r>
            <w:r>
              <w:rPr>
                <w:noProof/>
                <w:webHidden/>
              </w:rPr>
              <w:tab/>
            </w:r>
            <w:r>
              <w:rPr>
                <w:noProof/>
                <w:webHidden/>
              </w:rPr>
              <w:fldChar w:fldCharType="begin"/>
            </w:r>
            <w:r>
              <w:rPr>
                <w:noProof/>
                <w:webHidden/>
              </w:rPr>
              <w:instrText xml:space="preserve"> PAGEREF _Toc220100246 \h </w:instrText>
            </w:r>
            <w:r>
              <w:rPr>
                <w:noProof/>
                <w:webHidden/>
              </w:rPr>
            </w:r>
            <w:r>
              <w:rPr>
                <w:noProof/>
                <w:webHidden/>
              </w:rPr>
              <w:fldChar w:fldCharType="separate"/>
            </w:r>
            <w:r>
              <w:rPr>
                <w:noProof/>
                <w:webHidden/>
              </w:rPr>
              <w:t>10</w:t>
            </w:r>
            <w:r>
              <w:rPr>
                <w:noProof/>
                <w:webHidden/>
              </w:rPr>
              <w:fldChar w:fldCharType="end"/>
            </w:r>
            <w:r w:rsidRPr="007174AF">
              <w:rPr>
                <w:rStyle w:val="Hyperlink"/>
                <w:noProof/>
              </w:rPr>
              <w:fldChar w:fldCharType="end"/>
            </w:r>
          </w:ins>
        </w:p>
        <w:p w14:paraId="427ADCFB" w14:textId="14E884A9" w:rsidR="00992DA4" w:rsidRDefault="00992DA4">
          <w:pPr>
            <w:pStyle w:val="TOC3"/>
            <w:tabs>
              <w:tab w:val="right" w:leader="dot" w:pos="9010"/>
            </w:tabs>
            <w:rPr>
              <w:ins w:id="41" w:author="Thomas Stockhammer (26-B)" w:date="2026-01-23T22:35:00Z" w16du:dateUtc="2026-01-23T21:35:00Z"/>
              <w:rFonts w:asciiTheme="minorHAnsi" w:eastAsiaTheme="minorEastAsia" w:hAnsiTheme="minorHAnsi" w:cstheme="minorBidi"/>
              <w:noProof/>
              <w:kern w:val="2"/>
              <w14:ligatures w14:val="standardContextual"/>
            </w:rPr>
          </w:pPr>
          <w:ins w:id="4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"_Toc220100247"</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MPEG#141</w:t>
            </w:r>
            <w:r>
              <w:rPr>
                <w:noProof/>
                <w:webHidden/>
              </w:rPr>
              <w:tab/>
            </w:r>
            <w:r>
              <w:rPr>
                <w:noProof/>
                <w:webHidden/>
              </w:rPr>
              <w:fldChar w:fldCharType="begin"/>
            </w:r>
            <w:r>
              <w:rPr>
                <w:noProof/>
                <w:webHidden/>
              </w:rPr>
              <w:instrText xml:space="preserve"> PAGEREF _Toc220100247 \h </w:instrText>
            </w:r>
            <w:r>
              <w:rPr>
                <w:noProof/>
                <w:webHidden/>
              </w:rPr>
            </w:r>
            <w:r>
              <w:rPr>
                <w:noProof/>
                <w:webHidden/>
              </w:rPr>
              <w:fldChar w:fldCharType="separate"/>
            </w:r>
            <w:r>
              <w:rPr>
                <w:noProof/>
                <w:webHidden/>
              </w:rPr>
              <w:t>10</w:t>
            </w:r>
            <w:r>
              <w:rPr>
                <w:noProof/>
                <w:webHidden/>
              </w:rPr>
              <w:fldChar w:fldCharType="end"/>
            </w:r>
            <w:r w:rsidRPr="007174AF">
              <w:rPr>
                <w:rStyle w:val="Hyperlink"/>
                <w:noProof/>
              </w:rPr>
              <w:fldChar w:fldCharType="end"/>
            </w:r>
          </w:ins>
        </w:p>
        <w:p w14:paraId="7E7C6411" w14:textId="2E617D9D" w:rsidR="00992DA4" w:rsidRDefault="00992DA4">
          <w:pPr>
            <w:pStyle w:val="TOC3"/>
            <w:tabs>
              <w:tab w:val="right" w:leader="dot" w:pos="9010"/>
            </w:tabs>
            <w:rPr>
              <w:ins w:id="43" w:author="Thomas Stockhammer (26-B)" w:date="2026-01-23T22:35:00Z" w16du:dateUtc="2026-01-23T21:35:00Z"/>
              <w:rFonts w:asciiTheme="minorHAnsi" w:eastAsiaTheme="minorEastAsia" w:hAnsiTheme="minorHAnsi" w:cstheme="minorBidi"/>
              <w:noProof/>
              <w:kern w:val="2"/>
              <w14:ligatures w14:val="standardContextual"/>
            </w:rPr>
          </w:pPr>
          <w:ins w:id="4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"_Toc220100248"</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MPEG#142</w:t>
            </w:r>
            <w:r>
              <w:rPr>
                <w:noProof/>
                <w:webHidden/>
              </w:rPr>
              <w:tab/>
            </w:r>
            <w:r>
              <w:rPr>
                <w:noProof/>
                <w:webHidden/>
              </w:rPr>
              <w:fldChar w:fldCharType="begin"/>
            </w:r>
            <w:r>
              <w:rPr>
                <w:noProof/>
                <w:webHidden/>
              </w:rPr>
              <w:instrText xml:space="preserve"> PAGEREF _Toc220100248 \h </w:instrText>
            </w:r>
            <w:r>
              <w:rPr>
                <w:noProof/>
                <w:webHidden/>
              </w:rPr>
            </w:r>
            <w:r>
              <w:rPr>
                <w:noProof/>
                <w:webHidden/>
              </w:rPr>
              <w:fldChar w:fldCharType="separate"/>
            </w:r>
            <w:r>
              <w:rPr>
                <w:noProof/>
                <w:webHidden/>
              </w:rPr>
              <w:t>11</w:t>
            </w:r>
            <w:r>
              <w:rPr>
                <w:noProof/>
                <w:webHidden/>
              </w:rPr>
              <w:fldChar w:fldCharType="end"/>
            </w:r>
            <w:r w:rsidRPr="007174AF">
              <w:rPr>
                <w:rStyle w:val="Hyperlink"/>
                <w:noProof/>
              </w:rPr>
              <w:fldChar w:fldCharType="end"/>
            </w:r>
          </w:ins>
        </w:p>
        <w:p w14:paraId="0517ED0B" w14:textId="035FB4BA" w:rsidR="00992DA4" w:rsidRDefault="00992DA4">
          <w:pPr>
            <w:pStyle w:val="TOC3"/>
            <w:tabs>
              <w:tab w:val="right" w:leader="dot" w:pos="9010"/>
            </w:tabs>
            <w:rPr>
              <w:ins w:id="45" w:author="Thomas Stockhammer (26-B)" w:date="2026-01-23T22:35:00Z" w16du:dateUtc="2026-01-23T21:35:00Z"/>
              <w:rFonts w:asciiTheme="minorHAnsi" w:eastAsiaTheme="minorEastAsia" w:hAnsiTheme="minorHAnsi" w:cstheme="minorBidi"/>
              <w:noProof/>
              <w:kern w:val="2"/>
              <w14:ligatures w14:val="standardContextual"/>
            </w:rPr>
          </w:pPr>
          <w:ins w:id="4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"_Toc220100249"</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MPEG#143</w:t>
            </w:r>
            <w:r>
              <w:rPr>
                <w:noProof/>
                <w:webHidden/>
              </w:rPr>
              <w:tab/>
            </w:r>
            <w:r>
              <w:rPr>
                <w:noProof/>
                <w:webHidden/>
              </w:rPr>
              <w:fldChar w:fldCharType="begin"/>
            </w:r>
            <w:r>
              <w:rPr>
                <w:noProof/>
                <w:webHidden/>
              </w:rPr>
              <w:instrText xml:space="preserve"> PAGEREF _Toc220100249 \h </w:instrText>
            </w:r>
            <w:r>
              <w:rPr>
                <w:noProof/>
                <w:webHidden/>
              </w:rPr>
            </w:r>
            <w:r>
              <w:rPr>
                <w:noProof/>
                <w:webHidden/>
              </w:rPr>
              <w:fldChar w:fldCharType="separate"/>
            </w:r>
            <w:r>
              <w:rPr>
                <w:noProof/>
                <w:webHidden/>
              </w:rPr>
              <w:t>11</w:t>
            </w:r>
            <w:r>
              <w:rPr>
                <w:noProof/>
                <w:webHidden/>
              </w:rPr>
              <w:fldChar w:fldCharType="end"/>
            </w:r>
            <w:r w:rsidRPr="007174AF">
              <w:rPr>
                <w:rStyle w:val="Hyperlink"/>
                <w:noProof/>
              </w:rPr>
              <w:fldChar w:fldCharType="end"/>
            </w:r>
          </w:ins>
        </w:p>
        <w:p w14:paraId="01ED850F" w14:textId="15DD791B" w:rsidR="00992DA4" w:rsidRDefault="00992DA4">
          <w:pPr>
            <w:pStyle w:val="TOC3"/>
            <w:tabs>
              <w:tab w:val="right" w:leader="dot" w:pos="9010"/>
            </w:tabs>
            <w:rPr>
              <w:ins w:id="47" w:author="Thomas Stockhammer (26-B)" w:date="2026-01-23T22:35:00Z" w16du:dateUtc="2026-01-23T21:35:00Z"/>
              <w:rFonts w:asciiTheme="minorHAnsi" w:eastAsiaTheme="minorEastAsia" w:hAnsiTheme="minorHAnsi" w:cstheme="minorBidi"/>
              <w:noProof/>
              <w:kern w:val="2"/>
              <w14:ligatures w14:val="standardContextual"/>
            </w:rPr>
          </w:pPr>
          <w:ins w:id="48" w:author="Thomas Stockhammer (26-B)" w:date="2026-01-23T22:35:00Z" w16du:dateUtc="2026-01-23T21:35:00Z">
            <w:r w:rsidRPr="007174AF">
              <w:rPr>
                <w:rStyle w:val="Hyperlink"/>
                <w:noProof/>
              </w:rPr>
              <w:lastRenderedPageBreak/>
              <w:fldChar w:fldCharType="begin"/>
            </w:r>
            <w:r w:rsidRPr="007174AF">
              <w:rPr>
                <w:rStyle w:val="Hyperlink"/>
                <w:noProof/>
              </w:rPr>
              <w:instrText xml:space="preserve"> </w:instrText>
            </w:r>
            <w:r>
              <w:rPr>
                <w:noProof/>
              </w:rPr>
              <w:instrText>HYPERLINK \l "_Toc220100250"</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MPEG#144</w:t>
            </w:r>
            <w:r>
              <w:rPr>
                <w:noProof/>
                <w:webHidden/>
              </w:rPr>
              <w:tab/>
            </w:r>
            <w:r>
              <w:rPr>
                <w:noProof/>
                <w:webHidden/>
              </w:rPr>
              <w:fldChar w:fldCharType="begin"/>
            </w:r>
            <w:r>
              <w:rPr>
                <w:noProof/>
                <w:webHidden/>
              </w:rPr>
              <w:instrText xml:space="preserve"> PAGEREF _Toc220100250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10163D8F" w14:textId="645DBC8C" w:rsidR="00992DA4" w:rsidRDefault="00992DA4">
          <w:pPr>
            <w:pStyle w:val="TOC3"/>
            <w:tabs>
              <w:tab w:val="right" w:leader="dot" w:pos="9010"/>
            </w:tabs>
            <w:rPr>
              <w:ins w:id="49" w:author="Thomas Stockhammer (26-B)" w:date="2026-01-23T22:35:00Z" w16du:dateUtc="2026-01-23T21:35:00Z"/>
              <w:rFonts w:asciiTheme="minorHAnsi" w:eastAsiaTheme="minorEastAsia" w:hAnsiTheme="minorHAnsi" w:cstheme="minorBidi"/>
              <w:noProof/>
              <w:kern w:val="2"/>
              <w14:ligatures w14:val="standardContextual"/>
            </w:rPr>
          </w:pPr>
          <w:ins w:id="5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"_Toc220100251"</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MPEG#145</w:t>
            </w:r>
            <w:r>
              <w:rPr>
                <w:noProof/>
                <w:webHidden/>
              </w:rPr>
              <w:tab/>
            </w:r>
            <w:r>
              <w:rPr>
                <w:noProof/>
                <w:webHidden/>
              </w:rPr>
              <w:fldChar w:fldCharType="begin"/>
            </w:r>
            <w:r>
              <w:rPr>
                <w:noProof/>
                <w:webHidden/>
              </w:rPr>
              <w:instrText xml:space="preserve"> PAGEREF _Toc220100251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404457C4" w14:textId="4398AA51" w:rsidR="00992DA4" w:rsidRDefault="00992DA4">
          <w:pPr>
            <w:pStyle w:val="TOC2"/>
            <w:rPr>
              <w:ins w:id="51" w:author="Thomas Stockhammer (26-B)" w:date="2026-01-23T22:35:00Z" w16du:dateUtc="2026-01-23T21:35:00Z"/>
              <w:rFonts w:asciiTheme="minorHAnsi" w:eastAsiaTheme="minorEastAsia" w:hAnsiTheme="minorHAnsi" w:cstheme="minorBidi"/>
              <w:noProof/>
              <w:kern w:val="2"/>
              <w14:ligatures w14:val="standardContextual"/>
            </w:rPr>
          </w:pPr>
          <w:ins w:id="5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"_Toc220100252"</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4.3</w:t>
            </w:r>
            <w:r>
              <w:rPr>
                <w:rFonts w:asciiTheme="minorHAnsi" w:eastAsiaTheme="minorEastAsia" w:hAnsiTheme="minorHAnsi" w:cstheme="minorBidi"/>
                <w:noProof/>
                <w:kern w:val="2"/>
                <w14:ligatures w14:val="standardContextual"/>
              </w:rPr>
              <w:tab/>
            </w:r>
            <w:r w:rsidRPr="007174AF">
              <w:rPr>
                <w:rStyle w:val="Hyperlink"/>
                <w:noProof/>
              </w:rPr>
              <w:t>Communication from MPEG#146</w:t>
            </w:r>
            <w:r>
              <w:rPr>
                <w:noProof/>
                <w:webHidden/>
              </w:rPr>
              <w:tab/>
            </w:r>
            <w:r>
              <w:rPr>
                <w:noProof/>
                <w:webHidden/>
              </w:rPr>
              <w:fldChar w:fldCharType="begin"/>
            </w:r>
            <w:r>
              <w:rPr>
                <w:noProof/>
                <w:webHidden/>
              </w:rPr>
              <w:instrText xml:space="preserve"> PAGEREF _Toc220100252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18E7C941" w14:textId="478B6034" w:rsidR="00992DA4" w:rsidRDefault="00992DA4">
          <w:pPr>
            <w:pStyle w:val="TOC2"/>
            <w:rPr>
              <w:ins w:id="53" w:author="Thomas Stockhammer (26-B)" w:date="2026-01-23T22:35:00Z" w16du:dateUtc="2026-01-23T21:35:00Z"/>
              <w:rFonts w:asciiTheme="minorHAnsi" w:eastAsiaTheme="minorEastAsia" w:hAnsiTheme="minorHAnsi" w:cstheme="minorBidi"/>
              <w:noProof/>
              <w:kern w:val="2"/>
              <w14:ligatures w14:val="standardContextual"/>
            </w:rPr>
          </w:pPr>
          <w:ins w:id="5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"_Toc220100253"</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4.4</w:t>
            </w:r>
            <w:r>
              <w:rPr>
                <w:rFonts w:asciiTheme="minorHAnsi" w:eastAsiaTheme="minorEastAsia" w:hAnsiTheme="minorHAnsi" w:cstheme="minorBidi"/>
                <w:noProof/>
                <w:kern w:val="2"/>
                <w14:ligatures w14:val="standardContextual"/>
              </w:rPr>
              <w:tab/>
            </w:r>
            <w:r w:rsidRPr="007174AF">
              <w:rPr>
                <w:rStyle w:val="Hyperlink"/>
                <w:noProof/>
              </w:rPr>
              <w:t>Communication from MPEG#147</w:t>
            </w:r>
            <w:r>
              <w:rPr>
                <w:noProof/>
                <w:webHidden/>
              </w:rPr>
              <w:tab/>
            </w:r>
            <w:r>
              <w:rPr>
                <w:noProof/>
                <w:webHidden/>
              </w:rPr>
              <w:fldChar w:fldCharType="begin"/>
            </w:r>
            <w:r>
              <w:rPr>
                <w:noProof/>
                <w:webHidden/>
              </w:rPr>
              <w:instrText xml:space="preserve"> PAGEREF _Toc220100253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0F208E4B" w14:textId="3288A00A" w:rsidR="00992DA4" w:rsidRDefault="00992DA4">
          <w:pPr>
            <w:pStyle w:val="TOC2"/>
            <w:rPr>
              <w:ins w:id="55" w:author="Thomas Stockhammer (26-B)" w:date="2026-01-23T22:35:00Z" w16du:dateUtc="2026-01-23T21:35:00Z"/>
              <w:rFonts w:asciiTheme="minorHAnsi" w:eastAsiaTheme="minorEastAsia" w:hAnsiTheme="minorHAnsi" w:cstheme="minorBidi"/>
              <w:noProof/>
              <w:kern w:val="2"/>
              <w14:ligatures w14:val="standardContextual"/>
            </w:rPr>
          </w:pPr>
          <w:ins w:id="5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"_Toc220100254"</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4.5</w:t>
            </w:r>
            <w:r>
              <w:rPr>
                <w:rFonts w:asciiTheme="minorHAnsi" w:eastAsiaTheme="minorEastAsia" w:hAnsiTheme="minorHAnsi" w:cstheme="minorBidi"/>
                <w:noProof/>
                <w:kern w:val="2"/>
                <w14:ligatures w14:val="standardContextual"/>
              </w:rPr>
              <w:tab/>
            </w:r>
            <w:r w:rsidRPr="007174AF">
              <w:rPr>
                <w:rStyle w:val="Hyperlink"/>
                <w:noProof/>
              </w:rPr>
              <w:t>Communication from MPEG#148</w:t>
            </w:r>
            <w:r>
              <w:rPr>
                <w:noProof/>
                <w:webHidden/>
              </w:rPr>
              <w:tab/>
            </w:r>
            <w:r>
              <w:rPr>
                <w:noProof/>
                <w:webHidden/>
              </w:rPr>
              <w:fldChar w:fldCharType="begin"/>
            </w:r>
            <w:r>
              <w:rPr>
                <w:noProof/>
                <w:webHidden/>
              </w:rPr>
              <w:instrText xml:space="preserve"> PAGEREF _Toc220100254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6EFF9841" w14:textId="7BB76B36" w:rsidR="00992DA4" w:rsidRDefault="00992DA4">
          <w:pPr>
            <w:pStyle w:val="TOC2"/>
            <w:rPr>
              <w:ins w:id="57" w:author="Thomas Stockhammer (26-B)" w:date="2026-01-23T22:35:00Z" w16du:dateUtc="2026-01-23T21:35:00Z"/>
              <w:rFonts w:asciiTheme="minorHAnsi" w:eastAsiaTheme="minorEastAsia" w:hAnsiTheme="minorHAnsi" w:cstheme="minorBidi"/>
              <w:noProof/>
              <w:kern w:val="2"/>
              <w14:ligatures w14:val="standardContextual"/>
            </w:rPr>
          </w:pPr>
          <w:ins w:id="5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"_Toc220100255"</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4.6</w:t>
            </w:r>
            <w:r>
              <w:rPr>
                <w:rFonts w:asciiTheme="minorHAnsi" w:eastAsiaTheme="minorEastAsia" w:hAnsiTheme="minorHAnsi" w:cstheme="minorBidi"/>
                <w:noProof/>
                <w:kern w:val="2"/>
                <w14:ligatures w14:val="standardContextual"/>
              </w:rPr>
              <w:tab/>
            </w:r>
            <w:r w:rsidRPr="007174AF">
              <w:rPr>
                <w:rStyle w:val="Hyperlink"/>
                <w:noProof/>
              </w:rPr>
              <w:t>Communication from MPEG#149</w:t>
            </w:r>
            <w:r>
              <w:rPr>
                <w:noProof/>
                <w:webHidden/>
              </w:rPr>
              <w:tab/>
            </w:r>
            <w:r>
              <w:rPr>
                <w:noProof/>
                <w:webHidden/>
              </w:rPr>
              <w:fldChar w:fldCharType="begin"/>
            </w:r>
            <w:r>
              <w:rPr>
                <w:noProof/>
                <w:webHidden/>
              </w:rPr>
              <w:instrText xml:space="preserve"> PAGEREF _Toc220100255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5E80DA9D" w14:textId="760ADEFB" w:rsidR="00992DA4" w:rsidRDefault="00992DA4">
          <w:pPr>
            <w:pStyle w:val="TOC2"/>
            <w:rPr>
              <w:ins w:id="59" w:author="Thomas Stockhammer (26-B)" w:date="2026-01-23T22:35:00Z" w16du:dateUtc="2026-01-23T21:35:00Z"/>
              <w:rFonts w:asciiTheme="minorHAnsi" w:eastAsiaTheme="minorEastAsia" w:hAnsiTheme="minorHAnsi" w:cstheme="minorBidi"/>
              <w:noProof/>
              <w:kern w:val="2"/>
              <w14:ligatures w14:val="standardContextual"/>
            </w:rPr>
          </w:pPr>
          <w:ins w:id="6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"_Toc220100256"</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4.7</w:t>
            </w:r>
            <w:r>
              <w:rPr>
                <w:rFonts w:asciiTheme="minorHAnsi" w:eastAsiaTheme="minorEastAsia" w:hAnsiTheme="minorHAnsi" w:cstheme="minorBidi"/>
                <w:noProof/>
                <w:kern w:val="2"/>
                <w14:ligatures w14:val="standardContextual"/>
              </w:rPr>
              <w:tab/>
            </w:r>
            <w:r w:rsidRPr="007174AF">
              <w:rPr>
                <w:rStyle w:val="Hyperlink"/>
                <w:noProof/>
              </w:rPr>
              <w:t>Communication from MPEG#150</w:t>
            </w:r>
            <w:r>
              <w:rPr>
                <w:noProof/>
                <w:webHidden/>
              </w:rPr>
              <w:tab/>
            </w:r>
            <w:r>
              <w:rPr>
                <w:noProof/>
                <w:webHidden/>
              </w:rPr>
              <w:fldChar w:fldCharType="begin"/>
            </w:r>
            <w:r>
              <w:rPr>
                <w:noProof/>
                <w:webHidden/>
              </w:rPr>
              <w:instrText xml:space="preserve"> PAGEREF _Toc220100256 \h </w:instrText>
            </w:r>
            <w:r>
              <w:rPr>
                <w:noProof/>
                <w:webHidden/>
              </w:rPr>
            </w:r>
            <w:r>
              <w:rPr>
                <w:noProof/>
                <w:webHidden/>
              </w:rPr>
              <w:fldChar w:fldCharType="separate"/>
            </w:r>
            <w:r>
              <w:rPr>
                <w:noProof/>
                <w:webHidden/>
              </w:rPr>
              <w:t>12</w:t>
            </w:r>
            <w:r>
              <w:rPr>
                <w:noProof/>
                <w:webHidden/>
              </w:rPr>
              <w:fldChar w:fldCharType="end"/>
            </w:r>
            <w:r w:rsidRPr="007174AF">
              <w:rPr>
                <w:rStyle w:val="Hyperlink"/>
                <w:noProof/>
              </w:rPr>
              <w:fldChar w:fldCharType="end"/>
            </w:r>
          </w:ins>
        </w:p>
        <w:p w14:paraId="104FB38C" w14:textId="543875C9" w:rsidR="00992DA4" w:rsidRDefault="00992DA4">
          <w:pPr>
            <w:pStyle w:val="TOC2"/>
            <w:rPr>
              <w:ins w:id="61" w:author="Thomas Stockhammer (26-B)" w:date="2026-01-23T22:35:00Z" w16du:dateUtc="2026-01-23T21:35:00Z"/>
              <w:rFonts w:asciiTheme="minorHAnsi" w:eastAsiaTheme="minorEastAsia" w:hAnsiTheme="minorHAnsi" w:cstheme="minorBidi"/>
              <w:noProof/>
              <w:kern w:val="2"/>
              <w14:ligatures w14:val="standardContextual"/>
            </w:rPr>
          </w:pPr>
          <w:ins w:id="6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"_Toc220100257"</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4.8</w:t>
            </w:r>
            <w:r>
              <w:rPr>
                <w:rFonts w:asciiTheme="minorHAnsi" w:eastAsiaTheme="minorEastAsia" w:hAnsiTheme="minorHAnsi" w:cstheme="minorBidi"/>
                <w:noProof/>
                <w:kern w:val="2"/>
                <w14:ligatures w14:val="standardContextual"/>
              </w:rPr>
              <w:tab/>
            </w:r>
            <w:r w:rsidRPr="007174AF">
              <w:rPr>
                <w:rStyle w:val="Hyperlink"/>
                <w:noProof/>
              </w:rPr>
              <w:t>Communication from MPEG#151</w:t>
            </w:r>
            <w:r>
              <w:rPr>
                <w:noProof/>
                <w:webHidden/>
              </w:rPr>
              <w:tab/>
            </w:r>
            <w:r>
              <w:rPr>
                <w:noProof/>
                <w:webHidden/>
              </w:rPr>
              <w:fldChar w:fldCharType="begin"/>
            </w:r>
            <w:r>
              <w:rPr>
                <w:noProof/>
                <w:webHidden/>
              </w:rPr>
              <w:instrText xml:space="preserve"> PAGEREF _Toc220100257 \h </w:instrText>
            </w:r>
            <w:r>
              <w:rPr>
                <w:noProof/>
                <w:webHidden/>
              </w:rPr>
            </w:r>
            <w:r>
              <w:rPr>
                <w:noProof/>
                <w:webHidden/>
              </w:rPr>
              <w:fldChar w:fldCharType="separate"/>
            </w:r>
            <w:r>
              <w:rPr>
                <w:noProof/>
                <w:webHidden/>
              </w:rPr>
              <w:t>13</w:t>
            </w:r>
            <w:r>
              <w:rPr>
                <w:noProof/>
                <w:webHidden/>
              </w:rPr>
              <w:fldChar w:fldCharType="end"/>
            </w:r>
            <w:r w:rsidRPr="007174AF">
              <w:rPr>
                <w:rStyle w:val="Hyperlink"/>
                <w:noProof/>
              </w:rPr>
              <w:fldChar w:fldCharType="end"/>
            </w:r>
          </w:ins>
        </w:p>
        <w:p w14:paraId="5CA7B4A9" w14:textId="758DD03C" w:rsidR="00992DA4" w:rsidRDefault="00992DA4">
          <w:pPr>
            <w:pStyle w:val="TOC2"/>
            <w:rPr>
              <w:ins w:id="63" w:author="Thomas Stockhammer (26-B)" w:date="2026-01-23T22:35:00Z" w16du:dateUtc="2026-01-23T21:35:00Z"/>
              <w:rFonts w:asciiTheme="minorHAnsi" w:eastAsiaTheme="minorEastAsia" w:hAnsiTheme="minorHAnsi" w:cstheme="minorBidi"/>
              <w:noProof/>
              <w:kern w:val="2"/>
              <w14:ligatures w14:val="standardContextual"/>
            </w:rPr>
          </w:pPr>
          <w:ins w:id="6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"_Toc220100258"</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4.9</w:t>
            </w:r>
            <w:r>
              <w:rPr>
                <w:rFonts w:asciiTheme="minorHAnsi" w:eastAsiaTheme="minorEastAsia" w:hAnsiTheme="minorHAnsi" w:cstheme="minorBidi"/>
                <w:noProof/>
                <w:kern w:val="2"/>
                <w14:ligatures w14:val="standardContextual"/>
              </w:rPr>
              <w:tab/>
            </w:r>
            <w:r w:rsidRPr="007174AF">
              <w:rPr>
                <w:rStyle w:val="Hyperlink"/>
                <w:noProof/>
              </w:rPr>
              <w:t>Communication at MPEG#152</w:t>
            </w:r>
            <w:r>
              <w:rPr>
                <w:noProof/>
                <w:webHidden/>
              </w:rPr>
              <w:tab/>
            </w:r>
            <w:r>
              <w:rPr>
                <w:noProof/>
                <w:webHidden/>
              </w:rPr>
              <w:fldChar w:fldCharType="begin"/>
            </w:r>
            <w:r>
              <w:rPr>
                <w:noProof/>
                <w:webHidden/>
              </w:rPr>
              <w:instrText xml:space="preserve"> PAGEREF _Toc220100258 \h </w:instrText>
            </w:r>
            <w:r>
              <w:rPr>
                <w:noProof/>
                <w:webHidden/>
              </w:rPr>
            </w:r>
            <w:r>
              <w:rPr>
                <w:noProof/>
                <w:webHidden/>
              </w:rPr>
              <w:fldChar w:fldCharType="separate"/>
            </w:r>
            <w:r>
              <w:rPr>
                <w:noProof/>
                <w:webHidden/>
              </w:rPr>
              <w:t>13</w:t>
            </w:r>
            <w:r>
              <w:rPr>
                <w:noProof/>
                <w:webHidden/>
              </w:rPr>
              <w:fldChar w:fldCharType="end"/>
            </w:r>
            <w:r w:rsidRPr="007174AF">
              <w:rPr>
                <w:rStyle w:val="Hyperlink"/>
                <w:noProof/>
              </w:rPr>
              <w:fldChar w:fldCharType="end"/>
            </w:r>
          </w:ins>
        </w:p>
        <w:p w14:paraId="28CA9714" w14:textId="65054367" w:rsidR="00992DA4" w:rsidRDefault="00992DA4">
          <w:pPr>
            <w:pStyle w:val="TOC3"/>
            <w:tabs>
              <w:tab w:val="right" w:leader="dot" w:pos="9010"/>
            </w:tabs>
            <w:rPr>
              <w:ins w:id="65" w:author="Thomas Stockhammer (26-B)" w:date="2026-01-23T22:35:00Z" w16du:dateUtc="2026-01-23T21:35:00Z"/>
              <w:rFonts w:asciiTheme="minorHAnsi" w:eastAsiaTheme="minorEastAsia" w:hAnsiTheme="minorHAnsi" w:cstheme="minorBidi"/>
              <w:noProof/>
              <w:kern w:val="2"/>
              <w14:ligatures w14:val="standardContextual"/>
            </w:rPr>
          </w:pPr>
          <w:ins w:id="6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"_Toc220100259"</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m74792 [SD] Communication with Khronos leadership</w:t>
            </w:r>
            <w:r>
              <w:rPr>
                <w:noProof/>
                <w:webHidden/>
              </w:rPr>
              <w:tab/>
            </w:r>
            <w:r>
              <w:rPr>
                <w:noProof/>
                <w:webHidden/>
              </w:rPr>
              <w:fldChar w:fldCharType="begin"/>
            </w:r>
            <w:r>
              <w:rPr>
                <w:noProof/>
                <w:webHidden/>
              </w:rPr>
              <w:instrText xml:space="preserve"> PAGEREF _Toc220100259 \h </w:instrText>
            </w:r>
            <w:r>
              <w:rPr>
                <w:noProof/>
                <w:webHidden/>
              </w:rPr>
            </w:r>
            <w:r>
              <w:rPr>
                <w:noProof/>
                <w:webHidden/>
              </w:rPr>
              <w:fldChar w:fldCharType="separate"/>
            </w:r>
            <w:r>
              <w:rPr>
                <w:noProof/>
                <w:webHidden/>
              </w:rPr>
              <w:t>13</w:t>
            </w:r>
            <w:r>
              <w:rPr>
                <w:noProof/>
                <w:webHidden/>
              </w:rPr>
              <w:fldChar w:fldCharType="end"/>
            </w:r>
            <w:r w:rsidRPr="007174AF">
              <w:rPr>
                <w:rStyle w:val="Hyperlink"/>
                <w:noProof/>
              </w:rPr>
              <w:fldChar w:fldCharType="end"/>
            </w:r>
          </w:ins>
        </w:p>
        <w:p w14:paraId="7F12B261" w14:textId="5A58584A" w:rsidR="00992DA4" w:rsidRDefault="00992DA4">
          <w:pPr>
            <w:pStyle w:val="TOC3"/>
            <w:tabs>
              <w:tab w:val="right" w:leader="dot" w:pos="9010"/>
            </w:tabs>
            <w:rPr>
              <w:ins w:id="67" w:author="Thomas Stockhammer (26-B)" w:date="2026-01-23T22:35:00Z" w16du:dateUtc="2026-01-23T21:35:00Z"/>
              <w:rFonts w:asciiTheme="minorHAnsi" w:eastAsiaTheme="minorEastAsia" w:hAnsiTheme="minorHAnsi" w:cstheme="minorBidi"/>
              <w:noProof/>
              <w:kern w:val="2"/>
              <w14:ligatures w14:val="standardContextual"/>
            </w:rPr>
          </w:pPr>
          <w:ins w:id="6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"_Toc220100260"</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rFonts w:eastAsia="Calibri"/>
                <w:noProof/>
              </w:rPr>
              <w:t>m74813</w:t>
            </w:r>
            <w:r w:rsidRPr="007174AF">
              <w:rPr>
                <w:rStyle w:val="Hyperlink"/>
                <w:noProof/>
              </w:rPr>
              <w:t xml:space="preserve"> Response to Liaison Statement N1607 from Khronos to WG3 on MPEG-I Scene Description</w:t>
            </w:r>
            <w:r>
              <w:rPr>
                <w:noProof/>
                <w:webHidden/>
              </w:rPr>
              <w:tab/>
            </w:r>
            <w:r>
              <w:rPr>
                <w:noProof/>
                <w:webHidden/>
              </w:rPr>
              <w:fldChar w:fldCharType="begin"/>
            </w:r>
            <w:r>
              <w:rPr>
                <w:noProof/>
                <w:webHidden/>
              </w:rPr>
              <w:instrText xml:space="preserve"> PAGEREF _Toc220100260 \h </w:instrText>
            </w:r>
            <w:r>
              <w:rPr>
                <w:noProof/>
                <w:webHidden/>
              </w:rPr>
            </w:r>
            <w:r>
              <w:rPr>
                <w:noProof/>
                <w:webHidden/>
              </w:rPr>
              <w:fldChar w:fldCharType="separate"/>
            </w:r>
            <w:r>
              <w:rPr>
                <w:noProof/>
                <w:webHidden/>
              </w:rPr>
              <w:t>13</w:t>
            </w:r>
            <w:r>
              <w:rPr>
                <w:noProof/>
                <w:webHidden/>
              </w:rPr>
              <w:fldChar w:fldCharType="end"/>
            </w:r>
            <w:r w:rsidRPr="007174AF">
              <w:rPr>
                <w:rStyle w:val="Hyperlink"/>
                <w:noProof/>
              </w:rPr>
              <w:fldChar w:fldCharType="end"/>
            </w:r>
          </w:ins>
        </w:p>
        <w:p w14:paraId="0B522475" w14:textId="54480AEB" w:rsidR="00992DA4" w:rsidRDefault="00992DA4">
          <w:pPr>
            <w:pStyle w:val="TOC2"/>
            <w:rPr>
              <w:ins w:id="69" w:author="Thomas Stockhammer (26-B)" w:date="2026-01-23T22:35:00Z" w16du:dateUtc="2026-01-23T21:35:00Z"/>
              <w:rFonts w:asciiTheme="minorHAnsi" w:eastAsiaTheme="minorEastAsia" w:hAnsiTheme="minorHAnsi" w:cstheme="minorBidi"/>
              <w:noProof/>
              <w:kern w:val="2"/>
              <w14:ligatures w14:val="standardContextual"/>
            </w:rPr>
          </w:pPr>
          <w:ins w:id="7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"_Toc220100261"</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4.10</w:t>
            </w:r>
            <w:r>
              <w:rPr>
                <w:rFonts w:asciiTheme="minorHAnsi" w:eastAsiaTheme="minorEastAsia" w:hAnsiTheme="minorHAnsi" w:cstheme="minorBidi"/>
                <w:noProof/>
                <w:kern w:val="2"/>
                <w14:ligatures w14:val="standardContextual"/>
              </w:rPr>
              <w:tab/>
            </w:r>
            <w:r w:rsidRPr="007174AF">
              <w:rPr>
                <w:rStyle w:val="Hyperlink"/>
                <w:noProof/>
              </w:rPr>
              <w:t>Communication at MPEG#153</w:t>
            </w:r>
            <w:r>
              <w:rPr>
                <w:noProof/>
                <w:webHidden/>
              </w:rPr>
              <w:tab/>
            </w:r>
            <w:r>
              <w:rPr>
                <w:noProof/>
                <w:webHidden/>
              </w:rPr>
              <w:fldChar w:fldCharType="begin"/>
            </w:r>
            <w:r>
              <w:rPr>
                <w:noProof/>
                <w:webHidden/>
              </w:rPr>
              <w:instrText xml:space="preserve"> PAGEREF _Toc220100261 \h </w:instrText>
            </w:r>
            <w:r>
              <w:rPr>
                <w:noProof/>
                <w:webHidden/>
              </w:rPr>
            </w:r>
            <w:r>
              <w:rPr>
                <w:noProof/>
                <w:webHidden/>
              </w:rPr>
              <w:fldChar w:fldCharType="separate"/>
            </w:r>
            <w:r>
              <w:rPr>
                <w:noProof/>
                <w:webHidden/>
              </w:rPr>
              <w:t>14</w:t>
            </w:r>
            <w:r>
              <w:rPr>
                <w:noProof/>
                <w:webHidden/>
              </w:rPr>
              <w:fldChar w:fldCharType="end"/>
            </w:r>
            <w:r w:rsidRPr="007174AF">
              <w:rPr>
                <w:rStyle w:val="Hyperlink"/>
                <w:noProof/>
              </w:rPr>
              <w:fldChar w:fldCharType="end"/>
            </w:r>
          </w:ins>
        </w:p>
        <w:p w14:paraId="694D61A9" w14:textId="6ED51DDE" w:rsidR="00992DA4" w:rsidRDefault="00992DA4">
          <w:pPr>
            <w:pStyle w:val="TOC1"/>
            <w:rPr>
              <w:ins w:id="71" w:author="Thomas Stockhammer (26-B)" w:date="2026-01-23T22:35:00Z" w16du:dateUtc="2026-01-23T21:35:00Z"/>
              <w:rFonts w:asciiTheme="minorHAnsi" w:eastAsiaTheme="minorEastAsia" w:hAnsiTheme="minorHAnsi" w:cstheme="minorBidi"/>
              <w:noProof/>
              <w:kern w:val="2"/>
              <w14:ligatures w14:val="standardContextual"/>
            </w:rPr>
          </w:pPr>
          <w:ins w:id="7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"_Toc220100356"</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5</w:t>
            </w:r>
            <w:r>
              <w:rPr>
                <w:rFonts w:asciiTheme="minorHAnsi" w:eastAsiaTheme="minorEastAsia" w:hAnsiTheme="minorHAnsi" w:cstheme="minorBidi"/>
                <w:noProof/>
                <w:kern w:val="2"/>
                <w14:ligatures w14:val="standardContextual"/>
              </w:rPr>
              <w:tab/>
            </w:r>
            <w:r w:rsidRPr="007174AF">
              <w:rPr>
                <w:rStyle w:val="Hyperlink"/>
                <w:noProof/>
              </w:rPr>
              <w:t>Contributions for Extensions</w:t>
            </w:r>
            <w:r>
              <w:rPr>
                <w:noProof/>
                <w:webHidden/>
              </w:rPr>
              <w:tab/>
            </w:r>
            <w:r>
              <w:rPr>
                <w:noProof/>
                <w:webHidden/>
              </w:rPr>
              <w:fldChar w:fldCharType="begin"/>
            </w:r>
            <w:r>
              <w:rPr>
                <w:noProof/>
                <w:webHidden/>
              </w:rPr>
              <w:instrText xml:space="preserve"> PAGEREF _Toc220100356 \h </w:instrText>
            </w:r>
            <w:r>
              <w:rPr>
                <w:noProof/>
                <w:webHidden/>
              </w:rPr>
            </w:r>
            <w:r>
              <w:rPr>
                <w:noProof/>
                <w:webHidden/>
              </w:rPr>
              <w:fldChar w:fldCharType="separate"/>
            </w:r>
            <w:r>
              <w:rPr>
                <w:noProof/>
                <w:webHidden/>
              </w:rPr>
              <w:t>15</w:t>
            </w:r>
            <w:r>
              <w:rPr>
                <w:noProof/>
                <w:webHidden/>
              </w:rPr>
              <w:fldChar w:fldCharType="end"/>
            </w:r>
            <w:r w:rsidRPr="007174AF">
              <w:rPr>
                <w:rStyle w:val="Hyperlink"/>
                <w:noProof/>
              </w:rPr>
              <w:fldChar w:fldCharType="end"/>
            </w:r>
          </w:ins>
        </w:p>
        <w:p w14:paraId="58A88355" w14:textId="539DE64F" w:rsidR="00992DA4" w:rsidRDefault="00992DA4">
          <w:pPr>
            <w:pStyle w:val="TOC2"/>
            <w:rPr>
              <w:ins w:id="73" w:author="Thomas Stockhammer (26-B)" w:date="2026-01-23T22:35:00Z" w16du:dateUtc="2026-01-23T21:35:00Z"/>
              <w:rFonts w:asciiTheme="minorHAnsi" w:eastAsiaTheme="minorEastAsia" w:hAnsiTheme="minorHAnsi" w:cstheme="minorBidi"/>
              <w:noProof/>
              <w:kern w:val="2"/>
              <w14:ligatures w14:val="standardContextual"/>
            </w:rPr>
          </w:pPr>
          <w:ins w:id="74"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"_Toc220100357"</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5.1</w:t>
            </w:r>
            <w:r>
              <w:rPr>
                <w:rFonts w:asciiTheme="minorHAnsi" w:eastAsiaTheme="minorEastAsia" w:hAnsiTheme="minorHAnsi" w:cstheme="minorBidi"/>
                <w:noProof/>
                <w:kern w:val="2"/>
                <w14:ligatures w14:val="standardContextual"/>
              </w:rPr>
              <w:tab/>
            </w:r>
            <w:r w:rsidRPr="007174AF">
              <w:rPr>
                <w:rStyle w:val="Hyperlink"/>
                <w:noProof/>
              </w:rPr>
              <w:t>General</w:t>
            </w:r>
            <w:r>
              <w:rPr>
                <w:noProof/>
                <w:webHidden/>
              </w:rPr>
              <w:tab/>
            </w:r>
            <w:r>
              <w:rPr>
                <w:noProof/>
                <w:webHidden/>
              </w:rPr>
              <w:fldChar w:fldCharType="begin"/>
            </w:r>
            <w:r>
              <w:rPr>
                <w:noProof/>
                <w:webHidden/>
              </w:rPr>
              <w:instrText xml:space="preserve"> PAGEREF _Toc220100357 \h </w:instrText>
            </w:r>
            <w:r>
              <w:rPr>
                <w:noProof/>
                <w:webHidden/>
              </w:rPr>
            </w:r>
            <w:r>
              <w:rPr>
                <w:noProof/>
                <w:webHidden/>
              </w:rPr>
              <w:fldChar w:fldCharType="separate"/>
            </w:r>
            <w:r>
              <w:rPr>
                <w:noProof/>
                <w:webHidden/>
              </w:rPr>
              <w:t>15</w:t>
            </w:r>
            <w:r>
              <w:rPr>
                <w:noProof/>
                <w:webHidden/>
              </w:rPr>
              <w:fldChar w:fldCharType="end"/>
            </w:r>
            <w:r w:rsidRPr="007174AF">
              <w:rPr>
                <w:rStyle w:val="Hyperlink"/>
                <w:noProof/>
              </w:rPr>
              <w:fldChar w:fldCharType="end"/>
            </w:r>
          </w:ins>
        </w:p>
        <w:p w14:paraId="53C34625" w14:textId="72FDDA60" w:rsidR="00992DA4" w:rsidRDefault="00992DA4">
          <w:pPr>
            <w:pStyle w:val="TOC2"/>
            <w:rPr>
              <w:ins w:id="75" w:author="Thomas Stockhammer (26-B)" w:date="2026-01-23T22:35:00Z" w16du:dateUtc="2026-01-23T21:35:00Z"/>
              <w:rFonts w:asciiTheme="minorHAnsi" w:eastAsiaTheme="minorEastAsia" w:hAnsiTheme="minorHAnsi" w:cstheme="minorBidi"/>
              <w:noProof/>
              <w:kern w:val="2"/>
              <w14:ligatures w14:val="standardContextual"/>
            </w:rPr>
          </w:pPr>
          <w:ins w:id="76"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"_Toc220100358"</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5.2</w:t>
            </w:r>
            <w:r>
              <w:rPr>
                <w:rFonts w:asciiTheme="minorHAnsi" w:eastAsiaTheme="minorEastAsia" w:hAnsiTheme="minorHAnsi" w:cstheme="minorBidi"/>
                <w:noProof/>
                <w:kern w:val="2"/>
                <w14:ligatures w14:val="standardContextual"/>
              </w:rPr>
              <w:tab/>
            </w:r>
            <w:r w:rsidRPr="007174AF">
              <w:rPr>
                <w:rStyle w:val="Hyperlink"/>
                <w:noProof/>
              </w:rPr>
              <w:t>Extension Principles</w:t>
            </w:r>
            <w:r>
              <w:rPr>
                <w:noProof/>
                <w:webHidden/>
              </w:rPr>
              <w:tab/>
            </w:r>
            <w:r>
              <w:rPr>
                <w:noProof/>
                <w:webHidden/>
              </w:rPr>
              <w:fldChar w:fldCharType="begin"/>
            </w:r>
            <w:r>
              <w:rPr>
                <w:noProof/>
                <w:webHidden/>
              </w:rPr>
              <w:instrText xml:space="preserve"> PAGEREF _Toc220100358 \h </w:instrText>
            </w:r>
            <w:r>
              <w:rPr>
                <w:noProof/>
                <w:webHidden/>
              </w:rPr>
            </w:r>
            <w:r>
              <w:rPr>
                <w:noProof/>
                <w:webHidden/>
              </w:rPr>
              <w:fldChar w:fldCharType="separate"/>
            </w:r>
            <w:r>
              <w:rPr>
                <w:noProof/>
                <w:webHidden/>
              </w:rPr>
              <w:t>16</w:t>
            </w:r>
            <w:r>
              <w:rPr>
                <w:noProof/>
                <w:webHidden/>
              </w:rPr>
              <w:fldChar w:fldCharType="end"/>
            </w:r>
            <w:r w:rsidRPr="007174AF">
              <w:rPr>
                <w:rStyle w:val="Hyperlink"/>
                <w:noProof/>
              </w:rPr>
              <w:fldChar w:fldCharType="end"/>
            </w:r>
          </w:ins>
        </w:p>
        <w:p w14:paraId="0566D35C" w14:textId="5C9E0188" w:rsidR="00992DA4" w:rsidRDefault="00992DA4">
          <w:pPr>
            <w:pStyle w:val="TOC1"/>
            <w:rPr>
              <w:ins w:id="77" w:author="Thomas Stockhammer (26-B)" w:date="2026-01-23T22:35:00Z" w16du:dateUtc="2026-01-23T21:35:00Z"/>
              <w:rFonts w:asciiTheme="minorHAnsi" w:eastAsiaTheme="minorEastAsia" w:hAnsiTheme="minorHAnsi" w:cstheme="minorBidi"/>
              <w:noProof/>
              <w:kern w:val="2"/>
              <w14:ligatures w14:val="standardContextual"/>
            </w:rPr>
          </w:pPr>
          <w:ins w:id="78"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"_Toc220100359"</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6</w:t>
            </w:r>
            <w:r>
              <w:rPr>
                <w:rFonts w:asciiTheme="minorHAnsi" w:eastAsiaTheme="minorEastAsia" w:hAnsiTheme="minorHAnsi" w:cstheme="minorBidi"/>
                <w:noProof/>
                <w:kern w:val="2"/>
                <w14:ligatures w14:val="standardContextual"/>
              </w:rPr>
              <w:tab/>
            </w:r>
            <w:r w:rsidRPr="007174AF">
              <w:rPr>
                <w:rStyle w:val="Hyperlink"/>
                <w:noProof/>
              </w:rPr>
              <w:t>Reference Software</w:t>
            </w:r>
            <w:r>
              <w:rPr>
                <w:noProof/>
                <w:webHidden/>
              </w:rPr>
              <w:tab/>
            </w:r>
            <w:r>
              <w:rPr>
                <w:noProof/>
                <w:webHidden/>
              </w:rPr>
              <w:fldChar w:fldCharType="begin"/>
            </w:r>
            <w:r>
              <w:rPr>
                <w:noProof/>
                <w:webHidden/>
              </w:rPr>
              <w:instrText xml:space="preserve"> PAGEREF _Toc220100359 \h </w:instrText>
            </w:r>
            <w:r>
              <w:rPr>
                <w:noProof/>
                <w:webHidden/>
              </w:rPr>
            </w:r>
            <w:r>
              <w:rPr>
                <w:noProof/>
                <w:webHidden/>
              </w:rPr>
              <w:fldChar w:fldCharType="separate"/>
            </w:r>
            <w:r>
              <w:rPr>
                <w:noProof/>
                <w:webHidden/>
              </w:rPr>
              <w:t>16</w:t>
            </w:r>
            <w:r>
              <w:rPr>
                <w:noProof/>
                <w:webHidden/>
              </w:rPr>
              <w:fldChar w:fldCharType="end"/>
            </w:r>
            <w:r w:rsidRPr="007174AF">
              <w:rPr>
                <w:rStyle w:val="Hyperlink"/>
                <w:noProof/>
              </w:rPr>
              <w:fldChar w:fldCharType="end"/>
            </w:r>
          </w:ins>
        </w:p>
        <w:p w14:paraId="54C722B3" w14:textId="030F968E" w:rsidR="00992DA4" w:rsidRDefault="00992DA4">
          <w:pPr>
            <w:pStyle w:val="TOC1"/>
            <w:rPr>
              <w:ins w:id="79" w:author="Thomas Stockhammer (26-B)" w:date="2026-01-23T22:35:00Z" w16du:dateUtc="2026-01-23T21:35:00Z"/>
              <w:rFonts w:asciiTheme="minorHAnsi" w:eastAsiaTheme="minorEastAsia" w:hAnsiTheme="minorHAnsi" w:cstheme="minorBidi"/>
              <w:noProof/>
              <w:kern w:val="2"/>
              <w14:ligatures w14:val="standardContextual"/>
            </w:rPr>
          </w:pPr>
          <w:ins w:id="80"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"_Toc220100360"</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7</w:t>
            </w:r>
            <w:r>
              <w:rPr>
                <w:rFonts w:asciiTheme="minorHAnsi" w:eastAsiaTheme="minorEastAsia" w:hAnsiTheme="minorHAnsi" w:cstheme="minorBidi"/>
                <w:noProof/>
                <w:kern w:val="2"/>
                <w14:ligatures w14:val="standardContextual"/>
              </w:rPr>
              <w:tab/>
            </w:r>
            <w:r w:rsidRPr="007174AF">
              <w:rPr>
                <w:rStyle w:val="Hyperlink"/>
                <w:noProof/>
              </w:rPr>
              <w:t>Gitlab Management</w:t>
            </w:r>
            <w:r>
              <w:rPr>
                <w:noProof/>
                <w:webHidden/>
              </w:rPr>
              <w:tab/>
            </w:r>
            <w:r>
              <w:rPr>
                <w:noProof/>
                <w:webHidden/>
              </w:rPr>
              <w:fldChar w:fldCharType="begin"/>
            </w:r>
            <w:r>
              <w:rPr>
                <w:noProof/>
                <w:webHidden/>
              </w:rPr>
              <w:instrText xml:space="preserve"> PAGEREF _Toc220100360 \h </w:instrText>
            </w:r>
            <w:r>
              <w:rPr>
                <w:noProof/>
                <w:webHidden/>
              </w:rPr>
            </w:r>
            <w:r>
              <w:rPr>
                <w:noProof/>
                <w:webHidden/>
              </w:rPr>
              <w:fldChar w:fldCharType="separate"/>
            </w:r>
            <w:r>
              <w:rPr>
                <w:noProof/>
                <w:webHidden/>
              </w:rPr>
              <w:t>16</w:t>
            </w:r>
            <w:r>
              <w:rPr>
                <w:noProof/>
                <w:webHidden/>
              </w:rPr>
              <w:fldChar w:fldCharType="end"/>
            </w:r>
            <w:r w:rsidRPr="007174AF">
              <w:rPr>
                <w:rStyle w:val="Hyperlink"/>
                <w:noProof/>
              </w:rPr>
              <w:fldChar w:fldCharType="end"/>
            </w:r>
          </w:ins>
        </w:p>
        <w:p w14:paraId="768B024B" w14:textId="52AD231E" w:rsidR="00992DA4" w:rsidRDefault="00992DA4">
          <w:pPr>
            <w:pStyle w:val="TOC1"/>
            <w:rPr>
              <w:ins w:id="81" w:author="Thomas Stockhammer (26-B)" w:date="2026-01-23T22:35:00Z" w16du:dateUtc="2026-01-23T21:35:00Z"/>
              <w:rFonts w:asciiTheme="minorHAnsi" w:eastAsiaTheme="minorEastAsia" w:hAnsiTheme="minorHAnsi" w:cstheme="minorBidi"/>
              <w:noProof/>
              <w:kern w:val="2"/>
              <w14:ligatures w14:val="standardContextual"/>
            </w:rPr>
          </w:pPr>
          <w:ins w:id="82" w:author="Thomas Stockhammer (26-B)" w:date="2026-01-23T22:35:00Z" w16du:dateUtc="2026-01-23T21:35:00Z">
            <w:r w:rsidRPr="007174AF">
              <w:rPr>
                <w:rStyle w:val="Hyperlink"/>
                <w:noProof/>
              </w:rPr>
              <w:fldChar w:fldCharType="begin"/>
            </w:r>
            <w:r w:rsidRPr="007174AF">
              <w:rPr>
                <w:rStyle w:val="Hyperlink"/>
                <w:noProof/>
              </w:rPr>
              <w:instrText xml:space="preserve"> </w:instrText>
            </w:r>
            <w:r>
              <w:rPr>
                <w:noProof/>
              </w:rPr>
              <w:instrText>HYPERLINK \l "_Toc220100361"</w:instrText>
            </w:r>
            <w:r w:rsidRPr="007174AF">
              <w:rPr>
                <w:rStyle w:val="Hyperlink"/>
                <w:noProof/>
              </w:rPr>
              <w:instrText xml:space="preserve"> </w:instrText>
            </w:r>
            <w:r w:rsidRPr="007174AF">
              <w:rPr>
                <w:rStyle w:val="Hyperlink"/>
                <w:noProof/>
              </w:rPr>
            </w:r>
            <w:r w:rsidRPr="007174AF">
              <w:rPr>
                <w:rStyle w:val="Hyperlink"/>
                <w:noProof/>
              </w:rPr>
              <w:fldChar w:fldCharType="separate"/>
            </w:r>
            <w:r w:rsidRPr="007174AF">
              <w:rPr>
                <w:rStyle w:val="Hyperlink"/>
                <w:noProof/>
              </w:rPr>
              <w:t>8</w:t>
            </w:r>
            <w:r>
              <w:rPr>
                <w:rFonts w:asciiTheme="minorHAnsi" w:eastAsiaTheme="minorEastAsia" w:hAnsiTheme="minorHAnsi" w:cstheme="minorBidi"/>
                <w:noProof/>
                <w:kern w:val="2"/>
                <w14:ligatures w14:val="standardContextual"/>
              </w:rPr>
              <w:tab/>
            </w:r>
            <w:r w:rsidRPr="007174AF">
              <w:rPr>
                <w:rStyle w:val="Hyperlink"/>
                <w:noProof/>
              </w:rPr>
              <w:t>Coordinators for Efforts until MPEG#154</w:t>
            </w:r>
            <w:r>
              <w:rPr>
                <w:noProof/>
                <w:webHidden/>
              </w:rPr>
              <w:tab/>
            </w:r>
            <w:r>
              <w:rPr>
                <w:noProof/>
                <w:webHidden/>
              </w:rPr>
              <w:fldChar w:fldCharType="begin"/>
            </w:r>
            <w:r>
              <w:rPr>
                <w:noProof/>
                <w:webHidden/>
              </w:rPr>
              <w:instrText xml:space="preserve"> PAGEREF _Toc220100361 \h </w:instrText>
            </w:r>
            <w:r>
              <w:rPr>
                <w:noProof/>
                <w:webHidden/>
              </w:rPr>
            </w:r>
            <w:r>
              <w:rPr>
                <w:noProof/>
                <w:webHidden/>
              </w:rPr>
              <w:fldChar w:fldCharType="separate"/>
            </w:r>
            <w:r>
              <w:rPr>
                <w:noProof/>
                <w:webHidden/>
              </w:rPr>
              <w:t>17</w:t>
            </w:r>
            <w:r>
              <w:rPr>
                <w:noProof/>
                <w:webHidden/>
              </w:rPr>
              <w:fldChar w:fldCharType="end"/>
            </w:r>
            <w:r w:rsidRPr="007174AF">
              <w:rPr>
                <w:rStyle w:val="Hyperlink"/>
                <w:noProof/>
              </w:rPr>
              <w:fldChar w:fldCharType="end"/>
            </w:r>
          </w:ins>
        </w:p>
        <w:p w14:paraId="56FECB71" w14:textId="4DE3EC35" w:rsidR="005E481C" w:rsidDel="00992DA4" w:rsidRDefault="005E481C">
          <w:pPr>
            <w:pStyle w:val="TOC1"/>
            <w:rPr>
              <w:del w:id="83" w:author="Thomas Stockhammer (26-B)" w:date="2026-01-23T22:35:00Z" w16du:dateUtc="2026-01-23T21:35:00Z"/>
              <w:rFonts w:asciiTheme="minorHAnsi" w:eastAsiaTheme="minorEastAsia" w:hAnsiTheme="minorHAnsi" w:cstheme="minorBidi"/>
              <w:noProof/>
              <w:kern w:val="2"/>
              <w14:ligatures w14:val="standardContextual"/>
            </w:rPr>
          </w:pPr>
          <w:del w:id="84" w:author="Thomas Stockhammer (26-B)" w:date="2026-01-23T22:35:00Z" w16du:dateUtc="2026-01-23T21:35:00Z">
            <w:r w:rsidRPr="00992DA4" w:rsidDel="00992DA4">
              <w:rPr>
                <w:rStyle w:val="Hyperlink"/>
                <w:noProof/>
              </w:rPr>
              <w:delText>1</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Scope</w:delText>
            </w:r>
            <w:r w:rsidDel="00992DA4">
              <w:rPr>
                <w:noProof/>
                <w:webHidden/>
              </w:rPr>
              <w:tab/>
              <w:delText>3</w:delText>
            </w:r>
          </w:del>
        </w:p>
        <w:p w14:paraId="07CF85CC" w14:textId="15509211" w:rsidR="005E481C" w:rsidDel="00992DA4" w:rsidRDefault="005E481C">
          <w:pPr>
            <w:pStyle w:val="TOC1"/>
            <w:rPr>
              <w:del w:id="85" w:author="Thomas Stockhammer (26-B)" w:date="2026-01-23T22:35:00Z" w16du:dateUtc="2026-01-23T21:35:00Z"/>
              <w:rFonts w:asciiTheme="minorHAnsi" w:eastAsiaTheme="minorEastAsia" w:hAnsiTheme="minorHAnsi" w:cstheme="minorBidi"/>
              <w:noProof/>
              <w:kern w:val="2"/>
              <w14:ligatures w14:val="standardContextual"/>
            </w:rPr>
          </w:pPr>
          <w:del w:id="86" w:author="Thomas Stockhammer (26-B)" w:date="2026-01-23T22:35:00Z" w16du:dateUtc="2026-01-23T21:35:00Z">
            <w:r w:rsidRPr="00992DA4" w:rsidDel="00992DA4">
              <w:rPr>
                <w:rStyle w:val="Hyperlink"/>
                <w:noProof/>
              </w:rPr>
              <w:delText>2</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Time Plans and Projects</w:delText>
            </w:r>
            <w:r w:rsidDel="00992DA4">
              <w:rPr>
                <w:noProof/>
                <w:webHidden/>
              </w:rPr>
              <w:tab/>
              <w:delText>3</w:delText>
            </w:r>
          </w:del>
        </w:p>
        <w:p w14:paraId="3F4C8B1F" w14:textId="6DDB7781" w:rsidR="005E481C" w:rsidDel="00992DA4" w:rsidRDefault="005E481C">
          <w:pPr>
            <w:pStyle w:val="TOC1"/>
            <w:rPr>
              <w:del w:id="87" w:author="Thomas Stockhammer (26-B)" w:date="2026-01-23T22:35:00Z" w16du:dateUtc="2026-01-23T21:35:00Z"/>
              <w:rFonts w:asciiTheme="minorHAnsi" w:eastAsiaTheme="minorEastAsia" w:hAnsiTheme="minorHAnsi" w:cstheme="minorBidi"/>
              <w:noProof/>
              <w:kern w:val="2"/>
              <w14:ligatures w14:val="standardContextual"/>
            </w:rPr>
          </w:pPr>
          <w:del w:id="88" w:author="Thomas Stockhammer (26-B)" w:date="2026-01-23T22:35:00Z" w16du:dateUtc="2026-01-23T21:35:00Z">
            <w:r w:rsidRPr="00992DA4" w:rsidDel="00992DA4">
              <w:rPr>
                <w:rStyle w:val="Hyperlink"/>
                <w:noProof/>
              </w:rPr>
              <w:delText>3</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Extending Khronos glTF2.0</w:delText>
            </w:r>
            <w:r w:rsidDel="00992DA4">
              <w:rPr>
                <w:noProof/>
                <w:webHidden/>
              </w:rPr>
              <w:tab/>
              <w:delText>6</w:delText>
            </w:r>
          </w:del>
        </w:p>
        <w:p w14:paraId="7681FDF3" w14:textId="37F5A143" w:rsidR="005E481C" w:rsidDel="00992DA4" w:rsidRDefault="005E481C">
          <w:pPr>
            <w:pStyle w:val="TOC2"/>
            <w:rPr>
              <w:del w:id="89" w:author="Thomas Stockhammer (26-B)" w:date="2026-01-23T22:35:00Z" w16du:dateUtc="2026-01-23T21:35:00Z"/>
              <w:rFonts w:asciiTheme="minorHAnsi" w:eastAsiaTheme="minorEastAsia" w:hAnsiTheme="minorHAnsi" w:cstheme="minorBidi"/>
              <w:noProof/>
              <w:kern w:val="2"/>
              <w14:ligatures w14:val="standardContextual"/>
            </w:rPr>
          </w:pPr>
          <w:del w:id="90" w:author="Thomas Stockhammer (26-B)" w:date="2026-01-23T22:35:00Z" w16du:dateUtc="2026-01-23T21:35:00Z">
            <w:r w:rsidRPr="00992DA4" w:rsidDel="00992DA4">
              <w:rPr>
                <w:rStyle w:val="Hyperlink"/>
                <w:noProof/>
              </w:rPr>
              <w:delText>3.1</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General</w:delText>
            </w:r>
            <w:r w:rsidDel="00992DA4">
              <w:rPr>
                <w:noProof/>
                <w:webHidden/>
              </w:rPr>
              <w:tab/>
              <w:delText>6</w:delText>
            </w:r>
          </w:del>
        </w:p>
        <w:p w14:paraId="73F83D5F" w14:textId="1A2B0D14" w:rsidR="005E481C" w:rsidDel="00992DA4" w:rsidRDefault="005E481C">
          <w:pPr>
            <w:pStyle w:val="TOC2"/>
            <w:rPr>
              <w:del w:id="91" w:author="Thomas Stockhammer (26-B)" w:date="2026-01-23T22:35:00Z" w16du:dateUtc="2026-01-23T21:35:00Z"/>
              <w:rFonts w:asciiTheme="minorHAnsi" w:eastAsiaTheme="minorEastAsia" w:hAnsiTheme="minorHAnsi" w:cstheme="minorBidi"/>
              <w:noProof/>
              <w:kern w:val="2"/>
              <w14:ligatures w14:val="standardContextual"/>
            </w:rPr>
          </w:pPr>
          <w:del w:id="92" w:author="Thomas Stockhammer (26-B)" w:date="2026-01-23T22:35:00Z" w16du:dateUtc="2026-01-23T21:35:00Z">
            <w:r w:rsidRPr="00992DA4" w:rsidDel="00992DA4">
              <w:rPr>
                <w:rStyle w:val="Hyperlink"/>
                <w:noProof/>
              </w:rPr>
              <w:delText>3.2</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Template for MPEG Extensions submitted to Khronos</w:delText>
            </w:r>
            <w:r w:rsidDel="00992DA4">
              <w:rPr>
                <w:noProof/>
                <w:webHidden/>
              </w:rPr>
              <w:tab/>
              <w:delText>7</w:delText>
            </w:r>
          </w:del>
        </w:p>
        <w:p w14:paraId="15576D82" w14:textId="68899DDE" w:rsidR="005E481C" w:rsidDel="00992DA4" w:rsidRDefault="005E481C">
          <w:pPr>
            <w:pStyle w:val="TOC2"/>
            <w:rPr>
              <w:del w:id="93" w:author="Thomas Stockhammer (26-B)" w:date="2026-01-23T22:35:00Z" w16du:dateUtc="2026-01-23T21:35:00Z"/>
              <w:rFonts w:asciiTheme="minorHAnsi" w:eastAsiaTheme="minorEastAsia" w:hAnsiTheme="minorHAnsi" w:cstheme="minorBidi"/>
              <w:noProof/>
              <w:kern w:val="2"/>
              <w14:ligatures w14:val="standardContextual"/>
            </w:rPr>
          </w:pPr>
          <w:del w:id="94" w:author="Thomas Stockhammer (26-B)" w:date="2026-01-23T22:35:00Z" w16du:dateUtc="2026-01-23T21:35:00Z">
            <w:r w:rsidRPr="00992DA4" w:rsidDel="00992DA4">
              <w:rPr>
                <w:rStyle w:val="Hyperlink"/>
                <w:noProof/>
              </w:rPr>
              <w:delText>3.3</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Status Extension Submission for first Edition</w:delText>
            </w:r>
            <w:r w:rsidDel="00992DA4">
              <w:rPr>
                <w:noProof/>
                <w:webHidden/>
              </w:rPr>
              <w:tab/>
              <w:delText>8</w:delText>
            </w:r>
          </w:del>
        </w:p>
        <w:p w14:paraId="5610E1C7" w14:textId="44B7E84C" w:rsidR="005E481C" w:rsidDel="00992DA4" w:rsidRDefault="005E481C">
          <w:pPr>
            <w:pStyle w:val="TOC2"/>
            <w:rPr>
              <w:del w:id="95" w:author="Thomas Stockhammer (26-B)" w:date="2026-01-23T22:35:00Z" w16du:dateUtc="2026-01-23T21:35:00Z"/>
              <w:rFonts w:asciiTheme="minorHAnsi" w:eastAsiaTheme="minorEastAsia" w:hAnsiTheme="minorHAnsi" w:cstheme="minorBidi"/>
              <w:noProof/>
              <w:kern w:val="2"/>
              <w14:ligatures w14:val="standardContextual"/>
            </w:rPr>
          </w:pPr>
          <w:del w:id="96" w:author="Thomas Stockhammer (26-B)" w:date="2026-01-23T22:35:00Z" w16du:dateUtc="2026-01-23T21:35:00Z">
            <w:r w:rsidRPr="00992DA4" w:rsidDel="00992DA4">
              <w:rPr>
                <w:rStyle w:val="Hyperlink"/>
                <w:noProof/>
              </w:rPr>
              <w:delText>3.4</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Status Extension Submission for second Edition</w:delText>
            </w:r>
            <w:r w:rsidDel="00992DA4">
              <w:rPr>
                <w:noProof/>
                <w:webHidden/>
              </w:rPr>
              <w:tab/>
              <w:delText>8</w:delText>
            </w:r>
          </w:del>
        </w:p>
        <w:p w14:paraId="60B2690E" w14:textId="221FFFE3" w:rsidR="005E481C" w:rsidDel="00992DA4" w:rsidRDefault="005E481C">
          <w:pPr>
            <w:pStyle w:val="TOC2"/>
            <w:rPr>
              <w:del w:id="97" w:author="Thomas Stockhammer (26-B)" w:date="2026-01-23T22:35:00Z" w16du:dateUtc="2026-01-23T21:35:00Z"/>
              <w:rFonts w:asciiTheme="minorHAnsi" w:eastAsiaTheme="minorEastAsia" w:hAnsiTheme="minorHAnsi" w:cstheme="minorBidi"/>
              <w:noProof/>
              <w:kern w:val="2"/>
              <w14:ligatures w14:val="standardContextual"/>
            </w:rPr>
          </w:pPr>
          <w:del w:id="98" w:author="Thomas Stockhammer (26-B)" w:date="2026-01-23T22:35:00Z" w16du:dateUtc="2026-01-23T21:35:00Z">
            <w:r w:rsidRPr="00992DA4" w:rsidDel="00992DA4">
              <w:rPr>
                <w:rStyle w:val="Hyperlink"/>
                <w:noProof/>
              </w:rPr>
              <w:delText>3.5</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Process and Workflow</w:delText>
            </w:r>
            <w:r w:rsidDel="00992DA4">
              <w:rPr>
                <w:noProof/>
                <w:webHidden/>
              </w:rPr>
              <w:tab/>
              <w:delText>9</w:delText>
            </w:r>
          </w:del>
        </w:p>
        <w:p w14:paraId="37752F27" w14:textId="6EC68C67" w:rsidR="005E481C" w:rsidDel="00992DA4" w:rsidRDefault="005E481C">
          <w:pPr>
            <w:pStyle w:val="TOC2"/>
            <w:rPr>
              <w:del w:id="99" w:author="Thomas Stockhammer (26-B)" w:date="2026-01-23T22:35:00Z" w16du:dateUtc="2026-01-23T21:35:00Z"/>
              <w:rFonts w:asciiTheme="minorHAnsi" w:eastAsiaTheme="minorEastAsia" w:hAnsiTheme="minorHAnsi" w:cstheme="minorBidi"/>
              <w:noProof/>
              <w:kern w:val="2"/>
              <w14:ligatures w14:val="standardContextual"/>
            </w:rPr>
          </w:pPr>
          <w:del w:id="100" w:author="Thomas Stockhammer (26-B)" w:date="2026-01-23T22:35:00Z" w16du:dateUtc="2026-01-23T21:35:00Z">
            <w:r w:rsidRPr="00992DA4" w:rsidDel="00992DA4">
              <w:rPr>
                <w:rStyle w:val="Hyperlink"/>
                <w:noProof/>
              </w:rPr>
              <w:delText>3.6</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Status</w:delText>
            </w:r>
            <w:r w:rsidDel="00992DA4">
              <w:rPr>
                <w:noProof/>
                <w:webHidden/>
              </w:rPr>
              <w:tab/>
              <w:delText>11</w:delText>
            </w:r>
          </w:del>
        </w:p>
        <w:p w14:paraId="259EC8AE" w14:textId="1A169C5C" w:rsidR="005E481C" w:rsidDel="00992DA4" w:rsidRDefault="005E481C">
          <w:pPr>
            <w:pStyle w:val="TOC1"/>
            <w:rPr>
              <w:del w:id="101" w:author="Thomas Stockhammer (26-B)" w:date="2026-01-23T22:35:00Z" w16du:dateUtc="2026-01-23T21:35:00Z"/>
              <w:rFonts w:asciiTheme="minorHAnsi" w:eastAsiaTheme="minorEastAsia" w:hAnsiTheme="minorHAnsi" w:cstheme="minorBidi"/>
              <w:noProof/>
              <w:kern w:val="2"/>
              <w14:ligatures w14:val="standardContextual"/>
            </w:rPr>
          </w:pPr>
          <w:del w:id="102" w:author="Thomas Stockhammer (26-B)" w:date="2026-01-23T22:35:00Z" w16du:dateUtc="2026-01-23T21:35:00Z">
            <w:r w:rsidRPr="00992DA4" w:rsidDel="00992DA4">
              <w:rPr>
                <w:rStyle w:val="Hyperlink"/>
                <w:noProof/>
              </w:rPr>
              <w:delText>4</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with Khronos</w:delText>
            </w:r>
            <w:r w:rsidDel="00992DA4">
              <w:rPr>
                <w:noProof/>
                <w:webHidden/>
              </w:rPr>
              <w:tab/>
              <w:delText>11</w:delText>
            </w:r>
          </w:del>
        </w:p>
        <w:p w14:paraId="5785890F" w14:textId="2D7B57CC" w:rsidR="005E481C" w:rsidDel="00992DA4" w:rsidRDefault="005E481C">
          <w:pPr>
            <w:pStyle w:val="TOC2"/>
            <w:rPr>
              <w:del w:id="103" w:author="Thomas Stockhammer (26-B)" w:date="2026-01-23T22:35:00Z" w16du:dateUtc="2026-01-23T21:35:00Z"/>
              <w:rFonts w:asciiTheme="minorHAnsi" w:eastAsiaTheme="minorEastAsia" w:hAnsiTheme="minorHAnsi" w:cstheme="minorBidi"/>
              <w:noProof/>
              <w:kern w:val="2"/>
              <w14:ligatures w14:val="standardContextual"/>
            </w:rPr>
          </w:pPr>
          <w:del w:id="104" w:author="Thomas Stockhammer (26-B)" w:date="2026-01-23T22:35:00Z" w16du:dateUtc="2026-01-23T21:35:00Z">
            <w:r w:rsidRPr="00992DA4" w:rsidDel="00992DA4">
              <w:rPr>
                <w:rStyle w:val="Hyperlink"/>
                <w:noProof/>
              </w:rPr>
              <w:delText>4.1</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Overview</w:delText>
            </w:r>
            <w:r w:rsidDel="00992DA4">
              <w:rPr>
                <w:noProof/>
                <w:webHidden/>
              </w:rPr>
              <w:tab/>
              <w:delText>11</w:delText>
            </w:r>
          </w:del>
        </w:p>
        <w:p w14:paraId="38E7FA16" w14:textId="43F17F45" w:rsidR="005E481C" w:rsidDel="00992DA4" w:rsidRDefault="005E481C">
          <w:pPr>
            <w:pStyle w:val="TOC2"/>
            <w:rPr>
              <w:del w:id="105" w:author="Thomas Stockhammer (26-B)" w:date="2026-01-23T22:35:00Z" w16du:dateUtc="2026-01-23T21:35:00Z"/>
              <w:rFonts w:asciiTheme="minorHAnsi" w:eastAsiaTheme="minorEastAsia" w:hAnsiTheme="minorHAnsi" w:cstheme="minorBidi"/>
              <w:noProof/>
              <w:kern w:val="2"/>
              <w14:ligatures w14:val="standardContextual"/>
            </w:rPr>
          </w:pPr>
          <w:del w:id="106" w:author="Thomas Stockhammer (26-B)" w:date="2026-01-23T22:35:00Z" w16du:dateUtc="2026-01-23T21:35:00Z">
            <w:r w:rsidRPr="00992DA4" w:rsidDel="00992DA4">
              <w:rPr>
                <w:rStyle w:val="Hyperlink"/>
                <w:noProof/>
              </w:rPr>
              <w:delText>4.2</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prior to MPEG#152</w:delText>
            </w:r>
            <w:r w:rsidDel="00992DA4">
              <w:rPr>
                <w:noProof/>
                <w:webHidden/>
              </w:rPr>
              <w:tab/>
              <w:delText>11</w:delText>
            </w:r>
          </w:del>
        </w:p>
        <w:p w14:paraId="3671FE93" w14:textId="60A5EF04" w:rsidR="005E481C" w:rsidDel="00992DA4" w:rsidRDefault="005E481C">
          <w:pPr>
            <w:pStyle w:val="TOC3"/>
            <w:tabs>
              <w:tab w:val="right" w:leader="dot" w:pos="9010"/>
            </w:tabs>
            <w:rPr>
              <w:del w:id="107" w:author="Thomas Stockhammer (26-B)" w:date="2026-01-23T22:35:00Z" w16du:dateUtc="2026-01-23T21:35:00Z"/>
              <w:rFonts w:asciiTheme="minorHAnsi" w:eastAsiaTheme="minorEastAsia" w:hAnsiTheme="minorHAnsi" w:cstheme="minorBidi"/>
              <w:noProof/>
              <w:kern w:val="2"/>
              <w14:ligatures w14:val="standardContextual"/>
            </w:rPr>
          </w:pPr>
          <w:del w:id="108" w:author="Thomas Stockhammer (26-B)" w:date="2026-01-23T22:35:00Z" w16du:dateUtc="2026-01-23T21:35:00Z">
            <w:r w:rsidRPr="00992DA4" w:rsidDel="00992DA4">
              <w:rPr>
                <w:rStyle w:val="Hyperlink"/>
                <w:noProof/>
              </w:rPr>
              <w:delText>MPEG#133</w:delText>
            </w:r>
            <w:r w:rsidDel="00992DA4">
              <w:rPr>
                <w:noProof/>
                <w:webHidden/>
              </w:rPr>
              <w:tab/>
              <w:delText>11</w:delText>
            </w:r>
          </w:del>
        </w:p>
        <w:p w14:paraId="4E402C69" w14:textId="23986CE9" w:rsidR="005E481C" w:rsidDel="00992DA4" w:rsidRDefault="005E481C">
          <w:pPr>
            <w:pStyle w:val="TOC3"/>
            <w:tabs>
              <w:tab w:val="right" w:leader="dot" w:pos="9010"/>
            </w:tabs>
            <w:rPr>
              <w:del w:id="109" w:author="Thomas Stockhammer (26-B)" w:date="2026-01-23T22:35:00Z" w16du:dateUtc="2026-01-23T21:35:00Z"/>
              <w:rFonts w:asciiTheme="minorHAnsi" w:eastAsiaTheme="minorEastAsia" w:hAnsiTheme="minorHAnsi" w:cstheme="minorBidi"/>
              <w:noProof/>
              <w:kern w:val="2"/>
              <w14:ligatures w14:val="standardContextual"/>
            </w:rPr>
          </w:pPr>
          <w:del w:id="110" w:author="Thomas Stockhammer (26-B)" w:date="2026-01-23T22:35:00Z" w16du:dateUtc="2026-01-23T21:35:00Z">
            <w:r w:rsidRPr="00992DA4" w:rsidDel="00992DA4">
              <w:rPr>
                <w:rStyle w:val="Hyperlink"/>
                <w:noProof/>
              </w:rPr>
              <w:delText>MPEG#135</w:delText>
            </w:r>
            <w:r w:rsidDel="00992DA4">
              <w:rPr>
                <w:noProof/>
                <w:webHidden/>
              </w:rPr>
              <w:tab/>
              <w:delText>12</w:delText>
            </w:r>
          </w:del>
        </w:p>
        <w:p w14:paraId="0EF49E46" w14:textId="5D7294C7" w:rsidR="005E481C" w:rsidDel="00992DA4" w:rsidRDefault="005E481C">
          <w:pPr>
            <w:pStyle w:val="TOC3"/>
            <w:tabs>
              <w:tab w:val="right" w:leader="dot" w:pos="9010"/>
            </w:tabs>
            <w:rPr>
              <w:del w:id="111" w:author="Thomas Stockhammer (26-B)" w:date="2026-01-23T22:35:00Z" w16du:dateUtc="2026-01-23T21:35:00Z"/>
              <w:rFonts w:asciiTheme="minorHAnsi" w:eastAsiaTheme="minorEastAsia" w:hAnsiTheme="minorHAnsi" w:cstheme="minorBidi"/>
              <w:noProof/>
              <w:kern w:val="2"/>
              <w14:ligatures w14:val="standardContextual"/>
            </w:rPr>
          </w:pPr>
          <w:del w:id="112" w:author="Thomas Stockhammer (26-B)" w:date="2026-01-23T22:35:00Z" w16du:dateUtc="2026-01-23T21:35:00Z">
            <w:r w:rsidRPr="00992DA4" w:rsidDel="00992DA4">
              <w:rPr>
                <w:rStyle w:val="Hyperlink"/>
                <w:noProof/>
              </w:rPr>
              <w:delText>MPEG#136</w:delText>
            </w:r>
            <w:r w:rsidDel="00992DA4">
              <w:rPr>
                <w:noProof/>
                <w:webHidden/>
              </w:rPr>
              <w:tab/>
              <w:delText>12</w:delText>
            </w:r>
          </w:del>
        </w:p>
        <w:p w14:paraId="5968AD02" w14:textId="34C77E83" w:rsidR="005E481C" w:rsidDel="00992DA4" w:rsidRDefault="005E481C">
          <w:pPr>
            <w:pStyle w:val="TOC3"/>
            <w:tabs>
              <w:tab w:val="right" w:leader="dot" w:pos="9010"/>
            </w:tabs>
            <w:rPr>
              <w:del w:id="113" w:author="Thomas Stockhammer (26-B)" w:date="2026-01-23T22:35:00Z" w16du:dateUtc="2026-01-23T21:35:00Z"/>
              <w:rFonts w:asciiTheme="minorHAnsi" w:eastAsiaTheme="minorEastAsia" w:hAnsiTheme="minorHAnsi" w:cstheme="minorBidi"/>
              <w:noProof/>
              <w:kern w:val="2"/>
              <w14:ligatures w14:val="standardContextual"/>
            </w:rPr>
          </w:pPr>
          <w:del w:id="114" w:author="Thomas Stockhammer (26-B)" w:date="2026-01-23T22:35:00Z" w16du:dateUtc="2026-01-23T21:35:00Z">
            <w:r w:rsidRPr="00992DA4" w:rsidDel="00992DA4">
              <w:rPr>
                <w:rStyle w:val="Hyperlink"/>
                <w:noProof/>
              </w:rPr>
              <w:delText>MPEG#137</w:delText>
            </w:r>
            <w:r w:rsidDel="00992DA4">
              <w:rPr>
                <w:noProof/>
                <w:webHidden/>
              </w:rPr>
              <w:tab/>
              <w:delText>12</w:delText>
            </w:r>
          </w:del>
        </w:p>
        <w:p w14:paraId="1FC20DCE" w14:textId="00C57849" w:rsidR="005E481C" w:rsidDel="00992DA4" w:rsidRDefault="005E481C">
          <w:pPr>
            <w:pStyle w:val="TOC3"/>
            <w:tabs>
              <w:tab w:val="right" w:leader="dot" w:pos="9010"/>
            </w:tabs>
            <w:rPr>
              <w:del w:id="115" w:author="Thomas Stockhammer (26-B)" w:date="2026-01-23T22:35:00Z" w16du:dateUtc="2026-01-23T21:35:00Z"/>
              <w:rFonts w:asciiTheme="minorHAnsi" w:eastAsiaTheme="minorEastAsia" w:hAnsiTheme="minorHAnsi" w:cstheme="minorBidi"/>
              <w:noProof/>
              <w:kern w:val="2"/>
              <w14:ligatures w14:val="standardContextual"/>
            </w:rPr>
          </w:pPr>
          <w:del w:id="116" w:author="Thomas Stockhammer (26-B)" w:date="2026-01-23T22:35:00Z" w16du:dateUtc="2026-01-23T21:35:00Z">
            <w:r w:rsidRPr="00992DA4" w:rsidDel="00992DA4">
              <w:rPr>
                <w:rStyle w:val="Hyperlink"/>
                <w:noProof/>
              </w:rPr>
              <w:delText>MPEG#138</w:delText>
            </w:r>
            <w:r w:rsidDel="00992DA4">
              <w:rPr>
                <w:noProof/>
                <w:webHidden/>
              </w:rPr>
              <w:tab/>
              <w:delText>12</w:delText>
            </w:r>
          </w:del>
        </w:p>
        <w:p w14:paraId="729856C6" w14:textId="31CCE18D" w:rsidR="005E481C" w:rsidDel="00992DA4" w:rsidRDefault="005E481C">
          <w:pPr>
            <w:pStyle w:val="TOC3"/>
            <w:tabs>
              <w:tab w:val="right" w:leader="dot" w:pos="9010"/>
            </w:tabs>
            <w:rPr>
              <w:del w:id="117" w:author="Thomas Stockhammer (26-B)" w:date="2026-01-23T22:35:00Z" w16du:dateUtc="2026-01-23T21:35:00Z"/>
              <w:rFonts w:asciiTheme="minorHAnsi" w:eastAsiaTheme="minorEastAsia" w:hAnsiTheme="minorHAnsi" w:cstheme="minorBidi"/>
              <w:noProof/>
              <w:kern w:val="2"/>
              <w14:ligatures w14:val="standardContextual"/>
            </w:rPr>
          </w:pPr>
          <w:del w:id="118" w:author="Thomas Stockhammer (26-B)" w:date="2026-01-23T22:35:00Z" w16du:dateUtc="2026-01-23T21:35:00Z">
            <w:r w:rsidRPr="00992DA4" w:rsidDel="00992DA4">
              <w:rPr>
                <w:rStyle w:val="Hyperlink"/>
                <w:noProof/>
              </w:rPr>
              <w:delText>MPEG#139</w:delText>
            </w:r>
            <w:r w:rsidDel="00992DA4">
              <w:rPr>
                <w:noProof/>
                <w:webHidden/>
              </w:rPr>
              <w:tab/>
              <w:delText>12</w:delText>
            </w:r>
          </w:del>
        </w:p>
        <w:p w14:paraId="5945D9F2" w14:textId="62B9DDE9" w:rsidR="005E481C" w:rsidDel="00992DA4" w:rsidRDefault="005E481C">
          <w:pPr>
            <w:pStyle w:val="TOC3"/>
            <w:tabs>
              <w:tab w:val="right" w:leader="dot" w:pos="9010"/>
            </w:tabs>
            <w:rPr>
              <w:del w:id="119" w:author="Thomas Stockhammer (26-B)" w:date="2026-01-23T22:35:00Z" w16du:dateUtc="2026-01-23T21:35:00Z"/>
              <w:rFonts w:asciiTheme="minorHAnsi" w:eastAsiaTheme="minorEastAsia" w:hAnsiTheme="minorHAnsi" w:cstheme="minorBidi"/>
              <w:noProof/>
              <w:kern w:val="2"/>
              <w14:ligatures w14:val="standardContextual"/>
            </w:rPr>
          </w:pPr>
          <w:del w:id="120" w:author="Thomas Stockhammer (26-B)" w:date="2026-01-23T22:35:00Z" w16du:dateUtc="2026-01-23T21:35:00Z">
            <w:r w:rsidRPr="00992DA4" w:rsidDel="00992DA4">
              <w:rPr>
                <w:rStyle w:val="Hyperlink"/>
                <w:noProof/>
              </w:rPr>
              <w:delText>MPEG#140</w:delText>
            </w:r>
            <w:r w:rsidDel="00992DA4">
              <w:rPr>
                <w:noProof/>
                <w:webHidden/>
              </w:rPr>
              <w:tab/>
              <w:delText>12</w:delText>
            </w:r>
          </w:del>
        </w:p>
        <w:p w14:paraId="67C70808" w14:textId="248E5537" w:rsidR="005E481C" w:rsidDel="00992DA4" w:rsidRDefault="005E481C">
          <w:pPr>
            <w:pStyle w:val="TOC3"/>
            <w:tabs>
              <w:tab w:val="right" w:leader="dot" w:pos="9010"/>
            </w:tabs>
            <w:rPr>
              <w:del w:id="121" w:author="Thomas Stockhammer (26-B)" w:date="2026-01-23T22:35:00Z" w16du:dateUtc="2026-01-23T21:35:00Z"/>
              <w:rFonts w:asciiTheme="minorHAnsi" w:eastAsiaTheme="minorEastAsia" w:hAnsiTheme="minorHAnsi" w:cstheme="minorBidi"/>
              <w:noProof/>
              <w:kern w:val="2"/>
              <w14:ligatures w14:val="standardContextual"/>
            </w:rPr>
          </w:pPr>
          <w:del w:id="122" w:author="Thomas Stockhammer (26-B)" w:date="2026-01-23T22:35:00Z" w16du:dateUtc="2026-01-23T21:35:00Z">
            <w:r w:rsidRPr="00992DA4" w:rsidDel="00992DA4">
              <w:rPr>
                <w:rStyle w:val="Hyperlink"/>
                <w:noProof/>
              </w:rPr>
              <w:delText>MPEG#141</w:delText>
            </w:r>
            <w:r w:rsidDel="00992DA4">
              <w:rPr>
                <w:noProof/>
                <w:webHidden/>
              </w:rPr>
              <w:tab/>
              <w:delText>13</w:delText>
            </w:r>
          </w:del>
        </w:p>
        <w:p w14:paraId="598C030E" w14:textId="60845D68" w:rsidR="005E481C" w:rsidDel="00992DA4" w:rsidRDefault="005E481C">
          <w:pPr>
            <w:pStyle w:val="TOC3"/>
            <w:tabs>
              <w:tab w:val="right" w:leader="dot" w:pos="9010"/>
            </w:tabs>
            <w:rPr>
              <w:del w:id="123" w:author="Thomas Stockhammer (26-B)" w:date="2026-01-23T22:35:00Z" w16du:dateUtc="2026-01-23T21:35:00Z"/>
              <w:rFonts w:asciiTheme="minorHAnsi" w:eastAsiaTheme="minorEastAsia" w:hAnsiTheme="minorHAnsi" w:cstheme="minorBidi"/>
              <w:noProof/>
              <w:kern w:val="2"/>
              <w14:ligatures w14:val="standardContextual"/>
            </w:rPr>
          </w:pPr>
          <w:del w:id="124" w:author="Thomas Stockhammer (26-B)" w:date="2026-01-23T22:35:00Z" w16du:dateUtc="2026-01-23T21:35:00Z">
            <w:r w:rsidRPr="00992DA4" w:rsidDel="00992DA4">
              <w:rPr>
                <w:rStyle w:val="Hyperlink"/>
                <w:noProof/>
              </w:rPr>
              <w:delText>MPEG#142</w:delText>
            </w:r>
            <w:r w:rsidDel="00992DA4">
              <w:rPr>
                <w:noProof/>
                <w:webHidden/>
              </w:rPr>
              <w:tab/>
              <w:delText>13</w:delText>
            </w:r>
          </w:del>
        </w:p>
        <w:p w14:paraId="6B5E1C5B" w14:textId="538F0095" w:rsidR="005E481C" w:rsidDel="00992DA4" w:rsidRDefault="005E481C">
          <w:pPr>
            <w:pStyle w:val="TOC3"/>
            <w:tabs>
              <w:tab w:val="right" w:leader="dot" w:pos="9010"/>
            </w:tabs>
            <w:rPr>
              <w:del w:id="125" w:author="Thomas Stockhammer (26-B)" w:date="2026-01-23T22:35:00Z" w16du:dateUtc="2026-01-23T21:35:00Z"/>
              <w:rFonts w:asciiTheme="minorHAnsi" w:eastAsiaTheme="minorEastAsia" w:hAnsiTheme="minorHAnsi" w:cstheme="minorBidi"/>
              <w:noProof/>
              <w:kern w:val="2"/>
              <w14:ligatures w14:val="standardContextual"/>
            </w:rPr>
          </w:pPr>
          <w:del w:id="126" w:author="Thomas Stockhammer (26-B)" w:date="2026-01-23T22:35:00Z" w16du:dateUtc="2026-01-23T21:35:00Z">
            <w:r w:rsidRPr="00992DA4" w:rsidDel="00992DA4">
              <w:rPr>
                <w:rStyle w:val="Hyperlink"/>
                <w:noProof/>
              </w:rPr>
              <w:delText>MPEG#143</w:delText>
            </w:r>
            <w:r w:rsidDel="00992DA4">
              <w:rPr>
                <w:noProof/>
                <w:webHidden/>
              </w:rPr>
              <w:tab/>
              <w:delText>13</w:delText>
            </w:r>
          </w:del>
        </w:p>
        <w:p w14:paraId="1472BAF5" w14:textId="03437E2A" w:rsidR="005E481C" w:rsidDel="00992DA4" w:rsidRDefault="005E481C">
          <w:pPr>
            <w:pStyle w:val="TOC3"/>
            <w:tabs>
              <w:tab w:val="right" w:leader="dot" w:pos="9010"/>
            </w:tabs>
            <w:rPr>
              <w:del w:id="127" w:author="Thomas Stockhammer (26-B)" w:date="2026-01-23T22:35:00Z" w16du:dateUtc="2026-01-23T21:35:00Z"/>
              <w:rFonts w:asciiTheme="minorHAnsi" w:eastAsiaTheme="minorEastAsia" w:hAnsiTheme="minorHAnsi" w:cstheme="minorBidi"/>
              <w:noProof/>
              <w:kern w:val="2"/>
              <w14:ligatures w14:val="standardContextual"/>
            </w:rPr>
          </w:pPr>
          <w:del w:id="128" w:author="Thomas Stockhammer (26-B)" w:date="2026-01-23T22:35:00Z" w16du:dateUtc="2026-01-23T21:35:00Z">
            <w:r w:rsidRPr="00992DA4" w:rsidDel="00992DA4">
              <w:rPr>
                <w:rStyle w:val="Hyperlink"/>
                <w:noProof/>
              </w:rPr>
              <w:delText>MPEG#144</w:delText>
            </w:r>
            <w:r w:rsidDel="00992DA4">
              <w:rPr>
                <w:noProof/>
                <w:webHidden/>
              </w:rPr>
              <w:tab/>
              <w:delText>14</w:delText>
            </w:r>
          </w:del>
        </w:p>
        <w:p w14:paraId="107B1210" w14:textId="75134068" w:rsidR="005E481C" w:rsidDel="00992DA4" w:rsidRDefault="005E481C">
          <w:pPr>
            <w:pStyle w:val="TOC3"/>
            <w:tabs>
              <w:tab w:val="right" w:leader="dot" w:pos="9010"/>
            </w:tabs>
            <w:rPr>
              <w:del w:id="129" w:author="Thomas Stockhammer (26-B)" w:date="2026-01-23T22:35:00Z" w16du:dateUtc="2026-01-23T21:35:00Z"/>
              <w:rFonts w:asciiTheme="minorHAnsi" w:eastAsiaTheme="minorEastAsia" w:hAnsiTheme="minorHAnsi" w:cstheme="minorBidi"/>
              <w:noProof/>
              <w:kern w:val="2"/>
              <w14:ligatures w14:val="standardContextual"/>
            </w:rPr>
          </w:pPr>
          <w:del w:id="130" w:author="Thomas Stockhammer (26-B)" w:date="2026-01-23T22:35:00Z" w16du:dateUtc="2026-01-23T21:35:00Z">
            <w:r w:rsidRPr="00992DA4" w:rsidDel="00992DA4">
              <w:rPr>
                <w:rStyle w:val="Hyperlink"/>
                <w:noProof/>
              </w:rPr>
              <w:delText>MPEG#145</w:delText>
            </w:r>
            <w:r w:rsidDel="00992DA4">
              <w:rPr>
                <w:noProof/>
                <w:webHidden/>
              </w:rPr>
              <w:tab/>
              <w:delText>14</w:delText>
            </w:r>
          </w:del>
        </w:p>
        <w:p w14:paraId="5C70A71C" w14:textId="731E4CA9" w:rsidR="005E481C" w:rsidDel="00992DA4" w:rsidRDefault="005E481C">
          <w:pPr>
            <w:pStyle w:val="TOC2"/>
            <w:rPr>
              <w:del w:id="131" w:author="Thomas Stockhammer (26-B)" w:date="2026-01-23T22:35:00Z" w16du:dateUtc="2026-01-23T21:35:00Z"/>
              <w:rFonts w:asciiTheme="minorHAnsi" w:eastAsiaTheme="minorEastAsia" w:hAnsiTheme="minorHAnsi" w:cstheme="minorBidi"/>
              <w:noProof/>
              <w:kern w:val="2"/>
              <w14:ligatures w14:val="standardContextual"/>
            </w:rPr>
          </w:pPr>
          <w:del w:id="132" w:author="Thomas Stockhammer (26-B)" w:date="2026-01-23T22:35:00Z" w16du:dateUtc="2026-01-23T21:35:00Z">
            <w:r w:rsidRPr="00992DA4" w:rsidDel="00992DA4">
              <w:rPr>
                <w:rStyle w:val="Hyperlink"/>
                <w:noProof/>
              </w:rPr>
              <w:delText>4.3</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from MPEG#146</w:delText>
            </w:r>
            <w:r w:rsidDel="00992DA4">
              <w:rPr>
                <w:noProof/>
                <w:webHidden/>
              </w:rPr>
              <w:tab/>
              <w:delText>14</w:delText>
            </w:r>
          </w:del>
        </w:p>
        <w:p w14:paraId="68C7B8F5" w14:textId="05F4E7C5" w:rsidR="005E481C" w:rsidDel="00992DA4" w:rsidRDefault="005E481C">
          <w:pPr>
            <w:pStyle w:val="TOC2"/>
            <w:rPr>
              <w:del w:id="133" w:author="Thomas Stockhammer (26-B)" w:date="2026-01-23T22:35:00Z" w16du:dateUtc="2026-01-23T21:35:00Z"/>
              <w:rFonts w:asciiTheme="minorHAnsi" w:eastAsiaTheme="minorEastAsia" w:hAnsiTheme="minorHAnsi" w:cstheme="minorBidi"/>
              <w:noProof/>
              <w:kern w:val="2"/>
              <w14:ligatures w14:val="standardContextual"/>
            </w:rPr>
          </w:pPr>
          <w:del w:id="134" w:author="Thomas Stockhammer (26-B)" w:date="2026-01-23T22:35:00Z" w16du:dateUtc="2026-01-23T21:35:00Z">
            <w:r w:rsidRPr="00992DA4" w:rsidDel="00992DA4">
              <w:rPr>
                <w:rStyle w:val="Hyperlink"/>
                <w:noProof/>
              </w:rPr>
              <w:delText>4.4</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from MPEG#147</w:delText>
            </w:r>
            <w:r w:rsidDel="00992DA4">
              <w:rPr>
                <w:noProof/>
                <w:webHidden/>
              </w:rPr>
              <w:tab/>
              <w:delText>14</w:delText>
            </w:r>
          </w:del>
        </w:p>
        <w:p w14:paraId="510F7C66" w14:textId="734CA300" w:rsidR="005E481C" w:rsidDel="00992DA4" w:rsidRDefault="005E481C">
          <w:pPr>
            <w:pStyle w:val="TOC2"/>
            <w:rPr>
              <w:del w:id="135" w:author="Thomas Stockhammer (26-B)" w:date="2026-01-23T22:35:00Z" w16du:dateUtc="2026-01-23T21:35:00Z"/>
              <w:rFonts w:asciiTheme="minorHAnsi" w:eastAsiaTheme="minorEastAsia" w:hAnsiTheme="minorHAnsi" w:cstheme="minorBidi"/>
              <w:noProof/>
              <w:kern w:val="2"/>
              <w14:ligatures w14:val="standardContextual"/>
            </w:rPr>
          </w:pPr>
          <w:del w:id="136" w:author="Thomas Stockhammer (26-B)" w:date="2026-01-23T22:35:00Z" w16du:dateUtc="2026-01-23T21:35:00Z">
            <w:r w:rsidRPr="00992DA4" w:rsidDel="00992DA4">
              <w:rPr>
                <w:rStyle w:val="Hyperlink"/>
                <w:noProof/>
              </w:rPr>
              <w:delText>4.5</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from MPEG#148</w:delText>
            </w:r>
            <w:r w:rsidDel="00992DA4">
              <w:rPr>
                <w:noProof/>
                <w:webHidden/>
              </w:rPr>
              <w:tab/>
              <w:delText>14</w:delText>
            </w:r>
          </w:del>
        </w:p>
        <w:p w14:paraId="5A243663" w14:textId="6D95A82E" w:rsidR="005E481C" w:rsidDel="00992DA4" w:rsidRDefault="005E481C">
          <w:pPr>
            <w:pStyle w:val="TOC2"/>
            <w:rPr>
              <w:del w:id="137" w:author="Thomas Stockhammer (26-B)" w:date="2026-01-23T22:35:00Z" w16du:dateUtc="2026-01-23T21:35:00Z"/>
              <w:rFonts w:asciiTheme="minorHAnsi" w:eastAsiaTheme="minorEastAsia" w:hAnsiTheme="minorHAnsi" w:cstheme="minorBidi"/>
              <w:noProof/>
              <w:kern w:val="2"/>
              <w14:ligatures w14:val="standardContextual"/>
            </w:rPr>
          </w:pPr>
          <w:del w:id="138" w:author="Thomas Stockhammer (26-B)" w:date="2026-01-23T22:35:00Z" w16du:dateUtc="2026-01-23T21:35:00Z">
            <w:r w:rsidRPr="00992DA4" w:rsidDel="00992DA4">
              <w:rPr>
                <w:rStyle w:val="Hyperlink"/>
                <w:noProof/>
              </w:rPr>
              <w:delText>4.6</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from MPEG#149</w:delText>
            </w:r>
            <w:r w:rsidDel="00992DA4">
              <w:rPr>
                <w:noProof/>
                <w:webHidden/>
              </w:rPr>
              <w:tab/>
              <w:delText>14</w:delText>
            </w:r>
          </w:del>
        </w:p>
        <w:p w14:paraId="3A474BEE" w14:textId="10F473AB" w:rsidR="005E481C" w:rsidDel="00992DA4" w:rsidRDefault="005E481C">
          <w:pPr>
            <w:pStyle w:val="TOC2"/>
            <w:rPr>
              <w:del w:id="139" w:author="Thomas Stockhammer (26-B)" w:date="2026-01-23T22:35:00Z" w16du:dateUtc="2026-01-23T21:35:00Z"/>
              <w:rFonts w:asciiTheme="minorHAnsi" w:eastAsiaTheme="minorEastAsia" w:hAnsiTheme="minorHAnsi" w:cstheme="minorBidi"/>
              <w:noProof/>
              <w:kern w:val="2"/>
              <w14:ligatures w14:val="standardContextual"/>
            </w:rPr>
          </w:pPr>
          <w:del w:id="140" w:author="Thomas Stockhammer (26-B)" w:date="2026-01-23T22:35:00Z" w16du:dateUtc="2026-01-23T21:35:00Z">
            <w:r w:rsidRPr="00992DA4" w:rsidDel="00992DA4">
              <w:rPr>
                <w:rStyle w:val="Hyperlink"/>
                <w:noProof/>
              </w:rPr>
              <w:delText>4.7</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from MPEG#150</w:delText>
            </w:r>
            <w:r w:rsidDel="00992DA4">
              <w:rPr>
                <w:noProof/>
                <w:webHidden/>
              </w:rPr>
              <w:tab/>
              <w:delText>14</w:delText>
            </w:r>
          </w:del>
        </w:p>
        <w:p w14:paraId="5C38CCBD" w14:textId="439A6823" w:rsidR="005E481C" w:rsidDel="00992DA4" w:rsidRDefault="005E481C">
          <w:pPr>
            <w:pStyle w:val="TOC2"/>
            <w:rPr>
              <w:del w:id="141" w:author="Thomas Stockhammer (26-B)" w:date="2026-01-23T22:35:00Z" w16du:dateUtc="2026-01-23T21:35:00Z"/>
              <w:rFonts w:asciiTheme="minorHAnsi" w:eastAsiaTheme="minorEastAsia" w:hAnsiTheme="minorHAnsi" w:cstheme="minorBidi"/>
              <w:noProof/>
              <w:kern w:val="2"/>
              <w14:ligatures w14:val="standardContextual"/>
            </w:rPr>
          </w:pPr>
          <w:del w:id="142" w:author="Thomas Stockhammer (26-B)" w:date="2026-01-23T22:35:00Z" w16du:dateUtc="2026-01-23T21:35:00Z">
            <w:r w:rsidRPr="00992DA4" w:rsidDel="00992DA4">
              <w:rPr>
                <w:rStyle w:val="Hyperlink"/>
                <w:noProof/>
              </w:rPr>
              <w:delText>4.8</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from MPEG#151</w:delText>
            </w:r>
            <w:r w:rsidDel="00992DA4">
              <w:rPr>
                <w:noProof/>
                <w:webHidden/>
              </w:rPr>
              <w:tab/>
              <w:delText>15</w:delText>
            </w:r>
          </w:del>
        </w:p>
        <w:p w14:paraId="0A13625A" w14:textId="00DAA3C3" w:rsidR="005E481C" w:rsidDel="00992DA4" w:rsidRDefault="005E481C">
          <w:pPr>
            <w:pStyle w:val="TOC2"/>
            <w:rPr>
              <w:del w:id="143" w:author="Thomas Stockhammer (26-B)" w:date="2026-01-23T22:35:00Z" w16du:dateUtc="2026-01-23T21:35:00Z"/>
              <w:rFonts w:asciiTheme="minorHAnsi" w:eastAsiaTheme="minorEastAsia" w:hAnsiTheme="minorHAnsi" w:cstheme="minorBidi"/>
              <w:noProof/>
              <w:kern w:val="2"/>
              <w14:ligatures w14:val="standardContextual"/>
            </w:rPr>
          </w:pPr>
          <w:del w:id="144" w:author="Thomas Stockhammer (26-B)" w:date="2026-01-23T22:35:00Z" w16du:dateUtc="2026-01-23T21:35:00Z">
            <w:r w:rsidRPr="00992DA4" w:rsidDel="00992DA4">
              <w:rPr>
                <w:rStyle w:val="Hyperlink"/>
                <w:noProof/>
              </w:rPr>
              <w:delText>4.9</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Communication at MPEG#152</w:delText>
            </w:r>
            <w:r w:rsidDel="00992DA4">
              <w:rPr>
                <w:noProof/>
                <w:webHidden/>
              </w:rPr>
              <w:tab/>
              <w:delText>15</w:delText>
            </w:r>
          </w:del>
        </w:p>
        <w:p w14:paraId="24B0DB8E" w14:textId="178D7D22" w:rsidR="005E481C" w:rsidDel="00992DA4" w:rsidRDefault="005E481C">
          <w:pPr>
            <w:pStyle w:val="TOC3"/>
            <w:tabs>
              <w:tab w:val="right" w:leader="dot" w:pos="9010"/>
            </w:tabs>
            <w:rPr>
              <w:del w:id="145" w:author="Thomas Stockhammer (26-B)" w:date="2026-01-23T22:35:00Z" w16du:dateUtc="2026-01-23T21:35:00Z"/>
              <w:rFonts w:asciiTheme="minorHAnsi" w:eastAsiaTheme="minorEastAsia" w:hAnsiTheme="minorHAnsi" w:cstheme="minorBidi"/>
              <w:noProof/>
              <w:kern w:val="2"/>
              <w14:ligatures w14:val="standardContextual"/>
            </w:rPr>
          </w:pPr>
          <w:del w:id="146" w:author="Thomas Stockhammer (26-B)" w:date="2026-01-23T22:35:00Z" w16du:dateUtc="2026-01-23T21:35:00Z">
            <w:r w:rsidRPr="00992DA4" w:rsidDel="00992DA4">
              <w:rPr>
                <w:rStyle w:val="Hyperlink"/>
                <w:noProof/>
              </w:rPr>
              <w:delText>m74792 [SD] Communication with Khronos leadership</w:delText>
            </w:r>
            <w:r w:rsidDel="00992DA4">
              <w:rPr>
                <w:noProof/>
                <w:webHidden/>
              </w:rPr>
              <w:tab/>
              <w:delText>15</w:delText>
            </w:r>
          </w:del>
        </w:p>
        <w:p w14:paraId="2FE3ADA7" w14:textId="477266EB" w:rsidR="005E481C" w:rsidDel="00992DA4" w:rsidRDefault="005E481C">
          <w:pPr>
            <w:pStyle w:val="TOC3"/>
            <w:tabs>
              <w:tab w:val="right" w:leader="dot" w:pos="9010"/>
            </w:tabs>
            <w:rPr>
              <w:del w:id="147" w:author="Thomas Stockhammer (26-B)" w:date="2026-01-23T22:35:00Z" w16du:dateUtc="2026-01-23T21:35:00Z"/>
              <w:rFonts w:asciiTheme="minorHAnsi" w:eastAsiaTheme="minorEastAsia" w:hAnsiTheme="minorHAnsi" w:cstheme="minorBidi"/>
              <w:noProof/>
              <w:kern w:val="2"/>
              <w14:ligatures w14:val="standardContextual"/>
            </w:rPr>
          </w:pPr>
          <w:del w:id="148" w:author="Thomas Stockhammer (26-B)" w:date="2026-01-23T22:35:00Z" w16du:dateUtc="2026-01-23T21:35:00Z">
            <w:r w:rsidRPr="00992DA4" w:rsidDel="00992DA4">
              <w:rPr>
                <w:rStyle w:val="Hyperlink"/>
                <w:rFonts w:eastAsia="Calibri"/>
                <w:noProof/>
              </w:rPr>
              <w:delText>m74813</w:delText>
            </w:r>
            <w:r w:rsidRPr="00992DA4" w:rsidDel="00992DA4">
              <w:rPr>
                <w:rStyle w:val="Hyperlink"/>
                <w:noProof/>
              </w:rPr>
              <w:delText xml:space="preserve"> Response to Liaison Statement N1607 from Khronos to WG3 on MPEG-I Scene Description</w:delText>
            </w:r>
            <w:r w:rsidDel="00992DA4">
              <w:rPr>
                <w:noProof/>
                <w:webHidden/>
              </w:rPr>
              <w:tab/>
              <w:delText>15</w:delText>
            </w:r>
          </w:del>
        </w:p>
        <w:p w14:paraId="4C89BC0E" w14:textId="5D7FBA56" w:rsidR="005E481C" w:rsidDel="00992DA4" w:rsidRDefault="005E481C">
          <w:pPr>
            <w:pStyle w:val="TOC1"/>
            <w:rPr>
              <w:del w:id="149" w:author="Thomas Stockhammer (26-B)" w:date="2026-01-23T22:35:00Z" w16du:dateUtc="2026-01-23T21:35:00Z"/>
              <w:rFonts w:asciiTheme="minorHAnsi" w:eastAsiaTheme="minorEastAsia" w:hAnsiTheme="minorHAnsi" w:cstheme="minorBidi"/>
              <w:noProof/>
              <w:kern w:val="2"/>
              <w14:ligatures w14:val="standardContextual"/>
            </w:rPr>
          </w:pPr>
          <w:del w:id="150" w:author="Thomas Stockhammer (26-B)" w:date="2026-01-23T22:35:00Z" w16du:dateUtc="2026-01-23T21:35:00Z">
            <w:r w:rsidRPr="00992DA4" w:rsidDel="00992DA4">
              <w:rPr>
                <w:rStyle w:val="Hyperlink"/>
                <w:noProof/>
              </w:rPr>
              <w:delText>5</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Requirements, Scenarios and Test Assets</w:delText>
            </w:r>
            <w:r w:rsidDel="00992DA4">
              <w:rPr>
                <w:noProof/>
                <w:webHidden/>
              </w:rPr>
              <w:tab/>
              <w:delText>16</w:delText>
            </w:r>
          </w:del>
        </w:p>
        <w:p w14:paraId="5B003D80" w14:textId="2A9D238A" w:rsidR="005E481C" w:rsidDel="00992DA4" w:rsidRDefault="005E481C">
          <w:pPr>
            <w:pStyle w:val="TOC2"/>
            <w:rPr>
              <w:del w:id="151" w:author="Thomas Stockhammer (26-B)" w:date="2026-01-23T22:35:00Z" w16du:dateUtc="2026-01-23T21:35:00Z"/>
              <w:rFonts w:asciiTheme="minorHAnsi" w:eastAsiaTheme="minorEastAsia" w:hAnsiTheme="minorHAnsi" w:cstheme="minorBidi"/>
              <w:noProof/>
              <w:kern w:val="2"/>
              <w14:ligatures w14:val="standardContextual"/>
            </w:rPr>
          </w:pPr>
          <w:del w:id="152" w:author="Thomas Stockhammer (26-B)" w:date="2026-01-23T22:35:00Z" w16du:dateUtc="2026-01-23T21:35:00Z">
            <w:r w:rsidRPr="00992DA4" w:rsidDel="00992DA4">
              <w:rPr>
                <w:rStyle w:val="Hyperlink"/>
                <w:noProof/>
              </w:rPr>
              <w:delText>5.1</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Requirements</w:delText>
            </w:r>
            <w:r w:rsidDel="00992DA4">
              <w:rPr>
                <w:noProof/>
                <w:webHidden/>
              </w:rPr>
              <w:tab/>
              <w:delText>16</w:delText>
            </w:r>
          </w:del>
        </w:p>
        <w:p w14:paraId="33443E3A" w14:textId="590149B5" w:rsidR="005E481C" w:rsidDel="00992DA4" w:rsidRDefault="005E481C">
          <w:pPr>
            <w:pStyle w:val="TOC2"/>
            <w:rPr>
              <w:del w:id="153" w:author="Thomas Stockhammer (26-B)" w:date="2026-01-23T22:35:00Z" w16du:dateUtc="2026-01-23T21:35:00Z"/>
              <w:rFonts w:asciiTheme="minorHAnsi" w:eastAsiaTheme="minorEastAsia" w:hAnsiTheme="minorHAnsi" w:cstheme="minorBidi"/>
              <w:noProof/>
              <w:kern w:val="2"/>
              <w14:ligatures w14:val="standardContextual"/>
            </w:rPr>
          </w:pPr>
          <w:del w:id="154" w:author="Thomas Stockhammer (26-B)" w:date="2026-01-23T22:35:00Z" w16du:dateUtc="2026-01-23T21:35:00Z">
            <w:r w:rsidRPr="00992DA4" w:rsidDel="00992DA4">
              <w:rPr>
                <w:rStyle w:val="Hyperlink"/>
                <w:noProof/>
              </w:rPr>
              <w:delText>5.2</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Scenarios</w:delText>
            </w:r>
            <w:r w:rsidDel="00992DA4">
              <w:rPr>
                <w:noProof/>
                <w:webHidden/>
              </w:rPr>
              <w:tab/>
              <w:delText>16</w:delText>
            </w:r>
          </w:del>
        </w:p>
        <w:p w14:paraId="5C141208" w14:textId="5640D4E6" w:rsidR="005E481C" w:rsidDel="00992DA4" w:rsidRDefault="005E481C">
          <w:pPr>
            <w:pStyle w:val="TOC2"/>
            <w:rPr>
              <w:del w:id="155" w:author="Thomas Stockhammer (26-B)" w:date="2026-01-23T22:35:00Z" w16du:dateUtc="2026-01-23T21:35:00Z"/>
              <w:rFonts w:asciiTheme="minorHAnsi" w:eastAsiaTheme="minorEastAsia" w:hAnsiTheme="minorHAnsi" w:cstheme="minorBidi"/>
              <w:noProof/>
              <w:kern w:val="2"/>
              <w14:ligatures w14:val="standardContextual"/>
            </w:rPr>
          </w:pPr>
          <w:del w:id="156" w:author="Thomas Stockhammer (26-B)" w:date="2026-01-23T22:35:00Z" w16du:dateUtc="2026-01-23T21:35:00Z">
            <w:r w:rsidRPr="00992DA4" w:rsidDel="00992DA4">
              <w:rPr>
                <w:rStyle w:val="Hyperlink"/>
                <w:noProof/>
              </w:rPr>
              <w:delText>5.3</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Template for Test Scenario</w:delText>
            </w:r>
            <w:r w:rsidDel="00992DA4">
              <w:rPr>
                <w:noProof/>
                <w:webHidden/>
              </w:rPr>
              <w:tab/>
              <w:delText>17</w:delText>
            </w:r>
          </w:del>
        </w:p>
        <w:p w14:paraId="0904AA61" w14:textId="52255A79" w:rsidR="005E481C" w:rsidDel="00992DA4" w:rsidRDefault="005E481C">
          <w:pPr>
            <w:pStyle w:val="TOC2"/>
            <w:rPr>
              <w:del w:id="157" w:author="Thomas Stockhammer (26-B)" w:date="2026-01-23T22:35:00Z" w16du:dateUtc="2026-01-23T21:35:00Z"/>
              <w:rFonts w:asciiTheme="minorHAnsi" w:eastAsiaTheme="minorEastAsia" w:hAnsiTheme="minorHAnsi" w:cstheme="minorBidi"/>
              <w:noProof/>
              <w:kern w:val="2"/>
              <w14:ligatures w14:val="standardContextual"/>
            </w:rPr>
          </w:pPr>
          <w:del w:id="158" w:author="Thomas Stockhammer (26-B)" w:date="2026-01-23T22:35:00Z" w16du:dateUtc="2026-01-23T21:35:00Z">
            <w:r w:rsidRPr="00992DA4" w:rsidDel="00992DA4">
              <w:rPr>
                <w:rStyle w:val="Hyperlink"/>
                <w:noProof/>
              </w:rPr>
              <w:delText>5.4</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Continuous Call for Test Data</w:delText>
            </w:r>
            <w:r w:rsidDel="00992DA4">
              <w:rPr>
                <w:noProof/>
                <w:webHidden/>
              </w:rPr>
              <w:tab/>
              <w:delText>17</w:delText>
            </w:r>
          </w:del>
        </w:p>
        <w:p w14:paraId="13090D2E" w14:textId="7AB7D651" w:rsidR="005E481C" w:rsidDel="00992DA4" w:rsidRDefault="005E481C">
          <w:pPr>
            <w:pStyle w:val="TOC2"/>
            <w:rPr>
              <w:del w:id="159" w:author="Thomas Stockhammer (26-B)" w:date="2026-01-23T22:35:00Z" w16du:dateUtc="2026-01-23T21:35:00Z"/>
              <w:rFonts w:asciiTheme="minorHAnsi" w:eastAsiaTheme="minorEastAsia" w:hAnsiTheme="minorHAnsi" w:cstheme="minorBidi"/>
              <w:noProof/>
              <w:kern w:val="2"/>
              <w14:ligatures w14:val="standardContextual"/>
            </w:rPr>
          </w:pPr>
          <w:del w:id="160" w:author="Thomas Stockhammer (26-B)" w:date="2026-01-23T22:35:00Z" w16du:dateUtc="2026-01-23T21:35:00Z">
            <w:r w:rsidRPr="00992DA4" w:rsidDel="00992DA4">
              <w:rPr>
                <w:rStyle w:val="Hyperlink"/>
                <w:noProof/>
              </w:rPr>
              <w:delText>5.5</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Timeline</w:delText>
            </w:r>
            <w:r w:rsidDel="00992DA4">
              <w:rPr>
                <w:noProof/>
                <w:webHidden/>
              </w:rPr>
              <w:tab/>
              <w:delText>17</w:delText>
            </w:r>
          </w:del>
        </w:p>
        <w:p w14:paraId="5D4B4B31" w14:textId="4AACC661" w:rsidR="005E481C" w:rsidDel="00992DA4" w:rsidRDefault="005E481C">
          <w:pPr>
            <w:pStyle w:val="TOC2"/>
            <w:rPr>
              <w:del w:id="161" w:author="Thomas Stockhammer (26-B)" w:date="2026-01-23T22:35:00Z" w16du:dateUtc="2026-01-23T21:35:00Z"/>
              <w:rFonts w:asciiTheme="minorHAnsi" w:eastAsiaTheme="minorEastAsia" w:hAnsiTheme="minorHAnsi" w:cstheme="minorBidi"/>
              <w:noProof/>
              <w:kern w:val="2"/>
              <w14:ligatures w14:val="standardContextual"/>
            </w:rPr>
          </w:pPr>
          <w:del w:id="162" w:author="Thomas Stockhammer (26-B)" w:date="2026-01-23T22:35:00Z" w16du:dateUtc="2026-01-23T21:35:00Z">
            <w:r w:rsidRPr="00992DA4" w:rsidDel="00992DA4">
              <w:rPr>
                <w:rStyle w:val="Hyperlink"/>
                <w:noProof/>
              </w:rPr>
              <w:delText>5.6</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Available Test Assets</w:delText>
            </w:r>
            <w:r w:rsidDel="00992DA4">
              <w:rPr>
                <w:noProof/>
                <w:webHidden/>
              </w:rPr>
              <w:tab/>
              <w:delText>17</w:delText>
            </w:r>
          </w:del>
        </w:p>
        <w:p w14:paraId="2C907A75" w14:textId="6B8FEC69" w:rsidR="005E481C" w:rsidDel="00992DA4" w:rsidRDefault="005E481C">
          <w:pPr>
            <w:pStyle w:val="TOC1"/>
            <w:rPr>
              <w:del w:id="163" w:author="Thomas Stockhammer (26-B)" w:date="2026-01-23T22:35:00Z" w16du:dateUtc="2026-01-23T21:35:00Z"/>
              <w:rFonts w:asciiTheme="minorHAnsi" w:eastAsiaTheme="minorEastAsia" w:hAnsiTheme="minorHAnsi" w:cstheme="minorBidi"/>
              <w:noProof/>
              <w:kern w:val="2"/>
              <w14:ligatures w14:val="standardContextual"/>
            </w:rPr>
          </w:pPr>
          <w:del w:id="164" w:author="Thomas Stockhammer (26-B)" w:date="2026-01-23T22:35:00Z" w16du:dateUtc="2026-01-23T21:35:00Z">
            <w:r w:rsidRPr="00992DA4" w:rsidDel="00992DA4">
              <w:rPr>
                <w:rStyle w:val="Hyperlink"/>
                <w:noProof/>
              </w:rPr>
              <w:delText>6</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Contributions for Extensions</w:delText>
            </w:r>
            <w:r w:rsidDel="00992DA4">
              <w:rPr>
                <w:noProof/>
                <w:webHidden/>
              </w:rPr>
              <w:tab/>
              <w:delText>18</w:delText>
            </w:r>
          </w:del>
        </w:p>
        <w:p w14:paraId="3DB6A44F" w14:textId="7A9D2FB5" w:rsidR="005E481C" w:rsidDel="00992DA4" w:rsidRDefault="005E481C">
          <w:pPr>
            <w:pStyle w:val="TOC2"/>
            <w:rPr>
              <w:del w:id="165" w:author="Thomas Stockhammer (26-B)" w:date="2026-01-23T22:35:00Z" w16du:dateUtc="2026-01-23T21:35:00Z"/>
              <w:rFonts w:asciiTheme="minorHAnsi" w:eastAsiaTheme="minorEastAsia" w:hAnsiTheme="minorHAnsi" w:cstheme="minorBidi"/>
              <w:noProof/>
              <w:kern w:val="2"/>
              <w14:ligatures w14:val="standardContextual"/>
            </w:rPr>
          </w:pPr>
          <w:del w:id="166" w:author="Thomas Stockhammer (26-B)" w:date="2026-01-23T22:35:00Z" w16du:dateUtc="2026-01-23T21:35:00Z">
            <w:r w:rsidRPr="00992DA4" w:rsidDel="00992DA4">
              <w:rPr>
                <w:rStyle w:val="Hyperlink"/>
                <w:noProof/>
              </w:rPr>
              <w:delText>6.1</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General</w:delText>
            </w:r>
            <w:r w:rsidDel="00992DA4">
              <w:rPr>
                <w:noProof/>
                <w:webHidden/>
              </w:rPr>
              <w:tab/>
              <w:delText>18</w:delText>
            </w:r>
          </w:del>
        </w:p>
        <w:p w14:paraId="22CA4152" w14:textId="6FA31C6E" w:rsidR="005E481C" w:rsidDel="00992DA4" w:rsidRDefault="005E481C">
          <w:pPr>
            <w:pStyle w:val="TOC2"/>
            <w:rPr>
              <w:del w:id="167" w:author="Thomas Stockhammer (26-B)" w:date="2026-01-23T22:35:00Z" w16du:dateUtc="2026-01-23T21:35:00Z"/>
              <w:rFonts w:asciiTheme="minorHAnsi" w:eastAsiaTheme="minorEastAsia" w:hAnsiTheme="minorHAnsi" w:cstheme="minorBidi"/>
              <w:noProof/>
              <w:kern w:val="2"/>
              <w14:ligatures w14:val="standardContextual"/>
            </w:rPr>
          </w:pPr>
          <w:del w:id="168" w:author="Thomas Stockhammer (26-B)" w:date="2026-01-23T22:35:00Z" w16du:dateUtc="2026-01-23T21:35:00Z">
            <w:r w:rsidRPr="00992DA4" w:rsidDel="00992DA4">
              <w:rPr>
                <w:rStyle w:val="Hyperlink"/>
                <w:noProof/>
              </w:rPr>
              <w:delText>6.2</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Extension Principles</w:delText>
            </w:r>
            <w:r w:rsidDel="00992DA4">
              <w:rPr>
                <w:noProof/>
                <w:webHidden/>
              </w:rPr>
              <w:tab/>
              <w:delText>19</w:delText>
            </w:r>
          </w:del>
        </w:p>
        <w:p w14:paraId="4438995E" w14:textId="3A9A96BF" w:rsidR="005E481C" w:rsidDel="00992DA4" w:rsidRDefault="005E481C">
          <w:pPr>
            <w:pStyle w:val="TOC1"/>
            <w:rPr>
              <w:del w:id="169" w:author="Thomas Stockhammer (26-B)" w:date="2026-01-23T22:35:00Z" w16du:dateUtc="2026-01-23T21:35:00Z"/>
              <w:rFonts w:asciiTheme="minorHAnsi" w:eastAsiaTheme="minorEastAsia" w:hAnsiTheme="minorHAnsi" w:cstheme="minorBidi"/>
              <w:noProof/>
              <w:kern w:val="2"/>
              <w14:ligatures w14:val="standardContextual"/>
            </w:rPr>
          </w:pPr>
          <w:del w:id="170" w:author="Thomas Stockhammer (26-B)" w:date="2026-01-23T22:35:00Z" w16du:dateUtc="2026-01-23T21:35:00Z">
            <w:r w:rsidRPr="00992DA4" w:rsidDel="00992DA4">
              <w:rPr>
                <w:rStyle w:val="Hyperlink"/>
                <w:noProof/>
              </w:rPr>
              <w:delText>7</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Reference Software</w:delText>
            </w:r>
            <w:r w:rsidDel="00992DA4">
              <w:rPr>
                <w:noProof/>
                <w:webHidden/>
              </w:rPr>
              <w:tab/>
              <w:delText>19</w:delText>
            </w:r>
          </w:del>
        </w:p>
        <w:p w14:paraId="4A6075ED" w14:textId="56412583" w:rsidR="005E481C" w:rsidDel="00992DA4" w:rsidRDefault="005E481C">
          <w:pPr>
            <w:pStyle w:val="TOC1"/>
            <w:rPr>
              <w:del w:id="171" w:author="Thomas Stockhammer (26-B)" w:date="2026-01-23T22:35:00Z" w16du:dateUtc="2026-01-23T21:35:00Z"/>
              <w:rFonts w:asciiTheme="minorHAnsi" w:eastAsiaTheme="minorEastAsia" w:hAnsiTheme="minorHAnsi" w:cstheme="minorBidi"/>
              <w:noProof/>
              <w:kern w:val="2"/>
              <w14:ligatures w14:val="standardContextual"/>
            </w:rPr>
          </w:pPr>
          <w:del w:id="172" w:author="Thomas Stockhammer (26-B)" w:date="2026-01-23T22:35:00Z" w16du:dateUtc="2026-01-23T21:35:00Z">
            <w:r w:rsidRPr="00992DA4" w:rsidDel="00992DA4">
              <w:rPr>
                <w:rStyle w:val="Hyperlink"/>
                <w:noProof/>
              </w:rPr>
              <w:delText>8</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Gitlab Management</w:delText>
            </w:r>
            <w:r w:rsidDel="00992DA4">
              <w:rPr>
                <w:noProof/>
                <w:webHidden/>
              </w:rPr>
              <w:tab/>
              <w:delText>19</w:delText>
            </w:r>
          </w:del>
        </w:p>
        <w:p w14:paraId="7198E993" w14:textId="1B630DD4" w:rsidR="005E481C" w:rsidDel="00992DA4" w:rsidRDefault="005E481C">
          <w:pPr>
            <w:pStyle w:val="TOC1"/>
            <w:rPr>
              <w:del w:id="173" w:author="Thomas Stockhammer (26-B)" w:date="2026-01-23T22:35:00Z" w16du:dateUtc="2026-01-23T21:35:00Z"/>
              <w:rFonts w:asciiTheme="minorHAnsi" w:eastAsiaTheme="minorEastAsia" w:hAnsiTheme="minorHAnsi" w:cstheme="minorBidi"/>
              <w:noProof/>
              <w:kern w:val="2"/>
              <w14:ligatures w14:val="standardContextual"/>
            </w:rPr>
          </w:pPr>
          <w:del w:id="174" w:author="Thomas Stockhammer (26-B)" w:date="2026-01-23T22:35:00Z" w16du:dateUtc="2026-01-23T21:35:00Z">
            <w:r w:rsidRPr="00992DA4" w:rsidDel="00992DA4">
              <w:rPr>
                <w:rStyle w:val="Hyperlink"/>
                <w:noProof/>
              </w:rPr>
              <w:delText>9</w:delText>
            </w:r>
            <w:r w:rsidDel="00992DA4">
              <w:rPr>
                <w:rFonts w:asciiTheme="minorHAnsi" w:eastAsiaTheme="minorEastAsia" w:hAnsiTheme="minorHAnsi" w:cstheme="minorBidi"/>
                <w:noProof/>
                <w:kern w:val="2"/>
                <w14:ligatures w14:val="standardContextual"/>
              </w:rPr>
              <w:tab/>
            </w:r>
            <w:r w:rsidRPr="00992DA4" w:rsidDel="00992DA4">
              <w:rPr>
                <w:rStyle w:val="Hyperlink"/>
                <w:noProof/>
              </w:rPr>
              <w:delText>Coordinators for Efforts until MPEG#153</w:delText>
            </w:r>
            <w:r w:rsidDel="00992DA4">
              <w:rPr>
                <w:noProof/>
                <w:webHidden/>
              </w:rPr>
              <w:tab/>
              <w:delText>20</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175" w:name="_Toc220100126"/>
      <w:r>
        <w:t>Scope</w:t>
      </w:r>
      <w:bookmarkEnd w:id="175"/>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176" w:name="_Toc220100127"/>
      <w:r>
        <w:t>Time Plan</w:t>
      </w:r>
      <w:r w:rsidR="00B00728">
        <w:t>s and Projects</w:t>
      </w:r>
      <w:bookmarkEnd w:id="176"/>
    </w:p>
    <w:p w14:paraId="7ED3D468" w14:textId="77777777" w:rsidR="00F77545" w:rsidRDefault="00F77545" w:rsidP="00F77545">
      <w:pPr>
        <w:rPr>
          <w:ins w:id="177" w:author="Thomas Stockhammer (26-B)" w:date="2026-01-23T22:23:00Z" w16du:dateUtc="2026-01-23T21:23:00Z"/>
          <w:lang w:val="en-GB"/>
        </w:rPr>
      </w:pPr>
      <w:ins w:id="178" w:author="Thomas Stockhammer (26-B)" w:date="2026-01-23T22:23:00Z" w16du:dateUtc="2026-01-23T21:23:00Z">
        <w:r>
          <w:rPr>
            <w:lang w:val="en-GB"/>
          </w:rPr>
          <w:t xml:space="preserve">A summary is also provided here: </w:t>
        </w:r>
        <w:r>
          <w:fldChar w:fldCharType="begin"/>
        </w:r>
        <w:r>
          <w:instrText>HYPERLINK "https://git.mpeg.expert/edrthomas/project-status/-/blob/main/SD_report.md?ref_type=heads"</w:instrText>
        </w:r>
        <w:r>
          <w:fldChar w:fldCharType="separate"/>
        </w:r>
        <w:r w:rsidRPr="00382D75">
          <w:rPr>
            <w:rStyle w:val="Hyperlink"/>
            <w:lang w:val="en-GB"/>
          </w:rPr>
          <w:t>https://git.mpeg.expert/edrthomas/project-status/-/blob/main/SD_report.md?ref_type=heads</w:t>
        </w:r>
        <w:r>
          <w:fldChar w:fldCharType="end"/>
        </w:r>
      </w:ins>
    </w:p>
    <w:p w14:paraId="1F8886CE" w14:textId="77777777" w:rsidR="00F77545" w:rsidRDefault="00F77545" w:rsidP="00F77545">
      <w:pPr>
        <w:rPr>
          <w:ins w:id="179" w:author="Thomas Stockhammer (26-B)" w:date="2026-01-23T22:23:00Z" w16du:dateUtc="2026-01-23T21:23:00Z"/>
          <w:lang w:val="en-GB"/>
        </w:rPr>
      </w:pPr>
    </w:p>
    <w:p w14:paraId="53A84B66" w14:textId="77777777" w:rsidR="00F77545" w:rsidRPr="00D70D02" w:rsidRDefault="00F77545" w:rsidP="00F77545">
      <w:pPr>
        <w:rPr>
          <w:ins w:id="180" w:author="Thomas Stockhammer (26-B)" w:date="2026-01-23T22:23:00Z" w16du:dateUtc="2026-01-23T21:23:00Z"/>
          <w:lang w:val="en-GB"/>
        </w:rPr>
      </w:pPr>
      <w:ins w:id="181" w:author="Thomas Stockhammer (26-B)" w:date="2026-01-23T22:23:00Z" w16du:dateUtc="2026-01-23T21:23:00Z">
        <w:r>
          <w:rPr>
            <w:lang w:val="en-GB"/>
          </w:rPr>
          <w:t>This is the status:</w:t>
        </w:r>
      </w:ins>
    </w:p>
    <w:p w14:paraId="7A617B97" w14:textId="77777777" w:rsidR="00F77545" w:rsidRDefault="00F77545" w:rsidP="00F77545">
      <w:pPr>
        <w:pStyle w:val="ListParagraph"/>
        <w:widowControl/>
        <w:numPr>
          <w:ilvl w:val="0"/>
          <w:numId w:val="13"/>
        </w:numPr>
        <w:autoSpaceDE/>
        <w:autoSpaceDN/>
        <w:ind w:left="720"/>
        <w:rPr>
          <w:ins w:id="182" w:author="Thomas Stockhammer (26-B)" w:date="2026-01-23T22:23:00Z" w16du:dateUtc="2026-01-23T21:23:00Z"/>
        </w:rPr>
      </w:pPr>
      <w:bookmarkStart w:id="183" w:name="_Hlk189484727"/>
      <w:bookmarkStart w:id="184" w:name="_Hlk38394820"/>
      <w:ins w:id="185" w:author="Thomas Stockhammer (26-B)" w:date="2026-01-23T22:23:00Z" w16du:dateUtc="2026-01-23T21:23:00Z">
        <w:r>
          <w:t xml:space="preserve">ISO/IEC FDIS 23090-14:2023 Information technology — Coded representation of immersive media — Part 14: Scene Description for MPEG Media </w:t>
        </w:r>
        <w:r w:rsidRPr="00D032DD">
          <w:rPr>
            <w:highlight w:val="green"/>
          </w:rPr>
          <w:sym w:font="Wingdings" w:char="F0E8"/>
        </w:r>
        <w:r w:rsidRPr="00D032DD">
          <w:rPr>
            <w:highlight w:val="green"/>
          </w:rPr>
          <w:t xml:space="preserve"> published</w:t>
        </w:r>
      </w:ins>
    </w:p>
    <w:p w14:paraId="08CF5382" w14:textId="77777777" w:rsidR="00F77545" w:rsidRPr="006604E0" w:rsidRDefault="00F77545" w:rsidP="00F77545">
      <w:pPr>
        <w:pStyle w:val="ListParagraph"/>
        <w:widowControl/>
        <w:numPr>
          <w:ilvl w:val="1"/>
          <w:numId w:val="13"/>
        </w:numPr>
        <w:autoSpaceDE/>
        <w:autoSpaceDN/>
        <w:ind w:left="1440"/>
        <w:rPr>
          <w:ins w:id="186" w:author="Thomas Stockhammer (26-B)" w:date="2026-01-23T22:23:00Z" w16du:dateUtc="2026-01-23T21:23:00Z"/>
          <w:rStyle w:val="Hyperlink"/>
        </w:rPr>
      </w:pPr>
      <w:ins w:id="187" w:author="Thomas Stockhammer (26-B)" w:date="2026-01-23T22:23:00Z" w16du:dateUtc="2026-01-23T21:23:00Z">
        <w:r>
          <w:fldChar w:fldCharType="begin"/>
        </w:r>
        <w:r>
          <w:instrText>HYPERLINK "https://www.iso.org/standard/80900.html"</w:instrText>
        </w:r>
        <w:r>
          <w:fldChar w:fldCharType="separate"/>
        </w:r>
        <w:r w:rsidRPr="0025500D">
          <w:rPr>
            <w:rStyle w:val="Hyperlink"/>
          </w:rPr>
          <w:t>https://www.iso.org/standard/80900.html</w:t>
        </w:r>
        <w:r>
          <w:fldChar w:fldCharType="end"/>
        </w:r>
      </w:ins>
    </w:p>
    <w:p w14:paraId="14C35B40" w14:textId="77777777" w:rsidR="00F77545" w:rsidRPr="000A504F" w:rsidRDefault="00F77545" w:rsidP="00F77545">
      <w:pPr>
        <w:pStyle w:val="ListParagraph"/>
        <w:widowControl/>
        <w:numPr>
          <w:ilvl w:val="1"/>
          <w:numId w:val="13"/>
        </w:numPr>
        <w:autoSpaceDE/>
        <w:autoSpaceDN/>
        <w:ind w:left="1440"/>
        <w:rPr>
          <w:ins w:id="188" w:author="Thomas Stockhammer (26-B)" w:date="2026-01-23T22:23:00Z" w16du:dateUtc="2026-01-23T21:23:00Z"/>
          <w:rStyle w:val="Hyperlink"/>
        </w:rPr>
      </w:pPr>
      <w:ins w:id="189" w:author="Thomas Stockhammer (26-B)" w:date="2026-01-23T22:23:00Z" w16du:dateUtc="2026-01-23T21:23:00Z">
        <w:r>
          <w:fldChar w:fldCharType="begin"/>
        </w:r>
        <w:r>
          <w:instrText>HYPERLINK "https://sd.iso.org/projects/project/80900/overview"</w:instrText>
        </w:r>
        <w:r>
          <w:fldChar w:fldCharType="separate"/>
        </w:r>
        <w:r w:rsidRPr="005107A1">
          <w:rPr>
            <w:rStyle w:val="Hyperlink"/>
          </w:rPr>
          <w:t>https://sd.iso.org/projects/project/80900/overview</w:t>
        </w:r>
        <w:r>
          <w:fldChar w:fldCharType="end"/>
        </w:r>
      </w:ins>
    </w:p>
    <w:p w14:paraId="2590627F" w14:textId="77777777" w:rsidR="00F77545" w:rsidRDefault="00F77545" w:rsidP="00F77545">
      <w:pPr>
        <w:pStyle w:val="ListParagraph"/>
        <w:widowControl/>
        <w:numPr>
          <w:ilvl w:val="1"/>
          <w:numId w:val="13"/>
        </w:numPr>
        <w:autoSpaceDE/>
        <w:autoSpaceDN/>
        <w:ind w:left="1440"/>
        <w:rPr>
          <w:ins w:id="190" w:author="Thomas Stockhammer (26-B)" w:date="2026-01-23T22:23:00Z" w16du:dateUtc="2026-01-23T21:23:00Z"/>
        </w:rPr>
      </w:pPr>
      <w:ins w:id="191" w:author="Thomas Stockhammer (26-B)" w:date="2026-01-23T22:23:00Z" w16du:dateUtc="2026-01-23T21:23:00Z">
        <w:r w:rsidRPr="000A504F">
          <w:rPr>
            <w:rStyle w:val="Hyperlink"/>
            <w:highlight w:val="green"/>
          </w:rPr>
          <w:t>published</w:t>
        </w:r>
      </w:ins>
    </w:p>
    <w:p w14:paraId="2F1F571D" w14:textId="77777777" w:rsidR="00F77545" w:rsidRDefault="00F77545" w:rsidP="00F77545">
      <w:pPr>
        <w:pStyle w:val="ListParagraph"/>
        <w:widowControl/>
        <w:numPr>
          <w:ilvl w:val="0"/>
          <w:numId w:val="13"/>
        </w:numPr>
        <w:autoSpaceDE/>
        <w:autoSpaceDN/>
        <w:ind w:left="720"/>
        <w:rPr>
          <w:ins w:id="192" w:author="Thomas Stockhammer (26-B)" w:date="2026-01-23T22:23:00Z" w16du:dateUtc="2026-01-23T21:23:00Z"/>
        </w:rPr>
      </w:pPr>
      <w:ins w:id="193" w:author="Thomas Stockhammer (26-B)" w:date="2026-01-23T22:23:00Z" w16du:dateUtc="2026-01-23T21:23:00Z">
        <w:r>
          <w:t xml:space="preserve">ISO/IEC 23090-24:2024 Information technology — Coded representation of immersive media — Part 24: </w:t>
        </w:r>
        <w:r w:rsidRPr="00A402B3">
          <w:t>Conformance and Reference Software for Scene Description for MPEG Media</w:t>
        </w:r>
        <w:r>
          <w:t xml:space="preserve"> </w:t>
        </w:r>
      </w:ins>
    </w:p>
    <w:p w14:paraId="605DB71E" w14:textId="77777777" w:rsidR="00F77545" w:rsidRDefault="00F77545" w:rsidP="00F77545">
      <w:pPr>
        <w:pStyle w:val="ListParagraph"/>
        <w:widowControl/>
        <w:numPr>
          <w:ilvl w:val="1"/>
          <w:numId w:val="13"/>
        </w:numPr>
        <w:autoSpaceDE/>
        <w:autoSpaceDN/>
        <w:ind w:left="1440"/>
        <w:rPr>
          <w:ins w:id="194" w:author="Thomas Stockhammer (26-B)" w:date="2026-01-23T22:23:00Z" w16du:dateUtc="2026-01-23T21:23:00Z"/>
        </w:rPr>
      </w:pPr>
      <w:ins w:id="195" w:author="Thomas Stockhammer (26-B)" w:date="2026-01-23T22:23:00Z" w16du:dateUtc="2026-01-23T21:23:00Z">
        <w:r>
          <w:t xml:space="preserve">Editors: </w:t>
        </w:r>
        <w:r w:rsidRPr="00A51E00">
          <w:t xml:space="preserve">Gurdeep Singh Bhullar </w:t>
        </w:r>
      </w:ins>
    </w:p>
    <w:p w14:paraId="0646F3F6" w14:textId="77777777" w:rsidR="00F77545" w:rsidRDefault="00F77545" w:rsidP="00F77545">
      <w:pPr>
        <w:pStyle w:val="ListParagraph"/>
        <w:widowControl/>
        <w:numPr>
          <w:ilvl w:val="1"/>
          <w:numId w:val="13"/>
        </w:numPr>
        <w:autoSpaceDE/>
        <w:autoSpaceDN/>
        <w:ind w:left="1440"/>
        <w:rPr>
          <w:ins w:id="196" w:author="Thomas Stockhammer (26-B)" w:date="2026-01-23T22:23:00Z" w16du:dateUtc="2026-01-23T21:23:00Z"/>
        </w:rPr>
      </w:pPr>
      <w:ins w:id="197" w:author="Thomas Stockhammer (26-B)" w:date="2026-01-23T22:23:00Z" w16du:dateUtc="2026-01-23T21:23:00Z">
        <w:r>
          <w:fldChar w:fldCharType="begin"/>
        </w:r>
        <w:r>
          <w:instrText>HYPERLINK "https://www.iso.org/standard/83696.html"</w:instrText>
        </w:r>
        <w:r>
          <w:fldChar w:fldCharType="separate"/>
        </w:r>
        <w:r w:rsidRPr="00F20720">
          <w:rPr>
            <w:rStyle w:val="Hyperlink"/>
          </w:rPr>
          <w:t>https://www.iso.org/standard/83696.html</w:t>
        </w:r>
        <w:r>
          <w:fldChar w:fldCharType="end"/>
        </w:r>
      </w:ins>
    </w:p>
    <w:p w14:paraId="6B09D3B8" w14:textId="77777777" w:rsidR="00F77545" w:rsidRDefault="00F77545" w:rsidP="00F77545">
      <w:pPr>
        <w:pStyle w:val="ListParagraph"/>
        <w:widowControl/>
        <w:numPr>
          <w:ilvl w:val="1"/>
          <w:numId w:val="13"/>
        </w:numPr>
        <w:autoSpaceDE/>
        <w:autoSpaceDN/>
        <w:ind w:left="1440"/>
        <w:rPr>
          <w:ins w:id="198" w:author="Thomas Stockhammer (26-B)" w:date="2026-01-23T22:23:00Z" w16du:dateUtc="2026-01-23T21:23:00Z"/>
          <w:rStyle w:val="Hyperlink"/>
        </w:rPr>
      </w:pPr>
      <w:ins w:id="199" w:author="Thomas Stockhammer (26-B)" w:date="2026-01-23T22:23:00Z" w16du:dateUtc="2026-01-23T21:23:00Z">
        <w:r>
          <w:fldChar w:fldCharType="begin"/>
        </w:r>
        <w:r>
          <w:instrText>HYPERLINK "https://sd.iso.org/projects/project/83696/overview"</w:instrText>
        </w:r>
        <w:r>
          <w:fldChar w:fldCharType="separate"/>
        </w:r>
        <w:r w:rsidRPr="003B1E89">
          <w:rPr>
            <w:rStyle w:val="Hyperlink"/>
          </w:rPr>
          <w:t>https://sd.iso.org/projects/project/83696/overview</w:t>
        </w:r>
        <w:r>
          <w:fldChar w:fldCharType="end"/>
        </w:r>
      </w:ins>
    </w:p>
    <w:p w14:paraId="730C3240" w14:textId="77777777" w:rsidR="00F77545" w:rsidRPr="000A504F" w:rsidRDefault="00F77545" w:rsidP="00F77545">
      <w:pPr>
        <w:pStyle w:val="ListParagraph"/>
        <w:widowControl/>
        <w:numPr>
          <w:ilvl w:val="1"/>
          <w:numId w:val="13"/>
        </w:numPr>
        <w:autoSpaceDE/>
        <w:autoSpaceDN/>
        <w:ind w:left="1440"/>
        <w:rPr>
          <w:ins w:id="200" w:author="Thomas Stockhammer (26-B)" w:date="2026-01-23T22:23:00Z" w16du:dateUtc="2026-01-23T21:23:00Z"/>
          <w:highlight w:val="green"/>
        </w:rPr>
      </w:pPr>
      <w:ins w:id="201" w:author="Thomas Stockhammer (26-B)" w:date="2026-01-23T22:23:00Z" w16du:dateUtc="2026-01-23T21:23:00Z">
        <w:r w:rsidRPr="000A504F">
          <w:rPr>
            <w:rStyle w:val="Hyperlink"/>
            <w:highlight w:val="green"/>
          </w:rPr>
          <w:lastRenderedPageBreak/>
          <w:t>published</w:t>
        </w:r>
      </w:ins>
    </w:p>
    <w:p w14:paraId="35F0BD8F" w14:textId="77777777" w:rsidR="00F77545" w:rsidRDefault="00F77545" w:rsidP="00F77545">
      <w:pPr>
        <w:pStyle w:val="ListParagraph"/>
        <w:widowControl/>
        <w:numPr>
          <w:ilvl w:val="0"/>
          <w:numId w:val="13"/>
        </w:numPr>
        <w:autoSpaceDE/>
        <w:autoSpaceDN/>
        <w:ind w:left="720"/>
        <w:rPr>
          <w:ins w:id="202" w:author="Thomas Stockhammer (26-B)" w:date="2026-01-23T22:23:00Z" w16du:dateUtc="2026-01-23T21:23:00Z"/>
        </w:rPr>
      </w:pPr>
      <w:ins w:id="203" w:author="Thomas Stockhammer (26-B)" w:date="2026-01-23T22:23:00Z" w16du:dateUtc="2026-01-23T21:23:00Z">
        <w:r>
          <w:t>ISO/IEC DIS 23090-14:2023/AMD 1:2023 Information technology — Coded representation of immersive media — Part 14: Scene description — Amendment 1: Support for immersive media codecs in scene description</w:t>
        </w:r>
      </w:ins>
    </w:p>
    <w:p w14:paraId="6FA4D79C" w14:textId="77777777" w:rsidR="00F77545" w:rsidRDefault="00F77545" w:rsidP="00F77545">
      <w:pPr>
        <w:pStyle w:val="ListParagraph"/>
        <w:widowControl/>
        <w:numPr>
          <w:ilvl w:val="1"/>
          <w:numId w:val="13"/>
        </w:numPr>
        <w:autoSpaceDE/>
        <w:autoSpaceDN/>
        <w:ind w:left="1440"/>
        <w:rPr>
          <w:ins w:id="204" w:author="Thomas Stockhammer (26-B)" w:date="2026-01-23T22:23:00Z" w16du:dateUtc="2026-01-23T21:23:00Z"/>
        </w:rPr>
      </w:pPr>
      <w:ins w:id="205" w:author="Thomas Stockhammer (26-B)" w:date="2026-01-23T22:23:00Z" w16du:dateUtc="2026-01-23T21:23:00Z">
        <w:r>
          <w:fldChar w:fldCharType="begin"/>
        </w:r>
        <w:r>
          <w:instrText>HYPERLINK "https://www.iso.org/standard/84769.html"</w:instrText>
        </w:r>
        <w:r>
          <w:fldChar w:fldCharType="separate"/>
        </w:r>
        <w:r w:rsidRPr="0025500D">
          <w:rPr>
            <w:rStyle w:val="Hyperlink"/>
          </w:rPr>
          <w:t>https://www.iso.org/standard/84769.html</w:t>
        </w:r>
        <w:r>
          <w:fldChar w:fldCharType="end"/>
        </w:r>
      </w:ins>
    </w:p>
    <w:p w14:paraId="21F07283" w14:textId="77777777" w:rsidR="00F77545" w:rsidRPr="000A504F" w:rsidRDefault="00F77545" w:rsidP="00F77545">
      <w:pPr>
        <w:pStyle w:val="ListParagraph"/>
        <w:widowControl/>
        <w:numPr>
          <w:ilvl w:val="1"/>
          <w:numId w:val="13"/>
        </w:numPr>
        <w:autoSpaceDE/>
        <w:autoSpaceDN/>
        <w:ind w:left="1440"/>
        <w:rPr>
          <w:ins w:id="206" w:author="Thomas Stockhammer (26-B)" w:date="2026-01-23T22:23:00Z" w16du:dateUtc="2026-01-23T21:23:00Z"/>
          <w:rStyle w:val="Hyperlink"/>
        </w:rPr>
      </w:pPr>
      <w:ins w:id="207" w:author="Thomas Stockhammer (26-B)" w:date="2026-01-23T22:23:00Z" w16du:dateUtc="2026-01-23T21:23:00Z">
        <w:r>
          <w:fldChar w:fldCharType="begin"/>
        </w:r>
        <w:r>
          <w:instrText>HYPERLINK "https://sd.iso.org/projects/project/84769/overview"</w:instrText>
        </w:r>
        <w:r>
          <w:fldChar w:fldCharType="separate"/>
        </w:r>
        <w:r w:rsidRPr="003B1E89">
          <w:rPr>
            <w:rStyle w:val="Hyperlink"/>
          </w:rPr>
          <w:t>https://sd.iso.org/projects/project/84769/overview</w:t>
        </w:r>
        <w:r>
          <w:fldChar w:fldCharType="end"/>
        </w:r>
      </w:ins>
    </w:p>
    <w:p w14:paraId="2065C25D" w14:textId="77777777" w:rsidR="00F77545" w:rsidRDefault="00F77545" w:rsidP="00F77545">
      <w:pPr>
        <w:pStyle w:val="ListParagraph"/>
        <w:widowControl/>
        <w:numPr>
          <w:ilvl w:val="1"/>
          <w:numId w:val="13"/>
        </w:numPr>
        <w:autoSpaceDE/>
        <w:autoSpaceDN/>
        <w:ind w:left="1440"/>
        <w:rPr>
          <w:ins w:id="208" w:author="Thomas Stockhammer (26-B)" w:date="2026-01-23T22:23:00Z" w16du:dateUtc="2026-01-23T21:23:00Z"/>
        </w:rPr>
      </w:pPr>
      <w:ins w:id="209" w:author="Thomas Stockhammer (26-B)" w:date="2026-01-23T22:23:00Z" w16du:dateUtc="2026-01-23T21:23:00Z">
        <w:r w:rsidRPr="00D032DD">
          <w:rPr>
            <w:highlight w:val="green"/>
          </w:rPr>
          <w:t>published</w:t>
        </w:r>
      </w:ins>
    </w:p>
    <w:p w14:paraId="7ADE3B27" w14:textId="77777777" w:rsidR="00F77545" w:rsidRPr="00C152BB" w:rsidRDefault="00F77545" w:rsidP="00F77545">
      <w:pPr>
        <w:pStyle w:val="ListParagraph"/>
        <w:widowControl/>
        <w:numPr>
          <w:ilvl w:val="0"/>
          <w:numId w:val="13"/>
        </w:numPr>
        <w:autoSpaceDE/>
        <w:autoSpaceDN/>
        <w:ind w:left="720"/>
        <w:rPr>
          <w:ins w:id="210" w:author="Thomas Stockhammer (26-B)" w:date="2026-01-23T22:23:00Z" w16du:dateUtc="2026-01-23T21:23:00Z"/>
        </w:rPr>
      </w:pPr>
      <w:bookmarkStart w:id="211" w:name="_Hlk202036505"/>
      <w:ins w:id="212" w:author="Thomas Stockhammer (26-B)" w:date="2026-01-23T22:23:00Z" w16du:dateUtc="2026-01-23T21:23:00Z">
        <w:r w:rsidRPr="00C152BB">
          <w:t>ISO/IEC DIS 23090-14/AMD 2 Information technology — Coded representation of immersive media — Part 14: Scene description — Amendment 2: Support for Haptics, Augmented Reality, Avatars, Interactivity, MPEG-I Audio and Lighting</w:t>
        </w:r>
      </w:ins>
    </w:p>
    <w:p w14:paraId="3A905169" w14:textId="77777777" w:rsidR="00F77545" w:rsidRDefault="00F77545" w:rsidP="00F77545">
      <w:pPr>
        <w:pStyle w:val="ListParagraph"/>
        <w:widowControl/>
        <w:numPr>
          <w:ilvl w:val="1"/>
          <w:numId w:val="13"/>
        </w:numPr>
        <w:autoSpaceDE/>
        <w:autoSpaceDN/>
        <w:ind w:left="1440"/>
        <w:rPr>
          <w:ins w:id="213" w:author="Thomas Stockhammer (26-B)" w:date="2026-01-23T22:23:00Z" w16du:dateUtc="2026-01-23T21:23:00Z"/>
        </w:rPr>
      </w:pPr>
      <w:ins w:id="214" w:author="Thomas Stockhammer (26-B)" w:date="2026-01-23T22:23:00Z" w16du:dateUtc="2026-01-23T21:23:00Z">
        <w:r w:rsidRPr="008B2397">
          <w:t>https://www.iso.org/standard/8</w:t>
        </w:r>
        <w:r>
          <w:t>6439</w:t>
        </w:r>
        <w:r w:rsidRPr="008B2397">
          <w:t>.html</w:t>
        </w:r>
      </w:ins>
    </w:p>
    <w:p w14:paraId="4D9007EE" w14:textId="77777777" w:rsidR="00F77545" w:rsidRDefault="00F77545" w:rsidP="00F77545">
      <w:pPr>
        <w:pStyle w:val="ListParagraph"/>
        <w:widowControl/>
        <w:numPr>
          <w:ilvl w:val="1"/>
          <w:numId w:val="13"/>
        </w:numPr>
        <w:autoSpaceDE/>
        <w:autoSpaceDN/>
        <w:ind w:left="1440"/>
        <w:rPr>
          <w:ins w:id="215" w:author="Thomas Stockhammer (26-B)" w:date="2026-01-23T22:23:00Z" w16du:dateUtc="2026-01-23T21:23:00Z"/>
        </w:rPr>
      </w:pPr>
      <w:ins w:id="216" w:author="Thomas Stockhammer (26-B)" w:date="2026-01-23T22:23:00Z" w16du:dateUtc="2026-01-23T21:23:00Z">
        <w:r>
          <w:fldChar w:fldCharType="begin"/>
        </w:r>
        <w:r>
          <w:instrText>HYPERLINK "https://sd.iso.org/projects/project/86439/overview"</w:instrText>
        </w:r>
        <w:r>
          <w:fldChar w:fldCharType="separate"/>
        </w:r>
        <w:r w:rsidRPr="00F20720">
          <w:rPr>
            <w:rStyle w:val="Hyperlink"/>
          </w:rPr>
          <w:t>https://sd.iso.org/projects/project/86439/overview</w:t>
        </w:r>
        <w:r>
          <w:fldChar w:fldCharType="end"/>
        </w:r>
      </w:ins>
    </w:p>
    <w:p w14:paraId="298D06AF" w14:textId="77777777" w:rsidR="00F77545" w:rsidRDefault="00F77545" w:rsidP="00F77545">
      <w:pPr>
        <w:pStyle w:val="ListParagraph"/>
        <w:widowControl/>
        <w:numPr>
          <w:ilvl w:val="1"/>
          <w:numId w:val="13"/>
        </w:numPr>
        <w:autoSpaceDE/>
        <w:autoSpaceDN/>
        <w:ind w:left="1440"/>
        <w:rPr>
          <w:ins w:id="217" w:author="Thomas Stockhammer (26-B)" w:date="2026-01-23T22:23:00Z" w16du:dateUtc="2026-01-23T21:23:00Z"/>
        </w:rPr>
      </w:pPr>
      <w:ins w:id="218" w:author="Thomas Stockhammer (26-B)" w:date="2026-01-23T22:23:00Z" w16du:dateUtc="2026-01-23T21:23:00Z">
        <w:r w:rsidRPr="00C152BB">
          <w:t>Editors: Imed Bouazizi, Emmanuel Thomas, Patrice Hirtzlin</w:t>
        </w:r>
      </w:ins>
    </w:p>
    <w:p w14:paraId="22463D85" w14:textId="77777777" w:rsidR="00F77545" w:rsidRPr="007662F3" w:rsidRDefault="00F77545" w:rsidP="00F77545">
      <w:pPr>
        <w:pStyle w:val="ListParagraph"/>
        <w:widowControl/>
        <w:numPr>
          <w:ilvl w:val="1"/>
          <w:numId w:val="13"/>
        </w:numPr>
        <w:autoSpaceDE/>
        <w:autoSpaceDN/>
        <w:ind w:left="1440"/>
        <w:rPr>
          <w:ins w:id="219" w:author="Thomas Stockhammer (26-B)" w:date="2026-01-23T22:23:00Z" w16du:dateUtc="2026-01-23T21:23:00Z"/>
          <w:highlight w:val="green"/>
        </w:rPr>
      </w:pPr>
      <w:ins w:id="220" w:author="Thomas Stockhammer (26-B)" w:date="2026-01-23T22:23:00Z" w16du:dateUtc="2026-01-23T21:23:00Z">
        <w:r w:rsidRPr="007662F3">
          <w:rPr>
            <w:highlight w:val="green"/>
          </w:rPr>
          <w:t>Project cancelled</w:t>
        </w:r>
      </w:ins>
    </w:p>
    <w:p w14:paraId="7BB2D7E7" w14:textId="77777777" w:rsidR="00F77545" w:rsidRPr="000A504F" w:rsidRDefault="00F77545" w:rsidP="00F77545">
      <w:pPr>
        <w:pStyle w:val="ListParagraph"/>
        <w:ind w:left="360"/>
        <w:rPr>
          <w:ins w:id="221" w:author="Thomas Stockhammer (26-B)" w:date="2026-01-23T22:23:00Z" w16du:dateUtc="2026-01-23T21:23:00Z"/>
          <w:highlight w:val="yellow"/>
        </w:rPr>
      </w:pPr>
      <w:ins w:id="222" w:author="Thomas Stockhammer (26-B)" w:date="2026-01-23T22:23:00Z" w16du:dateUtc="2026-01-23T21:23:00Z">
        <w:r w:rsidRPr="00287B1C">
          <w:rPr>
            <w:noProof/>
          </w:rPr>
          <w:drawing>
            <wp:inline distT="0" distB="0" distL="0" distR="0" wp14:anchorId="78E00470" wp14:editId="45172DFB">
              <wp:extent cx="5940425" cy="1834515"/>
              <wp:effectExtent l="0" t="0" r="3175" b="0"/>
              <wp:docPr id="1935567155" name="Picture 6"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567155" name="Picture 6" descr="A screenshot of a computer&#10;&#10;AI-generated content may be incorrec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1834515"/>
                      </a:xfrm>
                      <a:prstGeom prst="rect">
                        <a:avLst/>
                      </a:prstGeom>
                      <a:noFill/>
                      <a:ln>
                        <a:noFill/>
                      </a:ln>
                    </pic:spPr>
                  </pic:pic>
                </a:graphicData>
              </a:graphic>
            </wp:inline>
          </w:drawing>
        </w:r>
      </w:ins>
    </w:p>
    <w:p w14:paraId="1711A8CA" w14:textId="77777777" w:rsidR="00F77545" w:rsidRPr="00E761C6" w:rsidRDefault="00F77545" w:rsidP="00F77545">
      <w:pPr>
        <w:pStyle w:val="ListParagraph"/>
        <w:widowControl/>
        <w:numPr>
          <w:ilvl w:val="0"/>
          <w:numId w:val="13"/>
        </w:numPr>
        <w:autoSpaceDE/>
        <w:autoSpaceDN/>
        <w:ind w:left="720"/>
        <w:rPr>
          <w:ins w:id="223" w:author="Thomas Stockhammer (26-B)" w:date="2026-01-23T22:23:00Z" w16du:dateUtc="2026-01-23T21:23:00Z"/>
        </w:rPr>
      </w:pPr>
      <w:ins w:id="224" w:author="Thomas Stockhammer (26-B)" w:date="2026-01-23T22:23:00Z" w16du:dateUtc="2026-01-23T21:23:00Z">
        <w:r w:rsidRPr="00E761C6">
          <w:t>ISO/IEC DIS 23090-14:202</w:t>
        </w:r>
        <w:r>
          <w:t>5</w:t>
        </w:r>
        <w:r w:rsidRPr="00E761C6">
          <w:t xml:space="preserve"> Information technology — Coded representation of immersive media — Part 14: Scene description</w:t>
        </w:r>
      </w:ins>
    </w:p>
    <w:p w14:paraId="1B850834" w14:textId="77777777" w:rsidR="00F77545" w:rsidRPr="00E761C6" w:rsidRDefault="00F77545" w:rsidP="00F77545">
      <w:pPr>
        <w:pStyle w:val="ListParagraph"/>
        <w:widowControl/>
        <w:numPr>
          <w:ilvl w:val="1"/>
          <w:numId w:val="13"/>
        </w:numPr>
        <w:autoSpaceDE/>
        <w:autoSpaceDN/>
        <w:ind w:left="1440"/>
        <w:rPr>
          <w:ins w:id="225" w:author="Thomas Stockhammer (26-B)" w:date="2026-01-23T22:23:00Z" w16du:dateUtc="2026-01-23T21:23:00Z"/>
        </w:rPr>
      </w:pPr>
      <w:ins w:id="226" w:author="Thomas Stockhammer (26-B)" w:date="2026-01-23T22:23:00Z" w16du:dateUtc="2026-01-23T21:23:00Z">
        <w:r w:rsidRPr="00E761C6">
          <w:t>Editors: Bouazizi Imed Dr, Hirtzlin Patrice M., Stockhammer Thomas Mr Dr.</w:t>
        </w:r>
      </w:ins>
    </w:p>
    <w:p w14:paraId="59987CEB" w14:textId="77777777" w:rsidR="00F77545" w:rsidRPr="00E761C6" w:rsidRDefault="00F77545" w:rsidP="00F77545">
      <w:pPr>
        <w:pStyle w:val="ListParagraph"/>
        <w:widowControl/>
        <w:numPr>
          <w:ilvl w:val="1"/>
          <w:numId w:val="13"/>
        </w:numPr>
        <w:autoSpaceDE/>
        <w:autoSpaceDN/>
        <w:ind w:left="1440"/>
        <w:rPr>
          <w:ins w:id="227" w:author="Thomas Stockhammer (26-B)" w:date="2026-01-23T22:23:00Z" w16du:dateUtc="2026-01-23T21:23:00Z"/>
        </w:rPr>
      </w:pPr>
      <w:ins w:id="228" w:author="Thomas Stockhammer (26-B)" w:date="2026-01-23T22:23:00Z" w16du:dateUtc="2026-01-23T21:23:00Z">
        <w:r w:rsidRPr="00E761C6">
          <w:t>https://www.iso.org/standard/90191.html</w:t>
        </w:r>
      </w:ins>
    </w:p>
    <w:p w14:paraId="49FD2EE5" w14:textId="77777777" w:rsidR="00F77545" w:rsidRDefault="00F77545" w:rsidP="00F77545">
      <w:pPr>
        <w:pStyle w:val="ListParagraph"/>
        <w:widowControl/>
        <w:numPr>
          <w:ilvl w:val="1"/>
          <w:numId w:val="13"/>
        </w:numPr>
        <w:autoSpaceDE/>
        <w:autoSpaceDN/>
        <w:ind w:left="1440"/>
        <w:rPr>
          <w:ins w:id="229" w:author="Thomas Stockhammer (26-B)" w:date="2026-01-23T22:23:00Z" w16du:dateUtc="2026-01-23T21:23:00Z"/>
        </w:rPr>
      </w:pPr>
      <w:ins w:id="230" w:author="Thomas Stockhammer (26-B)" w:date="2026-01-23T22:23:00Z" w16du:dateUtc="2026-01-23T21:23:00Z">
        <w:r>
          <w:fldChar w:fldCharType="begin"/>
        </w:r>
        <w:r>
          <w:instrText>HYPERLINK "https://sd.iso.org/projects/project/90191/overview"</w:instrText>
        </w:r>
        <w:r>
          <w:fldChar w:fldCharType="separate"/>
        </w:r>
        <w:r w:rsidRPr="00E761C6">
          <w:rPr>
            <w:rStyle w:val="Hyperlink"/>
          </w:rPr>
          <w:t>https://sd.iso.org/projects/project/90191/overview</w:t>
        </w:r>
        <w:r>
          <w:fldChar w:fldCharType="end"/>
        </w:r>
        <w:bookmarkEnd w:id="211"/>
      </w:ins>
    </w:p>
    <w:p w14:paraId="10FCD3C5" w14:textId="77777777" w:rsidR="00F77545" w:rsidRPr="003950DE" w:rsidRDefault="00F77545" w:rsidP="00F77545">
      <w:pPr>
        <w:pStyle w:val="ListParagraph"/>
        <w:widowControl/>
        <w:numPr>
          <w:ilvl w:val="1"/>
          <w:numId w:val="13"/>
        </w:numPr>
        <w:autoSpaceDE/>
        <w:autoSpaceDN/>
        <w:ind w:left="1440"/>
        <w:rPr>
          <w:ins w:id="231" w:author="Thomas Stockhammer (26-B)" w:date="2026-01-23T22:23:00Z" w16du:dateUtc="2026-01-23T21:23:00Z"/>
          <w:highlight w:val="green"/>
        </w:rPr>
      </w:pPr>
      <w:ins w:id="232" w:author="Thomas Stockhammer (26-B)" w:date="2026-01-23T22:23:00Z" w16du:dateUtc="2026-01-23T21:23:00Z">
        <w:r w:rsidRPr="003950DE">
          <w:rPr>
            <w:highlight w:val="green"/>
          </w:rPr>
          <w:t>Published</w:t>
        </w:r>
      </w:ins>
    </w:p>
    <w:p w14:paraId="4E54F878" w14:textId="77777777" w:rsidR="00F77545" w:rsidRPr="002E0DEA" w:rsidRDefault="00F77545" w:rsidP="00F77545">
      <w:pPr>
        <w:pStyle w:val="ListParagraph"/>
        <w:ind w:left="360"/>
        <w:rPr>
          <w:ins w:id="233" w:author="Thomas Stockhammer (26-B)" w:date="2026-01-23T22:23:00Z" w16du:dateUtc="2026-01-23T21:23:00Z"/>
        </w:rPr>
      </w:pPr>
      <w:bookmarkStart w:id="234" w:name="_Hlk219454059"/>
      <w:ins w:id="235" w:author="Thomas Stockhammer (26-B)" w:date="2026-01-23T22:23:00Z" w16du:dateUtc="2026-01-23T21:23:00Z">
        <w:r w:rsidRPr="00133708">
          <w:rPr>
            <w:noProof/>
          </w:rPr>
          <w:drawing>
            <wp:inline distT="0" distB="0" distL="0" distR="0" wp14:anchorId="254BC23D" wp14:editId="66675FA5">
              <wp:extent cx="5940425" cy="2202815"/>
              <wp:effectExtent l="0" t="0" r="3175" b="6985"/>
              <wp:docPr id="718086320" name="Picture 5"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086320" name="Picture 5" descr="A screenshot of a computer&#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2202815"/>
                      </a:xfrm>
                      <a:prstGeom prst="rect">
                        <a:avLst/>
                      </a:prstGeom>
                      <a:noFill/>
                      <a:ln>
                        <a:noFill/>
                      </a:ln>
                    </pic:spPr>
                  </pic:pic>
                </a:graphicData>
              </a:graphic>
            </wp:inline>
          </w:drawing>
        </w:r>
        <w:bookmarkEnd w:id="234"/>
      </w:ins>
    </w:p>
    <w:p w14:paraId="2CCCED82" w14:textId="77777777" w:rsidR="00F77545" w:rsidRDefault="00F77545" w:rsidP="00F77545">
      <w:pPr>
        <w:pStyle w:val="ListParagraph"/>
        <w:rPr>
          <w:ins w:id="236" w:author="Thomas Stockhammer (26-B)" w:date="2026-01-23T22:23:00Z" w16du:dateUtc="2026-01-23T21:23:00Z"/>
        </w:rPr>
      </w:pPr>
    </w:p>
    <w:p w14:paraId="4CC06CDE" w14:textId="77777777" w:rsidR="00F77545" w:rsidRPr="002176CC" w:rsidRDefault="00F77545" w:rsidP="00F77545">
      <w:pPr>
        <w:pStyle w:val="ListParagraph"/>
        <w:widowControl/>
        <w:numPr>
          <w:ilvl w:val="0"/>
          <w:numId w:val="13"/>
        </w:numPr>
        <w:autoSpaceDE/>
        <w:autoSpaceDN/>
        <w:ind w:left="720"/>
        <w:rPr>
          <w:ins w:id="237" w:author="Thomas Stockhammer (26-B)" w:date="2026-01-23T22:23:00Z" w16du:dateUtc="2026-01-23T21:23:00Z"/>
        </w:rPr>
      </w:pPr>
      <w:ins w:id="238" w:author="Thomas Stockhammer (26-B)" w:date="2026-01-23T22:23:00Z" w16du:dateUtc="2026-01-23T21:23:00Z">
        <w:r w:rsidRPr="002176CC">
          <w:t>ISO/IEC DIS 23090-14/AWI Amd 1: Information technology — Coded representation of immersive media — Part 14: Scene description — Amendment 1: Support of MPEG-I audio, scene understanding and other extensions</w:t>
        </w:r>
      </w:ins>
    </w:p>
    <w:p w14:paraId="0D1D55EC" w14:textId="77777777" w:rsidR="00F77545" w:rsidRPr="002176CC" w:rsidRDefault="00F77545" w:rsidP="00F77545">
      <w:pPr>
        <w:pStyle w:val="ListParagraph"/>
        <w:widowControl/>
        <w:numPr>
          <w:ilvl w:val="1"/>
          <w:numId w:val="13"/>
        </w:numPr>
        <w:autoSpaceDE/>
        <w:autoSpaceDN/>
        <w:ind w:left="1440"/>
        <w:rPr>
          <w:ins w:id="239" w:author="Thomas Stockhammer (26-B)" w:date="2026-01-23T22:23:00Z" w16du:dateUtc="2026-01-23T21:23:00Z"/>
        </w:rPr>
      </w:pPr>
      <w:ins w:id="240" w:author="Thomas Stockhammer (26-B)" w:date="2026-01-23T22:23:00Z" w16du:dateUtc="2026-01-23T21:23:00Z">
        <w:r w:rsidRPr="002176CC">
          <w:t>Editors: Bouazizi Imed Dr, Lelievre Sylvain M.</w:t>
        </w:r>
      </w:ins>
    </w:p>
    <w:p w14:paraId="3975E6F9" w14:textId="77777777" w:rsidR="00F77545" w:rsidRPr="002176CC" w:rsidRDefault="00F77545" w:rsidP="00F77545">
      <w:pPr>
        <w:pStyle w:val="ListParagraph"/>
        <w:widowControl/>
        <w:numPr>
          <w:ilvl w:val="1"/>
          <w:numId w:val="13"/>
        </w:numPr>
        <w:autoSpaceDE/>
        <w:autoSpaceDN/>
        <w:ind w:left="1440"/>
        <w:rPr>
          <w:ins w:id="241" w:author="Thomas Stockhammer (26-B)" w:date="2026-01-23T22:23:00Z" w16du:dateUtc="2026-01-23T21:23:00Z"/>
        </w:rPr>
      </w:pPr>
      <w:ins w:id="242" w:author="Thomas Stockhammer (26-B)" w:date="2026-01-23T22:23:00Z" w16du:dateUtc="2026-01-23T21:23:00Z">
        <w:r w:rsidRPr="002176CC">
          <w:t>https://www.iso.org/standard/90213.html</w:t>
        </w:r>
      </w:ins>
    </w:p>
    <w:p w14:paraId="7B2AA6AF" w14:textId="77777777" w:rsidR="00F77545" w:rsidRPr="002176CC" w:rsidRDefault="00F77545" w:rsidP="00F77545">
      <w:pPr>
        <w:pStyle w:val="ListParagraph"/>
        <w:widowControl/>
        <w:numPr>
          <w:ilvl w:val="1"/>
          <w:numId w:val="13"/>
        </w:numPr>
        <w:autoSpaceDE/>
        <w:autoSpaceDN/>
        <w:ind w:left="1440"/>
        <w:rPr>
          <w:ins w:id="243" w:author="Thomas Stockhammer (26-B)" w:date="2026-01-23T22:23:00Z" w16du:dateUtc="2026-01-23T21:23:00Z"/>
        </w:rPr>
      </w:pPr>
      <w:ins w:id="244" w:author="Thomas Stockhammer (26-B)" w:date="2026-01-23T22:23:00Z" w16du:dateUtc="2026-01-23T21:23:00Z">
        <w:r>
          <w:fldChar w:fldCharType="begin"/>
        </w:r>
        <w:r>
          <w:instrText>HYPERLINK "https://sd.iso.org/projects/project/90213/overview"</w:instrText>
        </w:r>
        <w:r>
          <w:fldChar w:fldCharType="separate"/>
        </w:r>
        <w:r w:rsidRPr="002176CC">
          <w:rPr>
            <w:rStyle w:val="Hyperlink"/>
          </w:rPr>
          <w:t>https://sd.iso.org/projects/project/90213/overview</w:t>
        </w:r>
        <w:r>
          <w:fldChar w:fldCharType="end"/>
        </w:r>
      </w:ins>
    </w:p>
    <w:p w14:paraId="2E498BAD" w14:textId="77777777" w:rsidR="00F77545" w:rsidRPr="002176CC" w:rsidRDefault="00F77545" w:rsidP="00F77545">
      <w:pPr>
        <w:pStyle w:val="ListParagraph"/>
        <w:widowControl/>
        <w:numPr>
          <w:ilvl w:val="1"/>
          <w:numId w:val="13"/>
        </w:numPr>
        <w:autoSpaceDE/>
        <w:autoSpaceDN/>
        <w:ind w:left="1440"/>
        <w:rPr>
          <w:ins w:id="245" w:author="Thomas Stockhammer (26-B)" w:date="2026-01-23T22:23:00Z" w16du:dateUtc="2026-01-23T21:23:00Z"/>
        </w:rPr>
      </w:pPr>
      <w:ins w:id="246" w:author="Thomas Stockhammer (26-B)" w:date="2026-01-23T22:23:00Z" w16du:dateUtc="2026-01-23T21:23:00Z">
        <w:r w:rsidRPr="002176CC">
          <w:t>DAM/DIS Ballot received during MPEG#152</w:t>
        </w:r>
      </w:ins>
    </w:p>
    <w:p w14:paraId="56802850" w14:textId="77777777" w:rsidR="00F77545" w:rsidRPr="002176CC" w:rsidRDefault="00F77545" w:rsidP="00F77545">
      <w:pPr>
        <w:pStyle w:val="ListParagraph"/>
        <w:widowControl/>
        <w:numPr>
          <w:ilvl w:val="1"/>
          <w:numId w:val="13"/>
        </w:numPr>
        <w:autoSpaceDE/>
        <w:autoSpaceDN/>
        <w:ind w:left="1440"/>
        <w:rPr>
          <w:ins w:id="247" w:author="Thomas Stockhammer (26-B)" w:date="2026-01-23T22:23:00Z" w16du:dateUtc="2026-01-23T21:23:00Z"/>
        </w:rPr>
      </w:pPr>
      <w:ins w:id="248" w:author="Thomas Stockhammer (26-B)" w:date="2026-01-23T22:23:00Z" w16du:dateUtc="2026-01-23T21:23:00Z">
        <w:r w:rsidRPr="002176CC">
          <w:lastRenderedPageBreak/>
          <w:t>We issued draft DOC and draft FDIS from MPEG#152.</w:t>
        </w:r>
      </w:ins>
    </w:p>
    <w:p w14:paraId="0D97754F" w14:textId="77777777" w:rsidR="00F77545" w:rsidRPr="002176CC" w:rsidRDefault="00F77545" w:rsidP="00F77545">
      <w:pPr>
        <w:pStyle w:val="ListParagraph"/>
        <w:jc w:val="center"/>
        <w:rPr>
          <w:ins w:id="249" w:author="Thomas Stockhammer (26-B)" w:date="2026-01-23T22:23:00Z" w16du:dateUtc="2026-01-23T21:23:00Z"/>
          <w:b/>
          <w:bCs/>
        </w:rPr>
      </w:pPr>
      <w:ins w:id="250" w:author="Thomas Stockhammer (26-B)" w:date="2026-01-23T22:23:00Z" w16du:dateUtc="2026-01-23T21:23:00Z">
        <w:r w:rsidRPr="002176CC">
          <w:rPr>
            <w:b/>
            <w:noProof/>
          </w:rPr>
          <w:drawing>
            <wp:inline distT="0" distB="0" distL="0" distR="0" wp14:anchorId="26CD33B4" wp14:editId="29455669">
              <wp:extent cx="5940425" cy="1847850"/>
              <wp:effectExtent l="0" t="0" r="3175" b="0"/>
              <wp:docPr id="1096296926"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296926" name="Picture 4" descr="A screenshot of a computer&#10;&#10;AI-generated content may be incorr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1847850"/>
                      </a:xfrm>
                      <a:prstGeom prst="rect">
                        <a:avLst/>
                      </a:prstGeom>
                      <a:noFill/>
                      <a:ln>
                        <a:noFill/>
                      </a:ln>
                    </pic:spPr>
                  </pic:pic>
                </a:graphicData>
              </a:graphic>
            </wp:inline>
          </w:drawing>
        </w:r>
      </w:ins>
    </w:p>
    <w:p w14:paraId="067C0EED" w14:textId="77777777" w:rsidR="00F77545" w:rsidRPr="002176CC" w:rsidRDefault="00F77545" w:rsidP="00F77545">
      <w:pPr>
        <w:numPr>
          <w:ilvl w:val="0"/>
          <w:numId w:val="13"/>
        </w:numPr>
        <w:ind w:left="720"/>
        <w:rPr>
          <w:ins w:id="251" w:author="Thomas Stockhammer (26-B)" w:date="2026-01-23T22:23:00Z" w16du:dateUtc="2026-01-23T21:23:00Z"/>
          <w:lang w:val="nl-NL" w:eastAsia="nl-NL"/>
        </w:rPr>
      </w:pPr>
      <w:ins w:id="252" w:author="Thomas Stockhammer (26-B)" w:date="2026-01-23T22:23:00Z" w16du:dateUtc="2026-01-23T21:23:00Z">
        <w:r w:rsidRPr="002176CC">
          <w:rPr>
            <w:lang w:val="nl-NL" w:eastAsia="nl-NL"/>
          </w:rPr>
          <w:t>Amd/2 Draft request produced at MPEG#151 – not progressed MPEG#152</w:t>
        </w:r>
      </w:ins>
    </w:p>
    <w:p w14:paraId="6055488D" w14:textId="77777777" w:rsidR="00F77545" w:rsidRPr="002176CC" w:rsidRDefault="00F77545" w:rsidP="00F77545">
      <w:pPr>
        <w:pStyle w:val="ListParagraph"/>
        <w:widowControl/>
        <w:numPr>
          <w:ilvl w:val="0"/>
          <w:numId w:val="13"/>
        </w:numPr>
        <w:autoSpaceDE/>
        <w:autoSpaceDN/>
        <w:ind w:left="720"/>
        <w:rPr>
          <w:ins w:id="253" w:author="Thomas Stockhammer (26-B)" w:date="2026-01-23T22:23:00Z" w16du:dateUtc="2026-01-23T21:23:00Z"/>
        </w:rPr>
      </w:pPr>
      <w:ins w:id="254" w:author="Thomas Stockhammer (26-B)" w:date="2026-01-23T22:23:00Z" w16du:dateUtc="2026-01-23T21:23:00Z">
        <w:r w:rsidRPr="002176CC">
          <w:t>ISO/IEC 23090-24 Information technology — Coded representation of immersive media — Part 24: Conformance and reference software for scene description — Amendment 1: Conformance and reference software for scene description on haptics, augmented reality, avatars, interactivity and lighting</w:t>
        </w:r>
      </w:ins>
    </w:p>
    <w:p w14:paraId="42CD3ABD" w14:textId="77777777" w:rsidR="00F77545" w:rsidRPr="002176CC" w:rsidRDefault="00F77545" w:rsidP="00F77545">
      <w:pPr>
        <w:pStyle w:val="ListParagraph"/>
        <w:widowControl/>
        <w:numPr>
          <w:ilvl w:val="1"/>
          <w:numId w:val="13"/>
        </w:numPr>
        <w:autoSpaceDE/>
        <w:autoSpaceDN/>
        <w:ind w:left="1440"/>
        <w:rPr>
          <w:ins w:id="255" w:author="Thomas Stockhammer (26-B)" w:date="2026-01-23T22:23:00Z" w16du:dateUtc="2026-01-23T21:23:00Z"/>
        </w:rPr>
      </w:pPr>
      <w:ins w:id="256" w:author="Thomas Stockhammer (26-B)" w:date="2026-01-23T22:23:00Z" w16du:dateUtc="2026-01-23T21:23:00Z">
        <w:r w:rsidRPr="002176CC">
          <w:t xml:space="preserve">Editors: Imed Bouazizi, Gurdeep Singh Bhullar </w:t>
        </w:r>
      </w:ins>
    </w:p>
    <w:p w14:paraId="5653459E" w14:textId="77777777" w:rsidR="00F77545" w:rsidRPr="002176CC" w:rsidRDefault="00F77545" w:rsidP="00F77545">
      <w:pPr>
        <w:pStyle w:val="ListParagraph"/>
        <w:widowControl/>
        <w:numPr>
          <w:ilvl w:val="1"/>
          <w:numId w:val="13"/>
        </w:numPr>
        <w:autoSpaceDE/>
        <w:autoSpaceDN/>
        <w:ind w:left="1440"/>
        <w:rPr>
          <w:ins w:id="257" w:author="Thomas Stockhammer (26-B)" w:date="2026-01-23T22:23:00Z" w16du:dateUtc="2026-01-23T21:23:00Z"/>
        </w:rPr>
      </w:pPr>
      <w:ins w:id="258" w:author="Thomas Stockhammer (26-B)" w:date="2026-01-23T22:23:00Z" w16du:dateUtc="2026-01-23T21:23:00Z">
        <w:r w:rsidRPr="002176CC">
          <w:t>https://www.iso.org/standard/87584.html</w:t>
        </w:r>
      </w:ins>
    </w:p>
    <w:p w14:paraId="53A299E3" w14:textId="77777777" w:rsidR="00F77545" w:rsidRPr="002176CC" w:rsidRDefault="00F77545" w:rsidP="00F77545">
      <w:pPr>
        <w:pStyle w:val="ListParagraph"/>
        <w:widowControl/>
        <w:numPr>
          <w:ilvl w:val="1"/>
          <w:numId w:val="13"/>
        </w:numPr>
        <w:autoSpaceDE/>
        <w:autoSpaceDN/>
        <w:ind w:left="1440"/>
        <w:rPr>
          <w:ins w:id="259" w:author="Thomas Stockhammer (26-B)" w:date="2026-01-23T22:23:00Z" w16du:dateUtc="2026-01-23T21:23:00Z"/>
        </w:rPr>
      </w:pPr>
      <w:ins w:id="260" w:author="Thomas Stockhammer (26-B)" w:date="2026-01-23T22:23:00Z" w16du:dateUtc="2026-01-23T21:23:00Z">
        <w:r>
          <w:fldChar w:fldCharType="begin"/>
        </w:r>
        <w:r>
          <w:instrText>HYPERLINK "https://sd.iso.org/projects/project/87584/overview"</w:instrText>
        </w:r>
        <w:r>
          <w:fldChar w:fldCharType="separate"/>
        </w:r>
        <w:r w:rsidRPr="002176CC">
          <w:rPr>
            <w:rStyle w:val="Hyperlink"/>
          </w:rPr>
          <w:t>https://sd.iso.org/projects/project/87584/overview</w:t>
        </w:r>
        <w:r>
          <w:fldChar w:fldCharType="end"/>
        </w:r>
      </w:ins>
    </w:p>
    <w:p w14:paraId="1FF66AFD" w14:textId="77777777" w:rsidR="00F77545" w:rsidRPr="002176CC" w:rsidRDefault="00F77545" w:rsidP="00F77545">
      <w:pPr>
        <w:pStyle w:val="ListParagraph"/>
        <w:widowControl/>
        <w:numPr>
          <w:ilvl w:val="1"/>
          <w:numId w:val="13"/>
        </w:numPr>
        <w:autoSpaceDE/>
        <w:autoSpaceDN/>
        <w:ind w:left="1440"/>
        <w:rPr>
          <w:ins w:id="261" w:author="Thomas Stockhammer (26-B)" w:date="2026-01-23T22:23:00Z" w16du:dateUtc="2026-01-23T21:23:00Z"/>
        </w:rPr>
      </w:pPr>
      <w:ins w:id="262" w:author="Thomas Stockhammer (26-B)" w:date="2026-01-23T22:23:00Z" w16du:dateUtc="2026-01-23T21:23:00Z">
        <w:r w:rsidRPr="002176CC">
          <w:t>DIS produced at MPEG#151</w:t>
        </w:r>
      </w:ins>
    </w:p>
    <w:p w14:paraId="4B73375D" w14:textId="77777777" w:rsidR="00F77545" w:rsidRPr="002176CC" w:rsidRDefault="00F77545" w:rsidP="00F77545">
      <w:pPr>
        <w:pStyle w:val="ListParagraph"/>
        <w:widowControl/>
        <w:numPr>
          <w:ilvl w:val="1"/>
          <w:numId w:val="13"/>
        </w:numPr>
        <w:autoSpaceDE/>
        <w:autoSpaceDN/>
        <w:ind w:left="1440"/>
        <w:rPr>
          <w:ins w:id="263" w:author="Thomas Stockhammer (26-B)" w:date="2026-01-23T22:23:00Z" w16du:dateUtc="2026-01-23T21:23:00Z"/>
        </w:rPr>
      </w:pPr>
      <w:ins w:id="264" w:author="Thomas Stockhammer (26-B)" w:date="2026-01-23T22:23:00Z" w16du:dateUtc="2026-01-23T21:23:00Z">
        <w:r w:rsidRPr="002176CC">
          <w:t>Potential improvements at MPEG#152</w:t>
        </w:r>
      </w:ins>
    </w:p>
    <w:p w14:paraId="1E1FC141" w14:textId="77777777" w:rsidR="00F77545" w:rsidRPr="002176CC" w:rsidRDefault="00F77545" w:rsidP="00F77545">
      <w:pPr>
        <w:pStyle w:val="ListParagraph"/>
        <w:widowControl/>
        <w:numPr>
          <w:ilvl w:val="1"/>
          <w:numId w:val="13"/>
        </w:numPr>
        <w:autoSpaceDE/>
        <w:autoSpaceDN/>
        <w:ind w:left="1440"/>
        <w:rPr>
          <w:ins w:id="265" w:author="Thomas Stockhammer (26-B)" w:date="2026-01-23T22:23:00Z" w16du:dateUtc="2026-01-23T21:23:00Z"/>
        </w:rPr>
      </w:pPr>
      <w:ins w:id="266" w:author="Thomas Stockhammer (26-B)" w:date="2026-01-23T22:23:00Z" w16du:dateUtc="2026-01-23T21:23:00Z">
        <w:r w:rsidRPr="002176CC">
          <w:t>DIS registered, expect ballot comments for MPEG#153.</w:t>
        </w:r>
      </w:ins>
    </w:p>
    <w:bookmarkEnd w:id="183"/>
    <w:p w14:paraId="4345A59E" w14:textId="77777777" w:rsidR="00F77545" w:rsidRPr="002176CC" w:rsidRDefault="00F77545" w:rsidP="00F77545">
      <w:pPr>
        <w:pStyle w:val="ListParagraph"/>
        <w:rPr>
          <w:ins w:id="267" w:author="Thomas Stockhammer (26-B)" w:date="2026-01-23T22:23:00Z" w16du:dateUtc="2026-01-23T21:23:00Z"/>
          <w:b/>
          <w:bCs/>
        </w:rPr>
      </w:pPr>
      <w:ins w:id="268" w:author="Thomas Stockhammer (26-B)" w:date="2026-01-23T22:23:00Z" w16du:dateUtc="2026-01-23T21:23:00Z">
        <w:r w:rsidRPr="002176CC">
          <w:rPr>
            <w:b/>
            <w:noProof/>
          </w:rPr>
          <w:drawing>
            <wp:inline distT="0" distB="0" distL="0" distR="0" wp14:anchorId="6410C1B3" wp14:editId="71E3DBC6">
              <wp:extent cx="5936615" cy="2695575"/>
              <wp:effectExtent l="0" t="0" r="6985" b="9525"/>
              <wp:docPr id="137186478"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86478" name="Picture 3" descr="A screenshot of a computer&#10;&#10;AI-generated content may b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6615" cy="2695575"/>
                      </a:xfrm>
                      <a:prstGeom prst="rect">
                        <a:avLst/>
                      </a:prstGeom>
                      <a:noFill/>
                      <a:ln>
                        <a:noFill/>
                      </a:ln>
                    </pic:spPr>
                  </pic:pic>
                </a:graphicData>
              </a:graphic>
            </wp:inline>
          </w:drawing>
        </w:r>
      </w:ins>
    </w:p>
    <w:bookmarkEnd w:id="184"/>
    <w:p w14:paraId="0B71FE2F" w14:textId="7FCA41E3" w:rsidR="00164E93" w:rsidDel="00F77545" w:rsidRDefault="00164E93" w:rsidP="0073762B">
      <w:pPr>
        <w:rPr>
          <w:del w:id="269" w:author="Thomas Stockhammer (26-B)" w:date="2026-01-23T22:23:00Z" w16du:dateUtc="2026-01-23T21:23:00Z"/>
        </w:rPr>
      </w:pPr>
      <w:del w:id="270" w:author="Thomas Stockhammer (26-B)" w:date="2026-01-23T22:23:00Z" w16du:dateUtc="2026-01-23T21:23:00Z">
        <w:r w:rsidDel="00F77545">
          <w:delText xml:space="preserve">ISO/IEC FDIS 23090-14:2023 Information technology — Coded representation of immersive media — Part 14: Scene Description for MPEG Media </w:delText>
        </w:r>
        <w:r w:rsidRPr="00D032DD" w:rsidDel="00F77545">
          <w:rPr>
            <w:highlight w:val="green"/>
          </w:rPr>
          <w:sym w:font="Wingdings" w:char="F0E8"/>
        </w:r>
        <w:r w:rsidRPr="00164E93" w:rsidDel="00F77545">
          <w:rPr>
            <w:highlight w:val="green"/>
          </w:rPr>
          <w:delText xml:space="preserve"> published</w:delText>
        </w:r>
        <w:bookmarkStart w:id="271" w:name="_Toc220100128"/>
        <w:bookmarkEnd w:id="271"/>
      </w:del>
    </w:p>
    <w:p w14:paraId="2F310F0B" w14:textId="18907A12" w:rsidR="00164E93" w:rsidRPr="006604E0" w:rsidDel="00F77545" w:rsidRDefault="00164E93" w:rsidP="0073762B">
      <w:pPr>
        <w:ind w:left="720"/>
        <w:rPr>
          <w:del w:id="272" w:author="Thomas Stockhammer (26-B)" w:date="2026-01-23T22:23:00Z" w16du:dateUtc="2026-01-23T21:23:00Z"/>
          <w:rStyle w:val="Hyperlink"/>
        </w:rPr>
      </w:pPr>
      <w:del w:id="273" w:author="Thomas Stockhammer (26-B)" w:date="2026-01-23T22:23:00Z" w16du:dateUtc="2026-01-23T21:23:00Z">
        <w:r w:rsidDel="00F77545">
          <w:fldChar w:fldCharType="begin"/>
        </w:r>
        <w:r w:rsidDel="00F77545">
          <w:delInstrText>HYPERLINK "https://www.iso.org/standard/80900.html"</w:delInstrText>
        </w:r>
        <w:r w:rsidDel="00F77545">
          <w:fldChar w:fldCharType="separate"/>
        </w:r>
        <w:r w:rsidRPr="0025500D" w:rsidDel="00F77545">
          <w:rPr>
            <w:rStyle w:val="Hyperlink"/>
          </w:rPr>
          <w:delText>https://www.iso.org/standard/80900.html</w:delText>
        </w:r>
        <w:r w:rsidDel="00F77545">
          <w:fldChar w:fldCharType="end"/>
        </w:r>
        <w:bookmarkStart w:id="274" w:name="_Toc220100129"/>
        <w:bookmarkEnd w:id="274"/>
      </w:del>
    </w:p>
    <w:p w14:paraId="081AD4CB" w14:textId="5287A9BB" w:rsidR="00164E93" w:rsidRPr="000A504F" w:rsidDel="00F77545" w:rsidRDefault="00164E93" w:rsidP="0073762B">
      <w:pPr>
        <w:ind w:left="720"/>
        <w:rPr>
          <w:del w:id="275" w:author="Thomas Stockhammer (26-B)" w:date="2026-01-23T22:23:00Z" w16du:dateUtc="2026-01-23T21:23:00Z"/>
          <w:rStyle w:val="Hyperlink"/>
        </w:rPr>
      </w:pPr>
      <w:del w:id="276" w:author="Thomas Stockhammer (26-B)" w:date="2026-01-23T22:23:00Z" w16du:dateUtc="2026-01-23T21:23:00Z">
        <w:r w:rsidDel="00F77545">
          <w:fldChar w:fldCharType="begin"/>
        </w:r>
        <w:r w:rsidDel="00F77545">
          <w:delInstrText>HYPERLINK "https://sd.iso.org/projects/project/80900/overview"</w:delInstrText>
        </w:r>
        <w:r w:rsidDel="00F77545">
          <w:fldChar w:fldCharType="separate"/>
        </w:r>
        <w:r w:rsidRPr="005107A1" w:rsidDel="00F77545">
          <w:rPr>
            <w:rStyle w:val="Hyperlink"/>
          </w:rPr>
          <w:delText>https://sd.iso.org/projects/project/80900/overview</w:delText>
        </w:r>
        <w:r w:rsidDel="00F77545">
          <w:fldChar w:fldCharType="end"/>
        </w:r>
        <w:bookmarkStart w:id="277" w:name="_Toc220100130"/>
        <w:bookmarkEnd w:id="277"/>
      </w:del>
    </w:p>
    <w:p w14:paraId="08622147" w14:textId="18826DC8" w:rsidR="00164E93" w:rsidDel="00F77545" w:rsidRDefault="00164E93" w:rsidP="0073762B">
      <w:pPr>
        <w:ind w:left="720"/>
        <w:rPr>
          <w:del w:id="278" w:author="Thomas Stockhammer (26-B)" w:date="2026-01-23T22:23:00Z" w16du:dateUtc="2026-01-23T21:23:00Z"/>
        </w:rPr>
      </w:pPr>
      <w:del w:id="279" w:author="Thomas Stockhammer (26-B)" w:date="2026-01-23T22:23:00Z" w16du:dateUtc="2026-01-23T21:23:00Z">
        <w:r w:rsidRPr="00164E93" w:rsidDel="00F77545">
          <w:rPr>
            <w:rStyle w:val="Hyperlink"/>
            <w:highlight w:val="green"/>
          </w:rPr>
          <w:delText>published</w:delText>
        </w:r>
        <w:bookmarkStart w:id="280" w:name="_Toc220100131"/>
        <w:bookmarkEnd w:id="280"/>
      </w:del>
    </w:p>
    <w:p w14:paraId="37A356BE" w14:textId="51526D65" w:rsidR="00164E93" w:rsidDel="00F77545" w:rsidRDefault="00164E93" w:rsidP="0073762B">
      <w:pPr>
        <w:rPr>
          <w:del w:id="281" w:author="Thomas Stockhammer (26-B)" w:date="2026-01-23T22:23:00Z" w16du:dateUtc="2026-01-23T21:23:00Z"/>
        </w:rPr>
      </w:pPr>
      <w:del w:id="282" w:author="Thomas Stockhammer (26-B)" w:date="2026-01-23T22:23:00Z" w16du:dateUtc="2026-01-23T21:23:00Z">
        <w:r w:rsidDel="00F77545">
          <w:delText xml:space="preserve">ISO/IEC 23090-24:2024 Information technology — Coded representation of immersive media — Part 24: </w:delText>
        </w:r>
        <w:r w:rsidRPr="00A402B3" w:rsidDel="00F77545">
          <w:delText>Conformance and Reference Software for Scene Description for MPEG Media</w:delText>
        </w:r>
        <w:r w:rsidDel="00F77545">
          <w:delText xml:space="preserve"> </w:delText>
        </w:r>
        <w:bookmarkStart w:id="283" w:name="_Toc220100132"/>
        <w:bookmarkEnd w:id="283"/>
      </w:del>
    </w:p>
    <w:p w14:paraId="10438879" w14:textId="7D7EBAF1" w:rsidR="00164E93" w:rsidDel="00F77545" w:rsidRDefault="00164E93" w:rsidP="0073762B">
      <w:pPr>
        <w:ind w:left="720"/>
        <w:rPr>
          <w:del w:id="284" w:author="Thomas Stockhammer (26-B)" w:date="2026-01-23T22:23:00Z" w16du:dateUtc="2026-01-23T21:23:00Z"/>
        </w:rPr>
      </w:pPr>
      <w:del w:id="285" w:author="Thomas Stockhammer (26-B)" w:date="2026-01-23T22:23:00Z" w16du:dateUtc="2026-01-23T21:23:00Z">
        <w:r w:rsidDel="00F77545">
          <w:delText xml:space="preserve">Editors: </w:delText>
        </w:r>
        <w:r w:rsidRPr="00A51E00" w:rsidDel="00F77545">
          <w:delText xml:space="preserve">Gurdeep Singh Bhullar </w:delText>
        </w:r>
        <w:bookmarkStart w:id="286" w:name="_Toc220100133"/>
        <w:bookmarkEnd w:id="286"/>
      </w:del>
    </w:p>
    <w:p w14:paraId="09D74E72" w14:textId="3ED38667" w:rsidR="00164E93" w:rsidDel="00F77545" w:rsidRDefault="00164E93" w:rsidP="0073762B">
      <w:pPr>
        <w:ind w:left="720"/>
        <w:rPr>
          <w:del w:id="287" w:author="Thomas Stockhammer (26-B)" w:date="2026-01-23T22:23:00Z" w16du:dateUtc="2026-01-23T21:23:00Z"/>
        </w:rPr>
      </w:pPr>
      <w:del w:id="288" w:author="Thomas Stockhammer (26-B)" w:date="2026-01-23T22:23:00Z" w16du:dateUtc="2026-01-23T21:23:00Z">
        <w:r w:rsidDel="00F77545">
          <w:fldChar w:fldCharType="begin"/>
        </w:r>
        <w:r w:rsidDel="00F77545">
          <w:delInstrText>HYPERLINK "https://www.iso.org/standard/83696.html"</w:delInstrText>
        </w:r>
        <w:r w:rsidDel="00F77545">
          <w:fldChar w:fldCharType="separate"/>
        </w:r>
        <w:r w:rsidRPr="00F20720" w:rsidDel="00F77545">
          <w:rPr>
            <w:rStyle w:val="Hyperlink"/>
          </w:rPr>
          <w:delText>https://www.iso.org/standard/83696.html</w:delText>
        </w:r>
        <w:r w:rsidDel="00F77545">
          <w:fldChar w:fldCharType="end"/>
        </w:r>
        <w:bookmarkStart w:id="289" w:name="_Toc220100134"/>
        <w:bookmarkEnd w:id="289"/>
      </w:del>
    </w:p>
    <w:p w14:paraId="23E91FA4" w14:textId="23ACE8E9" w:rsidR="00164E93" w:rsidDel="00F77545" w:rsidRDefault="00164E93" w:rsidP="0073762B">
      <w:pPr>
        <w:ind w:left="720"/>
        <w:rPr>
          <w:del w:id="290" w:author="Thomas Stockhammer (26-B)" w:date="2026-01-23T22:23:00Z" w16du:dateUtc="2026-01-23T21:23:00Z"/>
          <w:rStyle w:val="Hyperlink"/>
        </w:rPr>
      </w:pPr>
      <w:del w:id="291" w:author="Thomas Stockhammer (26-B)" w:date="2026-01-23T22:23:00Z" w16du:dateUtc="2026-01-23T21:23:00Z">
        <w:r w:rsidDel="00F77545">
          <w:fldChar w:fldCharType="begin"/>
        </w:r>
        <w:r w:rsidDel="00F77545">
          <w:delInstrText>HYPERLINK "https://sd.iso.org/projects/project/83696/overview"</w:delInstrText>
        </w:r>
        <w:r w:rsidDel="00F77545">
          <w:fldChar w:fldCharType="separate"/>
        </w:r>
        <w:r w:rsidRPr="003B1E89" w:rsidDel="00F77545">
          <w:rPr>
            <w:rStyle w:val="Hyperlink"/>
          </w:rPr>
          <w:delText>https://sd.iso.org/projects/project/83696/overview</w:delText>
        </w:r>
        <w:r w:rsidDel="00F77545">
          <w:fldChar w:fldCharType="end"/>
        </w:r>
        <w:bookmarkStart w:id="292" w:name="_Toc220100135"/>
        <w:bookmarkEnd w:id="292"/>
      </w:del>
    </w:p>
    <w:p w14:paraId="416FA135" w14:textId="51968582" w:rsidR="00164E93" w:rsidRPr="00164E93" w:rsidDel="00F77545" w:rsidRDefault="00164E93" w:rsidP="0073762B">
      <w:pPr>
        <w:ind w:left="720"/>
        <w:rPr>
          <w:del w:id="293" w:author="Thomas Stockhammer (26-B)" w:date="2026-01-23T22:23:00Z" w16du:dateUtc="2026-01-23T21:23:00Z"/>
          <w:highlight w:val="green"/>
        </w:rPr>
      </w:pPr>
      <w:del w:id="294" w:author="Thomas Stockhammer (26-B)" w:date="2026-01-23T22:23:00Z" w16du:dateUtc="2026-01-23T21:23:00Z">
        <w:r w:rsidRPr="00164E93" w:rsidDel="00F77545">
          <w:rPr>
            <w:rStyle w:val="Hyperlink"/>
            <w:highlight w:val="green"/>
          </w:rPr>
          <w:delText>published</w:delText>
        </w:r>
        <w:bookmarkStart w:id="295" w:name="_Toc220100136"/>
        <w:bookmarkEnd w:id="295"/>
      </w:del>
    </w:p>
    <w:p w14:paraId="728844CB" w14:textId="2C22137B" w:rsidR="00164E93" w:rsidDel="00F77545" w:rsidRDefault="00164E93" w:rsidP="0073762B">
      <w:pPr>
        <w:rPr>
          <w:del w:id="296" w:author="Thomas Stockhammer (26-B)" w:date="2026-01-23T22:23:00Z" w16du:dateUtc="2026-01-23T21:23:00Z"/>
        </w:rPr>
      </w:pPr>
      <w:del w:id="297" w:author="Thomas Stockhammer (26-B)" w:date="2026-01-23T22:23:00Z" w16du:dateUtc="2026-01-23T21:23:00Z">
        <w:r w:rsidDel="00F77545">
          <w:delText>ISO/IEC DIS 23090-14:2023/AMD 1:2023 Information technology — Coded representation of immersive media — Part 14: Scene description — Amendment 1: Support for immersive media codecs in scene description</w:delText>
        </w:r>
        <w:bookmarkStart w:id="298" w:name="_Toc220100137"/>
        <w:bookmarkEnd w:id="298"/>
      </w:del>
    </w:p>
    <w:p w14:paraId="70C41814" w14:textId="646400EF" w:rsidR="00164E93" w:rsidDel="00F77545" w:rsidRDefault="00164E93" w:rsidP="0073762B">
      <w:pPr>
        <w:ind w:left="720"/>
        <w:rPr>
          <w:del w:id="299" w:author="Thomas Stockhammer (26-B)" w:date="2026-01-23T22:23:00Z" w16du:dateUtc="2026-01-23T21:23:00Z"/>
        </w:rPr>
      </w:pPr>
      <w:del w:id="300" w:author="Thomas Stockhammer (26-B)" w:date="2026-01-23T22:23:00Z" w16du:dateUtc="2026-01-23T21:23:00Z">
        <w:r w:rsidDel="00F77545">
          <w:fldChar w:fldCharType="begin"/>
        </w:r>
        <w:r w:rsidDel="00F77545">
          <w:delInstrText>HYPERLINK "https://www.iso.org/standard/84769.html"</w:delInstrText>
        </w:r>
        <w:r w:rsidDel="00F77545">
          <w:fldChar w:fldCharType="separate"/>
        </w:r>
        <w:r w:rsidRPr="0025500D" w:rsidDel="00F77545">
          <w:rPr>
            <w:rStyle w:val="Hyperlink"/>
          </w:rPr>
          <w:delText>https://www.iso.org/standard/84769.html</w:delText>
        </w:r>
        <w:r w:rsidDel="00F77545">
          <w:fldChar w:fldCharType="end"/>
        </w:r>
        <w:bookmarkStart w:id="301" w:name="_Toc220100138"/>
        <w:bookmarkEnd w:id="301"/>
      </w:del>
    </w:p>
    <w:p w14:paraId="2DDCACAE" w14:textId="738D7BAB" w:rsidR="00164E93" w:rsidRPr="000A504F" w:rsidDel="00F77545" w:rsidRDefault="00164E93" w:rsidP="0073762B">
      <w:pPr>
        <w:ind w:left="720"/>
        <w:rPr>
          <w:del w:id="302" w:author="Thomas Stockhammer (26-B)" w:date="2026-01-23T22:23:00Z" w16du:dateUtc="2026-01-23T21:23:00Z"/>
          <w:rStyle w:val="Hyperlink"/>
        </w:rPr>
      </w:pPr>
      <w:del w:id="303" w:author="Thomas Stockhammer (26-B)" w:date="2026-01-23T22:23:00Z" w16du:dateUtc="2026-01-23T21:23:00Z">
        <w:r w:rsidDel="00F77545">
          <w:fldChar w:fldCharType="begin"/>
        </w:r>
        <w:r w:rsidDel="00F77545">
          <w:delInstrText>HYPERLINK "https://sd.iso.org/projects/project/84769/overview"</w:delInstrText>
        </w:r>
        <w:r w:rsidDel="00F77545">
          <w:fldChar w:fldCharType="separate"/>
        </w:r>
        <w:r w:rsidRPr="003B1E89" w:rsidDel="00F77545">
          <w:rPr>
            <w:rStyle w:val="Hyperlink"/>
          </w:rPr>
          <w:delText>https://sd.iso.org/projects/project/84769/overview</w:delText>
        </w:r>
        <w:r w:rsidDel="00F77545">
          <w:fldChar w:fldCharType="end"/>
        </w:r>
        <w:bookmarkStart w:id="304" w:name="_Toc220100139"/>
        <w:bookmarkEnd w:id="304"/>
      </w:del>
    </w:p>
    <w:p w14:paraId="05D95AF8" w14:textId="23AC9898" w:rsidR="00164E93" w:rsidDel="00F77545" w:rsidRDefault="00164E93" w:rsidP="0073762B">
      <w:pPr>
        <w:ind w:left="720"/>
        <w:rPr>
          <w:del w:id="305" w:author="Thomas Stockhammer (26-B)" w:date="2026-01-23T22:23:00Z" w16du:dateUtc="2026-01-23T21:23:00Z"/>
        </w:rPr>
      </w:pPr>
      <w:del w:id="306" w:author="Thomas Stockhammer (26-B)" w:date="2026-01-23T22:23:00Z" w16du:dateUtc="2026-01-23T21:23:00Z">
        <w:r w:rsidRPr="00164E93" w:rsidDel="00F77545">
          <w:rPr>
            <w:highlight w:val="green"/>
          </w:rPr>
          <w:delText>published</w:delText>
        </w:r>
        <w:bookmarkStart w:id="307" w:name="_Toc220100140"/>
        <w:bookmarkEnd w:id="307"/>
      </w:del>
    </w:p>
    <w:p w14:paraId="2C461829" w14:textId="16969227" w:rsidR="00C25B2F" w:rsidRPr="00E761C6" w:rsidDel="00F77545" w:rsidRDefault="00C25B2F" w:rsidP="00037FD6">
      <w:pPr>
        <w:rPr>
          <w:del w:id="308" w:author="Thomas Stockhammer (26-B)" w:date="2026-01-23T22:23:00Z" w16du:dateUtc="2026-01-23T21:23:00Z"/>
        </w:rPr>
      </w:pPr>
      <w:del w:id="309" w:author="Thomas Stockhammer (26-B)" w:date="2026-01-23T22:23:00Z" w16du:dateUtc="2026-01-23T21:23:00Z">
        <w:r w:rsidRPr="00E761C6" w:rsidDel="00F77545">
          <w:delText>ISO/IEC DIS 23090-14:2024 Information technology — Coded representation of immersive media — Part 14: Scene description</w:delText>
        </w:r>
        <w:bookmarkStart w:id="310" w:name="_Toc220100141"/>
        <w:bookmarkEnd w:id="310"/>
      </w:del>
    </w:p>
    <w:p w14:paraId="18199D43" w14:textId="05670E0A" w:rsidR="00C25B2F" w:rsidRPr="00E761C6" w:rsidDel="00F77545" w:rsidRDefault="00C25B2F" w:rsidP="00037FD6">
      <w:pPr>
        <w:pStyle w:val="ListParagraph"/>
        <w:widowControl/>
        <w:numPr>
          <w:ilvl w:val="1"/>
          <w:numId w:val="13"/>
        </w:numPr>
        <w:autoSpaceDE/>
        <w:autoSpaceDN/>
        <w:ind w:left="720"/>
        <w:rPr>
          <w:del w:id="311" w:author="Thomas Stockhammer (26-B)" w:date="2026-01-23T22:23:00Z" w16du:dateUtc="2026-01-23T21:23:00Z"/>
        </w:rPr>
      </w:pPr>
      <w:del w:id="312" w:author="Thomas Stockhammer (26-B)" w:date="2026-01-23T22:23:00Z" w16du:dateUtc="2026-01-23T21:23:00Z">
        <w:r w:rsidRPr="00E761C6" w:rsidDel="00F77545">
          <w:delText>Editors: Bouazizi Imed Dr, Hirtzlin Patrice M., Stockhammer Thomas Mr Dr.</w:delText>
        </w:r>
        <w:bookmarkStart w:id="313" w:name="_Toc220100142"/>
        <w:bookmarkEnd w:id="313"/>
      </w:del>
    </w:p>
    <w:p w14:paraId="29B2C7F1" w14:textId="51059D97" w:rsidR="00C25B2F" w:rsidRPr="00E761C6" w:rsidDel="00F77545" w:rsidRDefault="00C25B2F" w:rsidP="00037FD6">
      <w:pPr>
        <w:pStyle w:val="ListParagraph"/>
        <w:widowControl/>
        <w:numPr>
          <w:ilvl w:val="1"/>
          <w:numId w:val="13"/>
        </w:numPr>
        <w:autoSpaceDE/>
        <w:autoSpaceDN/>
        <w:ind w:left="720"/>
        <w:rPr>
          <w:del w:id="314" w:author="Thomas Stockhammer (26-B)" w:date="2026-01-23T22:23:00Z" w16du:dateUtc="2026-01-23T21:23:00Z"/>
        </w:rPr>
      </w:pPr>
      <w:del w:id="315" w:author="Thomas Stockhammer (26-B)" w:date="2026-01-23T22:23:00Z" w16du:dateUtc="2026-01-23T21:23:00Z">
        <w:r w:rsidRPr="00E761C6" w:rsidDel="00F77545">
          <w:delText>https://www.iso.org/standard/90191.html</w:delText>
        </w:r>
        <w:bookmarkStart w:id="316" w:name="_Toc220100143"/>
        <w:bookmarkEnd w:id="316"/>
      </w:del>
    </w:p>
    <w:p w14:paraId="4AAD2FA8" w14:textId="394EE156" w:rsidR="00C25B2F" w:rsidDel="00F77545" w:rsidRDefault="00C25B2F" w:rsidP="00037FD6">
      <w:pPr>
        <w:pStyle w:val="ListParagraph"/>
        <w:widowControl/>
        <w:numPr>
          <w:ilvl w:val="1"/>
          <w:numId w:val="13"/>
        </w:numPr>
        <w:autoSpaceDE/>
        <w:autoSpaceDN/>
        <w:ind w:left="720"/>
        <w:rPr>
          <w:del w:id="317" w:author="Thomas Stockhammer (26-B)" w:date="2026-01-23T22:23:00Z" w16du:dateUtc="2026-01-23T21:23:00Z"/>
        </w:rPr>
      </w:pPr>
      <w:del w:id="318" w:author="Thomas Stockhammer (26-B)" w:date="2026-01-23T22:23:00Z" w16du:dateUtc="2026-01-23T21:23:00Z">
        <w:r w:rsidDel="00F77545">
          <w:fldChar w:fldCharType="begin"/>
        </w:r>
        <w:r w:rsidDel="00F77545">
          <w:delInstrText>HYPERLINK "https://sd.iso.org/projects/project/90191/overview"</w:delInstrText>
        </w:r>
        <w:r w:rsidDel="00F77545">
          <w:fldChar w:fldCharType="separate"/>
        </w:r>
        <w:r w:rsidRPr="00E761C6" w:rsidDel="00F77545">
          <w:rPr>
            <w:rStyle w:val="Hyperlink"/>
          </w:rPr>
          <w:delText>https://sd.iso.org/projects/project/90191/overview</w:delText>
        </w:r>
        <w:r w:rsidDel="00F77545">
          <w:fldChar w:fldCharType="end"/>
        </w:r>
        <w:bookmarkStart w:id="319" w:name="_Toc220100144"/>
        <w:bookmarkEnd w:id="319"/>
      </w:del>
    </w:p>
    <w:p w14:paraId="710A2854" w14:textId="02201070" w:rsidR="00C25B2F" w:rsidRPr="008D74B6" w:rsidDel="00F77545" w:rsidRDefault="00C25B2F" w:rsidP="00037FD6">
      <w:pPr>
        <w:pStyle w:val="ListParagraph"/>
        <w:widowControl/>
        <w:numPr>
          <w:ilvl w:val="1"/>
          <w:numId w:val="13"/>
        </w:numPr>
        <w:autoSpaceDE/>
        <w:autoSpaceDN/>
        <w:ind w:left="720"/>
        <w:rPr>
          <w:del w:id="320" w:author="Thomas Stockhammer (26-B)" w:date="2026-01-23T22:23:00Z" w16du:dateUtc="2026-01-23T21:23:00Z"/>
          <w:highlight w:val="yellow"/>
        </w:rPr>
      </w:pPr>
      <w:del w:id="321" w:author="Thomas Stockhammer (26-B)" w:date="2026-01-23T22:23:00Z" w16du:dateUtc="2026-01-23T21:23:00Z">
        <w:r w:rsidRPr="008D74B6" w:rsidDel="00F77545">
          <w:rPr>
            <w:highlight w:val="yellow"/>
          </w:rPr>
          <w:delText xml:space="preserve">Revised document submitted to ISO Editors, for details see input document </w:delText>
        </w:r>
        <w:r w:rsidDel="00F77545">
          <w:fldChar w:fldCharType="begin"/>
        </w:r>
        <w:r w:rsidDel="00F77545">
          <w:delInstrText>HYPERLINK "https://dms.mpeg.expert/doc_end_user/current_document.php?id=100316&amp;id_meeting=203"</w:delInstrText>
        </w:r>
        <w:r w:rsidDel="00F77545">
          <w:fldChar w:fldCharType="separate"/>
        </w:r>
        <w:r w:rsidRPr="008D74B6" w:rsidDel="00F77545">
          <w:rPr>
            <w:rStyle w:val="Hyperlink"/>
            <w:highlight w:val="yellow"/>
          </w:rPr>
          <w:delText>m73715</w:delText>
        </w:r>
        <w:r w:rsidDel="00F77545">
          <w:fldChar w:fldCharType="end"/>
        </w:r>
        <w:bookmarkStart w:id="322" w:name="_Toc220100145"/>
        <w:bookmarkEnd w:id="322"/>
      </w:del>
    </w:p>
    <w:p w14:paraId="2DBA18BA" w14:textId="1D4A4C22" w:rsidR="00C25B2F" w:rsidDel="00F77545" w:rsidRDefault="00C25B2F" w:rsidP="00C25B2F">
      <w:pPr>
        <w:pStyle w:val="ListParagraph"/>
        <w:rPr>
          <w:del w:id="323" w:author="Thomas Stockhammer (26-B)" w:date="2026-01-23T22:23:00Z" w16du:dateUtc="2026-01-23T21:23:00Z"/>
        </w:rPr>
      </w:pPr>
      <w:del w:id="324" w:author="Thomas Stockhammer (26-B)" w:date="2026-01-23T22:23:00Z" w16du:dateUtc="2026-01-23T21:23:00Z">
        <w:r w:rsidRPr="00E91EA2" w:rsidDel="00F77545">
          <w:rPr>
            <w:rFonts w:ascii="Aptos" w:eastAsia="Aptos" w:hAnsi="Aptos" w:cs="Aptos"/>
            <w:noProof/>
          </w:rPr>
          <w:drawing>
            <wp:inline distT="0" distB="0" distL="0" distR="0" wp14:anchorId="575354EF" wp14:editId="32EE4BF6">
              <wp:extent cx="5725160" cy="1678940"/>
              <wp:effectExtent l="0" t="0" r="0" b="0"/>
              <wp:docPr id="2"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computer&#10;&#10;AI-generated content may be incorrec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5160" cy="1678940"/>
                      </a:xfrm>
                      <a:prstGeom prst="rect">
                        <a:avLst/>
                      </a:prstGeom>
                      <a:noFill/>
                      <a:ln>
                        <a:noFill/>
                      </a:ln>
                    </pic:spPr>
                  </pic:pic>
                </a:graphicData>
              </a:graphic>
            </wp:inline>
          </w:drawing>
        </w:r>
        <w:bookmarkStart w:id="325" w:name="_Toc220100146"/>
        <w:bookmarkEnd w:id="325"/>
      </w:del>
    </w:p>
    <w:p w14:paraId="6751C161" w14:textId="33945DE0" w:rsidR="00C25B2F" w:rsidDel="00F77545" w:rsidRDefault="00C25B2F" w:rsidP="00C25B2F">
      <w:pPr>
        <w:pStyle w:val="ListParagraph"/>
        <w:widowControl/>
        <w:numPr>
          <w:ilvl w:val="0"/>
          <w:numId w:val="13"/>
        </w:numPr>
        <w:autoSpaceDE/>
        <w:autoSpaceDN/>
        <w:rPr>
          <w:del w:id="326" w:author="Thomas Stockhammer (26-B)" w:date="2026-01-23T22:23:00Z" w16du:dateUtc="2026-01-23T21:23:00Z"/>
        </w:rPr>
      </w:pPr>
      <w:del w:id="327" w:author="Thomas Stockhammer (26-B)" w:date="2026-01-23T22:23:00Z" w16du:dateUtc="2026-01-23T21:23:00Z">
        <w:r w:rsidRPr="00251957" w:rsidDel="00F77545">
          <w:delText>ISO/IEC DIS 23090-14/AWI Amd 1</w:delText>
        </w:r>
        <w:r w:rsidDel="00F77545">
          <w:delText xml:space="preserve">: </w:delText>
        </w:r>
        <w:r w:rsidRPr="00251957" w:rsidDel="00F77545">
          <w:delText>Information technology — Coded representation of immersive media — Part 14: Scene description — Amendment 1: Support of MPEG-I audio, scene understanding and other extensions</w:delText>
        </w:r>
        <w:bookmarkStart w:id="328" w:name="_Toc220100147"/>
        <w:bookmarkEnd w:id="328"/>
      </w:del>
    </w:p>
    <w:p w14:paraId="467481BA" w14:textId="49087E84" w:rsidR="00C25B2F" w:rsidDel="00F77545" w:rsidRDefault="00C25B2F" w:rsidP="00C25B2F">
      <w:pPr>
        <w:pStyle w:val="ListParagraph"/>
        <w:widowControl/>
        <w:numPr>
          <w:ilvl w:val="1"/>
          <w:numId w:val="13"/>
        </w:numPr>
        <w:autoSpaceDE/>
        <w:autoSpaceDN/>
        <w:rPr>
          <w:del w:id="329" w:author="Thomas Stockhammer (26-B)" w:date="2026-01-23T22:23:00Z" w16du:dateUtc="2026-01-23T21:23:00Z"/>
        </w:rPr>
      </w:pPr>
      <w:del w:id="330" w:author="Thomas Stockhammer (26-B)" w:date="2026-01-23T22:23:00Z" w16du:dateUtc="2026-01-23T21:23:00Z">
        <w:r w:rsidDel="00F77545">
          <w:delText>Editors: Bouazizi Imed Dr, Lelievre Sylvain M.</w:delText>
        </w:r>
        <w:bookmarkStart w:id="331" w:name="_Toc220100148"/>
        <w:bookmarkEnd w:id="331"/>
      </w:del>
    </w:p>
    <w:p w14:paraId="7EA18E17" w14:textId="18F2BBDC" w:rsidR="00C25B2F" w:rsidDel="00F77545" w:rsidRDefault="00C25B2F" w:rsidP="00C25B2F">
      <w:pPr>
        <w:pStyle w:val="ListParagraph"/>
        <w:widowControl/>
        <w:numPr>
          <w:ilvl w:val="1"/>
          <w:numId w:val="13"/>
        </w:numPr>
        <w:autoSpaceDE/>
        <w:autoSpaceDN/>
        <w:rPr>
          <w:del w:id="332" w:author="Thomas Stockhammer (26-B)" w:date="2026-01-23T22:23:00Z" w16du:dateUtc="2026-01-23T21:23:00Z"/>
        </w:rPr>
      </w:pPr>
      <w:del w:id="333" w:author="Thomas Stockhammer (26-B)" w:date="2026-01-23T22:23:00Z" w16du:dateUtc="2026-01-23T21:23:00Z">
        <w:r w:rsidRPr="008B2397" w:rsidDel="00F77545">
          <w:delText>https://www.iso.org/standard/</w:delText>
        </w:r>
        <w:r w:rsidDel="00F77545">
          <w:delText>90213</w:delText>
        </w:r>
        <w:r w:rsidRPr="008B2397" w:rsidDel="00F77545">
          <w:delText>.html</w:delText>
        </w:r>
        <w:bookmarkStart w:id="334" w:name="_Toc220100149"/>
        <w:bookmarkEnd w:id="334"/>
      </w:del>
    </w:p>
    <w:p w14:paraId="16D4FA2D" w14:textId="1E195110" w:rsidR="00C25B2F" w:rsidDel="00F77545" w:rsidRDefault="00C25B2F" w:rsidP="00C25B2F">
      <w:pPr>
        <w:pStyle w:val="ListParagraph"/>
        <w:widowControl/>
        <w:numPr>
          <w:ilvl w:val="1"/>
          <w:numId w:val="13"/>
        </w:numPr>
        <w:autoSpaceDE/>
        <w:autoSpaceDN/>
        <w:rPr>
          <w:del w:id="335" w:author="Thomas Stockhammer (26-B)" w:date="2026-01-23T22:23:00Z" w16du:dateUtc="2026-01-23T21:23:00Z"/>
        </w:rPr>
      </w:pPr>
      <w:del w:id="336" w:author="Thomas Stockhammer (26-B)" w:date="2026-01-23T22:23:00Z" w16du:dateUtc="2026-01-23T21:23:00Z">
        <w:r w:rsidDel="00F77545">
          <w:fldChar w:fldCharType="begin"/>
        </w:r>
        <w:r w:rsidDel="00F77545">
          <w:delInstrText>HYPERLINK "https://sd.iso.org/projects/project/90213/overview"</w:delInstrText>
        </w:r>
        <w:r w:rsidDel="00F77545">
          <w:fldChar w:fldCharType="separate"/>
        </w:r>
        <w:r w:rsidRPr="009F01AD" w:rsidDel="00F77545">
          <w:rPr>
            <w:rStyle w:val="Hyperlink"/>
          </w:rPr>
          <w:delText>https://sd.iso.org/projects/project/90213/overview</w:delText>
        </w:r>
        <w:r w:rsidDel="00F77545">
          <w:fldChar w:fldCharType="end"/>
        </w:r>
        <w:bookmarkStart w:id="337" w:name="_Toc220100150"/>
        <w:bookmarkEnd w:id="337"/>
      </w:del>
    </w:p>
    <w:p w14:paraId="5BE83C1E" w14:textId="74B0BED7" w:rsidR="00037FD6" w:rsidRPr="002E0DEA" w:rsidDel="00F77545" w:rsidRDefault="00037FD6" w:rsidP="00F77545">
      <w:pPr>
        <w:pStyle w:val="ListParagraph"/>
        <w:widowControl/>
        <w:numPr>
          <w:ilvl w:val="1"/>
          <w:numId w:val="13"/>
        </w:numPr>
        <w:autoSpaceDE/>
        <w:autoSpaceDN/>
        <w:rPr>
          <w:del w:id="338" w:author="Thomas Stockhammer (26-B)" w:date="2026-01-23T22:23:00Z" w16du:dateUtc="2026-01-23T21:23:00Z"/>
        </w:rPr>
      </w:pPr>
      <w:del w:id="339" w:author="Thomas Stockhammer (26-B)" w:date="2026-01-23T22:23:00Z" w16du:dateUtc="2026-01-23T21:23:00Z">
        <w:r w:rsidRPr="002E0DEA" w:rsidDel="00F77545">
          <w:delText xml:space="preserve">Revised document submitted to ISO Editors, for details see input document </w:delText>
        </w:r>
        <w:r w:rsidDel="00F77545">
          <w:fldChar w:fldCharType="begin"/>
        </w:r>
        <w:r w:rsidDel="00F77545">
          <w:delInstrText>HYPERLINK "https://dms.mpeg.expert/doc_end_user/current_document.php?id=100316&amp;id_meeting=203"</w:delInstrText>
        </w:r>
        <w:r w:rsidDel="00F77545">
          <w:fldChar w:fldCharType="separate"/>
        </w:r>
        <w:r w:rsidRPr="002E0DEA" w:rsidDel="00F77545">
          <w:rPr>
            <w:rStyle w:val="Hyperlink"/>
          </w:rPr>
          <w:delText>m73715</w:delText>
        </w:r>
        <w:r w:rsidDel="00F77545">
          <w:fldChar w:fldCharType="end"/>
        </w:r>
        <w:bookmarkStart w:id="340" w:name="_Toc220100151"/>
        <w:bookmarkEnd w:id="340"/>
      </w:del>
    </w:p>
    <w:p w14:paraId="77573CA3" w14:textId="0DE6EE31" w:rsidR="00037FD6" w:rsidDel="00F77545" w:rsidRDefault="00037FD6" w:rsidP="00F77545">
      <w:pPr>
        <w:pStyle w:val="ListParagraph"/>
        <w:widowControl/>
        <w:numPr>
          <w:ilvl w:val="1"/>
          <w:numId w:val="13"/>
        </w:numPr>
        <w:autoSpaceDE/>
        <w:autoSpaceDN/>
        <w:rPr>
          <w:del w:id="341" w:author="Thomas Stockhammer (26-B)" w:date="2026-01-23T22:23:00Z" w16du:dateUtc="2026-01-23T21:23:00Z"/>
          <w:highlight w:val="yellow"/>
        </w:rPr>
      </w:pPr>
      <w:del w:id="342" w:author="Thomas Stockhammer (26-B)" w:date="2026-01-23T22:23:00Z" w16du:dateUtc="2026-01-23T21:23:00Z">
        <w:r w:rsidDel="00F77545">
          <w:rPr>
            <w:highlight w:val="yellow"/>
          </w:rPr>
          <w:delText>At MPEG#152, we received FDIS ballot - successful</w:delText>
        </w:r>
        <w:bookmarkStart w:id="343" w:name="_Toc220100152"/>
        <w:bookmarkEnd w:id="343"/>
      </w:del>
    </w:p>
    <w:p w14:paraId="68BE2F13" w14:textId="64C63570" w:rsidR="00037FD6" w:rsidRPr="008D74B6" w:rsidDel="00F77545" w:rsidRDefault="00037FD6" w:rsidP="00F77545">
      <w:pPr>
        <w:pStyle w:val="ListParagraph"/>
        <w:widowControl/>
        <w:numPr>
          <w:ilvl w:val="1"/>
          <w:numId w:val="13"/>
        </w:numPr>
        <w:autoSpaceDE/>
        <w:autoSpaceDN/>
        <w:rPr>
          <w:del w:id="344" w:author="Thomas Stockhammer (26-B)" w:date="2026-01-23T22:23:00Z" w16du:dateUtc="2026-01-23T21:23:00Z"/>
          <w:highlight w:val="yellow"/>
        </w:rPr>
      </w:pPr>
      <w:del w:id="345" w:author="Thomas Stockhammer (26-B)" w:date="2026-01-23T22:23:00Z" w16du:dateUtc="2026-01-23T21:23:00Z">
        <w:r w:rsidDel="00F77545">
          <w:rPr>
            <w:highlight w:val="yellow"/>
          </w:rPr>
          <w:delText>Some bugfixes are provided with ballot comments: Editors will work with ISO editor to bug fix</w:delText>
        </w:r>
        <w:bookmarkStart w:id="346" w:name="_Toc220100153"/>
        <w:bookmarkEnd w:id="346"/>
      </w:del>
    </w:p>
    <w:p w14:paraId="1D264FFF" w14:textId="5D57E531" w:rsidR="00164E93" w:rsidDel="00F77545" w:rsidRDefault="00037FD6" w:rsidP="0073762B">
      <w:pPr>
        <w:rPr>
          <w:del w:id="347" w:author="Thomas Stockhammer (26-B)" w:date="2026-01-23T22:23:00Z" w16du:dateUtc="2026-01-23T21:23:00Z"/>
        </w:rPr>
      </w:pPr>
      <w:del w:id="348" w:author="Thomas Stockhammer (26-B)" w:date="2026-01-23T22:23:00Z" w16du:dateUtc="2026-01-23T21:23:00Z">
        <w:r w:rsidRPr="008B0EFE" w:rsidDel="00F77545">
          <w:rPr>
            <w:noProof/>
          </w:rPr>
          <w:drawing>
            <wp:inline distT="0" distB="0" distL="0" distR="0" wp14:anchorId="2C25377B" wp14:editId="7EBBD142">
              <wp:extent cx="5727700" cy="2105366"/>
              <wp:effectExtent l="0" t="0" r="6350" b="9525"/>
              <wp:docPr id="1248858110" name="Picture 4"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858110" name="Picture 4" descr="A screenshot of a computer screen&#10;&#10;AI-generated content may be incorrec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2105366"/>
                      </a:xfrm>
                      <a:prstGeom prst="rect">
                        <a:avLst/>
                      </a:prstGeom>
                      <a:noFill/>
                      <a:ln>
                        <a:noFill/>
                      </a:ln>
                    </pic:spPr>
                  </pic:pic>
                </a:graphicData>
              </a:graphic>
            </wp:inline>
          </w:drawing>
        </w:r>
        <w:bookmarkStart w:id="349" w:name="_Toc220100154"/>
        <w:bookmarkEnd w:id="349"/>
      </w:del>
    </w:p>
    <w:p w14:paraId="2A7AC985" w14:textId="23996AFB" w:rsidR="00037FD6" w:rsidDel="00F77545" w:rsidRDefault="00037FD6" w:rsidP="00037FD6">
      <w:pPr>
        <w:pStyle w:val="ListParagraph"/>
        <w:widowControl/>
        <w:numPr>
          <w:ilvl w:val="0"/>
          <w:numId w:val="13"/>
        </w:numPr>
        <w:autoSpaceDE/>
        <w:autoSpaceDN/>
        <w:ind w:left="720"/>
        <w:rPr>
          <w:del w:id="350" w:author="Thomas Stockhammer (26-B)" w:date="2026-01-23T22:23:00Z" w16du:dateUtc="2026-01-23T21:23:00Z"/>
        </w:rPr>
      </w:pPr>
      <w:del w:id="351" w:author="Thomas Stockhammer (26-B)" w:date="2026-01-23T22:23:00Z" w16du:dateUtc="2026-01-23T21:23:00Z">
        <w:r w:rsidRPr="00251957" w:rsidDel="00F77545">
          <w:delText>ISO/IEC DIS 23090-14/AWI Amd 1</w:delText>
        </w:r>
        <w:r w:rsidDel="00F77545">
          <w:delText xml:space="preserve">: </w:delText>
        </w:r>
        <w:r w:rsidRPr="00251957" w:rsidDel="00F77545">
          <w:delText>Information technology — Coded representation of immersive media — Part 14: Scene description — Amendment 1: Support of MPEG-I audio, scene understanding and other extensions</w:delText>
        </w:r>
        <w:bookmarkStart w:id="352" w:name="_Toc220100155"/>
        <w:bookmarkEnd w:id="352"/>
      </w:del>
    </w:p>
    <w:p w14:paraId="4391CCB5" w14:textId="461F5439" w:rsidR="00037FD6" w:rsidDel="00F77545" w:rsidRDefault="00037FD6" w:rsidP="00037FD6">
      <w:pPr>
        <w:pStyle w:val="ListParagraph"/>
        <w:widowControl/>
        <w:numPr>
          <w:ilvl w:val="1"/>
          <w:numId w:val="13"/>
        </w:numPr>
        <w:autoSpaceDE/>
        <w:autoSpaceDN/>
        <w:ind w:left="1440"/>
        <w:rPr>
          <w:del w:id="353" w:author="Thomas Stockhammer (26-B)" w:date="2026-01-23T22:23:00Z" w16du:dateUtc="2026-01-23T21:23:00Z"/>
        </w:rPr>
      </w:pPr>
      <w:del w:id="354" w:author="Thomas Stockhammer (26-B)" w:date="2026-01-23T22:23:00Z" w16du:dateUtc="2026-01-23T21:23:00Z">
        <w:r w:rsidDel="00F77545">
          <w:delText>Editors: Bouazizi Imed Dr, Lelievre Sylvain M.</w:delText>
        </w:r>
        <w:bookmarkStart w:id="355" w:name="_Toc220100156"/>
        <w:bookmarkEnd w:id="355"/>
      </w:del>
    </w:p>
    <w:p w14:paraId="4B6709FB" w14:textId="19E7020B" w:rsidR="00037FD6" w:rsidDel="00F77545" w:rsidRDefault="00037FD6" w:rsidP="00037FD6">
      <w:pPr>
        <w:pStyle w:val="ListParagraph"/>
        <w:widowControl/>
        <w:numPr>
          <w:ilvl w:val="1"/>
          <w:numId w:val="13"/>
        </w:numPr>
        <w:autoSpaceDE/>
        <w:autoSpaceDN/>
        <w:ind w:left="1440"/>
        <w:rPr>
          <w:del w:id="356" w:author="Thomas Stockhammer (26-B)" w:date="2026-01-23T22:23:00Z" w16du:dateUtc="2026-01-23T21:23:00Z"/>
        </w:rPr>
      </w:pPr>
      <w:del w:id="357" w:author="Thomas Stockhammer (26-B)" w:date="2026-01-23T22:23:00Z" w16du:dateUtc="2026-01-23T21:23:00Z">
        <w:r w:rsidRPr="008B2397" w:rsidDel="00F77545">
          <w:delText>https://www.iso.org/standard/</w:delText>
        </w:r>
        <w:r w:rsidDel="00F77545">
          <w:delText>90213</w:delText>
        </w:r>
        <w:r w:rsidRPr="008B2397" w:rsidDel="00F77545">
          <w:delText>.html</w:delText>
        </w:r>
        <w:bookmarkStart w:id="358" w:name="_Toc220100157"/>
        <w:bookmarkEnd w:id="358"/>
      </w:del>
    </w:p>
    <w:p w14:paraId="4AF6ADF0" w14:textId="470BBB74" w:rsidR="00037FD6" w:rsidDel="00F77545" w:rsidRDefault="00037FD6" w:rsidP="00037FD6">
      <w:pPr>
        <w:pStyle w:val="ListParagraph"/>
        <w:widowControl/>
        <w:numPr>
          <w:ilvl w:val="1"/>
          <w:numId w:val="13"/>
        </w:numPr>
        <w:autoSpaceDE/>
        <w:autoSpaceDN/>
        <w:ind w:left="1440"/>
        <w:rPr>
          <w:del w:id="359" w:author="Thomas Stockhammer (26-B)" w:date="2026-01-23T22:23:00Z" w16du:dateUtc="2026-01-23T21:23:00Z"/>
        </w:rPr>
      </w:pPr>
      <w:del w:id="360" w:author="Thomas Stockhammer (26-B)" w:date="2026-01-23T22:23:00Z" w16du:dateUtc="2026-01-23T21:23:00Z">
        <w:r w:rsidDel="00F77545">
          <w:fldChar w:fldCharType="begin"/>
        </w:r>
        <w:r w:rsidDel="00F77545">
          <w:delInstrText>HYPERLINK "https://sd.iso.org/projects/project/90213/overview"</w:delInstrText>
        </w:r>
        <w:r w:rsidDel="00F77545">
          <w:fldChar w:fldCharType="separate"/>
        </w:r>
        <w:r w:rsidRPr="009F01AD" w:rsidDel="00F77545">
          <w:rPr>
            <w:rStyle w:val="Hyperlink"/>
          </w:rPr>
          <w:delText>https://sd.iso.org/projects/project/90213/overview</w:delText>
        </w:r>
        <w:r w:rsidDel="00F77545">
          <w:fldChar w:fldCharType="end"/>
        </w:r>
        <w:bookmarkStart w:id="361" w:name="_Toc220100158"/>
        <w:bookmarkEnd w:id="361"/>
      </w:del>
    </w:p>
    <w:p w14:paraId="747B9C29" w14:textId="6A7F1678" w:rsidR="00037FD6" w:rsidDel="00F77545" w:rsidRDefault="00037FD6" w:rsidP="00037FD6">
      <w:pPr>
        <w:pStyle w:val="ListParagraph"/>
        <w:widowControl/>
        <w:numPr>
          <w:ilvl w:val="1"/>
          <w:numId w:val="13"/>
        </w:numPr>
        <w:autoSpaceDE/>
        <w:autoSpaceDN/>
        <w:ind w:left="1440"/>
        <w:rPr>
          <w:del w:id="362" w:author="Thomas Stockhammer (26-B)" w:date="2026-01-23T22:23:00Z" w16du:dateUtc="2026-01-23T21:23:00Z"/>
          <w:highlight w:val="yellow"/>
        </w:rPr>
      </w:pPr>
      <w:del w:id="363" w:author="Thomas Stockhammer (26-B)" w:date="2026-01-23T22:23:00Z" w16du:dateUtc="2026-01-23T21:23:00Z">
        <w:r w:rsidDel="00F77545">
          <w:rPr>
            <w:highlight w:val="yellow"/>
          </w:rPr>
          <w:delText>DAM/DIS Ballot received during MPEG#152</w:delText>
        </w:r>
        <w:bookmarkStart w:id="364" w:name="_Toc220100159"/>
        <w:bookmarkEnd w:id="364"/>
      </w:del>
    </w:p>
    <w:p w14:paraId="4522D824" w14:textId="6A2213DD" w:rsidR="00037FD6" w:rsidRPr="007662F3" w:rsidDel="00F77545" w:rsidRDefault="00037FD6" w:rsidP="00037FD6">
      <w:pPr>
        <w:pStyle w:val="ListParagraph"/>
        <w:widowControl/>
        <w:numPr>
          <w:ilvl w:val="1"/>
          <w:numId w:val="13"/>
        </w:numPr>
        <w:autoSpaceDE/>
        <w:autoSpaceDN/>
        <w:ind w:left="1440"/>
        <w:rPr>
          <w:del w:id="365" w:author="Thomas Stockhammer (26-B)" w:date="2026-01-23T22:23:00Z" w16du:dateUtc="2026-01-23T21:23:00Z"/>
          <w:highlight w:val="yellow"/>
        </w:rPr>
      </w:pPr>
      <w:del w:id="366" w:author="Thomas Stockhammer (26-B)" w:date="2026-01-23T22:23:00Z" w16du:dateUtc="2026-01-23T21:23:00Z">
        <w:r w:rsidDel="00F77545">
          <w:rPr>
            <w:highlight w:val="yellow"/>
          </w:rPr>
          <w:delText>We will issue draft FDIS.</w:delText>
        </w:r>
        <w:bookmarkStart w:id="367" w:name="_Toc220100160"/>
        <w:bookmarkEnd w:id="367"/>
      </w:del>
    </w:p>
    <w:p w14:paraId="64CAB1AC" w14:textId="7C926449" w:rsidR="00037FD6" w:rsidRPr="00785098" w:rsidDel="00F77545" w:rsidRDefault="00037FD6" w:rsidP="00037FD6">
      <w:pPr>
        <w:pStyle w:val="ListParagraph"/>
        <w:jc w:val="center"/>
        <w:rPr>
          <w:del w:id="368" w:author="Thomas Stockhammer (26-B)" w:date="2026-01-23T22:23:00Z" w16du:dateUtc="2026-01-23T21:23:00Z"/>
          <w:b/>
          <w:bCs/>
        </w:rPr>
      </w:pPr>
      <w:del w:id="369" w:author="Thomas Stockhammer (26-B)" w:date="2026-01-23T22:23:00Z" w16du:dateUtc="2026-01-23T21:23:00Z">
        <w:r w:rsidRPr="007662F3" w:rsidDel="00F77545">
          <w:rPr>
            <w:b/>
            <w:noProof/>
          </w:rPr>
          <w:drawing>
            <wp:inline distT="0" distB="0" distL="0" distR="0" wp14:anchorId="52F44424" wp14:editId="7E0922B2">
              <wp:extent cx="5940425" cy="1846580"/>
              <wp:effectExtent l="0" t="0" r="3175" b="1270"/>
              <wp:docPr id="1942787162"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787162" name="Picture 3" descr="A screenshot of a computer&#10;&#10;AI-generated content may be incorr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1846580"/>
                      </a:xfrm>
                      <a:prstGeom prst="rect">
                        <a:avLst/>
                      </a:prstGeom>
                      <a:noFill/>
                      <a:ln>
                        <a:noFill/>
                      </a:ln>
                    </pic:spPr>
                  </pic:pic>
                </a:graphicData>
              </a:graphic>
            </wp:inline>
          </w:drawing>
        </w:r>
        <w:bookmarkStart w:id="370" w:name="_Toc220100161"/>
        <w:bookmarkEnd w:id="370"/>
      </w:del>
    </w:p>
    <w:p w14:paraId="4F0EF018" w14:textId="2245B41D" w:rsidR="00037FD6" w:rsidRPr="002E0DEA" w:rsidDel="00F77545" w:rsidRDefault="00037FD6" w:rsidP="00037FD6">
      <w:pPr>
        <w:pStyle w:val="ListParagraph"/>
        <w:widowControl/>
        <w:numPr>
          <w:ilvl w:val="0"/>
          <w:numId w:val="13"/>
        </w:numPr>
        <w:autoSpaceDE/>
        <w:autoSpaceDN/>
        <w:ind w:left="720"/>
        <w:rPr>
          <w:del w:id="371" w:author="Thomas Stockhammer (26-B)" w:date="2026-01-23T22:23:00Z" w16du:dateUtc="2026-01-23T21:23:00Z"/>
          <w:highlight w:val="yellow"/>
        </w:rPr>
      </w:pPr>
      <w:del w:id="372" w:author="Thomas Stockhammer (26-B)" w:date="2026-01-23T22:23:00Z" w16du:dateUtc="2026-01-23T21:23:00Z">
        <w:r w:rsidRPr="002E0DEA" w:rsidDel="00F77545">
          <w:rPr>
            <w:highlight w:val="yellow"/>
          </w:rPr>
          <w:delText>Amd/2 Draft request</w:delText>
        </w:r>
        <w:r w:rsidDel="00F77545">
          <w:rPr>
            <w:highlight w:val="yellow"/>
          </w:rPr>
          <w:delText xml:space="preserve"> produced at MPEG#151 – not progressed MPEG#152</w:delText>
        </w:r>
        <w:bookmarkStart w:id="373" w:name="_Toc220100162"/>
        <w:bookmarkEnd w:id="373"/>
      </w:del>
    </w:p>
    <w:p w14:paraId="0B1DB60B" w14:textId="03C10742" w:rsidR="00037FD6" w:rsidDel="00F77545" w:rsidRDefault="00037FD6" w:rsidP="00037FD6">
      <w:pPr>
        <w:pStyle w:val="ListParagraph"/>
        <w:widowControl/>
        <w:numPr>
          <w:ilvl w:val="0"/>
          <w:numId w:val="13"/>
        </w:numPr>
        <w:autoSpaceDE/>
        <w:autoSpaceDN/>
        <w:ind w:left="720"/>
        <w:rPr>
          <w:del w:id="374" w:author="Thomas Stockhammer (26-B)" w:date="2026-01-23T22:23:00Z" w16du:dateUtc="2026-01-23T21:23:00Z"/>
        </w:rPr>
      </w:pPr>
      <w:del w:id="375" w:author="Thomas Stockhammer (26-B)" w:date="2026-01-23T22:23:00Z" w16du:dateUtc="2026-01-23T21:23:00Z">
        <w:r w:rsidDel="00F77545">
          <w:delText xml:space="preserve">ISO/IEC 23090-24 Information technology — Coded representation of immersive media — Part 24: </w:delText>
        </w:r>
        <w:r w:rsidRPr="007E0EA9" w:rsidDel="00F77545">
          <w:delText>Conformance and reference software for scene description — Amendment 1: Conformance and reference software for scene description on haptics, augmented reality, avatars, interactivity and lighting</w:delText>
        </w:r>
        <w:bookmarkStart w:id="376" w:name="_Toc220100163"/>
        <w:bookmarkEnd w:id="376"/>
      </w:del>
    </w:p>
    <w:p w14:paraId="0DDD7800" w14:textId="1F71A7D8" w:rsidR="00037FD6" w:rsidDel="00F77545" w:rsidRDefault="00037FD6" w:rsidP="00037FD6">
      <w:pPr>
        <w:pStyle w:val="ListParagraph"/>
        <w:widowControl/>
        <w:numPr>
          <w:ilvl w:val="1"/>
          <w:numId w:val="13"/>
        </w:numPr>
        <w:autoSpaceDE/>
        <w:autoSpaceDN/>
        <w:ind w:left="1440"/>
        <w:rPr>
          <w:del w:id="377" w:author="Thomas Stockhammer (26-B)" w:date="2026-01-23T22:23:00Z" w16du:dateUtc="2026-01-23T21:23:00Z"/>
        </w:rPr>
      </w:pPr>
      <w:del w:id="378" w:author="Thomas Stockhammer (26-B)" w:date="2026-01-23T22:23:00Z" w16du:dateUtc="2026-01-23T21:23:00Z">
        <w:r w:rsidDel="00F77545">
          <w:delText xml:space="preserve">Editors: Imed Bouazizi, </w:delText>
        </w:r>
        <w:r w:rsidRPr="00A51E00" w:rsidDel="00F77545">
          <w:delText xml:space="preserve">Gurdeep Singh Bhullar </w:delText>
        </w:r>
        <w:bookmarkStart w:id="379" w:name="_Toc220100164"/>
        <w:bookmarkEnd w:id="379"/>
      </w:del>
    </w:p>
    <w:p w14:paraId="04514DBA" w14:textId="60B3B282" w:rsidR="00037FD6" w:rsidDel="00F77545" w:rsidRDefault="00037FD6" w:rsidP="00037FD6">
      <w:pPr>
        <w:pStyle w:val="ListParagraph"/>
        <w:widowControl/>
        <w:numPr>
          <w:ilvl w:val="1"/>
          <w:numId w:val="13"/>
        </w:numPr>
        <w:autoSpaceDE/>
        <w:autoSpaceDN/>
        <w:ind w:left="1440"/>
        <w:rPr>
          <w:del w:id="380" w:author="Thomas Stockhammer (26-B)" w:date="2026-01-23T22:23:00Z" w16du:dateUtc="2026-01-23T21:23:00Z"/>
        </w:rPr>
      </w:pPr>
      <w:del w:id="381" w:author="Thomas Stockhammer (26-B)" w:date="2026-01-23T22:23:00Z" w16du:dateUtc="2026-01-23T21:23:00Z">
        <w:r w:rsidRPr="00A51E00" w:rsidDel="00F77545">
          <w:delText>https://www.iso.org/standard/87584.html</w:delText>
        </w:r>
        <w:bookmarkStart w:id="382" w:name="_Toc220100165"/>
        <w:bookmarkEnd w:id="382"/>
      </w:del>
    </w:p>
    <w:p w14:paraId="3E1F951D" w14:textId="7E668707" w:rsidR="00037FD6" w:rsidDel="00F77545" w:rsidRDefault="00037FD6" w:rsidP="00037FD6">
      <w:pPr>
        <w:pStyle w:val="ListParagraph"/>
        <w:widowControl/>
        <w:numPr>
          <w:ilvl w:val="1"/>
          <w:numId w:val="13"/>
        </w:numPr>
        <w:autoSpaceDE/>
        <w:autoSpaceDN/>
        <w:ind w:left="1440"/>
        <w:rPr>
          <w:del w:id="383" w:author="Thomas Stockhammer (26-B)" w:date="2026-01-23T22:23:00Z" w16du:dateUtc="2026-01-23T21:23:00Z"/>
        </w:rPr>
      </w:pPr>
      <w:del w:id="384" w:author="Thomas Stockhammer (26-B)" w:date="2026-01-23T22:23:00Z" w16du:dateUtc="2026-01-23T21:23:00Z">
        <w:r w:rsidDel="00F77545">
          <w:fldChar w:fldCharType="begin"/>
        </w:r>
        <w:r w:rsidDel="00F77545">
          <w:delInstrText>HYPERLINK "https://sd.iso.org/projects/project/87584/overview"</w:delInstrText>
        </w:r>
        <w:r w:rsidDel="00F77545">
          <w:fldChar w:fldCharType="separate"/>
        </w:r>
        <w:r w:rsidRPr="009E6F72" w:rsidDel="00F77545">
          <w:rPr>
            <w:rStyle w:val="Hyperlink"/>
          </w:rPr>
          <w:delText>https://sd.iso.org/projects/project/87584/overview</w:delText>
        </w:r>
        <w:r w:rsidDel="00F77545">
          <w:fldChar w:fldCharType="end"/>
        </w:r>
        <w:bookmarkStart w:id="385" w:name="_Toc220100166"/>
        <w:bookmarkEnd w:id="385"/>
      </w:del>
    </w:p>
    <w:p w14:paraId="5CA84A62" w14:textId="2B3D0E7B" w:rsidR="00037FD6" w:rsidDel="00F77545" w:rsidRDefault="00037FD6" w:rsidP="00037FD6">
      <w:pPr>
        <w:pStyle w:val="ListParagraph"/>
        <w:widowControl/>
        <w:numPr>
          <w:ilvl w:val="1"/>
          <w:numId w:val="13"/>
        </w:numPr>
        <w:autoSpaceDE/>
        <w:autoSpaceDN/>
        <w:ind w:left="1440"/>
        <w:rPr>
          <w:del w:id="386" w:author="Thomas Stockhammer (26-B)" w:date="2026-01-23T22:23:00Z" w16du:dateUtc="2026-01-23T21:23:00Z"/>
          <w:highlight w:val="yellow"/>
        </w:rPr>
      </w:pPr>
      <w:del w:id="387" w:author="Thomas Stockhammer (26-B)" w:date="2026-01-23T22:23:00Z" w16du:dateUtc="2026-01-23T21:23:00Z">
        <w:r w:rsidDel="00F77545">
          <w:rPr>
            <w:highlight w:val="yellow"/>
          </w:rPr>
          <w:delText>DIS produced at MPEG#151</w:delText>
        </w:r>
        <w:bookmarkStart w:id="388" w:name="_Toc220100167"/>
        <w:bookmarkEnd w:id="388"/>
      </w:del>
    </w:p>
    <w:p w14:paraId="1E50483B" w14:textId="1168B862" w:rsidR="00037FD6" w:rsidDel="00F77545" w:rsidRDefault="00037FD6" w:rsidP="00037FD6">
      <w:pPr>
        <w:pStyle w:val="ListParagraph"/>
        <w:widowControl/>
        <w:numPr>
          <w:ilvl w:val="1"/>
          <w:numId w:val="13"/>
        </w:numPr>
        <w:autoSpaceDE/>
        <w:autoSpaceDN/>
        <w:ind w:left="1440"/>
        <w:rPr>
          <w:del w:id="389" w:author="Thomas Stockhammer (26-B)" w:date="2026-01-23T22:23:00Z" w16du:dateUtc="2026-01-23T21:23:00Z"/>
          <w:highlight w:val="yellow"/>
        </w:rPr>
      </w:pPr>
      <w:del w:id="390" w:author="Thomas Stockhammer (26-B)" w:date="2026-01-23T22:23:00Z" w16du:dateUtc="2026-01-23T21:23:00Z">
        <w:r w:rsidDel="00F77545">
          <w:rPr>
            <w:highlight w:val="yellow"/>
          </w:rPr>
          <w:delText>Potential improvements at MPEG#152</w:delText>
        </w:r>
        <w:bookmarkStart w:id="391" w:name="_Toc220100168"/>
        <w:bookmarkEnd w:id="391"/>
      </w:del>
    </w:p>
    <w:p w14:paraId="3F3A6B11" w14:textId="47A5A15C" w:rsidR="00037FD6" w:rsidRPr="00D30190" w:rsidDel="00F77545" w:rsidRDefault="00037FD6" w:rsidP="00037FD6">
      <w:pPr>
        <w:pStyle w:val="ListParagraph"/>
        <w:widowControl/>
        <w:numPr>
          <w:ilvl w:val="1"/>
          <w:numId w:val="13"/>
        </w:numPr>
        <w:autoSpaceDE/>
        <w:autoSpaceDN/>
        <w:ind w:left="1440"/>
        <w:rPr>
          <w:del w:id="392" w:author="Thomas Stockhammer (26-B)" w:date="2026-01-23T22:23:00Z" w16du:dateUtc="2026-01-23T21:23:00Z"/>
          <w:highlight w:val="yellow"/>
        </w:rPr>
      </w:pPr>
      <w:del w:id="393" w:author="Thomas Stockhammer (26-B)" w:date="2026-01-23T22:23:00Z" w16du:dateUtc="2026-01-23T21:23:00Z">
        <w:r w:rsidDel="00F77545">
          <w:rPr>
            <w:highlight w:val="yellow"/>
          </w:rPr>
          <w:delText>DIS registered, expect ballot comments for MPEG#153.</w:delText>
        </w:r>
        <w:bookmarkStart w:id="394" w:name="_Toc220100169"/>
        <w:bookmarkEnd w:id="394"/>
      </w:del>
    </w:p>
    <w:p w14:paraId="3F2A405F" w14:textId="10DB70A2" w:rsidR="00037FD6" w:rsidRPr="00251957" w:rsidDel="00F77545" w:rsidRDefault="00037FD6" w:rsidP="00037FD6">
      <w:pPr>
        <w:pStyle w:val="ListParagraph"/>
        <w:rPr>
          <w:del w:id="395" w:author="Thomas Stockhammer (26-B)" w:date="2026-01-23T22:23:00Z" w16du:dateUtc="2026-01-23T21:23:00Z"/>
          <w:b/>
          <w:bCs/>
        </w:rPr>
      </w:pPr>
      <w:del w:id="396" w:author="Thomas Stockhammer (26-B)" w:date="2026-01-23T22:23:00Z" w16du:dateUtc="2026-01-23T21:23:00Z">
        <w:r w:rsidRPr="007662F3" w:rsidDel="00F77545">
          <w:rPr>
            <w:b/>
            <w:noProof/>
          </w:rPr>
          <w:drawing>
            <wp:inline distT="0" distB="0" distL="0" distR="0" wp14:anchorId="5DBC481B" wp14:editId="134643B2">
              <wp:extent cx="5940425" cy="2694305"/>
              <wp:effectExtent l="0" t="0" r="3175" b="0"/>
              <wp:docPr id="1600640880"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640880" name="Picture 2" descr="A screenshot of a computer&#10;&#10;AI-generated content may b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694305"/>
                      </a:xfrm>
                      <a:prstGeom prst="rect">
                        <a:avLst/>
                      </a:prstGeom>
                      <a:noFill/>
                      <a:ln>
                        <a:noFill/>
                      </a:ln>
                    </pic:spPr>
                  </pic:pic>
                </a:graphicData>
              </a:graphic>
            </wp:inline>
          </w:drawing>
        </w:r>
        <w:bookmarkStart w:id="397" w:name="_Toc220100170"/>
        <w:bookmarkEnd w:id="397"/>
      </w:del>
    </w:p>
    <w:p w14:paraId="61D7AAAC" w14:textId="767FA2DE" w:rsidR="00164E93" w:rsidDel="00F77545" w:rsidRDefault="00164E93" w:rsidP="0073762B">
      <w:pPr>
        <w:rPr>
          <w:del w:id="398" w:author="Thomas Stockhammer (26-B)" w:date="2026-01-23T22:23:00Z" w16du:dateUtc="2026-01-23T21:23:00Z"/>
        </w:rPr>
      </w:pPr>
      <w:del w:id="399" w:author="Thomas Stockhammer (26-B)" w:date="2026-01-23T22:23:00Z" w16du:dateUtc="2026-01-23T21:23:00Z">
        <w:r w:rsidDel="00F77545">
          <w:delText xml:space="preserve">ISO/IEC 23090-24 Information technology — Coded representation of immersive media — Part 24: </w:delText>
        </w:r>
        <w:r w:rsidRPr="007E0EA9" w:rsidDel="00F77545">
          <w:delText>Conformance and reference software for scene description — Amendment 1: Conformance and reference software for scene description on haptics, augmented reality, avatars, interactivity and lighting</w:delText>
        </w:r>
        <w:bookmarkStart w:id="400" w:name="_Toc220100171"/>
        <w:bookmarkEnd w:id="400"/>
      </w:del>
    </w:p>
    <w:p w14:paraId="29BB7BCD" w14:textId="3D6CB0E0" w:rsidR="00164E93" w:rsidDel="00F77545" w:rsidRDefault="00164E93" w:rsidP="0073762B">
      <w:pPr>
        <w:ind w:left="720"/>
        <w:rPr>
          <w:del w:id="401" w:author="Thomas Stockhammer (26-B)" w:date="2026-01-23T22:23:00Z" w16du:dateUtc="2026-01-23T21:23:00Z"/>
        </w:rPr>
      </w:pPr>
      <w:del w:id="402" w:author="Thomas Stockhammer (26-B)" w:date="2026-01-23T22:23:00Z" w16du:dateUtc="2026-01-23T21:23:00Z">
        <w:r w:rsidDel="00F77545">
          <w:delText xml:space="preserve">Editors: Imed Bouazizi, </w:delText>
        </w:r>
        <w:r w:rsidRPr="00A51E00" w:rsidDel="00F77545">
          <w:delText xml:space="preserve">Gurdeep Singh Bhullar </w:delText>
        </w:r>
        <w:bookmarkStart w:id="403" w:name="_Toc220100172"/>
        <w:bookmarkEnd w:id="403"/>
      </w:del>
    </w:p>
    <w:p w14:paraId="18892FDB" w14:textId="291F8760" w:rsidR="00164E93" w:rsidDel="00F77545" w:rsidRDefault="00164E93" w:rsidP="0073762B">
      <w:pPr>
        <w:ind w:left="720"/>
        <w:rPr>
          <w:del w:id="404" w:author="Thomas Stockhammer (26-B)" w:date="2026-01-23T22:23:00Z" w16du:dateUtc="2026-01-23T21:23:00Z"/>
        </w:rPr>
      </w:pPr>
      <w:del w:id="405" w:author="Thomas Stockhammer (26-B)" w:date="2026-01-23T22:23:00Z" w16du:dateUtc="2026-01-23T21:23:00Z">
        <w:r w:rsidRPr="00A51E00" w:rsidDel="00F77545">
          <w:delText>https://www.iso.org/standard/87584.html</w:delText>
        </w:r>
        <w:bookmarkStart w:id="406" w:name="_Toc220100173"/>
        <w:bookmarkEnd w:id="406"/>
      </w:del>
    </w:p>
    <w:p w14:paraId="61FDA9DE" w14:textId="57B51D9F" w:rsidR="00164E93" w:rsidDel="00F77545" w:rsidRDefault="00164E93" w:rsidP="0073762B">
      <w:pPr>
        <w:ind w:left="720"/>
        <w:rPr>
          <w:del w:id="407" w:author="Thomas Stockhammer (26-B)" w:date="2026-01-23T22:23:00Z" w16du:dateUtc="2026-01-23T21:23:00Z"/>
        </w:rPr>
      </w:pPr>
      <w:del w:id="408" w:author="Thomas Stockhammer (26-B)" w:date="2026-01-23T22:23:00Z" w16du:dateUtc="2026-01-23T21:23:00Z">
        <w:r w:rsidDel="00F77545">
          <w:fldChar w:fldCharType="begin"/>
        </w:r>
        <w:r w:rsidDel="00F77545">
          <w:delInstrText>HYPERLINK "https://sd.iso.org/projects/project/87584/overview"</w:delInstrText>
        </w:r>
        <w:r w:rsidDel="00F77545">
          <w:fldChar w:fldCharType="separate"/>
        </w:r>
        <w:r w:rsidRPr="009E6F72" w:rsidDel="00F77545">
          <w:rPr>
            <w:rStyle w:val="Hyperlink"/>
          </w:rPr>
          <w:delText>https://sd.iso.org/projects/project/87584/overview</w:delText>
        </w:r>
        <w:r w:rsidDel="00F77545">
          <w:fldChar w:fldCharType="end"/>
        </w:r>
        <w:bookmarkStart w:id="409" w:name="_Toc220100174"/>
        <w:bookmarkEnd w:id="409"/>
      </w:del>
    </w:p>
    <w:p w14:paraId="10FB6C30" w14:textId="22FA7E81" w:rsidR="00D25D16" w:rsidDel="00F77545" w:rsidRDefault="00C25B2F" w:rsidP="00037FD6">
      <w:pPr>
        <w:ind w:left="720"/>
        <w:rPr>
          <w:del w:id="410" w:author="Thomas Stockhammer (26-B)" w:date="2026-01-23T22:23:00Z" w16du:dateUtc="2026-01-23T21:23:00Z"/>
        </w:rPr>
      </w:pPr>
      <w:del w:id="411" w:author="Thomas Stockhammer (26-B)" w:date="2026-01-23T22:23:00Z" w16du:dateUtc="2026-01-23T21:23:00Z">
        <w:r w:rsidDel="00F77545">
          <w:rPr>
            <w:highlight w:val="yellow"/>
          </w:rPr>
          <w:delText>DIS Issued from MPEG#151</w:delText>
        </w:r>
        <w:bookmarkStart w:id="412" w:name="_Toc220100175"/>
        <w:bookmarkEnd w:id="412"/>
      </w:del>
    </w:p>
    <w:p w14:paraId="302ACE06" w14:textId="7BCA87E0" w:rsidR="00634ECB" w:rsidRDefault="00634ECB">
      <w:pPr>
        <w:pStyle w:val="Heading1"/>
        <w:keepNext/>
        <w:widowControl/>
        <w:numPr>
          <w:ilvl w:val="0"/>
          <w:numId w:val="1"/>
        </w:numPr>
        <w:autoSpaceDE/>
        <w:autoSpaceDN/>
        <w:spacing w:before="240" w:after="60"/>
        <w:jc w:val="both"/>
      </w:pPr>
      <w:bookmarkStart w:id="413" w:name="_Toc185248542"/>
      <w:bookmarkStart w:id="414" w:name="_Toc185248543"/>
      <w:bookmarkStart w:id="415" w:name="_Toc185248544"/>
      <w:bookmarkStart w:id="416" w:name="_Toc185248545"/>
      <w:bookmarkStart w:id="417" w:name="_Toc185248546"/>
      <w:bookmarkStart w:id="418" w:name="_Toc185248547"/>
      <w:bookmarkStart w:id="419" w:name="_Toc185248548"/>
      <w:bookmarkStart w:id="420" w:name="_Toc185248549"/>
      <w:bookmarkStart w:id="421" w:name="_Toc185248550"/>
      <w:bookmarkStart w:id="422" w:name="_Toc185248551"/>
      <w:bookmarkStart w:id="423" w:name="_Toc185248552"/>
      <w:bookmarkStart w:id="424" w:name="_Toc185248553"/>
      <w:bookmarkStart w:id="425" w:name="_Toc185248554"/>
      <w:bookmarkStart w:id="426" w:name="_Toc185248555"/>
      <w:bookmarkStart w:id="427" w:name="_Toc185248556"/>
      <w:bookmarkStart w:id="428" w:name="_Toc185248557"/>
      <w:bookmarkStart w:id="429" w:name="_Toc185248558"/>
      <w:bookmarkStart w:id="430" w:name="_Toc185248559"/>
      <w:bookmarkStart w:id="431" w:name="_Toc185248560"/>
      <w:bookmarkStart w:id="432" w:name="_Toc185248561"/>
      <w:bookmarkStart w:id="433" w:name="_Toc185248562"/>
      <w:bookmarkStart w:id="434" w:name="_Toc185248563"/>
      <w:bookmarkStart w:id="435" w:name="_Toc185248564"/>
      <w:bookmarkStart w:id="436" w:name="_Toc165311277"/>
      <w:bookmarkStart w:id="437" w:name="_Toc165311331"/>
      <w:bookmarkStart w:id="438" w:name="_Toc165311387"/>
      <w:bookmarkStart w:id="439" w:name="_Toc165311278"/>
      <w:bookmarkStart w:id="440" w:name="_Toc165311332"/>
      <w:bookmarkStart w:id="441" w:name="_Toc165311388"/>
      <w:bookmarkStart w:id="442" w:name="_Toc165311279"/>
      <w:bookmarkStart w:id="443" w:name="_Toc165311333"/>
      <w:bookmarkStart w:id="444" w:name="_Toc165311389"/>
      <w:bookmarkStart w:id="445" w:name="_Toc165311280"/>
      <w:bookmarkStart w:id="446" w:name="_Toc165311334"/>
      <w:bookmarkStart w:id="447" w:name="_Toc165311390"/>
      <w:bookmarkStart w:id="448" w:name="_Toc165311281"/>
      <w:bookmarkStart w:id="449" w:name="_Toc165311335"/>
      <w:bookmarkStart w:id="450" w:name="_Toc165311391"/>
      <w:bookmarkStart w:id="451" w:name="_Toc165311282"/>
      <w:bookmarkStart w:id="452" w:name="_Toc165311336"/>
      <w:bookmarkStart w:id="453" w:name="_Toc165311392"/>
      <w:bookmarkStart w:id="454" w:name="_Toc165311283"/>
      <w:bookmarkStart w:id="455" w:name="_Toc165311337"/>
      <w:bookmarkStart w:id="456" w:name="_Toc165311393"/>
      <w:bookmarkStart w:id="457" w:name="_Toc165311284"/>
      <w:bookmarkStart w:id="458" w:name="_Toc165311338"/>
      <w:bookmarkStart w:id="459" w:name="_Toc165311394"/>
      <w:bookmarkStart w:id="460" w:name="_Toc165311285"/>
      <w:bookmarkStart w:id="461" w:name="_Toc165311339"/>
      <w:bookmarkStart w:id="462" w:name="_Toc165311395"/>
      <w:bookmarkStart w:id="463" w:name="_Toc165311286"/>
      <w:bookmarkStart w:id="464" w:name="_Toc165311340"/>
      <w:bookmarkStart w:id="465" w:name="_Toc165311396"/>
      <w:bookmarkStart w:id="466" w:name="_Toc165311287"/>
      <w:bookmarkStart w:id="467" w:name="_Toc165311341"/>
      <w:bookmarkStart w:id="468" w:name="_Toc165311397"/>
      <w:bookmarkStart w:id="469" w:name="_Toc165311288"/>
      <w:bookmarkStart w:id="470" w:name="_Toc165311342"/>
      <w:bookmarkStart w:id="471" w:name="_Toc165311398"/>
      <w:bookmarkStart w:id="472" w:name="_Toc165311289"/>
      <w:bookmarkStart w:id="473" w:name="_Toc165311343"/>
      <w:bookmarkStart w:id="474" w:name="_Toc165311399"/>
      <w:bookmarkStart w:id="475" w:name="_Toc165311290"/>
      <w:bookmarkStart w:id="476" w:name="_Toc165311344"/>
      <w:bookmarkStart w:id="477" w:name="_Toc165311400"/>
      <w:bookmarkStart w:id="478" w:name="_Toc165311291"/>
      <w:bookmarkStart w:id="479" w:name="_Toc165311345"/>
      <w:bookmarkStart w:id="480" w:name="_Toc165311401"/>
      <w:bookmarkStart w:id="481" w:name="_Toc165311292"/>
      <w:bookmarkStart w:id="482" w:name="_Toc165311346"/>
      <w:bookmarkStart w:id="483" w:name="_Toc165311402"/>
      <w:bookmarkStart w:id="484" w:name="_Toc165311293"/>
      <w:bookmarkStart w:id="485" w:name="_Toc165311347"/>
      <w:bookmarkStart w:id="486" w:name="_Toc165311403"/>
      <w:bookmarkStart w:id="487" w:name="_Toc165311294"/>
      <w:bookmarkStart w:id="488" w:name="_Toc165311348"/>
      <w:bookmarkStart w:id="489" w:name="_Toc165311404"/>
      <w:bookmarkStart w:id="490" w:name="_Toc165311295"/>
      <w:bookmarkStart w:id="491" w:name="_Toc165311349"/>
      <w:bookmarkStart w:id="492" w:name="_Toc165311405"/>
      <w:bookmarkStart w:id="493" w:name="_Toc125348021"/>
      <w:bookmarkStart w:id="494" w:name="_Toc125348022"/>
      <w:bookmarkStart w:id="495" w:name="_Toc125348023"/>
      <w:bookmarkStart w:id="496" w:name="_Toc125348024"/>
      <w:bookmarkStart w:id="497" w:name="_Toc125348025"/>
      <w:bookmarkStart w:id="498" w:name="_Toc125348026"/>
      <w:bookmarkStart w:id="499" w:name="_Toc125348027"/>
      <w:bookmarkStart w:id="500" w:name="_Toc125348028"/>
      <w:bookmarkStart w:id="501" w:name="_Toc125348029"/>
      <w:bookmarkStart w:id="502" w:name="_Toc220100176"/>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t>Extending Khronos glTF2.0</w:t>
      </w:r>
      <w:bookmarkEnd w:id="502"/>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503" w:name="_Toc220100177"/>
      <w:r w:rsidRPr="00EC3B8C">
        <w:t>General</w:t>
      </w:r>
      <w:bookmarkEnd w:id="503"/>
    </w:p>
    <w:p w14:paraId="14D9CB0A" w14:textId="677716AC"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5" w:history="1">
        <w:r w:rsidRPr="00A45DDD">
          <w:rPr>
            <w:rStyle w:val="Hyperlink"/>
            <w:rFonts w:cstheme="minorHAnsi"/>
          </w:rPr>
          <w:t>https://github.com/KhronosGroup/glTF/blob/master/specification/2.0/README.md</w:t>
        </w:r>
      </w:hyperlink>
    </w:p>
    <w:p w14:paraId="024EED2B" w14:textId="34B481FD"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26" w:anchor="specifying-extensions" w:history="1">
        <w:r w:rsidRPr="00A45DDD">
          <w:rPr>
            <w:rStyle w:val="Hyperlink"/>
            <w:rFonts w:eastAsia="Times New Roman" w:cstheme="minorHAnsi"/>
            <w:lang w:val="en-GB" w:eastAsia="de-DE"/>
          </w:rPr>
          <w:t>https://github.com/KhronosGroup/glTF/blob/master/specification/2.0/README.md#specify</w:t>
        </w:r>
        <w:r w:rsidRPr="00A45DDD">
          <w:rPr>
            <w:rStyle w:val="Hyperlink"/>
            <w:rFonts w:eastAsia="Times New Roman" w:cstheme="minorHAnsi"/>
            <w:lang w:val="en-GB" w:eastAsia="de-DE"/>
          </w:rPr>
          <w:lastRenderedPageBreak/>
          <w:t>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27"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6732921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28"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6233CF96"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29"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del w:id="504" w:author="Thomas Stockhammer (26-B)" w:date="2026-01-23T22:24:00Z" w16du:dateUtc="2026-01-23T21:24:00Z">
        <w:r w:rsidDel="00F77545">
          <w:rPr>
            <w:rFonts w:asciiTheme="minorHAnsi" w:eastAsia="Times New Roman" w:hAnsiTheme="minorHAnsi" w:cstheme="minorHAnsi"/>
            <w:lang w:val="en-GB" w:eastAsia="de-DE"/>
          </w:rPr>
          <w:delText xml:space="preserve">MPEG </w:delText>
        </w:r>
        <w:r w:rsidRPr="00762BD2" w:rsidDel="00F77545">
          <w:rPr>
            <w:rFonts w:asciiTheme="minorHAnsi" w:eastAsia="Times New Roman" w:hAnsiTheme="minorHAnsi" w:cstheme="minorHAnsi"/>
            <w:lang w:val="en-GB" w:eastAsia="de-DE"/>
          </w:rPr>
          <w:delText xml:space="preserve">convenor, the </w:delText>
        </w:r>
      </w:del>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w:t>
      </w:r>
      <w:del w:id="505" w:author="Thomas Stockhammer (26-B)" w:date="2026-01-23T22:24:00Z" w16du:dateUtc="2026-01-23T21:24:00Z">
        <w:r w:rsidRPr="00762BD2" w:rsidDel="00F77545">
          <w:rPr>
            <w:rFonts w:asciiTheme="minorHAnsi" w:eastAsia="Times New Roman" w:hAnsiTheme="minorHAnsi" w:cstheme="minorHAnsi"/>
            <w:lang w:val="en-GB" w:eastAsia="de-DE"/>
          </w:rPr>
          <w:delText xml:space="preserve">chair </w:delText>
        </w:r>
      </w:del>
      <w:ins w:id="506" w:author="Thomas Stockhammer (26-B)" w:date="2026-01-23T22:24:00Z" w16du:dateUtc="2026-01-23T21:24:00Z">
        <w:r w:rsidR="00F77545">
          <w:rPr>
            <w:rFonts w:asciiTheme="minorHAnsi" w:eastAsia="Times New Roman" w:hAnsiTheme="minorHAnsi" w:cstheme="minorHAnsi"/>
            <w:lang w:val="en-GB" w:eastAsia="de-DE"/>
          </w:rPr>
          <w:t>convenor</w:t>
        </w:r>
        <w:r w:rsidR="00F77545" w:rsidRPr="00762BD2">
          <w:rPr>
            <w:rFonts w:asciiTheme="minorHAnsi" w:eastAsia="Times New Roman" w:hAnsiTheme="minorHAnsi" w:cstheme="minorHAnsi"/>
            <w:lang w:val="en-GB" w:eastAsia="de-DE"/>
          </w:rPr>
          <w:t xml:space="preserve"> </w:t>
        </w:r>
      </w:ins>
      <w:r w:rsidRPr="00762BD2">
        <w:rPr>
          <w:rFonts w:asciiTheme="minorHAnsi" w:eastAsia="Times New Roman" w:hAnsiTheme="minorHAnsi" w:cstheme="minorHAnsi"/>
          <w:lang w:val="en-GB" w:eastAsia="de-DE"/>
        </w:rPr>
        <w:t xml:space="preserve">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507" w:name="_Toc220100178"/>
      <w:r>
        <w:t xml:space="preserve">Template for </w:t>
      </w:r>
      <w:r w:rsidR="00634ECB" w:rsidRPr="00EC3B8C">
        <w:t>MPEG Extensions submitted to Khronos</w:t>
      </w:r>
      <w:bookmarkEnd w:id="507"/>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0C2F01B"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0"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Written against the glTF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3288E0E3"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1"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4BA01FDC" w:rsidR="006D75D3" w:rsidRPr="005529B1" w:rsidRDefault="006D75D3" w:rsidP="005529B1">
      <w:pPr>
        <w:numPr>
          <w:ilvl w:val="1"/>
          <w:numId w:val="3"/>
        </w:numPr>
        <w:shd w:val="clear" w:color="auto" w:fill="FFFFFF"/>
        <w:rPr>
          <w:rFonts w:cstheme="minorHAnsi"/>
          <w:color w:val="24292F"/>
          <w:sz w:val="22"/>
          <w:szCs w:val="22"/>
        </w:rPr>
      </w:pPr>
      <w:hyperlink r:id="rId32" w:history="1">
        <w:r w:rsidRPr="005529B1">
          <w:rPr>
            <w:rStyle w:val="Hyperlink"/>
            <w:rFonts w:cstheme="minorHAnsi"/>
            <w:sz w:val="22"/>
            <w:szCs w:val="22"/>
          </w:rPr>
          <w:t>ISO/IEC FDIS 23090-14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14: Scene Description</w:t>
      </w:r>
    </w:p>
    <w:p w14:paraId="2D09608E" w14:textId="01B51FE7" w:rsidR="006D75D3" w:rsidRDefault="006D75D3" w:rsidP="006D75D3">
      <w:pPr>
        <w:numPr>
          <w:ilvl w:val="1"/>
          <w:numId w:val="3"/>
        </w:numPr>
        <w:shd w:val="clear" w:color="auto" w:fill="FFFFFF"/>
        <w:rPr>
          <w:rFonts w:cstheme="minorHAnsi"/>
          <w:color w:val="24292F"/>
          <w:sz w:val="22"/>
          <w:szCs w:val="22"/>
        </w:rPr>
      </w:pPr>
      <w:hyperlink r:id="rId33" w:history="1">
        <w:r w:rsidRPr="005529B1">
          <w:rPr>
            <w:rStyle w:val="Hyperlink"/>
            <w:rFonts w:cstheme="minorHAnsi"/>
            <w:sz w:val="22"/>
            <w:szCs w:val="22"/>
          </w:rPr>
          <w:t>ISO/IEC WD 23090-24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24: Conformance and Reference Software for Scene Description for MPEG Media</w:t>
      </w:r>
    </w:p>
    <w:p w14:paraId="6B2340AC" w14:textId="308D6253"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lastRenderedPageBreak/>
        <w:t xml:space="preserve">Comments may be submitted here: </w:t>
      </w:r>
      <w:hyperlink r:id="rId34"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5C3890F6"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35"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36"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1A8AA708" w:rsidR="005F4B08" w:rsidRDefault="005F4B08" w:rsidP="00F77545">
      <w:pPr>
        <w:shd w:val="clear" w:color="auto" w:fill="FFFFFF"/>
        <w:spacing w:before="60" w:after="100" w:afterAutospacing="1"/>
        <w:rPr>
          <w:ins w:id="508" w:author="Thomas Stockhammer (26-B)" w:date="2026-01-23T22:26:00Z" w16du:dateUtc="2026-01-23T21:26:00Z"/>
        </w:rPr>
      </w:pPr>
      <w:del w:id="509" w:author="Thomas Stockhammer (26-B)" w:date="2026-01-23T22:25:00Z" w16du:dateUtc="2026-01-23T21:25:00Z">
        <w:r w:rsidRPr="00F77545" w:rsidDel="00F77545">
          <w:rPr>
            <w:lang w:eastAsia="zh-CN"/>
            <w:rPrChange w:id="510" w:author="Thomas Stockhammer (26-B)" w:date="2026-01-23T22:26:00Z" w16du:dateUtc="2026-01-23T21:26:00Z">
              <w:rPr>
                <w:highlight w:val="yellow"/>
                <w:lang w:val="en-GB"/>
              </w:rPr>
            </w:rPrChange>
          </w:rPr>
          <w:delText xml:space="preserve">The extensions are also collected in the internal github here: </w:delText>
        </w:r>
        <w:r w:rsidRPr="00F77545" w:rsidDel="00F77545">
          <w:rPr>
            <w:lang w:eastAsia="zh-CN"/>
            <w:rPrChange w:id="511" w:author="Thomas Stockhammer (26-B)" w:date="2026-01-23T22:26:00Z" w16du:dateUtc="2026-01-23T21:26:00Z">
              <w:rPr>
                <w:highlight w:val="yellow"/>
                <w:lang w:eastAsia="zh-CN"/>
              </w:rPr>
            </w:rPrChange>
          </w:rPr>
          <w:delText xml:space="preserve">here </w:delText>
        </w:r>
        <w:r w:rsidRPr="00F77545" w:rsidDel="00F77545">
          <w:rPr>
            <w:lang w:eastAsia="zh-CN"/>
            <w:rPrChange w:id="512" w:author="Thomas Stockhammer (26-B)" w:date="2026-01-23T22:26:00Z" w16du:dateUtc="2026-01-23T21:26:00Z">
              <w:rPr>
                <w:highlight w:val="yellow"/>
              </w:rPr>
            </w:rPrChange>
          </w:rPr>
          <w:fldChar w:fldCharType="begin"/>
        </w:r>
        <w:r w:rsidRPr="00F77545" w:rsidDel="00F77545">
          <w:rPr>
            <w:lang w:eastAsia="zh-CN"/>
            <w:rPrChange w:id="513" w:author="Thomas Stockhammer (26-B)" w:date="2026-01-23T22:26:00Z" w16du:dateUtc="2026-01-23T21:26:00Z">
              <w:rPr>
                <w:highlight w:val="yellow"/>
              </w:rPr>
            </w:rPrChange>
          </w:rPr>
          <w:delInstrText>HYPERLINK "http://mpegx.int-evry.fr/software/MPEG/Systems/SceneDescription/Specification/23090-14/-/tree/master/Extensions"</w:delInstrText>
        </w:r>
        <w:r w:rsidRPr="00F77545" w:rsidDel="00F77545">
          <w:rPr>
            <w:lang w:eastAsia="zh-CN"/>
            <w:rPrChange w:id="514" w:author="Thomas Stockhammer (26-B)" w:date="2026-01-23T22:26:00Z" w16du:dateUtc="2026-01-23T21:26:00Z">
              <w:rPr>
                <w:highlight w:val="yellow"/>
              </w:rPr>
            </w:rPrChange>
          </w:rPr>
        </w:r>
        <w:r w:rsidRPr="00F77545" w:rsidDel="00F77545">
          <w:rPr>
            <w:lang w:eastAsia="zh-CN"/>
            <w:rPrChange w:id="515" w:author="Thomas Stockhammer (26-B)" w:date="2026-01-23T22:26:00Z" w16du:dateUtc="2026-01-23T21:26:00Z">
              <w:rPr>
                <w:highlight w:val="yellow"/>
              </w:rPr>
            </w:rPrChange>
          </w:rPr>
          <w:fldChar w:fldCharType="separate"/>
        </w:r>
        <w:r w:rsidRPr="00F77545" w:rsidDel="00F77545">
          <w:rPr>
            <w:lang w:eastAsia="zh-CN"/>
            <w:rPrChange w:id="516" w:author="Thomas Stockhammer (26-B)" w:date="2026-01-23T22:26:00Z" w16du:dateUtc="2026-01-23T21:26:00Z">
              <w:rPr>
                <w:rStyle w:val="Hyperlink"/>
                <w:sz w:val="22"/>
                <w:szCs w:val="22"/>
                <w:highlight w:val="yellow"/>
                <w:lang w:eastAsia="zh-CN"/>
              </w:rPr>
            </w:rPrChange>
          </w:rPr>
          <w:delText>http://mpegx.int-evry.fr/software/MPEG/Systems/SceneDescription/Specification/23090-14/-/tree/master/Extensions</w:delText>
        </w:r>
        <w:r w:rsidRPr="00F77545" w:rsidDel="00F77545">
          <w:rPr>
            <w:lang w:eastAsia="zh-CN"/>
            <w:rPrChange w:id="517" w:author="Thomas Stockhammer (26-B)" w:date="2026-01-23T22:26:00Z" w16du:dateUtc="2026-01-23T21:26:00Z">
              <w:rPr>
                <w:highlight w:val="yellow"/>
              </w:rPr>
            </w:rPrChange>
          </w:rPr>
          <w:fldChar w:fldCharType="end"/>
        </w:r>
      </w:del>
      <w:ins w:id="518" w:author="Thomas Stockhammer (26-B)" w:date="2026-01-23T22:25:00Z" w16du:dateUtc="2026-01-23T21:25:00Z">
        <w:r w:rsidR="00F77545" w:rsidRPr="00F77545">
          <w:rPr>
            <w:lang w:eastAsia="zh-CN"/>
            <w:rPrChange w:id="519" w:author="Thomas Stockhammer (26-B)" w:date="2026-01-23T22:26:00Z" w16du:dateUtc="2026-01-23T21:26:00Z">
              <w:rPr>
                <w:rStyle w:val="Hyperlink"/>
                <w:sz w:val="22"/>
                <w:szCs w:val="22"/>
                <w:highlight w:val="yellow"/>
                <w:lang w:eastAsia="zh-CN"/>
              </w:rPr>
            </w:rPrChange>
          </w:rPr>
          <w:t xml:space="preserve">Draft extensions are collected </w:t>
        </w:r>
      </w:ins>
      <w:del w:id="520" w:author="Thomas Stockhammer (26-B)" w:date="2026-01-23T22:25:00Z" w16du:dateUtc="2026-01-23T21:25:00Z">
        <w:r w:rsidRPr="00F77545" w:rsidDel="00F77545">
          <w:rPr>
            <w:lang w:eastAsia="zh-CN"/>
            <w:rPrChange w:id="521" w:author="Thomas Stockhammer (26-B)" w:date="2026-01-23T22:26:00Z" w16du:dateUtc="2026-01-23T21:26:00Z">
              <w:rPr>
                <w:rStyle w:val="Hyperlink"/>
                <w:sz w:val="22"/>
                <w:szCs w:val="22"/>
                <w:highlight w:val="yellow"/>
                <w:lang w:eastAsia="zh-CN"/>
              </w:rPr>
            </w:rPrChange>
          </w:rPr>
          <w:delText>.</w:delText>
        </w:r>
      </w:del>
      <w:ins w:id="522" w:author="Thomas Stockhammer (26-B)" w:date="2026-01-23T22:25:00Z" w16du:dateUtc="2026-01-23T21:25:00Z">
        <w:r w:rsidR="00F77545" w:rsidRPr="00F77545">
          <w:rPr>
            <w:lang w:eastAsia="zh-CN"/>
            <w:rPrChange w:id="523" w:author="Thomas Stockhammer (26-B)" w:date="2026-01-23T22:26:00Z" w16du:dateUtc="2026-01-23T21:26:00Z">
              <w:rPr>
                <w:rStyle w:val="Hyperlink"/>
                <w:sz w:val="22"/>
                <w:szCs w:val="22"/>
                <w:lang w:eastAsia="zh-CN"/>
              </w:rPr>
            </w:rPrChange>
          </w:rPr>
          <w:t>at</w:t>
        </w:r>
        <w:r w:rsidR="00F77545" w:rsidRPr="00F77545">
          <w:rPr>
            <w:rPrChange w:id="524" w:author="Thomas Stockhammer (26-B)" w:date="2026-01-23T22:26:00Z" w16du:dateUtc="2026-01-23T21:26:00Z">
              <w:rPr>
                <w:rStyle w:val="Hyperlink"/>
                <w:sz w:val="22"/>
                <w:szCs w:val="22"/>
                <w:lang w:eastAsia="zh-CN"/>
              </w:rPr>
            </w:rPrChange>
          </w:rPr>
          <w:t xml:space="preserve"> </w:t>
        </w:r>
      </w:ins>
      <w:ins w:id="525" w:author="Thomas Stockhammer (26-B)" w:date="2026-01-23T22:26:00Z" w16du:dateUtc="2026-01-23T21:26:00Z">
        <w:r w:rsidR="00F77545">
          <w:fldChar w:fldCharType="begin"/>
        </w:r>
        <w:r w:rsidR="00F77545">
          <w:instrText>HYPERLINK "https://github.com/MPEGGroup/glTF"</w:instrText>
        </w:r>
        <w:r w:rsidR="00F77545">
          <w:fldChar w:fldCharType="separate"/>
        </w:r>
        <w:r w:rsidR="00F77545" w:rsidRPr="00F77545">
          <w:rPr>
            <w:rStyle w:val="Hyperlink"/>
            <w:rPrChange w:id="526" w:author="Thomas Stockhammer (26-B)" w:date="2026-01-23T22:26:00Z" w16du:dateUtc="2026-01-23T21:26:00Z">
              <w:rPr>
                <w:rStyle w:val="Hyperlink"/>
                <w:sz w:val="22"/>
                <w:szCs w:val="22"/>
                <w:lang w:eastAsia="zh-CN"/>
              </w:rPr>
            </w:rPrChange>
          </w:rPr>
          <w:t>https://github.com/MPEGGroup/glTF</w:t>
        </w:r>
        <w:r w:rsidR="00F77545">
          <w:fldChar w:fldCharType="end"/>
        </w:r>
        <w:r w:rsidR="00F77545">
          <w:t xml:space="preserve">. </w:t>
        </w:r>
      </w:ins>
    </w:p>
    <w:p w14:paraId="06FA3335" w14:textId="4A5744C9" w:rsidR="00F77545" w:rsidRPr="00F77545" w:rsidRDefault="00F77545" w:rsidP="00F77545">
      <w:pPr>
        <w:shd w:val="clear" w:color="auto" w:fill="FFFFFF"/>
        <w:spacing w:before="60" w:after="100" w:afterAutospacing="1"/>
        <w:rPr>
          <w:lang w:eastAsia="zh-CN"/>
          <w:rPrChange w:id="527" w:author="Thomas Stockhammer (26-B)" w:date="2026-01-23T22:26:00Z" w16du:dateUtc="2026-01-23T21:26:00Z">
            <w:rPr>
              <w:lang w:val="en-GB"/>
            </w:rPr>
          </w:rPrChange>
        </w:rPr>
        <w:pPrChange w:id="528" w:author="Thomas Stockhammer (26-B)" w:date="2026-01-23T22:26:00Z" w16du:dateUtc="2026-01-23T21:26:00Z">
          <w:pPr/>
        </w:pPrChange>
      </w:pPr>
      <w:ins w:id="529" w:author="Thomas Stockhammer (26-B)" w:date="2026-01-23T22:26:00Z" w16du:dateUtc="2026-01-23T21:26:00Z">
        <w:r>
          <w:t>An overview of the status is m</w:t>
        </w:r>
      </w:ins>
      <w:ins w:id="530" w:author="Thomas Stockhammer (26-B)" w:date="2026-01-23T22:27:00Z" w16du:dateUtc="2026-01-23T21:27:00Z">
        <w:r>
          <w:t>aintained here.</w:t>
        </w:r>
      </w:ins>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531" w:name="_Toc220100179"/>
      <w:r>
        <w:t>Status Extension Submission for first Edition</w:t>
      </w:r>
      <w:bookmarkEnd w:id="531"/>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5D7435D0"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37"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38"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39"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0"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41"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42"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43"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44"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45"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46"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47" w:history="1">
        <w:r w:rsidRPr="005529B1">
          <w:rPr>
            <w:rStyle w:val="Hyperlink"/>
            <w:rFonts w:ascii="-apple-system" w:hAnsi="-apple-system"/>
            <w:sz w:val="21"/>
            <w:szCs w:val="21"/>
            <w:shd w:val="clear" w:color="auto" w:fill="FFFFFF"/>
          </w:rPr>
          <w:t>Alexey Medvedev</w:t>
        </w:r>
      </w:hyperlink>
      <w:r w:rsidRPr="005529B1">
        <w:rPr>
          <w:rFonts w:ascii="-apple-system" w:hAnsi="-apple-system"/>
          <w:sz w:val="21"/>
          <w:szCs w:val="21"/>
          <w:shd w:val="clear" w:color="auto" w:fill="FFFFFF"/>
        </w:rPr>
        <w:t> </w:t>
      </w:r>
      <w:hyperlink r:id="rId48"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49"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0"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51"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52"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lastRenderedPageBreak/>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2CC94A0B" w:rsidR="005529B1" w:rsidDel="00F77545" w:rsidRDefault="005529B1" w:rsidP="005529B1">
      <w:pPr>
        <w:shd w:val="clear" w:color="auto" w:fill="FFFFFF"/>
        <w:spacing w:before="60" w:after="100" w:afterAutospacing="1"/>
        <w:rPr>
          <w:del w:id="532" w:author="Thomas Stockhammer (26-B)" w:date="2026-01-23T22:27:00Z" w16du:dateUtc="2026-01-23T21:27:00Z"/>
          <w:rStyle w:val="Hyperlink"/>
          <w:lang w:eastAsia="zh-CN"/>
        </w:rPr>
      </w:pPr>
      <w:del w:id="533" w:author="Thomas Stockhammer (26-B)" w:date="2026-01-23T22:27:00Z" w16du:dateUtc="2026-01-23T21:27:00Z">
        <w:r w:rsidDel="00F77545">
          <w:rPr>
            <w:lang w:eastAsia="zh-CN"/>
          </w:rPr>
          <w:delText xml:space="preserve">In addition, the extensions are added to the main extension page: </w:delText>
        </w:r>
        <w:r w:rsidDel="00F77545">
          <w:fldChar w:fldCharType="begin"/>
        </w:r>
        <w:r w:rsidDel="00F77545">
          <w:delInstrText>HYPERLINK "https://github.com/haudiobe/glTF/blob/main/extensions/README.md"</w:delInstrText>
        </w:r>
        <w:r w:rsidDel="00F77545">
          <w:fldChar w:fldCharType="separate"/>
        </w:r>
        <w:r w:rsidRPr="003B1E89" w:rsidDel="00F77545">
          <w:rPr>
            <w:rStyle w:val="Hyperlink"/>
            <w:lang w:eastAsia="zh-CN"/>
          </w:rPr>
          <w:delText>https://github.com/haudiobe/glTF/blob/main/extensions/README.md</w:delText>
        </w:r>
        <w:r w:rsidDel="00F77545">
          <w:fldChar w:fldCharType="end"/>
        </w:r>
        <w:bookmarkStart w:id="534" w:name="_Toc220100180"/>
        <w:bookmarkEnd w:id="534"/>
      </w:del>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535" w:name="_Toc220100181"/>
      <w:r>
        <w:t>Status Extension Submission for second Edition</w:t>
      </w:r>
      <w:bookmarkEnd w:id="535"/>
    </w:p>
    <w:p w14:paraId="54FF5C35" w14:textId="19DC632E" w:rsidR="00C25B2F" w:rsidRDefault="00C25B2F" w:rsidP="00C25B2F">
      <w:pPr>
        <w:rPr>
          <w:ins w:id="536" w:author="Thomas Stockhammer (26-B)" w:date="2026-01-23T22:27:00Z" w16du:dateUtc="2026-01-23T21:27:00Z"/>
        </w:rPr>
      </w:pPr>
      <w:del w:id="537" w:author="Thomas Stockhammer (26-B)" w:date="2026-01-23T22:27:00Z" w16du:dateUtc="2026-01-23T21:27:00Z">
        <w:r w:rsidDel="00F77545">
          <w:rPr>
            <w:lang w:val="en-GB"/>
          </w:rPr>
          <w:delText>D</w:delText>
        </w:r>
        <w:r w:rsidRPr="001C2470" w:rsidDel="00F77545">
          <w:rPr>
            <w:lang w:val="en-GB"/>
          </w:rPr>
          <w:delText xml:space="preserve">uring </w:delText>
        </w:r>
      </w:del>
      <w:ins w:id="538" w:author="Thomas Stockhammer (26-B)" w:date="2026-01-23T22:27:00Z" w16du:dateUtc="2026-01-23T21:27:00Z">
        <w:r w:rsidR="00F77545">
          <w:rPr>
            <w:lang w:val="en-GB"/>
          </w:rPr>
          <w:t>After</w:t>
        </w:r>
        <w:r w:rsidR="00F77545" w:rsidRPr="001C2470">
          <w:rPr>
            <w:lang w:val="en-GB"/>
          </w:rPr>
          <w:t xml:space="preserve"> </w:t>
        </w:r>
      </w:ins>
      <w:r>
        <w:rPr>
          <w:lang w:val="en-GB"/>
        </w:rPr>
        <w:t>MPEG#15</w:t>
      </w:r>
      <w:ins w:id="539" w:author="Thomas Stockhammer (26-B)" w:date="2026-01-23T22:27:00Z" w16du:dateUtc="2026-01-23T21:27:00Z">
        <w:r w:rsidR="00F77545">
          <w:rPr>
            <w:lang w:val="en-GB"/>
          </w:rPr>
          <w:t>3</w:t>
        </w:r>
      </w:ins>
      <w:del w:id="540" w:author="Thomas Stockhammer (26-B)" w:date="2026-01-23T22:27:00Z" w16du:dateUtc="2026-01-23T21:27:00Z">
        <w:r w:rsidDel="00F77545">
          <w:rPr>
            <w:lang w:val="en-GB"/>
          </w:rPr>
          <w:delText>1</w:delText>
        </w:r>
      </w:del>
      <w:r w:rsidRPr="001C2470">
        <w:rPr>
          <w:lang w:val="en-GB"/>
        </w:rPr>
        <w:t xml:space="preserve"> we were able to submit three pull requests to Khronos</w:t>
      </w:r>
      <w:r w:rsidRPr="001C2470">
        <w:t xml:space="preserve">: </w:t>
      </w:r>
    </w:p>
    <w:p w14:paraId="789B7F29" w14:textId="77777777" w:rsidR="00992DA4" w:rsidRDefault="00992DA4" w:rsidP="00992DA4">
      <w:pPr>
        <w:pStyle w:val="ListParagraph"/>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contextualSpacing/>
        <w:jc w:val="both"/>
        <w:rPr>
          <w:ins w:id="541" w:author="Thomas Stockhammer (26-B)" w:date="2026-01-23T22:28:00Z" w16du:dateUtc="2026-01-23T21:28:00Z"/>
          <w:rFonts w:ascii="Book Antiqua" w:hAnsi="Book Antiqua"/>
          <w:color w:val="2F5496"/>
        </w:rPr>
      </w:pPr>
      <w:ins w:id="542" w:author="Thomas Stockhammer (26-B)" w:date="2026-01-23T22:28:00Z" w16du:dateUtc="2026-01-23T21:28:00Z">
        <w:r>
          <w:fldChar w:fldCharType="begin"/>
        </w:r>
        <w:r>
          <w:instrText>HYPERLINK "https://github.com/KhronosGroup/glTF/pull/2501"</w:instrText>
        </w:r>
        <w:r>
          <w:fldChar w:fldCharType="separate"/>
        </w:r>
        <w:r>
          <w:rPr>
            <w:rStyle w:val="Hyperlink"/>
            <w:rFonts w:ascii="Book Antiqua" w:hAnsi="Book Antiqua"/>
            <w:b/>
            <w:bCs/>
            <w:color w:val="365F91" w:themeColor="accent1" w:themeShade="BF"/>
          </w:rPr>
          <w:t>Add MPEG_anchor extension</w:t>
        </w:r>
        <w:r>
          <w:fldChar w:fldCharType="end"/>
        </w:r>
      </w:ins>
    </w:p>
    <w:p w14:paraId="006A4ACC" w14:textId="77777777" w:rsidR="00992DA4" w:rsidRDefault="00992DA4" w:rsidP="00992DA4">
      <w:pPr>
        <w:pStyle w:val="ListParagraph"/>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contextualSpacing/>
        <w:jc w:val="both"/>
        <w:rPr>
          <w:ins w:id="543" w:author="Thomas Stockhammer (26-B)" w:date="2026-01-23T22:28:00Z" w16du:dateUtc="2026-01-23T21:28:00Z"/>
          <w:rFonts w:ascii="Book Antiqua" w:hAnsi="Book Antiqua"/>
          <w:color w:val="2F5496"/>
        </w:rPr>
      </w:pPr>
      <w:ins w:id="544" w:author="Thomas Stockhammer (26-B)" w:date="2026-01-23T22:28:00Z" w16du:dateUtc="2026-01-23T21:28:00Z">
        <w:r>
          <w:fldChar w:fldCharType="begin"/>
        </w:r>
        <w:r>
          <w:instrText>HYPERLINK "https://github.com/KhronosGroup/glTF/pull/2502"</w:instrText>
        </w:r>
        <w:r>
          <w:fldChar w:fldCharType="separate"/>
        </w:r>
        <w:r>
          <w:rPr>
            <w:rStyle w:val="Hyperlink"/>
            <w:rFonts w:ascii="Book Antiqua" w:hAnsi="Book Antiqua"/>
            <w:b/>
            <w:bCs/>
            <w:color w:val="365F91" w:themeColor="accent1" w:themeShade="BF"/>
          </w:rPr>
          <w:t>Add MPEG_haptic and MPEG_haptic_material extensions</w:t>
        </w:r>
        <w:r>
          <w:fldChar w:fldCharType="end"/>
        </w:r>
      </w:ins>
    </w:p>
    <w:p w14:paraId="08C4342D" w14:textId="77777777" w:rsidR="00992DA4" w:rsidRDefault="00992DA4" w:rsidP="00992DA4">
      <w:pPr>
        <w:pStyle w:val="ListParagraph"/>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contextualSpacing/>
        <w:jc w:val="both"/>
        <w:rPr>
          <w:ins w:id="545" w:author="Thomas Stockhammer (26-B)" w:date="2026-01-23T22:28:00Z" w16du:dateUtc="2026-01-23T21:28:00Z"/>
          <w:rFonts w:ascii="Book Antiqua" w:hAnsi="Book Antiqua"/>
          <w:color w:val="2F5496"/>
        </w:rPr>
      </w:pPr>
      <w:ins w:id="546" w:author="Thomas Stockhammer (26-B)" w:date="2026-01-23T22:28:00Z" w16du:dateUtc="2026-01-23T21:28:00Z">
        <w:r>
          <w:fldChar w:fldCharType="begin"/>
        </w:r>
        <w:r>
          <w:instrText>HYPERLINK "https://github.com/KhronosGroup/glTF/pull/2503"</w:instrText>
        </w:r>
        <w:r>
          <w:fldChar w:fldCharType="separate"/>
        </w:r>
        <w:r>
          <w:rPr>
            <w:rStyle w:val="Hyperlink"/>
            <w:rFonts w:ascii="Book Antiqua" w:hAnsi="Book Antiqua"/>
            <w:b/>
            <w:bCs/>
            <w:color w:val="365F91" w:themeColor="accent1" w:themeShade="BF"/>
          </w:rPr>
          <w:t>Add MPEG_interactivity extension</w:t>
        </w:r>
        <w:r>
          <w:fldChar w:fldCharType="end"/>
        </w:r>
      </w:ins>
    </w:p>
    <w:p w14:paraId="6A126170"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547" w:author="Thomas Stockhammer (26-B)" w:date="2026-01-23T22:28:00Z" w16du:dateUtc="2026-01-23T21:28:00Z"/>
          <w:rFonts w:ascii="Book Antiqua" w:hAnsi="Book Antiqua"/>
          <w:color w:val="2F5496"/>
        </w:rPr>
      </w:pPr>
      <w:ins w:id="548" w:author="Thomas Stockhammer (26-B)" w:date="2026-01-23T22:28:00Z" w16du:dateUtc="2026-01-23T21:28:00Z">
        <w:r>
          <w:fldChar w:fldCharType="begin"/>
        </w:r>
        <w:r>
          <w:instrText>HYPERLINK "https://github.com/KhronosGroup/glTF/pull/2535"</w:instrText>
        </w:r>
        <w:r>
          <w:fldChar w:fldCharType="separate"/>
        </w:r>
        <w:r>
          <w:rPr>
            <w:rStyle w:val="Hyperlink"/>
            <w:rFonts w:ascii="Book Antiqua" w:hAnsi="Book Antiqua" w:cs="Segoe UI"/>
            <w:b/>
            <w:bCs/>
            <w:color w:val="365F91" w:themeColor="accent1" w:themeShade="BF"/>
            <w:shd w:val="clear" w:color="auto" w:fill="FFFFFF"/>
          </w:rPr>
          <w:t>Add MPEG_primitive_V3C</w:t>
        </w:r>
        <w:r>
          <w:fldChar w:fldCharType="end"/>
        </w:r>
      </w:ins>
    </w:p>
    <w:p w14:paraId="5E30E8C7"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549" w:author="Thomas Stockhammer (26-B)" w:date="2026-01-23T22:28:00Z" w16du:dateUtc="2026-01-23T21:28:00Z"/>
          <w:rFonts w:ascii="Book Antiqua" w:hAnsi="Book Antiqua"/>
          <w:color w:val="2F5496"/>
        </w:rPr>
      </w:pPr>
      <w:ins w:id="550" w:author="Thomas Stockhammer (26-B)" w:date="2026-01-23T22:28:00Z" w16du:dateUtc="2026-01-23T21:28:00Z">
        <w:r>
          <w:fldChar w:fldCharType="begin"/>
        </w:r>
        <w:r>
          <w:instrText>HYPERLINK "https://github.com/KhronosGroup/glTF/pull/2536"</w:instrText>
        </w:r>
        <w:r>
          <w:fldChar w:fldCharType="separate"/>
        </w:r>
        <w:r>
          <w:rPr>
            <w:rStyle w:val="Hyperlink"/>
            <w:rFonts w:ascii="Book Antiqua" w:hAnsi="Book Antiqua" w:cs="Segoe UI"/>
            <w:b/>
            <w:bCs/>
            <w:color w:val="365F91" w:themeColor="accent1" w:themeShade="BF"/>
            <w:shd w:val="clear" w:color="auto" w:fill="FFFFFF"/>
          </w:rPr>
          <w:t>Add MPEG_sampler_ycbcr</w:t>
        </w:r>
        <w:r>
          <w:fldChar w:fldCharType="end"/>
        </w:r>
      </w:ins>
    </w:p>
    <w:p w14:paraId="155F0FC9"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551" w:author="Thomas Stockhammer (26-B)" w:date="2026-01-23T22:28:00Z" w16du:dateUtc="2026-01-23T21:28:00Z"/>
          <w:rFonts w:ascii="Book Antiqua" w:hAnsi="Book Antiqua"/>
          <w:color w:val="2F5496"/>
        </w:rPr>
      </w:pPr>
      <w:ins w:id="552" w:author="Thomas Stockhammer (26-B)" w:date="2026-01-23T22:28:00Z" w16du:dateUtc="2026-01-23T21:28:00Z">
        <w:r>
          <w:fldChar w:fldCharType="begin"/>
        </w:r>
        <w:r>
          <w:instrText>HYPERLINK "https://github.com/KhronosGroup/glTF/pull/2554"</w:instrText>
        </w:r>
        <w:r>
          <w:fldChar w:fldCharType="separate"/>
        </w:r>
        <w:r>
          <w:rPr>
            <w:rStyle w:val="Hyperlink"/>
            <w:rFonts w:ascii="Book Antiqua" w:hAnsi="Book Antiqua"/>
            <w:b/>
            <w:bCs/>
          </w:rPr>
          <w:t>Add MPEG_material_stereo</w:t>
        </w:r>
        <w:r>
          <w:fldChar w:fldCharType="end"/>
        </w:r>
      </w:ins>
    </w:p>
    <w:p w14:paraId="251CFE84" w14:textId="77777777" w:rsidR="00F77545" w:rsidRPr="001C2470" w:rsidRDefault="00F77545" w:rsidP="00C25B2F">
      <w:pPr>
        <w:rPr>
          <w:lang w:val="nl-NL"/>
        </w:rPr>
      </w:pPr>
    </w:p>
    <w:p w14:paraId="638135BE" w14:textId="347C680C" w:rsidR="00C25B2F" w:rsidRPr="001C2470" w:rsidDel="00F77545" w:rsidRDefault="00C25B2F" w:rsidP="00C25B2F">
      <w:pPr>
        <w:numPr>
          <w:ilvl w:val="0"/>
          <w:numId w:val="38"/>
        </w:numPr>
        <w:rPr>
          <w:del w:id="553" w:author="Thomas Stockhammer (26-B)" w:date="2026-01-23T22:27:00Z" w16du:dateUtc="2026-01-23T21:27:00Z"/>
          <w:lang w:val="nl-NL"/>
        </w:rPr>
      </w:pPr>
      <w:del w:id="554" w:author="Thomas Stockhammer (26-B)" w:date="2026-01-23T22:27:00Z" w16du:dateUtc="2026-01-23T21:27:00Z">
        <w:r w:rsidDel="00F77545">
          <w:fldChar w:fldCharType="begin"/>
        </w:r>
        <w:r w:rsidDel="00F77545">
          <w:delInstrText>HYPERLINK "https://github.com/KhronosGroup/glTF/pull/2503"</w:delInstrText>
        </w:r>
        <w:r w:rsidDel="00F77545">
          <w:fldChar w:fldCharType="separate"/>
        </w:r>
        <w:r w:rsidRPr="001C2470" w:rsidDel="00F77545">
          <w:rPr>
            <w:rStyle w:val="Hyperlink"/>
            <w:lang w:val="nl-NL"/>
          </w:rPr>
          <w:delText>Add MPEG_interactivity extension</w:delText>
        </w:r>
        <w:r w:rsidDel="00F77545">
          <w:fldChar w:fldCharType="end"/>
        </w:r>
      </w:del>
    </w:p>
    <w:p w14:paraId="6EF7A7B7" w14:textId="037E364A" w:rsidR="00C25B2F" w:rsidRPr="001C2470" w:rsidDel="00F77545" w:rsidRDefault="00C25B2F" w:rsidP="00C25B2F">
      <w:pPr>
        <w:numPr>
          <w:ilvl w:val="0"/>
          <w:numId w:val="38"/>
        </w:numPr>
        <w:rPr>
          <w:del w:id="555" w:author="Thomas Stockhammer (26-B)" w:date="2026-01-23T22:27:00Z" w16du:dateUtc="2026-01-23T21:27:00Z"/>
        </w:rPr>
      </w:pPr>
      <w:del w:id="556" w:author="Thomas Stockhammer (26-B)" w:date="2026-01-23T22:27:00Z" w16du:dateUtc="2026-01-23T21:27:00Z">
        <w:r w:rsidDel="00F77545">
          <w:fldChar w:fldCharType="begin"/>
        </w:r>
        <w:r w:rsidDel="00F77545">
          <w:delInstrText>HYPERLINK "https://github.com/KhronosGroup/glTF/pull/2502"</w:delInstrText>
        </w:r>
        <w:r w:rsidDel="00F77545">
          <w:fldChar w:fldCharType="separate"/>
        </w:r>
        <w:r w:rsidRPr="001C2470" w:rsidDel="00F77545">
          <w:rPr>
            <w:rStyle w:val="Hyperlink"/>
          </w:rPr>
          <w:delText>Add MPEG_haptic and MPEG_haptic_material extensions</w:delText>
        </w:r>
        <w:r w:rsidDel="00F77545">
          <w:fldChar w:fldCharType="end"/>
        </w:r>
      </w:del>
    </w:p>
    <w:p w14:paraId="2DEA14B0" w14:textId="43A7958D" w:rsidR="00C25B2F" w:rsidRPr="001C2470" w:rsidDel="00F77545" w:rsidRDefault="00C25B2F" w:rsidP="00C25B2F">
      <w:pPr>
        <w:numPr>
          <w:ilvl w:val="0"/>
          <w:numId w:val="38"/>
        </w:numPr>
        <w:rPr>
          <w:del w:id="557" w:author="Thomas Stockhammer (26-B)" w:date="2026-01-23T22:27:00Z" w16du:dateUtc="2026-01-23T21:27:00Z"/>
        </w:rPr>
      </w:pPr>
      <w:del w:id="558" w:author="Thomas Stockhammer (26-B)" w:date="2026-01-23T22:27:00Z" w16du:dateUtc="2026-01-23T21:27:00Z">
        <w:r w:rsidDel="00F77545">
          <w:fldChar w:fldCharType="begin"/>
        </w:r>
        <w:r w:rsidDel="00F77545">
          <w:delInstrText>HYPERLINK "https://github.com/KhronosGroup/glTF/pull/2501"</w:delInstrText>
        </w:r>
        <w:r w:rsidDel="00F77545">
          <w:fldChar w:fldCharType="separate"/>
        </w:r>
        <w:r w:rsidRPr="001C2470" w:rsidDel="00F77545">
          <w:rPr>
            <w:rStyle w:val="Hyperlink"/>
          </w:rPr>
          <w:delText>Add MPEG_anchor extension</w:delText>
        </w:r>
        <w:r w:rsidDel="00F77545">
          <w:fldChar w:fldCharType="end"/>
        </w:r>
      </w:del>
    </w:p>
    <w:p w14:paraId="64155C09" w14:textId="08286B7F" w:rsidR="00C25B2F" w:rsidRPr="00C25B2F" w:rsidRDefault="00C25B2F" w:rsidP="00037FD6">
      <w:r w:rsidRPr="001C2470">
        <w:t xml:space="preserve">Over the next few weeks, additional pull requests will be submitted to complete extension registration of all features in the second edition, those are currently reviewed MPEG internally and prepared here: </w:t>
      </w:r>
      <w:hyperlink r:id="rId54" w:history="1">
        <w:r w:rsidRPr="001C2470">
          <w:rPr>
            <w:rStyle w:val="Hyperlink"/>
          </w:rPr>
          <w:t>https://github.com/MPEGGroup/glTF/pulls?q=sort%3Aupdated-desc+is%3Apr+is%3Aopen</w:t>
        </w:r>
      </w:hyperlink>
      <w:r w:rsidRPr="001C2470">
        <w:t>.</w:t>
      </w:r>
    </w:p>
    <w:p w14:paraId="630794BB" w14:textId="53F349DA" w:rsidR="003F7762" w:rsidRPr="00F77545" w:rsidRDefault="003F7762" w:rsidP="003F7762">
      <w:pPr>
        <w:pStyle w:val="Heading2"/>
        <w:keepLines w:val="0"/>
        <w:widowControl/>
        <w:numPr>
          <w:ilvl w:val="1"/>
          <w:numId w:val="1"/>
        </w:numPr>
        <w:autoSpaceDE/>
        <w:autoSpaceDN/>
        <w:spacing w:before="240" w:after="60"/>
        <w:jc w:val="both"/>
        <w:rPr>
          <w:highlight w:val="yellow"/>
        </w:rPr>
      </w:pPr>
      <w:bookmarkStart w:id="559" w:name="_Toc220100182"/>
      <w:r w:rsidRPr="00F77545">
        <w:rPr>
          <w:highlight w:val="yellow"/>
        </w:rPr>
        <w:t>Process and Workflow</w:t>
      </w:r>
      <w:bookmarkEnd w:id="559"/>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Every feature in MPEG-I SD creates its own pull request</w:t>
      </w:r>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feature may consist of multiple extensions</w:t>
      </w:r>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The extensions should be submitted as part of addition of the technology to the standard to MPEG systems</w:t>
      </w:r>
    </w:p>
    <w:p w14:paraId="796CD728" w14:textId="234FA4DF" w:rsidR="00FE10F4" w:rsidRDefault="00992DA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ins w:id="560" w:author="Thomas Stockhammer (26-B)" w:date="2026-01-23T22:29:00Z" w16du:dateUtc="2026-01-23T21:29:00Z">
        <w:r>
          <w:t>The</w:t>
        </w:r>
      </w:ins>
      <w:del w:id="561" w:author="Thomas Stockhammer (26-B)" w:date="2026-01-23T22:29:00Z" w16du:dateUtc="2026-01-23T21:29:00Z">
        <w:r w:rsidR="00FE10F4" w:rsidDel="00992DA4">
          <w:delText>A</w:delText>
        </w:r>
      </w:del>
      <w:r w:rsidR="00FE10F4">
        <w:t xml:space="preserve"> </w:t>
      </w:r>
      <w:ins w:id="562" w:author="Thomas Stockhammer (26-B)" w:date="2026-01-23T22:29:00Z" w16du:dateUtc="2026-01-23T21:29:00Z">
        <w:r>
          <w:fldChar w:fldCharType="begin"/>
        </w:r>
        <w:r>
          <w:instrText>HYPERLINK "https://github.com/MPEGGroup/glTF"</w:instrText>
        </w:r>
        <w:r>
          <w:fldChar w:fldCharType="separate"/>
        </w:r>
        <w:r w:rsidR="00FE10F4" w:rsidRPr="00992DA4">
          <w:rPr>
            <w:rStyle w:val="Hyperlink"/>
          </w:rPr>
          <w:t>public repository in MPEG</w:t>
        </w:r>
        <w:r>
          <w:fldChar w:fldCharType="end"/>
        </w:r>
      </w:ins>
      <w:r w:rsidR="00FE10F4">
        <w:t xml:space="preserve"> is used to host the mirror, but also some extensions that are not yet approved by Khronos. This GitHub repository can also be used by the public to provide comments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Care should be taken on keeping consistency with what is added to the standard and also to preliminary drafts sent for ballot</w:t>
      </w:r>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timely visibility of the extensions to Khronos and general public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6CC590B0" w:rsidR="00FE10F4" w:rsidRDefault="00FE10F4" w:rsidP="00FE10F4">
      <w:r>
        <w:lastRenderedPageBreak/>
        <w:t xml:space="preserve">A high-level workflow is shown in </w:t>
      </w:r>
      <w:r>
        <w:fldChar w:fldCharType="begin"/>
      </w:r>
      <w:r>
        <w:instrText xml:space="preserve"> REF _Ref133474522 \h </w:instrText>
      </w:r>
      <w:r>
        <w:fldChar w:fldCharType="separate"/>
      </w:r>
      <w:r w:rsidR="00095953">
        <w:t>Figure 1</w:t>
      </w:r>
      <w:r>
        <w:fldChar w:fldCharType="end"/>
      </w:r>
      <w:r>
        <w:t>.</w:t>
      </w:r>
    </w:p>
    <w:p w14:paraId="4E46D9B0" w14:textId="77777777" w:rsidR="00FE10F4" w:rsidRDefault="00FE10F4" w:rsidP="00D25D16">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55"/>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563" w:name="_Ref133474522"/>
      <w:r>
        <w:t>Figure 1</w:t>
      </w:r>
      <w:bookmarkEnd w:id="563"/>
      <w:r>
        <w:t xml:space="preserve"> High-level workflow</w:t>
      </w:r>
    </w:p>
    <w:p w14:paraId="750941B9" w14:textId="593C2AB5" w:rsidR="00FE10F4" w:rsidDel="00992DA4" w:rsidRDefault="00FE10F4" w:rsidP="00FE10F4">
      <w:pPr>
        <w:rPr>
          <w:del w:id="564" w:author="Thomas Stockhammer (26-B)" w:date="2026-01-23T22:30:00Z" w16du:dateUtc="2026-01-23T21:30:00Z"/>
        </w:rPr>
      </w:pPr>
      <w:del w:id="565" w:author="Thomas Stockhammer (26-B)" w:date="2026-01-23T22:30:00Z" w16du:dateUtc="2026-01-23T21:30:00Z">
        <w:r w:rsidDel="00992DA4">
          <w:delText>The following detailed workflow implementation was proposed</w:delText>
        </w:r>
        <w:bookmarkStart w:id="566" w:name="_Toc220100183"/>
        <w:bookmarkEnd w:id="566"/>
      </w:del>
    </w:p>
    <w:p w14:paraId="7F2B40AD" w14:textId="743F46FB" w:rsidR="00FE10F4" w:rsidDel="00992DA4" w:rsidRDefault="00FE10F4" w:rsidP="00FE10F4">
      <w:pPr>
        <w:rPr>
          <w:del w:id="567" w:author="Thomas Stockhammer (26-B)" w:date="2026-01-23T22:30:00Z" w16du:dateUtc="2026-01-23T21:30:00Z"/>
        </w:rPr>
      </w:pPr>
      <w:bookmarkStart w:id="568" w:name="_Toc220100184"/>
      <w:bookmarkEnd w:id="568"/>
    </w:p>
    <w:p w14:paraId="395D3166" w14:textId="35958422" w:rsidR="00FE10F4" w:rsidDel="00992DA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69" w:author="Thomas Stockhammer (26-B)" w:date="2026-01-23T22:30:00Z" w16du:dateUtc="2026-01-23T21:30:00Z"/>
          <w:rFonts w:cs="Calibri"/>
        </w:rPr>
      </w:pPr>
      <w:del w:id="570" w:author="Thomas Stockhammer (26-B)" w:date="2026-01-23T22:30:00Z" w16du:dateUtc="2026-01-23T21:30:00Z">
        <w:r w:rsidDel="00992DA4">
          <w:rPr>
            <w:rFonts w:cs="Calibri"/>
          </w:rPr>
          <w:delText>Initial set up (only happens once in the course of developing the MPEG-I SD standard):</w:delText>
        </w:r>
        <w:bookmarkStart w:id="571" w:name="_Toc220100185"/>
        <w:bookmarkEnd w:id="571"/>
      </w:del>
    </w:p>
    <w:p w14:paraId="473CD5F8" w14:textId="084A1AE9" w:rsidR="00FE10F4" w:rsidDel="00992DA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72" w:author="Thomas Stockhammer (26-B)" w:date="2026-01-23T22:30:00Z" w16du:dateUtc="2026-01-23T21:30:00Z"/>
          <w:rFonts w:cs="Calibri"/>
        </w:rPr>
      </w:pPr>
      <w:del w:id="573" w:author="Thomas Stockhammer (26-B)" w:date="2026-01-23T22:30:00Z" w16du:dateUtc="2026-01-23T21:30:00Z">
        <w:r w:rsidDel="00992DA4">
          <w:rPr>
            <w:rFonts w:cs="Calibri"/>
          </w:rPr>
          <w:delText xml:space="preserve">A fork of the Khronos glTF repository on GitHub is created under the MPEGGroup account on GitHub. This should include all 1st edition extensions.  </w:delText>
        </w:r>
        <w:bookmarkStart w:id="574" w:name="_Toc220100186"/>
        <w:bookmarkEnd w:id="574"/>
      </w:del>
    </w:p>
    <w:p w14:paraId="03E9629D" w14:textId="2C9F2B00" w:rsidR="00FE10F4" w:rsidDel="00992DA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75" w:author="Thomas Stockhammer (26-B)" w:date="2026-01-23T22:30:00Z" w16du:dateUtc="2026-01-23T21:30:00Z"/>
          <w:rFonts w:cs="Calibri"/>
        </w:rPr>
      </w:pPr>
      <w:del w:id="576" w:author="Thomas Stockhammer (26-B)" w:date="2026-01-23T22:30:00Z" w16du:dateUtc="2026-01-23T21:30:00Z">
        <w:r w:rsidDel="00992DA4">
          <w:rPr>
            <w:rFonts w:cs="Calibri"/>
          </w:rPr>
          <w:delText xml:space="preserve">The glTF repository fork under MPEGGroup on GitHub is cloned as a new repository on the MPEG GitLab repository under the Scene Description project. </w:delText>
        </w:r>
        <w:bookmarkStart w:id="577" w:name="_Toc220100187"/>
        <w:bookmarkEnd w:id="577"/>
      </w:del>
    </w:p>
    <w:p w14:paraId="2B78DA82" w14:textId="76897000" w:rsidR="00FE10F4" w:rsidDel="00992DA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78" w:author="Thomas Stockhammer (26-B)" w:date="2026-01-23T22:30:00Z" w16du:dateUtc="2026-01-23T21:30:00Z"/>
          <w:rFonts w:cs="Calibri"/>
        </w:rPr>
      </w:pPr>
      <w:del w:id="579" w:author="Thomas Stockhammer (26-B)" w:date="2026-01-23T22:30:00Z" w16du:dateUtc="2026-01-23T21:30:00Z">
        <w:r w:rsidDel="00992DA4">
          <w:rPr>
            <w:rFonts w:cs="Calibri"/>
          </w:rPr>
          <w:delText>From that point onwards, the MPEG/extensions GitLab repository is the repository where all the updates are collected from the SD BoG decisions.</w:delText>
        </w:r>
        <w:bookmarkStart w:id="580" w:name="_Toc220100188"/>
        <w:bookmarkEnd w:id="580"/>
      </w:del>
    </w:p>
    <w:p w14:paraId="56636CEA" w14:textId="75471991" w:rsidR="00FE10F4" w:rsidDel="00992DA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81" w:author="Thomas Stockhammer (26-B)" w:date="2026-01-23T22:30:00Z" w16du:dateUtc="2026-01-23T21:30:00Z"/>
          <w:rFonts w:cs="Calibri"/>
        </w:rPr>
      </w:pPr>
      <w:del w:id="582" w:author="Thomas Stockhammer (26-B)" w:date="2026-01-23T22:30:00Z" w16du:dateUtc="2026-01-23T21:30:00Z">
        <w:r w:rsidDel="00992DA4">
          <w:rPr>
            <w:rFonts w:cs="Calibri"/>
          </w:rPr>
          <w:delText>When work on a new feature commences in MPEG-I SD, a new branch  in the MPEG/extensions GitLab repository is created for the new feature and updates are made to that internal branch as modifications are agreed by the group.</w:delText>
        </w:r>
        <w:bookmarkStart w:id="583" w:name="_Toc220100189"/>
        <w:bookmarkEnd w:id="583"/>
      </w:del>
    </w:p>
    <w:p w14:paraId="3F5635FC" w14:textId="572E6261" w:rsidR="00FE10F4" w:rsidDel="00992DA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84" w:author="Thomas Stockhammer (26-B)" w:date="2026-01-23T22:30:00Z" w16du:dateUtc="2026-01-23T21:30:00Z"/>
          <w:rFonts w:cs="Calibri"/>
        </w:rPr>
      </w:pPr>
      <w:del w:id="585" w:author="Thomas Stockhammer (26-B)" w:date="2026-01-23T22:30:00Z" w16du:dateUtc="2026-01-23T21:30:00Z">
        <w:r w:rsidDel="00992DA4">
          <w:rPr>
            <w:rFonts w:cs="Calibri"/>
          </w:rPr>
          <w:delText>Once the document to which the new feature belongs (e.g., an amendment or a new edition) reaches CD stage and a ballot is to be initiated, the following must be done:</w:delText>
        </w:r>
        <w:bookmarkStart w:id="586" w:name="_Toc220100190"/>
        <w:bookmarkEnd w:id="586"/>
      </w:del>
    </w:p>
    <w:p w14:paraId="6961CA61" w14:textId="558ACDA7" w:rsidR="00FE10F4" w:rsidDel="00992DA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87" w:author="Thomas Stockhammer (26-B)" w:date="2026-01-23T22:30:00Z" w16du:dateUtc="2026-01-23T21:30:00Z"/>
          <w:rFonts w:cs="Calibri"/>
        </w:rPr>
      </w:pPr>
      <w:del w:id="588" w:author="Thomas Stockhammer (26-B)" w:date="2026-01-23T22:30:00Z" w16du:dateUtc="2026-01-23T21:30:00Z">
        <w:r w:rsidDel="00992DA4">
          <w:rPr>
            <w:rFonts w:cs="Calibri"/>
          </w:rPr>
          <w:delText>the MPEG/extensions GitLab branch is tagged with the edition number and the ISO stage</w:delText>
        </w:r>
        <w:bookmarkStart w:id="589" w:name="_Toc220100191"/>
        <w:bookmarkEnd w:id="589"/>
      </w:del>
    </w:p>
    <w:p w14:paraId="679DD02A" w14:textId="2C379041" w:rsidR="00FE10F4" w:rsidDel="00992DA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del w:id="590" w:author="Thomas Stockhammer (26-B)" w:date="2026-01-23T22:30:00Z" w16du:dateUtc="2026-01-23T21:30:00Z"/>
          <w:rFonts w:cs="Calibri"/>
        </w:rPr>
      </w:pPr>
      <w:del w:id="591" w:author="Thomas Stockhammer (26-B)" w:date="2026-01-23T22:30:00Z" w16du:dateUtc="2026-01-23T21:30:00Z">
        <w:r w:rsidDel="00992DA4">
          <w:rPr>
            <w:rFonts w:cs="Calibri"/>
          </w:rPr>
          <w:delText xml:space="preserve">the MPEG/glTF GitLab branch is tagged with the edition number and the ISO stage </w:delText>
        </w:r>
        <w:bookmarkStart w:id="592" w:name="_Toc220100192"/>
        <w:bookmarkEnd w:id="592"/>
      </w:del>
    </w:p>
    <w:p w14:paraId="2C47CECC" w14:textId="792BC4A1" w:rsidR="00FE10F4" w:rsidDel="00992DA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93" w:author="Thomas Stockhammer (26-B)" w:date="2026-01-23T22:30:00Z" w16du:dateUtc="2026-01-23T21:30:00Z"/>
          <w:rFonts w:cs="Calibri"/>
        </w:rPr>
      </w:pPr>
      <w:del w:id="594" w:author="Thomas Stockhammer (26-B)" w:date="2026-01-23T22:30:00Z" w16du:dateUtc="2026-01-23T21:30:00Z">
        <w:r w:rsidDel="00992DA4">
          <w:rPr>
            <w:rFonts w:cs="Calibri"/>
          </w:rPr>
          <w:delText>When the document reaches DIS stage and a ballot is initiated, the following must be done:</w:delText>
        </w:r>
        <w:bookmarkStart w:id="595" w:name="_Toc220100193"/>
        <w:bookmarkEnd w:id="595"/>
      </w:del>
    </w:p>
    <w:p w14:paraId="59D54565" w14:textId="286F47BE" w:rsidR="00FE10F4" w:rsidDel="00992DA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96" w:author="Thomas Stockhammer (26-B)" w:date="2026-01-23T22:30:00Z" w16du:dateUtc="2026-01-23T21:30:00Z"/>
          <w:rFonts w:cs="Calibri"/>
        </w:rPr>
      </w:pPr>
      <w:del w:id="597" w:author="Thomas Stockhammer (26-B)" w:date="2026-01-23T22:30:00Z" w16du:dateUtc="2026-01-23T21:30:00Z">
        <w:r w:rsidDel="00992DA4">
          <w:rPr>
            <w:rFonts w:cs="Calibri"/>
          </w:rPr>
          <w:delText>the MPEG/extensions and MPEG/glTF GitLab branches are tagged with the edition number and the ISO stage. The following tag is proposed</w:delText>
        </w:r>
        <w:bookmarkStart w:id="598" w:name="_Toc220100194"/>
        <w:bookmarkEnd w:id="598"/>
      </w:del>
    </w:p>
    <w:p w14:paraId="65D41300" w14:textId="79CAA89A" w:rsidR="00FE10F4" w:rsidRPr="006F2745" w:rsidDel="00992DA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599" w:author="Thomas Stockhammer (26-B)" w:date="2026-01-23T22:30:00Z" w16du:dateUtc="2026-01-23T21:30:00Z"/>
          <w:rFonts w:ascii="Courier New" w:hAnsi="Courier New" w:cs="Courier New"/>
        </w:rPr>
      </w:pPr>
      <w:del w:id="600" w:author="Thomas Stockhammer (26-B)" w:date="2026-01-23T22:30:00Z" w16du:dateUtc="2026-01-23T21:30:00Z">
        <w:r w:rsidRPr="006F2745" w:rsidDel="00992DA4">
          <w:rPr>
            <w:rFonts w:ascii="Courier New" w:hAnsi="Courier New" w:cs="Courier New"/>
          </w:rPr>
          <w:delText>iso_number|ned|iso_document</w:delText>
        </w:r>
        <w:bookmarkStart w:id="601" w:name="_Toc220100195"/>
        <w:bookmarkEnd w:id="601"/>
      </w:del>
    </w:p>
    <w:p w14:paraId="13E9C2A4" w14:textId="68379061" w:rsidR="00FE10F4" w:rsidDel="00992DA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602" w:author="Thomas Stockhammer (26-B)" w:date="2026-01-23T22:30:00Z" w16du:dateUtc="2026-01-23T21:30:00Z"/>
          <w:rFonts w:cs="Calibri"/>
        </w:rPr>
      </w:pPr>
      <w:del w:id="603" w:author="Thomas Stockhammer (26-B)" w:date="2026-01-23T22:30:00Z" w16du:dateUtc="2026-01-23T21:30:00Z">
        <w:r w:rsidDel="00992DA4">
          <w:rPr>
            <w:rFonts w:cs="Calibri"/>
          </w:rPr>
          <w:delText>Examples</w:delText>
        </w:r>
        <w:bookmarkStart w:id="604" w:name="_Toc220100196"/>
        <w:bookmarkEnd w:id="604"/>
      </w:del>
    </w:p>
    <w:p w14:paraId="09DCC6AD" w14:textId="51E926CB" w:rsidR="00FE10F4" w:rsidRPr="006F2745" w:rsidDel="00992DA4"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605" w:author="Thomas Stockhammer (26-B)" w:date="2026-01-23T22:30:00Z" w16du:dateUtc="2026-01-23T21:30:00Z"/>
          <w:rFonts w:ascii="Courier New" w:hAnsi="Courier New" w:cs="Courier New"/>
        </w:rPr>
      </w:pPr>
      <w:del w:id="606" w:author="Thomas Stockhammer (26-B)" w:date="2026-01-23T22:30:00Z" w16du:dateUtc="2026-01-23T21:30:00Z">
        <w:r w:rsidRPr="006F2745" w:rsidDel="00992DA4">
          <w:rPr>
            <w:rFonts w:ascii="Courier New" w:hAnsi="Courier New" w:cs="Courier New"/>
          </w:rPr>
          <w:delText>23090-14|1ed|CD</w:delText>
        </w:r>
        <w:bookmarkStart w:id="607" w:name="_Toc220100197"/>
        <w:bookmarkEnd w:id="607"/>
      </w:del>
    </w:p>
    <w:p w14:paraId="75BE9E0E" w14:textId="322D680B" w:rsidR="00FE10F4" w:rsidRPr="006F2745" w:rsidDel="00992DA4"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del w:id="608" w:author="Thomas Stockhammer (26-B)" w:date="2026-01-23T22:30:00Z" w16du:dateUtc="2026-01-23T21:30:00Z"/>
          <w:rFonts w:ascii="Courier New" w:hAnsi="Courier New" w:cs="Courier New"/>
        </w:rPr>
      </w:pPr>
      <w:del w:id="609" w:author="Thomas Stockhammer (26-B)" w:date="2026-01-23T22:30:00Z" w16du:dateUtc="2026-01-23T21:30:00Z">
        <w:r w:rsidRPr="006F2745" w:rsidDel="00992DA4">
          <w:rPr>
            <w:rFonts w:ascii="Courier New" w:hAnsi="Courier New" w:cs="Courier New"/>
          </w:rPr>
          <w:delText>23090-14|2ed|DAmd 2</w:delText>
        </w:r>
        <w:bookmarkStart w:id="610" w:name="_Toc220100198"/>
        <w:bookmarkEnd w:id="610"/>
      </w:del>
    </w:p>
    <w:p w14:paraId="2CC27CAB" w14:textId="1849BEF8" w:rsidR="00FE10F4" w:rsidDel="00992DA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11" w:author="Thomas Stockhammer (26-B)" w:date="2026-01-23T22:30:00Z" w16du:dateUtc="2026-01-23T21:30:00Z"/>
          <w:rFonts w:cs="Calibri"/>
        </w:rPr>
      </w:pPr>
      <w:del w:id="612" w:author="Thomas Stockhammer (26-B)" w:date="2026-01-23T22:30:00Z" w16du:dateUtc="2026-01-23T21:30:00Z">
        <w:r w:rsidDel="00992DA4">
          <w:rPr>
            <w:rFonts w:cs="Calibri"/>
          </w:rPr>
          <w:delText>the MPEG/extensions and MPEG/glTF GitLab branches are pushed to the corresponding MPEGGroup repository on GitHub</w:delText>
        </w:r>
        <w:bookmarkStart w:id="613" w:name="_Toc220100199"/>
        <w:bookmarkEnd w:id="613"/>
      </w:del>
    </w:p>
    <w:p w14:paraId="3C357015" w14:textId="20BAD860" w:rsidR="00FE10F4" w:rsidDel="00992DA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14" w:author="Thomas Stockhammer (26-B)" w:date="2026-01-23T22:30:00Z" w16du:dateUtc="2026-01-23T21:30:00Z"/>
          <w:rFonts w:cs="Calibri"/>
        </w:rPr>
      </w:pPr>
      <w:del w:id="615" w:author="Thomas Stockhammer (26-B)" w:date="2026-01-23T22:30:00Z" w16du:dateUtc="2026-01-23T21:30:00Z">
        <w:r w:rsidDel="00992DA4">
          <w:rPr>
            <w:rFonts w:cs="Calibri"/>
          </w:rPr>
          <w:delText xml:space="preserve">executed </w:delText>
        </w:r>
        <w:r w:rsidRPr="00AC088F" w:rsidDel="00992DA4">
          <w:rPr>
            <w:rFonts w:cs="Calibri"/>
          </w:rPr>
          <w:delText>manually by somebody from a local repo with both remote endpoin</w:delText>
        </w:r>
        <w:r w:rsidDel="00992DA4">
          <w:rPr>
            <w:rFonts w:cs="Calibri"/>
          </w:rPr>
          <w:delText>t</w:delText>
        </w:r>
        <w:r w:rsidRPr="00AC088F" w:rsidDel="00992DA4">
          <w:rPr>
            <w:rFonts w:cs="Calibri"/>
          </w:rPr>
          <w:delText xml:space="preserve"> GitLab and GitHub</w:delText>
        </w:r>
        <w:bookmarkStart w:id="616" w:name="_Toc220100200"/>
        <w:bookmarkEnd w:id="616"/>
      </w:del>
    </w:p>
    <w:p w14:paraId="6919A5CD" w14:textId="48E49BE3" w:rsidR="00FE10F4" w:rsidDel="00992DA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17" w:author="Thomas Stockhammer (26-B)" w:date="2026-01-23T22:30:00Z" w16du:dateUtc="2026-01-23T21:30:00Z"/>
          <w:rFonts w:cs="Calibri"/>
        </w:rPr>
      </w:pPr>
      <w:del w:id="618" w:author="Thomas Stockhammer (26-B)" w:date="2026-01-23T22:30:00Z" w16du:dateUtc="2026-01-23T21:30:00Z">
        <w:r w:rsidDel="00992DA4">
          <w:rPr>
            <w:rFonts w:cs="Calibri"/>
          </w:rPr>
          <w:delText>we need a responsible person. A script may be created</w:delText>
        </w:r>
        <w:bookmarkStart w:id="619" w:name="_Toc220100201"/>
        <w:bookmarkEnd w:id="619"/>
      </w:del>
    </w:p>
    <w:p w14:paraId="17FA90F4" w14:textId="191962D4" w:rsidR="00FE10F4" w:rsidDel="00992DA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20" w:author="Thomas Stockhammer (26-B)" w:date="2026-01-23T22:30:00Z" w16du:dateUtc="2026-01-23T21:30:00Z"/>
          <w:rFonts w:cs="Calibri"/>
        </w:rPr>
      </w:pPr>
      <w:del w:id="621" w:author="Thomas Stockhammer (26-B)" w:date="2026-01-23T22:30:00Z" w16du:dateUtc="2026-01-23T21:30:00Z">
        <w:r w:rsidDel="00992DA4">
          <w:rPr>
            <w:rFonts w:cs="Calibri"/>
          </w:rPr>
          <w:delText>a pull request from the MPEGGroup/glTF is created against the Khronos/glTF GitHub repository to start soliciting feedback and comments from the DIS ballot</w:delText>
        </w:r>
        <w:bookmarkStart w:id="622" w:name="_Toc220100202"/>
        <w:bookmarkEnd w:id="622"/>
      </w:del>
    </w:p>
    <w:p w14:paraId="02978E33" w14:textId="1FFDED98" w:rsidR="00FE10F4" w:rsidDel="00992DA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23" w:author="Thomas Stockhammer (26-B)" w:date="2026-01-23T22:30:00Z" w16du:dateUtc="2026-01-23T21:30:00Z"/>
          <w:rFonts w:cs="Calibri"/>
        </w:rPr>
      </w:pPr>
      <w:del w:id="624" w:author="Thomas Stockhammer (26-B)" w:date="2026-01-23T22:30:00Z" w16du:dateUtc="2026-01-23T21:30:00Z">
        <w:r w:rsidRPr="006B6D8A" w:rsidDel="00992DA4">
          <w:rPr>
            <w:rFonts w:cs="Calibri"/>
          </w:rPr>
          <w:delText xml:space="preserve">a draft at </w:delText>
        </w:r>
        <w:r w:rsidDel="00992DA4">
          <w:rPr>
            <w:rFonts w:cs="Calibri"/>
          </w:rPr>
          <w:delText>DIS</w:delText>
        </w:r>
        <w:r w:rsidRPr="006B6D8A" w:rsidDel="00992DA4">
          <w:rPr>
            <w:rFonts w:cs="Calibri"/>
          </w:rPr>
          <w:delText xml:space="preserve"> stage and later changed to a final pull request at FDIS</w:delText>
        </w:r>
        <w:bookmarkStart w:id="625" w:name="_Toc220100203"/>
        <w:bookmarkEnd w:id="625"/>
      </w:del>
    </w:p>
    <w:p w14:paraId="0B36FECA" w14:textId="25B5575F" w:rsidR="00FE10F4" w:rsidDel="00992DA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26" w:author="Thomas Stockhammer (26-B)" w:date="2026-01-23T22:30:00Z" w16du:dateUtc="2026-01-23T21:30:00Z"/>
          <w:rFonts w:cs="Calibri"/>
        </w:rPr>
      </w:pPr>
      <w:del w:id="627" w:author="Thomas Stockhammer (26-B)" w:date="2026-01-23T22:30:00Z" w16du:dateUtc="2026-01-23T21:30:00Z">
        <w:r w:rsidDel="00992DA4">
          <w:delText>inform Khronos of the existence of these draft extensions in an LS</w:delText>
        </w:r>
        <w:bookmarkStart w:id="628" w:name="_Toc220100204"/>
        <w:bookmarkEnd w:id="628"/>
      </w:del>
    </w:p>
    <w:p w14:paraId="57D95111" w14:textId="5B50C3B7" w:rsidR="00FE10F4" w:rsidDel="00992DA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29" w:author="Thomas Stockhammer (26-B)" w:date="2026-01-23T22:30:00Z" w16du:dateUtc="2026-01-23T21:30:00Z"/>
          <w:rFonts w:cs="Calibri"/>
        </w:rPr>
      </w:pPr>
      <w:del w:id="630" w:author="Thomas Stockhammer (26-B)" w:date="2026-01-23T22:30:00Z" w16du:dateUtc="2026-01-23T21:30:00Z">
        <w:r w:rsidDel="00992DA4">
          <w:rPr>
            <w:rFonts w:cs="Calibri"/>
          </w:rPr>
          <w:delText>Any feedback or comments on the pull request created on the Khronos GitHub repository that the group agrees is useful and should be captured by a national body (NB) comment on the ballot.</w:delText>
        </w:r>
        <w:bookmarkStart w:id="631" w:name="_Toc220100205"/>
        <w:bookmarkEnd w:id="631"/>
      </w:del>
    </w:p>
    <w:p w14:paraId="4707E729" w14:textId="45644318" w:rsidR="00FE10F4" w:rsidDel="00992DA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32" w:author="Thomas Stockhammer (26-B)" w:date="2026-01-23T22:30:00Z" w16du:dateUtc="2026-01-23T21:30:00Z"/>
          <w:rFonts w:cs="Calibri"/>
        </w:rPr>
      </w:pPr>
      <w:del w:id="633" w:author="Thomas Stockhammer (26-B)" w:date="2026-01-23T22:30:00Z" w16du:dateUtc="2026-01-23T21:30:00Z">
        <w:r w:rsidDel="00992DA4">
          <w:rPr>
            <w:rFonts w:cs="Calibri"/>
          </w:rPr>
          <w:delText>Other feedback may also be received from the MPEGGroup/extensions which should also be addressed via MPEG input contributions and/or NB comments.</w:delText>
        </w:r>
        <w:bookmarkStart w:id="634" w:name="_Toc220100206"/>
        <w:bookmarkEnd w:id="634"/>
      </w:del>
    </w:p>
    <w:p w14:paraId="153BF354" w14:textId="60C9B284" w:rsidR="00FE10F4" w:rsidDel="00992DA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del w:id="635" w:author="Thomas Stockhammer (26-B)" w:date="2026-01-23T22:30:00Z" w16du:dateUtc="2026-01-23T21:30:00Z"/>
          <w:rFonts w:cs="Calibri"/>
        </w:rPr>
      </w:pPr>
      <w:del w:id="636" w:author="Thomas Stockhammer (26-B)" w:date="2026-01-23T22:30:00Z" w16du:dateUtc="2026-01-23T21:30:00Z">
        <w:r w:rsidDel="00992DA4">
          <w:rPr>
            <w:rFonts w:cs="Calibri"/>
          </w:rPr>
          <w:delText>When the document reaches FDIS stage and a ballot is initiated, the following must be done:</w:delText>
        </w:r>
        <w:bookmarkStart w:id="637" w:name="_Toc220100207"/>
        <w:bookmarkEnd w:id="637"/>
      </w:del>
    </w:p>
    <w:p w14:paraId="37F2926A" w14:textId="61352D1A" w:rsidR="00FE10F4" w:rsidDel="00992DA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del w:id="638" w:author="Thomas Stockhammer (26-B)" w:date="2026-01-23T22:30:00Z" w16du:dateUtc="2026-01-23T21:30:00Z"/>
          <w:rFonts w:cs="Calibri"/>
        </w:rPr>
      </w:pPr>
      <w:del w:id="639" w:author="Thomas Stockhammer (26-B)" w:date="2026-01-23T22:30:00Z" w16du:dateUtc="2026-01-23T21:30:00Z">
        <w:r w:rsidDel="00992DA4">
          <w:rPr>
            <w:rFonts w:cs="Calibri"/>
          </w:rPr>
          <w:delText>the MPEG/extensions and MPEG/glTF GitLab branches are tagged with the edition number and the ISO stage</w:delText>
        </w:r>
        <w:bookmarkStart w:id="640" w:name="_Toc220100208"/>
        <w:bookmarkEnd w:id="640"/>
      </w:del>
    </w:p>
    <w:p w14:paraId="6FE7CF7C" w14:textId="170D13D7" w:rsidR="00FE10F4" w:rsidDel="00992DA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del w:id="641" w:author="Thomas Stockhammer (26-B)" w:date="2026-01-23T22:30:00Z" w16du:dateUtc="2026-01-23T21:30:00Z"/>
          <w:rFonts w:cs="Calibri"/>
        </w:rPr>
      </w:pPr>
      <w:del w:id="642" w:author="Thomas Stockhammer (26-B)" w:date="2026-01-23T22:30:00Z" w16du:dateUtc="2026-01-23T21:30:00Z">
        <w:r w:rsidDel="00992DA4">
          <w:rPr>
            <w:rFonts w:cs="Calibri"/>
          </w:rPr>
          <w:delText>The following tag is proposed</w:delText>
        </w:r>
        <w:bookmarkStart w:id="643" w:name="_Toc220100209"/>
        <w:bookmarkEnd w:id="643"/>
      </w:del>
    </w:p>
    <w:p w14:paraId="2B0FC63A" w14:textId="14BDD77E" w:rsidR="00FE10F4" w:rsidRPr="006F2745" w:rsidDel="00992DA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del w:id="644" w:author="Thomas Stockhammer (26-B)" w:date="2026-01-23T22:30:00Z" w16du:dateUtc="2026-01-23T21:30:00Z"/>
          <w:rFonts w:ascii="Courier New" w:hAnsi="Courier New" w:cs="Courier New"/>
        </w:rPr>
      </w:pPr>
      <w:del w:id="645" w:author="Thomas Stockhammer (26-B)" w:date="2026-01-23T22:30:00Z" w16du:dateUtc="2026-01-23T21:30:00Z">
        <w:r w:rsidRPr="006F2745" w:rsidDel="00992DA4">
          <w:rPr>
            <w:rFonts w:ascii="Courier New" w:hAnsi="Courier New" w:cs="Courier New"/>
          </w:rPr>
          <w:delText>iso_number|ned|iso_document</w:delText>
        </w:r>
        <w:bookmarkStart w:id="646" w:name="_Toc220100210"/>
        <w:bookmarkEnd w:id="646"/>
      </w:del>
    </w:p>
    <w:p w14:paraId="1734746B" w14:textId="7E4B665E" w:rsidR="00FE10F4" w:rsidDel="00992DA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del w:id="647" w:author="Thomas Stockhammer (26-B)" w:date="2026-01-23T22:30:00Z" w16du:dateUtc="2026-01-23T21:30:00Z"/>
          <w:rFonts w:cs="Calibri"/>
        </w:rPr>
      </w:pPr>
      <w:del w:id="648" w:author="Thomas Stockhammer (26-B)" w:date="2026-01-23T22:30:00Z" w16du:dateUtc="2026-01-23T21:30:00Z">
        <w:r w:rsidDel="00992DA4">
          <w:rPr>
            <w:rFonts w:cs="Calibri"/>
          </w:rPr>
          <w:delText>Examples</w:delText>
        </w:r>
        <w:bookmarkStart w:id="649" w:name="_Toc220100211"/>
        <w:bookmarkEnd w:id="649"/>
      </w:del>
    </w:p>
    <w:p w14:paraId="5262DC13" w14:textId="67A217D6" w:rsidR="00FE10F4" w:rsidRPr="006F2745" w:rsidDel="00992DA4"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del w:id="650" w:author="Thomas Stockhammer (26-B)" w:date="2026-01-23T22:30:00Z" w16du:dateUtc="2026-01-23T21:30:00Z"/>
          <w:rFonts w:ascii="Courier New" w:hAnsi="Courier New" w:cs="Courier New"/>
        </w:rPr>
      </w:pPr>
      <w:del w:id="651" w:author="Thomas Stockhammer (26-B)" w:date="2026-01-23T22:30:00Z" w16du:dateUtc="2026-01-23T21:30:00Z">
        <w:r w:rsidRPr="006F2745" w:rsidDel="00992DA4">
          <w:rPr>
            <w:rFonts w:ascii="Courier New" w:hAnsi="Courier New" w:cs="Courier New"/>
          </w:rPr>
          <w:delText>23090-14|1ed|CD</w:delText>
        </w:r>
        <w:bookmarkStart w:id="652" w:name="_Toc220100212"/>
        <w:bookmarkEnd w:id="652"/>
      </w:del>
    </w:p>
    <w:p w14:paraId="35A1AF60" w14:textId="59A95BE0" w:rsidR="00FE10F4" w:rsidRPr="00F32440" w:rsidDel="00992DA4"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del w:id="653" w:author="Thomas Stockhammer (26-B)" w:date="2026-01-23T22:30:00Z" w16du:dateUtc="2026-01-23T21:30:00Z"/>
          <w:rFonts w:ascii="Courier New" w:hAnsi="Courier New" w:cs="Courier New"/>
        </w:rPr>
      </w:pPr>
      <w:del w:id="654" w:author="Thomas Stockhammer (26-B)" w:date="2026-01-23T22:30:00Z" w16du:dateUtc="2026-01-23T21:30:00Z">
        <w:r w:rsidRPr="006F2745" w:rsidDel="00992DA4">
          <w:rPr>
            <w:rFonts w:ascii="Courier New" w:hAnsi="Courier New" w:cs="Courier New"/>
          </w:rPr>
          <w:delText>23090-14|2ed|DAmd 2</w:delText>
        </w:r>
        <w:bookmarkStart w:id="655" w:name="_Toc220100213"/>
        <w:bookmarkEnd w:id="655"/>
      </w:del>
    </w:p>
    <w:p w14:paraId="16D1D3FD" w14:textId="7E18849A" w:rsidR="00FE10F4" w:rsidDel="00992DA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del w:id="656" w:author="Thomas Stockhammer (26-B)" w:date="2026-01-23T22:30:00Z" w16du:dateUtc="2026-01-23T21:30:00Z"/>
          <w:rFonts w:cs="Calibri"/>
        </w:rPr>
      </w:pPr>
      <w:del w:id="657" w:author="Thomas Stockhammer (26-B)" w:date="2026-01-23T22:30:00Z" w16du:dateUtc="2026-01-23T21:30:00Z">
        <w:r w:rsidDel="00992DA4">
          <w:rPr>
            <w:rFonts w:cs="Calibri"/>
          </w:rPr>
          <w:delText>the MPEG/extensions and MPEG/glTF GitLab branches are pushed to the corresponding MPEGGroup repository on GitHub</w:delText>
        </w:r>
        <w:bookmarkStart w:id="658" w:name="_Toc220100214"/>
        <w:bookmarkEnd w:id="658"/>
      </w:del>
    </w:p>
    <w:p w14:paraId="0ABE49C9" w14:textId="0D885796" w:rsidR="00FE10F4" w:rsidDel="00992DA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del w:id="659" w:author="Thomas Stockhammer (26-B)" w:date="2026-01-23T22:30:00Z" w16du:dateUtc="2026-01-23T21:30:00Z"/>
          <w:rFonts w:cs="Calibri"/>
        </w:rPr>
      </w:pPr>
      <w:del w:id="660" w:author="Thomas Stockhammer (26-B)" w:date="2026-01-23T22:30:00Z" w16du:dateUtc="2026-01-23T21:30:00Z">
        <w:r w:rsidDel="00992DA4">
          <w:rPr>
            <w:rFonts w:cs="Calibri"/>
          </w:rPr>
          <w:delText xml:space="preserve">executed </w:delText>
        </w:r>
        <w:r w:rsidRPr="00AC088F" w:rsidDel="00992DA4">
          <w:rPr>
            <w:rFonts w:cs="Calibri"/>
          </w:rPr>
          <w:delText>manually by somebody from a local repo with both remote endpoin</w:delText>
        </w:r>
        <w:r w:rsidDel="00992DA4">
          <w:rPr>
            <w:rFonts w:cs="Calibri"/>
          </w:rPr>
          <w:delText>t</w:delText>
        </w:r>
        <w:r w:rsidRPr="00AC088F" w:rsidDel="00992DA4">
          <w:rPr>
            <w:rFonts w:cs="Calibri"/>
          </w:rPr>
          <w:delText xml:space="preserve"> GitLab and GitHub</w:delText>
        </w:r>
        <w:bookmarkStart w:id="661" w:name="_Toc220100215"/>
        <w:bookmarkEnd w:id="661"/>
      </w:del>
    </w:p>
    <w:p w14:paraId="41215253" w14:textId="62F40C7C" w:rsidR="00FE10F4" w:rsidRPr="00F32440" w:rsidDel="00992DA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del w:id="662" w:author="Thomas Stockhammer (26-B)" w:date="2026-01-23T22:30:00Z" w16du:dateUtc="2026-01-23T21:30:00Z"/>
          <w:rFonts w:cs="Calibri"/>
        </w:rPr>
      </w:pPr>
      <w:del w:id="663" w:author="Thomas Stockhammer (26-B)" w:date="2026-01-23T22:30:00Z" w16du:dateUtc="2026-01-23T21:30:00Z">
        <w:r w:rsidDel="00992DA4">
          <w:rPr>
            <w:rFonts w:cs="Calibri"/>
          </w:rPr>
          <w:delText>we need a responsible person. A script may be created</w:delText>
        </w:r>
        <w:bookmarkStart w:id="664" w:name="_Toc220100216"/>
        <w:bookmarkEnd w:id="664"/>
      </w:del>
    </w:p>
    <w:p w14:paraId="36601DBC" w14:textId="76274CF0" w:rsidR="00FE10F4" w:rsidDel="00992DA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del w:id="665" w:author="Thomas Stockhammer (26-B)" w:date="2026-01-23T22:30:00Z" w16du:dateUtc="2026-01-23T21:30:00Z"/>
          <w:rFonts w:cs="Calibri"/>
        </w:rPr>
      </w:pPr>
      <w:del w:id="666" w:author="Thomas Stockhammer (26-B)" w:date="2026-01-23T22:30:00Z" w16du:dateUtc="2026-01-23T21:30:00Z">
        <w:r w:rsidDel="00992DA4">
          <w:rPr>
            <w:rFonts w:cs="Calibri"/>
          </w:rPr>
          <w:delText>When the pull request on the Khronos GiHub repository is accepted and merged, the master (main) branches on both the MPEGGroup GitHub repository and the internal MPEG GitLab repositories should by synched with the Khronos GitHub repository.</w:delText>
        </w:r>
        <w:bookmarkStart w:id="667" w:name="_Toc220100217"/>
        <w:bookmarkEnd w:id="667"/>
      </w:del>
    </w:p>
    <w:p w14:paraId="20617823" w14:textId="5CBF9796" w:rsidR="00FE10F4" w:rsidDel="00992DA4" w:rsidRDefault="00FE10F4" w:rsidP="00FE10F4">
      <w:pPr>
        <w:pBdr>
          <w:top w:val="none" w:sz="4" w:space="0" w:color="000000"/>
          <w:left w:val="none" w:sz="4" w:space="0" w:color="000000"/>
          <w:bottom w:val="none" w:sz="4" w:space="0" w:color="000000"/>
          <w:right w:val="none" w:sz="4" w:space="0" w:color="000000"/>
          <w:between w:val="none" w:sz="4" w:space="0" w:color="000000"/>
        </w:pBdr>
        <w:rPr>
          <w:del w:id="668" w:author="Thomas Stockhammer (26-B)" w:date="2026-01-23T22:30:00Z" w16du:dateUtc="2026-01-23T21:30:00Z"/>
          <w:rFonts w:cs="Calibri"/>
        </w:rPr>
      </w:pPr>
      <w:bookmarkStart w:id="669" w:name="_Toc220100218"/>
      <w:bookmarkEnd w:id="669"/>
    </w:p>
    <w:p w14:paraId="564A8B17" w14:textId="23162424" w:rsidR="00FE10F4" w:rsidDel="00992DA4" w:rsidRDefault="00FE10F4" w:rsidP="00FE10F4">
      <w:pPr>
        <w:rPr>
          <w:del w:id="670" w:author="Thomas Stockhammer (26-B)" w:date="2026-01-23T22:30:00Z" w16du:dateUtc="2026-01-23T21:30:00Z"/>
          <w:rFonts w:cs="Calibri"/>
        </w:rPr>
      </w:pPr>
      <w:del w:id="671" w:author="Thomas Stockhammer (26-B)" w:date="2026-01-23T22:30:00Z" w16du:dateUtc="2026-01-23T21:30:00Z">
        <w:r w:rsidDel="00992DA4">
          <w:rPr>
            <w:rFonts w:cs="Calibri"/>
          </w:rPr>
          <w:delText>Alternative workflow (update to above workflow):</w:delText>
        </w:r>
        <w:bookmarkStart w:id="672" w:name="_Toc220100219"/>
        <w:bookmarkEnd w:id="672"/>
      </w:del>
    </w:p>
    <w:p w14:paraId="04C6C9ED" w14:textId="62044C34" w:rsidR="00FE10F4" w:rsidDel="00992DA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del w:id="673" w:author="Thomas Stockhammer (26-B)" w:date="2026-01-23T22:30:00Z" w16du:dateUtc="2026-01-23T21:30:00Z"/>
          <w:rFonts w:cs="Calibri"/>
          <w:lang w:eastAsia="zh-CN"/>
        </w:rPr>
      </w:pPr>
      <w:del w:id="674" w:author="Thomas Stockhammer (26-B)" w:date="2026-01-23T22:30:00Z" w16du:dateUtc="2026-01-23T21:30:00Z">
        <w:r w:rsidDel="00992DA4">
          <w:rPr>
            <w:rFonts w:cs="Calibri"/>
            <w:lang w:eastAsia="zh-CN"/>
          </w:rPr>
          <w:delText>When DIS is issued</w:delText>
        </w:r>
        <w:bookmarkStart w:id="675" w:name="_Toc220100220"/>
        <w:bookmarkEnd w:id="675"/>
      </w:del>
    </w:p>
    <w:p w14:paraId="593D3109" w14:textId="5A2DF891" w:rsidR="00FE10F4" w:rsidDel="00992DA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del w:id="676" w:author="Thomas Stockhammer (26-B)" w:date="2026-01-23T22:30:00Z" w16du:dateUtc="2026-01-23T21:30:00Z"/>
          <w:rFonts w:cs="Calibri"/>
          <w:lang w:eastAsia="zh-CN"/>
        </w:rPr>
      </w:pPr>
      <w:del w:id="677" w:author="Thomas Stockhammer (26-B)" w:date="2026-01-23T22:30:00Z" w16du:dateUtc="2026-01-23T21:30:00Z">
        <w:r w:rsidDel="00992DA4">
          <w:rPr>
            <w:rFonts w:cs="Calibri"/>
            <w:lang w:eastAsia="zh-CN"/>
          </w:rPr>
          <w:delText>Create fork on MPEG GitHub repository of Khronos glTF repository, and take the extensions from the MPEG GitLab repository and add them "manually"</w:delText>
        </w:r>
        <w:bookmarkStart w:id="678" w:name="_Toc220100221"/>
        <w:bookmarkEnd w:id="678"/>
      </w:del>
    </w:p>
    <w:p w14:paraId="1B8EF8FE" w14:textId="6008C7EA" w:rsidR="00FE10F4" w:rsidDel="00992DA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del w:id="679" w:author="Thomas Stockhammer (26-B)" w:date="2026-01-23T22:30:00Z" w16du:dateUtc="2026-01-23T21:30:00Z"/>
          <w:rFonts w:cs="Calibri"/>
          <w:lang w:eastAsia="zh-CN"/>
        </w:rPr>
      </w:pPr>
      <w:del w:id="680" w:author="Thomas Stockhammer (26-B)" w:date="2026-01-23T22:30:00Z" w16du:dateUtc="2026-01-23T21:30:00Z">
        <w:r w:rsidDel="00992DA4">
          <w:rPr>
            <w:rFonts w:cs="Calibri"/>
            <w:lang w:eastAsia="zh-CN"/>
          </w:rPr>
          <w:delText>Create a pull request to Khronos as “draft”</w:delText>
        </w:r>
        <w:bookmarkStart w:id="681" w:name="_Toc220100222"/>
        <w:bookmarkEnd w:id="681"/>
      </w:del>
    </w:p>
    <w:p w14:paraId="56F2F021" w14:textId="7695EFAB" w:rsidR="00FE10F4" w:rsidDel="00992DA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del w:id="682" w:author="Thomas Stockhammer (26-B)" w:date="2026-01-23T22:30:00Z" w16du:dateUtc="2026-01-23T21:30:00Z"/>
          <w:rFonts w:cs="Calibri"/>
          <w:lang w:eastAsia="zh-CN"/>
        </w:rPr>
      </w:pPr>
      <w:del w:id="683" w:author="Thomas Stockhammer (26-B)" w:date="2026-01-23T22:30:00Z" w16du:dateUtc="2026-01-23T21:30:00Z">
        <w:r w:rsidDel="00992DA4">
          <w:rPr>
            <w:rFonts w:cs="Calibri"/>
            <w:lang w:eastAsia="zh-CN"/>
          </w:rPr>
          <w:delText>All updates to the extensions are done on the fork on MPEG GitHub repository</w:delText>
        </w:r>
        <w:bookmarkStart w:id="684" w:name="_Toc220100223"/>
        <w:bookmarkEnd w:id="684"/>
      </w:del>
    </w:p>
    <w:p w14:paraId="751672FC" w14:textId="517D4F5D" w:rsidR="003F7762" w:rsidDel="00992DA4"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del w:id="685" w:author="Thomas Stockhammer (26-B)" w:date="2026-01-23T22:30:00Z" w16du:dateUtc="2026-01-23T21:30:00Z"/>
          <w:rFonts w:cs="Calibri"/>
          <w:lang w:eastAsia="zh-CN"/>
        </w:rPr>
      </w:pPr>
      <w:del w:id="686" w:author="Thomas Stockhammer (26-B)" w:date="2026-01-23T22:30:00Z" w16du:dateUtc="2026-01-23T21:30:00Z">
        <w:r w:rsidDel="00992DA4">
          <w:rPr>
            <w:rFonts w:cs="Calibri"/>
            <w:lang w:eastAsia="zh-CN"/>
          </w:rPr>
          <w:delText>When we release a new version of the standard (e.g., improvement of DIS, FDIS, etc.), we create a clone of the public MPEG GitHub repository and add it to the internal MPEG GitLab in order to maintain spec consistency</w:delText>
        </w:r>
        <w:bookmarkStart w:id="687" w:name="_Toc220100224"/>
        <w:bookmarkEnd w:id="687"/>
      </w:del>
    </w:p>
    <w:p w14:paraId="64A7C795" w14:textId="4F5A9174" w:rsidR="00027C87" w:rsidDel="00992DA4" w:rsidRDefault="00027C87" w:rsidP="00027C87">
      <w:pPr>
        <w:pBdr>
          <w:top w:val="none" w:sz="4" w:space="0" w:color="000000"/>
          <w:left w:val="none" w:sz="4" w:space="0" w:color="000000"/>
          <w:bottom w:val="none" w:sz="4" w:space="0" w:color="000000"/>
          <w:right w:val="none" w:sz="4" w:space="0" w:color="000000"/>
          <w:between w:val="none" w:sz="4" w:space="0" w:color="000000"/>
        </w:pBdr>
        <w:rPr>
          <w:del w:id="688" w:author="Thomas Stockhammer (26-B)" w:date="2026-01-23T22:30:00Z" w16du:dateUtc="2026-01-23T21:30:00Z"/>
          <w:rFonts w:cs="Calibri"/>
          <w:lang w:eastAsia="zh-CN"/>
        </w:rPr>
      </w:pPr>
      <w:bookmarkStart w:id="689" w:name="_Toc220100225"/>
      <w:bookmarkEnd w:id="689"/>
    </w:p>
    <w:p w14:paraId="2CE18B79" w14:textId="0ADC3AF8" w:rsidR="00027C87" w:rsidDel="00992DA4" w:rsidRDefault="00027C87" w:rsidP="00C968EC">
      <w:pPr>
        <w:pStyle w:val="Heading2"/>
        <w:keepLines w:val="0"/>
        <w:widowControl/>
        <w:numPr>
          <w:ilvl w:val="1"/>
          <w:numId w:val="1"/>
        </w:numPr>
        <w:autoSpaceDE/>
        <w:autoSpaceDN/>
        <w:spacing w:before="240" w:after="60"/>
        <w:jc w:val="both"/>
        <w:rPr>
          <w:del w:id="690" w:author="Thomas Stockhammer (26-B)" w:date="2026-01-23T22:30:00Z" w16du:dateUtc="2026-01-23T21:30:00Z"/>
        </w:rPr>
      </w:pPr>
      <w:del w:id="691" w:author="Thomas Stockhammer (26-B)" w:date="2026-01-23T22:30:00Z" w16du:dateUtc="2026-01-23T21:30:00Z">
        <w:r w:rsidDel="00992DA4">
          <w:delText>Status</w:delText>
        </w:r>
        <w:bookmarkStart w:id="692" w:name="_Toc220100226"/>
        <w:bookmarkEnd w:id="692"/>
      </w:del>
    </w:p>
    <w:p w14:paraId="260754D2" w14:textId="7F2F0EE3" w:rsidR="00037FD6" w:rsidRPr="00F9568F" w:rsidDel="00992DA4" w:rsidRDefault="00037FD6" w:rsidP="00037FD6">
      <w:pPr>
        <w:numPr>
          <w:ilvl w:val="0"/>
          <w:numId w:val="39"/>
        </w:numPr>
        <w:spacing w:line="276" w:lineRule="auto"/>
        <w:rPr>
          <w:del w:id="693" w:author="Thomas Stockhammer (26-B)" w:date="2026-01-23T22:30:00Z" w16du:dateUtc="2026-01-23T21:30:00Z"/>
          <w:lang w:val="en-GB"/>
        </w:rPr>
      </w:pPr>
      <w:del w:id="694" w:author="Thomas Stockhammer (26-B)" w:date="2026-01-23T22:30:00Z" w16du:dateUtc="2026-01-23T21:30:00Z">
        <w:r w:rsidDel="00992DA4">
          <w:fldChar w:fldCharType="begin"/>
        </w:r>
        <w:r w:rsidDel="00992DA4">
          <w:delInstrText>HYPERLINK "https://github.com/MPEGGroup/glTF/"</w:delInstrText>
        </w:r>
        <w:r w:rsidDel="00992DA4">
          <w:fldChar w:fldCharType="separate"/>
        </w:r>
        <w:r w:rsidRPr="00090CF2" w:rsidDel="00992DA4">
          <w:rPr>
            <w:rStyle w:val="Hyperlink"/>
            <w:rFonts w:eastAsia="Calibri"/>
            <w:lang w:val="en-GB"/>
          </w:rPr>
          <w:delText>https://github.com/MPEGGroup/glTF/</w:delText>
        </w:r>
        <w:r w:rsidDel="00992DA4">
          <w:fldChar w:fldCharType="end"/>
        </w:r>
        <w:bookmarkStart w:id="695" w:name="_Toc220100227"/>
        <w:bookmarkEnd w:id="695"/>
      </w:del>
    </w:p>
    <w:p w14:paraId="024DC426" w14:textId="2A0FD5CB" w:rsidR="00037FD6" w:rsidRPr="000B3966" w:rsidDel="00992DA4" w:rsidRDefault="00037FD6" w:rsidP="00037FD6">
      <w:pPr>
        <w:numPr>
          <w:ilvl w:val="0"/>
          <w:numId w:val="39"/>
        </w:numPr>
        <w:spacing w:line="276" w:lineRule="auto"/>
        <w:rPr>
          <w:del w:id="696" w:author="Thomas Stockhammer (26-B)" w:date="2026-01-23T22:30:00Z" w16du:dateUtc="2026-01-23T21:30:00Z"/>
          <w:lang w:val="en-GB"/>
        </w:rPr>
      </w:pPr>
      <w:del w:id="697" w:author="Thomas Stockhammer (26-B)" w:date="2026-01-23T22:30:00Z" w16du:dateUtc="2026-01-23T21:30:00Z">
        <w:r w:rsidDel="00992DA4">
          <w:fldChar w:fldCharType="begin"/>
        </w:r>
        <w:r w:rsidDel="00992DA4">
          <w:delInstrText>HYPERLINK "https://docs.google.com/spreadsheets/d/1uEe_fK1X_MZ0G8tmWhDrbyswdrk-7vNDm2n49440xXk/edit?usp=sharing"</w:delInstrText>
        </w:r>
        <w:r w:rsidDel="00992DA4">
          <w:fldChar w:fldCharType="separate"/>
        </w:r>
        <w:r w:rsidRPr="00F9568F" w:rsidDel="00992DA4">
          <w:rPr>
            <w:rStyle w:val="Hyperlink"/>
          </w:rPr>
          <w:delText>https://docs.google.com/spreadsheets/d/1uEe_fK1X_MZ0G8tmWhDrbyswdrk-7vNDm2n49440xXk/edit?usp=sharing</w:delText>
        </w:r>
        <w:r w:rsidDel="00992DA4">
          <w:fldChar w:fldCharType="end"/>
        </w:r>
        <w:bookmarkStart w:id="698" w:name="_Toc220100228"/>
        <w:bookmarkEnd w:id="698"/>
      </w:del>
    </w:p>
    <w:p w14:paraId="7C6AA0B2" w14:textId="3C89A217" w:rsidR="00037FD6" w:rsidDel="00992DA4" w:rsidRDefault="00037FD6" w:rsidP="00037FD6">
      <w:pPr>
        <w:widowControl w:val="0"/>
        <w:autoSpaceDE w:val="0"/>
        <w:autoSpaceDN w:val="0"/>
        <w:spacing w:line="276" w:lineRule="auto"/>
        <w:rPr>
          <w:del w:id="699" w:author="Thomas Stockhammer (26-B)" w:date="2026-01-23T22:30:00Z" w16du:dateUtc="2026-01-23T21:30:00Z"/>
          <w:rFonts w:ascii="Book Antiqua" w:eastAsia="Arial" w:hAnsi="Book Antiqua"/>
          <w:sz w:val="22"/>
          <w:szCs w:val="22"/>
        </w:rPr>
      </w:pPr>
      <w:bookmarkStart w:id="700" w:name="_Toc220100229"/>
      <w:bookmarkEnd w:id="700"/>
    </w:p>
    <w:p w14:paraId="21A3C408" w14:textId="5D4E4535" w:rsidR="00037FD6" w:rsidDel="00992DA4" w:rsidRDefault="00037FD6" w:rsidP="00037FD6">
      <w:pPr>
        <w:widowControl w:val="0"/>
        <w:autoSpaceDE w:val="0"/>
        <w:autoSpaceDN w:val="0"/>
        <w:spacing w:line="276" w:lineRule="auto"/>
        <w:rPr>
          <w:del w:id="701" w:author="Thomas Stockhammer (26-B)" w:date="2026-01-23T22:30:00Z" w16du:dateUtc="2026-01-23T21:30:00Z"/>
          <w:rFonts w:ascii="Book Antiqua" w:eastAsia="Arial" w:hAnsi="Book Antiqua"/>
          <w:sz w:val="22"/>
          <w:szCs w:val="22"/>
        </w:rPr>
      </w:pPr>
      <w:del w:id="702" w:author="Thomas Stockhammer (26-B)" w:date="2026-01-23T22:30:00Z" w16du:dateUtc="2026-01-23T21:30:00Z">
        <w:r w:rsidDel="00992DA4">
          <w:rPr>
            <w:rFonts w:ascii="Book Antiqua" w:eastAsia="Arial" w:hAnsi="Book Antiqua"/>
            <w:sz w:val="22"/>
            <w:szCs w:val="22"/>
          </w:rPr>
          <w:delText>MPEG Systems submitted five pull requests to address relevant extensions:</w:delText>
        </w:r>
        <w:bookmarkStart w:id="703" w:name="_Toc220100230"/>
        <w:bookmarkEnd w:id="703"/>
      </w:del>
    </w:p>
    <w:p w14:paraId="22A41896" w14:textId="0FABCF66" w:rsidR="00037FD6" w:rsidRPr="00DE22C6" w:rsidDel="00992DA4" w:rsidRDefault="00037FD6" w:rsidP="00037FD6">
      <w:pPr>
        <w:pStyle w:val="ListParagraph"/>
        <w:numPr>
          <w:ilvl w:val="0"/>
          <w:numId w:val="38"/>
        </w:numPr>
        <w:spacing w:line="276" w:lineRule="auto"/>
        <w:contextualSpacing/>
        <w:jc w:val="both"/>
        <w:rPr>
          <w:del w:id="704" w:author="Thomas Stockhammer (26-B)" w:date="2026-01-23T22:30:00Z" w16du:dateUtc="2026-01-23T21:30:00Z"/>
          <w:rFonts w:ascii="Book Antiqua" w:hAnsi="Book Antiqua"/>
        </w:rPr>
      </w:pPr>
      <w:del w:id="705" w:author="Thomas Stockhammer (26-B)" w:date="2026-01-23T22:30:00Z" w16du:dateUtc="2026-01-23T21:30:00Z">
        <w:r w:rsidDel="00992DA4">
          <w:fldChar w:fldCharType="begin"/>
        </w:r>
        <w:r w:rsidDel="00992DA4">
          <w:delInstrText>HYPERLINK "https://github.com/KhronosGroup/glTF/pull/2503"</w:delInstrText>
        </w:r>
        <w:r w:rsidDel="00992DA4">
          <w:fldChar w:fldCharType="separate"/>
        </w:r>
        <w:r w:rsidRPr="00DE22C6" w:rsidDel="00992DA4">
          <w:rPr>
            <w:rStyle w:val="Hyperlink"/>
            <w:rFonts w:ascii="Book Antiqua" w:hAnsi="Book Antiqua"/>
            <w:b/>
            <w:bCs/>
          </w:rPr>
          <w:delText>Add MPEG_interactivity extension</w:delText>
        </w:r>
        <w:r w:rsidDel="00992DA4">
          <w:fldChar w:fldCharType="end"/>
        </w:r>
        <w:bookmarkStart w:id="706" w:name="_Toc220100231"/>
        <w:bookmarkEnd w:id="706"/>
      </w:del>
    </w:p>
    <w:p w14:paraId="0C4FF661" w14:textId="64E294BD" w:rsidR="00037FD6" w:rsidRPr="00DE22C6" w:rsidDel="00992DA4" w:rsidRDefault="00037FD6" w:rsidP="00037FD6">
      <w:pPr>
        <w:pStyle w:val="ListParagraph"/>
        <w:numPr>
          <w:ilvl w:val="0"/>
          <w:numId w:val="38"/>
        </w:numPr>
        <w:spacing w:line="276" w:lineRule="auto"/>
        <w:contextualSpacing/>
        <w:jc w:val="both"/>
        <w:rPr>
          <w:del w:id="707" w:author="Thomas Stockhammer (26-B)" w:date="2026-01-23T22:30:00Z" w16du:dateUtc="2026-01-23T21:30:00Z"/>
          <w:rFonts w:ascii="Book Antiqua" w:hAnsi="Book Antiqua"/>
        </w:rPr>
      </w:pPr>
      <w:del w:id="708" w:author="Thomas Stockhammer (26-B)" w:date="2026-01-23T22:30:00Z" w16du:dateUtc="2026-01-23T21:30:00Z">
        <w:r w:rsidDel="00992DA4">
          <w:fldChar w:fldCharType="begin"/>
        </w:r>
        <w:r w:rsidDel="00992DA4">
          <w:delInstrText>HYPERLINK "https://github.com/KhronosGroup/glTF/pull/2502"</w:delInstrText>
        </w:r>
        <w:r w:rsidDel="00992DA4">
          <w:fldChar w:fldCharType="separate"/>
        </w:r>
        <w:r w:rsidRPr="00DE22C6" w:rsidDel="00992DA4">
          <w:rPr>
            <w:rStyle w:val="Hyperlink"/>
            <w:rFonts w:ascii="Book Antiqua" w:hAnsi="Book Antiqua"/>
            <w:b/>
            <w:bCs/>
          </w:rPr>
          <w:delText>Add MPEG_haptic and MPEG_haptic_material extensions</w:delText>
        </w:r>
        <w:r w:rsidDel="00992DA4">
          <w:fldChar w:fldCharType="end"/>
        </w:r>
        <w:bookmarkStart w:id="709" w:name="_Toc220100232"/>
        <w:bookmarkEnd w:id="709"/>
      </w:del>
    </w:p>
    <w:p w14:paraId="72ABB071" w14:textId="79D0EC45" w:rsidR="00037FD6" w:rsidRPr="00DE22C6" w:rsidDel="00992DA4" w:rsidRDefault="00037FD6" w:rsidP="00037FD6">
      <w:pPr>
        <w:pStyle w:val="ListParagraph"/>
        <w:numPr>
          <w:ilvl w:val="0"/>
          <w:numId w:val="38"/>
        </w:numPr>
        <w:spacing w:line="276" w:lineRule="auto"/>
        <w:contextualSpacing/>
        <w:jc w:val="both"/>
        <w:rPr>
          <w:del w:id="710" w:author="Thomas Stockhammer (26-B)" w:date="2026-01-23T22:30:00Z" w16du:dateUtc="2026-01-23T21:30:00Z"/>
          <w:rFonts w:ascii="Book Antiqua" w:hAnsi="Book Antiqua"/>
        </w:rPr>
      </w:pPr>
      <w:del w:id="711" w:author="Thomas Stockhammer (26-B)" w:date="2026-01-23T22:30:00Z" w16du:dateUtc="2026-01-23T21:30:00Z">
        <w:r w:rsidDel="00992DA4">
          <w:fldChar w:fldCharType="begin"/>
        </w:r>
        <w:r w:rsidDel="00992DA4">
          <w:delInstrText>HYPERLINK "https://github.com/KhronosGroup/glTF/pull/2501"</w:delInstrText>
        </w:r>
        <w:r w:rsidDel="00992DA4">
          <w:fldChar w:fldCharType="separate"/>
        </w:r>
        <w:r w:rsidRPr="00DE22C6" w:rsidDel="00992DA4">
          <w:rPr>
            <w:rStyle w:val="Hyperlink"/>
            <w:rFonts w:ascii="Book Antiqua" w:hAnsi="Book Antiqua"/>
            <w:b/>
            <w:bCs/>
          </w:rPr>
          <w:delText>Add MPEG_anchor extension</w:delText>
        </w:r>
        <w:r w:rsidDel="00992DA4">
          <w:fldChar w:fldCharType="end"/>
        </w:r>
        <w:bookmarkStart w:id="712" w:name="_Toc220100233"/>
        <w:bookmarkEnd w:id="712"/>
      </w:del>
    </w:p>
    <w:p w14:paraId="3F9CCAA6" w14:textId="136FB033" w:rsidR="00037FD6" w:rsidRPr="00DE22C6" w:rsidDel="00992DA4" w:rsidRDefault="00037FD6" w:rsidP="00037FD6">
      <w:pPr>
        <w:pStyle w:val="ListParagraph"/>
        <w:widowControl/>
        <w:numPr>
          <w:ilvl w:val="0"/>
          <w:numId w:val="38"/>
        </w:numPr>
        <w:autoSpaceDE/>
        <w:autoSpaceDN/>
        <w:contextualSpacing/>
        <w:rPr>
          <w:del w:id="713" w:author="Thomas Stockhammer (26-B)" w:date="2026-01-23T22:30:00Z" w16du:dateUtc="2026-01-23T21:30:00Z"/>
          <w:rFonts w:ascii="Book Antiqua" w:hAnsi="Book Antiqua"/>
        </w:rPr>
      </w:pPr>
      <w:del w:id="714" w:author="Thomas Stockhammer (26-B)" w:date="2026-01-23T22:30:00Z" w16du:dateUtc="2026-01-23T21:30:00Z">
        <w:r w:rsidDel="00992DA4">
          <w:fldChar w:fldCharType="begin"/>
        </w:r>
        <w:r w:rsidDel="00992DA4">
          <w:delInstrText>HYPERLINK "https://github.com/KhronosGroup/glTF/pull/2535"</w:delInstrText>
        </w:r>
        <w:r w:rsidDel="00992DA4">
          <w:fldChar w:fldCharType="separate"/>
        </w:r>
        <w:r w:rsidRPr="00DE22C6" w:rsidDel="00992DA4">
          <w:rPr>
            <w:rStyle w:val="Hyperlink"/>
            <w:rFonts w:ascii="Book Antiqua" w:hAnsi="Book Antiqua" w:cs="Segoe UI"/>
            <w:b/>
            <w:bCs/>
            <w:color w:val="0969DA"/>
            <w:shd w:val="clear" w:color="auto" w:fill="FFFFFF"/>
          </w:rPr>
          <w:delText>Add MPEG_primitive_V3C</w:delText>
        </w:r>
        <w:r w:rsidDel="00992DA4">
          <w:fldChar w:fldCharType="end"/>
        </w:r>
        <w:bookmarkStart w:id="715" w:name="_Toc220100234"/>
        <w:bookmarkEnd w:id="715"/>
      </w:del>
    </w:p>
    <w:p w14:paraId="7D1715D9" w14:textId="52BCC991" w:rsidR="00037FD6" w:rsidRPr="00DE22C6" w:rsidDel="00992DA4" w:rsidRDefault="00037FD6" w:rsidP="00037FD6">
      <w:pPr>
        <w:pStyle w:val="ListParagraph"/>
        <w:widowControl/>
        <w:numPr>
          <w:ilvl w:val="0"/>
          <w:numId w:val="38"/>
        </w:numPr>
        <w:autoSpaceDE/>
        <w:autoSpaceDN/>
        <w:contextualSpacing/>
        <w:rPr>
          <w:del w:id="716" w:author="Thomas Stockhammer (26-B)" w:date="2026-01-23T22:30:00Z" w16du:dateUtc="2026-01-23T21:30:00Z"/>
          <w:rFonts w:ascii="Book Antiqua" w:hAnsi="Book Antiqua"/>
        </w:rPr>
      </w:pPr>
      <w:del w:id="717" w:author="Thomas Stockhammer (26-B)" w:date="2026-01-23T22:30:00Z" w16du:dateUtc="2026-01-23T21:30:00Z">
        <w:r w:rsidDel="00992DA4">
          <w:fldChar w:fldCharType="begin"/>
        </w:r>
        <w:r w:rsidDel="00992DA4">
          <w:delInstrText>HYPERLINK "https://github.com/KhronosGroup/glTF/pull/2536"</w:delInstrText>
        </w:r>
        <w:r w:rsidDel="00992DA4">
          <w:fldChar w:fldCharType="separate"/>
        </w:r>
        <w:r w:rsidRPr="00DE22C6" w:rsidDel="00992DA4">
          <w:rPr>
            <w:rStyle w:val="Hyperlink"/>
            <w:rFonts w:ascii="Book Antiqua" w:hAnsi="Book Antiqua" w:cs="Segoe UI"/>
            <w:b/>
            <w:bCs/>
            <w:color w:val="1F2328"/>
            <w:shd w:val="clear" w:color="auto" w:fill="FFFFFF"/>
          </w:rPr>
          <w:delText>Add MPEG_sampler_ycbcr</w:delText>
        </w:r>
        <w:r w:rsidDel="00992DA4">
          <w:fldChar w:fldCharType="end"/>
        </w:r>
        <w:bookmarkStart w:id="718" w:name="_Toc220100235"/>
        <w:bookmarkEnd w:id="718"/>
      </w:del>
    </w:p>
    <w:p w14:paraId="7B5E89CF" w14:textId="68A89335" w:rsidR="00037FD6" w:rsidRPr="00F77545" w:rsidDel="00992DA4" w:rsidRDefault="00037FD6" w:rsidP="00F77545">
      <w:pPr>
        <w:widowControl w:val="0"/>
        <w:autoSpaceDE w:val="0"/>
        <w:autoSpaceDN w:val="0"/>
        <w:spacing w:line="276" w:lineRule="auto"/>
        <w:rPr>
          <w:del w:id="719" w:author="Thomas Stockhammer (26-B)" w:date="2026-01-23T22:30:00Z" w16du:dateUtc="2026-01-23T21:30:00Z"/>
          <w:rFonts w:ascii="Book Antiqua" w:eastAsia="Arial" w:hAnsi="Book Antiqua"/>
          <w:sz w:val="22"/>
          <w:szCs w:val="22"/>
        </w:rPr>
      </w:pPr>
      <w:del w:id="720" w:author="Thomas Stockhammer (26-B)" w:date="2026-01-23T22:30:00Z" w16du:dateUtc="2026-01-23T21:30:00Z">
        <w:r w:rsidRPr="000B3966" w:rsidDel="00992DA4">
          <w:rPr>
            <w:rFonts w:ascii="Book Antiqua" w:eastAsia="Arial" w:hAnsi="Book Antiqua"/>
            <w:sz w:val="22"/>
            <w:szCs w:val="22"/>
          </w:rPr>
          <w:delText xml:space="preserve">Until end of October 2025, additional pull requests will be submitted to complete extension registration of all features in the second edition and Amd.1. </w:delText>
        </w:r>
        <w:bookmarkStart w:id="721" w:name="_Toc220100236"/>
        <w:bookmarkEnd w:id="721"/>
      </w:del>
    </w:p>
    <w:p w14:paraId="2F6E131C" w14:textId="77777777" w:rsidR="00634ECB" w:rsidRDefault="00634ECB">
      <w:pPr>
        <w:pStyle w:val="Heading1"/>
        <w:keepNext/>
        <w:widowControl/>
        <w:numPr>
          <w:ilvl w:val="0"/>
          <w:numId w:val="1"/>
        </w:numPr>
        <w:autoSpaceDE/>
        <w:autoSpaceDN/>
        <w:spacing w:before="240" w:after="60"/>
        <w:jc w:val="both"/>
      </w:pPr>
      <w:bookmarkStart w:id="722" w:name="_Toc212011075"/>
      <w:bookmarkStart w:id="723" w:name="_Toc212011076"/>
      <w:bookmarkStart w:id="724" w:name="_Toc212011077"/>
      <w:bookmarkStart w:id="725" w:name="_Toc212011078"/>
      <w:bookmarkStart w:id="726" w:name="_Toc212011079"/>
      <w:bookmarkStart w:id="727" w:name="_Toc212011080"/>
      <w:bookmarkStart w:id="728" w:name="_Toc212011081"/>
      <w:bookmarkStart w:id="729" w:name="_Toc212011082"/>
      <w:bookmarkStart w:id="730" w:name="_Toc212011083"/>
      <w:bookmarkStart w:id="731" w:name="_Toc212011084"/>
      <w:bookmarkStart w:id="732" w:name="_Toc212011085"/>
      <w:bookmarkStart w:id="733" w:name="_Toc212011086"/>
      <w:bookmarkStart w:id="734" w:name="_Toc212011087"/>
      <w:bookmarkStart w:id="735" w:name="_Toc212011088"/>
      <w:bookmarkStart w:id="736" w:name="_Toc185248572"/>
      <w:bookmarkStart w:id="737" w:name="_Toc185248573"/>
      <w:bookmarkStart w:id="738" w:name="_Toc185248574"/>
      <w:bookmarkStart w:id="739" w:name="_Toc185248575"/>
      <w:bookmarkStart w:id="740" w:name="_Toc185248576"/>
      <w:bookmarkStart w:id="741" w:name="_Toc185248577"/>
      <w:bookmarkStart w:id="742" w:name="_Toc185248578"/>
      <w:bookmarkStart w:id="743" w:name="_Toc185248579"/>
      <w:bookmarkStart w:id="744" w:name="_Toc185248580"/>
      <w:bookmarkStart w:id="745" w:name="_Toc185248581"/>
      <w:bookmarkStart w:id="746" w:name="_Toc185248582"/>
      <w:bookmarkStart w:id="747" w:name="_Toc185248583"/>
      <w:bookmarkStart w:id="748" w:name="_Toc185248584"/>
      <w:bookmarkStart w:id="749" w:name="_Toc185248585"/>
      <w:bookmarkStart w:id="750" w:name="_Toc185248586"/>
      <w:bookmarkStart w:id="751" w:name="_Toc185248587"/>
      <w:bookmarkStart w:id="752" w:name="_Toc125348035"/>
      <w:bookmarkStart w:id="753" w:name="_Toc220100237"/>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t>Communication with Khronos</w:t>
      </w:r>
      <w:bookmarkEnd w:id="753"/>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754" w:name="_Toc220100238"/>
      <w:r w:rsidRPr="0028729E">
        <w:t>Overview</w:t>
      </w:r>
      <w:bookmarkEnd w:id="754"/>
    </w:p>
    <w:p w14:paraId="26E2071C" w14:textId="7532235B"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56"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57"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0345825E" w14:textId="4BE9E8DB" w:rsidR="00626E08" w:rsidRDefault="00634ECB" w:rsidP="00626E08">
      <w:pPr>
        <w:pStyle w:val="Heading2"/>
        <w:keepLines w:val="0"/>
        <w:widowControl/>
        <w:numPr>
          <w:ilvl w:val="1"/>
          <w:numId w:val="1"/>
        </w:numPr>
        <w:autoSpaceDE/>
        <w:autoSpaceDN/>
        <w:spacing w:before="240" w:after="60"/>
        <w:jc w:val="both"/>
      </w:pPr>
      <w:bookmarkStart w:id="755" w:name="_Toc220100239"/>
      <w:r>
        <w:t>Communication prior to</w:t>
      </w:r>
      <w:r w:rsidR="00025981">
        <w:t xml:space="preserve"> MPEG#1</w:t>
      </w:r>
      <w:r w:rsidR="00037FD6">
        <w:t>52</w:t>
      </w:r>
      <w:bookmarkEnd w:id="755"/>
    </w:p>
    <w:p w14:paraId="2C8C6E86" w14:textId="51966EF8" w:rsidR="00626E08" w:rsidRPr="00626E08" w:rsidRDefault="00626E08" w:rsidP="00626E08">
      <w:pPr>
        <w:pStyle w:val="Heading3"/>
      </w:pPr>
      <w:bookmarkStart w:id="756" w:name="_Toc220100240"/>
      <w:r>
        <w:t>MPEG#133</w:t>
      </w:r>
      <w:bookmarkEnd w:id="756"/>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08EEDEEC" w:rsidR="0021239A" w:rsidRDefault="0021239A" w:rsidP="003F7762">
            <w:pPr>
              <w:jc w:val="center"/>
              <w:rPr>
                <w:rFonts w:eastAsia="Times New Roman"/>
                <w:sz w:val="20"/>
                <w:szCs w:val="20"/>
              </w:rPr>
            </w:pPr>
            <w:hyperlink r:id="rId58" w:history="1">
              <w:r>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1CA60E40" w:rsidR="0021239A" w:rsidRDefault="004A5B50" w:rsidP="003F7762">
            <w:pPr>
              <w:jc w:val="center"/>
              <w:rPr>
                <w:sz w:val="20"/>
                <w:szCs w:val="20"/>
              </w:rPr>
            </w:pPr>
            <w:hyperlink r:id="rId59" w:history="1">
              <w:r>
                <w:rPr>
                  <w:rStyle w:val="Hyperlink"/>
                  <w:sz w:val="20"/>
                  <w:szCs w:val="20"/>
                </w:rPr>
                <w:t>MDS20159_WG03_N00180</w:t>
              </w:r>
            </w:hyperlink>
          </w:p>
        </w:tc>
      </w:tr>
    </w:tbl>
    <w:p w14:paraId="25A39405" w14:textId="46B51130" w:rsidR="00626E08" w:rsidRDefault="00626E08" w:rsidP="00626E08">
      <w:pPr>
        <w:pStyle w:val="Heading3"/>
      </w:pPr>
      <w:bookmarkStart w:id="757" w:name="_Toc220100241"/>
      <w:r>
        <w:t>MPEG#135</w:t>
      </w:r>
      <w:bookmarkEnd w:id="757"/>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4B72E00B" w:rsidR="0021239A" w:rsidRDefault="0021239A">
            <w:pPr>
              <w:jc w:val="center"/>
              <w:rPr>
                <w:rFonts w:ascii="Arial" w:eastAsia="Times New Roman" w:hAnsi="Arial"/>
                <w:sz w:val="20"/>
                <w:szCs w:val="20"/>
              </w:rPr>
            </w:pPr>
            <w:hyperlink r:id="rId60" w:history="1">
              <w:r>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41251A33" w:rsidR="0021239A" w:rsidRDefault="004A5B50">
            <w:pPr>
              <w:jc w:val="center"/>
              <w:rPr>
                <w:rFonts w:ascii="Arial" w:hAnsi="Arial"/>
                <w:sz w:val="20"/>
                <w:szCs w:val="20"/>
              </w:rPr>
            </w:pPr>
            <w:hyperlink r:id="rId61" w:history="1">
              <w:r>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758" w:name="_Toc220100242"/>
      <w:r>
        <w:lastRenderedPageBreak/>
        <w:t>MPEG#136</w:t>
      </w:r>
      <w:bookmarkEnd w:id="758"/>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6F03DBC1" w:rsidR="0021239A" w:rsidRDefault="0021239A">
            <w:pPr>
              <w:jc w:val="center"/>
              <w:rPr>
                <w:rFonts w:ascii="Arial" w:eastAsia="Times New Roman" w:hAnsi="Arial"/>
                <w:sz w:val="20"/>
                <w:szCs w:val="20"/>
              </w:rPr>
            </w:pPr>
            <w:hyperlink r:id="rId62" w:history="1">
              <w:r>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8375997" w:rsidR="0021239A" w:rsidRDefault="004A5B50">
            <w:pPr>
              <w:jc w:val="center"/>
              <w:rPr>
                <w:rFonts w:ascii="Arial" w:hAnsi="Arial"/>
                <w:sz w:val="20"/>
                <w:szCs w:val="20"/>
              </w:rPr>
            </w:pPr>
            <w:hyperlink r:id="rId63" w:history="1">
              <w:r>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759" w:name="_Toc220100243"/>
      <w:r>
        <w:t>MPEG#137</w:t>
      </w:r>
      <w:bookmarkEnd w:id="759"/>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D012582" w:rsidR="0021239A" w:rsidRDefault="0021239A">
            <w:pPr>
              <w:jc w:val="center"/>
              <w:rPr>
                <w:rFonts w:ascii="Arial" w:eastAsia="Times New Roman" w:hAnsi="Arial"/>
                <w:sz w:val="20"/>
                <w:szCs w:val="20"/>
              </w:rPr>
            </w:pPr>
            <w:hyperlink r:id="rId64" w:history="1">
              <w:r>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5EDF26AD" w:rsidR="0021239A" w:rsidRDefault="004A5B50">
            <w:pPr>
              <w:jc w:val="center"/>
              <w:rPr>
                <w:rFonts w:ascii="Arial" w:hAnsi="Arial"/>
                <w:sz w:val="20"/>
                <w:szCs w:val="20"/>
              </w:rPr>
            </w:pPr>
            <w:hyperlink r:id="rId65" w:history="1">
              <w:r>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760" w:name="OLE_LINK1"/>
      <w:bookmarkStart w:id="761" w:name="_Toc220100244"/>
      <w:r>
        <w:t>MPEG#138</w:t>
      </w:r>
      <w:bookmarkEnd w:id="761"/>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760"/>
          <w:p w14:paraId="247115B6" w14:textId="513A0638"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3129EB2B" w:rsidR="00626E08" w:rsidRDefault="004A5B50">
            <w:pPr>
              <w:jc w:val="center"/>
              <w:rPr>
                <w:rFonts w:ascii="Arial" w:hAnsi="Arial"/>
                <w:sz w:val="20"/>
                <w:szCs w:val="20"/>
              </w:rPr>
            </w:pPr>
            <w:hyperlink r:id="rId66" w:history="1">
              <w:r>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2DFEF5CF" w:rsidR="00626E08" w:rsidRPr="00626E08" w:rsidRDefault="00626E08">
            <w:pPr>
              <w:jc w:val="center"/>
              <w:rPr>
                <w:rFonts w:ascii="Arial" w:hAnsi="Arial"/>
                <w:sz w:val="20"/>
                <w:szCs w:val="20"/>
              </w:rPr>
            </w:pPr>
            <w:hyperlink r:id="rId67" w:history="1">
              <w:r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201F11B2" w:rsidR="00626E08" w:rsidRDefault="004A5B50">
            <w:pPr>
              <w:jc w:val="center"/>
              <w:rPr>
                <w:rFonts w:ascii="Arial" w:hAnsi="Arial"/>
                <w:sz w:val="20"/>
                <w:szCs w:val="20"/>
              </w:rPr>
            </w:pPr>
            <w:hyperlink r:id="rId68" w:history="1">
              <w:r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762" w:name="_Toc220100245"/>
      <w:r>
        <w:t>MPEG#139</w:t>
      </w:r>
      <w:bookmarkEnd w:id="762"/>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295A7B30" w:rsidR="004D5A86" w:rsidRDefault="004D5A86" w:rsidP="003F7762">
            <w:pPr>
              <w:jc w:val="center"/>
              <w:rPr>
                <w:rFonts w:ascii="Arial" w:eastAsia="Times New Roman" w:hAnsi="Arial"/>
                <w:sz w:val="20"/>
                <w:szCs w:val="20"/>
              </w:rPr>
            </w:pPr>
            <w:hyperlink r:id="rId69" w:history="1">
              <w:r>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7453ED8A" w:rsidR="004D5A86" w:rsidRDefault="004A5B50" w:rsidP="003F7762">
            <w:pPr>
              <w:jc w:val="center"/>
              <w:rPr>
                <w:rFonts w:ascii="Arial" w:hAnsi="Arial"/>
                <w:sz w:val="20"/>
                <w:szCs w:val="20"/>
              </w:rPr>
            </w:pPr>
            <w:hyperlink r:id="rId70" w:history="1">
              <w:r>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153E9D9C" w:rsidR="004D5A86" w:rsidRDefault="004D5A86">
            <w:pPr>
              <w:jc w:val="center"/>
              <w:rPr>
                <w:rFonts w:ascii="Arial" w:eastAsia="Times New Roman" w:hAnsi="Arial"/>
                <w:sz w:val="20"/>
                <w:szCs w:val="20"/>
              </w:rPr>
            </w:pPr>
            <w:hyperlink r:id="rId71" w:history="1">
              <w:r>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5F0117EA" w:rsidR="004D5A86" w:rsidRDefault="004A5B50">
            <w:pPr>
              <w:jc w:val="center"/>
              <w:rPr>
                <w:rFonts w:ascii="Arial" w:hAnsi="Arial"/>
                <w:sz w:val="20"/>
                <w:szCs w:val="20"/>
              </w:rPr>
            </w:pPr>
            <w:hyperlink r:id="rId72" w:history="1">
              <w:r>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763" w:name="_Toc220100246"/>
      <w:r>
        <w:t>MPEG#1</w:t>
      </w:r>
      <w:r w:rsidR="004D5A86">
        <w:t>40</w:t>
      </w:r>
      <w:bookmarkEnd w:id="763"/>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26A04D96" w:rsidR="005F4B08" w:rsidRDefault="005F4B08">
            <w:pPr>
              <w:jc w:val="center"/>
              <w:rPr>
                <w:rFonts w:ascii="Arial" w:eastAsia="Times New Roman" w:hAnsi="Arial" w:cs="Arial"/>
                <w:sz w:val="20"/>
                <w:szCs w:val="20"/>
              </w:rPr>
            </w:pPr>
            <w:hyperlink r:id="rId73" w:history="1">
              <w:r>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4F93674F" w:rsidR="005F4B08" w:rsidRDefault="005F4B08">
            <w:pPr>
              <w:jc w:val="center"/>
              <w:rPr>
                <w:rFonts w:ascii="Arial" w:hAnsi="Arial" w:cs="Arial"/>
                <w:sz w:val="20"/>
                <w:szCs w:val="20"/>
              </w:rPr>
            </w:pPr>
            <w:hyperlink r:id="rId74" w:history="1">
              <w:r>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43B5922B" w:rsidR="005F4B08" w:rsidRPr="005F4B08" w:rsidRDefault="005F4B08">
            <w:pPr>
              <w:jc w:val="center"/>
              <w:rPr>
                <w:rFonts w:ascii="Arial" w:hAnsi="Arial" w:cs="Arial"/>
                <w:sz w:val="20"/>
                <w:szCs w:val="20"/>
              </w:rPr>
            </w:pPr>
            <w:hyperlink r:id="rId75" w:history="1">
              <w:r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715A7005" w:rsidR="005F4B08" w:rsidRDefault="005F4B08">
            <w:pPr>
              <w:jc w:val="center"/>
              <w:rPr>
                <w:rFonts w:ascii="Arial" w:hAnsi="Arial" w:cs="Arial"/>
                <w:sz w:val="20"/>
                <w:szCs w:val="20"/>
              </w:rPr>
            </w:pPr>
            <w:hyperlink r:id="rId76" w:history="1">
              <w:r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4E5B0045" w:rsidR="005F4B08" w:rsidRDefault="005F4B08">
            <w:pPr>
              <w:jc w:val="center"/>
              <w:rPr>
                <w:rFonts w:ascii="Arial" w:hAnsi="Arial" w:cs="Arial"/>
                <w:sz w:val="20"/>
                <w:szCs w:val="20"/>
              </w:rPr>
            </w:pPr>
            <w:hyperlink r:id="rId77" w:history="1">
              <w:r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8BBDF9E" w:rsidR="005F4B08" w:rsidRDefault="005F4B08">
            <w:pPr>
              <w:jc w:val="center"/>
              <w:rPr>
                <w:rFonts w:ascii="Arial" w:hAnsi="Arial" w:cs="Arial"/>
                <w:sz w:val="20"/>
                <w:szCs w:val="20"/>
              </w:rPr>
            </w:pPr>
            <w:hyperlink r:id="rId78" w:history="1">
              <w:r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764" w:name="_Toc220100247"/>
      <w:r>
        <w:t>MPEG#141</w:t>
      </w:r>
      <w:bookmarkEnd w:id="764"/>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61F4CA11" w:rsidR="00FB455D" w:rsidRDefault="00FB455D">
            <w:pPr>
              <w:jc w:val="center"/>
              <w:rPr>
                <w:rFonts w:ascii="Arial" w:hAnsi="Arial" w:cs="Arial"/>
                <w:sz w:val="20"/>
                <w:szCs w:val="20"/>
              </w:rPr>
            </w:pPr>
            <w:hyperlink r:id="rId79" w:history="1">
              <w:r>
                <w:rPr>
                  <w:rStyle w:val="Hyperlink"/>
                  <w:rFonts w:ascii="Arial" w:hAnsi="Arial" w:cs="Arial"/>
                  <w:sz w:val="20"/>
                  <w:szCs w:val="20"/>
                </w:rPr>
                <w:t>MDS Number</w:t>
              </w:r>
            </w:hyperlink>
          </w:p>
        </w:tc>
        <w:tc>
          <w:tcPr>
            <w:tcW w:w="750" w:type="dxa"/>
            <w:shd w:val="clear" w:color="auto" w:fill="CCCCCC"/>
            <w:vAlign w:val="center"/>
            <w:hideMark/>
          </w:tcPr>
          <w:p w14:paraId="6C492E8E" w14:textId="11E74A13" w:rsidR="00FB455D" w:rsidRDefault="00FB455D">
            <w:pPr>
              <w:jc w:val="center"/>
              <w:rPr>
                <w:rFonts w:ascii="Arial" w:hAnsi="Arial" w:cs="Arial"/>
                <w:sz w:val="20"/>
                <w:szCs w:val="20"/>
              </w:rPr>
            </w:pPr>
            <w:hyperlink r:id="rId80" w:history="1">
              <w:r>
                <w:rPr>
                  <w:rStyle w:val="Hyperlink"/>
                  <w:rFonts w:ascii="Arial" w:hAnsi="Arial" w:cs="Arial"/>
                  <w:sz w:val="20"/>
                  <w:szCs w:val="20"/>
                </w:rPr>
                <w:t>Group</w:t>
              </w:r>
            </w:hyperlink>
          </w:p>
        </w:tc>
        <w:tc>
          <w:tcPr>
            <w:tcW w:w="750" w:type="dxa"/>
            <w:shd w:val="clear" w:color="auto" w:fill="CCCCCC"/>
            <w:vAlign w:val="center"/>
            <w:hideMark/>
          </w:tcPr>
          <w:p w14:paraId="4E8BE5BC" w14:textId="477631DF" w:rsidR="00FB455D" w:rsidRDefault="00FB455D">
            <w:pPr>
              <w:jc w:val="center"/>
              <w:rPr>
                <w:rFonts w:ascii="Arial" w:hAnsi="Arial" w:cs="Arial"/>
                <w:sz w:val="20"/>
                <w:szCs w:val="20"/>
              </w:rPr>
            </w:pPr>
            <w:hyperlink r:id="rId81" w:history="1">
              <w:r>
                <w:rPr>
                  <w:rStyle w:val="Hyperlink"/>
                  <w:rFonts w:ascii="Arial" w:hAnsi="Arial" w:cs="Arial"/>
                  <w:sz w:val="20"/>
                  <w:szCs w:val="20"/>
                </w:rPr>
                <w:t>G-Number</w:t>
              </w:r>
            </w:hyperlink>
          </w:p>
        </w:tc>
        <w:tc>
          <w:tcPr>
            <w:tcW w:w="1050" w:type="dxa"/>
            <w:shd w:val="clear" w:color="auto" w:fill="CCCCCC"/>
            <w:vAlign w:val="center"/>
            <w:hideMark/>
          </w:tcPr>
          <w:p w14:paraId="67F949B7" w14:textId="47441BE6" w:rsidR="00FB455D" w:rsidRDefault="00FB455D">
            <w:pPr>
              <w:jc w:val="center"/>
              <w:rPr>
                <w:rFonts w:ascii="Arial" w:hAnsi="Arial" w:cs="Arial"/>
                <w:sz w:val="20"/>
                <w:szCs w:val="20"/>
              </w:rPr>
            </w:pPr>
            <w:hyperlink r:id="rId82" w:history="1">
              <w:r>
                <w:rPr>
                  <w:rStyle w:val="Hyperlink"/>
                  <w:rFonts w:ascii="Arial" w:hAnsi="Arial" w:cs="Arial"/>
                  <w:sz w:val="20"/>
                  <w:szCs w:val="20"/>
                </w:rPr>
                <w:t>Created</w:t>
              </w:r>
            </w:hyperlink>
          </w:p>
        </w:tc>
        <w:tc>
          <w:tcPr>
            <w:tcW w:w="1050" w:type="dxa"/>
            <w:shd w:val="clear" w:color="auto" w:fill="CCCCCC"/>
            <w:vAlign w:val="center"/>
            <w:hideMark/>
          </w:tcPr>
          <w:p w14:paraId="618DEB50" w14:textId="64F3BAC1" w:rsidR="00FB455D" w:rsidRDefault="00FB455D">
            <w:pPr>
              <w:jc w:val="center"/>
              <w:rPr>
                <w:rFonts w:ascii="Arial" w:hAnsi="Arial" w:cs="Arial"/>
                <w:sz w:val="20"/>
                <w:szCs w:val="20"/>
              </w:rPr>
            </w:pPr>
            <w:hyperlink r:id="rId83" w:history="1">
              <w:r>
                <w:rPr>
                  <w:rStyle w:val="Hyperlink"/>
                  <w:rFonts w:ascii="Arial" w:hAnsi="Arial" w:cs="Arial"/>
                  <w:sz w:val="20"/>
                  <w:szCs w:val="20"/>
                </w:rPr>
                <w:t>Uploaded</w:t>
              </w:r>
            </w:hyperlink>
          </w:p>
        </w:tc>
        <w:tc>
          <w:tcPr>
            <w:tcW w:w="1500" w:type="dxa"/>
            <w:shd w:val="clear" w:color="auto" w:fill="CCCCCC"/>
            <w:vAlign w:val="center"/>
            <w:hideMark/>
          </w:tcPr>
          <w:p w14:paraId="1C89433E" w14:textId="2A6CCDB9" w:rsidR="00FB455D" w:rsidRDefault="00FB455D">
            <w:pPr>
              <w:rPr>
                <w:rFonts w:ascii="Arial" w:hAnsi="Arial" w:cs="Arial"/>
                <w:sz w:val="20"/>
                <w:szCs w:val="20"/>
              </w:rPr>
            </w:pPr>
            <w:hyperlink r:id="rId84" w:history="1">
              <w:r>
                <w:rPr>
                  <w:rStyle w:val="Hyperlink"/>
                  <w:rFonts w:ascii="Arial" w:hAnsi="Arial" w:cs="Arial"/>
                  <w:sz w:val="20"/>
                  <w:szCs w:val="20"/>
                </w:rPr>
                <w:t>Standard</w:t>
              </w:r>
            </w:hyperlink>
          </w:p>
        </w:tc>
        <w:tc>
          <w:tcPr>
            <w:tcW w:w="6000" w:type="dxa"/>
            <w:shd w:val="clear" w:color="auto" w:fill="CCCCCC"/>
            <w:vAlign w:val="center"/>
            <w:hideMark/>
          </w:tcPr>
          <w:p w14:paraId="58E55992" w14:textId="114A9DBA" w:rsidR="00FB455D" w:rsidRDefault="00FB455D">
            <w:pPr>
              <w:jc w:val="center"/>
              <w:rPr>
                <w:rFonts w:ascii="Arial" w:hAnsi="Arial" w:cs="Arial"/>
                <w:sz w:val="20"/>
                <w:szCs w:val="20"/>
              </w:rPr>
            </w:pPr>
            <w:hyperlink r:id="rId85" w:history="1">
              <w:r>
                <w:rPr>
                  <w:rStyle w:val="Hyperlink"/>
                  <w:rFonts w:ascii="Arial" w:hAnsi="Arial" w:cs="Arial"/>
                  <w:sz w:val="20"/>
                  <w:szCs w:val="20"/>
                </w:rPr>
                <w:t>Title</w:t>
              </w:r>
            </w:hyperlink>
          </w:p>
        </w:tc>
        <w:tc>
          <w:tcPr>
            <w:tcW w:w="0" w:type="auto"/>
            <w:shd w:val="clear" w:color="auto" w:fill="CCCCCC"/>
            <w:vAlign w:val="center"/>
            <w:hideMark/>
          </w:tcPr>
          <w:p w14:paraId="71AA0AC8" w14:textId="4EC55FDF" w:rsidR="00FB455D" w:rsidRDefault="00FB455D">
            <w:pPr>
              <w:jc w:val="center"/>
              <w:rPr>
                <w:rFonts w:ascii="Arial" w:hAnsi="Arial" w:cs="Arial"/>
                <w:sz w:val="20"/>
                <w:szCs w:val="20"/>
              </w:rPr>
            </w:pPr>
            <w:hyperlink r:id="rId86" w:history="1">
              <w:r>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A00C9F0" w:rsidR="00FB455D" w:rsidRDefault="00FB455D">
                  <w:pPr>
                    <w:rPr>
                      <w:rFonts w:ascii="Arial" w:hAnsi="Arial" w:cs="Arial"/>
                      <w:sz w:val="20"/>
                      <w:szCs w:val="20"/>
                    </w:rPr>
                  </w:pPr>
                  <w:hyperlink r:id="rId87" w:history="1">
                    <w:r>
                      <w:rPr>
                        <w:rStyle w:val="Hyperlink"/>
                        <w:rFonts w:ascii="Arial" w:hAnsi="Arial" w:cs="Arial"/>
                        <w:sz w:val="20"/>
                        <w:szCs w:val="20"/>
                      </w:rPr>
                      <w:t>Download</w:t>
                    </w:r>
                    <w:r>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61B42E14" w:rsidR="00FB455D" w:rsidRDefault="00000000">
                  <w:pPr>
                    <w:jc w:val="right"/>
                    <w:rPr>
                      <w:rFonts w:ascii="Arial" w:hAnsi="Arial" w:cs="Arial"/>
                      <w:sz w:val="20"/>
                      <w:szCs w:val="20"/>
                    </w:rPr>
                  </w:pPr>
                  <w:r>
                    <w:rPr>
                      <w:rFonts w:ascii="Arial" w:hAnsi="Arial" w:cs="Arial"/>
                      <w:sz w:val="20"/>
                      <w:szCs w:val="20"/>
                    </w:rPr>
                    <w:pict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8.15pt">
                        <v:imagedata r:id="rId89" o:title=""/>
                      </v:shape>
                    </w:pi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5F236F9D" w:rsidR="00FB455D" w:rsidRDefault="00FB455D">
            <w:pPr>
              <w:jc w:val="center"/>
              <w:rPr>
                <w:rFonts w:ascii="Arial" w:hAnsi="Arial" w:cs="Arial"/>
                <w:sz w:val="20"/>
                <w:szCs w:val="20"/>
              </w:rPr>
            </w:pPr>
            <w:hyperlink r:id="rId90" w:history="1">
              <w:r>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0AFFE353" w:rsidR="00FB455D" w:rsidRDefault="00FB455D">
                  <w:pPr>
                    <w:rPr>
                      <w:rFonts w:ascii="Arial" w:hAnsi="Arial" w:cs="Arial"/>
                      <w:sz w:val="20"/>
                      <w:szCs w:val="20"/>
                    </w:rPr>
                  </w:pPr>
                  <w:hyperlink r:id="rId91" w:history="1">
                    <w:r>
                      <w:rPr>
                        <w:rStyle w:val="Hyperlink"/>
                        <w:rFonts w:ascii="Arial" w:hAnsi="Arial" w:cs="Arial"/>
                        <w:sz w:val="20"/>
                        <w:szCs w:val="20"/>
                      </w:rPr>
                      <w:t>MDS22293_WG03_N00769</w:t>
                    </w:r>
                  </w:hyperlink>
                </w:p>
              </w:tc>
              <w:tc>
                <w:tcPr>
                  <w:tcW w:w="250" w:type="pct"/>
                  <w:vAlign w:val="center"/>
                  <w:hideMark/>
                </w:tcPr>
                <w:p w14:paraId="1B1A64E4" w14:textId="4BA7422B" w:rsidR="00FB455D" w:rsidRDefault="00000000">
                  <w:pPr>
                    <w:jc w:val="right"/>
                    <w:rPr>
                      <w:rFonts w:ascii="Arial" w:hAnsi="Arial" w:cs="Arial"/>
                      <w:sz w:val="20"/>
                      <w:szCs w:val="20"/>
                    </w:rPr>
                  </w:pPr>
                  <w:r>
                    <w:rPr>
                      <w:rFonts w:ascii="Arial" w:hAnsi="Arial" w:cs="Arial"/>
                      <w:sz w:val="20"/>
                      <w:szCs w:val="20"/>
                    </w:rPr>
                    <w:pict w14:anchorId="5C02938A">
                      <v:shape id="_x0000_i1026" type="#_x0000_t75" style="width:20.35pt;height:18.15pt">
                        <v:imagedata r:id="rId89" o:title=""/>
                      </v:shape>
                    </w:pi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1B4EC943" w:rsidR="00FB455D" w:rsidRDefault="00FB455D">
            <w:pPr>
              <w:jc w:val="center"/>
              <w:rPr>
                <w:rFonts w:ascii="Arial" w:hAnsi="Arial" w:cs="Arial"/>
                <w:sz w:val="20"/>
                <w:szCs w:val="20"/>
              </w:rPr>
            </w:pPr>
            <w:hyperlink r:id="rId92" w:history="1">
              <w:r>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687232EB" w:rsidR="00FB455D" w:rsidRDefault="00FB455D">
                  <w:pPr>
                    <w:rPr>
                      <w:rFonts w:ascii="Arial" w:hAnsi="Arial" w:cs="Arial"/>
                      <w:sz w:val="20"/>
                      <w:szCs w:val="20"/>
                    </w:rPr>
                  </w:pPr>
                  <w:hyperlink r:id="rId93" w:history="1">
                    <w:r>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0D6E9C7D" w:rsidR="005F4B08" w:rsidRDefault="005F4B08" w:rsidP="00C968EC">
      <w:pPr>
        <w:pStyle w:val="Heading3"/>
      </w:pPr>
      <w:bookmarkStart w:id="765" w:name="_Toc220100248"/>
      <w:r>
        <w:t>MPEG#14</w:t>
      </w:r>
      <w:r w:rsidR="002A3FB8">
        <w:t>2</w:t>
      </w:r>
      <w:bookmarkEnd w:id="765"/>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3FBDB498" w:rsidR="00FB455D" w:rsidRDefault="00FB455D">
            <w:pPr>
              <w:jc w:val="center"/>
              <w:rPr>
                <w:rFonts w:ascii="Arial" w:hAnsi="Arial" w:cs="Arial"/>
                <w:sz w:val="20"/>
                <w:szCs w:val="20"/>
              </w:rPr>
            </w:pPr>
            <w:hyperlink r:id="rId94" w:history="1">
              <w:r>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28B11942" w:rsidR="00FB455D" w:rsidRDefault="00FB455D">
            <w:pPr>
              <w:jc w:val="center"/>
              <w:rPr>
                <w:rFonts w:ascii="Arial" w:hAnsi="Arial" w:cs="Arial"/>
                <w:sz w:val="20"/>
                <w:szCs w:val="20"/>
              </w:rPr>
            </w:pPr>
            <w:hyperlink r:id="rId96" w:history="1">
              <w:r>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284F9805" w:rsidR="00FB455D" w:rsidRDefault="00FB455D">
                  <w:pPr>
                    <w:rPr>
                      <w:rFonts w:ascii="Arial" w:hAnsi="Arial" w:cs="Arial"/>
                      <w:sz w:val="20"/>
                      <w:szCs w:val="20"/>
                    </w:rPr>
                  </w:pPr>
                  <w:hyperlink r:id="rId97" w:history="1">
                    <w:r>
                      <w:rPr>
                        <w:rStyle w:val="Hyperlink"/>
                        <w:rFonts w:ascii="Arial" w:hAnsi="Arial" w:cs="Arial"/>
                        <w:sz w:val="20"/>
                        <w:szCs w:val="20"/>
                      </w:rPr>
                      <w:t>MDS22647_WG03_N00904</w:t>
                    </w:r>
                  </w:hyperlink>
                </w:p>
              </w:tc>
              <w:tc>
                <w:tcPr>
                  <w:tcW w:w="250" w:type="pct"/>
                  <w:vAlign w:val="center"/>
                  <w:hideMark/>
                </w:tcPr>
                <w:p w14:paraId="3F4BBD73" w14:textId="15729D06" w:rsidR="00FB455D" w:rsidRDefault="00000000">
                  <w:pPr>
                    <w:jc w:val="right"/>
                    <w:rPr>
                      <w:rFonts w:ascii="Arial" w:hAnsi="Arial" w:cs="Arial"/>
                      <w:sz w:val="20"/>
                      <w:szCs w:val="20"/>
                    </w:rPr>
                  </w:pPr>
                  <w:r>
                    <w:rPr>
                      <w:rFonts w:ascii="Arial" w:hAnsi="Arial" w:cs="Arial"/>
                      <w:sz w:val="20"/>
                      <w:szCs w:val="20"/>
                    </w:rPr>
                    <w:pict w14:anchorId="0BEEB91C">
                      <v:shape id="_x0000_i1027" type="#_x0000_t75" style="width:20.35pt;height:18.15pt">
                        <v:imagedata r:id="rId89" o:title=""/>
                      </v:shape>
                    </w:pi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410ADF2D" w:rsidR="00FB455D" w:rsidRDefault="00FB455D">
            <w:pPr>
              <w:jc w:val="center"/>
              <w:rPr>
                <w:rFonts w:ascii="Arial" w:hAnsi="Arial" w:cs="Arial"/>
                <w:sz w:val="20"/>
                <w:szCs w:val="20"/>
              </w:rPr>
            </w:pPr>
            <w:hyperlink r:id="rId98" w:history="1">
              <w:r>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172E32E" w:rsidR="00FB455D" w:rsidRDefault="00FB455D">
                  <w:pPr>
                    <w:rPr>
                      <w:rFonts w:ascii="Arial" w:hAnsi="Arial" w:cs="Arial"/>
                      <w:sz w:val="20"/>
                      <w:szCs w:val="20"/>
                    </w:rPr>
                  </w:pPr>
                  <w:hyperlink r:id="rId99" w:history="1">
                    <w:r>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59A10027" w:rsidR="00FE10F4" w:rsidRDefault="00FE10F4" w:rsidP="00C968EC">
      <w:pPr>
        <w:pStyle w:val="Heading3"/>
      </w:pPr>
      <w:bookmarkStart w:id="766" w:name="_Toc220100249"/>
      <w:r>
        <w:t>MPEG#143</w:t>
      </w:r>
      <w:bookmarkEnd w:id="766"/>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024468C7" w:rsidR="00FE10F4" w:rsidRDefault="00FE10F4" w:rsidP="00FE10F4">
      <w:pPr>
        <w:rPr>
          <w:rFonts w:ascii="Calibri" w:hAnsi="Calibri" w:cs="Calibri"/>
        </w:rPr>
      </w:pPr>
      <w:r>
        <w:t xml:space="preserve">Details of the event are here: </w:t>
      </w:r>
      <w:hyperlink r:id="rId100" w:history="1">
        <w:r>
          <w:rPr>
            <w:rStyle w:val="Hyperlink"/>
          </w:rPr>
          <w:t>https://www.khronos.org/events/gltf-meetup-July2023</w:t>
        </w:r>
      </w:hyperlink>
    </w:p>
    <w:p w14:paraId="23806BB0" w14:textId="286860CC"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Public Slides in pdf: </w:t>
      </w:r>
      <w:hyperlink r:id="rId101"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50DE06CA"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02"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r>
        <w:lastRenderedPageBreak/>
        <w:t>In addition, Khronos invited to use the presentation and the transcript of the webinar to transfer this into a blog. This effort will happen over the next few weeks and we will share the draft with MPEG colleagues for comments.</w:t>
      </w:r>
    </w:p>
    <w:p w14:paraId="7AEA116A" w14:textId="34EF6CA5" w:rsidR="002B4300" w:rsidRDefault="002B4300" w:rsidP="00C968EC">
      <w:pPr>
        <w:pStyle w:val="Heading3"/>
      </w:pPr>
      <w:bookmarkStart w:id="767" w:name="_Toc220100250"/>
      <w:r>
        <w:t>MPEG#144</w:t>
      </w:r>
      <w:bookmarkEnd w:id="767"/>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7898" w:type="dxa"/>
          <w:tblCellSpacing w:w="15" w:type="dxa"/>
          <w:jc w:val="center"/>
        </w:trPr>
        <w:tc>
          <w:tcPr>
            <w:tcW w:w="0" w:type="auto"/>
            <w:vAlign w:val="center"/>
            <w:hideMark/>
          </w:tcPr>
          <w:p w14:paraId="43784D05" w14:textId="77777777" w:rsidR="002B4300" w:rsidRDefault="002B4300">
            <w:pPr>
              <w:rPr>
                <w:rFonts w:eastAsia="Times New Roman"/>
                <w:sz w:val="20"/>
                <w:szCs w:val="20"/>
              </w:rPr>
            </w:pPr>
          </w:p>
        </w:tc>
      </w:tr>
      <w:tr w:rsidR="002B4300" w14:paraId="2B6446A7" w14:textId="77777777" w:rsidTr="00D25D16">
        <w:trPr>
          <w:tblCellSpacing w:w="15" w:type="dxa"/>
          <w:jc w:val="center"/>
        </w:trPr>
        <w:tc>
          <w:tcPr>
            <w:tcW w:w="1032" w:type="dxa"/>
            <w:shd w:val="clear" w:color="auto" w:fill="E6E6FA"/>
            <w:vAlign w:val="center"/>
            <w:hideMark/>
          </w:tcPr>
          <w:p w14:paraId="31C2311A" w14:textId="456D5A9C" w:rsidR="002B4300" w:rsidRDefault="002B4300">
            <w:pPr>
              <w:jc w:val="center"/>
              <w:rPr>
                <w:rFonts w:ascii="Arial" w:hAnsi="Arial" w:cs="Arial"/>
                <w:sz w:val="20"/>
                <w:szCs w:val="20"/>
              </w:rPr>
            </w:pPr>
            <w:hyperlink r:id="rId103" w:history="1">
              <w:r>
                <w:rPr>
                  <w:rStyle w:val="Hyperlink"/>
                  <w:rFonts w:ascii="Arial" w:hAnsi="Arial" w:cs="Arial"/>
                  <w:sz w:val="20"/>
                  <w:szCs w:val="20"/>
                </w:rPr>
                <w:t>MDS23188</w:t>
              </w:r>
            </w:hyperlink>
          </w:p>
        </w:tc>
        <w:tc>
          <w:tcPr>
            <w:tcW w:w="394" w:type="dxa"/>
            <w:shd w:val="clear" w:color="auto" w:fill="E6E6FA"/>
            <w:vAlign w:val="center"/>
            <w:hideMark/>
          </w:tcPr>
          <w:p w14:paraId="01E27D9A"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E6E6FA"/>
            <w:vAlign w:val="center"/>
            <w:hideMark/>
          </w:tcPr>
          <w:p w14:paraId="68F93789" w14:textId="77777777" w:rsidR="002B4300" w:rsidRDefault="002B4300">
            <w:pPr>
              <w:jc w:val="center"/>
              <w:rPr>
                <w:rFonts w:ascii="Arial" w:hAnsi="Arial" w:cs="Arial"/>
                <w:sz w:val="20"/>
                <w:szCs w:val="20"/>
              </w:rPr>
            </w:pPr>
            <w:r>
              <w:rPr>
                <w:rFonts w:ascii="Arial" w:hAnsi="Arial" w:cs="Arial"/>
                <w:sz w:val="20"/>
                <w:szCs w:val="20"/>
              </w:rPr>
              <w:t>01035</w:t>
            </w:r>
          </w:p>
        </w:tc>
        <w:tc>
          <w:tcPr>
            <w:tcW w:w="821" w:type="dxa"/>
            <w:shd w:val="clear" w:color="auto" w:fill="E6E6FA"/>
            <w:vAlign w:val="center"/>
            <w:hideMark/>
          </w:tcPr>
          <w:p w14:paraId="3BD484A0"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E6E6FA"/>
            <w:vAlign w:val="center"/>
            <w:hideMark/>
          </w:tcPr>
          <w:p w14:paraId="62F0B049" w14:textId="77777777" w:rsidR="002B4300" w:rsidRDefault="002B4300">
            <w:pPr>
              <w:rPr>
                <w:rFonts w:ascii="Arial" w:hAnsi="Arial" w:cs="Arial"/>
                <w:sz w:val="20"/>
                <w:szCs w:val="20"/>
              </w:rPr>
            </w:pPr>
          </w:p>
        </w:tc>
        <w:tc>
          <w:tcPr>
            <w:tcW w:w="726" w:type="dxa"/>
            <w:shd w:val="clear" w:color="auto" w:fill="E6E6FA"/>
            <w:vAlign w:val="center"/>
            <w:hideMark/>
          </w:tcPr>
          <w:p w14:paraId="46A7C94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E6E6FA"/>
            <w:vAlign w:val="center"/>
            <w:hideMark/>
          </w:tcPr>
          <w:p w14:paraId="2DE1335C" w14:textId="77777777" w:rsidR="002B4300" w:rsidRDefault="002B4300">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337C1B5A"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trPr>
              <w:tc>
                <w:tcPr>
                  <w:tcW w:w="4750" w:type="pct"/>
                  <w:vAlign w:val="center"/>
                  <w:hideMark/>
                </w:tcPr>
                <w:p w14:paraId="3B3217C0" w14:textId="77777777" w:rsidR="002B4300" w:rsidRDefault="002B4300">
                  <w:pPr>
                    <w:rPr>
                      <w:rFonts w:ascii="Arial" w:hAnsi="Arial" w:cs="Arial"/>
                      <w:sz w:val="20"/>
                      <w:szCs w:val="20"/>
                    </w:rPr>
                  </w:pPr>
                  <w:r>
                    <w:rPr>
                      <w:rFonts w:ascii="Arial" w:hAnsi="Arial" w:cs="Arial"/>
                      <w:sz w:val="20"/>
                      <w:szCs w:val="20"/>
                    </w:rPr>
                    <w:t>MDS23188_WG03_N01035</w:t>
                  </w:r>
                </w:p>
              </w:tc>
              <w:tc>
                <w:tcPr>
                  <w:tcW w:w="250" w:type="pct"/>
                  <w:vAlign w:val="center"/>
                  <w:hideMark/>
                </w:tcPr>
                <w:p w14:paraId="0BC5E23E" w14:textId="0D704F25" w:rsidR="002B4300" w:rsidRDefault="002B4300">
                  <w:pPr>
                    <w:jc w:val="right"/>
                    <w:rPr>
                      <w:rFonts w:ascii="Arial" w:hAnsi="Arial" w:cs="Arial"/>
                      <w:sz w:val="20"/>
                      <w:szCs w:val="20"/>
                    </w:rPr>
                  </w:pPr>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tc>
            </w:tr>
          </w:tbl>
          <w:p w14:paraId="288C59F8" w14:textId="77777777" w:rsidR="002B4300" w:rsidRDefault="002B4300">
            <w:pPr>
              <w:jc w:val="center"/>
              <w:rPr>
                <w:rFonts w:ascii="Arial" w:hAnsi="Arial" w:cs="Arial"/>
                <w:sz w:val="20"/>
                <w:szCs w:val="20"/>
              </w:rPr>
            </w:pPr>
          </w:p>
        </w:tc>
      </w:tr>
      <w:tr w:rsidR="00D25D16" w14:paraId="1EF896BC" w14:textId="77777777" w:rsidTr="00D25D16">
        <w:trPr>
          <w:tblCellSpacing w:w="15" w:type="dxa"/>
          <w:jc w:val="center"/>
        </w:trPr>
        <w:tc>
          <w:tcPr>
            <w:tcW w:w="1032" w:type="dxa"/>
            <w:shd w:val="clear" w:color="auto" w:fill="FFFFFF"/>
            <w:vAlign w:val="center"/>
            <w:hideMark/>
          </w:tcPr>
          <w:p w14:paraId="40F73A0D" w14:textId="3AC8FF8F" w:rsidR="002B4300" w:rsidRDefault="002B4300">
            <w:pPr>
              <w:jc w:val="center"/>
              <w:rPr>
                <w:rFonts w:ascii="Arial" w:hAnsi="Arial" w:cs="Arial"/>
                <w:sz w:val="20"/>
                <w:szCs w:val="20"/>
              </w:rPr>
            </w:pPr>
            <w:hyperlink r:id="rId104" w:history="1">
              <w:r>
                <w:rPr>
                  <w:rStyle w:val="Hyperlink"/>
                  <w:rFonts w:ascii="Arial" w:hAnsi="Arial" w:cs="Arial"/>
                  <w:sz w:val="20"/>
                  <w:szCs w:val="20"/>
                </w:rPr>
                <w:t>MDS23221</w:t>
              </w:r>
            </w:hyperlink>
          </w:p>
        </w:tc>
        <w:tc>
          <w:tcPr>
            <w:tcW w:w="394" w:type="dxa"/>
            <w:shd w:val="clear" w:color="auto" w:fill="FFFFFF"/>
            <w:vAlign w:val="center"/>
            <w:hideMark/>
          </w:tcPr>
          <w:p w14:paraId="677AE634"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FFFFFF"/>
            <w:vAlign w:val="center"/>
            <w:hideMark/>
          </w:tcPr>
          <w:p w14:paraId="70DE3ECA" w14:textId="77777777" w:rsidR="002B4300" w:rsidRDefault="002B4300">
            <w:pPr>
              <w:jc w:val="center"/>
              <w:rPr>
                <w:rFonts w:ascii="Arial" w:hAnsi="Arial" w:cs="Arial"/>
                <w:sz w:val="20"/>
                <w:szCs w:val="20"/>
              </w:rPr>
            </w:pPr>
            <w:r>
              <w:rPr>
                <w:rFonts w:ascii="Arial" w:hAnsi="Arial" w:cs="Arial"/>
                <w:sz w:val="20"/>
                <w:szCs w:val="20"/>
              </w:rPr>
              <w:t>01068</w:t>
            </w:r>
          </w:p>
        </w:tc>
        <w:tc>
          <w:tcPr>
            <w:tcW w:w="821" w:type="dxa"/>
            <w:shd w:val="clear" w:color="auto" w:fill="FFFFFF"/>
            <w:vAlign w:val="center"/>
            <w:hideMark/>
          </w:tcPr>
          <w:p w14:paraId="191BCCC9"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FFFFFF"/>
            <w:vAlign w:val="center"/>
            <w:hideMark/>
          </w:tcPr>
          <w:p w14:paraId="5A8C092B" w14:textId="77777777" w:rsidR="002B4300" w:rsidRDefault="002B4300">
            <w:pPr>
              <w:rPr>
                <w:rFonts w:ascii="Arial" w:hAnsi="Arial" w:cs="Arial"/>
                <w:sz w:val="20"/>
                <w:szCs w:val="20"/>
              </w:rPr>
            </w:pPr>
          </w:p>
        </w:tc>
        <w:tc>
          <w:tcPr>
            <w:tcW w:w="726" w:type="dxa"/>
            <w:shd w:val="clear" w:color="auto" w:fill="FFFFFF"/>
            <w:vAlign w:val="center"/>
            <w:hideMark/>
          </w:tcPr>
          <w:p w14:paraId="4948A1C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FFFFFF"/>
            <w:vAlign w:val="center"/>
            <w:hideMark/>
          </w:tcPr>
          <w:p w14:paraId="0272D2AB" w14:textId="77777777" w:rsidR="002B4300" w:rsidRDefault="002B4300">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A08A445"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trPr>
              <w:tc>
                <w:tcPr>
                  <w:tcW w:w="4750" w:type="pct"/>
                  <w:vAlign w:val="center"/>
                  <w:hideMark/>
                </w:tcPr>
                <w:p w14:paraId="08929CC0" w14:textId="77777777" w:rsidR="002B4300" w:rsidRDefault="002B4300">
                  <w:pPr>
                    <w:rPr>
                      <w:rFonts w:ascii="Arial" w:hAnsi="Arial" w:cs="Arial"/>
                      <w:sz w:val="20"/>
                      <w:szCs w:val="20"/>
                    </w:rPr>
                  </w:pPr>
                  <w:r>
                    <w:rPr>
                      <w:rFonts w:ascii="Arial" w:hAnsi="Arial" w:cs="Arial"/>
                      <w:sz w:val="20"/>
                      <w:szCs w:val="20"/>
                    </w:rPr>
                    <w:t>MDS23221_WG03_N01068</w:t>
                  </w:r>
                </w:p>
              </w:tc>
            </w:tr>
          </w:tbl>
          <w:p w14:paraId="7D8CD5F2" w14:textId="77777777" w:rsidR="002B4300" w:rsidRDefault="002B4300">
            <w:pPr>
              <w:jc w:val="center"/>
              <w:rPr>
                <w:rFonts w:ascii="Arial" w:hAnsi="Arial" w:cs="Arial"/>
                <w:sz w:val="20"/>
                <w:szCs w:val="20"/>
              </w:rPr>
            </w:pPr>
          </w:p>
        </w:tc>
      </w:tr>
    </w:tbl>
    <w:p w14:paraId="3E870893" w14:textId="34F3FAA5" w:rsidR="00D25D16" w:rsidRDefault="00D25D16" w:rsidP="00C968EC">
      <w:pPr>
        <w:pStyle w:val="Heading3"/>
      </w:pPr>
      <w:bookmarkStart w:id="768" w:name="_Toc220100251"/>
      <w:r>
        <w:t>MPEG#14</w:t>
      </w:r>
      <w:r w:rsidR="00ED5AA8">
        <w:t>5</w:t>
      </w:r>
      <w:bookmarkEnd w:id="768"/>
    </w:p>
    <w:p w14:paraId="70BAF6EE" w14:textId="0EE36C4D" w:rsidR="00D25D16" w:rsidRDefault="00D25D16" w:rsidP="00ED5AA8">
      <w:r>
        <w:t>No communication from MPEG#14</w:t>
      </w:r>
      <w:r w:rsidR="00ED5AA8">
        <w:t>5</w:t>
      </w:r>
    </w:p>
    <w:p w14:paraId="5335FCA8" w14:textId="759E68D0" w:rsidR="00ED5AA8" w:rsidRDefault="00ED5AA8" w:rsidP="00ED5AA8">
      <w:pPr>
        <w:pStyle w:val="Heading2"/>
        <w:keepLines w:val="0"/>
        <w:widowControl/>
        <w:numPr>
          <w:ilvl w:val="1"/>
          <w:numId w:val="1"/>
        </w:numPr>
        <w:autoSpaceDE/>
        <w:autoSpaceDN/>
        <w:spacing w:before="240" w:after="60"/>
        <w:jc w:val="both"/>
      </w:pPr>
      <w:bookmarkStart w:id="769" w:name="_Toc220100252"/>
      <w:r>
        <w:t>Communication from MPEG#146</w:t>
      </w:r>
      <w:bookmarkEnd w:id="769"/>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81"/>
        <w:gridCol w:w="513"/>
        <w:gridCol w:w="664"/>
        <w:gridCol w:w="909"/>
        <w:gridCol w:w="488"/>
        <w:gridCol w:w="951"/>
        <w:gridCol w:w="2486"/>
        <w:gridCol w:w="1928"/>
      </w:tblGrid>
      <w:tr w:rsidR="00ED5AA8" w14:paraId="2F20835C" w14:textId="77777777" w:rsidTr="00C968EC">
        <w:trPr>
          <w:tblCellSpacing w:w="15" w:type="dxa"/>
          <w:jc w:val="center"/>
        </w:trPr>
        <w:tc>
          <w:tcPr>
            <w:tcW w:w="1036" w:type="dxa"/>
            <w:shd w:val="clear" w:color="auto" w:fill="E6E6FA"/>
            <w:vAlign w:val="center"/>
            <w:hideMark/>
          </w:tcPr>
          <w:p w14:paraId="184C0256" w14:textId="577EB89C" w:rsidR="00ED5AA8" w:rsidRDefault="00ED5AA8">
            <w:pPr>
              <w:jc w:val="center"/>
              <w:rPr>
                <w:rFonts w:ascii="Arial" w:hAnsi="Arial" w:cs="Arial"/>
                <w:sz w:val="20"/>
                <w:szCs w:val="20"/>
              </w:rPr>
            </w:pPr>
            <w:hyperlink r:id="rId105" w:history="1">
              <w:r>
                <w:rPr>
                  <w:rStyle w:val="Hyperlink"/>
                  <w:rFonts w:ascii="Arial" w:hAnsi="Arial" w:cs="Arial"/>
                  <w:sz w:val="20"/>
                  <w:szCs w:val="20"/>
                </w:rPr>
                <w:t>MDS23811</w:t>
              </w:r>
            </w:hyperlink>
          </w:p>
        </w:tc>
        <w:tc>
          <w:tcPr>
            <w:tcW w:w="483" w:type="dxa"/>
            <w:shd w:val="clear" w:color="auto" w:fill="E6E6FA"/>
            <w:vAlign w:val="center"/>
            <w:hideMark/>
          </w:tcPr>
          <w:p w14:paraId="37025151"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E6E6FA"/>
            <w:vAlign w:val="center"/>
            <w:hideMark/>
          </w:tcPr>
          <w:p w14:paraId="6EF6737A" w14:textId="77777777" w:rsidR="00ED5AA8" w:rsidRDefault="00ED5AA8">
            <w:pPr>
              <w:jc w:val="center"/>
              <w:rPr>
                <w:rFonts w:ascii="Arial" w:hAnsi="Arial" w:cs="Arial"/>
                <w:sz w:val="20"/>
                <w:szCs w:val="20"/>
              </w:rPr>
            </w:pPr>
            <w:r>
              <w:rPr>
                <w:rFonts w:ascii="Arial" w:hAnsi="Arial" w:cs="Arial"/>
                <w:sz w:val="20"/>
                <w:szCs w:val="20"/>
              </w:rPr>
              <w:t>01201</w:t>
            </w:r>
          </w:p>
        </w:tc>
        <w:tc>
          <w:tcPr>
            <w:tcW w:w="879" w:type="dxa"/>
            <w:shd w:val="clear" w:color="auto" w:fill="E6E6FA"/>
            <w:vAlign w:val="center"/>
            <w:hideMark/>
          </w:tcPr>
          <w:p w14:paraId="7FB91477"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E6E6FA"/>
            <w:vAlign w:val="center"/>
            <w:hideMark/>
          </w:tcPr>
          <w:p w14:paraId="7A5310E3" w14:textId="77777777" w:rsidR="00ED5AA8" w:rsidRDefault="00ED5AA8">
            <w:pPr>
              <w:rPr>
                <w:rFonts w:ascii="Arial" w:hAnsi="Arial" w:cs="Arial"/>
                <w:sz w:val="20"/>
                <w:szCs w:val="20"/>
              </w:rPr>
            </w:pPr>
          </w:p>
        </w:tc>
        <w:tc>
          <w:tcPr>
            <w:tcW w:w="921" w:type="dxa"/>
            <w:shd w:val="clear" w:color="auto" w:fill="E6E6FA"/>
            <w:vAlign w:val="center"/>
            <w:hideMark/>
          </w:tcPr>
          <w:p w14:paraId="5FBBD7D0"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2456" w:type="dxa"/>
            <w:shd w:val="clear" w:color="auto" w:fill="E6E6FA"/>
            <w:vAlign w:val="center"/>
            <w:hideMark/>
          </w:tcPr>
          <w:p w14:paraId="44533070" w14:textId="77777777" w:rsidR="00ED5AA8" w:rsidRDefault="00ED5AA8">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4676056A" w14:textId="77777777" w:rsidR="00ED5AA8" w:rsidRDefault="00ED5AA8">
            <w:pPr>
              <w:rPr>
                <w:rFonts w:ascii="Arial" w:hAnsi="Arial" w:cs="Arial"/>
                <w:sz w:val="20"/>
                <w:szCs w:val="20"/>
              </w:rPr>
            </w:pPr>
            <w:r>
              <w:rPr>
                <w:rFonts w:ascii="Arial" w:hAnsi="Arial" w:cs="Arial"/>
                <w:sz w:val="20"/>
                <w:szCs w:val="20"/>
              </w:rPr>
              <w:t>WG 03 MPEG Systems</w:t>
            </w:r>
          </w:p>
        </w:tc>
      </w:tr>
      <w:tr w:rsidR="00ED5AA8" w14:paraId="6A8621FE" w14:textId="77777777" w:rsidTr="00C968EC">
        <w:trPr>
          <w:tblCellSpacing w:w="15" w:type="dxa"/>
          <w:jc w:val="center"/>
        </w:trPr>
        <w:tc>
          <w:tcPr>
            <w:tcW w:w="1036" w:type="dxa"/>
            <w:shd w:val="clear" w:color="auto" w:fill="FFFFFF"/>
            <w:vAlign w:val="center"/>
            <w:hideMark/>
          </w:tcPr>
          <w:p w14:paraId="0D5C2C67" w14:textId="61613012" w:rsidR="00ED5AA8" w:rsidRDefault="00ED5AA8">
            <w:pPr>
              <w:jc w:val="center"/>
              <w:rPr>
                <w:rFonts w:ascii="Arial" w:hAnsi="Arial" w:cs="Arial"/>
                <w:sz w:val="20"/>
                <w:szCs w:val="20"/>
              </w:rPr>
            </w:pPr>
            <w:hyperlink r:id="rId106" w:history="1">
              <w:r>
                <w:rPr>
                  <w:rStyle w:val="Hyperlink"/>
                  <w:rFonts w:ascii="Arial" w:hAnsi="Arial" w:cs="Arial"/>
                  <w:sz w:val="20"/>
                  <w:szCs w:val="20"/>
                </w:rPr>
                <w:t>MDS24029</w:t>
              </w:r>
            </w:hyperlink>
          </w:p>
        </w:tc>
        <w:tc>
          <w:tcPr>
            <w:tcW w:w="483" w:type="dxa"/>
            <w:shd w:val="clear" w:color="auto" w:fill="FFFFFF"/>
            <w:vAlign w:val="center"/>
            <w:hideMark/>
          </w:tcPr>
          <w:p w14:paraId="242025F0"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FFFFFF"/>
            <w:vAlign w:val="center"/>
            <w:hideMark/>
          </w:tcPr>
          <w:p w14:paraId="005C3CB6" w14:textId="77777777" w:rsidR="00ED5AA8" w:rsidRDefault="00ED5AA8">
            <w:pPr>
              <w:jc w:val="center"/>
              <w:rPr>
                <w:rFonts w:ascii="Arial" w:hAnsi="Arial" w:cs="Arial"/>
                <w:sz w:val="20"/>
                <w:szCs w:val="20"/>
              </w:rPr>
            </w:pPr>
            <w:r>
              <w:rPr>
                <w:rFonts w:ascii="Arial" w:hAnsi="Arial" w:cs="Arial"/>
                <w:sz w:val="20"/>
                <w:szCs w:val="20"/>
              </w:rPr>
              <w:t>01259</w:t>
            </w:r>
          </w:p>
        </w:tc>
        <w:tc>
          <w:tcPr>
            <w:tcW w:w="879" w:type="dxa"/>
            <w:shd w:val="clear" w:color="auto" w:fill="FFFFFF"/>
            <w:vAlign w:val="center"/>
            <w:hideMark/>
          </w:tcPr>
          <w:p w14:paraId="6D91C165"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FFFFFF"/>
            <w:vAlign w:val="center"/>
            <w:hideMark/>
          </w:tcPr>
          <w:p w14:paraId="0BB53123" w14:textId="77777777" w:rsidR="00ED5AA8" w:rsidRDefault="00ED5AA8">
            <w:pPr>
              <w:rPr>
                <w:rFonts w:ascii="Arial" w:hAnsi="Arial" w:cs="Arial"/>
                <w:sz w:val="20"/>
                <w:szCs w:val="20"/>
              </w:rPr>
            </w:pPr>
          </w:p>
        </w:tc>
        <w:tc>
          <w:tcPr>
            <w:tcW w:w="921" w:type="dxa"/>
            <w:shd w:val="clear" w:color="auto" w:fill="FFFFFF"/>
            <w:vAlign w:val="center"/>
            <w:hideMark/>
          </w:tcPr>
          <w:p w14:paraId="412ACDBA"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2456" w:type="dxa"/>
            <w:shd w:val="clear" w:color="auto" w:fill="FFFFFF"/>
            <w:vAlign w:val="center"/>
            <w:hideMark/>
          </w:tcPr>
          <w:p w14:paraId="22233363" w14:textId="77777777" w:rsidR="00ED5AA8" w:rsidRDefault="00ED5AA8">
            <w:pPr>
              <w:rPr>
                <w:rFonts w:ascii="Arial" w:hAnsi="Arial" w:cs="Arial"/>
                <w:sz w:val="20"/>
                <w:szCs w:val="20"/>
              </w:rPr>
            </w:pPr>
            <w:r>
              <w:rPr>
                <w:rFonts w:ascii="Arial" w:hAnsi="Arial" w:cs="Arial"/>
                <w:sz w:val="20"/>
                <w:szCs w:val="20"/>
              </w:rPr>
              <w:t>Liaison letter to Khronos on glTF validator software</w:t>
            </w:r>
          </w:p>
        </w:tc>
        <w:tc>
          <w:tcPr>
            <w:tcW w:w="0" w:type="auto"/>
            <w:shd w:val="clear" w:color="auto" w:fill="FFFFFF"/>
            <w:vAlign w:val="center"/>
            <w:hideMark/>
          </w:tcPr>
          <w:p w14:paraId="3B771623" w14:textId="77777777" w:rsidR="00ED5AA8" w:rsidRDefault="00ED5AA8">
            <w:pPr>
              <w:rPr>
                <w:rFonts w:ascii="Arial" w:hAnsi="Arial" w:cs="Arial"/>
                <w:sz w:val="20"/>
                <w:szCs w:val="20"/>
              </w:rPr>
            </w:pPr>
            <w:r>
              <w:rPr>
                <w:rFonts w:ascii="Arial" w:hAnsi="Arial" w:cs="Arial"/>
                <w:sz w:val="20"/>
                <w:szCs w:val="20"/>
              </w:rPr>
              <w:t>WG 03 MPEG Systems</w:t>
            </w:r>
          </w:p>
        </w:tc>
      </w:tr>
    </w:tbl>
    <w:p w14:paraId="3280C1A4" w14:textId="488E9FDA" w:rsidR="00027C87" w:rsidRDefault="00027C87" w:rsidP="00027C87">
      <w:pPr>
        <w:pStyle w:val="Heading2"/>
        <w:keepLines w:val="0"/>
        <w:widowControl/>
        <w:numPr>
          <w:ilvl w:val="1"/>
          <w:numId w:val="1"/>
        </w:numPr>
        <w:autoSpaceDE/>
        <w:autoSpaceDN/>
        <w:spacing w:before="240" w:after="60"/>
        <w:jc w:val="both"/>
      </w:pPr>
      <w:bookmarkStart w:id="770" w:name="_Toc220100253"/>
      <w:r>
        <w:t>Communication from MPEG#147</w:t>
      </w:r>
      <w:bookmarkEnd w:id="770"/>
    </w:p>
    <w:p w14:paraId="461FE2FE" w14:textId="7222009E" w:rsidR="00ED5AA8" w:rsidRDefault="00027C87" w:rsidP="00C968EC">
      <w:r>
        <w:t>No communication was sent.</w:t>
      </w:r>
    </w:p>
    <w:p w14:paraId="0FF754CF" w14:textId="70DE546E" w:rsidR="001A3252" w:rsidRDefault="001A3252" w:rsidP="001A3252">
      <w:pPr>
        <w:pStyle w:val="Heading2"/>
        <w:keepLines w:val="0"/>
        <w:widowControl/>
        <w:numPr>
          <w:ilvl w:val="1"/>
          <w:numId w:val="1"/>
        </w:numPr>
        <w:autoSpaceDE/>
        <w:autoSpaceDN/>
        <w:spacing w:before="240" w:after="60"/>
        <w:jc w:val="both"/>
      </w:pPr>
      <w:bookmarkStart w:id="771" w:name="_Toc220100254"/>
      <w:r>
        <w:t>Communication from MPEG#148</w:t>
      </w:r>
      <w:bookmarkEnd w:id="771"/>
    </w:p>
    <w:p w14:paraId="1E7D3243" w14:textId="77777777" w:rsidR="001A3252" w:rsidRDefault="001A3252" w:rsidP="001A3252">
      <w:r>
        <w:t>No communication was sent.</w:t>
      </w:r>
    </w:p>
    <w:p w14:paraId="122A7436" w14:textId="058642C8" w:rsidR="00164E93" w:rsidRDefault="00164E93" w:rsidP="00164E93">
      <w:pPr>
        <w:pStyle w:val="Heading2"/>
        <w:keepLines w:val="0"/>
        <w:widowControl/>
        <w:numPr>
          <w:ilvl w:val="1"/>
          <w:numId w:val="1"/>
        </w:numPr>
        <w:autoSpaceDE/>
        <w:autoSpaceDN/>
        <w:spacing w:before="240" w:after="60"/>
        <w:jc w:val="both"/>
      </w:pPr>
      <w:bookmarkStart w:id="772" w:name="_Toc220100255"/>
      <w:r>
        <w:t>Communication from MPEG#149</w:t>
      </w:r>
      <w:bookmarkEnd w:id="772"/>
    </w:p>
    <w:p w14:paraId="4B21A7C1" w14:textId="07F51F82" w:rsidR="00164E93" w:rsidRDefault="00164E93" w:rsidP="001A3252">
      <w:r>
        <w:t>No communication was sent.</w:t>
      </w:r>
    </w:p>
    <w:p w14:paraId="74337525" w14:textId="71452FA6" w:rsidR="00E34EC4" w:rsidRDefault="00E34EC4" w:rsidP="00E34EC4">
      <w:pPr>
        <w:pStyle w:val="Heading2"/>
        <w:keepLines w:val="0"/>
        <w:widowControl/>
        <w:numPr>
          <w:ilvl w:val="1"/>
          <w:numId w:val="1"/>
        </w:numPr>
        <w:autoSpaceDE/>
        <w:autoSpaceDN/>
        <w:spacing w:before="240" w:after="60"/>
        <w:jc w:val="both"/>
      </w:pPr>
      <w:bookmarkStart w:id="773" w:name="_Toc220100256"/>
      <w:r>
        <w:t>Communication from MPEG#150</w:t>
      </w:r>
      <w:bookmarkEnd w:id="773"/>
    </w:p>
    <w:p w14:paraId="752200A7" w14:textId="7B171E77" w:rsidR="00E34EC4" w:rsidRDefault="00E34EC4" w:rsidP="00E34EC4">
      <w:r>
        <w:t>No communication was sent, but several issues were identified that require discussion with Khronos leadership:</w:t>
      </w:r>
    </w:p>
    <w:p w14:paraId="60C90861" w14:textId="77777777" w:rsidR="00E34EC4" w:rsidRDefault="00E34EC4" w:rsidP="00E34EC4">
      <w:pPr>
        <w:numPr>
          <w:ilvl w:val="0"/>
          <w:numId w:val="36"/>
        </w:numPr>
        <w:rPr>
          <w:lang w:eastAsia="de-DE"/>
        </w:rPr>
      </w:pPr>
      <w:r>
        <w:rPr>
          <w:lang w:eastAsia="de-DE"/>
        </w:rPr>
        <w:t>Second edition extension</w:t>
      </w:r>
    </w:p>
    <w:p w14:paraId="1B536BAC" w14:textId="77777777" w:rsidR="00E34EC4" w:rsidRDefault="00E34EC4" w:rsidP="00E34EC4">
      <w:pPr>
        <w:numPr>
          <w:ilvl w:val="0"/>
          <w:numId w:val="36"/>
        </w:numPr>
        <w:rPr>
          <w:lang w:eastAsia="de-DE"/>
        </w:rPr>
      </w:pPr>
      <w:r>
        <w:rPr>
          <w:lang w:eastAsia="de-DE"/>
        </w:rPr>
        <w:t>Validator</w:t>
      </w:r>
    </w:p>
    <w:p w14:paraId="6A5677AE" w14:textId="77777777" w:rsidR="00E34EC4" w:rsidRDefault="00E34EC4" w:rsidP="00E34EC4">
      <w:pPr>
        <w:numPr>
          <w:ilvl w:val="0"/>
          <w:numId w:val="36"/>
        </w:numPr>
        <w:rPr>
          <w:lang w:eastAsia="de-DE"/>
        </w:rPr>
      </w:pPr>
      <w:r>
        <w:rPr>
          <w:lang w:eastAsia="de-DE"/>
        </w:rPr>
        <w:t>Audio extensions</w:t>
      </w:r>
    </w:p>
    <w:p w14:paraId="123A3205" w14:textId="77777777" w:rsidR="00E34EC4" w:rsidRDefault="00E34EC4" w:rsidP="00E34EC4">
      <w:pPr>
        <w:numPr>
          <w:ilvl w:val="0"/>
          <w:numId w:val="36"/>
        </w:numPr>
        <w:rPr>
          <w:lang w:eastAsia="de-DE"/>
        </w:rPr>
      </w:pPr>
      <w:r>
        <w:rPr>
          <w:lang w:eastAsia="de-DE"/>
        </w:rPr>
        <w:t>Interactivity</w:t>
      </w:r>
    </w:p>
    <w:p w14:paraId="5D9D9B31" w14:textId="77777777" w:rsidR="00E34EC4" w:rsidRDefault="00E34EC4" w:rsidP="00E34EC4">
      <w:pPr>
        <w:numPr>
          <w:ilvl w:val="0"/>
          <w:numId w:val="36"/>
        </w:numPr>
        <w:rPr>
          <w:lang w:eastAsia="de-DE"/>
        </w:rPr>
      </w:pPr>
      <w:r>
        <w:rPr>
          <w:lang w:eastAsia="de-DE"/>
        </w:rPr>
        <w:t>Other aspects</w:t>
      </w:r>
    </w:p>
    <w:p w14:paraId="7D934EC4" w14:textId="62BF350A" w:rsidR="001A3252" w:rsidRDefault="00E34EC4" w:rsidP="00C968EC">
      <w:pPr>
        <w:rPr>
          <w:lang w:eastAsia="de-DE"/>
        </w:rPr>
      </w:pPr>
      <w:r>
        <w:rPr>
          <w:lang w:eastAsia="de-DE"/>
        </w:rPr>
        <w:t>We will use a dedicated AHG call to address this matter. The call is scheduled for April 28, 2025.</w:t>
      </w:r>
    </w:p>
    <w:p w14:paraId="72E027FB" w14:textId="63A30963" w:rsidR="00C25B2F" w:rsidRDefault="00C25B2F" w:rsidP="00C25B2F">
      <w:pPr>
        <w:pStyle w:val="Heading2"/>
        <w:keepLines w:val="0"/>
        <w:widowControl/>
        <w:numPr>
          <w:ilvl w:val="1"/>
          <w:numId w:val="1"/>
        </w:numPr>
        <w:autoSpaceDE/>
        <w:autoSpaceDN/>
        <w:spacing w:before="240" w:after="60"/>
        <w:jc w:val="both"/>
      </w:pPr>
      <w:bookmarkStart w:id="774" w:name="_Toc220100257"/>
      <w:r>
        <w:lastRenderedPageBreak/>
        <w:t>Communication from MPEG#15</w:t>
      </w:r>
      <w:r w:rsidR="00037FD6">
        <w:t>1</w:t>
      </w:r>
      <w:bookmarkEnd w:id="774"/>
    </w:p>
    <w:p w14:paraId="136B0CEF" w14:textId="039D5C4B" w:rsidR="00C25B2F" w:rsidRDefault="00C25B2F" w:rsidP="00C968EC">
      <w:pPr>
        <w:rPr>
          <w:b/>
          <w:lang w:val="en-GB" w:eastAsia="de-DE"/>
        </w:rPr>
      </w:pPr>
      <w:r>
        <w:rPr>
          <w:lang w:eastAsia="de-DE"/>
        </w:rPr>
        <w:t>An LS was sent from MPEG#151</w:t>
      </w:r>
      <w:r w:rsidR="00E7653F">
        <w:rPr>
          <w:lang w:eastAsia="de-DE"/>
        </w:rPr>
        <w:t xml:space="preserve"> in document WG03 </w:t>
      </w:r>
      <w:r w:rsidR="00E7653F" w:rsidRPr="00E7653F">
        <w:rPr>
          <w:b/>
          <w:lang w:val="en-GB" w:eastAsia="de-DE"/>
        </w:rPr>
        <w:t>N1607</w:t>
      </w:r>
    </w:p>
    <w:p w14:paraId="434FE171" w14:textId="77777777" w:rsidR="00E7653F" w:rsidRDefault="00E7653F" w:rsidP="00C968EC">
      <w:pPr>
        <w:rPr>
          <w:b/>
          <w:lang w:val="en-GB" w:eastAsia="de-DE"/>
        </w:rPr>
      </w:pPr>
    </w:p>
    <w:p w14:paraId="5CF7E168" w14:textId="231FC266" w:rsidR="00037FD6" w:rsidRDefault="00037FD6" w:rsidP="00037FD6">
      <w:pPr>
        <w:pStyle w:val="Heading2"/>
        <w:keepLines w:val="0"/>
        <w:widowControl/>
        <w:numPr>
          <w:ilvl w:val="1"/>
          <w:numId w:val="1"/>
        </w:numPr>
        <w:autoSpaceDE/>
        <w:autoSpaceDN/>
        <w:spacing w:before="240" w:after="60"/>
        <w:jc w:val="both"/>
      </w:pPr>
      <w:bookmarkStart w:id="775" w:name="_Toc220100258"/>
      <w:r>
        <w:t>Communication at MPEG#152</w:t>
      </w:r>
      <w:bookmarkEnd w:id="775"/>
    </w:p>
    <w:p w14:paraId="7D5AA081" w14:textId="77777777" w:rsidR="00D42B27" w:rsidRDefault="00D42B27" w:rsidP="00D42B27">
      <w:pPr>
        <w:pStyle w:val="Heading3"/>
      </w:pPr>
      <w:hyperlink r:id="rId107">
        <w:bookmarkStart w:id="776" w:name="_Toc210681072"/>
        <w:bookmarkStart w:id="777" w:name="_Toc211091351"/>
        <w:bookmarkStart w:id="778" w:name="_Toc220100259"/>
        <w:r>
          <w:rPr>
            <w:color w:val="0000EE"/>
            <w:u w:val="single"/>
          </w:rPr>
          <w:t>m74792</w:t>
        </w:r>
      </w:hyperlink>
      <w:r>
        <w:t xml:space="preserve"> [SD] Communication with Khronos leadership</w:t>
      </w:r>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7707"/>
      </w:tblGrid>
      <w:tr w:rsidR="00D42B27" w14:paraId="5220BC8E" w14:textId="77777777" w:rsidTr="00D35C4D">
        <w:tc>
          <w:tcPr>
            <w:tcW w:w="1134" w:type="dxa"/>
          </w:tcPr>
          <w:p w14:paraId="18CC6C87" w14:textId="77777777" w:rsidR="00D42B27" w:rsidRDefault="00D42B27" w:rsidP="00D35C4D">
            <w:r>
              <w:t>Authors</w:t>
            </w:r>
          </w:p>
        </w:tc>
        <w:tc>
          <w:tcPr>
            <w:tcW w:w="7937" w:type="dxa"/>
          </w:tcPr>
          <w:p w14:paraId="756C2DAA" w14:textId="77777777" w:rsidR="00D42B27" w:rsidRDefault="00D42B27" w:rsidP="00D35C4D">
            <w:r>
              <w:t>Thomas Stockhammer</w:t>
            </w:r>
          </w:p>
        </w:tc>
      </w:tr>
      <w:tr w:rsidR="00D42B27" w14:paraId="2441DDC8" w14:textId="77777777" w:rsidTr="00D35C4D">
        <w:tc>
          <w:tcPr>
            <w:tcW w:w="1134" w:type="dxa"/>
          </w:tcPr>
          <w:p w14:paraId="4CEE7FB5" w14:textId="77777777" w:rsidR="00D42B27" w:rsidRDefault="00D42B27" w:rsidP="00D35C4D">
            <w:r>
              <w:t>Abstract</w:t>
            </w:r>
          </w:p>
        </w:tc>
        <w:tc>
          <w:tcPr>
            <w:tcW w:w="7937" w:type="dxa"/>
          </w:tcPr>
          <w:p w14:paraId="74A620B6" w14:textId="77777777" w:rsidR="00D42B27" w:rsidRDefault="00D42B27" w:rsidP="00D35C4D">
            <w:r>
              <w:t>[SD] Communication with Khronos leadership</w:t>
            </w:r>
          </w:p>
        </w:tc>
      </w:tr>
      <w:tr w:rsidR="00D42B27" w14:paraId="2B477DFB" w14:textId="77777777" w:rsidTr="00D35C4D">
        <w:tc>
          <w:tcPr>
            <w:tcW w:w="1134" w:type="dxa"/>
          </w:tcPr>
          <w:p w14:paraId="0DE5F848" w14:textId="77777777" w:rsidR="00D42B27" w:rsidRDefault="00D42B27" w:rsidP="00D35C4D">
            <w:r>
              <w:t>Gitlab</w:t>
            </w:r>
          </w:p>
        </w:tc>
        <w:tc>
          <w:tcPr>
            <w:tcW w:w="7937" w:type="dxa"/>
          </w:tcPr>
          <w:p w14:paraId="4A72A597" w14:textId="77777777" w:rsidR="00D42B27" w:rsidRDefault="00D42B27" w:rsidP="00D35C4D">
            <w:hyperlink r:id="rId108">
              <w:r w:rsidRPr="002D4E8F">
                <w:rPr>
                  <w:color w:val="0000EE"/>
                  <w:u w:val="single"/>
                </w:rPr>
                <w:t>MPEG/Systems/SceneDescription/MPEG-Contributions#962</w:t>
              </w:r>
            </w:hyperlink>
          </w:p>
        </w:tc>
      </w:tr>
      <w:tr w:rsidR="00D42B27" w14:paraId="72BA48AF" w14:textId="77777777" w:rsidTr="00D35C4D">
        <w:tc>
          <w:tcPr>
            <w:tcW w:w="1134" w:type="dxa"/>
          </w:tcPr>
          <w:p w14:paraId="70B8BDC7" w14:textId="77777777" w:rsidR="00D42B27" w:rsidRDefault="00D42B27" w:rsidP="00D35C4D">
            <w:r>
              <w:t>Disposition</w:t>
            </w:r>
          </w:p>
        </w:tc>
        <w:tc>
          <w:tcPr>
            <w:tcW w:w="7937" w:type="dxa"/>
          </w:tcPr>
          <w:p w14:paraId="7A5572F3" w14:textId="77777777" w:rsidR="00D42B27" w:rsidRPr="001D6C9E" w:rsidRDefault="00D42B27" w:rsidP="00D42B27">
            <w:pPr>
              <w:pStyle w:val="ListParagraph"/>
              <w:widowControl/>
              <w:numPr>
                <w:ilvl w:val="0"/>
                <w:numId w:val="42"/>
              </w:numPr>
              <w:autoSpaceDE/>
              <w:autoSpaceDN/>
            </w:pPr>
            <w:r w:rsidRPr="001D6C9E">
              <w:t xml:space="preserve">Resolve the copyright/license issue for the validator providing very concrete input following the proposal in MDS24029_WG03_N1259. </w:t>
            </w:r>
          </w:p>
          <w:p w14:paraId="3B27D7A1" w14:textId="77777777" w:rsidR="00D42B27" w:rsidRPr="001D6C9E" w:rsidRDefault="00D42B27" w:rsidP="00D42B27">
            <w:pPr>
              <w:pStyle w:val="ListParagraph"/>
              <w:widowControl/>
              <w:numPr>
                <w:ilvl w:val="0"/>
                <w:numId w:val="42"/>
              </w:numPr>
              <w:autoSpaceDE/>
              <w:autoSpaceDN/>
            </w:pPr>
            <w:r w:rsidRPr="001D6C9E">
              <w:t xml:space="preserve">Submit extensions from MPEG#152 and provide a presentation of all extensions to Khronos 3D Working Group </w:t>
            </w:r>
          </w:p>
          <w:p w14:paraId="0287FF01" w14:textId="77777777" w:rsidR="00D42B27" w:rsidRPr="001D6C9E" w:rsidRDefault="00D42B27" w:rsidP="00D42B27">
            <w:pPr>
              <w:pStyle w:val="ListParagraph"/>
              <w:widowControl/>
              <w:numPr>
                <w:ilvl w:val="0"/>
                <w:numId w:val="42"/>
              </w:numPr>
              <w:autoSpaceDE/>
              <w:autoSpaceDN/>
            </w:pPr>
            <w:r w:rsidRPr="001D6C9E">
              <w:t xml:space="preserve">In particular submit early the dynamic Gaussian splats extension for review and feedback </w:t>
            </w:r>
          </w:p>
          <w:p w14:paraId="364E6FBA" w14:textId="77777777" w:rsidR="00D42B27" w:rsidRPr="001D6C9E" w:rsidRDefault="00D42B27" w:rsidP="00D42B27">
            <w:pPr>
              <w:pStyle w:val="ListParagraph"/>
              <w:widowControl/>
              <w:numPr>
                <w:ilvl w:val="0"/>
                <w:numId w:val="42"/>
              </w:numPr>
              <w:autoSpaceDE/>
              <w:autoSpaceDN/>
            </w:pPr>
            <w:r w:rsidRPr="001D6C9E">
              <w:t xml:space="preserve">Organize a session or seminar on the streamability of GLTF scenes, including Gaussian splats, to gather industry expertise and discuss technology approaches (Thomas, Neil Trevett) as part of Metaverse Standards Forum </w:t>
            </w:r>
          </w:p>
          <w:p w14:paraId="7A210C69" w14:textId="77777777" w:rsidR="00D42B27" w:rsidRPr="001D6C9E" w:rsidRDefault="00D42B27" w:rsidP="00D42B27">
            <w:pPr>
              <w:pStyle w:val="ListParagraph"/>
              <w:widowControl/>
              <w:numPr>
                <w:ilvl w:val="0"/>
                <w:numId w:val="42"/>
              </w:numPr>
              <w:autoSpaceDE/>
              <w:autoSpaceDN/>
            </w:pPr>
            <w:hyperlink r:id="rId109" w:tooltip="The associated document has a formal disposition of 'Accepted'. (Chair use only)." w:history="1">
              <w:r w:rsidRPr="001D6C9E">
                <w:rPr>
                  <w:rStyle w:val="Hyperlink"/>
                </w:rPr>
                <w:t>Accepted</w:t>
              </w:r>
            </w:hyperlink>
            <w:r w:rsidRPr="001D6C9E">
              <w:t xml:space="preserve"> </w:t>
            </w:r>
          </w:p>
          <w:p w14:paraId="60E600D1" w14:textId="77777777" w:rsidR="00D42B27" w:rsidRDefault="00D42B27" w:rsidP="00D42B27">
            <w:pPr>
              <w:pStyle w:val="ListParagraph"/>
              <w:widowControl/>
              <w:numPr>
                <w:ilvl w:val="0"/>
                <w:numId w:val="43"/>
              </w:numPr>
              <w:autoSpaceDE/>
              <w:autoSpaceDN/>
            </w:pPr>
            <w:r w:rsidRPr="001D6C9E">
              <w:t xml:space="preserve">see also </w:t>
            </w:r>
            <w:hyperlink r:id="rId110" w:tooltip="m74813 Response to Liaison Statement N1607 from Khronos to WG3 on MPEG-I Scene Description" w:history="1">
              <w:r w:rsidRPr="001D6C9E">
                <w:rPr>
                  <w:rStyle w:val="Hyperlink"/>
                </w:rPr>
                <w:t>#966</w:t>
              </w:r>
            </w:hyperlink>
          </w:p>
        </w:tc>
      </w:tr>
    </w:tbl>
    <w:p w14:paraId="6F835DF4" w14:textId="77777777" w:rsidR="00D42B27" w:rsidRDefault="00D42B27" w:rsidP="00D42B27">
      <w:pPr>
        <w:pStyle w:val="Heading3"/>
        <w:rPr>
          <w:sz w:val="22"/>
          <w:szCs w:val="22"/>
        </w:rPr>
      </w:pPr>
      <w:hyperlink r:id="rId111" w:history="1">
        <w:bookmarkStart w:id="779" w:name="_Toc210681073"/>
        <w:bookmarkStart w:id="780" w:name="_Toc211091352"/>
        <w:bookmarkStart w:id="781" w:name="_Toc220100260"/>
        <w:r>
          <w:rPr>
            <w:rStyle w:val="Hyperlink"/>
            <w:rFonts w:eastAsia="Calibri"/>
            <w:color w:val="0000EE"/>
          </w:rPr>
          <w:t>m74813</w:t>
        </w:r>
      </w:hyperlink>
      <w:r>
        <w:t xml:space="preserve"> Response to Liaison Statement N1607 from Khronos to WG3 on MPEG-I Scene Description</w:t>
      </w:r>
      <w:bookmarkEnd w:id="779"/>
      <w:bookmarkEnd w:id="780"/>
      <w:bookmarkEnd w:id="7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7688"/>
      </w:tblGrid>
      <w:tr w:rsidR="00D42B27" w:rsidRPr="00FE180F" w14:paraId="6AF58204" w14:textId="77777777" w:rsidTr="00D35C4D">
        <w:tc>
          <w:tcPr>
            <w:tcW w:w="1323" w:type="dxa"/>
            <w:tcBorders>
              <w:top w:val="single" w:sz="4" w:space="0" w:color="auto"/>
              <w:left w:val="single" w:sz="4" w:space="0" w:color="auto"/>
              <w:bottom w:val="single" w:sz="4" w:space="0" w:color="auto"/>
              <w:right w:val="single" w:sz="4" w:space="0" w:color="auto"/>
            </w:tcBorders>
            <w:hideMark/>
          </w:tcPr>
          <w:p w14:paraId="1DB84790" w14:textId="77777777" w:rsidR="00D42B27" w:rsidRDefault="00D42B27" w:rsidP="00D35C4D">
            <w:r>
              <w:t>Authors</w:t>
            </w:r>
          </w:p>
        </w:tc>
        <w:tc>
          <w:tcPr>
            <w:tcW w:w="7937" w:type="dxa"/>
            <w:tcBorders>
              <w:top w:val="single" w:sz="4" w:space="0" w:color="auto"/>
              <w:left w:val="single" w:sz="4" w:space="0" w:color="auto"/>
              <w:bottom w:val="single" w:sz="4" w:space="0" w:color="auto"/>
              <w:right w:val="single" w:sz="4" w:space="0" w:color="auto"/>
            </w:tcBorders>
            <w:hideMark/>
          </w:tcPr>
          <w:p w14:paraId="419E24C5" w14:textId="77777777" w:rsidR="00D42B27" w:rsidRDefault="00D42B27" w:rsidP="00D35C4D">
            <w:r>
              <w:t>Khronos via SC 29 Secretariat</w:t>
            </w:r>
          </w:p>
        </w:tc>
      </w:tr>
      <w:tr w:rsidR="00D42B27" w:rsidRPr="00FE180F" w14:paraId="30FDB40B" w14:textId="77777777" w:rsidTr="00D35C4D">
        <w:tc>
          <w:tcPr>
            <w:tcW w:w="1323" w:type="dxa"/>
            <w:tcBorders>
              <w:top w:val="single" w:sz="4" w:space="0" w:color="auto"/>
              <w:left w:val="single" w:sz="4" w:space="0" w:color="auto"/>
              <w:bottom w:val="single" w:sz="4" w:space="0" w:color="auto"/>
              <w:right w:val="single" w:sz="4" w:space="0" w:color="auto"/>
            </w:tcBorders>
            <w:hideMark/>
          </w:tcPr>
          <w:p w14:paraId="6789B53C" w14:textId="77777777" w:rsidR="00D42B27" w:rsidRDefault="00D42B27" w:rsidP="00D35C4D">
            <w:r>
              <w:t>Abstract</w:t>
            </w:r>
          </w:p>
        </w:tc>
        <w:tc>
          <w:tcPr>
            <w:tcW w:w="7937" w:type="dxa"/>
            <w:tcBorders>
              <w:top w:val="single" w:sz="4" w:space="0" w:color="auto"/>
              <w:left w:val="single" w:sz="4" w:space="0" w:color="auto"/>
              <w:bottom w:val="single" w:sz="4" w:space="0" w:color="auto"/>
              <w:right w:val="single" w:sz="4" w:space="0" w:color="auto"/>
            </w:tcBorders>
            <w:hideMark/>
          </w:tcPr>
          <w:p w14:paraId="28FA9A49" w14:textId="77777777" w:rsidR="00D42B27" w:rsidRDefault="00D42B27" w:rsidP="00D35C4D">
            <w:r>
              <w:t>Response to Liaison Statement N1607 from Khronos to WG3 on MPEG-I Scene Description</w:t>
            </w:r>
          </w:p>
        </w:tc>
      </w:tr>
      <w:tr w:rsidR="00D42B27" w:rsidRPr="00FE180F" w14:paraId="280702E4" w14:textId="77777777" w:rsidTr="00D35C4D">
        <w:tc>
          <w:tcPr>
            <w:tcW w:w="1323" w:type="dxa"/>
            <w:tcBorders>
              <w:top w:val="single" w:sz="4" w:space="0" w:color="auto"/>
              <w:left w:val="single" w:sz="4" w:space="0" w:color="auto"/>
              <w:bottom w:val="single" w:sz="4" w:space="0" w:color="auto"/>
              <w:right w:val="single" w:sz="4" w:space="0" w:color="auto"/>
            </w:tcBorders>
            <w:hideMark/>
          </w:tcPr>
          <w:p w14:paraId="0FF0D574" w14:textId="77777777" w:rsidR="00D42B27" w:rsidRDefault="00D42B27" w:rsidP="00D35C4D">
            <w:r>
              <w:t>Gitlab</w:t>
            </w:r>
          </w:p>
        </w:tc>
        <w:tc>
          <w:tcPr>
            <w:tcW w:w="7937" w:type="dxa"/>
            <w:tcBorders>
              <w:top w:val="single" w:sz="4" w:space="0" w:color="auto"/>
              <w:left w:val="single" w:sz="4" w:space="0" w:color="auto"/>
              <w:bottom w:val="single" w:sz="4" w:space="0" w:color="auto"/>
              <w:right w:val="single" w:sz="4" w:space="0" w:color="auto"/>
            </w:tcBorders>
            <w:hideMark/>
          </w:tcPr>
          <w:p w14:paraId="2539733F" w14:textId="77777777" w:rsidR="00D42B27" w:rsidRDefault="00D42B27" w:rsidP="00D35C4D">
            <w:hyperlink r:id="rId112" w:history="1">
              <w:r w:rsidRPr="00FE180F">
                <w:rPr>
                  <w:rStyle w:val="Hyperlink"/>
                  <w:rFonts w:eastAsia="Calibri"/>
                  <w:color w:val="0000EE"/>
                </w:rPr>
                <w:t>MPEG/Systems/SceneDescription/MPEG-Contributions#966</w:t>
              </w:r>
            </w:hyperlink>
          </w:p>
        </w:tc>
      </w:tr>
      <w:tr w:rsidR="00D42B27" w:rsidRPr="00FE180F" w14:paraId="01843B64" w14:textId="77777777" w:rsidTr="00D35C4D">
        <w:tc>
          <w:tcPr>
            <w:tcW w:w="1323" w:type="dxa"/>
            <w:tcBorders>
              <w:top w:val="single" w:sz="4" w:space="0" w:color="auto"/>
              <w:left w:val="single" w:sz="4" w:space="0" w:color="auto"/>
              <w:bottom w:val="single" w:sz="4" w:space="0" w:color="auto"/>
              <w:right w:val="single" w:sz="4" w:space="0" w:color="auto"/>
            </w:tcBorders>
            <w:hideMark/>
          </w:tcPr>
          <w:p w14:paraId="3006B7DA" w14:textId="77777777" w:rsidR="00D42B27" w:rsidRDefault="00D42B27" w:rsidP="00D35C4D">
            <w:r>
              <w:t>Disposition</w:t>
            </w:r>
          </w:p>
        </w:tc>
        <w:tc>
          <w:tcPr>
            <w:tcW w:w="7937" w:type="dxa"/>
            <w:tcBorders>
              <w:top w:val="single" w:sz="4" w:space="0" w:color="auto"/>
              <w:left w:val="single" w:sz="4" w:space="0" w:color="auto"/>
              <w:bottom w:val="single" w:sz="4" w:space="0" w:color="auto"/>
              <w:right w:val="single" w:sz="4" w:space="0" w:color="auto"/>
            </w:tcBorders>
          </w:tcPr>
          <w:p w14:paraId="0CC7E391" w14:textId="77777777" w:rsidR="00D42B27" w:rsidRPr="001D6C9E" w:rsidRDefault="00D42B27" w:rsidP="00D42B27">
            <w:pPr>
              <w:pStyle w:val="ListParagraph"/>
              <w:widowControl/>
              <w:numPr>
                <w:ilvl w:val="0"/>
                <w:numId w:val="43"/>
              </w:numPr>
              <w:autoSpaceDE/>
              <w:autoSpaceDN/>
            </w:pPr>
            <w:r w:rsidRPr="001D6C9E">
              <w:t xml:space="preserve">we submit one validator extension as a test with the dual copyright. We prepare a pull request. However, we need to create a repo on our public github that allows to merge our validator with the glTF one. We create an </w:t>
            </w:r>
            <w:hyperlink r:id="rId113" w:tooltip="related to AHG mandate" w:history="1">
              <w:r w:rsidRPr="001D6C9E">
                <w:rPr>
                  <w:rStyle w:val="Hyperlink"/>
                </w:rPr>
                <w:t>AHG</w:t>
              </w:r>
            </w:hyperlink>
            <w:r w:rsidRPr="001D6C9E">
              <w:t xml:space="preserve"> mandate to prepare and execute test submission, likely candidate is MPEG_media or ycbcr. We need to make sure that we have sample files to do the tests. </w:t>
            </w:r>
            <w:hyperlink r:id="rId114" w:tooltip="Gurdeep Bhullar" w:history="1">
              <w:r w:rsidRPr="001D6C9E">
                <w:rPr>
                  <w:rStyle w:val="Hyperlink"/>
                </w:rPr>
                <w:t>@gurdep</w:t>
              </w:r>
            </w:hyperlink>
            <w:r w:rsidRPr="001D6C9E">
              <w:t xml:space="preserve"> will prepare a check list to be done. We will add an appropriate license as well. Could also be published as part of conformance software. </w:t>
            </w:r>
          </w:p>
          <w:p w14:paraId="6B71DC15" w14:textId="77777777" w:rsidR="00D42B27" w:rsidRPr="001D6C9E" w:rsidRDefault="00D42B27" w:rsidP="00D42B27">
            <w:pPr>
              <w:pStyle w:val="ListParagraph"/>
              <w:widowControl/>
              <w:numPr>
                <w:ilvl w:val="0"/>
                <w:numId w:val="44"/>
              </w:numPr>
              <w:autoSpaceDE/>
              <w:autoSpaceDN/>
            </w:pPr>
            <w:r w:rsidRPr="001D6C9E">
              <w:t xml:space="preserve">we updated the </w:t>
            </w:r>
            <w:hyperlink r:id="rId115" w:tgtFrame="_blank" w:history="1">
              <w:r w:rsidRPr="001D6C9E">
                <w:rPr>
                  <w:rStyle w:val="Hyperlink"/>
                </w:rPr>
                <w:t>extensions based on the spreadsheet</w:t>
              </w:r>
            </w:hyperlink>
            <w:r w:rsidRPr="001D6C9E">
              <w:t xml:space="preserve"> </w:t>
            </w:r>
          </w:p>
          <w:p w14:paraId="0A150A7E" w14:textId="77777777" w:rsidR="00D42B27" w:rsidRPr="001D6C9E" w:rsidRDefault="00D42B27" w:rsidP="00D42B27">
            <w:pPr>
              <w:numPr>
                <w:ilvl w:val="1"/>
                <w:numId w:val="44"/>
              </w:numPr>
            </w:pPr>
            <w:r w:rsidRPr="001D6C9E">
              <w:t>we have submitted in total 5 extensions (list those with reference to pull request)</w:t>
            </w:r>
          </w:p>
          <w:p w14:paraId="644036CC" w14:textId="77777777" w:rsidR="00D42B27" w:rsidRPr="001D6C9E" w:rsidRDefault="00D42B27" w:rsidP="00D42B27">
            <w:pPr>
              <w:numPr>
                <w:ilvl w:val="1"/>
                <w:numId w:val="44"/>
              </w:numPr>
            </w:pPr>
            <w:r w:rsidRPr="001D6C9E">
              <w:t>we expect that by end of October, several more will come, including Gaussian splats and stereo material.</w:t>
            </w:r>
          </w:p>
          <w:p w14:paraId="0E8324B3" w14:textId="77777777" w:rsidR="00D42B27" w:rsidRPr="001D6C9E" w:rsidRDefault="00D42B27" w:rsidP="00D42B27">
            <w:pPr>
              <w:pStyle w:val="ListParagraph"/>
              <w:widowControl/>
              <w:numPr>
                <w:ilvl w:val="0"/>
                <w:numId w:val="44"/>
              </w:numPr>
              <w:autoSpaceDE/>
              <w:autoSpaceDN/>
            </w:pPr>
            <w:r w:rsidRPr="001D6C9E">
              <w:t xml:space="preserve">we want to provide the roadmap for the different extensions </w:t>
            </w:r>
          </w:p>
          <w:p w14:paraId="5823B2C7" w14:textId="77777777" w:rsidR="00D42B27" w:rsidRPr="001D6C9E" w:rsidRDefault="00D42B27" w:rsidP="00D42B27">
            <w:pPr>
              <w:pStyle w:val="ListParagraph"/>
              <w:widowControl/>
              <w:numPr>
                <w:ilvl w:val="0"/>
                <w:numId w:val="45"/>
              </w:numPr>
              <w:autoSpaceDE/>
              <w:autoSpaceDN/>
            </w:pPr>
            <w:r w:rsidRPr="001D6C9E">
              <w:t xml:space="preserve">we want to invite for two different events: </w:t>
            </w:r>
          </w:p>
          <w:p w14:paraId="6C8E6EA2" w14:textId="77777777" w:rsidR="00D42B27" w:rsidRPr="001D6C9E" w:rsidRDefault="00D42B27" w:rsidP="00D42B27">
            <w:pPr>
              <w:numPr>
                <w:ilvl w:val="1"/>
                <w:numId w:val="45"/>
              </w:numPr>
            </w:pPr>
            <w:r w:rsidRPr="001D6C9E">
              <w:t xml:space="preserve">presentation the submitted extensions in a friendly environment. We invite them for an AHG meeting or we find a different occasion. the main focus is to make sure that they review and accept submitted extensions. we may also </w:t>
            </w:r>
            <w:r w:rsidRPr="001D6C9E">
              <w:lastRenderedPageBreak/>
              <w:t>provide an overview of what comes and discuss on the already submitted stuff, but with secondary priority.</w:t>
            </w:r>
          </w:p>
          <w:p w14:paraId="2F371DBC" w14:textId="77777777" w:rsidR="00D42B27" w:rsidRPr="001D6C9E" w:rsidRDefault="00D42B27" w:rsidP="00D42B27">
            <w:pPr>
              <w:numPr>
                <w:ilvl w:val="1"/>
                <w:numId w:val="45"/>
              </w:numPr>
            </w:pPr>
            <w:r w:rsidRPr="001D6C9E">
              <w:t>we have an MSF-hosted session on Gaussian splats in glTF.</w:t>
            </w:r>
          </w:p>
          <w:p w14:paraId="707C89E3" w14:textId="77777777" w:rsidR="00D42B27" w:rsidRPr="001D6C9E" w:rsidRDefault="00D42B27" w:rsidP="00D42B27">
            <w:pPr>
              <w:pStyle w:val="ListParagraph"/>
              <w:widowControl/>
              <w:numPr>
                <w:ilvl w:val="0"/>
                <w:numId w:val="45"/>
              </w:numPr>
              <w:autoSpaceDE/>
              <w:autoSpaceDN/>
            </w:pPr>
            <w:r w:rsidRPr="001D6C9E">
              <w:t xml:space="preserve">if you find more aspects, please add to this issue. </w:t>
            </w:r>
          </w:p>
          <w:p w14:paraId="74C2CC70" w14:textId="77777777" w:rsidR="00D42B27" w:rsidRPr="001D6C9E" w:rsidRDefault="00D42B27" w:rsidP="00D42B27">
            <w:pPr>
              <w:pStyle w:val="ListParagraph"/>
              <w:widowControl/>
              <w:numPr>
                <w:ilvl w:val="0"/>
                <w:numId w:val="45"/>
              </w:numPr>
              <w:autoSpaceDE/>
              <w:autoSpaceDN/>
            </w:pPr>
            <w:hyperlink r:id="rId116" w:tooltip="Thomas Stockhammer" w:history="1">
              <w:r w:rsidRPr="001D6C9E">
                <w:rPr>
                  <w:rStyle w:val="Hyperlink"/>
                </w:rPr>
                <w:t>@haudiobe</w:t>
              </w:r>
            </w:hyperlink>
            <w:r w:rsidRPr="001D6C9E">
              <w:t xml:space="preserve"> will prepare a response and share - create a new doc. </w:t>
            </w:r>
          </w:p>
          <w:p w14:paraId="7029D201" w14:textId="77777777" w:rsidR="00D42B27" w:rsidRDefault="00D42B27" w:rsidP="00D42B27">
            <w:pPr>
              <w:pStyle w:val="ListParagraph"/>
              <w:widowControl/>
              <w:numPr>
                <w:ilvl w:val="0"/>
                <w:numId w:val="45"/>
              </w:numPr>
              <w:autoSpaceDE/>
              <w:autoSpaceDN/>
            </w:pPr>
            <w:r w:rsidRPr="001D6C9E">
              <w:t xml:space="preserve">LS in </w:t>
            </w:r>
            <w:hyperlink r:id="rId117" w:tooltip="m74916 Draft Reply LS to Khronos on MPEG-I Scene Description" w:history="1">
              <w:r w:rsidRPr="001D6C9E">
                <w:rPr>
                  <w:rStyle w:val="Hyperlink"/>
                </w:rPr>
                <w:t>#983</w:t>
              </w:r>
            </w:hyperlink>
            <w:r w:rsidRPr="001D6C9E">
              <w:t xml:space="preserve"> will be discussed in Systems plenary on Oct 11.</w:t>
            </w:r>
          </w:p>
          <w:p w14:paraId="0F6A712B" w14:textId="77777777" w:rsidR="00D42B27" w:rsidRDefault="00D42B27" w:rsidP="00D42B27">
            <w:pPr>
              <w:pStyle w:val="ListParagraph"/>
              <w:widowControl/>
              <w:numPr>
                <w:ilvl w:val="0"/>
                <w:numId w:val="45"/>
              </w:numPr>
              <w:autoSpaceDE/>
              <w:autoSpaceDN/>
            </w:pPr>
            <w:r>
              <w:t>Replied to</w:t>
            </w:r>
          </w:p>
        </w:tc>
      </w:tr>
    </w:tbl>
    <w:p w14:paraId="16B775B9" w14:textId="77777777" w:rsidR="00D42B27" w:rsidRDefault="00D42B27" w:rsidP="00C968EC">
      <w:pPr>
        <w:rPr>
          <w:lang w:eastAsia="de-DE"/>
        </w:rPr>
      </w:pPr>
    </w:p>
    <w:p w14:paraId="48CCC325" w14:textId="270AF120" w:rsidR="00D42B27" w:rsidDel="00992DA4" w:rsidRDefault="00D42B27" w:rsidP="00E7653F">
      <w:pPr>
        <w:rPr>
          <w:del w:id="782" w:author="Thomas Stockhammer (26-B)" w:date="2026-01-23T22:30:00Z" w16du:dateUtc="2026-01-23T21:30:00Z"/>
          <w:lang w:eastAsia="de-DE"/>
        </w:rPr>
      </w:pPr>
      <w:r>
        <w:rPr>
          <w:lang w:eastAsia="de-DE"/>
        </w:rPr>
        <w:t>The following LS is sent</w:t>
      </w:r>
    </w:p>
    <w:p w14:paraId="7E9EF5BA" w14:textId="77777777" w:rsidR="00D42B27" w:rsidRPr="00E7653F" w:rsidRDefault="00D42B27" w:rsidP="00E7653F">
      <w:pPr>
        <w:rPr>
          <w:lang w:eastAsia="de-DE"/>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93"/>
        <w:gridCol w:w="407"/>
        <w:gridCol w:w="639"/>
        <w:gridCol w:w="877"/>
        <w:gridCol w:w="877"/>
        <w:gridCol w:w="407"/>
        <w:gridCol w:w="1121"/>
        <w:gridCol w:w="819"/>
        <w:gridCol w:w="2780"/>
      </w:tblGrid>
      <w:tr w:rsidR="00D42B27" w:rsidRPr="00D42B27" w14:paraId="0CC31E47" w14:textId="77777777" w:rsidTr="00992DA4">
        <w:trPr>
          <w:tblCellSpacing w:w="15" w:type="dxa"/>
          <w:jc w:val="center"/>
        </w:trPr>
        <w:tc>
          <w:tcPr>
            <w:tcW w:w="1048" w:type="dxa"/>
            <w:vAlign w:val="center"/>
            <w:hideMark/>
          </w:tcPr>
          <w:p w14:paraId="01C10F31" w14:textId="77777777" w:rsidR="00D42B27" w:rsidRPr="00D42B27" w:rsidRDefault="00D42B27" w:rsidP="00D42B27">
            <w:pPr>
              <w:rPr>
                <w:lang w:eastAsia="de-DE"/>
              </w:rPr>
            </w:pPr>
            <w:hyperlink r:id="rId118" w:history="1">
              <w:r w:rsidRPr="00D42B27">
                <w:rPr>
                  <w:rStyle w:val="Hyperlink"/>
                  <w:lang w:eastAsia="de-DE"/>
                </w:rPr>
                <w:t>MDS25818</w:t>
              </w:r>
            </w:hyperlink>
          </w:p>
        </w:tc>
        <w:tc>
          <w:tcPr>
            <w:tcW w:w="377" w:type="dxa"/>
            <w:vAlign w:val="center"/>
            <w:hideMark/>
          </w:tcPr>
          <w:p w14:paraId="667084A5" w14:textId="77777777" w:rsidR="00D42B27" w:rsidRPr="00D42B27" w:rsidRDefault="00D42B27" w:rsidP="00D42B27">
            <w:pPr>
              <w:rPr>
                <w:lang w:eastAsia="de-DE"/>
              </w:rPr>
            </w:pPr>
            <w:r w:rsidRPr="00D42B27">
              <w:rPr>
                <w:lang w:eastAsia="de-DE"/>
              </w:rPr>
              <w:t>WG 03</w:t>
            </w:r>
          </w:p>
        </w:tc>
        <w:tc>
          <w:tcPr>
            <w:tcW w:w="609" w:type="dxa"/>
            <w:vAlign w:val="center"/>
            <w:hideMark/>
          </w:tcPr>
          <w:p w14:paraId="059D907A" w14:textId="77777777" w:rsidR="00D42B27" w:rsidRPr="00D42B27" w:rsidRDefault="00D42B27" w:rsidP="00D42B27">
            <w:pPr>
              <w:rPr>
                <w:lang w:eastAsia="de-DE"/>
              </w:rPr>
            </w:pPr>
            <w:r w:rsidRPr="00D42B27">
              <w:rPr>
                <w:lang w:eastAsia="de-DE"/>
              </w:rPr>
              <w:t>01681</w:t>
            </w:r>
          </w:p>
        </w:tc>
        <w:tc>
          <w:tcPr>
            <w:tcW w:w="847" w:type="dxa"/>
            <w:shd w:val="clear" w:color="auto" w:fill="E6E6FA"/>
            <w:vAlign w:val="center"/>
            <w:hideMark/>
          </w:tcPr>
          <w:p w14:paraId="08BC5D55" w14:textId="77777777" w:rsidR="00D42B27" w:rsidRPr="00D42B27" w:rsidRDefault="00D42B27" w:rsidP="00D42B27">
            <w:pPr>
              <w:rPr>
                <w:lang w:eastAsia="de-DE"/>
              </w:rPr>
            </w:pPr>
            <w:r w:rsidRPr="00D42B27">
              <w:rPr>
                <w:lang w:eastAsia="de-DE"/>
              </w:rPr>
              <w:t>2025-10-11 20:39:28</w:t>
            </w:r>
          </w:p>
        </w:tc>
        <w:tc>
          <w:tcPr>
            <w:tcW w:w="847" w:type="dxa"/>
            <w:shd w:val="clear" w:color="auto" w:fill="E6E6FA"/>
            <w:vAlign w:val="center"/>
            <w:hideMark/>
          </w:tcPr>
          <w:p w14:paraId="3D554485" w14:textId="77777777" w:rsidR="00D42B27" w:rsidRPr="00D42B27" w:rsidRDefault="00D42B27" w:rsidP="00D42B27">
            <w:pPr>
              <w:rPr>
                <w:lang w:eastAsia="de-DE"/>
              </w:rPr>
            </w:pPr>
            <w:r w:rsidRPr="00D42B27">
              <w:rPr>
                <w:lang w:eastAsia="de-DE"/>
              </w:rPr>
              <w:t>2025-10-15 23:11:27</w:t>
            </w:r>
          </w:p>
        </w:tc>
        <w:tc>
          <w:tcPr>
            <w:tcW w:w="377" w:type="dxa"/>
            <w:vAlign w:val="center"/>
            <w:hideMark/>
          </w:tcPr>
          <w:p w14:paraId="0B327677" w14:textId="77777777" w:rsidR="00D42B27" w:rsidRPr="00D42B27" w:rsidRDefault="00D42B27" w:rsidP="00D42B27">
            <w:pPr>
              <w:rPr>
                <w:lang w:eastAsia="de-DE"/>
              </w:rPr>
            </w:pPr>
            <w:r w:rsidRPr="00D42B27">
              <w:rPr>
                <w:lang w:eastAsia="de-DE"/>
              </w:rPr>
              <w:t>WG 03</w:t>
            </w:r>
            <w:r w:rsidRPr="00D42B27">
              <w:rPr>
                <w:lang w:eastAsia="de-DE"/>
              </w:rPr>
              <w:br/>
              <w:t>All</w:t>
            </w:r>
          </w:p>
        </w:tc>
        <w:tc>
          <w:tcPr>
            <w:tcW w:w="1091" w:type="dxa"/>
            <w:vAlign w:val="center"/>
            <w:hideMark/>
          </w:tcPr>
          <w:p w14:paraId="29F76609" w14:textId="77777777" w:rsidR="00D42B27" w:rsidRPr="00D42B27" w:rsidRDefault="00D42B27" w:rsidP="00D42B27">
            <w:pPr>
              <w:rPr>
                <w:lang w:eastAsia="de-DE"/>
              </w:rPr>
            </w:pPr>
            <w:r w:rsidRPr="00D42B27">
              <w:rPr>
                <w:lang w:eastAsia="de-DE"/>
              </w:rPr>
              <w:t>Liaison to Khronos on MPEG-I Scene Description</w:t>
            </w:r>
          </w:p>
        </w:tc>
        <w:tc>
          <w:tcPr>
            <w:tcW w:w="0" w:type="auto"/>
            <w:vAlign w:val="center"/>
            <w:hideMark/>
          </w:tcPr>
          <w:p w14:paraId="13122098" w14:textId="77777777" w:rsidR="00D42B27" w:rsidRPr="00D42B27" w:rsidRDefault="00D42B27" w:rsidP="00D42B27">
            <w:pPr>
              <w:rPr>
                <w:lang w:eastAsia="de-DE"/>
              </w:rPr>
            </w:pPr>
            <w:r w:rsidRPr="00D42B27">
              <w:rPr>
                <w:lang w:eastAsia="de-DE"/>
              </w:rPr>
              <w:t>WG 03 MPEG Systems</w:t>
            </w:r>
          </w:p>
        </w:tc>
        <w:tc>
          <w:tcPr>
            <w:tcW w:w="2735"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24"/>
              <w:gridCol w:w="81"/>
            </w:tblGrid>
            <w:tr w:rsidR="00D42B27" w:rsidRPr="00D42B27" w14:paraId="5B1A6925" w14:textId="77777777">
              <w:trPr>
                <w:tblCellSpacing w:w="15" w:type="dxa"/>
                <w:jc w:val="center"/>
              </w:trPr>
              <w:tc>
                <w:tcPr>
                  <w:tcW w:w="4750" w:type="pct"/>
                  <w:vAlign w:val="center"/>
                  <w:hideMark/>
                </w:tcPr>
                <w:p w14:paraId="397918F9" w14:textId="77777777" w:rsidR="00D42B27" w:rsidRPr="00D42B27" w:rsidRDefault="00D42B27" w:rsidP="00D42B27">
                  <w:pPr>
                    <w:rPr>
                      <w:lang w:eastAsia="de-DE"/>
                    </w:rPr>
                  </w:pPr>
                  <w:hyperlink r:id="rId119" w:history="1">
                    <w:r w:rsidRPr="00D42B27">
                      <w:rPr>
                        <w:rStyle w:val="Hyperlink"/>
                        <w:lang w:eastAsia="de-DE"/>
                      </w:rPr>
                      <w:t>MDS25818_WG03_N01681</w:t>
                    </w:r>
                  </w:hyperlink>
                </w:p>
              </w:tc>
              <w:tc>
                <w:tcPr>
                  <w:tcW w:w="250" w:type="pct"/>
                  <w:vAlign w:val="center"/>
                  <w:hideMark/>
                </w:tcPr>
                <w:p w14:paraId="75BFD34F" w14:textId="77777777" w:rsidR="00D42B27" w:rsidRPr="00D42B27" w:rsidRDefault="00D42B27" w:rsidP="00D42B27">
                  <w:pPr>
                    <w:rPr>
                      <w:lang w:eastAsia="de-DE"/>
                    </w:rPr>
                  </w:pPr>
                </w:p>
              </w:tc>
            </w:tr>
          </w:tbl>
          <w:p w14:paraId="1F409C91" w14:textId="77777777" w:rsidR="00D42B27" w:rsidRPr="00D42B27" w:rsidRDefault="00D42B27" w:rsidP="00D42B27">
            <w:pPr>
              <w:rPr>
                <w:lang w:eastAsia="de-DE"/>
              </w:rPr>
            </w:pPr>
          </w:p>
        </w:tc>
      </w:tr>
    </w:tbl>
    <w:p w14:paraId="1EC77CD1" w14:textId="4500BD89" w:rsidR="00992DA4" w:rsidRDefault="00992DA4" w:rsidP="00992DA4">
      <w:pPr>
        <w:pStyle w:val="Heading2"/>
        <w:keepLines w:val="0"/>
        <w:widowControl/>
        <w:numPr>
          <w:ilvl w:val="1"/>
          <w:numId w:val="1"/>
        </w:numPr>
        <w:autoSpaceDE/>
        <w:autoSpaceDN/>
        <w:spacing w:before="240" w:after="60"/>
        <w:jc w:val="both"/>
        <w:rPr>
          <w:ins w:id="783" w:author="Thomas Stockhammer (26-B)" w:date="2026-01-23T22:30:00Z" w16du:dateUtc="2026-01-23T21:30:00Z"/>
        </w:rPr>
      </w:pPr>
      <w:bookmarkStart w:id="784" w:name="_Toc220100261"/>
      <w:ins w:id="785" w:author="Thomas Stockhammer (26-B)" w:date="2026-01-23T22:30:00Z" w16du:dateUtc="2026-01-23T21:30:00Z">
        <w:r>
          <w:t>Communication at MPEG#15</w:t>
        </w:r>
      </w:ins>
      <w:ins w:id="786" w:author="Thomas Stockhammer (26-B)" w:date="2026-01-23T22:31:00Z" w16du:dateUtc="2026-01-23T21:31:00Z">
        <w:r>
          <w:t>3</w:t>
        </w:r>
      </w:ins>
      <w:bookmarkEnd w:id="784"/>
    </w:p>
    <w:p w14:paraId="056BD075" w14:textId="77777777" w:rsidR="00992DA4" w:rsidRDefault="00992DA4" w:rsidP="00992DA4">
      <w:pPr>
        <w:widowControl w:val="0"/>
        <w:spacing w:line="276" w:lineRule="auto"/>
        <w:rPr>
          <w:ins w:id="787" w:author="Thomas Stockhammer (26-B)" w:date="2026-01-23T22:33:00Z" w16du:dateUtc="2026-01-23T21:33:00Z"/>
          <w:rFonts w:ascii="Book Antiqua" w:eastAsia="Arial" w:hAnsi="Book Antiqua"/>
          <w:sz w:val="22"/>
          <w:szCs w:val="22"/>
        </w:rPr>
      </w:pPr>
      <w:ins w:id="788" w:author="Thomas Stockhammer (26-B)" w:date="2026-01-23T22:33:00Z" w16du:dateUtc="2026-01-23T21:33:00Z">
        <w:r>
          <w:rPr>
            <w:rFonts w:ascii="Book Antiqua" w:eastAsia="Arial" w:hAnsi="Book Antiqua"/>
            <w:sz w:val="22"/>
            <w:szCs w:val="22"/>
          </w:rPr>
          <w:t xml:space="preserve">ISO/IEC JTC1/SC29/WG03 (MPEG Systems) would like to follow up to our letter in October 2025. </w:t>
        </w:r>
      </w:ins>
    </w:p>
    <w:p w14:paraId="1428D007" w14:textId="77777777" w:rsidR="00992DA4" w:rsidRDefault="00992DA4" w:rsidP="00992DA4">
      <w:pPr>
        <w:widowControl w:val="0"/>
        <w:spacing w:line="276" w:lineRule="auto"/>
        <w:rPr>
          <w:ins w:id="789" w:author="Thomas Stockhammer (26-B)" w:date="2026-01-23T22:33:00Z" w16du:dateUtc="2026-01-23T21:33:00Z"/>
          <w:rFonts w:ascii="Book Antiqua" w:eastAsia="Arial" w:hAnsi="Book Antiqua"/>
          <w:sz w:val="22"/>
          <w:szCs w:val="22"/>
        </w:rPr>
      </w:pPr>
    </w:p>
    <w:p w14:paraId="7CC166DE" w14:textId="77777777" w:rsidR="00992DA4" w:rsidRDefault="00992DA4" w:rsidP="00992DA4">
      <w:pPr>
        <w:widowControl w:val="0"/>
        <w:spacing w:line="276" w:lineRule="auto"/>
        <w:rPr>
          <w:ins w:id="790" w:author="Thomas Stockhammer (26-B)" w:date="2026-01-23T22:33:00Z" w16du:dateUtc="2026-01-23T21:33:00Z"/>
          <w:rFonts w:ascii="Book Antiqua" w:eastAsia="Arial" w:hAnsi="Book Antiqua"/>
          <w:b/>
          <w:bCs/>
          <w:sz w:val="22"/>
          <w:szCs w:val="22"/>
        </w:rPr>
      </w:pPr>
      <w:ins w:id="791" w:author="Thomas Stockhammer (26-B)" w:date="2026-01-23T22:33:00Z" w16du:dateUtc="2026-01-23T21:33:00Z">
        <w:r>
          <w:rPr>
            <w:rFonts w:ascii="Book Antiqua" w:eastAsia="Arial" w:hAnsi="Book Antiqua"/>
            <w:b/>
            <w:bCs/>
            <w:sz w:val="22"/>
            <w:szCs w:val="22"/>
          </w:rPr>
          <w:t>Latest Extensions to glTF2.0 in MPEG-I Scene Description</w:t>
        </w:r>
      </w:ins>
    </w:p>
    <w:p w14:paraId="22945A0C" w14:textId="77777777" w:rsidR="00992DA4" w:rsidRDefault="00992DA4" w:rsidP="00992DA4">
      <w:pPr>
        <w:widowControl w:val="0"/>
        <w:spacing w:line="276" w:lineRule="auto"/>
        <w:rPr>
          <w:ins w:id="792" w:author="Thomas Stockhammer (26-B)" w:date="2026-01-23T22:33:00Z" w16du:dateUtc="2026-01-23T21:33:00Z"/>
          <w:rFonts w:ascii="Book Antiqua" w:eastAsia="Arial" w:hAnsi="Book Antiqua"/>
          <w:sz w:val="22"/>
          <w:szCs w:val="22"/>
        </w:rPr>
      </w:pPr>
      <w:ins w:id="793" w:author="Thomas Stockhammer (26-B)" w:date="2026-01-23T22:33:00Z" w16du:dateUtc="2026-01-23T21:33:00Z">
        <w:r>
          <w:rPr>
            <w:rFonts w:ascii="Book Antiqua" w:eastAsia="Arial" w:hAnsi="Book Antiqua"/>
            <w:sz w:val="22"/>
            <w:szCs w:val="22"/>
          </w:rPr>
          <w:t>MPEG Systems has completed ISO/IEC 23090-14 2nd edition and is currently working on further extensions. From MPEG#153, we issue a draft FDAM of ISO/IEC 23090-14 2nd edition in WG03Nxxxx, completion expected during MPEG#154 in May 2026. In this context, MPEG Systems submitted nine pull requests to address relevant extensions:</w:t>
        </w:r>
      </w:ins>
    </w:p>
    <w:p w14:paraId="304F3A87" w14:textId="77777777" w:rsidR="00992DA4" w:rsidRDefault="00992DA4" w:rsidP="00992DA4">
      <w:pPr>
        <w:pStyle w:val="ListParagraph"/>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contextualSpacing/>
        <w:jc w:val="both"/>
        <w:rPr>
          <w:ins w:id="794" w:author="Thomas Stockhammer (26-B)" w:date="2026-01-23T22:33:00Z" w16du:dateUtc="2026-01-23T21:33:00Z"/>
          <w:rFonts w:ascii="Book Antiqua" w:hAnsi="Book Antiqua"/>
          <w:color w:val="2F5496"/>
        </w:rPr>
      </w:pPr>
      <w:ins w:id="795" w:author="Thomas Stockhammer (26-B)" w:date="2026-01-23T22:33:00Z" w16du:dateUtc="2026-01-23T21:33:00Z">
        <w:r>
          <w:fldChar w:fldCharType="begin"/>
        </w:r>
        <w:r>
          <w:instrText>HYPERLINK "https://github.com/KhronosGroup/glTF/pull/2501"</w:instrText>
        </w:r>
        <w:r>
          <w:fldChar w:fldCharType="separate"/>
        </w:r>
        <w:r>
          <w:rPr>
            <w:rStyle w:val="Hyperlink"/>
            <w:rFonts w:ascii="Book Antiqua" w:hAnsi="Book Antiqua"/>
            <w:b/>
            <w:bCs/>
            <w:color w:val="365F91" w:themeColor="accent1" w:themeShade="BF"/>
          </w:rPr>
          <w:t>Add MPEG_anchor extension</w:t>
        </w:r>
        <w:r>
          <w:fldChar w:fldCharType="end"/>
        </w:r>
      </w:ins>
    </w:p>
    <w:p w14:paraId="6A852169" w14:textId="77777777" w:rsidR="00992DA4" w:rsidRDefault="00992DA4" w:rsidP="00992DA4">
      <w:pPr>
        <w:pStyle w:val="ListParagraph"/>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contextualSpacing/>
        <w:jc w:val="both"/>
        <w:rPr>
          <w:ins w:id="796" w:author="Thomas Stockhammer (26-B)" w:date="2026-01-23T22:33:00Z" w16du:dateUtc="2026-01-23T21:33:00Z"/>
          <w:rFonts w:ascii="Book Antiqua" w:hAnsi="Book Antiqua"/>
          <w:color w:val="2F5496"/>
        </w:rPr>
      </w:pPr>
      <w:ins w:id="797" w:author="Thomas Stockhammer (26-B)" w:date="2026-01-23T22:33:00Z" w16du:dateUtc="2026-01-23T21:33:00Z">
        <w:r>
          <w:fldChar w:fldCharType="begin"/>
        </w:r>
        <w:r>
          <w:instrText>HYPERLINK "https://github.com/KhronosGroup/glTF/pull/2502"</w:instrText>
        </w:r>
        <w:r>
          <w:fldChar w:fldCharType="separate"/>
        </w:r>
        <w:r>
          <w:rPr>
            <w:rStyle w:val="Hyperlink"/>
            <w:rFonts w:ascii="Book Antiqua" w:hAnsi="Book Antiqua"/>
            <w:b/>
            <w:bCs/>
            <w:color w:val="365F91" w:themeColor="accent1" w:themeShade="BF"/>
          </w:rPr>
          <w:t>Add MPEG_haptic and MPEG_haptic_material extensions</w:t>
        </w:r>
        <w:r>
          <w:fldChar w:fldCharType="end"/>
        </w:r>
      </w:ins>
    </w:p>
    <w:p w14:paraId="105FA738" w14:textId="77777777" w:rsidR="00992DA4" w:rsidRDefault="00992DA4" w:rsidP="00992DA4">
      <w:pPr>
        <w:pStyle w:val="ListParagraph"/>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contextualSpacing/>
        <w:jc w:val="both"/>
        <w:rPr>
          <w:ins w:id="798" w:author="Thomas Stockhammer (26-B)" w:date="2026-01-23T22:33:00Z" w16du:dateUtc="2026-01-23T21:33:00Z"/>
          <w:rFonts w:ascii="Book Antiqua" w:hAnsi="Book Antiqua"/>
          <w:color w:val="2F5496"/>
        </w:rPr>
      </w:pPr>
      <w:ins w:id="799" w:author="Thomas Stockhammer (26-B)" w:date="2026-01-23T22:33:00Z" w16du:dateUtc="2026-01-23T21:33:00Z">
        <w:r>
          <w:fldChar w:fldCharType="begin"/>
        </w:r>
        <w:r>
          <w:instrText>HYPERLINK "https://github.com/KhronosGroup/glTF/pull/2503"</w:instrText>
        </w:r>
        <w:r>
          <w:fldChar w:fldCharType="separate"/>
        </w:r>
        <w:r>
          <w:rPr>
            <w:rStyle w:val="Hyperlink"/>
            <w:rFonts w:ascii="Book Antiqua" w:hAnsi="Book Antiqua"/>
            <w:b/>
            <w:bCs/>
            <w:color w:val="365F91" w:themeColor="accent1" w:themeShade="BF"/>
          </w:rPr>
          <w:t>Add MPEG_interactivity extension</w:t>
        </w:r>
        <w:r>
          <w:fldChar w:fldCharType="end"/>
        </w:r>
      </w:ins>
    </w:p>
    <w:p w14:paraId="409EBC4D"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800" w:author="Thomas Stockhammer (26-B)" w:date="2026-01-23T22:33:00Z" w16du:dateUtc="2026-01-23T21:33:00Z"/>
          <w:rFonts w:ascii="Book Antiqua" w:hAnsi="Book Antiqua"/>
          <w:color w:val="2F5496"/>
        </w:rPr>
      </w:pPr>
      <w:ins w:id="801" w:author="Thomas Stockhammer (26-B)" w:date="2026-01-23T22:33:00Z" w16du:dateUtc="2026-01-23T21:33:00Z">
        <w:r>
          <w:fldChar w:fldCharType="begin"/>
        </w:r>
        <w:r>
          <w:instrText>HYPERLINK "https://github.com/KhronosGroup/glTF/pull/2535"</w:instrText>
        </w:r>
        <w:r>
          <w:fldChar w:fldCharType="separate"/>
        </w:r>
        <w:r>
          <w:rPr>
            <w:rStyle w:val="Hyperlink"/>
            <w:rFonts w:ascii="Book Antiqua" w:hAnsi="Book Antiqua" w:cs="Segoe UI"/>
            <w:b/>
            <w:bCs/>
            <w:color w:val="365F91" w:themeColor="accent1" w:themeShade="BF"/>
            <w:shd w:val="clear" w:color="auto" w:fill="FFFFFF"/>
          </w:rPr>
          <w:t>Add MPEG_primitive_V3C</w:t>
        </w:r>
        <w:r>
          <w:fldChar w:fldCharType="end"/>
        </w:r>
      </w:ins>
    </w:p>
    <w:p w14:paraId="24AAAF37"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802" w:author="Thomas Stockhammer (26-B)" w:date="2026-01-23T22:33:00Z" w16du:dateUtc="2026-01-23T21:33:00Z"/>
          <w:rFonts w:ascii="Book Antiqua" w:hAnsi="Book Antiqua"/>
          <w:color w:val="2F5496"/>
        </w:rPr>
      </w:pPr>
      <w:ins w:id="803" w:author="Thomas Stockhammer (26-B)" w:date="2026-01-23T22:33:00Z" w16du:dateUtc="2026-01-23T21:33:00Z">
        <w:r>
          <w:fldChar w:fldCharType="begin"/>
        </w:r>
        <w:r>
          <w:instrText>HYPERLINK "https://github.com/KhronosGroup/glTF/pull/2536"</w:instrText>
        </w:r>
        <w:r>
          <w:fldChar w:fldCharType="separate"/>
        </w:r>
        <w:r>
          <w:rPr>
            <w:rStyle w:val="Hyperlink"/>
            <w:rFonts w:ascii="Book Antiqua" w:hAnsi="Book Antiqua" w:cs="Segoe UI"/>
            <w:b/>
            <w:bCs/>
            <w:color w:val="365F91" w:themeColor="accent1" w:themeShade="BF"/>
            <w:shd w:val="clear" w:color="auto" w:fill="FFFFFF"/>
          </w:rPr>
          <w:t>Add MPEG_sampler_ycbcr</w:t>
        </w:r>
        <w:r>
          <w:fldChar w:fldCharType="end"/>
        </w:r>
      </w:ins>
    </w:p>
    <w:p w14:paraId="43109145"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804" w:author="Thomas Stockhammer (26-B)" w:date="2026-01-23T22:33:00Z" w16du:dateUtc="2026-01-23T21:33:00Z"/>
          <w:rFonts w:ascii="Book Antiqua" w:hAnsi="Book Antiqua"/>
          <w:color w:val="2F5496"/>
        </w:rPr>
      </w:pPr>
      <w:ins w:id="805" w:author="Thomas Stockhammer (26-B)" w:date="2026-01-23T22:33:00Z" w16du:dateUtc="2026-01-23T21:33:00Z">
        <w:r>
          <w:fldChar w:fldCharType="begin"/>
        </w:r>
        <w:r>
          <w:instrText>HYPERLINK "https://github.com/KhronosGroup/glTF/pull/2554"</w:instrText>
        </w:r>
        <w:r>
          <w:fldChar w:fldCharType="separate"/>
        </w:r>
        <w:r>
          <w:rPr>
            <w:rStyle w:val="Hyperlink"/>
            <w:rFonts w:ascii="Book Antiqua" w:hAnsi="Book Antiqua"/>
            <w:b/>
            <w:bCs/>
          </w:rPr>
          <w:t>Add MPEG_material_stereo</w:t>
        </w:r>
        <w:r>
          <w:fldChar w:fldCharType="end"/>
        </w:r>
      </w:ins>
    </w:p>
    <w:p w14:paraId="6DA1D80F"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806" w:author="Thomas Stockhammer (26-B)" w:date="2026-01-23T22:33:00Z" w16du:dateUtc="2026-01-23T21:33:00Z"/>
          <w:rFonts w:ascii="Book Antiqua" w:hAnsi="Book Antiqua"/>
          <w:color w:val="2F5496"/>
        </w:rPr>
      </w:pPr>
      <w:ins w:id="807" w:author="Thomas Stockhammer (26-B)" w:date="2026-01-23T22:33:00Z" w16du:dateUtc="2026-01-23T21:33:00Z">
        <w:r>
          <w:rPr>
            <w:rFonts w:ascii="Book Antiqua" w:hAnsi="Book Antiqua"/>
            <w:color w:val="365F91" w:themeColor="accent1" w:themeShade="BF"/>
          </w:rPr>
          <w:t>Add MPEG_GS</w:t>
        </w:r>
      </w:ins>
    </w:p>
    <w:p w14:paraId="74EAA90A"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808" w:author="Thomas Stockhammer (26-B)" w:date="2026-01-23T22:33:00Z" w16du:dateUtc="2026-01-23T21:33:00Z"/>
          <w:rFonts w:ascii="Book Antiqua" w:hAnsi="Book Antiqua"/>
          <w:color w:val="2F5496"/>
        </w:rPr>
      </w:pPr>
      <w:ins w:id="809" w:author="Thomas Stockhammer (26-B)" w:date="2026-01-23T22:33:00Z" w16du:dateUtc="2026-01-23T21:33:00Z">
        <w:r>
          <w:rPr>
            <w:rFonts w:ascii="Book Antiqua" w:hAnsi="Book Antiqua"/>
            <w:color w:val="365F91" w:themeColor="accent1" w:themeShade="BF"/>
          </w:rPr>
          <w:t>Add MPEG_node_avatar</w:t>
        </w:r>
      </w:ins>
    </w:p>
    <w:p w14:paraId="6963CC8E" w14:textId="77777777" w:rsidR="00992DA4" w:rsidRDefault="00992DA4" w:rsidP="00992DA4">
      <w:pPr>
        <w:pStyle w:val="ListParagraph"/>
        <w:widowControl/>
        <w:numPr>
          <w:ilvl w:val="0"/>
          <w:numId w:val="46"/>
        </w:numPr>
        <w:pBdr>
          <w:top w:val="none" w:sz="4" w:space="0" w:color="000000"/>
          <w:left w:val="none" w:sz="4" w:space="0" w:color="000000"/>
          <w:bottom w:val="none" w:sz="4" w:space="0" w:color="000000"/>
          <w:right w:val="none" w:sz="4" w:space="0" w:color="000000"/>
          <w:between w:val="none" w:sz="4" w:space="0" w:color="000000"/>
        </w:pBdr>
        <w:autoSpaceDE/>
        <w:autoSpaceDN/>
        <w:contextualSpacing/>
        <w:rPr>
          <w:ins w:id="810" w:author="Thomas Stockhammer (26-B)" w:date="2026-01-23T22:33:00Z" w16du:dateUtc="2026-01-23T21:33:00Z"/>
          <w:rFonts w:ascii="Book Antiqua" w:hAnsi="Book Antiqua"/>
          <w:color w:val="2F5496"/>
        </w:rPr>
      </w:pPr>
      <w:ins w:id="811" w:author="Thomas Stockhammer (26-B)" w:date="2026-01-23T22:33:00Z" w16du:dateUtc="2026-01-23T21:33:00Z">
        <w:r>
          <w:rPr>
            <w:rFonts w:ascii="Book Antiqua" w:hAnsi="Book Antiqua"/>
            <w:color w:val="365F91" w:themeColor="accent1" w:themeShade="BF"/>
          </w:rPr>
          <w:t>Add MPEG_anchor</w:t>
        </w:r>
      </w:ins>
    </w:p>
    <w:p w14:paraId="34AB6164" w14:textId="77777777" w:rsidR="00992DA4" w:rsidRDefault="00992DA4" w:rsidP="00992DA4">
      <w:pPr>
        <w:widowControl w:val="0"/>
        <w:spacing w:line="276" w:lineRule="auto"/>
        <w:rPr>
          <w:ins w:id="812" w:author="Thomas Stockhammer (26-B)" w:date="2026-01-23T22:33:00Z" w16du:dateUtc="2026-01-23T21:33:00Z"/>
          <w:rFonts w:ascii="Book Antiqua" w:eastAsia="Arial" w:hAnsi="Book Antiqua"/>
          <w:sz w:val="22"/>
          <w:szCs w:val="22"/>
        </w:rPr>
      </w:pPr>
    </w:p>
    <w:p w14:paraId="2DC41232" w14:textId="77777777" w:rsidR="00992DA4" w:rsidRDefault="00992DA4" w:rsidP="00992DA4">
      <w:pPr>
        <w:widowControl w:val="0"/>
        <w:spacing w:line="276" w:lineRule="auto"/>
        <w:rPr>
          <w:ins w:id="813" w:author="Thomas Stockhammer (26-B)" w:date="2026-01-23T22:33:00Z" w16du:dateUtc="2026-01-23T21:33:00Z"/>
          <w:rFonts w:ascii="Book Antiqua" w:eastAsia="Arial" w:hAnsi="Book Antiqua"/>
          <w:sz w:val="22"/>
          <w:szCs w:val="22"/>
        </w:rPr>
      </w:pPr>
      <w:ins w:id="814" w:author="Thomas Stockhammer (26-B)" w:date="2026-01-23T22:33:00Z" w16du:dateUtc="2026-01-23T21:33:00Z">
        <w:r>
          <w:rPr>
            <w:rFonts w:ascii="Book Antiqua" w:eastAsia="Arial" w:hAnsi="Book Antiqua"/>
            <w:sz w:val="22"/>
            <w:szCs w:val="22"/>
          </w:rPr>
          <w:t xml:space="preserve">Your offer to support publishing these submitted extensions is highly appreciated. In this context we would like to find a proper occasion to introduce the extensions to your community, for example as part of an MPEG AHG call in March 2026.  </w:t>
        </w:r>
      </w:ins>
    </w:p>
    <w:p w14:paraId="55FACBF9" w14:textId="77777777" w:rsidR="00992DA4" w:rsidRDefault="00992DA4" w:rsidP="00992DA4">
      <w:pPr>
        <w:widowControl w:val="0"/>
        <w:spacing w:line="276" w:lineRule="auto"/>
        <w:rPr>
          <w:ins w:id="815" w:author="Thomas Stockhammer (26-B)" w:date="2026-01-23T22:33:00Z" w16du:dateUtc="2026-01-23T21:33:00Z"/>
          <w:rFonts w:ascii="Book Antiqua" w:eastAsia="Arial" w:hAnsi="Book Antiqua"/>
          <w:sz w:val="22"/>
          <w:szCs w:val="22"/>
        </w:rPr>
      </w:pPr>
    </w:p>
    <w:p w14:paraId="116FF80F" w14:textId="77777777" w:rsidR="00992DA4" w:rsidRDefault="00992DA4" w:rsidP="00992DA4">
      <w:pPr>
        <w:widowControl w:val="0"/>
        <w:spacing w:line="276" w:lineRule="auto"/>
        <w:rPr>
          <w:ins w:id="816" w:author="Thomas Stockhammer (26-B)" w:date="2026-01-23T22:33:00Z" w16du:dateUtc="2026-01-23T21:33:00Z"/>
          <w:rFonts w:ascii="Book Antiqua" w:eastAsia="Arial" w:hAnsi="Book Antiqua"/>
          <w:sz w:val="22"/>
          <w:szCs w:val="22"/>
        </w:rPr>
      </w:pPr>
      <w:ins w:id="817" w:author="Thomas Stockhammer (26-B)" w:date="2026-01-23T22:33:00Z" w16du:dateUtc="2026-01-23T21:33:00Z">
        <w:r>
          <w:rPr>
            <w:rFonts w:ascii="Book Antiqua" w:eastAsia="Arial" w:hAnsi="Book Antiqua"/>
            <w:sz w:val="22"/>
            <w:szCs w:val="22"/>
          </w:rPr>
          <w:t xml:space="preserve">In particular, we would also like to point to the extension to support Gaussian Splats in gltf2.0. The extension maps GS attributes such as INRIA PLY to glTF attributes and application-specific attributes. The latest version is based on the proposed </w:t>
        </w:r>
        <w:r>
          <w:fldChar w:fldCharType="begin"/>
        </w:r>
        <w:r>
          <w:instrText>HYPERLINK "https://github.com/KhronosGroup/glTF/pull/2490"</w:instrText>
        </w:r>
        <w:r>
          <w:fldChar w:fldCharType="separate"/>
        </w:r>
        <w:r>
          <w:rPr>
            <w:rStyle w:val="Hyperlink"/>
            <w:rFonts w:ascii="Book Antiqua" w:eastAsia="Arial" w:hAnsi="Book Antiqua"/>
            <w:sz w:val="22"/>
            <w:szCs w:val="22"/>
          </w:rPr>
          <w:t>KHR_gaussian_splatting</w:t>
        </w:r>
        <w:r>
          <w:fldChar w:fldCharType="end"/>
        </w:r>
        <w:r>
          <w:rPr>
            <w:rFonts w:ascii="Book Antiqua" w:eastAsia="Arial" w:hAnsi="Book Antiqua"/>
            <w:sz w:val="22"/>
            <w:szCs w:val="22"/>
          </w:rPr>
          <w:t xml:space="preserve"> extension. We consider that this extended interface can facilitate the creation of interoperable and efficient implementations between the codecs world and the graphics world. MPEG provides software tools for these extensions and is happy to </w:t>
        </w:r>
        <w:r>
          <w:rPr>
            <w:rFonts w:ascii="Book Antiqua" w:eastAsia="Arial" w:hAnsi="Book Antiqua"/>
            <w:sz w:val="22"/>
            <w:szCs w:val="22"/>
          </w:rPr>
          <w:lastRenderedPageBreak/>
          <w:t>discuss more details on the integration of advanced Gaussian splats into glTF2.0.</w:t>
        </w:r>
      </w:ins>
    </w:p>
    <w:p w14:paraId="0F8C20CF" w14:textId="77777777" w:rsidR="00992DA4" w:rsidRDefault="00992DA4" w:rsidP="00992DA4">
      <w:pPr>
        <w:widowControl w:val="0"/>
        <w:spacing w:line="276" w:lineRule="auto"/>
        <w:rPr>
          <w:ins w:id="818" w:author="Thomas Stockhammer (26-B)" w:date="2026-01-23T22:33:00Z" w16du:dateUtc="2026-01-23T21:33:00Z"/>
          <w:rFonts w:ascii="Book Antiqua" w:eastAsia="Arial" w:hAnsi="Book Antiqua"/>
          <w:sz w:val="22"/>
          <w:szCs w:val="22"/>
        </w:rPr>
      </w:pPr>
      <w:ins w:id="819" w:author="Thomas Stockhammer (26-B)" w:date="2026-01-23T22:33:00Z" w16du:dateUtc="2026-01-23T21:33:00Z">
        <w:r w:rsidRPr="00AE6F16">
          <w:rPr>
            <w:rFonts w:ascii="Book Antiqua" w:eastAsia="Arial" w:hAnsi="Book Antiqua"/>
            <w:sz w:val="22"/>
            <w:szCs w:val="22"/>
          </w:rPr>
          <w:t xml:space="preserve">We also observe that submissions requests require signing a CLA: </w:t>
        </w:r>
        <w:r>
          <w:fldChar w:fldCharType="begin"/>
        </w:r>
        <w:r>
          <w:instrText>HYPERLINK "https://www.khronos.org/legal/Khronos_Specification_Click_through_CLA"</w:instrText>
        </w:r>
        <w:r>
          <w:fldChar w:fldCharType="separate"/>
        </w:r>
        <w:r w:rsidRPr="00AE6F16">
          <w:rPr>
            <w:rStyle w:val="Hyperlink"/>
            <w:rFonts w:ascii="Book Antiqua" w:eastAsia="Arial" w:hAnsi="Book Antiqua"/>
            <w:sz w:val="22"/>
            <w:szCs w:val="22"/>
          </w:rPr>
          <w:t>https://www.khronos.org/legal/Khronos_Specification_Click_through_CLA</w:t>
        </w:r>
        <w:r>
          <w:fldChar w:fldCharType="end"/>
        </w:r>
        <w:r w:rsidRPr="00AE6F16">
          <w:rPr>
            <w:rFonts w:ascii="Book Antiqua" w:eastAsia="Arial" w:hAnsi="Book Antiqua"/>
            <w:sz w:val="22"/>
            <w:szCs w:val="22"/>
          </w:rPr>
          <w:t xml:space="preserve">.  However, we </w:t>
        </w:r>
        <w:r>
          <w:rPr>
            <w:rFonts w:ascii="Book Antiqua" w:eastAsia="Arial" w:hAnsi="Book Antiqua"/>
            <w:sz w:val="22"/>
            <w:szCs w:val="22"/>
          </w:rPr>
          <w:t>assume</w:t>
        </w:r>
        <w:r w:rsidRPr="00AE6F16">
          <w:rPr>
            <w:rFonts w:ascii="Book Antiqua" w:eastAsia="Arial" w:hAnsi="Book Antiqua"/>
            <w:sz w:val="22"/>
            <w:szCs w:val="22"/>
          </w:rPr>
          <w:t xml:space="preserve"> that MPEG contributions </w:t>
        </w:r>
        <w:r>
          <w:rPr>
            <w:rFonts w:ascii="Book Antiqua" w:eastAsia="Arial" w:hAnsi="Book Antiqua"/>
            <w:sz w:val="22"/>
            <w:szCs w:val="22"/>
          </w:rPr>
          <w:t>are</w:t>
        </w:r>
        <w:r w:rsidRPr="00AE6F16">
          <w:rPr>
            <w:rFonts w:ascii="Book Antiqua" w:eastAsia="Arial" w:hAnsi="Book Antiqua"/>
            <w:sz w:val="22"/>
            <w:szCs w:val="22"/>
          </w:rPr>
          <w:t xml:space="preserve"> covered by the liaison agreement between Khronos and </w:t>
        </w:r>
        <w:r>
          <w:rPr>
            <w:rFonts w:ascii="Book Antiqua" w:eastAsia="Arial" w:hAnsi="Book Antiqua"/>
            <w:sz w:val="22"/>
            <w:szCs w:val="22"/>
          </w:rPr>
          <w:t>ISO/MPEG</w:t>
        </w:r>
        <w:r w:rsidRPr="00AE6F16">
          <w:rPr>
            <w:rFonts w:ascii="Book Antiqua" w:eastAsia="Arial" w:hAnsi="Book Antiqua"/>
            <w:sz w:val="22"/>
            <w:szCs w:val="22"/>
          </w:rPr>
          <w:t xml:space="preserve">. Could you </w:t>
        </w:r>
        <w:r>
          <w:rPr>
            <w:rFonts w:ascii="Book Antiqua" w:eastAsia="Arial" w:hAnsi="Book Antiqua"/>
            <w:sz w:val="22"/>
            <w:szCs w:val="22"/>
          </w:rPr>
          <w:t xml:space="preserve">please </w:t>
        </w:r>
        <w:r w:rsidRPr="00AE6F16">
          <w:rPr>
            <w:rFonts w:ascii="Book Antiqua" w:eastAsia="Arial" w:hAnsi="Book Antiqua"/>
            <w:sz w:val="22"/>
            <w:szCs w:val="22"/>
          </w:rPr>
          <w:t xml:space="preserve">confirm this and </w:t>
        </w:r>
        <w:r>
          <w:rPr>
            <w:rFonts w:ascii="Book Antiqua" w:eastAsia="Arial" w:hAnsi="Book Antiqua"/>
            <w:sz w:val="22"/>
            <w:szCs w:val="22"/>
          </w:rPr>
          <w:t xml:space="preserve">kindly proceed with processing the pull request. </w:t>
        </w:r>
      </w:ins>
    </w:p>
    <w:p w14:paraId="0DD35202" w14:textId="77777777" w:rsidR="00992DA4" w:rsidRDefault="00992DA4" w:rsidP="00992DA4">
      <w:pPr>
        <w:widowControl w:val="0"/>
        <w:spacing w:line="276" w:lineRule="auto"/>
        <w:rPr>
          <w:ins w:id="820" w:author="Thomas Stockhammer (26-B)" w:date="2026-01-23T22:33:00Z" w16du:dateUtc="2026-01-23T21:33:00Z"/>
          <w:rFonts w:ascii="Book Antiqua" w:eastAsia="Arial" w:hAnsi="Book Antiqua"/>
          <w:sz w:val="22"/>
          <w:szCs w:val="22"/>
        </w:rPr>
      </w:pPr>
    </w:p>
    <w:p w14:paraId="7EFDE207" w14:textId="77777777" w:rsidR="00992DA4" w:rsidRDefault="00992DA4" w:rsidP="00992DA4">
      <w:pPr>
        <w:widowControl w:val="0"/>
        <w:spacing w:line="276" w:lineRule="auto"/>
        <w:rPr>
          <w:ins w:id="821" w:author="Thomas Stockhammer (26-B)" w:date="2026-01-23T22:33:00Z" w16du:dateUtc="2026-01-23T21:33:00Z"/>
          <w:rFonts w:ascii="Book Antiqua" w:eastAsia="Arial" w:hAnsi="Book Antiqua"/>
          <w:b/>
          <w:bCs/>
          <w:sz w:val="22"/>
          <w:szCs w:val="22"/>
        </w:rPr>
      </w:pPr>
      <w:ins w:id="822" w:author="Thomas Stockhammer (26-B)" w:date="2026-01-23T22:33:00Z" w16du:dateUtc="2026-01-23T21:33:00Z">
        <w:r>
          <w:rPr>
            <w:rFonts w:ascii="Book Antiqua" w:eastAsia="Arial" w:hAnsi="Book Antiqua"/>
            <w:b/>
            <w:bCs/>
            <w:sz w:val="22"/>
            <w:szCs w:val="22"/>
          </w:rPr>
          <w:t>Extension to glTF Validator</w:t>
        </w:r>
      </w:ins>
    </w:p>
    <w:p w14:paraId="6CD5156F" w14:textId="77777777" w:rsidR="00992DA4" w:rsidRDefault="00992DA4" w:rsidP="00992DA4">
      <w:pPr>
        <w:widowControl w:val="0"/>
        <w:spacing w:line="276" w:lineRule="auto"/>
        <w:rPr>
          <w:ins w:id="823" w:author="Thomas Stockhammer (26-B)" w:date="2026-01-23T22:33:00Z" w16du:dateUtc="2026-01-23T21:33:00Z"/>
          <w:rFonts w:ascii="Book Antiqua" w:eastAsia="Arial" w:hAnsi="Book Antiqua"/>
          <w:sz w:val="22"/>
          <w:szCs w:val="22"/>
        </w:rPr>
      </w:pPr>
      <w:ins w:id="824" w:author="Thomas Stockhammer (26-B)" w:date="2026-01-23T22:33:00Z" w16du:dateUtc="2026-01-23T21:33:00Z">
        <w:r>
          <w:rPr>
            <w:rFonts w:ascii="Book Antiqua" w:eastAsia="Arial" w:hAnsi="Book Antiqua"/>
            <w:sz w:val="22"/>
            <w:szCs w:val="22"/>
          </w:rPr>
          <w:t xml:space="preserve">On the validator, we appreciate your response to find a suitable way forward. We are preparing the submission of one validator extension as a test, providing a pull request for software with adequate MPEG software license. </w:t>
        </w:r>
      </w:ins>
    </w:p>
    <w:p w14:paraId="45A43CEF" w14:textId="77777777" w:rsidR="00992DA4" w:rsidRDefault="00992DA4" w:rsidP="00992DA4">
      <w:pPr>
        <w:widowControl w:val="0"/>
        <w:spacing w:line="276" w:lineRule="auto"/>
        <w:rPr>
          <w:ins w:id="825" w:author="Thomas Stockhammer (26-B)" w:date="2026-01-23T22:33:00Z" w16du:dateUtc="2026-01-23T21:33:00Z"/>
          <w:rFonts w:ascii="Book Antiqua" w:eastAsia="Arial" w:hAnsi="Book Antiqua"/>
          <w:sz w:val="22"/>
          <w:szCs w:val="22"/>
        </w:rPr>
      </w:pPr>
    </w:p>
    <w:p w14:paraId="48C26F2C" w14:textId="77777777" w:rsidR="00992DA4" w:rsidRDefault="00992DA4" w:rsidP="00992DA4">
      <w:pPr>
        <w:widowControl w:val="0"/>
        <w:spacing w:line="276" w:lineRule="auto"/>
        <w:rPr>
          <w:ins w:id="826" w:author="Thomas Stockhammer (26-B)" w:date="2026-01-23T22:33:00Z" w16du:dateUtc="2026-01-23T21:33:00Z"/>
          <w:rFonts w:ascii="Book Antiqua" w:eastAsia="Arial" w:hAnsi="Book Antiqua"/>
          <w:sz w:val="22"/>
          <w:szCs w:val="22"/>
        </w:rPr>
      </w:pPr>
      <w:ins w:id="827" w:author="Thomas Stockhammer (26-B)" w:date="2026-01-23T22:33:00Z" w16du:dateUtc="2026-01-23T21:33:00Z">
        <w:r>
          <w:rPr>
            <w:rFonts w:ascii="Book Antiqua" w:eastAsia="Arial" w:hAnsi="Book Antiqua"/>
            <w:sz w:val="22"/>
            <w:szCs w:val="22"/>
          </w:rPr>
          <w:t xml:space="preserve">Our upcoming meeting information can be found at </w:t>
        </w:r>
        <w:r>
          <w:fldChar w:fldCharType="begin"/>
        </w:r>
        <w:r>
          <w:instrText>HYPERLINK "https://www.mpeg.org/meetings/"</w:instrText>
        </w:r>
        <w:r>
          <w:fldChar w:fldCharType="separate"/>
        </w:r>
        <w:r>
          <w:rPr>
            <w:rStyle w:val="Hyperlink"/>
            <w:rFonts w:ascii="Book Antiqua" w:eastAsia="Arial" w:hAnsi="Book Antiqua"/>
            <w:sz w:val="22"/>
            <w:szCs w:val="22"/>
          </w:rPr>
          <w:t>https://www.mpeg.org/meetings/</w:t>
        </w:r>
        <w:r>
          <w:fldChar w:fldCharType="end"/>
        </w:r>
        <w:r>
          <w:rPr>
            <w:rFonts w:ascii="Book Antiqua" w:eastAsia="Arial" w:hAnsi="Book Antiqua"/>
            <w:sz w:val="22"/>
            <w:szCs w:val="22"/>
          </w:rPr>
          <w:t xml:space="preserve"> </w:t>
        </w:r>
      </w:ins>
    </w:p>
    <w:p w14:paraId="59E15B85" w14:textId="77777777" w:rsidR="00E7653F" w:rsidRPr="00ED5AA8" w:rsidRDefault="00E7653F" w:rsidP="00C968EC">
      <w:pPr>
        <w:rPr>
          <w:lang w:eastAsia="de-DE"/>
        </w:rPr>
      </w:pPr>
    </w:p>
    <w:p w14:paraId="38471A35" w14:textId="16D45C9C" w:rsidR="00634ECB" w:rsidDel="00992DA4" w:rsidRDefault="00634ECB">
      <w:pPr>
        <w:pStyle w:val="Heading1"/>
        <w:keepNext/>
        <w:widowControl/>
        <w:numPr>
          <w:ilvl w:val="0"/>
          <w:numId w:val="1"/>
        </w:numPr>
        <w:autoSpaceDE/>
        <w:autoSpaceDN/>
        <w:spacing w:before="240" w:after="60"/>
        <w:jc w:val="both"/>
        <w:rPr>
          <w:del w:id="828" w:author="Thomas Stockhammer (26-B)" w:date="2026-01-23T22:33:00Z" w16du:dateUtc="2026-01-23T21:33:00Z"/>
        </w:rPr>
      </w:pPr>
      <w:del w:id="829" w:author="Thomas Stockhammer (26-B)" w:date="2026-01-23T22:33:00Z" w16du:dateUtc="2026-01-23T21:33:00Z">
        <w:r w:rsidDel="00992DA4">
          <w:delText>Requirements, Scenarios and Test Assets</w:delText>
        </w:r>
        <w:bookmarkStart w:id="830" w:name="_Toc220100262"/>
        <w:bookmarkEnd w:id="830"/>
      </w:del>
    </w:p>
    <w:p w14:paraId="1AC5232C" w14:textId="5CE5E56D" w:rsidR="00634ECB" w:rsidRPr="00EC3B8C" w:rsidDel="00992DA4" w:rsidRDefault="00634ECB">
      <w:pPr>
        <w:pStyle w:val="Heading2"/>
        <w:keepLines w:val="0"/>
        <w:widowControl/>
        <w:numPr>
          <w:ilvl w:val="1"/>
          <w:numId w:val="1"/>
        </w:numPr>
        <w:autoSpaceDE/>
        <w:autoSpaceDN/>
        <w:spacing w:before="240" w:after="60"/>
        <w:jc w:val="both"/>
        <w:rPr>
          <w:del w:id="831" w:author="Thomas Stockhammer (26-B)" w:date="2026-01-23T22:33:00Z" w16du:dateUtc="2026-01-23T21:33:00Z"/>
        </w:rPr>
      </w:pPr>
      <w:del w:id="832" w:author="Thomas Stockhammer (26-B)" w:date="2026-01-23T22:33:00Z" w16du:dateUtc="2026-01-23T21:33:00Z">
        <w:r w:rsidDel="00992DA4">
          <w:delText>Requirements</w:delText>
        </w:r>
        <w:bookmarkStart w:id="833" w:name="_Toc220100263"/>
        <w:bookmarkEnd w:id="833"/>
      </w:del>
    </w:p>
    <w:p w14:paraId="17E30024" w14:textId="5428C1F9" w:rsidR="00634ECB" w:rsidDel="00992DA4" w:rsidRDefault="00634ECB" w:rsidP="00634ECB">
      <w:pPr>
        <w:rPr>
          <w:del w:id="834" w:author="Thomas Stockhammer (26-B)" w:date="2026-01-23T22:33:00Z" w16du:dateUtc="2026-01-23T21:33:00Z"/>
          <w:rFonts w:ascii="Calibri" w:eastAsia="Times New Roman" w:hAnsi="Calibri" w:cs="Calibri"/>
          <w:sz w:val="22"/>
          <w:szCs w:val="22"/>
          <w:lang w:val="en-GB" w:eastAsia="de-DE"/>
        </w:rPr>
      </w:pPr>
      <w:del w:id="835" w:author="Thomas Stockhammer (26-B)" w:date="2026-01-23T22:33:00Z" w16du:dateUtc="2026-01-23T21:33:00Z">
        <w:r w:rsidRPr="005529B1" w:rsidDel="00992DA4">
          <w:rPr>
            <w:rFonts w:ascii="Calibri" w:eastAsia="Times New Roman" w:hAnsi="Calibri" w:cs="Calibri"/>
            <w:sz w:val="22"/>
            <w:szCs w:val="22"/>
            <w:lang w:val="en-GB" w:eastAsia="de-DE"/>
          </w:rPr>
          <w:delText>The work of the MPEG-I scene description is based on the requirements defined in N18965, later revised to N19511. The coverage of the requirements and the progress is documented in</w:delText>
        </w:r>
        <w:bookmarkStart w:id="836" w:name="_Toc220100264"/>
        <w:bookmarkEnd w:id="836"/>
      </w:del>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
      <w:tr w:rsidR="002B4300" w:rsidDel="00992DA4" w14:paraId="06E49C9A" w14:textId="03F75DBD" w:rsidTr="002B4300">
        <w:trPr>
          <w:tblCellSpacing w:w="15" w:type="dxa"/>
          <w:del w:id="837" w:author="Thomas Stockhammer (26-B)" w:date="2026-01-23T22:33:00Z" w16du:dateUtc="2026-01-23T21:33:00Z"/>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10F5CB07" w:rsidR="002B4300" w:rsidDel="00992DA4" w:rsidRDefault="002B4300">
            <w:pPr>
              <w:jc w:val="center"/>
              <w:rPr>
                <w:del w:id="838" w:author="Thomas Stockhammer (26-B)" w:date="2026-01-23T22:33:00Z" w16du:dateUtc="2026-01-23T21:33:00Z"/>
                <w:rFonts w:ascii="Arial" w:eastAsia="Times New Roman" w:hAnsi="Arial" w:cs="Arial"/>
                <w:sz w:val="20"/>
                <w:szCs w:val="20"/>
              </w:rPr>
            </w:pPr>
            <w:del w:id="839" w:author="Thomas Stockhammer (26-B)" w:date="2026-01-23T22:33:00Z" w16du:dateUtc="2026-01-23T21:33:00Z">
              <w:r w:rsidDel="00992DA4">
                <w:fldChar w:fldCharType="begin"/>
              </w:r>
              <w:r w:rsidDel="00992DA4">
                <w:delInstrText>HYPERLINK "https://dms.mpeg.expert/doc_end_user/current_document.php?id=90529&amp;id_meeting=196"</w:delInstrText>
              </w:r>
              <w:r w:rsidDel="00992DA4">
                <w:fldChar w:fldCharType="separate"/>
              </w:r>
              <w:r w:rsidDel="00992DA4">
                <w:rPr>
                  <w:rStyle w:val="Hyperlink"/>
                  <w:rFonts w:ascii="Arial" w:hAnsi="Arial" w:cs="Arial"/>
                  <w:sz w:val="20"/>
                  <w:szCs w:val="20"/>
                </w:rPr>
                <w:delText>MDS23203</w:delText>
              </w:r>
              <w:r w:rsidDel="00992DA4">
                <w:fldChar w:fldCharType="end"/>
              </w:r>
              <w:bookmarkStart w:id="840" w:name="_Toc220100265"/>
              <w:bookmarkEnd w:id="840"/>
            </w:del>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37398B0C" w:rsidR="002B4300" w:rsidDel="00992DA4" w:rsidRDefault="002B4300">
            <w:pPr>
              <w:jc w:val="center"/>
              <w:rPr>
                <w:del w:id="841" w:author="Thomas Stockhammer (26-B)" w:date="2026-01-23T22:33:00Z" w16du:dateUtc="2026-01-23T21:33:00Z"/>
                <w:rFonts w:ascii="Arial" w:hAnsi="Arial" w:cs="Arial"/>
                <w:sz w:val="20"/>
                <w:szCs w:val="20"/>
              </w:rPr>
            </w:pPr>
            <w:del w:id="842" w:author="Thomas Stockhammer (26-B)" w:date="2026-01-23T22:33:00Z" w16du:dateUtc="2026-01-23T21:33:00Z">
              <w:r w:rsidDel="00992DA4">
                <w:rPr>
                  <w:rFonts w:ascii="Arial" w:hAnsi="Arial" w:cs="Arial"/>
                  <w:sz w:val="20"/>
                  <w:szCs w:val="20"/>
                </w:rPr>
                <w:delText>WG 03</w:delText>
              </w:r>
              <w:bookmarkStart w:id="843" w:name="_Toc220100266"/>
              <w:bookmarkEnd w:id="843"/>
            </w:del>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29AF7D80" w:rsidR="002B4300" w:rsidDel="00992DA4" w:rsidRDefault="002B4300">
            <w:pPr>
              <w:jc w:val="center"/>
              <w:rPr>
                <w:del w:id="844" w:author="Thomas Stockhammer (26-B)" w:date="2026-01-23T22:33:00Z" w16du:dateUtc="2026-01-23T21:33:00Z"/>
                <w:rFonts w:ascii="Arial" w:hAnsi="Arial" w:cs="Arial"/>
                <w:sz w:val="20"/>
                <w:szCs w:val="20"/>
              </w:rPr>
            </w:pPr>
            <w:del w:id="845" w:author="Thomas Stockhammer (26-B)" w:date="2026-01-23T22:33:00Z" w16du:dateUtc="2026-01-23T21:33:00Z">
              <w:r w:rsidDel="00992DA4">
                <w:rPr>
                  <w:rFonts w:ascii="Arial" w:hAnsi="Arial" w:cs="Arial"/>
                  <w:sz w:val="20"/>
                  <w:szCs w:val="20"/>
                </w:rPr>
                <w:delText>01050</w:delText>
              </w:r>
              <w:bookmarkStart w:id="846" w:name="_Toc220100267"/>
              <w:bookmarkEnd w:id="846"/>
            </w:del>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439A4CCE" w:rsidR="002B4300" w:rsidDel="00992DA4" w:rsidRDefault="002B4300">
            <w:pPr>
              <w:rPr>
                <w:del w:id="847" w:author="Thomas Stockhammer (26-B)" w:date="2026-01-23T22:33:00Z" w16du:dateUtc="2026-01-23T21:33:00Z"/>
                <w:rFonts w:ascii="Arial" w:hAnsi="Arial" w:cs="Arial"/>
                <w:sz w:val="20"/>
                <w:szCs w:val="20"/>
              </w:rPr>
            </w:pPr>
            <w:del w:id="848" w:author="Thomas Stockhammer (26-B)" w:date="2026-01-23T22:33:00Z" w16du:dateUtc="2026-01-23T21:33:00Z">
              <w:r w:rsidDel="00992DA4">
                <w:rPr>
                  <w:rFonts w:ascii="Arial" w:hAnsi="Arial" w:cs="Arial"/>
                  <w:sz w:val="20"/>
                  <w:szCs w:val="20"/>
                </w:rPr>
                <w:delText>2023-10-20 22:21:23</w:delText>
              </w:r>
              <w:bookmarkStart w:id="849" w:name="_Toc220100268"/>
              <w:bookmarkEnd w:id="849"/>
            </w:del>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11814B03" w:rsidR="002B4300" w:rsidDel="00992DA4" w:rsidRDefault="002B4300">
            <w:pPr>
              <w:rPr>
                <w:del w:id="850" w:author="Thomas Stockhammer (26-B)" w:date="2026-01-23T22:33:00Z" w16du:dateUtc="2026-01-23T21:33:00Z"/>
                <w:rFonts w:ascii="Arial" w:hAnsi="Arial" w:cs="Arial"/>
                <w:sz w:val="20"/>
                <w:szCs w:val="20"/>
              </w:rPr>
            </w:pPr>
            <w:bookmarkStart w:id="851" w:name="_Toc220100269"/>
            <w:bookmarkEnd w:id="851"/>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0C7B65D0" w:rsidR="002B4300" w:rsidDel="00992DA4" w:rsidRDefault="002B4300">
            <w:pPr>
              <w:rPr>
                <w:del w:id="852" w:author="Thomas Stockhammer (26-B)" w:date="2026-01-23T22:33:00Z" w16du:dateUtc="2026-01-23T21:33:00Z"/>
                <w:rFonts w:ascii="Arial" w:hAnsi="Arial" w:cs="Arial"/>
                <w:sz w:val="20"/>
                <w:szCs w:val="20"/>
              </w:rPr>
            </w:pPr>
            <w:del w:id="853" w:author="Thomas Stockhammer (26-B)" w:date="2026-01-23T22:33:00Z" w16du:dateUtc="2026-01-23T21:33:00Z">
              <w:r w:rsidDel="00992DA4">
                <w:rPr>
                  <w:rFonts w:ascii="Arial" w:hAnsi="Arial" w:cs="Arial"/>
                  <w:sz w:val="20"/>
                  <w:szCs w:val="20"/>
                </w:rPr>
                <w:delText>WG 03</w:delText>
              </w:r>
              <w:r w:rsidDel="00992DA4">
                <w:rPr>
                  <w:rFonts w:ascii="Arial" w:hAnsi="Arial" w:cs="Arial"/>
                  <w:sz w:val="20"/>
                  <w:szCs w:val="20"/>
                </w:rPr>
                <w:br/>
                <w:delText>MPEG-I</w:delText>
              </w:r>
              <w:bookmarkStart w:id="854" w:name="_Toc220100270"/>
              <w:bookmarkEnd w:id="854"/>
            </w:del>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410F8456" w:rsidR="002B4300" w:rsidDel="00992DA4" w:rsidRDefault="002B4300">
            <w:pPr>
              <w:rPr>
                <w:del w:id="855" w:author="Thomas Stockhammer (26-B)" w:date="2026-01-23T22:33:00Z" w16du:dateUtc="2026-01-23T21:33:00Z"/>
                <w:rFonts w:ascii="Arial" w:hAnsi="Arial" w:cs="Arial"/>
                <w:sz w:val="20"/>
                <w:szCs w:val="20"/>
              </w:rPr>
            </w:pPr>
            <w:del w:id="856" w:author="Thomas Stockhammer (26-B)" w:date="2026-01-23T22:33:00Z" w16du:dateUtc="2026-01-23T21:33:00Z">
              <w:r w:rsidDel="00992DA4">
                <w:rPr>
                  <w:rFonts w:ascii="Arial" w:hAnsi="Arial" w:cs="Arial"/>
                  <w:sz w:val="20"/>
                  <w:szCs w:val="20"/>
                </w:rPr>
                <w:delText>Requirements Coverage of MPEG-I Scene Description</w:delText>
              </w:r>
              <w:bookmarkStart w:id="857" w:name="_Toc220100271"/>
              <w:bookmarkEnd w:id="857"/>
            </w:del>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4AB2C8F5" w:rsidR="002B4300" w:rsidDel="00992DA4" w:rsidRDefault="002B4300">
            <w:pPr>
              <w:rPr>
                <w:del w:id="858" w:author="Thomas Stockhammer (26-B)" w:date="2026-01-23T22:33:00Z" w16du:dateUtc="2026-01-23T21:33:00Z"/>
                <w:rFonts w:ascii="Arial" w:hAnsi="Arial" w:cs="Arial"/>
                <w:sz w:val="20"/>
                <w:szCs w:val="20"/>
              </w:rPr>
            </w:pPr>
            <w:del w:id="859" w:author="Thomas Stockhammer (26-B)" w:date="2026-01-23T22:33:00Z" w16du:dateUtc="2026-01-23T21:33:00Z">
              <w:r w:rsidDel="00992DA4">
                <w:rPr>
                  <w:rFonts w:ascii="Arial" w:hAnsi="Arial" w:cs="Arial"/>
                  <w:sz w:val="20"/>
                  <w:szCs w:val="20"/>
                </w:rPr>
                <w:delText>WG 03 MPEG Systems</w:delText>
              </w:r>
              <w:bookmarkStart w:id="860" w:name="_Toc220100272"/>
              <w:bookmarkEnd w:id="860"/>
            </w:del>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rsidDel="00992DA4" w14:paraId="00C2F833" w14:textId="2A3A0A8F">
              <w:trPr>
                <w:tblCellSpacing w:w="15" w:type="dxa"/>
                <w:jc w:val="center"/>
                <w:del w:id="861" w:author="Thomas Stockhammer (26-B)" w:date="2026-01-23T22:33:00Z" w16du:dateUtc="2026-01-23T21:33:00Z"/>
              </w:trPr>
              <w:tc>
                <w:tcPr>
                  <w:tcW w:w="4750" w:type="pct"/>
                  <w:vAlign w:val="center"/>
                  <w:hideMark/>
                </w:tcPr>
                <w:p w14:paraId="60498D6A" w14:textId="32C0D1B6" w:rsidR="002B4300" w:rsidDel="00992DA4" w:rsidRDefault="002B4300">
                  <w:pPr>
                    <w:rPr>
                      <w:del w:id="862" w:author="Thomas Stockhammer (26-B)" w:date="2026-01-23T22:33:00Z" w16du:dateUtc="2026-01-23T21:33:00Z"/>
                      <w:rFonts w:ascii="Arial" w:hAnsi="Arial" w:cs="Arial"/>
                      <w:sz w:val="20"/>
                      <w:szCs w:val="20"/>
                    </w:rPr>
                  </w:pPr>
                  <w:del w:id="863" w:author="Thomas Stockhammer (26-B)" w:date="2026-01-23T22:33:00Z" w16du:dateUtc="2026-01-23T21:33:00Z">
                    <w:r w:rsidDel="00992DA4">
                      <w:rPr>
                        <w:rFonts w:ascii="Arial" w:hAnsi="Arial" w:cs="Arial"/>
                        <w:sz w:val="20"/>
                        <w:szCs w:val="20"/>
                      </w:rPr>
                      <w:delText>MDS23203_WG03_N01050</w:delText>
                    </w:r>
                    <w:bookmarkStart w:id="864" w:name="_Toc220100273"/>
                    <w:bookmarkEnd w:id="864"/>
                  </w:del>
                </w:p>
              </w:tc>
              <w:bookmarkStart w:id="865" w:name="_Toc220100274"/>
              <w:bookmarkEnd w:id="865"/>
            </w:tr>
          </w:tbl>
          <w:p w14:paraId="52B86417" w14:textId="0FB3E8D1" w:rsidR="002B4300" w:rsidDel="00992DA4" w:rsidRDefault="002B4300">
            <w:pPr>
              <w:jc w:val="center"/>
              <w:rPr>
                <w:del w:id="866" w:author="Thomas Stockhammer (26-B)" w:date="2026-01-23T22:33:00Z" w16du:dateUtc="2026-01-23T21:33:00Z"/>
                <w:rFonts w:ascii="Arial" w:hAnsi="Arial" w:cs="Arial"/>
                <w:sz w:val="20"/>
                <w:szCs w:val="20"/>
              </w:rPr>
            </w:pPr>
            <w:bookmarkStart w:id="867" w:name="_Toc220100275"/>
            <w:bookmarkEnd w:id="867"/>
          </w:p>
        </w:tc>
        <w:bookmarkStart w:id="868" w:name="_Toc220100276"/>
        <w:bookmarkEnd w:id="868"/>
      </w:tr>
    </w:tbl>
    <w:p w14:paraId="2ACA93C8" w14:textId="43D3DDE6" w:rsidR="00683A67" w:rsidDel="00992DA4" w:rsidRDefault="00683A67" w:rsidP="00683A67">
      <w:pPr>
        <w:rPr>
          <w:del w:id="869" w:author="Thomas Stockhammer (26-B)" w:date="2026-01-23T22:33:00Z" w16du:dateUtc="2026-01-23T21:33:00Z"/>
        </w:rPr>
      </w:pPr>
      <w:bookmarkStart w:id="870" w:name="_Toc125348070"/>
      <w:bookmarkStart w:id="871" w:name="_Toc220100277"/>
      <w:bookmarkEnd w:id="870"/>
      <w:bookmarkEnd w:id="871"/>
    </w:p>
    <w:p w14:paraId="4E0945F0" w14:textId="0D5B82D1" w:rsidR="00683A67" w:rsidDel="00992DA4" w:rsidRDefault="00683A67" w:rsidP="00683A67">
      <w:pPr>
        <w:rPr>
          <w:del w:id="872" w:author="Thomas Stockhammer (26-B)" w:date="2026-01-23T22:33:00Z" w16du:dateUtc="2026-01-23T21:33:00Z"/>
        </w:rPr>
      </w:pPr>
      <w:del w:id="873" w:author="Thomas Stockhammer (26-B)" w:date="2026-01-23T22:33:00Z" w16du:dateUtc="2026-01-23T21:33:00Z">
        <w:r w:rsidDel="00992DA4">
          <w:delText>Updated Requirements are available here</w:delText>
        </w:r>
        <w:bookmarkStart w:id="874" w:name="_Toc220100278"/>
        <w:bookmarkEnd w:id="874"/>
      </w:del>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6"/>
        <w:gridCol w:w="414"/>
        <w:gridCol w:w="621"/>
        <w:gridCol w:w="845"/>
        <w:gridCol w:w="101"/>
        <w:gridCol w:w="736"/>
        <w:gridCol w:w="1343"/>
        <w:gridCol w:w="1228"/>
        <w:gridCol w:w="2656"/>
      </w:tblGrid>
      <w:tr w:rsidR="00683A67" w:rsidDel="00992DA4" w14:paraId="7BE59BA3" w14:textId="3816C92E">
        <w:trPr>
          <w:tblCellSpacing w:w="15" w:type="dxa"/>
          <w:jc w:val="center"/>
          <w:del w:id="875" w:author="Thomas Stockhammer (26-B)" w:date="2026-01-23T22:33:00Z" w16du:dateUtc="2026-01-23T21:33:00Z"/>
        </w:trPr>
        <w:tc>
          <w:tcPr>
            <w:tcW w:w="1050" w:type="dxa"/>
            <w:vAlign w:val="center"/>
            <w:hideMark/>
          </w:tcPr>
          <w:p w14:paraId="70EAABB9" w14:textId="336C9A6C" w:rsidR="00683A67" w:rsidDel="00992DA4" w:rsidRDefault="00683A67">
            <w:pPr>
              <w:jc w:val="center"/>
              <w:rPr>
                <w:del w:id="876" w:author="Thomas Stockhammer (26-B)" w:date="2026-01-23T22:33:00Z" w16du:dateUtc="2026-01-23T21:33:00Z"/>
                <w:rFonts w:ascii="Arial" w:eastAsia="Times New Roman" w:hAnsi="Arial" w:cs="Arial"/>
                <w:sz w:val="20"/>
                <w:szCs w:val="20"/>
              </w:rPr>
            </w:pPr>
            <w:del w:id="877" w:author="Thomas Stockhammer (26-B)" w:date="2026-01-23T22:33:00Z" w16du:dateUtc="2026-01-23T21:33:00Z">
              <w:r w:rsidDel="00992DA4">
                <w:fldChar w:fldCharType="begin"/>
              </w:r>
              <w:r w:rsidDel="00992DA4">
                <w:delInstrText>HYPERLINK "https://dms.mpeg.expert/doc_end_user/current_document.php?id=93547&amp;id_meeting=198"</w:delInstrText>
              </w:r>
              <w:r w:rsidDel="00992DA4">
                <w:fldChar w:fldCharType="separate"/>
              </w:r>
              <w:r w:rsidDel="00992DA4">
                <w:rPr>
                  <w:rStyle w:val="Hyperlink"/>
                  <w:rFonts w:ascii="Arial" w:hAnsi="Arial" w:cs="Arial"/>
                  <w:sz w:val="20"/>
                  <w:szCs w:val="20"/>
                </w:rPr>
                <w:delText>MDS23869</w:delText>
              </w:r>
              <w:r w:rsidDel="00992DA4">
                <w:fldChar w:fldCharType="end"/>
              </w:r>
              <w:bookmarkStart w:id="878" w:name="_Toc220100279"/>
              <w:bookmarkEnd w:id="878"/>
            </w:del>
          </w:p>
        </w:tc>
        <w:tc>
          <w:tcPr>
            <w:tcW w:w="750" w:type="dxa"/>
            <w:vAlign w:val="center"/>
            <w:hideMark/>
          </w:tcPr>
          <w:p w14:paraId="75CADEC6" w14:textId="375BFFE9" w:rsidR="00683A67" w:rsidDel="00992DA4" w:rsidRDefault="00683A67">
            <w:pPr>
              <w:jc w:val="center"/>
              <w:rPr>
                <w:del w:id="879" w:author="Thomas Stockhammer (26-B)" w:date="2026-01-23T22:33:00Z" w16du:dateUtc="2026-01-23T21:33:00Z"/>
                <w:rFonts w:ascii="Arial" w:hAnsi="Arial" w:cs="Arial"/>
                <w:sz w:val="20"/>
                <w:szCs w:val="20"/>
              </w:rPr>
            </w:pPr>
            <w:del w:id="880" w:author="Thomas Stockhammer (26-B)" w:date="2026-01-23T22:33:00Z" w16du:dateUtc="2026-01-23T21:33:00Z">
              <w:r w:rsidDel="00992DA4">
                <w:rPr>
                  <w:rFonts w:ascii="Arial" w:hAnsi="Arial" w:cs="Arial"/>
                  <w:sz w:val="20"/>
                  <w:szCs w:val="20"/>
                </w:rPr>
                <w:delText>WG 02</w:delText>
              </w:r>
              <w:bookmarkStart w:id="881" w:name="_Toc220100280"/>
              <w:bookmarkEnd w:id="881"/>
            </w:del>
          </w:p>
        </w:tc>
        <w:tc>
          <w:tcPr>
            <w:tcW w:w="750" w:type="dxa"/>
            <w:vAlign w:val="center"/>
            <w:hideMark/>
          </w:tcPr>
          <w:p w14:paraId="02D15AD4" w14:textId="3782A109" w:rsidR="00683A67" w:rsidDel="00992DA4" w:rsidRDefault="00683A67">
            <w:pPr>
              <w:jc w:val="center"/>
              <w:rPr>
                <w:del w:id="882" w:author="Thomas Stockhammer (26-B)" w:date="2026-01-23T22:33:00Z" w16du:dateUtc="2026-01-23T21:33:00Z"/>
                <w:rFonts w:ascii="Arial" w:hAnsi="Arial" w:cs="Arial"/>
                <w:sz w:val="20"/>
                <w:szCs w:val="20"/>
              </w:rPr>
            </w:pPr>
            <w:del w:id="883" w:author="Thomas Stockhammer (26-B)" w:date="2026-01-23T22:33:00Z" w16du:dateUtc="2026-01-23T21:33:00Z">
              <w:r w:rsidDel="00992DA4">
                <w:rPr>
                  <w:rFonts w:ascii="Arial" w:hAnsi="Arial" w:cs="Arial"/>
                  <w:sz w:val="20"/>
                  <w:szCs w:val="20"/>
                </w:rPr>
                <w:delText>00359</w:delText>
              </w:r>
              <w:bookmarkStart w:id="884" w:name="_Toc220100281"/>
              <w:bookmarkEnd w:id="884"/>
            </w:del>
          </w:p>
        </w:tc>
        <w:tc>
          <w:tcPr>
            <w:tcW w:w="1050" w:type="dxa"/>
            <w:shd w:val="clear" w:color="auto" w:fill="FFFFFF"/>
            <w:vAlign w:val="center"/>
            <w:hideMark/>
          </w:tcPr>
          <w:p w14:paraId="34962519" w14:textId="30F98B2E" w:rsidR="00683A67" w:rsidDel="00992DA4" w:rsidRDefault="00683A67">
            <w:pPr>
              <w:rPr>
                <w:del w:id="885" w:author="Thomas Stockhammer (26-B)" w:date="2026-01-23T22:33:00Z" w16du:dateUtc="2026-01-23T21:33:00Z"/>
                <w:rFonts w:ascii="Arial" w:hAnsi="Arial" w:cs="Arial"/>
                <w:sz w:val="20"/>
                <w:szCs w:val="20"/>
              </w:rPr>
            </w:pPr>
            <w:del w:id="886" w:author="Thomas Stockhammer (26-B)" w:date="2026-01-23T22:33:00Z" w16du:dateUtc="2026-01-23T21:33:00Z">
              <w:r w:rsidDel="00992DA4">
                <w:rPr>
                  <w:rFonts w:ascii="Arial" w:hAnsi="Arial" w:cs="Arial"/>
                  <w:sz w:val="20"/>
                  <w:szCs w:val="20"/>
                </w:rPr>
                <w:delText>2024-04-27 15:44:28</w:delText>
              </w:r>
              <w:bookmarkStart w:id="887" w:name="_Toc220100282"/>
              <w:bookmarkEnd w:id="887"/>
            </w:del>
          </w:p>
        </w:tc>
        <w:tc>
          <w:tcPr>
            <w:tcW w:w="1500" w:type="dxa"/>
            <w:shd w:val="clear" w:color="auto" w:fill="FFFFFF"/>
            <w:vAlign w:val="center"/>
            <w:hideMark/>
          </w:tcPr>
          <w:p w14:paraId="7F19FEC1" w14:textId="705D3588" w:rsidR="00683A67" w:rsidDel="00992DA4" w:rsidRDefault="00683A67">
            <w:pPr>
              <w:rPr>
                <w:del w:id="888" w:author="Thomas Stockhammer (26-B)" w:date="2026-01-23T22:33:00Z" w16du:dateUtc="2026-01-23T21:33:00Z"/>
                <w:rFonts w:ascii="Arial" w:hAnsi="Arial" w:cs="Arial"/>
                <w:sz w:val="20"/>
                <w:szCs w:val="20"/>
              </w:rPr>
            </w:pPr>
            <w:bookmarkStart w:id="889" w:name="_Toc220100283"/>
            <w:bookmarkEnd w:id="889"/>
          </w:p>
        </w:tc>
        <w:tc>
          <w:tcPr>
            <w:tcW w:w="1500" w:type="dxa"/>
            <w:vAlign w:val="center"/>
            <w:hideMark/>
          </w:tcPr>
          <w:p w14:paraId="234F3EAE" w14:textId="7B3FB75A" w:rsidR="00683A67" w:rsidDel="00992DA4" w:rsidRDefault="00683A67">
            <w:pPr>
              <w:rPr>
                <w:del w:id="890" w:author="Thomas Stockhammer (26-B)" w:date="2026-01-23T22:33:00Z" w16du:dateUtc="2026-01-23T21:33:00Z"/>
                <w:rFonts w:ascii="Arial" w:hAnsi="Arial" w:cs="Arial"/>
                <w:sz w:val="20"/>
                <w:szCs w:val="20"/>
              </w:rPr>
            </w:pPr>
            <w:del w:id="891" w:author="Thomas Stockhammer (26-B)" w:date="2026-01-23T22:33:00Z" w16du:dateUtc="2026-01-23T21:33:00Z">
              <w:r w:rsidDel="00992DA4">
                <w:rPr>
                  <w:rFonts w:ascii="Arial" w:hAnsi="Arial" w:cs="Arial"/>
                  <w:sz w:val="20"/>
                  <w:szCs w:val="20"/>
                </w:rPr>
                <w:delText>WG 02</w:delText>
              </w:r>
              <w:r w:rsidDel="00992DA4">
                <w:rPr>
                  <w:rFonts w:ascii="Arial" w:hAnsi="Arial" w:cs="Arial"/>
                  <w:sz w:val="20"/>
                  <w:szCs w:val="20"/>
                </w:rPr>
                <w:br/>
                <w:delText>MPEG-I</w:delText>
              </w:r>
              <w:bookmarkStart w:id="892" w:name="_Toc220100284"/>
              <w:bookmarkEnd w:id="892"/>
            </w:del>
          </w:p>
        </w:tc>
        <w:tc>
          <w:tcPr>
            <w:tcW w:w="6000" w:type="dxa"/>
            <w:vAlign w:val="center"/>
            <w:hideMark/>
          </w:tcPr>
          <w:p w14:paraId="322469C3" w14:textId="3963AF5F" w:rsidR="00683A67" w:rsidDel="00992DA4" w:rsidRDefault="00683A67">
            <w:pPr>
              <w:rPr>
                <w:del w:id="893" w:author="Thomas Stockhammer (26-B)" w:date="2026-01-23T22:33:00Z" w16du:dateUtc="2026-01-23T21:33:00Z"/>
                <w:rFonts w:ascii="Arial" w:hAnsi="Arial" w:cs="Arial"/>
                <w:sz w:val="20"/>
                <w:szCs w:val="20"/>
              </w:rPr>
            </w:pPr>
            <w:del w:id="894" w:author="Thomas Stockhammer (26-B)" w:date="2026-01-23T22:33:00Z" w16du:dateUtc="2026-01-23T21:33:00Z">
              <w:r w:rsidDel="00992DA4">
                <w:rPr>
                  <w:rFonts w:ascii="Arial" w:hAnsi="Arial" w:cs="Arial"/>
                  <w:sz w:val="20"/>
                  <w:szCs w:val="20"/>
                </w:rPr>
                <w:delText>Draft of MPEG-I Phase 3 requirements</w:delText>
              </w:r>
              <w:bookmarkStart w:id="895" w:name="_Toc220100285"/>
              <w:bookmarkEnd w:id="895"/>
            </w:del>
          </w:p>
        </w:tc>
        <w:tc>
          <w:tcPr>
            <w:tcW w:w="0" w:type="auto"/>
            <w:vAlign w:val="center"/>
            <w:hideMark/>
          </w:tcPr>
          <w:p w14:paraId="39FA1B6E" w14:textId="2EB2F5A4" w:rsidR="00683A67" w:rsidDel="00992DA4" w:rsidRDefault="00683A67">
            <w:pPr>
              <w:rPr>
                <w:del w:id="896" w:author="Thomas Stockhammer (26-B)" w:date="2026-01-23T22:33:00Z" w16du:dateUtc="2026-01-23T21:33:00Z"/>
                <w:rFonts w:ascii="Arial" w:hAnsi="Arial" w:cs="Arial"/>
                <w:sz w:val="20"/>
                <w:szCs w:val="20"/>
              </w:rPr>
            </w:pPr>
            <w:del w:id="897" w:author="Thomas Stockhammer (26-B)" w:date="2026-01-23T22:33:00Z" w16du:dateUtc="2026-01-23T21:33:00Z">
              <w:r w:rsidDel="00992DA4">
                <w:rPr>
                  <w:rFonts w:ascii="Arial" w:hAnsi="Arial" w:cs="Arial"/>
                  <w:sz w:val="20"/>
                  <w:szCs w:val="20"/>
                </w:rPr>
                <w:delText>WG 02 MPEG Technical requirements</w:delText>
              </w:r>
              <w:bookmarkStart w:id="898" w:name="_Toc220100286"/>
              <w:bookmarkEnd w:id="898"/>
            </w:del>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83A67" w:rsidDel="00992DA4" w14:paraId="2185C9B7" w14:textId="7AFDD663">
              <w:trPr>
                <w:tblCellSpacing w:w="15" w:type="dxa"/>
                <w:jc w:val="center"/>
                <w:del w:id="899" w:author="Thomas Stockhammer (26-B)" w:date="2026-01-23T22:33:00Z" w16du:dateUtc="2026-01-23T21:33:00Z"/>
              </w:trPr>
              <w:tc>
                <w:tcPr>
                  <w:tcW w:w="4750" w:type="pct"/>
                  <w:vAlign w:val="center"/>
                  <w:hideMark/>
                </w:tcPr>
                <w:p w14:paraId="4AFB30A3" w14:textId="1724D4A1" w:rsidR="00683A67" w:rsidDel="00992DA4" w:rsidRDefault="00683A67">
                  <w:pPr>
                    <w:rPr>
                      <w:del w:id="900" w:author="Thomas Stockhammer (26-B)" w:date="2026-01-23T22:33:00Z" w16du:dateUtc="2026-01-23T21:33:00Z"/>
                      <w:rFonts w:ascii="Arial" w:hAnsi="Arial" w:cs="Arial"/>
                      <w:sz w:val="20"/>
                      <w:szCs w:val="20"/>
                    </w:rPr>
                  </w:pPr>
                  <w:del w:id="901" w:author="Thomas Stockhammer (26-B)" w:date="2026-01-23T22:33:00Z" w16du:dateUtc="2026-01-23T21:33:00Z">
                    <w:r w:rsidDel="00992DA4">
                      <w:rPr>
                        <w:rFonts w:ascii="Arial" w:hAnsi="Arial" w:cs="Arial"/>
                        <w:sz w:val="20"/>
                        <w:szCs w:val="20"/>
                      </w:rPr>
                      <w:delText>MDS23869_WG02_N00359</w:delText>
                    </w:r>
                    <w:bookmarkStart w:id="902" w:name="_Toc220100287"/>
                    <w:bookmarkEnd w:id="902"/>
                  </w:del>
                </w:p>
              </w:tc>
              <w:bookmarkStart w:id="903" w:name="_Toc220100288"/>
              <w:bookmarkEnd w:id="903"/>
            </w:tr>
          </w:tbl>
          <w:p w14:paraId="2498258F" w14:textId="7716931D" w:rsidR="00683A67" w:rsidDel="00992DA4" w:rsidRDefault="00683A67">
            <w:pPr>
              <w:jc w:val="center"/>
              <w:rPr>
                <w:del w:id="904" w:author="Thomas Stockhammer (26-B)" w:date="2026-01-23T22:33:00Z" w16du:dateUtc="2026-01-23T21:33:00Z"/>
                <w:rFonts w:ascii="Arial" w:hAnsi="Arial" w:cs="Arial"/>
                <w:sz w:val="20"/>
                <w:szCs w:val="20"/>
              </w:rPr>
            </w:pPr>
            <w:bookmarkStart w:id="905" w:name="_Toc220100289"/>
            <w:bookmarkEnd w:id="905"/>
          </w:p>
        </w:tc>
        <w:bookmarkStart w:id="906" w:name="_Toc220100290"/>
        <w:bookmarkEnd w:id="906"/>
      </w:tr>
    </w:tbl>
    <w:p w14:paraId="7A891E8B" w14:textId="3A9E99BD" w:rsidR="00634ECB" w:rsidRPr="00626E08" w:rsidDel="00992DA4" w:rsidRDefault="00634ECB">
      <w:pPr>
        <w:pStyle w:val="Heading2"/>
        <w:keepLines w:val="0"/>
        <w:widowControl/>
        <w:numPr>
          <w:ilvl w:val="1"/>
          <w:numId w:val="1"/>
        </w:numPr>
        <w:autoSpaceDE/>
        <w:autoSpaceDN/>
        <w:spacing w:before="240" w:after="60"/>
        <w:jc w:val="both"/>
        <w:rPr>
          <w:del w:id="907" w:author="Thomas Stockhammer (26-B)" w:date="2026-01-23T22:33:00Z" w16du:dateUtc="2026-01-23T21:33:00Z"/>
        </w:rPr>
      </w:pPr>
      <w:del w:id="908" w:author="Thomas Stockhammer (26-B)" w:date="2026-01-23T22:33:00Z" w16du:dateUtc="2026-01-23T21:33:00Z">
        <w:r w:rsidRPr="00626E08" w:rsidDel="00992DA4">
          <w:delText>Scenarios</w:delText>
        </w:r>
        <w:bookmarkStart w:id="909" w:name="_Toc220100291"/>
        <w:bookmarkEnd w:id="909"/>
      </w:del>
    </w:p>
    <w:p w14:paraId="7965C6E9" w14:textId="2EEE3537" w:rsidR="00634ECB" w:rsidRPr="005529B1" w:rsidDel="00992DA4" w:rsidRDefault="00634ECB" w:rsidP="00634ECB">
      <w:pPr>
        <w:rPr>
          <w:del w:id="910" w:author="Thomas Stockhammer (26-B)" w:date="2026-01-23T22:33:00Z" w16du:dateUtc="2026-01-23T21:33:00Z"/>
          <w:rFonts w:ascii="Calibri" w:eastAsia="Times New Roman" w:hAnsi="Calibri" w:cs="Calibri"/>
          <w:sz w:val="22"/>
          <w:szCs w:val="22"/>
          <w:lang w:val="en-GB" w:eastAsia="de-DE"/>
        </w:rPr>
      </w:pPr>
      <w:del w:id="911" w:author="Thomas Stockhammer (26-B)" w:date="2026-01-23T22:33:00Z" w16du:dateUtc="2026-01-23T21:33:00Z">
        <w:r w:rsidRPr="005529B1" w:rsidDel="00992DA4">
          <w:rPr>
            <w:rFonts w:ascii="Calibri" w:eastAsia="Times New Roman" w:hAnsi="Calibri" w:cs="Calibri"/>
            <w:sz w:val="22"/>
            <w:szCs w:val="22"/>
            <w:lang w:val="en-GB" w:eastAsia="de-DE"/>
          </w:rPr>
          <w:delText xml:space="preserve">Providing Extension to MPEG-I Scene Description is based on well-defined and agreed scenarios. </w:delText>
        </w:r>
        <w:r w:rsidR="00345F2C" w:rsidRPr="005529B1" w:rsidDel="00992DA4">
          <w:rPr>
            <w:rFonts w:ascii="Calibri" w:eastAsia="Times New Roman" w:hAnsi="Calibri" w:cs="Calibri"/>
            <w:sz w:val="22"/>
            <w:szCs w:val="22"/>
            <w:lang w:val="en-GB" w:eastAsia="de-DE"/>
          </w:rPr>
          <w:delText>WG3_</w:delText>
        </w:r>
        <w:r w:rsidR="005F4B08" w:rsidRPr="005529B1" w:rsidDel="00992DA4">
          <w:rPr>
            <w:rFonts w:ascii="Calibri" w:eastAsia="Times New Roman" w:hAnsi="Calibri" w:cs="Calibri"/>
            <w:sz w:val="22"/>
            <w:szCs w:val="22"/>
            <w:lang w:val="en-GB" w:eastAsia="de-DE"/>
          </w:rPr>
          <w:delText>N0</w:delText>
        </w:r>
        <w:r w:rsidR="005F4B08" w:rsidDel="00992DA4">
          <w:rPr>
            <w:rFonts w:ascii="Calibri" w:eastAsia="Times New Roman" w:hAnsi="Calibri" w:cs="Calibri"/>
            <w:sz w:val="22"/>
            <w:szCs w:val="22"/>
            <w:lang w:val="en-GB" w:eastAsia="de-DE"/>
          </w:rPr>
          <w:delText>761</w:delText>
        </w:r>
        <w:r w:rsidR="005F4B08" w:rsidRPr="005529B1" w:rsidDel="00992DA4">
          <w:rPr>
            <w:rFonts w:ascii="Calibri" w:eastAsia="Times New Roman" w:hAnsi="Calibri" w:cs="Calibri"/>
            <w:sz w:val="22"/>
            <w:szCs w:val="22"/>
            <w:lang w:val="en-GB" w:eastAsia="de-DE"/>
          </w:rPr>
          <w:delText xml:space="preserve"> </w:delText>
        </w:r>
        <w:r w:rsidRPr="005529B1" w:rsidDel="00992DA4">
          <w:rPr>
            <w:rFonts w:ascii="Calibri" w:eastAsia="Times New Roman" w:hAnsi="Calibri" w:cs="Calibri"/>
            <w:sz w:val="22"/>
            <w:szCs w:val="22"/>
            <w:lang w:val="en-GB" w:eastAsia="de-DE"/>
          </w:rPr>
          <w:delText>also covers the mapping of requirements to scenarios.</w:delText>
        </w:r>
        <w:bookmarkStart w:id="912" w:name="_Toc220100292"/>
        <w:bookmarkEnd w:id="912"/>
      </w:del>
    </w:p>
    <w:p w14:paraId="508CC1C5" w14:textId="037C3CF3" w:rsidR="00634ECB" w:rsidDel="00992DA4" w:rsidRDefault="00634ECB" w:rsidP="00634ECB">
      <w:pPr>
        <w:rPr>
          <w:del w:id="913" w:author="Thomas Stockhammer (26-B)" w:date="2026-01-23T22:33:00Z" w16du:dateUtc="2026-01-23T21:33:00Z"/>
          <w:rFonts w:ascii="Calibri" w:eastAsia="Times New Roman" w:hAnsi="Calibri" w:cs="Calibri"/>
          <w:lang w:val="en-GB" w:eastAsia="de-DE"/>
        </w:rPr>
      </w:pPr>
      <w:bookmarkStart w:id="914" w:name="_Toc220100293"/>
      <w:bookmarkEnd w:id="914"/>
    </w:p>
    <w:p w14:paraId="42F27669" w14:textId="0065746F" w:rsidR="00634ECB" w:rsidRPr="005529B1" w:rsidDel="00992DA4" w:rsidRDefault="00634ECB" w:rsidP="00634ECB">
      <w:pPr>
        <w:rPr>
          <w:del w:id="915" w:author="Thomas Stockhammer (26-B)" w:date="2026-01-23T22:33:00Z" w16du:dateUtc="2026-01-23T21:33:00Z"/>
          <w:rFonts w:eastAsia="Times New Roman" w:cstheme="minorHAnsi"/>
          <w:sz w:val="22"/>
          <w:szCs w:val="22"/>
          <w:lang w:val="en-GB" w:eastAsia="de-DE"/>
        </w:rPr>
      </w:pPr>
      <w:del w:id="916" w:author="Thomas Stockhammer (26-B)" w:date="2026-01-23T22:33:00Z" w16du:dateUtc="2026-01-23T21:33:00Z">
        <w:r w:rsidRPr="005529B1" w:rsidDel="00992DA4">
          <w:rPr>
            <w:rFonts w:eastAsia="Times New Roman" w:cstheme="minorHAnsi"/>
            <w:sz w:val="22"/>
            <w:szCs w:val="22"/>
            <w:lang w:val="en-GB" w:eastAsia="de-DE"/>
          </w:rPr>
          <w:delText>Scenarios include:</w:delText>
        </w:r>
        <w:bookmarkStart w:id="917" w:name="_Toc220100294"/>
        <w:bookmarkEnd w:id="917"/>
      </w:del>
    </w:p>
    <w:p w14:paraId="6AB57DCC" w14:textId="121C5AE2" w:rsidR="00634ECB" w:rsidRPr="005529B1" w:rsidDel="00992DA4" w:rsidRDefault="00634ECB">
      <w:pPr>
        <w:pStyle w:val="ListParagraph"/>
        <w:widowControl/>
        <w:numPr>
          <w:ilvl w:val="0"/>
          <w:numId w:val="4"/>
        </w:numPr>
        <w:autoSpaceDE/>
        <w:autoSpaceDN/>
        <w:contextualSpacing/>
        <w:jc w:val="both"/>
        <w:rPr>
          <w:del w:id="918" w:author="Thomas Stockhammer (26-B)" w:date="2026-01-23T22:33:00Z" w16du:dateUtc="2026-01-23T21:33:00Z"/>
          <w:rFonts w:asciiTheme="minorHAnsi" w:eastAsia="Times New Roman" w:hAnsiTheme="minorHAnsi" w:cstheme="minorHAnsi"/>
          <w:lang w:val="en-GB" w:eastAsia="de-DE"/>
        </w:rPr>
      </w:pPr>
      <w:del w:id="919" w:author="Thomas Stockhammer (26-B)" w:date="2026-01-23T22:33:00Z" w16du:dateUtc="2026-01-23T21:33:00Z">
        <w:r w:rsidRPr="005529B1" w:rsidDel="00992DA4">
          <w:rPr>
            <w:rFonts w:asciiTheme="minorHAnsi" w:eastAsia="Times New Roman" w:hAnsiTheme="minorHAnsi" w:cstheme="minorHAnsi"/>
            <w:lang w:val="en-GB" w:eastAsia="de-DE"/>
          </w:rPr>
          <w:delText>Description of the scenario</w:delText>
        </w:r>
        <w:bookmarkStart w:id="920" w:name="_Toc220100295"/>
        <w:bookmarkEnd w:id="920"/>
      </w:del>
    </w:p>
    <w:p w14:paraId="4FA7EB47" w14:textId="303D0277" w:rsidR="00634ECB" w:rsidRPr="005529B1" w:rsidDel="00992DA4" w:rsidRDefault="00634ECB">
      <w:pPr>
        <w:pStyle w:val="ListParagraph"/>
        <w:widowControl/>
        <w:numPr>
          <w:ilvl w:val="0"/>
          <w:numId w:val="4"/>
        </w:numPr>
        <w:autoSpaceDE/>
        <w:autoSpaceDN/>
        <w:contextualSpacing/>
        <w:jc w:val="both"/>
        <w:rPr>
          <w:del w:id="921" w:author="Thomas Stockhammer (26-B)" w:date="2026-01-23T22:33:00Z" w16du:dateUtc="2026-01-23T21:33:00Z"/>
          <w:rFonts w:asciiTheme="minorHAnsi" w:hAnsiTheme="minorHAnsi" w:cstheme="minorHAnsi"/>
          <w:lang w:val="en-GB" w:eastAsia="de-DE"/>
        </w:rPr>
      </w:pPr>
      <w:del w:id="922" w:author="Thomas Stockhammer (26-B)" w:date="2026-01-23T22:33:00Z" w16du:dateUtc="2026-01-23T21:33:00Z">
        <w:r w:rsidRPr="005529B1" w:rsidDel="00992DA4">
          <w:rPr>
            <w:rFonts w:asciiTheme="minorHAnsi" w:eastAsia="Times New Roman" w:hAnsiTheme="minorHAnsi" w:cstheme="minorHAnsi"/>
            <w:lang w:val="en-GB" w:eastAsia="de-DE"/>
          </w:rPr>
          <w:delText>A set of test assets that are needed for the scenario</w:delText>
        </w:r>
        <w:bookmarkStart w:id="923" w:name="_Toc220100296"/>
        <w:bookmarkEnd w:id="923"/>
      </w:del>
    </w:p>
    <w:p w14:paraId="77F9D968" w14:textId="2F94683F" w:rsidR="00634ECB" w:rsidRPr="005529B1" w:rsidDel="00992DA4" w:rsidRDefault="00634ECB" w:rsidP="00634ECB">
      <w:pPr>
        <w:rPr>
          <w:del w:id="924" w:author="Thomas Stockhammer (26-B)" w:date="2026-01-23T22:33:00Z" w16du:dateUtc="2026-01-23T21:33:00Z"/>
          <w:rFonts w:eastAsia="Times New Roman" w:cstheme="minorHAnsi"/>
          <w:sz w:val="22"/>
          <w:szCs w:val="22"/>
          <w:lang w:val="en-GB" w:eastAsia="de-DE"/>
        </w:rPr>
      </w:pPr>
      <w:bookmarkStart w:id="925" w:name="_Toc220100297"/>
      <w:bookmarkEnd w:id="925"/>
    </w:p>
    <w:p w14:paraId="47166A16" w14:textId="4454C936" w:rsidR="00634ECB" w:rsidRPr="005529B1" w:rsidDel="00992DA4" w:rsidRDefault="00634ECB" w:rsidP="00634ECB">
      <w:pPr>
        <w:rPr>
          <w:del w:id="926" w:author="Thomas Stockhammer (26-B)" w:date="2026-01-23T22:33:00Z" w16du:dateUtc="2026-01-23T21:33:00Z"/>
          <w:rFonts w:eastAsia="Times New Roman" w:cstheme="minorHAnsi"/>
          <w:sz w:val="22"/>
          <w:szCs w:val="22"/>
          <w:lang w:val="en-GB" w:eastAsia="de-DE"/>
        </w:rPr>
      </w:pPr>
      <w:del w:id="927" w:author="Thomas Stockhammer (26-B)" w:date="2026-01-23T22:33:00Z" w16du:dateUtc="2026-01-23T21:33:00Z">
        <w:r w:rsidRPr="005529B1" w:rsidDel="00992DA4">
          <w:rPr>
            <w:rFonts w:eastAsia="Times New Roman" w:cstheme="minorHAnsi"/>
            <w:sz w:val="22"/>
            <w:szCs w:val="22"/>
            <w:lang w:val="en-GB" w:eastAsia="de-DE"/>
          </w:rPr>
          <w:delText>Agreed scenarios and test assets can be accessed:</w:delText>
        </w:r>
        <w:bookmarkStart w:id="928" w:name="_Toc220100298"/>
        <w:bookmarkEnd w:id="928"/>
      </w:del>
    </w:p>
    <w:p w14:paraId="41F098D9" w14:textId="46F6098B" w:rsidR="00634ECB" w:rsidRPr="005F4B08" w:rsidDel="00992DA4" w:rsidRDefault="00634ECB">
      <w:pPr>
        <w:pStyle w:val="ListParagraph"/>
        <w:widowControl/>
        <w:numPr>
          <w:ilvl w:val="0"/>
          <w:numId w:val="6"/>
        </w:numPr>
        <w:autoSpaceDE/>
        <w:autoSpaceDN/>
        <w:contextualSpacing/>
        <w:jc w:val="both"/>
        <w:rPr>
          <w:del w:id="929" w:author="Thomas Stockhammer (26-B)" w:date="2026-01-23T22:33:00Z" w16du:dateUtc="2026-01-23T21:33:00Z"/>
          <w:rFonts w:asciiTheme="minorHAnsi" w:eastAsia="Times New Roman" w:hAnsiTheme="minorHAnsi" w:cstheme="minorHAnsi"/>
          <w:lang w:val="en-GB" w:eastAsia="de-DE"/>
        </w:rPr>
      </w:pPr>
      <w:del w:id="930" w:author="Thomas Stockhammer (26-B)" w:date="2026-01-23T22:33:00Z" w16du:dateUtc="2026-01-23T21:33:00Z">
        <w:r w:rsidDel="00992DA4">
          <w:fldChar w:fldCharType="begin"/>
        </w:r>
        <w:r w:rsidDel="00992DA4">
          <w:delInstrText>HYPERLINK "https://gitlab.com/mpeg-i/scene-description/scenarios/"</w:delInstrText>
        </w:r>
        <w:r w:rsidDel="00992DA4">
          <w:fldChar w:fldCharType="separate"/>
        </w:r>
        <w:r w:rsidRPr="005F4B08" w:rsidDel="00992DA4">
          <w:rPr>
            <w:rStyle w:val="Hyperlink"/>
            <w:rFonts w:asciiTheme="minorHAnsi" w:hAnsiTheme="minorHAnsi" w:cstheme="minorHAnsi"/>
          </w:rPr>
          <w:delText>https://gitlab.com/mpeg-i/scene-description/scenarios/</w:delText>
        </w:r>
        <w:r w:rsidDel="00992DA4">
          <w:fldChar w:fldCharType="end"/>
        </w:r>
        <w:bookmarkStart w:id="931" w:name="_Toc220100299"/>
        <w:bookmarkEnd w:id="931"/>
      </w:del>
    </w:p>
    <w:p w14:paraId="462481EA" w14:textId="67D8FFFF" w:rsidR="00634ECB" w:rsidRPr="005529B1" w:rsidDel="00992DA4" w:rsidRDefault="00634ECB" w:rsidP="00634ECB">
      <w:pPr>
        <w:rPr>
          <w:del w:id="932" w:author="Thomas Stockhammer (26-B)" w:date="2026-01-23T22:33:00Z" w16du:dateUtc="2026-01-23T21:33:00Z"/>
          <w:rFonts w:eastAsia="Times New Roman" w:cstheme="minorHAnsi"/>
          <w:sz w:val="22"/>
          <w:szCs w:val="22"/>
          <w:lang w:val="en-GB" w:eastAsia="de-DE"/>
        </w:rPr>
      </w:pPr>
      <w:bookmarkStart w:id="933" w:name="_Toc220100300"/>
      <w:bookmarkEnd w:id="933"/>
    </w:p>
    <w:p w14:paraId="0198D9FC" w14:textId="127800EC" w:rsidR="00634ECB" w:rsidRPr="005529B1" w:rsidDel="00992DA4" w:rsidRDefault="00634ECB" w:rsidP="00634ECB">
      <w:pPr>
        <w:rPr>
          <w:del w:id="934" w:author="Thomas Stockhammer (26-B)" w:date="2026-01-23T22:33:00Z" w16du:dateUtc="2026-01-23T21:33:00Z"/>
          <w:rFonts w:eastAsia="Times New Roman" w:cstheme="minorHAnsi"/>
          <w:sz w:val="22"/>
          <w:szCs w:val="22"/>
          <w:lang w:val="en-GB" w:eastAsia="de-DE"/>
        </w:rPr>
      </w:pPr>
      <w:del w:id="935" w:author="Thomas Stockhammer (26-B)" w:date="2026-01-23T22:33:00Z" w16du:dateUtc="2026-01-23T21:33:00Z">
        <w:r w:rsidRPr="005529B1" w:rsidDel="00992DA4">
          <w:rPr>
            <w:rFonts w:eastAsia="Times New Roman" w:cstheme="minorHAnsi"/>
            <w:sz w:val="22"/>
            <w:szCs w:val="22"/>
            <w:lang w:val="en-GB" w:eastAsia="de-DE"/>
          </w:rPr>
          <w:delText>Agreed Test Assets can be accessed here.</w:delText>
        </w:r>
        <w:bookmarkStart w:id="936" w:name="_Toc220100301"/>
        <w:bookmarkEnd w:id="936"/>
      </w:del>
    </w:p>
    <w:p w14:paraId="5FEF4235" w14:textId="7AD43202" w:rsidR="00634ECB" w:rsidRPr="005F4B08" w:rsidDel="00992DA4" w:rsidRDefault="00634ECB">
      <w:pPr>
        <w:pStyle w:val="ListParagraph"/>
        <w:widowControl/>
        <w:numPr>
          <w:ilvl w:val="0"/>
          <w:numId w:val="6"/>
        </w:numPr>
        <w:autoSpaceDE/>
        <w:autoSpaceDN/>
        <w:contextualSpacing/>
        <w:jc w:val="both"/>
        <w:rPr>
          <w:del w:id="937" w:author="Thomas Stockhammer (26-B)" w:date="2026-01-23T22:33:00Z" w16du:dateUtc="2026-01-23T21:33:00Z"/>
          <w:rStyle w:val="Hyperlink"/>
          <w:rFonts w:asciiTheme="minorHAnsi" w:hAnsiTheme="minorHAnsi" w:cstheme="minorHAnsi"/>
          <w:color w:val="auto"/>
          <w:u w:val="none"/>
        </w:rPr>
      </w:pPr>
      <w:del w:id="938" w:author="Thomas Stockhammer (26-B)" w:date="2026-01-23T22:33:00Z" w16du:dateUtc="2026-01-23T21:33:00Z">
        <w:r w:rsidDel="00992DA4">
          <w:fldChar w:fldCharType="begin"/>
        </w:r>
        <w:r w:rsidDel="00992DA4">
          <w:delInstrText>HYPERLINK "http://mpegfs.int-evry.fr/mpegcontent/ws-mpegcontent/MPEG-I/Part14-SceneDescriptions"</w:delInstrText>
        </w:r>
        <w:r w:rsidDel="00992DA4">
          <w:fldChar w:fldCharType="separate"/>
        </w:r>
        <w:r w:rsidRPr="005F4B08" w:rsidDel="00992DA4">
          <w:rPr>
            <w:rStyle w:val="Hyperlink"/>
            <w:rFonts w:asciiTheme="minorHAnsi" w:hAnsiTheme="minorHAnsi" w:cstheme="minorHAnsi"/>
          </w:rPr>
          <w:delText>http://mpegfs.int-evry.fr/mpegcontent/ws-mpegcontent/MPEG-I/Part14-SceneDescriptions</w:delText>
        </w:r>
        <w:r w:rsidDel="00992DA4">
          <w:fldChar w:fldCharType="end"/>
        </w:r>
        <w:bookmarkStart w:id="939" w:name="_Toc220100302"/>
        <w:bookmarkEnd w:id="939"/>
      </w:del>
    </w:p>
    <w:p w14:paraId="3C49875F" w14:textId="157FCDF2" w:rsidR="00634ECB" w:rsidRPr="005529B1" w:rsidDel="00992DA4" w:rsidRDefault="00634ECB" w:rsidP="00DD6C01">
      <w:pPr>
        <w:pStyle w:val="ListParagraph"/>
        <w:ind w:left="360"/>
        <w:rPr>
          <w:del w:id="940" w:author="Thomas Stockhammer (26-B)" w:date="2026-01-23T22:33:00Z" w16du:dateUtc="2026-01-23T21:33:00Z"/>
          <w:rFonts w:asciiTheme="minorHAnsi" w:hAnsiTheme="minorHAnsi" w:cstheme="minorHAnsi"/>
        </w:rPr>
      </w:pPr>
      <w:del w:id="941" w:author="Thomas Stockhammer (26-B)" w:date="2026-01-23T22:33:00Z" w16du:dateUtc="2026-01-23T21:33:00Z">
        <w:r w:rsidRPr="005529B1" w:rsidDel="00992DA4">
          <w:rPr>
            <w:rFonts w:asciiTheme="minorHAnsi" w:eastAsia="Times New Roman" w:hAnsiTheme="minorHAnsi" w:cstheme="minorHAnsi"/>
            <w:lang w:val="en-GB" w:eastAsia="de-DE"/>
          </w:rPr>
          <w:delText xml:space="preserve">Note: access and contribution to this requires an account. To request an account, please contact the test asset coordinators (see clause </w:delText>
        </w:r>
        <w:r w:rsidRPr="005529B1" w:rsidDel="00992DA4">
          <w:rPr>
            <w:rFonts w:asciiTheme="minorHAnsi" w:eastAsia="Times New Roman" w:hAnsiTheme="minorHAnsi" w:cstheme="minorHAnsi"/>
            <w:lang w:val="en-GB" w:eastAsia="de-DE"/>
          </w:rPr>
          <w:fldChar w:fldCharType="begin"/>
        </w:r>
        <w:r w:rsidRPr="005529B1" w:rsidDel="00992DA4">
          <w:rPr>
            <w:rFonts w:asciiTheme="minorHAnsi" w:eastAsia="Times New Roman" w:hAnsiTheme="minorHAnsi" w:cstheme="minorHAnsi"/>
            <w:lang w:val="en-GB" w:eastAsia="de-DE"/>
          </w:rPr>
          <w:delInstrText xml:space="preserve"> REF _Ref53399172 \r \h </w:delInstrText>
        </w:r>
        <w:r w:rsidR="005F4B08" w:rsidRPr="005529B1" w:rsidDel="00992DA4">
          <w:rPr>
            <w:rFonts w:asciiTheme="minorHAnsi" w:eastAsia="Times New Roman" w:hAnsiTheme="minorHAnsi" w:cstheme="minorHAnsi"/>
            <w:lang w:val="en-GB" w:eastAsia="de-DE"/>
          </w:rPr>
          <w:delInstrText xml:space="preserve"> \* MERGEFORMAT </w:delInstrText>
        </w:r>
        <w:r w:rsidRPr="005529B1" w:rsidDel="00992DA4">
          <w:rPr>
            <w:rFonts w:asciiTheme="minorHAnsi" w:eastAsia="Times New Roman" w:hAnsiTheme="minorHAnsi" w:cstheme="minorHAnsi"/>
            <w:lang w:val="en-GB" w:eastAsia="de-DE"/>
          </w:rPr>
        </w:r>
        <w:r w:rsidRPr="005529B1" w:rsidDel="00992DA4">
          <w:rPr>
            <w:rFonts w:asciiTheme="minorHAnsi" w:eastAsia="Times New Roman" w:hAnsiTheme="minorHAnsi" w:cstheme="minorHAnsi"/>
            <w:lang w:val="en-GB" w:eastAsia="de-DE"/>
          </w:rPr>
          <w:fldChar w:fldCharType="separate"/>
        </w:r>
        <w:r w:rsidR="00095953" w:rsidDel="00992DA4">
          <w:rPr>
            <w:rFonts w:asciiTheme="minorHAnsi" w:eastAsia="Times New Roman" w:hAnsiTheme="minorHAnsi" w:cstheme="minorHAnsi"/>
            <w:lang w:val="en-GB" w:eastAsia="de-DE"/>
          </w:rPr>
          <w:delText>10</w:delText>
        </w:r>
        <w:r w:rsidRPr="005529B1" w:rsidDel="00992DA4">
          <w:rPr>
            <w:rFonts w:asciiTheme="minorHAnsi" w:eastAsia="Times New Roman" w:hAnsiTheme="minorHAnsi" w:cstheme="minorHAnsi"/>
            <w:lang w:val="en-GB" w:eastAsia="de-DE"/>
          </w:rPr>
          <w:fldChar w:fldCharType="end"/>
        </w:r>
        <w:r w:rsidRPr="005529B1" w:rsidDel="00992DA4">
          <w:rPr>
            <w:rFonts w:asciiTheme="minorHAnsi" w:eastAsia="Times New Roman" w:hAnsiTheme="minorHAnsi" w:cstheme="minorHAnsi"/>
            <w:lang w:val="en-GB" w:eastAsia="de-DE"/>
          </w:rPr>
          <w:delText xml:space="preserve">) </w:delText>
        </w:r>
        <w:bookmarkStart w:id="942" w:name="_Toc220100303"/>
        <w:bookmarkEnd w:id="942"/>
      </w:del>
    </w:p>
    <w:p w14:paraId="6BDB2971" w14:textId="630C70EA" w:rsidR="00634ECB" w:rsidRPr="005529B1" w:rsidDel="00992DA4" w:rsidRDefault="00634ECB" w:rsidP="00634ECB">
      <w:pPr>
        <w:rPr>
          <w:del w:id="943" w:author="Thomas Stockhammer (26-B)" w:date="2026-01-23T22:33:00Z" w16du:dateUtc="2026-01-23T21:33:00Z"/>
          <w:rFonts w:cstheme="minorHAnsi"/>
          <w:sz w:val="22"/>
          <w:szCs w:val="22"/>
        </w:rPr>
      </w:pPr>
      <w:bookmarkStart w:id="944" w:name="_Toc220100304"/>
      <w:bookmarkEnd w:id="944"/>
    </w:p>
    <w:p w14:paraId="51D1BD66" w14:textId="1C1B84A0" w:rsidR="00634ECB" w:rsidRPr="005529B1" w:rsidDel="00992DA4" w:rsidRDefault="00634ECB" w:rsidP="00634ECB">
      <w:pPr>
        <w:rPr>
          <w:del w:id="945" w:author="Thomas Stockhammer (26-B)" w:date="2026-01-23T22:33:00Z" w16du:dateUtc="2026-01-23T21:33:00Z"/>
          <w:rFonts w:cstheme="minorHAnsi"/>
          <w:sz w:val="22"/>
          <w:szCs w:val="22"/>
        </w:rPr>
      </w:pPr>
      <w:del w:id="946" w:author="Thomas Stockhammer (26-B)" w:date="2026-01-23T22:33:00Z" w16du:dateUtc="2026-01-23T21:33:00Z">
        <w:r w:rsidRPr="005529B1" w:rsidDel="00992DA4">
          <w:rPr>
            <w:rFonts w:cstheme="minorHAnsi"/>
            <w:sz w:val="22"/>
            <w:szCs w:val="22"/>
          </w:rPr>
          <w:delText>For adding new scenarios, please provide an input contribution to MPEG with the following information</w:delText>
        </w:r>
        <w:bookmarkStart w:id="947" w:name="_Toc220100305"/>
        <w:bookmarkEnd w:id="947"/>
      </w:del>
    </w:p>
    <w:p w14:paraId="765BDAE0" w14:textId="4B9A2FEC" w:rsidR="00634ECB" w:rsidRPr="005529B1" w:rsidDel="00992DA4" w:rsidRDefault="00634ECB">
      <w:pPr>
        <w:pStyle w:val="ListParagraph"/>
        <w:widowControl/>
        <w:numPr>
          <w:ilvl w:val="0"/>
          <w:numId w:val="4"/>
        </w:numPr>
        <w:autoSpaceDE/>
        <w:autoSpaceDN/>
        <w:contextualSpacing/>
        <w:jc w:val="both"/>
        <w:rPr>
          <w:del w:id="948" w:author="Thomas Stockhammer (26-B)" w:date="2026-01-23T22:33:00Z" w16du:dateUtc="2026-01-23T21:33:00Z"/>
          <w:rFonts w:asciiTheme="minorHAnsi" w:eastAsia="Times New Roman" w:hAnsiTheme="minorHAnsi" w:cstheme="minorHAnsi"/>
          <w:lang w:val="en-GB" w:eastAsia="de-DE"/>
        </w:rPr>
      </w:pPr>
      <w:del w:id="949" w:author="Thomas Stockhammer (26-B)" w:date="2026-01-23T22:33:00Z" w16du:dateUtc="2026-01-23T21:33:00Z">
        <w:r w:rsidRPr="005529B1" w:rsidDel="00992DA4">
          <w:rPr>
            <w:rFonts w:asciiTheme="minorHAnsi" w:eastAsia="Times New Roman" w:hAnsiTheme="minorHAnsi" w:cstheme="minorHAnsi"/>
            <w:lang w:val="en-GB" w:eastAsia="de-DE"/>
          </w:rPr>
          <w:delText>Description of the scenario</w:delText>
        </w:r>
        <w:bookmarkStart w:id="950" w:name="_Toc220100306"/>
        <w:bookmarkEnd w:id="950"/>
      </w:del>
    </w:p>
    <w:p w14:paraId="3CE8C800" w14:textId="64E08317" w:rsidR="00634ECB" w:rsidRPr="005529B1" w:rsidDel="00992DA4" w:rsidRDefault="00634ECB">
      <w:pPr>
        <w:pStyle w:val="ListParagraph"/>
        <w:widowControl/>
        <w:numPr>
          <w:ilvl w:val="0"/>
          <w:numId w:val="4"/>
        </w:numPr>
        <w:autoSpaceDE/>
        <w:autoSpaceDN/>
        <w:contextualSpacing/>
        <w:jc w:val="both"/>
        <w:rPr>
          <w:del w:id="951" w:author="Thomas Stockhammer (26-B)" w:date="2026-01-23T22:33:00Z" w16du:dateUtc="2026-01-23T21:33:00Z"/>
          <w:rFonts w:asciiTheme="minorHAnsi" w:eastAsia="MS Mincho" w:hAnsiTheme="minorHAnsi" w:cstheme="minorHAnsi"/>
          <w:lang w:val="en-GB" w:eastAsia="de-DE"/>
        </w:rPr>
      </w:pPr>
      <w:del w:id="952" w:author="Thomas Stockhammer (26-B)" w:date="2026-01-23T22:33:00Z" w16du:dateUtc="2026-01-23T21:33:00Z">
        <w:r w:rsidRPr="005529B1" w:rsidDel="00992DA4">
          <w:rPr>
            <w:rFonts w:asciiTheme="minorHAnsi" w:eastAsia="Times New Roman" w:hAnsiTheme="minorHAnsi" w:cstheme="minorHAnsi"/>
            <w:lang w:val="en-GB" w:eastAsia="de-DE"/>
          </w:rPr>
          <w:delText>A set of test assets that are needed for the scenario</w:delText>
        </w:r>
        <w:bookmarkStart w:id="953" w:name="_Toc220100307"/>
        <w:bookmarkEnd w:id="953"/>
      </w:del>
    </w:p>
    <w:p w14:paraId="494D6EF5" w14:textId="1411FC13" w:rsidR="00634ECB" w:rsidRPr="005529B1" w:rsidDel="00992DA4" w:rsidRDefault="00634ECB" w:rsidP="00634ECB">
      <w:pPr>
        <w:rPr>
          <w:del w:id="954" w:author="Thomas Stockhammer (26-B)" w:date="2026-01-23T22:33:00Z" w16du:dateUtc="2026-01-23T21:33:00Z"/>
          <w:rFonts w:cstheme="minorHAnsi"/>
          <w:sz w:val="22"/>
          <w:szCs w:val="22"/>
          <w:lang w:val="en-GB" w:eastAsia="de-DE"/>
        </w:rPr>
      </w:pPr>
      <w:bookmarkStart w:id="955" w:name="_Toc220100308"/>
      <w:bookmarkEnd w:id="955"/>
    </w:p>
    <w:p w14:paraId="3AA6875E" w14:textId="1A2DECFF" w:rsidR="00634ECB" w:rsidRPr="005529B1" w:rsidDel="00992DA4" w:rsidRDefault="00634ECB" w:rsidP="0028729E">
      <w:pPr>
        <w:rPr>
          <w:del w:id="956" w:author="Thomas Stockhammer (26-B)" w:date="2026-01-23T22:33:00Z" w16du:dateUtc="2026-01-23T21:33:00Z"/>
          <w:rFonts w:cstheme="minorHAnsi"/>
          <w:sz w:val="22"/>
          <w:szCs w:val="22"/>
        </w:rPr>
      </w:pPr>
      <w:del w:id="957" w:author="Thomas Stockhammer (26-B)" w:date="2026-01-23T22:33:00Z" w16du:dateUtc="2026-01-23T21:33:00Z">
        <w:r w:rsidRPr="005529B1" w:rsidDel="00992DA4">
          <w:rPr>
            <w:rFonts w:cstheme="minorHAnsi"/>
            <w:sz w:val="22"/>
            <w:szCs w:val="22"/>
          </w:rPr>
          <w:delText xml:space="preserve">A template for the scenario is provided in clause </w:delText>
        </w:r>
        <w:r w:rsidRPr="005529B1" w:rsidDel="00992DA4">
          <w:rPr>
            <w:rFonts w:cstheme="minorHAnsi"/>
            <w:sz w:val="22"/>
            <w:szCs w:val="22"/>
          </w:rPr>
          <w:fldChar w:fldCharType="begin"/>
        </w:r>
        <w:r w:rsidRPr="005529B1" w:rsidDel="00992DA4">
          <w:rPr>
            <w:rFonts w:cstheme="minorHAnsi"/>
            <w:sz w:val="22"/>
            <w:szCs w:val="22"/>
          </w:rPr>
          <w:delInstrText xml:space="preserve"> REF _Ref53399275 \r \h </w:delInstrText>
        </w:r>
        <w:r w:rsidR="005F4B08" w:rsidRPr="005F4B08" w:rsidDel="00992DA4">
          <w:rPr>
            <w:rFonts w:cstheme="minorHAnsi"/>
            <w:sz w:val="22"/>
            <w:szCs w:val="22"/>
          </w:rPr>
          <w:delInstrText xml:space="preserve"> \* MERGEFORMAT </w:delInstrText>
        </w:r>
        <w:r w:rsidRPr="005529B1" w:rsidDel="00992DA4">
          <w:rPr>
            <w:rFonts w:cstheme="minorHAnsi"/>
            <w:sz w:val="22"/>
            <w:szCs w:val="22"/>
          </w:rPr>
        </w:r>
        <w:r w:rsidRPr="005529B1" w:rsidDel="00992DA4">
          <w:rPr>
            <w:rFonts w:cstheme="minorHAnsi"/>
            <w:sz w:val="22"/>
            <w:szCs w:val="22"/>
          </w:rPr>
          <w:fldChar w:fldCharType="separate"/>
        </w:r>
        <w:r w:rsidR="00095953" w:rsidDel="00992DA4">
          <w:rPr>
            <w:rFonts w:cstheme="minorHAnsi"/>
            <w:sz w:val="22"/>
            <w:szCs w:val="22"/>
          </w:rPr>
          <w:delText>5.3</w:delText>
        </w:r>
        <w:r w:rsidRPr="005529B1" w:rsidDel="00992DA4">
          <w:rPr>
            <w:rFonts w:cstheme="minorHAnsi"/>
            <w:sz w:val="22"/>
            <w:szCs w:val="22"/>
          </w:rPr>
          <w:fldChar w:fldCharType="end"/>
        </w:r>
        <w:r w:rsidRPr="005529B1" w:rsidDel="00992DA4">
          <w:rPr>
            <w:rFonts w:cstheme="minorHAnsi"/>
            <w:sz w:val="22"/>
            <w:szCs w:val="22"/>
          </w:rPr>
          <w:delText>.</w:delText>
        </w:r>
        <w:bookmarkStart w:id="958" w:name="_Toc220100309"/>
        <w:bookmarkEnd w:id="958"/>
      </w:del>
    </w:p>
    <w:p w14:paraId="0CCC7B01" w14:textId="7470C422" w:rsidR="00634ECB" w:rsidRPr="00EC3B8C" w:rsidDel="00992DA4" w:rsidRDefault="00634ECB">
      <w:pPr>
        <w:pStyle w:val="Heading2"/>
        <w:keepLines w:val="0"/>
        <w:widowControl/>
        <w:numPr>
          <w:ilvl w:val="1"/>
          <w:numId w:val="1"/>
        </w:numPr>
        <w:autoSpaceDE/>
        <w:autoSpaceDN/>
        <w:spacing w:before="240" w:after="60"/>
        <w:jc w:val="both"/>
        <w:rPr>
          <w:del w:id="959" w:author="Thomas Stockhammer (26-B)" w:date="2026-01-23T22:33:00Z" w16du:dateUtc="2026-01-23T21:33:00Z"/>
        </w:rPr>
      </w:pPr>
      <w:bookmarkStart w:id="960" w:name="_Toc77377248"/>
      <w:bookmarkStart w:id="961" w:name="_Toc77377302"/>
      <w:bookmarkStart w:id="962" w:name="_Toc77377249"/>
      <w:bookmarkStart w:id="963" w:name="_Toc77377303"/>
      <w:bookmarkStart w:id="964" w:name="_Toc77377250"/>
      <w:bookmarkStart w:id="965" w:name="_Toc77377304"/>
      <w:bookmarkStart w:id="966" w:name="_Toc77377251"/>
      <w:bookmarkStart w:id="967" w:name="_Toc77377305"/>
      <w:bookmarkStart w:id="968" w:name="_Toc77377252"/>
      <w:bookmarkStart w:id="969" w:name="_Toc77377306"/>
      <w:bookmarkStart w:id="970" w:name="_Toc77377253"/>
      <w:bookmarkStart w:id="971" w:name="_Toc77377307"/>
      <w:bookmarkStart w:id="972" w:name="_Toc77377254"/>
      <w:bookmarkStart w:id="973" w:name="_Toc77377308"/>
      <w:bookmarkStart w:id="974" w:name="_Ref53399275"/>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del w:id="975" w:author="Thomas Stockhammer (26-B)" w:date="2026-01-23T22:33:00Z" w16du:dateUtc="2026-01-23T21:33:00Z">
        <w:r w:rsidRPr="00EC3B8C" w:rsidDel="00992DA4">
          <w:delText>Template for Test Scenario</w:delText>
        </w:r>
        <w:bookmarkStart w:id="976" w:name="_Toc220100310"/>
        <w:bookmarkEnd w:id="974"/>
        <w:bookmarkEnd w:id="976"/>
      </w:del>
    </w:p>
    <w:p w14:paraId="1B978625" w14:textId="07C80941" w:rsidR="00634ECB" w:rsidRPr="00EC3B8C" w:rsidDel="00992DA4" w:rsidRDefault="00634ECB" w:rsidP="00634ECB">
      <w:pPr>
        <w:rPr>
          <w:del w:id="977" w:author="Thomas Stockhammer (26-B)" w:date="2026-01-23T22:33:00Z" w16du:dateUtc="2026-01-23T21:33:00Z"/>
          <w:rFonts w:cstheme="minorHAnsi"/>
        </w:rPr>
      </w:pPr>
      <w:del w:id="978" w:author="Thomas Stockhammer (26-B)" w:date="2026-01-23T22:33:00Z" w16du:dateUtc="2026-01-23T21:33:00Z">
        <w:r w:rsidRPr="00EC3B8C" w:rsidDel="00992DA4">
          <w:rPr>
            <w:rFonts w:cstheme="minorHAnsi"/>
          </w:rPr>
          <w:delText>The following table should be used to propose test scenarios for scene description:</w:delText>
        </w:r>
        <w:bookmarkStart w:id="979" w:name="_Toc220100311"/>
        <w:bookmarkEnd w:id="979"/>
      </w:del>
    </w:p>
    <w:tbl>
      <w:tblPr>
        <w:tblStyle w:val="TableGrid"/>
        <w:tblW w:w="0" w:type="auto"/>
        <w:tblLook w:val="04A0" w:firstRow="1" w:lastRow="0" w:firstColumn="1" w:lastColumn="0" w:noHBand="0" w:noVBand="1"/>
      </w:tblPr>
      <w:tblGrid>
        <w:gridCol w:w="3566"/>
        <w:gridCol w:w="5444"/>
      </w:tblGrid>
      <w:tr w:rsidR="00634ECB" w:rsidRPr="004F47B5" w:rsidDel="00992DA4" w14:paraId="29849880" w14:textId="05F78D3D" w:rsidTr="00826CDB">
        <w:trPr>
          <w:del w:id="980" w:author="Thomas Stockhammer (26-B)" w:date="2026-01-23T22:33:00Z" w16du:dateUtc="2026-01-23T21:33:00Z"/>
        </w:trPr>
        <w:tc>
          <w:tcPr>
            <w:tcW w:w="3823" w:type="dxa"/>
          </w:tcPr>
          <w:p w14:paraId="1F01F66F" w14:textId="470AD50A" w:rsidR="00634ECB" w:rsidRPr="00EC3B8C" w:rsidDel="00992DA4" w:rsidRDefault="00634ECB" w:rsidP="00826CDB">
            <w:pPr>
              <w:rPr>
                <w:del w:id="981" w:author="Thomas Stockhammer (26-B)" w:date="2026-01-23T22:33:00Z" w16du:dateUtc="2026-01-23T21:33:00Z"/>
                <w:sz w:val="18"/>
                <w:szCs w:val="18"/>
                <w:lang w:val="en-CA"/>
              </w:rPr>
            </w:pPr>
            <w:del w:id="982" w:author="Thomas Stockhammer (26-B)" w:date="2026-01-23T22:33:00Z" w16du:dateUtc="2026-01-23T21:33:00Z">
              <w:r w:rsidRPr="00EC3B8C" w:rsidDel="00992DA4">
                <w:rPr>
                  <w:sz w:val="18"/>
                  <w:szCs w:val="18"/>
                  <w:lang w:val="en-CA"/>
                </w:rPr>
                <w:delText>Item</w:delText>
              </w:r>
              <w:bookmarkStart w:id="983" w:name="_Toc220100312"/>
              <w:bookmarkEnd w:id="983"/>
            </w:del>
          </w:p>
        </w:tc>
        <w:tc>
          <w:tcPr>
            <w:tcW w:w="5805" w:type="dxa"/>
          </w:tcPr>
          <w:p w14:paraId="2957D49F" w14:textId="4108B43E" w:rsidR="00634ECB" w:rsidRPr="00EC3B8C" w:rsidDel="00992DA4" w:rsidRDefault="00634ECB" w:rsidP="00826CDB">
            <w:pPr>
              <w:rPr>
                <w:del w:id="984" w:author="Thomas Stockhammer (26-B)" w:date="2026-01-23T22:33:00Z" w16du:dateUtc="2026-01-23T21:33:00Z"/>
                <w:sz w:val="18"/>
                <w:szCs w:val="18"/>
                <w:lang w:val="en-CA"/>
              </w:rPr>
            </w:pPr>
            <w:del w:id="985" w:author="Thomas Stockhammer (26-B)" w:date="2026-01-23T22:33:00Z" w16du:dateUtc="2026-01-23T21:33:00Z">
              <w:r w:rsidRPr="00EC3B8C" w:rsidDel="00992DA4">
                <w:rPr>
                  <w:sz w:val="18"/>
                  <w:szCs w:val="18"/>
                  <w:lang w:val="en-CA"/>
                </w:rPr>
                <w:delText>Description</w:delText>
              </w:r>
              <w:bookmarkStart w:id="986" w:name="_Toc220100313"/>
              <w:bookmarkEnd w:id="986"/>
            </w:del>
          </w:p>
        </w:tc>
        <w:bookmarkStart w:id="987" w:name="_Toc220100314"/>
        <w:bookmarkEnd w:id="987"/>
      </w:tr>
      <w:tr w:rsidR="00634ECB" w:rsidRPr="004F47B5" w:rsidDel="00992DA4" w14:paraId="19960FAF" w14:textId="59D67C05" w:rsidTr="00826CDB">
        <w:trPr>
          <w:del w:id="988" w:author="Thomas Stockhammer (26-B)" w:date="2026-01-23T22:33:00Z" w16du:dateUtc="2026-01-23T21:33:00Z"/>
        </w:trPr>
        <w:tc>
          <w:tcPr>
            <w:tcW w:w="3823" w:type="dxa"/>
          </w:tcPr>
          <w:p w14:paraId="5EDB3DF1" w14:textId="531F29C9" w:rsidR="00634ECB" w:rsidRPr="00EC3B8C" w:rsidDel="00992DA4" w:rsidRDefault="00634ECB" w:rsidP="00826CDB">
            <w:pPr>
              <w:rPr>
                <w:del w:id="989" w:author="Thomas Stockhammer (26-B)" w:date="2026-01-23T22:33:00Z" w16du:dateUtc="2026-01-23T21:33:00Z"/>
                <w:sz w:val="18"/>
                <w:szCs w:val="18"/>
                <w:lang w:val="en-CA"/>
              </w:rPr>
            </w:pPr>
            <w:del w:id="990" w:author="Thomas Stockhammer (26-B)" w:date="2026-01-23T22:33:00Z" w16du:dateUtc="2026-01-23T21:33:00Z">
              <w:r w:rsidRPr="00EC3B8C" w:rsidDel="00992DA4">
                <w:rPr>
                  <w:sz w:val="18"/>
                  <w:szCs w:val="18"/>
                  <w:lang w:val="en-CA"/>
                </w:rPr>
                <w:delText>Title</w:delText>
              </w:r>
              <w:bookmarkStart w:id="991" w:name="_Toc220100315"/>
              <w:bookmarkEnd w:id="991"/>
            </w:del>
          </w:p>
        </w:tc>
        <w:tc>
          <w:tcPr>
            <w:tcW w:w="5805" w:type="dxa"/>
          </w:tcPr>
          <w:p w14:paraId="1BE41F6B" w14:textId="383EBC9C" w:rsidR="00634ECB" w:rsidRPr="00EC3B8C" w:rsidDel="00992DA4" w:rsidRDefault="00634ECB" w:rsidP="00826CDB">
            <w:pPr>
              <w:rPr>
                <w:del w:id="992" w:author="Thomas Stockhammer (26-B)" w:date="2026-01-23T22:33:00Z" w16du:dateUtc="2026-01-23T21:33:00Z"/>
                <w:sz w:val="18"/>
                <w:szCs w:val="18"/>
                <w:lang w:val="en-CA"/>
              </w:rPr>
            </w:pPr>
            <w:del w:id="993" w:author="Thomas Stockhammer (26-B)" w:date="2026-01-23T22:33:00Z" w16du:dateUtc="2026-01-23T21:33:00Z">
              <w:r w:rsidRPr="00EC3B8C" w:rsidDel="00992DA4">
                <w:rPr>
                  <w:sz w:val="18"/>
                  <w:szCs w:val="18"/>
                  <w:lang w:val="en-CA"/>
                </w:rPr>
                <w:delText>&lt;give it a catchy title, e.g. as those listed in clause 2&gt;</w:delText>
              </w:r>
              <w:bookmarkStart w:id="994" w:name="_Toc220100316"/>
              <w:bookmarkEnd w:id="994"/>
            </w:del>
          </w:p>
        </w:tc>
        <w:bookmarkStart w:id="995" w:name="_Toc220100317"/>
        <w:bookmarkEnd w:id="995"/>
      </w:tr>
      <w:tr w:rsidR="00634ECB" w:rsidRPr="004F47B5" w:rsidDel="00992DA4" w14:paraId="721DFBCC" w14:textId="1BF928EC" w:rsidTr="00826CDB">
        <w:trPr>
          <w:del w:id="996" w:author="Thomas Stockhammer (26-B)" w:date="2026-01-23T22:33:00Z" w16du:dateUtc="2026-01-23T21:33:00Z"/>
        </w:trPr>
        <w:tc>
          <w:tcPr>
            <w:tcW w:w="3823" w:type="dxa"/>
          </w:tcPr>
          <w:p w14:paraId="2CE46ED0" w14:textId="5CCDF809" w:rsidR="00634ECB" w:rsidRPr="00EC3B8C" w:rsidDel="00992DA4" w:rsidRDefault="00634ECB" w:rsidP="00826CDB">
            <w:pPr>
              <w:rPr>
                <w:del w:id="997" w:author="Thomas Stockhammer (26-B)" w:date="2026-01-23T22:33:00Z" w16du:dateUtc="2026-01-23T21:33:00Z"/>
                <w:sz w:val="18"/>
                <w:szCs w:val="18"/>
                <w:lang w:val="en-CA"/>
              </w:rPr>
            </w:pPr>
            <w:del w:id="998" w:author="Thomas Stockhammer (26-B)" w:date="2026-01-23T22:33:00Z" w16du:dateUtc="2026-01-23T21:33:00Z">
              <w:r w:rsidRPr="00EC3B8C" w:rsidDel="00992DA4">
                <w:rPr>
                  <w:sz w:val="18"/>
                  <w:szCs w:val="18"/>
                  <w:lang w:val="en-CA"/>
                </w:rPr>
                <w:delText>Description</w:delText>
              </w:r>
              <w:bookmarkStart w:id="999" w:name="_Toc220100318"/>
              <w:bookmarkEnd w:id="999"/>
            </w:del>
          </w:p>
        </w:tc>
        <w:tc>
          <w:tcPr>
            <w:tcW w:w="5805" w:type="dxa"/>
          </w:tcPr>
          <w:p w14:paraId="527BEAEB" w14:textId="02810CFE" w:rsidR="00634ECB" w:rsidRPr="00EC3B8C" w:rsidDel="00992DA4" w:rsidRDefault="00634ECB">
            <w:pPr>
              <w:numPr>
                <w:ilvl w:val="0"/>
                <w:numId w:val="9"/>
              </w:numPr>
              <w:spacing w:after="100"/>
              <w:jc w:val="both"/>
              <w:rPr>
                <w:del w:id="1000" w:author="Thomas Stockhammer (26-B)" w:date="2026-01-23T22:33:00Z" w16du:dateUtc="2026-01-23T21:33:00Z"/>
                <w:sz w:val="18"/>
                <w:szCs w:val="18"/>
              </w:rPr>
            </w:pPr>
            <w:del w:id="1001" w:author="Thomas Stockhammer (26-B)" w:date="2026-01-23T22:33:00Z" w16du:dateUtc="2026-01-23T21:33:00Z">
              <w:r w:rsidRPr="00EC3B8C" w:rsidDel="00992DA4">
                <w:rPr>
                  <w:sz w:val="18"/>
                  <w:szCs w:val="18"/>
                </w:rPr>
                <w:delText>What is the basic use case?</w:delText>
              </w:r>
              <w:bookmarkStart w:id="1002" w:name="_Toc220100319"/>
              <w:bookmarkEnd w:id="1002"/>
            </w:del>
          </w:p>
          <w:p w14:paraId="76F00C8A" w14:textId="35C6856B" w:rsidR="00634ECB" w:rsidRPr="00EC3B8C" w:rsidDel="00992DA4" w:rsidRDefault="00634ECB">
            <w:pPr>
              <w:numPr>
                <w:ilvl w:val="0"/>
                <w:numId w:val="9"/>
              </w:numPr>
              <w:spacing w:after="100"/>
              <w:jc w:val="both"/>
              <w:rPr>
                <w:del w:id="1003" w:author="Thomas Stockhammer (26-B)" w:date="2026-01-23T22:33:00Z" w16du:dateUtc="2026-01-23T21:33:00Z"/>
                <w:sz w:val="18"/>
                <w:szCs w:val="18"/>
              </w:rPr>
            </w:pPr>
            <w:del w:id="1004" w:author="Thomas Stockhammer (26-B)" w:date="2026-01-23T22:33:00Z" w16du:dateUtc="2026-01-23T21:33:00Z">
              <w:r w:rsidRPr="00EC3B8C" w:rsidDel="00992DA4">
                <w:rPr>
                  <w:sz w:val="18"/>
                  <w:szCs w:val="18"/>
                </w:rPr>
                <w:delText>How does it relate to MPEG-I Requirements and Use Cases?</w:delText>
              </w:r>
              <w:bookmarkStart w:id="1005" w:name="_Toc220100320"/>
              <w:bookmarkEnd w:id="1005"/>
            </w:del>
          </w:p>
        </w:tc>
        <w:bookmarkStart w:id="1006" w:name="_Toc220100321"/>
        <w:bookmarkEnd w:id="1006"/>
      </w:tr>
      <w:tr w:rsidR="00634ECB" w:rsidRPr="004F47B5" w:rsidDel="00992DA4" w14:paraId="1F1A7A84" w14:textId="292FA016" w:rsidTr="00826CDB">
        <w:trPr>
          <w:del w:id="1007" w:author="Thomas Stockhammer (26-B)" w:date="2026-01-23T22:33:00Z" w16du:dateUtc="2026-01-23T21:33:00Z"/>
        </w:trPr>
        <w:tc>
          <w:tcPr>
            <w:tcW w:w="3823" w:type="dxa"/>
          </w:tcPr>
          <w:p w14:paraId="0351B015" w14:textId="62D9F484" w:rsidR="00634ECB" w:rsidRPr="00EC3B8C" w:rsidDel="00992DA4" w:rsidRDefault="00634ECB" w:rsidP="00826CDB">
            <w:pPr>
              <w:rPr>
                <w:del w:id="1008" w:author="Thomas Stockhammer (26-B)" w:date="2026-01-23T22:33:00Z" w16du:dateUtc="2026-01-23T21:33:00Z"/>
                <w:sz w:val="18"/>
                <w:szCs w:val="18"/>
                <w:lang w:val="en-CA"/>
              </w:rPr>
            </w:pPr>
            <w:del w:id="1009" w:author="Thomas Stockhammer (26-B)" w:date="2026-01-23T22:33:00Z" w16du:dateUtc="2026-01-23T21:33:00Z">
              <w:r w:rsidRPr="00EC3B8C" w:rsidDel="00992DA4">
                <w:rPr>
                  <w:sz w:val="18"/>
                  <w:szCs w:val="18"/>
                  <w:lang w:val="en-CA"/>
                </w:rPr>
                <w:delText>Required test assets</w:delText>
              </w:r>
              <w:bookmarkStart w:id="1010" w:name="_Toc220100322"/>
              <w:bookmarkEnd w:id="1010"/>
            </w:del>
          </w:p>
        </w:tc>
        <w:tc>
          <w:tcPr>
            <w:tcW w:w="5805" w:type="dxa"/>
          </w:tcPr>
          <w:p w14:paraId="6FDCC98D" w14:textId="61DC9B26" w:rsidR="00634ECB" w:rsidRPr="00EC3B8C" w:rsidDel="00992DA4" w:rsidRDefault="00634ECB">
            <w:pPr>
              <w:numPr>
                <w:ilvl w:val="0"/>
                <w:numId w:val="9"/>
              </w:numPr>
              <w:tabs>
                <w:tab w:val="num" w:pos="1440"/>
              </w:tabs>
              <w:spacing w:after="100"/>
              <w:jc w:val="both"/>
              <w:rPr>
                <w:del w:id="1011" w:author="Thomas Stockhammer (26-B)" w:date="2026-01-23T22:33:00Z" w16du:dateUtc="2026-01-23T21:33:00Z"/>
                <w:sz w:val="18"/>
                <w:szCs w:val="18"/>
              </w:rPr>
            </w:pPr>
            <w:del w:id="1012" w:author="Thomas Stockhammer (26-B)" w:date="2026-01-23T22:33:00Z" w16du:dateUtc="2026-01-23T21:33:00Z">
              <w:r w:rsidRPr="00EC3B8C" w:rsidDel="00992DA4">
                <w:rPr>
                  <w:sz w:val="18"/>
                  <w:szCs w:val="18"/>
                </w:rPr>
                <w:delText>3D scene, real-time assets for media (2D/3D)</w:delText>
              </w:r>
              <w:bookmarkStart w:id="1013" w:name="_Toc220100323"/>
              <w:bookmarkEnd w:id="1013"/>
            </w:del>
          </w:p>
          <w:p w14:paraId="042D21B6" w14:textId="0B0EDEC8" w:rsidR="00634ECB" w:rsidRPr="00EC3B8C" w:rsidDel="00992DA4" w:rsidRDefault="00634ECB">
            <w:pPr>
              <w:numPr>
                <w:ilvl w:val="0"/>
                <w:numId w:val="9"/>
              </w:numPr>
              <w:tabs>
                <w:tab w:val="num" w:pos="1440"/>
              </w:tabs>
              <w:spacing w:after="100"/>
              <w:jc w:val="both"/>
              <w:rPr>
                <w:del w:id="1014" w:author="Thomas Stockhammer (26-B)" w:date="2026-01-23T22:33:00Z" w16du:dateUtc="2026-01-23T21:33:00Z"/>
                <w:sz w:val="18"/>
                <w:szCs w:val="18"/>
              </w:rPr>
            </w:pPr>
            <w:del w:id="1015" w:author="Thomas Stockhammer (26-B)" w:date="2026-01-23T22:33:00Z" w16du:dateUtc="2026-01-23T21:33:00Z">
              <w:r w:rsidRPr="00EC3B8C" w:rsidDel="00992DA4">
                <w:rPr>
                  <w:sz w:val="18"/>
                  <w:szCs w:val="18"/>
                </w:rPr>
                <w:delText>Anything else</w:delText>
              </w:r>
              <w:bookmarkStart w:id="1016" w:name="_Toc220100324"/>
              <w:bookmarkEnd w:id="1016"/>
            </w:del>
          </w:p>
          <w:p w14:paraId="5272F47E" w14:textId="196A9700" w:rsidR="00634ECB" w:rsidRPr="00EC3B8C" w:rsidDel="00992DA4" w:rsidRDefault="00634ECB">
            <w:pPr>
              <w:numPr>
                <w:ilvl w:val="0"/>
                <w:numId w:val="9"/>
              </w:numPr>
              <w:tabs>
                <w:tab w:val="num" w:pos="1440"/>
              </w:tabs>
              <w:spacing w:after="100"/>
              <w:jc w:val="both"/>
              <w:rPr>
                <w:del w:id="1017" w:author="Thomas Stockhammer (26-B)" w:date="2026-01-23T22:33:00Z" w16du:dateUtc="2026-01-23T21:33:00Z"/>
                <w:sz w:val="18"/>
                <w:szCs w:val="18"/>
              </w:rPr>
            </w:pPr>
            <w:del w:id="1018" w:author="Thomas Stockhammer (26-B)" w:date="2026-01-23T22:33:00Z" w16du:dateUtc="2026-01-23T21:33:00Z">
              <w:r w:rsidRPr="00EC3B8C" w:rsidDel="00992DA4">
                <w:rPr>
                  <w:sz w:val="18"/>
                  <w:szCs w:val="18"/>
                </w:rPr>
                <w:delText>References to test assets</w:delText>
              </w:r>
              <w:bookmarkStart w:id="1019" w:name="_Toc220100325"/>
              <w:bookmarkEnd w:id="1019"/>
            </w:del>
          </w:p>
        </w:tc>
        <w:bookmarkStart w:id="1020" w:name="_Toc220100326"/>
        <w:bookmarkEnd w:id="1020"/>
      </w:tr>
      <w:tr w:rsidR="00634ECB" w:rsidRPr="004F47B5" w:rsidDel="00992DA4" w14:paraId="67028E57" w14:textId="72C1F3FE" w:rsidTr="00826CDB">
        <w:trPr>
          <w:del w:id="1021" w:author="Thomas Stockhammer (26-B)" w:date="2026-01-23T22:33:00Z" w16du:dateUtc="2026-01-23T21:33:00Z"/>
        </w:trPr>
        <w:tc>
          <w:tcPr>
            <w:tcW w:w="3823" w:type="dxa"/>
          </w:tcPr>
          <w:p w14:paraId="55DACD47" w14:textId="3204B0F8" w:rsidR="00634ECB" w:rsidRPr="00EC3B8C" w:rsidDel="00992DA4" w:rsidRDefault="00634ECB" w:rsidP="00826CDB">
            <w:pPr>
              <w:rPr>
                <w:del w:id="1022" w:author="Thomas Stockhammer (26-B)" w:date="2026-01-23T22:33:00Z" w16du:dateUtc="2026-01-23T21:33:00Z"/>
                <w:sz w:val="18"/>
                <w:szCs w:val="18"/>
                <w:lang w:val="en-CA"/>
              </w:rPr>
            </w:pPr>
            <w:del w:id="1023" w:author="Thomas Stockhammer (26-B)" w:date="2026-01-23T22:33:00Z" w16du:dateUtc="2026-01-23T21:33:00Z">
              <w:r w:rsidRPr="00EC3B8C" w:rsidDel="00992DA4">
                <w:rPr>
                  <w:sz w:val="18"/>
                  <w:szCs w:val="18"/>
                  <w:lang w:val="en-CA"/>
                </w:rPr>
                <w:delText>Current Support</w:delText>
              </w:r>
              <w:bookmarkStart w:id="1024" w:name="_Toc220100327"/>
              <w:bookmarkEnd w:id="1024"/>
            </w:del>
          </w:p>
        </w:tc>
        <w:tc>
          <w:tcPr>
            <w:tcW w:w="5805" w:type="dxa"/>
          </w:tcPr>
          <w:p w14:paraId="460206E4" w14:textId="74606A03" w:rsidR="00634ECB" w:rsidRPr="00EC3B8C" w:rsidDel="00992DA4" w:rsidRDefault="00634ECB">
            <w:pPr>
              <w:numPr>
                <w:ilvl w:val="0"/>
                <w:numId w:val="10"/>
              </w:numPr>
              <w:tabs>
                <w:tab w:val="num" w:pos="720"/>
              </w:tabs>
              <w:spacing w:after="100"/>
              <w:jc w:val="both"/>
              <w:rPr>
                <w:del w:id="1025" w:author="Thomas Stockhammer (26-B)" w:date="2026-01-23T22:33:00Z" w16du:dateUtc="2026-01-23T21:33:00Z"/>
                <w:sz w:val="18"/>
                <w:szCs w:val="18"/>
              </w:rPr>
            </w:pPr>
            <w:del w:id="1026" w:author="Thomas Stockhammer (26-B)" w:date="2026-01-23T22:33:00Z" w16du:dateUtc="2026-01-23T21:33:00Z">
              <w:r w:rsidRPr="00EC3B8C" w:rsidDel="00992DA4">
                <w:rPr>
                  <w:sz w:val="18"/>
                  <w:szCs w:val="18"/>
                </w:rPr>
                <w:delText xml:space="preserve">How can glTF Scene Description be used today </w:delText>
              </w:r>
              <w:bookmarkStart w:id="1027" w:name="_Toc220100328"/>
              <w:bookmarkEnd w:id="1027"/>
            </w:del>
          </w:p>
          <w:p w14:paraId="56CF3A75" w14:textId="0EAF3647" w:rsidR="00634ECB" w:rsidRPr="00EC3B8C" w:rsidDel="00992DA4" w:rsidRDefault="00634ECB">
            <w:pPr>
              <w:numPr>
                <w:ilvl w:val="0"/>
                <w:numId w:val="10"/>
              </w:numPr>
              <w:tabs>
                <w:tab w:val="num" w:pos="720"/>
              </w:tabs>
              <w:spacing w:after="100"/>
              <w:jc w:val="both"/>
              <w:rPr>
                <w:del w:id="1028" w:author="Thomas Stockhammer (26-B)" w:date="2026-01-23T22:33:00Z" w16du:dateUtc="2026-01-23T21:33:00Z"/>
                <w:sz w:val="18"/>
                <w:szCs w:val="18"/>
              </w:rPr>
            </w:pPr>
            <w:del w:id="1029" w:author="Thomas Stockhammer (26-B)" w:date="2026-01-23T22:33:00Z" w16du:dateUtc="2026-01-23T21:33:00Z">
              <w:r w:rsidRPr="00EC3B8C" w:rsidDel="00992DA4">
                <w:rPr>
                  <w:sz w:val="18"/>
                  <w:szCs w:val="18"/>
                </w:rPr>
                <w:delText xml:space="preserve">What are gaps/inefficiencies of glTF2.0 to address this scenario? </w:delText>
              </w:r>
              <w:bookmarkStart w:id="1030" w:name="_Toc220100329"/>
              <w:bookmarkEnd w:id="1030"/>
            </w:del>
          </w:p>
        </w:tc>
        <w:bookmarkStart w:id="1031" w:name="_Toc220100330"/>
        <w:bookmarkEnd w:id="1031"/>
      </w:tr>
      <w:tr w:rsidR="00634ECB" w:rsidRPr="004F47B5" w:rsidDel="00992DA4" w14:paraId="29289F96" w14:textId="1A655E5B" w:rsidTr="00826CDB">
        <w:trPr>
          <w:del w:id="1032" w:author="Thomas Stockhammer (26-B)" w:date="2026-01-23T22:33:00Z" w16du:dateUtc="2026-01-23T21:33:00Z"/>
        </w:trPr>
        <w:tc>
          <w:tcPr>
            <w:tcW w:w="3823" w:type="dxa"/>
          </w:tcPr>
          <w:p w14:paraId="681B98C3" w14:textId="270008FC" w:rsidR="00634ECB" w:rsidRPr="00EC3B8C" w:rsidDel="00992DA4" w:rsidRDefault="00634ECB" w:rsidP="00826CDB">
            <w:pPr>
              <w:rPr>
                <w:del w:id="1033" w:author="Thomas Stockhammer (26-B)" w:date="2026-01-23T22:33:00Z" w16du:dateUtc="2026-01-23T21:33:00Z"/>
                <w:sz w:val="18"/>
                <w:szCs w:val="18"/>
                <w:lang w:val="en-CA"/>
              </w:rPr>
            </w:pPr>
            <w:del w:id="1034" w:author="Thomas Stockhammer (26-B)" w:date="2026-01-23T22:33:00Z" w16du:dateUtc="2026-01-23T21:33:00Z">
              <w:r w:rsidRPr="00EC3B8C" w:rsidDel="00992DA4">
                <w:rPr>
                  <w:sz w:val="18"/>
                  <w:szCs w:val="18"/>
                  <w:lang w:val="en-CA"/>
                </w:rPr>
                <w:delText>Criteria</w:delText>
              </w:r>
              <w:bookmarkStart w:id="1035" w:name="_Toc220100331"/>
              <w:bookmarkEnd w:id="1035"/>
            </w:del>
          </w:p>
        </w:tc>
        <w:tc>
          <w:tcPr>
            <w:tcW w:w="5805" w:type="dxa"/>
          </w:tcPr>
          <w:p w14:paraId="05C06608" w14:textId="1B146BA6" w:rsidR="00634ECB" w:rsidRPr="00EC3B8C" w:rsidDel="00992DA4" w:rsidRDefault="00634ECB">
            <w:pPr>
              <w:numPr>
                <w:ilvl w:val="0"/>
                <w:numId w:val="11"/>
              </w:numPr>
              <w:tabs>
                <w:tab w:val="num" w:pos="720"/>
              </w:tabs>
              <w:spacing w:after="100"/>
              <w:jc w:val="both"/>
              <w:rPr>
                <w:del w:id="1036" w:author="Thomas Stockhammer (26-B)" w:date="2026-01-23T22:33:00Z" w16du:dateUtc="2026-01-23T21:33:00Z"/>
                <w:sz w:val="18"/>
                <w:szCs w:val="18"/>
              </w:rPr>
            </w:pPr>
            <w:del w:id="1037" w:author="Thomas Stockhammer (26-B)" w:date="2026-01-23T22:33:00Z" w16du:dateUtc="2026-01-23T21:33:00Z">
              <w:r w:rsidRPr="00EC3B8C" w:rsidDel="00992DA4">
                <w:rPr>
                  <w:sz w:val="18"/>
                  <w:szCs w:val="18"/>
                </w:rPr>
                <w:delText xml:space="preserve">What are relevant criteria for the user experience/QoE? </w:delText>
              </w:r>
              <w:bookmarkStart w:id="1038" w:name="_Toc220100332"/>
              <w:bookmarkEnd w:id="1038"/>
            </w:del>
          </w:p>
          <w:p w14:paraId="4116F7AE" w14:textId="3B2520BA" w:rsidR="00634ECB" w:rsidRPr="00EC3B8C" w:rsidDel="00992DA4" w:rsidRDefault="00634ECB">
            <w:pPr>
              <w:numPr>
                <w:ilvl w:val="0"/>
                <w:numId w:val="11"/>
              </w:numPr>
              <w:tabs>
                <w:tab w:val="num" w:pos="720"/>
              </w:tabs>
              <w:spacing w:after="100"/>
              <w:jc w:val="both"/>
              <w:rPr>
                <w:del w:id="1039" w:author="Thomas Stockhammer (26-B)" w:date="2026-01-23T22:33:00Z" w16du:dateUtc="2026-01-23T21:33:00Z"/>
                <w:sz w:val="18"/>
                <w:szCs w:val="18"/>
              </w:rPr>
            </w:pPr>
            <w:del w:id="1040" w:author="Thomas Stockhammer (26-B)" w:date="2026-01-23T22:33:00Z" w16du:dateUtc="2026-01-23T21:33:00Z">
              <w:r w:rsidRPr="00EC3B8C" w:rsidDel="00992DA4">
                <w:rPr>
                  <w:sz w:val="18"/>
                  <w:szCs w:val="18"/>
                </w:rPr>
                <w:delText>What are relevant criteria for passing the test scenario?</w:delText>
              </w:r>
              <w:bookmarkStart w:id="1041" w:name="_Toc220100333"/>
              <w:bookmarkEnd w:id="1041"/>
            </w:del>
          </w:p>
        </w:tc>
        <w:bookmarkStart w:id="1042" w:name="_Toc220100334"/>
        <w:bookmarkEnd w:id="1042"/>
      </w:tr>
    </w:tbl>
    <w:p w14:paraId="167EFB03" w14:textId="5DEA227C" w:rsidR="00634ECB" w:rsidRPr="00EC3B8C" w:rsidDel="00992DA4" w:rsidRDefault="00634ECB">
      <w:pPr>
        <w:pStyle w:val="Heading2"/>
        <w:keepLines w:val="0"/>
        <w:widowControl/>
        <w:numPr>
          <w:ilvl w:val="1"/>
          <w:numId w:val="1"/>
        </w:numPr>
        <w:autoSpaceDE/>
        <w:autoSpaceDN/>
        <w:spacing w:before="240" w:after="60"/>
        <w:jc w:val="both"/>
        <w:rPr>
          <w:del w:id="1043" w:author="Thomas Stockhammer (26-B)" w:date="2026-01-23T22:33:00Z" w16du:dateUtc="2026-01-23T21:33:00Z"/>
        </w:rPr>
      </w:pPr>
      <w:del w:id="1044" w:author="Thomas Stockhammer (26-B)" w:date="2026-01-23T22:33:00Z" w16du:dateUtc="2026-01-23T21:33:00Z">
        <w:r w:rsidDel="00992DA4">
          <w:delText>Continuous Call for</w:delText>
        </w:r>
        <w:r w:rsidRPr="00EC3B8C" w:rsidDel="00992DA4">
          <w:delText xml:space="preserve"> </w:delText>
        </w:r>
        <w:r w:rsidDel="00992DA4">
          <w:delText>T</w:delText>
        </w:r>
        <w:r w:rsidRPr="00EC3B8C" w:rsidDel="00992DA4">
          <w:delText xml:space="preserve">est </w:delText>
        </w:r>
        <w:r w:rsidDel="00992DA4">
          <w:delText>D</w:delText>
        </w:r>
        <w:r w:rsidRPr="00EC3B8C" w:rsidDel="00992DA4">
          <w:delText>ata</w:delText>
        </w:r>
        <w:bookmarkStart w:id="1045" w:name="_Toc220100335"/>
        <w:bookmarkEnd w:id="1045"/>
      </w:del>
    </w:p>
    <w:p w14:paraId="20705A70" w14:textId="1A4BEB0E" w:rsidR="00634ECB" w:rsidRPr="005529B1" w:rsidDel="00992DA4" w:rsidRDefault="00634ECB" w:rsidP="00634ECB">
      <w:pPr>
        <w:rPr>
          <w:del w:id="1046" w:author="Thomas Stockhammer (26-B)" w:date="2026-01-23T22:33:00Z" w16du:dateUtc="2026-01-23T21:33:00Z"/>
          <w:rFonts w:cstheme="minorHAnsi"/>
          <w:sz w:val="22"/>
          <w:szCs w:val="22"/>
        </w:rPr>
      </w:pPr>
      <w:del w:id="1047" w:author="Thomas Stockhammer (26-B)" w:date="2026-01-23T22:33:00Z" w16du:dateUtc="2026-01-23T21:33:00Z">
        <w:r w:rsidRPr="005529B1" w:rsidDel="00992DA4">
          <w:rPr>
            <w:rFonts w:cstheme="minorHAnsi"/>
            <w:sz w:val="22"/>
            <w:szCs w:val="22"/>
          </w:rPr>
          <w:delText>Among others, we solicit the following material to be used as content for the creation and validation of MPEG-Scene Descriptions:</w:delText>
        </w:r>
        <w:bookmarkStart w:id="1048" w:name="_Toc220100336"/>
        <w:bookmarkEnd w:id="1048"/>
      </w:del>
    </w:p>
    <w:p w14:paraId="114A44F2" w14:textId="2C1B2000" w:rsidR="00634ECB" w:rsidRPr="00051F95" w:rsidDel="00992DA4" w:rsidRDefault="00634ECB">
      <w:pPr>
        <w:pStyle w:val="ListParagraph"/>
        <w:widowControl/>
        <w:numPr>
          <w:ilvl w:val="0"/>
          <w:numId w:val="4"/>
        </w:numPr>
        <w:autoSpaceDE/>
        <w:autoSpaceDN/>
        <w:contextualSpacing/>
        <w:jc w:val="both"/>
        <w:rPr>
          <w:del w:id="1049" w:author="Thomas Stockhammer (26-B)" w:date="2026-01-23T22:33:00Z" w16du:dateUtc="2026-01-23T21:33:00Z"/>
          <w:rFonts w:ascii="Calibri" w:eastAsia="Times New Roman" w:hAnsi="Calibri" w:cs="Calibri"/>
          <w:lang w:val="en-GB" w:eastAsia="de-DE"/>
        </w:rPr>
      </w:pPr>
      <w:del w:id="1050" w:author="Thomas Stockhammer (26-B)" w:date="2026-01-23T22:33:00Z" w16du:dateUtc="2026-01-23T21:33:00Z">
        <w:r w:rsidRPr="00051F95" w:rsidDel="00992DA4">
          <w:rPr>
            <w:rFonts w:ascii="Calibri" w:eastAsia="Times New Roman" w:hAnsi="Calibri" w:cs="Calibri"/>
            <w:lang w:val="en-GB" w:eastAsia="de-DE"/>
          </w:rPr>
          <w:delText>2D content that can server as overlays, video textures</w:delText>
        </w:r>
        <w:bookmarkStart w:id="1051" w:name="_Toc220100337"/>
        <w:bookmarkEnd w:id="1051"/>
      </w:del>
    </w:p>
    <w:p w14:paraId="6943AB9D" w14:textId="5AC12F67" w:rsidR="00634ECB" w:rsidRPr="00051F95" w:rsidDel="00992DA4" w:rsidRDefault="00634ECB">
      <w:pPr>
        <w:pStyle w:val="ListParagraph"/>
        <w:widowControl/>
        <w:numPr>
          <w:ilvl w:val="0"/>
          <w:numId w:val="4"/>
        </w:numPr>
        <w:autoSpaceDE/>
        <w:autoSpaceDN/>
        <w:contextualSpacing/>
        <w:jc w:val="both"/>
        <w:rPr>
          <w:del w:id="1052" w:author="Thomas Stockhammer (26-B)" w:date="2026-01-23T22:33:00Z" w16du:dateUtc="2026-01-23T21:33:00Z"/>
          <w:rFonts w:ascii="Calibri" w:eastAsia="Times New Roman" w:hAnsi="Calibri" w:cs="Calibri"/>
          <w:lang w:val="en-GB" w:eastAsia="de-DE"/>
        </w:rPr>
      </w:pPr>
      <w:del w:id="1053" w:author="Thomas Stockhammer (26-B)" w:date="2026-01-23T22:33:00Z" w16du:dateUtc="2026-01-23T21:33:00Z">
        <w:r w:rsidRPr="00051F95" w:rsidDel="00992DA4">
          <w:rPr>
            <w:rFonts w:ascii="Calibri" w:eastAsia="Times New Roman" w:hAnsi="Calibri" w:cs="Calibri"/>
            <w:lang w:val="en-GB" w:eastAsia="de-DE"/>
          </w:rPr>
          <w:delText>2D and 3D content that is captured from a local camera, e.g. representing a conference room or flat surfaces for overlay</w:delText>
        </w:r>
        <w:bookmarkStart w:id="1054" w:name="_Toc220100338"/>
        <w:bookmarkEnd w:id="1054"/>
      </w:del>
    </w:p>
    <w:p w14:paraId="641B8C9C" w14:textId="1BC1C890" w:rsidR="00634ECB" w:rsidRPr="00051F95" w:rsidDel="00992DA4" w:rsidRDefault="00634ECB">
      <w:pPr>
        <w:pStyle w:val="ListParagraph"/>
        <w:widowControl/>
        <w:numPr>
          <w:ilvl w:val="0"/>
          <w:numId w:val="4"/>
        </w:numPr>
        <w:autoSpaceDE/>
        <w:autoSpaceDN/>
        <w:contextualSpacing/>
        <w:jc w:val="both"/>
        <w:rPr>
          <w:del w:id="1055" w:author="Thomas Stockhammer (26-B)" w:date="2026-01-23T22:33:00Z" w16du:dateUtc="2026-01-23T21:33:00Z"/>
          <w:rFonts w:ascii="Calibri" w:eastAsia="Times New Roman" w:hAnsi="Calibri" w:cs="Calibri"/>
          <w:lang w:val="en-GB" w:eastAsia="de-DE"/>
        </w:rPr>
      </w:pPr>
      <w:del w:id="1056" w:author="Thomas Stockhammer (26-B)" w:date="2026-01-23T22:33:00Z" w16du:dateUtc="2026-01-23T21:33:00Z">
        <w:r w:rsidRPr="00051F95" w:rsidDel="00992DA4">
          <w:rPr>
            <w:rFonts w:ascii="Calibri" w:eastAsia="Times New Roman" w:hAnsi="Calibri" w:cs="Calibri"/>
            <w:lang w:val="en-GB" w:eastAsia="de-DE"/>
          </w:rPr>
          <w:delText>3D game content, e.g. provided in Unity, that can be used for the online gaming scenario</w:delText>
        </w:r>
        <w:bookmarkStart w:id="1057" w:name="_Toc220100339"/>
        <w:bookmarkEnd w:id="1057"/>
      </w:del>
    </w:p>
    <w:p w14:paraId="0FEE3011" w14:textId="21D1603A" w:rsidR="00634ECB" w:rsidRPr="00051F95" w:rsidDel="00992DA4" w:rsidRDefault="00634ECB">
      <w:pPr>
        <w:pStyle w:val="ListParagraph"/>
        <w:widowControl/>
        <w:numPr>
          <w:ilvl w:val="0"/>
          <w:numId w:val="4"/>
        </w:numPr>
        <w:autoSpaceDE/>
        <w:autoSpaceDN/>
        <w:contextualSpacing/>
        <w:jc w:val="both"/>
        <w:rPr>
          <w:del w:id="1058" w:author="Thomas Stockhammer (26-B)" w:date="2026-01-23T22:33:00Z" w16du:dateUtc="2026-01-23T21:33:00Z"/>
          <w:rFonts w:ascii="Calibri" w:eastAsia="Times New Roman" w:hAnsi="Calibri" w:cs="Calibri"/>
          <w:lang w:val="en-GB" w:eastAsia="de-DE"/>
        </w:rPr>
      </w:pPr>
      <w:del w:id="1059" w:author="Thomas Stockhammer (26-B)" w:date="2026-01-23T22:33:00Z" w16du:dateUtc="2026-01-23T21:33:00Z">
        <w:r w:rsidRPr="00051F95" w:rsidDel="00992DA4">
          <w:rPr>
            <w:rFonts w:ascii="Calibri" w:eastAsia="Times New Roman" w:hAnsi="Calibri" w:cs="Calibri"/>
            <w:lang w:val="en-GB" w:eastAsia="de-DE"/>
          </w:rPr>
          <w:delText>3D cinematographic content that includes complete scenes</w:delText>
        </w:r>
        <w:bookmarkStart w:id="1060" w:name="_Toc220100340"/>
        <w:bookmarkEnd w:id="1060"/>
      </w:del>
    </w:p>
    <w:p w14:paraId="3FB6A529" w14:textId="64C649B2" w:rsidR="00634ECB" w:rsidRPr="00051F95" w:rsidDel="00992DA4" w:rsidRDefault="00634ECB">
      <w:pPr>
        <w:pStyle w:val="ListParagraph"/>
        <w:widowControl/>
        <w:numPr>
          <w:ilvl w:val="0"/>
          <w:numId w:val="4"/>
        </w:numPr>
        <w:autoSpaceDE/>
        <w:autoSpaceDN/>
        <w:contextualSpacing/>
        <w:jc w:val="both"/>
        <w:rPr>
          <w:del w:id="1061" w:author="Thomas Stockhammer (26-B)" w:date="2026-01-23T22:33:00Z" w16du:dateUtc="2026-01-23T21:33:00Z"/>
          <w:rFonts w:ascii="Calibri" w:eastAsia="Times New Roman" w:hAnsi="Calibri" w:cs="Calibri"/>
          <w:lang w:val="en-GB" w:eastAsia="de-DE"/>
        </w:rPr>
      </w:pPr>
      <w:del w:id="1062" w:author="Thomas Stockhammer (26-B)" w:date="2026-01-23T22:33:00Z" w16du:dateUtc="2026-01-23T21:33:00Z">
        <w:r w:rsidRPr="00051F95" w:rsidDel="00992DA4">
          <w:rPr>
            <w:rFonts w:ascii="Calibri" w:eastAsia="Times New Roman" w:hAnsi="Calibri" w:cs="Calibri"/>
            <w:lang w:val="en-GB" w:eastAsia="de-DE"/>
          </w:rPr>
          <w:delText>VR content and 3D mesh and point cloud content that can be used for VR scenes</w:delText>
        </w:r>
        <w:bookmarkStart w:id="1063" w:name="_Toc220100341"/>
        <w:bookmarkEnd w:id="1063"/>
      </w:del>
    </w:p>
    <w:p w14:paraId="5CEAFD72" w14:textId="5383880C" w:rsidR="00634ECB" w:rsidRPr="00051F95" w:rsidDel="00992DA4" w:rsidRDefault="00634ECB">
      <w:pPr>
        <w:pStyle w:val="ListParagraph"/>
        <w:widowControl/>
        <w:numPr>
          <w:ilvl w:val="0"/>
          <w:numId w:val="4"/>
        </w:numPr>
        <w:autoSpaceDE/>
        <w:autoSpaceDN/>
        <w:contextualSpacing/>
        <w:jc w:val="both"/>
        <w:rPr>
          <w:del w:id="1064" w:author="Thomas Stockhammer (26-B)" w:date="2026-01-23T22:33:00Z" w16du:dateUtc="2026-01-23T21:33:00Z"/>
          <w:rFonts w:ascii="Calibri" w:eastAsia="Times New Roman" w:hAnsi="Calibri" w:cs="Calibri"/>
          <w:lang w:val="en-GB" w:eastAsia="de-DE"/>
        </w:rPr>
      </w:pPr>
      <w:del w:id="1065" w:author="Thomas Stockhammer (26-B)" w:date="2026-01-23T22:33:00Z" w16du:dateUtc="2026-01-23T21:33:00Z">
        <w:r w:rsidRPr="00051F95" w:rsidDel="00992DA4">
          <w:rPr>
            <w:rFonts w:asciiTheme="minorHAnsi" w:hAnsiTheme="minorHAnsi" w:cstheme="minorHAnsi"/>
          </w:rPr>
          <w:delText>etc…</w:delText>
        </w:r>
        <w:bookmarkStart w:id="1066" w:name="_Toc220100342"/>
        <w:bookmarkEnd w:id="1066"/>
      </w:del>
    </w:p>
    <w:p w14:paraId="3E09D94D" w14:textId="4492AB5A" w:rsidR="00634ECB" w:rsidRPr="005529B1" w:rsidDel="00992DA4" w:rsidRDefault="00634ECB" w:rsidP="00634ECB">
      <w:pPr>
        <w:rPr>
          <w:del w:id="1067" w:author="Thomas Stockhammer (26-B)" w:date="2026-01-23T22:33:00Z" w16du:dateUtc="2026-01-23T21:33:00Z"/>
          <w:rFonts w:cstheme="minorHAnsi"/>
          <w:sz w:val="22"/>
          <w:szCs w:val="22"/>
        </w:rPr>
      </w:pPr>
      <w:del w:id="1068" w:author="Thomas Stockhammer (26-B)" w:date="2026-01-23T22:33:00Z" w16du:dateUtc="2026-01-23T21:33:00Z">
        <w:r w:rsidRPr="005529B1" w:rsidDel="00992DA4">
          <w:rPr>
            <w:rFonts w:cstheme="minorHAnsi"/>
            <w:sz w:val="22"/>
            <w:szCs w:val="22"/>
          </w:rPr>
          <w:delText>We welcome contributions of content that can be made available to the MPEG community for the sake of the MPEG-I Scene Description activity.</w:delText>
        </w:r>
        <w:bookmarkStart w:id="1069" w:name="_Toc220100343"/>
        <w:bookmarkEnd w:id="1069"/>
      </w:del>
    </w:p>
    <w:p w14:paraId="1AE2457A" w14:textId="2B846C55" w:rsidR="00634ECB" w:rsidRPr="00EC3B8C" w:rsidDel="00992DA4" w:rsidRDefault="00634ECB">
      <w:pPr>
        <w:pStyle w:val="Heading2"/>
        <w:keepLines w:val="0"/>
        <w:widowControl/>
        <w:numPr>
          <w:ilvl w:val="1"/>
          <w:numId w:val="1"/>
        </w:numPr>
        <w:autoSpaceDE/>
        <w:autoSpaceDN/>
        <w:spacing w:before="240" w:after="60"/>
        <w:jc w:val="both"/>
        <w:rPr>
          <w:del w:id="1070" w:author="Thomas Stockhammer (26-B)" w:date="2026-01-23T22:33:00Z" w16du:dateUtc="2026-01-23T21:33:00Z"/>
        </w:rPr>
      </w:pPr>
      <w:del w:id="1071" w:author="Thomas Stockhammer (26-B)" w:date="2026-01-23T22:33:00Z" w16du:dateUtc="2026-01-23T21:33:00Z">
        <w:r w:rsidDel="00992DA4">
          <w:delText>Timeline</w:delText>
        </w:r>
        <w:bookmarkStart w:id="1072" w:name="_Toc220100344"/>
        <w:bookmarkEnd w:id="1072"/>
      </w:del>
    </w:p>
    <w:p w14:paraId="75901F60" w14:textId="537C804F" w:rsidR="00634ECB" w:rsidRPr="005529B1" w:rsidDel="00992DA4" w:rsidRDefault="00634ECB" w:rsidP="00634ECB">
      <w:pPr>
        <w:rPr>
          <w:del w:id="1073" w:author="Thomas Stockhammer (26-B)" w:date="2026-01-23T22:33:00Z" w16du:dateUtc="2026-01-23T21:33:00Z"/>
          <w:rFonts w:cstheme="minorHAnsi"/>
          <w:sz w:val="22"/>
          <w:szCs w:val="22"/>
        </w:rPr>
      </w:pPr>
      <w:del w:id="1074" w:author="Thomas Stockhammer (26-B)" w:date="2026-01-23T22:33:00Z" w16du:dateUtc="2026-01-23T21:33:00Z">
        <w:r w:rsidRPr="005529B1" w:rsidDel="00992DA4">
          <w:rPr>
            <w:rFonts w:cstheme="minorHAnsi"/>
            <w:sz w:val="22"/>
            <w:szCs w:val="22"/>
          </w:rPr>
          <w:delText>The data sets should be submitted as input contributions to the 1</w:delText>
        </w:r>
        <w:r w:rsidR="00F64D94" w:rsidRPr="005529B1" w:rsidDel="00992DA4">
          <w:rPr>
            <w:rFonts w:cstheme="minorHAnsi"/>
            <w:sz w:val="22"/>
            <w:szCs w:val="22"/>
          </w:rPr>
          <w:delText>4</w:delText>
        </w:r>
        <w:r w:rsidR="00051F95" w:rsidRPr="005529B1" w:rsidDel="00992DA4">
          <w:rPr>
            <w:rFonts w:cstheme="minorHAnsi"/>
            <w:sz w:val="22"/>
            <w:szCs w:val="22"/>
          </w:rPr>
          <w:delText>2nd</w:delText>
        </w:r>
        <w:r w:rsidRPr="005529B1" w:rsidDel="00992DA4">
          <w:rPr>
            <w:rFonts w:cstheme="minorHAnsi"/>
            <w:sz w:val="22"/>
            <w:szCs w:val="22"/>
          </w:rPr>
          <w:delText xml:space="preserve"> MPEG meeting (</w:delText>
        </w:r>
        <w:r w:rsidR="00051F95" w:rsidRPr="005529B1" w:rsidDel="00992DA4">
          <w:rPr>
            <w:rFonts w:cstheme="minorHAnsi"/>
            <w:sz w:val="22"/>
            <w:szCs w:val="22"/>
          </w:rPr>
          <w:delText xml:space="preserve">April </w:delText>
        </w:r>
        <w:r w:rsidRPr="005529B1" w:rsidDel="00992DA4">
          <w:rPr>
            <w:rFonts w:cstheme="minorHAnsi"/>
            <w:sz w:val="22"/>
            <w:szCs w:val="22"/>
          </w:rPr>
          <w:delText>202</w:delText>
        </w:r>
        <w:r w:rsidR="0017031A" w:rsidRPr="005529B1" w:rsidDel="00992DA4">
          <w:rPr>
            <w:rFonts w:cstheme="minorHAnsi"/>
            <w:sz w:val="22"/>
            <w:szCs w:val="22"/>
          </w:rPr>
          <w:delText>3</w:delText>
        </w:r>
        <w:r w:rsidRPr="005529B1" w:rsidDel="00992DA4">
          <w:rPr>
            <w:rFonts w:cstheme="minorHAnsi"/>
            <w:sz w:val="22"/>
            <w:szCs w:val="22"/>
          </w:rPr>
          <w:delText>), but early submission into AHG is welcome.</w:delText>
        </w:r>
        <w:bookmarkStart w:id="1075" w:name="_Toc220100345"/>
        <w:bookmarkEnd w:id="1075"/>
      </w:del>
    </w:p>
    <w:p w14:paraId="35109FB6" w14:textId="20D819CF" w:rsidR="00634ECB" w:rsidDel="00992DA4" w:rsidRDefault="00634ECB">
      <w:pPr>
        <w:pStyle w:val="Heading2"/>
        <w:keepLines w:val="0"/>
        <w:widowControl/>
        <w:numPr>
          <w:ilvl w:val="1"/>
          <w:numId w:val="1"/>
        </w:numPr>
        <w:autoSpaceDE/>
        <w:autoSpaceDN/>
        <w:spacing w:before="240" w:after="60"/>
        <w:jc w:val="both"/>
        <w:rPr>
          <w:del w:id="1076" w:author="Thomas Stockhammer (26-B)" w:date="2026-01-23T22:33:00Z" w16du:dateUtc="2026-01-23T21:33:00Z"/>
        </w:rPr>
      </w:pPr>
      <w:del w:id="1077" w:author="Thomas Stockhammer (26-B)" w:date="2026-01-23T22:33:00Z" w16du:dateUtc="2026-01-23T21:33:00Z">
        <w:r w:rsidDel="00992DA4">
          <w:delText>Available Test Assets</w:delText>
        </w:r>
        <w:bookmarkStart w:id="1078" w:name="_Toc220100346"/>
        <w:bookmarkEnd w:id="1078"/>
      </w:del>
    </w:p>
    <w:p w14:paraId="59CBCA14" w14:textId="276C4E2D" w:rsidR="00634ECB" w:rsidRPr="005529B1" w:rsidDel="00992DA4" w:rsidRDefault="00634ECB" w:rsidP="00634ECB">
      <w:pPr>
        <w:rPr>
          <w:del w:id="1079" w:author="Thomas Stockhammer (26-B)" w:date="2026-01-23T22:33:00Z" w16du:dateUtc="2026-01-23T21:33:00Z"/>
          <w:rFonts w:cstheme="minorHAnsi"/>
          <w:sz w:val="22"/>
          <w:szCs w:val="22"/>
        </w:rPr>
      </w:pPr>
      <w:del w:id="1080" w:author="Thomas Stockhammer (26-B)" w:date="2026-01-23T22:33:00Z" w16du:dateUtc="2026-01-23T21:33:00Z">
        <w:r w:rsidRPr="005529B1" w:rsidDel="00992DA4">
          <w:rPr>
            <w:rFonts w:cstheme="minorHAnsi"/>
            <w:sz w:val="22"/>
            <w:szCs w:val="22"/>
          </w:rPr>
          <w:delText xml:space="preserve">The following table lists the </w:delText>
        </w:r>
        <w:r w:rsidR="005D0749" w:rsidRPr="005529B1" w:rsidDel="00992DA4">
          <w:rPr>
            <w:sz w:val="22"/>
            <w:szCs w:val="22"/>
          </w:rPr>
          <w:delText>available assets</w:delText>
        </w:r>
        <w:r w:rsidRPr="005529B1" w:rsidDel="00992DA4">
          <w:rPr>
            <w:rFonts w:cstheme="minorHAnsi"/>
            <w:sz w:val="22"/>
            <w:szCs w:val="22"/>
          </w:rPr>
          <w:delText xml:space="preserve"> and provides a brief description:</w:delText>
        </w:r>
        <w:bookmarkStart w:id="1081" w:name="_Toc220100347"/>
        <w:bookmarkEnd w:id="1081"/>
      </w:del>
    </w:p>
    <w:p w14:paraId="45034FB2" w14:textId="7C1370DB" w:rsidR="00634ECB" w:rsidDel="00992DA4" w:rsidRDefault="00164E93" w:rsidP="00634ECB">
      <w:pPr>
        <w:rPr>
          <w:del w:id="1082" w:author="Thomas Stockhammer (26-B)" w:date="2026-01-23T22:33:00Z" w16du:dateUtc="2026-01-23T21:33:00Z"/>
          <w:rFonts w:cstheme="minorHAnsi"/>
          <w:sz w:val="22"/>
          <w:szCs w:val="22"/>
        </w:rPr>
      </w:pPr>
      <w:del w:id="1083" w:author="Thomas Stockhammer (26-B)" w:date="2026-01-23T22:33:00Z" w16du:dateUtc="2026-01-23T21:33:00Z">
        <w:r w:rsidDel="00992DA4">
          <w:fldChar w:fldCharType="begin"/>
        </w:r>
        <w:r w:rsidDel="00992DA4">
          <w:delInstrText>HYPERLINK "http://mpegx.int-evry.fr/software/MPEG/Systems/SceneDescription/test-assets"</w:delInstrText>
        </w:r>
        <w:r w:rsidDel="00992DA4">
          <w:fldChar w:fldCharType="separate"/>
        </w:r>
        <w:r w:rsidRPr="00496AA0" w:rsidDel="00992DA4">
          <w:rPr>
            <w:rStyle w:val="Hyperlink"/>
            <w:rFonts w:cstheme="minorHAnsi"/>
            <w:sz w:val="22"/>
            <w:szCs w:val="22"/>
          </w:rPr>
          <w:delText>http://mpegx.int-evry.fr/software/MPEG/Systems/SceneDescription/test-assets</w:delText>
        </w:r>
        <w:r w:rsidDel="00992DA4">
          <w:fldChar w:fldCharType="end"/>
        </w:r>
        <w:bookmarkStart w:id="1084" w:name="_Toc220100348"/>
        <w:bookmarkEnd w:id="1084"/>
      </w:del>
    </w:p>
    <w:p w14:paraId="423BA127" w14:textId="1BBF737D" w:rsidR="001667D4" w:rsidDel="00992DA4" w:rsidRDefault="001667D4" w:rsidP="001667D4">
      <w:pPr>
        <w:rPr>
          <w:del w:id="1085" w:author="Thomas Stockhammer (26-B)" w:date="2026-01-23T22:33:00Z" w16du:dateUtc="2026-01-23T21:33:00Z"/>
          <w:rFonts w:cstheme="minorHAnsi"/>
          <w:sz w:val="22"/>
          <w:szCs w:val="22"/>
        </w:rPr>
      </w:pPr>
      <w:del w:id="1086" w:author="Thomas Stockhammer (26-B)" w:date="2026-01-23T22:33:00Z" w16du:dateUtc="2026-01-23T21:33:00Z">
        <w:r w:rsidDel="00992DA4">
          <w:rPr>
            <w:rFonts w:cstheme="minorHAnsi"/>
            <w:sz w:val="22"/>
            <w:szCs w:val="22"/>
          </w:rPr>
          <w:br/>
          <w:delText>During MPEG#149, it was decided to</w:delText>
        </w:r>
        <w:bookmarkStart w:id="1087" w:name="_Toc220100349"/>
        <w:bookmarkEnd w:id="1087"/>
      </w:del>
    </w:p>
    <w:p w14:paraId="16C0C9A3" w14:textId="0E73B3A6" w:rsidR="001667D4" w:rsidDel="00992DA4" w:rsidRDefault="001667D4" w:rsidP="001667D4">
      <w:pPr>
        <w:pStyle w:val="ListParagraph"/>
        <w:numPr>
          <w:ilvl w:val="0"/>
          <w:numId w:val="4"/>
        </w:numPr>
        <w:rPr>
          <w:del w:id="1088" w:author="Thomas Stockhammer (26-B)" w:date="2026-01-23T22:33:00Z" w16du:dateUtc="2026-01-23T21:33:00Z"/>
          <w:rFonts w:cstheme="minorHAnsi"/>
        </w:rPr>
      </w:pPr>
      <w:del w:id="1089" w:author="Thomas Stockhammer (26-B)" w:date="2026-01-23T22:33:00Z" w16du:dateUtc="2026-01-23T21:33:00Z">
        <w:r w:rsidRPr="001667D4" w:rsidDel="00992DA4">
          <w:rPr>
            <w:rFonts w:cstheme="minorHAnsi"/>
          </w:rPr>
          <w:delText>add the proposed asset "Damaged Helmet"</w:delText>
        </w:r>
        <w:bookmarkStart w:id="1090" w:name="_Toc220100350"/>
        <w:bookmarkEnd w:id="1090"/>
      </w:del>
    </w:p>
    <w:p w14:paraId="1C5724A7" w14:textId="5D231682" w:rsidR="001667D4" w:rsidDel="00992DA4" w:rsidRDefault="001667D4" w:rsidP="001667D4">
      <w:pPr>
        <w:pStyle w:val="ListParagraph"/>
        <w:numPr>
          <w:ilvl w:val="0"/>
          <w:numId w:val="4"/>
        </w:numPr>
        <w:rPr>
          <w:del w:id="1091" w:author="Thomas Stockhammer (26-B)" w:date="2026-01-23T22:33:00Z" w16du:dateUtc="2026-01-23T21:33:00Z"/>
          <w:rFonts w:cstheme="minorHAnsi"/>
        </w:rPr>
      </w:pPr>
      <w:del w:id="1092" w:author="Thomas Stockhammer (26-B)" w:date="2026-01-23T22:33:00Z" w16du:dateUtc="2026-01-23T21:33:00Z">
        <w:r w:rsidRPr="001667D4" w:rsidDel="00992DA4">
          <w:rPr>
            <w:rFonts w:cstheme="minorHAnsi"/>
          </w:rPr>
          <w:delText xml:space="preserve">on hosting, </w:delText>
        </w:r>
        <w:bookmarkStart w:id="1093" w:name="_Toc220100351"/>
        <w:bookmarkEnd w:id="1093"/>
      </w:del>
    </w:p>
    <w:p w14:paraId="0FA504D1" w14:textId="35199AA2" w:rsidR="001667D4" w:rsidDel="00992DA4" w:rsidRDefault="001667D4" w:rsidP="001667D4">
      <w:pPr>
        <w:pStyle w:val="ListParagraph"/>
        <w:numPr>
          <w:ilvl w:val="1"/>
          <w:numId w:val="4"/>
        </w:numPr>
        <w:rPr>
          <w:del w:id="1094" w:author="Thomas Stockhammer (26-B)" w:date="2026-01-23T22:33:00Z" w16du:dateUtc="2026-01-23T21:33:00Z"/>
          <w:rFonts w:cstheme="minorHAnsi"/>
        </w:rPr>
      </w:pPr>
      <w:del w:id="1095" w:author="Thomas Stockhammer (26-B)" w:date="2026-01-23T22:33:00Z" w16du:dateUtc="2026-01-23T21:33:00Z">
        <w:r w:rsidRPr="001667D4" w:rsidDel="00992DA4">
          <w:rPr>
            <w:rFonts w:cstheme="minorHAnsi"/>
          </w:rPr>
          <w:delText>we keep both</w:delText>
        </w:r>
        <w:bookmarkStart w:id="1096" w:name="_Toc220100352"/>
        <w:bookmarkEnd w:id="1096"/>
      </w:del>
    </w:p>
    <w:p w14:paraId="743430E4" w14:textId="7552E2F3" w:rsidR="001667D4" w:rsidDel="00992DA4" w:rsidRDefault="001667D4" w:rsidP="001667D4">
      <w:pPr>
        <w:pStyle w:val="ListParagraph"/>
        <w:numPr>
          <w:ilvl w:val="1"/>
          <w:numId w:val="4"/>
        </w:numPr>
        <w:rPr>
          <w:del w:id="1097" w:author="Thomas Stockhammer (26-B)" w:date="2026-01-23T22:33:00Z" w16du:dateUtc="2026-01-23T21:33:00Z"/>
          <w:rFonts w:cstheme="minorHAnsi"/>
        </w:rPr>
      </w:pPr>
      <w:del w:id="1098" w:author="Thomas Stockhammer (26-B)" w:date="2026-01-23T22:33:00Z" w16du:dateUtc="2026-01-23T21:33:00Z">
        <w:r w:rsidRPr="001667D4" w:rsidDel="00992DA4">
          <w:rPr>
            <w:rFonts w:cstheme="minorHAnsi"/>
          </w:rPr>
          <w:delText>gitlab/LFS is the main, mirror is FTP</w:delText>
        </w:r>
        <w:bookmarkStart w:id="1099" w:name="_Toc220100353"/>
        <w:bookmarkEnd w:id="1099"/>
      </w:del>
    </w:p>
    <w:p w14:paraId="6B1A9664" w14:textId="3B2CFD81" w:rsidR="001667D4" w:rsidDel="00992DA4" w:rsidRDefault="001667D4" w:rsidP="001667D4">
      <w:pPr>
        <w:pStyle w:val="ListParagraph"/>
        <w:numPr>
          <w:ilvl w:val="1"/>
          <w:numId w:val="4"/>
        </w:numPr>
        <w:rPr>
          <w:del w:id="1100" w:author="Thomas Stockhammer (26-B)" w:date="2026-01-23T22:33:00Z" w16du:dateUtc="2026-01-23T21:33:00Z"/>
          <w:rFonts w:cstheme="minorHAnsi"/>
        </w:rPr>
      </w:pPr>
      <w:del w:id="1101" w:author="Thomas Stockhammer (26-B)" w:date="2026-01-23T22:33:00Z" w16du:dateUtc="2026-01-23T21:33:00Z">
        <w:r w:rsidRPr="001667D4" w:rsidDel="00992DA4">
          <w:rPr>
            <w:rFonts w:cstheme="minorHAnsi"/>
          </w:rPr>
          <w:delText>upload content to gitlab and make sure they are conforming</w:delText>
        </w:r>
        <w:bookmarkStart w:id="1102" w:name="_Toc220100354"/>
        <w:bookmarkEnd w:id="1102"/>
      </w:del>
    </w:p>
    <w:p w14:paraId="602D98DD" w14:textId="3036F796" w:rsidR="00164E93" w:rsidRPr="001667D4" w:rsidDel="00992DA4" w:rsidRDefault="001667D4" w:rsidP="0073762B">
      <w:pPr>
        <w:pStyle w:val="ListParagraph"/>
        <w:numPr>
          <w:ilvl w:val="1"/>
          <w:numId w:val="4"/>
        </w:numPr>
        <w:rPr>
          <w:del w:id="1103" w:author="Thomas Stockhammer (26-B)" w:date="2026-01-23T22:33:00Z" w16du:dateUtc="2026-01-23T21:33:00Z"/>
          <w:rFonts w:cstheme="minorHAnsi"/>
        </w:rPr>
      </w:pPr>
      <w:del w:id="1104" w:author="Thomas Stockhammer (26-B)" w:date="2026-01-23T22:33:00Z" w16du:dateUtc="2026-01-23T21:33:00Z">
        <w:r w:rsidRPr="001667D4" w:rsidDel="00992DA4">
          <w:rPr>
            <w:rFonts w:cstheme="minorHAnsi"/>
          </w:rPr>
          <w:delText xml:space="preserve">contact </w:delText>
        </w:r>
        <w:r w:rsidDel="00992DA4">
          <w:fldChar w:fldCharType="begin"/>
        </w:r>
        <w:r w:rsidDel="00992DA4">
          <w:delInstrText>HYPERLINK "file:///C:\\ibouazizi" \o "Imed Bouazizi"</w:delInstrText>
        </w:r>
        <w:r w:rsidDel="00992DA4">
          <w:fldChar w:fldCharType="separate"/>
        </w:r>
        <w:r w:rsidRPr="001667D4" w:rsidDel="00992DA4">
          <w:rPr>
            <w:rStyle w:val="Hyperlink"/>
            <w:rFonts w:cstheme="minorHAnsi"/>
          </w:rPr>
          <w:delText>@ibouazizi</w:delText>
        </w:r>
        <w:r w:rsidDel="00992DA4">
          <w:fldChar w:fldCharType="end"/>
        </w:r>
        <w:r w:rsidRPr="001667D4" w:rsidDel="00992DA4">
          <w:rPr>
            <w:rFonts w:cstheme="minorHAnsi"/>
          </w:rPr>
          <w:delText xml:space="preserve"> and </w:delText>
        </w:r>
        <w:r w:rsidDel="00992DA4">
          <w:fldChar w:fldCharType="begin"/>
        </w:r>
        <w:r w:rsidDel="00992DA4">
          <w:delInstrText>HYPERLINK "file:///C:\\gurdep" \o "Gurdeep Bhullar"</w:delInstrText>
        </w:r>
        <w:r w:rsidDel="00992DA4">
          <w:fldChar w:fldCharType="separate"/>
        </w:r>
        <w:r w:rsidRPr="001667D4" w:rsidDel="00992DA4">
          <w:rPr>
            <w:rStyle w:val="Hyperlink"/>
            <w:rFonts w:cstheme="minorHAnsi"/>
          </w:rPr>
          <w:delText>@gurdep</w:delText>
        </w:r>
        <w:r w:rsidDel="00992DA4">
          <w:fldChar w:fldCharType="end"/>
        </w:r>
        <w:r w:rsidRPr="001667D4" w:rsidDel="00992DA4">
          <w:rPr>
            <w:rFonts w:cstheme="minorHAnsi"/>
          </w:rPr>
          <w:delText xml:space="preserve"> for upload instructions/hel</w:delText>
        </w:r>
        <w:r w:rsidDel="00992DA4">
          <w:rPr>
            <w:rFonts w:cstheme="minorHAnsi"/>
          </w:rPr>
          <w:delText>p</w:delText>
        </w:r>
        <w:bookmarkStart w:id="1105" w:name="_Toc220100355"/>
        <w:bookmarkEnd w:id="1105"/>
      </w:del>
    </w:p>
    <w:p w14:paraId="7AF9800E" w14:textId="10BBD173" w:rsidR="00634ECB" w:rsidRDefault="00634ECB">
      <w:pPr>
        <w:pStyle w:val="Heading1"/>
        <w:keepNext/>
        <w:widowControl/>
        <w:numPr>
          <w:ilvl w:val="0"/>
          <w:numId w:val="1"/>
        </w:numPr>
        <w:autoSpaceDE/>
        <w:autoSpaceDN/>
        <w:spacing w:before="240" w:after="60"/>
        <w:jc w:val="both"/>
      </w:pPr>
      <w:bookmarkStart w:id="1106" w:name="_Toc53758888"/>
      <w:bookmarkStart w:id="1107" w:name="_Toc53759159"/>
      <w:bookmarkStart w:id="1108" w:name="_Toc53759210"/>
      <w:bookmarkStart w:id="1109" w:name="_Toc212011120"/>
      <w:bookmarkStart w:id="1110" w:name="_Toc212011121"/>
      <w:bookmarkStart w:id="1111" w:name="_Toc212011122"/>
      <w:bookmarkStart w:id="1112" w:name="_Toc212011123"/>
      <w:bookmarkStart w:id="1113" w:name="_Toc212011124"/>
      <w:bookmarkStart w:id="1114" w:name="_Toc212011125"/>
      <w:bookmarkStart w:id="1115" w:name="_Toc212011126"/>
      <w:bookmarkStart w:id="1116" w:name="_Toc212011127"/>
      <w:bookmarkStart w:id="1117" w:name="_Toc212011128"/>
      <w:bookmarkStart w:id="1118" w:name="_Toc212011129"/>
      <w:bookmarkStart w:id="1119" w:name="_Toc212011130"/>
      <w:bookmarkStart w:id="1120" w:name="_Toc212011131"/>
      <w:bookmarkStart w:id="1121" w:name="_Toc212011132"/>
      <w:bookmarkStart w:id="1122" w:name="_Toc212011151"/>
      <w:bookmarkStart w:id="1123" w:name="_Toc212011152"/>
      <w:bookmarkStart w:id="1124" w:name="_Toc212011153"/>
      <w:bookmarkStart w:id="1125" w:name="_Toc212011154"/>
      <w:bookmarkStart w:id="1126" w:name="_Toc212011155"/>
      <w:bookmarkStart w:id="1127" w:name="_Toc212011156"/>
      <w:bookmarkStart w:id="1128" w:name="_Toc212011157"/>
      <w:bookmarkStart w:id="1129" w:name="_Toc212011158"/>
      <w:bookmarkStart w:id="1130" w:name="_Toc212011159"/>
      <w:bookmarkStart w:id="1131" w:name="_Toc212011160"/>
      <w:bookmarkStart w:id="1132" w:name="_Toc212011161"/>
      <w:bookmarkStart w:id="1133" w:name="_Toc212011162"/>
      <w:bookmarkStart w:id="1134" w:name="_Toc212011163"/>
      <w:bookmarkStart w:id="1135" w:name="_Toc212011164"/>
      <w:bookmarkStart w:id="1136" w:name="_Toc212011165"/>
      <w:bookmarkStart w:id="1137" w:name="_Toc212011166"/>
      <w:bookmarkStart w:id="1138" w:name="_Toc212011167"/>
      <w:bookmarkStart w:id="1139" w:name="_Toc212011168"/>
      <w:bookmarkStart w:id="1140" w:name="_Toc212011169"/>
      <w:bookmarkStart w:id="1141" w:name="_Toc212011170"/>
      <w:bookmarkStart w:id="1142" w:name="_Toc212011171"/>
      <w:bookmarkStart w:id="1143" w:name="_Toc212011172"/>
      <w:bookmarkStart w:id="1144" w:name="_Toc212011173"/>
      <w:bookmarkStart w:id="1145" w:name="_Toc212011174"/>
      <w:bookmarkStart w:id="1146" w:name="_Toc212011175"/>
      <w:bookmarkStart w:id="1147" w:name="_Toc212011176"/>
      <w:bookmarkStart w:id="1148" w:name="_Toc212011177"/>
      <w:bookmarkStart w:id="1149" w:name="_Toc212011178"/>
      <w:bookmarkStart w:id="1150" w:name="_Toc212011179"/>
      <w:bookmarkStart w:id="1151" w:name="_Toc212011180"/>
      <w:bookmarkStart w:id="1152" w:name="_Toc212011181"/>
      <w:bookmarkStart w:id="1153" w:name="_Toc212011182"/>
      <w:bookmarkStart w:id="1154" w:name="_Toc212011183"/>
      <w:bookmarkStart w:id="1155" w:name="_Toc212011184"/>
      <w:bookmarkStart w:id="1156" w:name="_Toc212011185"/>
      <w:bookmarkStart w:id="1157" w:name="_Toc212011210"/>
      <w:bookmarkStart w:id="1158" w:name="_Toc212011211"/>
      <w:bookmarkStart w:id="1159" w:name="_Toc212011212"/>
      <w:bookmarkStart w:id="1160" w:name="_Toc212011213"/>
      <w:bookmarkStart w:id="1161" w:name="_Toc212011214"/>
      <w:bookmarkStart w:id="1162" w:name="_Toc212011215"/>
      <w:bookmarkStart w:id="1163" w:name="_Toc212011216"/>
      <w:bookmarkStart w:id="1164" w:name="_Toc212011217"/>
      <w:bookmarkStart w:id="1165" w:name="_Toc212011218"/>
      <w:bookmarkStart w:id="1166" w:name="_Toc212011219"/>
      <w:bookmarkStart w:id="1167" w:name="_Toc212011220"/>
      <w:bookmarkStart w:id="1168" w:name="_Toc220100356"/>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t>Contributions for Extensions</w:t>
      </w:r>
      <w:bookmarkEnd w:id="1168"/>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1169" w:name="_Toc220100357"/>
      <w:r w:rsidRPr="00EC3B8C">
        <w:t>General</w:t>
      </w:r>
      <w:bookmarkEnd w:id="1169"/>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3BEDADA9"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095953">
        <w:rPr>
          <w:rFonts w:ascii="Calibri" w:eastAsia="Times New Roman" w:hAnsi="Calibri" w:cs="Calibri"/>
          <w:i/>
          <w:iCs/>
          <w:lang w:val="en-GB" w:eastAsia="de-DE"/>
        </w:rPr>
        <w:t>8</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2E58F194" w14:textId="0A5D8D1F" w:rsidR="001A3252" w:rsidRDefault="00634ECB" w:rsidP="00E33F3A">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 xml:space="preserve">The scenarios that this extension is addressing. </w:t>
      </w:r>
    </w:p>
    <w:p w14:paraId="6103EE93" w14:textId="03AA10F3" w:rsidR="00634ECB" w:rsidRPr="001A3252" w:rsidRDefault="00634ECB" w:rsidP="001A3252">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WD/CD, but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w:t>
      </w:r>
      <w:r w:rsidRPr="005529B1">
        <w:rPr>
          <w:rFonts w:ascii="Calibri" w:eastAsia="Times New Roman" w:hAnsi="Calibri" w:cs="Calibri"/>
          <w:i/>
          <w:iCs/>
          <w:sz w:val="22"/>
          <w:szCs w:val="22"/>
          <w:lang w:val="en-GB" w:eastAsia="de-DE"/>
        </w:rPr>
        <w:lastRenderedPageBreak/>
        <w:t>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proposal is to make use of the MPEG_video_texture extension</w:t>
      </w:r>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1170" w:name="_Toc220100358"/>
      <w:r>
        <w:t>Extension Principles</w:t>
      </w:r>
      <w:bookmarkEnd w:id="1170"/>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r w:rsidRPr="00EC3B8C">
        <w:rPr>
          <w:rFonts w:ascii="Courier New" w:eastAsia="Times New Roman" w:hAnsi="Courier New"/>
          <w:lang w:val="en-GB" w:eastAsia="de-DE"/>
        </w:rPr>
        <w:t>glTFChildOfRootProperty.schema.json</w:t>
      </w:r>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r w:rsidRPr="00EC3B8C">
        <w:rPr>
          <w:rFonts w:ascii="Courier New" w:eastAsia="Times New Roman" w:hAnsi="Courier New"/>
          <w:lang w:val="en-GB" w:eastAsia="de-DE"/>
        </w:rPr>
        <w:t>glTFProperty.schema.json</w:t>
      </w:r>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1171" w:name="_Ref30092610"/>
      <w:bookmarkStart w:id="1172" w:name="_Toc220100359"/>
      <w:r>
        <w:t>Reference Software</w:t>
      </w:r>
      <w:bookmarkEnd w:id="1171"/>
      <w:bookmarkEnd w:id="1172"/>
    </w:p>
    <w:p w14:paraId="1C88F4A5" w14:textId="57B628B5" w:rsidR="00051F95" w:rsidDel="00992DA4" w:rsidRDefault="001D2E20" w:rsidP="00992DA4">
      <w:pPr>
        <w:rPr>
          <w:del w:id="1173" w:author="Thomas Stockhammer (26-B)" w:date="2026-01-23T22:34:00Z" w16du:dateUtc="2026-01-23T21:34:00Z"/>
          <w:sz w:val="22"/>
          <w:szCs w:val="22"/>
          <w:lang w:val="en-CA"/>
        </w:rPr>
        <w:pPrChange w:id="1174" w:author="Thomas Stockhammer (26-B)" w:date="2026-01-23T22:34:00Z" w16du:dateUtc="2026-01-23T21:34:00Z">
          <w:pPr/>
        </w:pPrChange>
      </w:pPr>
      <w:r w:rsidRPr="005529B1">
        <w:rPr>
          <w:sz w:val="22"/>
          <w:szCs w:val="22"/>
          <w:lang w:val="en-CA"/>
        </w:rPr>
        <w:t xml:space="preserve">The reference software for the scene description </w:t>
      </w:r>
      <w:r w:rsidR="005D0749" w:rsidRPr="005529B1">
        <w:rPr>
          <w:sz w:val="22"/>
          <w:szCs w:val="22"/>
          <w:lang w:val="en-CA"/>
        </w:rPr>
        <w:t>is documented in ISO/IEC 23090-24</w:t>
      </w:r>
      <w:ins w:id="1175" w:author="Thomas Stockhammer (26-B)" w:date="2026-01-23T22:34:00Z" w16du:dateUtc="2026-01-23T21:34:00Z">
        <w:r w:rsidR="00992DA4">
          <w:rPr>
            <w:sz w:val="22"/>
            <w:szCs w:val="22"/>
            <w:lang w:val="en-CA"/>
          </w:rPr>
          <w:t>.</w:t>
        </w:r>
      </w:ins>
      <w:r w:rsidR="005D0749" w:rsidRPr="005529B1">
        <w:rPr>
          <w:sz w:val="22"/>
          <w:szCs w:val="22"/>
          <w:lang w:val="en-CA"/>
        </w:rPr>
        <w:t xml:space="preserve"> </w:t>
      </w:r>
      <w:del w:id="1176" w:author="Thomas Stockhammer (26-B)" w:date="2026-01-23T22:34:00Z" w16du:dateUtc="2026-01-23T21:34:00Z">
        <w:r w:rsidR="005D0749" w:rsidRPr="005529B1" w:rsidDel="00992DA4">
          <w:rPr>
            <w:sz w:val="22"/>
            <w:szCs w:val="22"/>
            <w:lang w:val="en-CA"/>
          </w:rPr>
          <w:delText xml:space="preserve">as available in </w:delText>
        </w:r>
        <w:r w:rsidR="00051F95" w:rsidDel="00992DA4">
          <w:rPr>
            <w:sz w:val="22"/>
            <w:szCs w:val="22"/>
            <w:lang w:val="en-CA"/>
          </w:rPr>
          <w:delText>:</w:delText>
        </w:r>
      </w:del>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9"/>
        <w:gridCol w:w="5284"/>
        <w:gridCol w:w="1183"/>
        <w:gridCol w:w="397"/>
        <w:gridCol w:w="1029"/>
        <w:gridCol w:w="732"/>
      </w:tblGrid>
      <w:tr w:rsidR="00D42B27" w:rsidDel="00992DA4" w14:paraId="0D7F086B" w14:textId="39112AB0" w:rsidTr="00D42B27">
        <w:trPr>
          <w:del w:id="1177" w:author="Thomas Stockhammer (26-B)" w:date="2026-01-23T22:34:00Z" w16du:dateUtc="2026-01-23T21:34:00Z"/>
        </w:trPr>
        <w:tc>
          <w:tcPr>
            <w:tcW w:w="0" w:type="auto"/>
            <w:tcBorders>
              <w:top w:val="outset" w:sz="6" w:space="0" w:color="auto"/>
              <w:left w:val="outset" w:sz="6" w:space="0" w:color="auto"/>
              <w:bottom w:val="outset" w:sz="6" w:space="0" w:color="auto"/>
              <w:right w:val="outset" w:sz="6" w:space="0" w:color="auto"/>
            </w:tcBorders>
            <w:vAlign w:val="center"/>
            <w:hideMark/>
          </w:tcPr>
          <w:p w14:paraId="2BADE0B9" w14:textId="1BE136BA" w:rsidR="00D42B27" w:rsidRPr="00D42B27" w:rsidDel="00992DA4" w:rsidRDefault="00D42B27" w:rsidP="00992DA4">
            <w:pPr>
              <w:rPr>
                <w:del w:id="1178" w:author="Thomas Stockhammer (26-B)" w:date="2026-01-23T22:34:00Z" w16du:dateUtc="2026-01-23T21:34:00Z"/>
                <w:b/>
                <w:bCs/>
              </w:rPr>
              <w:pPrChange w:id="1179" w:author="Thomas Stockhammer (26-B)" w:date="2026-01-23T22:34:00Z" w16du:dateUtc="2026-01-23T21:34:00Z">
                <w:pPr/>
              </w:pPrChange>
            </w:pPr>
            <w:del w:id="1180" w:author="Thomas Stockhammer (26-B)" w:date="2026-01-23T22:34:00Z" w16du:dateUtc="2026-01-23T21:34:00Z">
              <w:r w:rsidRPr="00D42B27" w:rsidDel="00992DA4">
                <w:rPr>
                  <w:b/>
                  <w:bCs/>
                </w:rPr>
                <w:delText>No.</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4892D06E" w14:textId="71E21B70" w:rsidR="00D42B27" w:rsidRPr="00D42B27" w:rsidDel="00992DA4" w:rsidRDefault="00D42B27" w:rsidP="00992DA4">
            <w:pPr>
              <w:rPr>
                <w:del w:id="1181" w:author="Thomas Stockhammer (26-B)" w:date="2026-01-23T22:34:00Z" w16du:dateUtc="2026-01-23T21:34:00Z"/>
                <w:b/>
                <w:bCs/>
              </w:rPr>
              <w:pPrChange w:id="1182" w:author="Thomas Stockhammer (26-B)" w:date="2026-01-23T22:34:00Z" w16du:dateUtc="2026-01-23T21:34:00Z">
                <w:pPr/>
              </w:pPrChange>
            </w:pPr>
            <w:del w:id="1183" w:author="Thomas Stockhammer (26-B)" w:date="2026-01-23T22:34:00Z" w16du:dateUtc="2026-01-23T21:34:00Z">
              <w:r w:rsidRPr="00D42B27" w:rsidDel="00992DA4">
                <w:rPr>
                  <w:b/>
                  <w:bCs/>
                </w:rPr>
                <w:delText>Title</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4352E0C8" w14:textId="59F987AF" w:rsidR="00D42B27" w:rsidRPr="00D42B27" w:rsidDel="00992DA4" w:rsidRDefault="00D42B27" w:rsidP="00992DA4">
            <w:pPr>
              <w:rPr>
                <w:del w:id="1184" w:author="Thomas Stockhammer (26-B)" w:date="2026-01-23T22:34:00Z" w16du:dateUtc="2026-01-23T21:34:00Z"/>
                <w:b/>
                <w:bCs/>
              </w:rPr>
              <w:pPrChange w:id="1185" w:author="Thomas Stockhammer (26-B)" w:date="2026-01-23T22:34:00Z" w16du:dateUtc="2026-01-23T21:34:00Z">
                <w:pPr/>
              </w:pPrChange>
            </w:pPr>
            <w:del w:id="1186" w:author="Thomas Stockhammer (26-B)" w:date="2026-01-23T22:34:00Z" w16du:dateUtc="2026-01-23T21:34:00Z">
              <w:r w:rsidRPr="00D42B27" w:rsidDel="00992DA4">
                <w:rPr>
                  <w:b/>
                  <w:bCs/>
                </w:rPr>
                <w:delText>In Charge</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5D8623CF" w14:textId="5C773183" w:rsidR="00D42B27" w:rsidRPr="00D42B27" w:rsidDel="00992DA4" w:rsidRDefault="00D42B27" w:rsidP="00992DA4">
            <w:pPr>
              <w:rPr>
                <w:del w:id="1187" w:author="Thomas Stockhammer (26-B)" w:date="2026-01-23T22:34:00Z" w16du:dateUtc="2026-01-23T21:34:00Z"/>
                <w:b/>
                <w:bCs/>
              </w:rPr>
              <w:pPrChange w:id="1188" w:author="Thomas Stockhammer (26-B)" w:date="2026-01-23T22:34:00Z" w16du:dateUtc="2026-01-23T21:34:00Z">
                <w:pPr/>
              </w:pPrChange>
            </w:pPr>
            <w:del w:id="1189" w:author="Thomas Stockhammer (26-B)" w:date="2026-01-23T22:34:00Z" w16du:dateUtc="2026-01-23T21:34:00Z">
              <w:r w:rsidRPr="00D42B27" w:rsidDel="00992DA4">
                <w:rPr>
                  <w:b/>
                  <w:bCs/>
                </w:rPr>
                <w:delText>TBP</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7E189D27" w14:textId="747AA141" w:rsidR="00D42B27" w:rsidRPr="00D42B27" w:rsidDel="00992DA4" w:rsidRDefault="00D42B27" w:rsidP="00992DA4">
            <w:pPr>
              <w:rPr>
                <w:del w:id="1190" w:author="Thomas Stockhammer (26-B)" w:date="2026-01-23T22:34:00Z" w16du:dateUtc="2026-01-23T21:34:00Z"/>
                <w:b/>
                <w:bCs/>
              </w:rPr>
              <w:pPrChange w:id="1191" w:author="Thomas Stockhammer (26-B)" w:date="2026-01-23T22:34:00Z" w16du:dateUtc="2026-01-23T21:34:00Z">
                <w:pPr/>
              </w:pPrChange>
            </w:pPr>
            <w:del w:id="1192" w:author="Thomas Stockhammer (26-B)" w:date="2026-01-23T22:34:00Z" w16du:dateUtc="2026-01-23T21:34:00Z">
              <w:r w:rsidRPr="00D42B27" w:rsidDel="00992DA4">
                <w:rPr>
                  <w:b/>
                  <w:bCs/>
                </w:rPr>
                <w:delText>Available</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1151E306" w14:textId="6BA87804" w:rsidR="00D42B27" w:rsidRPr="00D42B27" w:rsidDel="00992DA4" w:rsidRDefault="00D42B27" w:rsidP="00992DA4">
            <w:pPr>
              <w:rPr>
                <w:del w:id="1193" w:author="Thomas Stockhammer (26-B)" w:date="2026-01-23T22:34:00Z" w16du:dateUtc="2026-01-23T21:34:00Z"/>
                <w:b/>
                <w:bCs/>
              </w:rPr>
              <w:pPrChange w:id="1194" w:author="Thomas Stockhammer (26-B)" w:date="2026-01-23T22:34:00Z" w16du:dateUtc="2026-01-23T21:34:00Z">
                <w:pPr/>
              </w:pPrChange>
            </w:pPr>
            <w:del w:id="1195" w:author="Thomas Stockhammer (26-B)" w:date="2026-01-23T22:34:00Z" w16du:dateUtc="2026-01-23T21:34:00Z">
              <w:r w:rsidRPr="00D42B27" w:rsidDel="00992DA4">
                <w:rPr>
                  <w:b/>
                  <w:bCs/>
                </w:rPr>
                <w:delText>S/N</w:delText>
              </w:r>
            </w:del>
          </w:p>
        </w:tc>
      </w:tr>
      <w:tr w:rsidR="00D42B27" w:rsidDel="00992DA4" w14:paraId="26C415A6" w14:textId="2B8E5D79" w:rsidTr="00D42B27">
        <w:trPr>
          <w:del w:id="1196" w:author="Thomas Stockhammer (26-B)" w:date="2026-01-23T22:34:00Z" w16du:dateUtc="2026-01-23T21:34:00Z"/>
        </w:trPr>
        <w:tc>
          <w:tcPr>
            <w:tcW w:w="0" w:type="auto"/>
            <w:tcBorders>
              <w:top w:val="outset" w:sz="6" w:space="0" w:color="auto"/>
              <w:left w:val="outset" w:sz="6" w:space="0" w:color="auto"/>
              <w:bottom w:val="outset" w:sz="6" w:space="0" w:color="auto"/>
              <w:right w:val="outset" w:sz="6" w:space="0" w:color="auto"/>
            </w:tcBorders>
            <w:vAlign w:val="center"/>
            <w:hideMark/>
          </w:tcPr>
          <w:p w14:paraId="5D729CED" w14:textId="629F77E1" w:rsidR="00D42B27" w:rsidRPr="00D42B27" w:rsidDel="00992DA4" w:rsidRDefault="00D42B27" w:rsidP="00992DA4">
            <w:pPr>
              <w:rPr>
                <w:del w:id="1197" w:author="Thomas Stockhammer (26-B)" w:date="2026-01-23T22:34:00Z" w16du:dateUtc="2026-01-23T21:34:00Z"/>
                <w:b/>
                <w:bCs/>
              </w:rPr>
              <w:pPrChange w:id="1198" w:author="Thomas Stockhammer (26-B)" w:date="2026-01-23T22:34:00Z" w16du:dateUtc="2026-01-23T21:34:00Z">
                <w:pPr/>
              </w:pPrChange>
            </w:pPr>
          </w:p>
        </w:tc>
        <w:tc>
          <w:tcPr>
            <w:tcW w:w="0" w:type="auto"/>
            <w:tcBorders>
              <w:top w:val="outset" w:sz="6" w:space="0" w:color="auto"/>
              <w:left w:val="outset" w:sz="6" w:space="0" w:color="auto"/>
              <w:bottom w:val="outset" w:sz="6" w:space="0" w:color="auto"/>
              <w:right w:val="outset" w:sz="6" w:space="0" w:color="auto"/>
            </w:tcBorders>
            <w:vAlign w:val="center"/>
            <w:hideMark/>
          </w:tcPr>
          <w:p w14:paraId="10FB28CF" w14:textId="599A24CE" w:rsidR="00D42B27" w:rsidRPr="00D42B27" w:rsidDel="00992DA4" w:rsidRDefault="00D42B27" w:rsidP="00992DA4">
            <w:pPr>
              <w:rPr>
                <w:del w:id="1199" w:author="Thomas Stockhammer (26-B)" w:date="2026-01-23T22:34:00Z" w16du:dateUtc="2026-01-23T21:34:00Z"/>
                <w:b/>
                <w:bCs/>
              </w:rPr>
              <w:pPrChange w:id="1200" w:author="Thomas Stockhammer (26-B)" w:date="2026-01-23T22:34:00Z" w16du:dateUtc="2026-01-23T21:34:00Z">
                <w:pPr/>
              </w:pPrChange>
            </w:pPr>
            <w:del w:id="1201" w:author="Thomas Stockhammer (26-B)" w:date="2026-01-23T22:34:00Z" w16du:dateUtc="2026-01-23T21:34:00Z">
              <w:r w:rsidRPr="00D42B27" w:rsidDel="00992DA4">
                <w:rPr>
                  <w:b/>
                  <w:bCs/>
                </w:rPr>
                <w:delText>ISO/IEC 23090-24 - Conformance and reference software for scene description</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0E595895" w14:textId="0982D3F2" w:rsidR="00D42B27" w:rsidRPr="00D42B27" w:rsidDel="00992DA4" w:rsidRDefault="00D42B27" w:rsidP="00992DA4">
            <w:pPr>
              <w:rPr>
                <w:del w:id="1202" w:author="Thomas Stockhammer (26-B)" w:date="2026-01-23T22:34:00Z" w16du:dateUtc="2026-01-23T21:34:00Z"/>
                <w:b/>
                <w:bCs/>
              </w:rPr>
              <w:pPrChange w:id="1203" w:author="Thomas Stockhammer (26-B)" w:date="2026-01-23T22:34:00Z" w16du:dateUtc="2026-01-23T21:34:00Z">
                <w:pPr/>
              </w:pPrChange>
            </w:pPr>
          </w:p>
        </w:tc>
        <w:tc>
          <w:tcPr>
            <w:tcW w:w="0" w:type="auto"/>
            <w:tcBorders>
              <w:top w:val="outset" w:sz="6" w:space="0" w:color="auto"/>
              <w:left w:val="outset" w:sz="6" w:space="0" w:color="auto"/>
              <w:bottom w:val="outset" w:sz="6" w:space="0" w:color="auto"/>
              <w:right w:val="outset" w:sz="6" w:space="0" w:color="auto"/>
            </w:tcBorders>
            <w:vAlign w:val="center"/>
            <w:hideMark/>
          </w:tcPr>
          <w:p w14:paraId="14A7F544" w14:textId="7B09ADF9" w:rsidR="00D42B27" w:rsidRPr="00D42B27" w:rsidDel="00992DA4" w:rsidRDefault="00D42B27" w:rsidP="00992DA4">
            <w:pPr>
              <w:rPr>
                <w:del w:id="1204" w:author="Thomas Stockhammer (26-B)" w:date="2026-01-23T22:34:00Z" w16du:dateUtc="2026-01-23T21:34:00Z"/>
                <w:b/>
                <w:bCs/>
              </w:rPr>
              <w:pPrChange w:id="1205" w:author="Thomas Stockhammer (26-B)" w:date="2026-01-23T22:34:00Z" w16du:dateUtc="2026-01-23T21:34:00Z">
                <w:pPr/>
              </w:pPrChange>
            </w:pPr>
          </w:p>
        </w:tc>
        <w:tc>
          <w:tcPr>
            <w:tcW w:w="0" w:type="auto"/>
            <w:tcBorders>
              <w:top w:val="outset" w:sz="6" w:space="0" w:color="auto"/>
              <w:left w:val="outset" w:sz="6" w:space="0" w:color="auto"/>
              <w:bottom w:val="outset" w:sz="6" w:space="0" w:color="auto"/>
              <w:right w:val="outset" w:sz="6" w:space="0" w:color="auto"/>
            </w:tcBorders>
            <w:vAlign w:val="center"/>
            <w:hideMark/>
          </w:tcPr>
          <w:p w14:paraId="0A7900D5" w14:textId="3D64191A" w:rsidR="00D42B27" w:rsidRPr="00D42B27" w:rsidDel="00992DA4" w:rsidRDefault="00D42B27" w:rsidP="00992DA4">
            <w:pPr>
              <w:rPr>
                <w:del w:id="1206" w:author="Thomas Stockhammer (26-B)" w:date="2026-01-23T22:34:00Z" w16du:dateUtc="2026-01-23T21:34:00Z"/>
                <w:b/>
                <w:bCs/>
              </w:rPr>
              <w:pPrChange w:id="1207" w:author="Thomas Stockhammer (26-B)" w:date="2026-01-23T22:34:00Z" w16du:dateUtc="2026-01-23T21:34:00Z">
                <w:pPr/>
              </w:pPrChange>
            </w:pPr>
          </w:p>
        </w:tc>
        <w:tc>
          <w:tcPr>
            <w:tcW w:w="0" w:type="auto"/>
            <w:tcBorders>
              <w:top w:val="outset" w:sz="6" w:space="0" w:color="auto"/>
              <w:left w:val="outset" w:sz="6" w:space="0" w:color="auto"/>
              <w:bottom w:val="outset" w:sz="6" w:space="0" w:color="auto"/>
              <w:right w:val="outset" w:sz="6" w:space="0" w:color="auto"/>
            </w:tcBorders>
            <w:vAlign w:val="center"/>
            <w:hideMark/>
          </w:tcPr>
          <w:p w14:paraId="5F2197A9" w14:textId="4423C6CC" w:rsidR="00D42B27" w:rsidRPr="00D42B27" w:rsidDel="00992DA4" w:rsidRDefault="00D42B27" w:rsidP="00992DA4">
            <w:pPr>
              <w:rPr>
                <w:del w:id="1208" w:author="Thomas Stockhammer (26-B)" w:date="2026-01-23T22:34:00Z" w16du:dateUtc="2026-01-23T21:34:00Z"/>
                <w:b/>
                <w:bCs/>
              </w:rPr>
              <w:pPrChange w:id="1209" w:author="Thomas Stockhammer (26-B)" w:date="2026-01-23T22:34:00Z" w16du:dateUtc="2026-01-23T21:34:00Z">
                <w:pPr/>
              </w:pPrChange>
            </w:pPr>
          </w:p>
        </w:tc>
      </w:tr>
      <w:tr w:rsidR="00D42B27" w:rsidDel="00992DA4" w14:paraId="3FD197C4" w14:textId="0CB2D155" w:rsidTr="00D42B27">
        <w:trPr>
          <w:del w:id="1210" w:author="Thomas Stockhammer (26-B)" w:date="2026-01-23T22:34:00Z" w16du:dateUtc="2026-01-23T21:34:00Z"/>
        </w:trPr>
        <w:tc>
          <w:tcPr>
            <w:tcW w:w="0" w:type="auto"/>
            <w:tcBorders>
              <w:top w:val="outset" w:sz="6" w:space="0" w:color="auto"/>
              <w:left w:val="outset" w:sz="6" w:space="0" w:color="auto"/>
              <w:bottom w:val="outset" w:sz="6" w:space="0" w:color="auto"/>
              <w:right w:val="outset" w:sz="6" w:space="0" w:color="auto"/>
            </w:tcBorders>
            <w:vAlign w:val="center"/>
            <w:hideMark/>
          </w:tcPr>
          <w:p w14:paraId="4B7F4052" w14:textId="7C1412AB" w:rsidR="00D42B27" w:rsidRPr="00D42B27" w:rsidDel="00992DA4" w:rsidRDefault="00D42B27" w:rsidP="00992DA4">
            <w:pPr>
              <w:rPr>
                <w:del w:id="1211" w:author="Thomas Stockhammer (26-B)" w:date="2026-01-23T22:34:00Z" w16du:dateUtc="2026-01-23T21:34:00Z"/>
                <w:b/>
                <w:bCs/>
              </w:rPr>
              <w:pPrChange w:id="1212" w:author="Thomas Stockhammer (26-B)" w:date="2026-01-23T22:34:00Z" w16du:dateUtc="2026-01-23T21:34:00Z">
                <w:pPr/>
              </w:pPrChange>
            </w:pPr>
            <w:del w:id="1213" w:author="Thomas Stockhammer (26-B)" w:date="2026-01-23T22:34:00Z" w16du:dateUtc="2026-01-23T21:34:00Z">
              <w:r w:rsidRPr="00D42B27" w:rsidDel="00992DA4">
                <w:rPr>
                  <w:b/>
                  <w:bCs/>
                </w:rPr>
                <w:delText>  </w:delText>
              </w:r>
              <w:r w:rsidRPr="00D42B27" w:rsidDel="00992DA4">
                <w:rPr>
                  <w:b/>
                  <w:bCs/>
                </w:rPr>
                <w:fldChar w:fldCharType="begin"/>
              </w:r>
              <w:r w:rsidRPr="00D42B27" w:rsidDel="00992DA4">
                <w:rPr>
                  <w:b/>
                  <w:bCs/>
                </w:rPr>
                <w:delInstrText>HYPERLINK "https://git.mpeg.expert/MPEG/Systems/SceneDescription/MPEG-Contributions/-/issues/977"</w:delInstrText>
              </w:r>
              <w:r w:rsidRPr="00D42B27" w:rsidDel="00992DA4">
                <w:rPr>
                  <w:b/>
                  <w:bCs/>
                </w:rPr>
              </w:r>
              <w:r w:rsidRPr="00D42B27" w:rsidDel="00992DA4">
                <w:rPr>
                  <w:b/>
                  <w:bCs/>
                </w:rPr>
                <w:fldChar w:fldCharType="separate"/>
              </w:r>
              <w:r w:rsidRPr="00D42B27" w:rsidDel="00992DA4">
                <w:rPr>
                  <w:rStyle w:val="Hyperlink"/>
                  <w:b/>
                  <w:bCs/>
                </w:rPr>
                <w:delText>1620</w:delText>
              </w:r>
              <w:r w:rsidRPr="00D42B27" w:rsidDel="00992DA4">
                <w:rPr>
                  <w:b/>
                  <w:bCs/>
                </w:rPr>
                <w:fldChar w:fldCharType="end"/>
              </w:r>
              <w:r w:rsidRPr="00D42B27" w:rsidDel="00992DA4">
                <w:rPr>
                  <w:b/>
                  <w:bCs/>
                </w:rPr>
                <w:delText>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6BD35A69" w14:textId="5FBF5A62" w:rsidR="00D42B27" w:rsidRPr="00D42B27" w:rsidDel="00992DA4" w:rsidRDefault="00D42B27" w:rsidP="00992DA4">
            <w:pPr>
              <w:rPr>
                <w:del w:id="1214" w:author="Thomas Stockhammer (26-B)" w:date="2026-01-23T22:34:00Z" w16du:dateUtc="2026-01-23T21:34:00Z"/>
                <w:b/>
                <w:bCs/>
              </w:rPr>
              <w:pPrChange w:id="1215" w:author="Thomas Stockhammer (26-B)" w:date="2026-01-23T22:34:00Z" w16du:dateUtc="2026-01-23T21:34:00Z">
                <w:pPr/>
              </w:pPrChange>
            </w:pPr>
            <w:del w:id="1216" w:author="Thomas Stockhammer (26-B)" w:date="2026-01-23T22:34:00Z" w16du:dateUtc="2026-01-23T21:34:00Z">
              <w:r w:rsidRPr="00D42B27" w:rsidDel="00992DA4">
                <w:rPr>
                  <w:b/>
                  <w:bCs/>
                </w:rPr>
                <w:delText>  Procedures for test scenarios and reference software development for MPEG-I Scene Description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26405912" w14:textId="23FBC606" w:rsidR="00D42B27" w:rsidRPr="00D42B27" w:rsidDel="00992DA4" w:rsidRDefault="00D42B27" w:rsidP="00992DA4">
            <w:pPr>
              <w:rPr>
                <w:del w:id="1217" w:author="Thomas Stockhammer (26-B)" w:date="2026-01-23T22:34:00Z" w16du:dateUtc="2026-01-23T21:34:00Z"/>
                <w:b/>
                <w:bCs/>
              </w:rPr>
              <w:pPrChange w:id="1218" w:author="Thomas Stockhammer (26-B)" w:date="2026-01-23T22:34:00Z" w16du:dateUtc="2026-01-23T21:34:00Z">
                <w:pPr/>
              </w:pPrChange>
            </w:pPr>
            <w:del w:id="1219" w:author="Thomas Stockhammer (26-B)" w:date="2026-01-23T22:34:00Z" w16du:dateUtc="2026-01-23T21:34:00Z">
              <w:r w:rsidRPr="00D42B27" w:rsidDel="00992DA4">
                <w:rPr>
                  <w:b/>
                  <w:bCs/>
                </w:rPr>
                <w:delText>  Gurdeep Bhullar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0DA5C2D0" w14:textId="55042C04" w:rsidR="00D42B27" w:rsidRPr="00D42B27" w:rsidDel="00992DA4" w:rsidRDefault="00D42B27" w:rsidP="00992DA4">
            <w:pPr>
              <w:rPr>
                <w:del w:id="1220" w:author="Thomas Stockhammer (26-B)" w:date="2026-01-23T22:34:00Z" w16du:dateUtc="2026-01-23T21:34:00Z"/>
                <w:b/>
                <w:bCs/>
              </w:rPr>
              <w:pPrChange w:id="1221" w:author="Thomas Stockhammer (26-B)" w:date="2026-01-23T22:34:00Z" w16du:dateUtc="2026-01-23T21:34:00Z">
                <w:pPr/>
              </w:pPrChange>
            </w:pPr>
            <w:del w:id="1222" w:author="Thomas Stockhammer (26-B)" w:date="2026-01-23T22:34:00Z" w16du:dateUtc="2026-01-23T21:34:00Z">
              <w:r w:rsidRPr="00D42B27" w:rsidDel="00992DA4">
                <w:rPr>
                  <w:b/>
                  <w:bCs/>
                </w:rPr>
                <w:delText>  N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2B2F4CAD" w14:textId="155C929B" w:rsidR="00D42B27" w:rsidRPr="00D42B27" w:rsidDel="00992DA4" w:rsidRDefault="00D42B27" w:rsidP="00992DA4">
            <w:pPr>
              <w:rPr>
                <w:del w:id="1223" w:author="Thomas Stockhammer (26-B)" w:date="2026-01-23T22:34:00Z" w16du:dateUtc="2026-01-23T21:34:00Z"/>
                <w:b/>
                <w:bCs/>
              </w:rPr>
              <w:pPrChange w:id="1224" w:author="Thomas Stockhammer (26-B)" w:date="2026-01-23T22:34:00Z" w16du:dateUtc="2026-01-23T21:34:00Z">
                <w:pPr/>
              </w:pPrChange>
            </w:pPr>
            <w:del w:id="1225" w:author="Thomas Stockhammer (26-B)" w:date="2026-01-23T22:34:00Z" w16du:dateUtc="2026-01-23T21:34:00Z">
              <w:r w:rsidRPr="00D42B27" w:rsidDel="00992DA4">
                <w:rPr>
                  <w:b/>
                  <w:bCs/>
                </w:rPr>
                <w:delText>  2025-10-31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509D5BA5" w14:textId="56FB95E8" w:rsidR="00D42B27" w:rsidRPr="00D42B27" w:rsidDel="00992DA4" w:rsidRDefault="00D42B27" w:rsidP="00992DA4">
            <w:pPr>
              <w:rPr>
                <w:del w:id="1226" w:author="Thomas Stockhammer (26-B)" w:date="2026-01-23T22:34:00Z" w16du:dateUtc="2026-01-23T21:34:00Z"/>
                <w:b/>
                <w:bCs/>
              </w:rPr>
              <w:pPrChange w:id="1227" w:author="Thomas Stockhammer (26-B)" w:date="2026-01-23T22:34:00Z" w16du:dateUtc="2026-01-23T21:34:00Z">
                <w:pPr/>
              </w:pPrChange>
            </w:pPr>
            <w:del w:id="1228" w:author="Thomas Stockhammer (26-B)" w:date="2026-01-23T22:34:00Z" w16du:dateUtc="2026-01-23T21:34:00Z">
              <w:r w:rsidRPr="00D42B27" w:rsidDel="00992DA4">
                <w:rPr>
                  <w:b/>
                  <w:bCs/>
                </w:rPr>
                <w:delText> 25594 </w:delText>
              </w:r>
            </w:del>
          </w:p>
        </w:tc>
      </w:tr>
      <w:tr w:rsidR="00D42B27" w:rsidDel="00992DA4" w14:paraId="1CD06C6A" w14:textId="247A260D" w:rsidTr="00D42B27">
        <w:trPr>
          <w:del w:id="1229" w:author="Thomas Stockhammer (26-B)" w:date="2026-01-23T22:34:00Z" w16du:dateUtc="2026-01-23T21:34:00Z"/>
        </w:trPr>
        <w:tc>
          <w:tcPr>
            <w:tcW w:w="0" w:type="auto"/>
            <w:tcBorders>
              <w:top w:val="outset" w:sz="6" w:space="0" w:color="auto"/>
              <w:left w:val="outset" w:sz="6" w:space="0" w:color="auto"/>
              <w:bottom w:val="outset" w:sz="6" w:space="0" w:color="auto"/>
              <w:right w:val="outset" w:sz="6" w:space="0" w:color="auto"/>
            </w:tcBorders>
            <w:vAlign w:val="center"/>
            <w:hideMark/>
          </w:tcPr>
          <w:p w14:paraId="66B81756" w14:textId="011B0636" w:rsidR="00D42B27" w:rsidRPr="00D42B27" w:rsidDel="00992DA4" w:rsidRDefault="00D42B27" w:rsidP="00992DA4">
            <w:pPr>
              <w:rPr>
                <w:del w:id="1230" w:author="Thomas Stockhammer (26-B)" w:date="2026-01-23T22:34:00Z" w16du:dateUtc="2026-01-23T21:34:00Z"/>
                <w:b/>
                <w:bCs/>
              </w:rPr>
              <w:pPrChange w:id="1231" w:author="Thomas Stockhammer (26-B)" w:date="2026-01-23T22:34:00Z" w16du:dateUtc="2026-01-23T21:34:00Z">
                <w:pPr/>
              </w:pPrChange>
            </w:pPr>
            <w:del w:id="1232" w:author="Thomas Stockhammer (26-B)" w:date="2026-01-23T22:34:00Z" w16du:dateUtc="2026-01-23T21:34:00Z">
              <w:r w:rsidRPr="00D42B27" w:rsidDel="00992DA4">
                <w:rPr>
                  <w:b/>
                  <w:bCs/>
                </w:rPr>
                <w:delText>  </w:delText>
              </w:r>
              <w:r w:rsidRPr="00D42B27" w:rsidDel="00992DA4">
                <w:rPr>
                  <w:b/>
                  <w:bCs/>
                </w:rPr>
                <w:fldChar w:fldCharType="begin"/>
              </w:r>
              <w:r w:rsidRPr="00D42B27" w:rsidDel="00992DA4">
                <w:rPr>
                  <w:b/>
                  <w:bCs/>
                </w:rPr>
                <w:delInstrText>HYPERLINK "https://git.mpeg.expert/MPEG/Systems/SceneDescription/MPEG-Contributions/-/issues/978"</w:delInstrText>
              </w:r>
              <w:r w:rsidRPr="00D42B27" w:rsidDel="00992DA4">
                <w:rPr>
                  <w:b/>
                  <w:bCs/>
                </w:rPr>
              </w:r>
              <w:r w:rsidRPr="00D42B27" w:rsidDel="00992DA4">
                <w:rPr>
                  <w:b/>
                  <w:bCs/>
                </w:rPr>
                <w:fldChar w:fldCharType="separate"/>
              </w:r>
              <w:r w:rsidRPr="00D42B27" w:rsidDel="00992DA4">
                <w:rPr>
                  <w:rStyle w:val="Hyperlink"/>
                  <w:b/>
                  <w:bCs/>
                </w:rPr>
                <w:delText>1647</w:delText>
              </w:r>
              <w:r w:rsidRPr="00D42B27" w:rsidDel="00992DA4">
                <w:rPr>
                  <w:b/>
                  <w:bCs/>
                </w:rPr>
                <w:fldChar w:fldCharType="end"/>
              </w:r>
              <w:r w:rsidRPr="00D42B27" w:rsidDel="00992DA4">
                <w:rPr>
                  <w:b/>
                  <w:bCs/>
                </w:rPr>
                <w:delText>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3F6435FA" w14:textId="54B91021" w:rsidR="00D42B27" w:rsidRPr="00D42B27" w:rsidDel="00992DA4" w:rsidRDefault="00D42B27" w:rsidP="00992DA4">
            <w:pPr>
              <w:rPr>
                <w:del w:id="1233" w:author="Thomas Stockhammer (26-B)" w:date="2026-01-23T22:34:00Z" w16du:dateUtc="2026-01-23T21:34:00Z"/>
                <w:b/>
                <w:bCs/>
              </w:rPr>
              <w:pPrChange w:id="1234" w:author="Thomas Stockhammer (26-B)" w:date="2026-01-23T22:34:00Z" w16du:dateUtc="2026-01-23T21:34:00Z">
                <w:pPr/>
              </w:pPrChange>
            </w:pPr>
            <w:del w:id="1235" w:author="Thomas Stockhammer (26-B)" w:date="2026-01-23T22:34:00Z" w16du:dateUtc="2026-01-23T21:34:00Z">
              <w:r w:rsidRPr="00D42B27" w:rsidDel="00992DA4">
                <w:rPr>
                  <w:b/>
                  <w:bCs/>
                </w:rPr>
                <w:delText>  Potential improvement of ISO/IEC 23090-24 DAM 1 Conformance and reference software for scene description on haptics, augmented reality, avatars, interactivity, MPEG-I audio and lighting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02779BB4" w14:textId="2E67DF2D" w:rsidR="00D42B27" w:rsidRPr="00D42B27" w:rsidDel="00992DA4" w:rsidRDefault="00D42B27" w:rsidP="00992DA4">
            <w:pPr>
              <w:rPr>
                <w:del w:id="1236" w:author="Thomas Stockhammer (26-B)" w:date="2026-01-23T22:34:00Z" w16du:dateUtc="2026-01-23T21:34:00Z"/>
                <w:b/>
                <w:bCs/>
              </w:rPr>
              <w:pPrChange w:id="1237" w:author="Thomas Stockhammer (26-B)" w:date="2026-01-23T22:34:00Z" w16du:dateUtc="2026-01-23T21:34:00Z">
                <w:pPr/>
              </w:pPrChange>
            </w:pPr>
            <w:del w:id="1238" w:author="Thomas Stockhammer (26-B)" w:date="2026-01-23T22:34:00Z" w16du:dateUtc="2026-01-23T21:34:00Z">
              <w:r w:rsidRPr="00D42B27" w:rsidDel="00992DA4">
                <w:rPr>
                  <w:b/>
                  <w:bCs/>
                </w:rPr>
                <w:delText>  Gurdeep Bhullar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419D00BD" w14:textId="593B5A63" w:rsidR="00D42B27" w:rsidRPr="00D42B27" w:rsidDel="00992DA4" w:rsidRDefault="00D42B27" w:rsidP="00992DA4">
            <w:pPr>
              <w:rPr>
                <w:del w:id="1239" w:author="Thomas Stockhammer (26-B)" w:date="2026-01-23T22:34:00Z" w16du:dateUtc="2026-01-23T21:34:00Z"/>
                <w:b/>
                <w:bCs/>
              </w:rPr>
              <w:pPrChange w:id="1240" w:author="Thomas Stockhammer (26-B)" w:date="2026-01-23T22:34:00Z" w16du:dateUtc="2026-01-23T21:34:00Z">
                <w:pPr/>
              </w:pPrChange>
            </w:pPr>
            <w:del w:id="1241" w:author="Thomas Stockhammer (26-B)" w:date="2026-01-23T22:34:00Z" w16du:dateUtc="2026-01-23T21:34:00Z">
              <w:r w:rsidRPr="00D42B27" w:rsidDel="00992DA4">
                <w:rPr>
                  <w:b/>
                  <w:bCs/>
                </w:rPr>
                <w:delText>  N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3F321CEB" w14:textId="1676B690" w:rsidR="00D42B27" w:rsidRPr="00D42B27" w:rsidDel="00992DA4" w:rsidRDefault="00D42B27" w:rsidP="00992DA4">
            <w:pPr>
              <w:rPr>
                <w:del w:id="1242" w:author="Thomas Stockhammer (26-B)" w:date="2026-01-23T22:34:00Z" w16du:dateUtc="2026-01-23T21:34:00Z"/>
                <w:b/>
                <w:bCs/>
              </w:rPr>
              <w:pPrChange w:id="1243" w:author="Thomas Stockhammer (26-B)" w:date="2026-01-23T22:34:00Z" w16du:dateUtc="2026-01-23T21:34:00Z">
                <w:pPr/>
              </w:pPrChange>
            </w:pPr>
            <w:del w:id="1244" w:author="Thomas Stockhammer (26-B)" w:date="2026-01-23T22:34:00Z" w16du:dateUtc="2026-01-23T21:34:00Z">
              <w:r w:rsidRPr="00D42B27" w:rsidDel="00992DA4">
                <w:rPr>
                  <w:b/>
                  <w:bCs/>
                </w:rPr>
                <w:delText>  2025-10-31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008C2E14" w14:textId="21A7266F" w:rsidR="00D42B27" w:rsidRPr="00D42B27" w:rsidDel="00992DA4" w:rsidRDefault="00D42B27" w:rsidP="00992DA4">
            <w:pPr>
              <w:rPr>
                <w:del w:id="1245" w:author="Thomas Stockhammer (26-B)" w:date="2026-01-23T22:34:00Z" w16du:dateUtc="2026-01-23T21:34:00Z"/>
                <w:b/>
                <w:bCs/>
              </w:rPr>
              <w:pPrChange w:id="1246" w:author="Thomas Stockhammer (26-B)" w:date="2026-01-23T22:34:00Z" w16du:dateUtc="2026-01-23T21:34:00Z">
                <w:pPr/>
              </w:pPrChange>
            </w:pPr>
            <w:del w:id="1247" w:author="Thomas Stockhammer (26-B)" w:date="2026-01-23T22:34:00Z" w16du:dateUtc="2026-01-23T21:34:00Z">
              <w:r w:rsidRPr="00D42B27" w:rsidDel="00992DA4">
                <w:rPr>
                  <w:b/>
                  <w:bCs/>
                </w:rPr>
                <w:delText> 25621 </w:delText>
              </w:r>
            </w:del>
          </w:p>
        </w:tc>
      </w:tr>
    </w:tbl>
    <w:p w14:paraId="41E9E186" w14:textId="77777777" w:rsidR="00DF6270" w:rsidRDefault="00DF6270" w:rsidP="00992DA4">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1248" w:name="_Toc125348080"/>
      <w:bookmarkStart w:id="1249" w:name="_Toc77377264"/>
      <w:bookmarkStart w:id="1250" w:name="_Toc77377318"/>
      <w:bookmarkStart w:id="1251" w:name="_Toc77377265"/>
      <w:bookmarkStart w:id="1252" w:name="_Toc77377319"/>
      <w:bookmarkStart w:id="1253" w:name="_Toc77377266"/>
      <w:bookmarkStart w:id="1254" w:name="_Toc77377320"/>
      <w:bookmarkStart w:id="1255" w:name="_Toc77377267"/>
      <w:bookmarkStart w:id="1256" w:name="_Toc77377321"/>
      <w:bookmarkStart w:id="1257" w:name="_Toc77377268"/>
      <w:bookmarkStart w:id="1258" w:name="_Toc77377322"/>
      <w:bookmarkStart w:id="1259" w:name="_Toc220100360"/>
      <w:bookmarkEnd w:id="1248"/>
      <w:bookmarkEnd w:id="1249"/>
      <w:bookmarkEnd w:id="1250"/>
      <w:bookmarkEnd w:id="1251"/>
      <w:bookmarkEnd w:id="1252"/>
      <w:bookmarkEnd w:id="1253"/>
      <w:bookmarkEnd w:id="1254"/>
      <w:bookmarkEnd w:id="1255"/>
      <w:bookmarkEnd w:id="1256"/>
      <w:bookmarkEnd w:id="1257"/>
      <w:bookmarkEnd w:id="1258"/>
      <w:r>
        <w:t>Gitlab</w:t>
      </w:r>
      <w:r w:rsidRPr="00D95B41">
        <w:t xml:space="preserve"> Management</w:t>
      </w:r>
      <w:bookmarkEnd w:id="1259"/>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conformance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lastRenderedPageBreak/>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092BAE25" w:rsidR="00634ECB" w:rsidRPr="00D31AB5" w:rsidRDefault="00634ECB" w:rsidP="00826CDB">
            <w:pPr>
              <w:rPr>
                <w:rFonts w:ascii="Courier New" w:hAnsi="Courier New" w:cs="Courier New"/>
                <w:sz w:val="22"/>
                <w:szCs w:val="22"/>
              </w:rPr>
            </w:pPr>
            <w:hyperlink r:id="rId120" w:history="1">
              <w:r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68A125BE" w:rsidR="00634ECB" w:rsidRPr="00D31AB5" w:rsidRDefault="00634ECB" w:rsidP="00826CDB">
            <w:pPr>
              <w:rPr>
                <w:rFonts w:ascii="Courier New" w:hAnsi="Courier New" w:cs="Courier New"/>
                <w:sz w:val="22"/>
                <w:szCs w:val="22"/>
              </w:rPr>
            </w:pPr>
            <w:hyperlink r:id="rId121" w:history="1">
              <w:r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581F2555"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22"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5529B1" w:rsidRDefault="00634ECB" w:rsidP="00634ECB">
      <w:pPr>
        <w:rPr>
          <w:rFonts w:cstheme="minorHAnsi"/>
          <w:sz w:val="22"/>
          <w:szCs w:val="22"/>
        </w:rPr>
      </w:pPr>
    </w:p>
    <w:p w14:paraId="5ABD22BA" w14:textId="282C0DCE"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10</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0362CA39" w:rsidR="00634ECB" w:rsidRDefault="00634ECB">
      <w:pPr>
        <w:pStyle w:val="Heading1"/>
        <w:keepNext/>
        <w:widowControl/>
        <w:numPr>
          <w:ilvl w:val="0"/>
          <w:numId w:val="1"/>
        </w:numPr>
        <w:autoSpaceDE/>
        <w:autoSpaceDN/>
        <w:spacing w:before="240" w:after="60"/>
        <w:jc w:val="both"/>
      </w:pPr>
      <w:bookmarkStart w:id="1260" w:name="_Ref30092853"/>
      <w:bookmarkStart w:id="1261" w:name="_Ref53399172"/>
      <w:bookmarkStart w:id="1262" w:name="_Toc220100361"/>
      <w:r>
        <w:t>Coordinators for Efforts until MPEG#1</w:t>
      </w:r>
      <w:bookmarkEnd w:id="1260"/>
      <w:bookmarkEnd w:id="1261"/>
      <w:r w:rsidR="007A4497">
        <w:t>5</w:t>
      </w:r>
      <w:ins w:id="1263" w:author="Thomas Stockhammer (26-B)" w:date="2026-01-23T22:34:00Z" w16du:dateUtc="2026-01-23T21:34:00Z">
        <w:r w:rsidR="00992DA4">
          <w:t>4</w:t>
        </w:r>
      </w:ins>
      <w:bookmarkEnd w:id="1262"/>
      <w:del w:id="1264" w:author="Thomas Stockhammer (26-B)" w:date="2026-01-23T22:34:00Z" w16du:dateUtc="2026-01-23T21:34:00Z">
        <w:r w:rsidR="00D42B27" w:rsidDel="00992DA4">
          <w:delText>3</w:delText>
        </w:r>
      </w:del>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2830DB3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23"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498368FA" w14:textId="272530A9" w:rsidR="00634ECB" w:rsidRPr="00D31AB5" w:rsidDel="00992DA4" w:rsidRDefault="00634ECB">
      <w:pPr>
        <w:pStyle w:val="ListParagraph"/>
        <w:widowControl/>
        <w:numPr>
          <w:ilvl w:val="0"/>
          <w:numId w:val="2"/>
        </w:numPr>
        <w:autoSpaceDE/>
        <w:autoSpaceDN/>
        <w:contextualSpacing/>
        <w:jc w:val="both"/>
        <w:rPr>
          <w:del w:id="1265" w:author="Thomas Stockhammer (26-B)" w:date="2026-01-23T22:34:00Z" w16du:dateUtc="2026-01-23T21:34:00Z"/>
          <w:rFonts w:asciiTheme="minorHAnsi" w:hAnsiTheme="minorHAnsi" w:cstheme="minorHAnsi"/>
        </w:rPr>
      </w:pPr>
      <w:del w:id="1266" w:author="Thomas Stockhammer (26-B)" w:date="2026-01-23T22:34:00Z" w16du:dateUtc="2026-01-23T21:34:00Z">
        <w:r w:rsidRPr="00D31AB5" w:rsidDel="00992DA4">
          <w:rPr>
            <w:rFonts w:asciiTheme="minorHAnsi" w:hAnsiTheme="minorHAnsi" w:cstheme="minorHAnsi"/>
          </w:rPr>
          <w:delText>Test Asset and Scenario Coordinator</w:delText>
        </w:r>
      </w:del>
    </w:p>
    <w:p w14:paraId="515F185C" w14:textId="4E104055" w:rsidR="00634ECB" w:rsidRPr="00D31AB5" w:rsidDel="00992DA4" w:rsidRDefault="00634ECB">
      <w:pPr>
        <w:pStyle w:val="ListParagraph"/>
        <w:widowControl/>
        <w:numPr>
          <w:ilvl w:val="1"/>
          <w:numId w:val="2"/>
        </w:numPr>
        <w:autoSpaceDE/>
        <w:autoSpaceDN/>
        <w:contextualSpacing/>
        <w:jc w:val="both"/>
        <w:rPr>
          <w:del w:id="1267" w:author="Thomas Stockhammer (26-B)" w:date="2026-01-23T22:34:00Z" w16du:dateUtc="2026-01-23T21:34:00Z"/>
          <w:rFonts w:asciiTheme="minorHAnsi" w:hAnsiTheme="minorHAnsi" w:cstheme="minorHAnsi"/>
        </w:rPr>
      </w:pPr>
      <w:del w:id="1268" w:author="Thomas Stockhammer (26-B)" w:date="2026-01-23T22:34:00Z" w16du:dateUtc="2026-01-23T21:34:00Z">
        <w:r w:rsidRPr="00D31AB5" w:rsidDel="00992DA4">
          <w:rPr>
            <w:rFonts w:asciiTheme="minorHAnsi" w:hAnsiTheme="minorHAnsi" w:cstheme="minorHAnsi"/>
          </w:rPr>
          <w:delText>Emmanuel Thomas (</w:delText>
        </w:r>
        <w:r w:rsidR="007910C7" w:rsidRPr="007910C7" w:rsidDel="00992DA4">
          <w:rPr>
            <w:rFonts w:asciiTheme="minorHAnsi" w:hAnsiTheme="minorHAnsi" w:cstheme="minorHAnsi"/>
          </w:rPr>
          <w:delText>thomase@xiaomi.com</w:delText>
        </w:r>
        <w:r w:rsidRPr="00D31AB5" w:rsidDel="00992DA4">
          <w:rPr>
            <w:rFonts w:asciiTheme="minorHAnsi" w:hAnsiTheme="minorHAnsi" w:cstheme="minorHAnsi"/>
          </w:rPr>
          <w:delText>)</w:delText>
        </w:r>
      </w:del>
    </w:p>
    <w:p w14:paraId="30E7A42C" w14:textId="0D4E9DD9" w:rsidR="008E424C" w:rsidRPr="002D21EF" w:rsidDel="00992DA4" w:rsidRDefault="00634ECB">
      <w:pPr>
        <w:pStyle w:val="ListParagraph"/>
        <w:widowControl/>
        <w:numPr>
          <w:ilvl w:val="1"/>
          <w:numId w:val="2"/>
        </w:numPr>
        <w:autoSpaceDE/>
        <w:autoSpaceDN/>
        <w:contextualSpacing/>
        <w:jc w:val="both"/>
        <w:rPr>
          <w:del w:id="1269" w:author="Thomas Stockhammer (26-B)" w:date="2026-01-23T22:34:00Z" w16du:dateUtc="2026-01-23T21:34:00Z"/>
          <w:rFonts w:asciiTheme="minorHAnsi" w:hAnsiTheme="minorHAnsi" w:cstheme="minorHAnsi"/>
        </w:rPr>
      </w:pPr>
      <w:del w:id="1270" w:author="Thomas Stockhammer (26-B)" w:date="2026-01-23T22:34:00Z" w16du:dateUtc="2026-01-23T21:34:00Z">
        <w:r w:rsidRPr="00D31AB5" w:rsidDel="00992DA4">
          <w:rPr>
            <w:rFonts w:asciiTheme="minorHAnsi" w:hAnsiTheme="minorHAnsi" w:cstheme="minorHAnsi"/>
          </w:rPr>
          <w:delText>Imed Bouazizi (</w:delText>
        </w:r>
        <w:r w:rsidR="008E424C" w:rsidDel="00992DA4">
          <w:fldChar w:fldCharType="begin"/>
        </w:r>
        <w:r w:rsidR="008E424C" w:rsidDel="00992DA4">
          <w:delInstrText>HYPERLINK "mailto:bouazizi@qti.qualcomm.com"</w:delInstrText>
        </w:r>
        <w:r w:rsidR="008E424C" w:rsidDel="00992DA4">
          <w:fldChar w:fldCharType="separate"/>
        </w:r>
        <w:r w:rsidR="008E424C" w:rsidRPr="00911A1E" w:rsidDel="00992DA4">
          <w:rPr>
            <w:rStyle w:val="Hyperlink"/>
            <w:rFonts w:asciiTheme="minorHAnsi" w:hAnsiTheme="minorHAnsi" w:cstheme="minorHAnsi"/>
          </w:rPr>
          <w:delText>bouazizi@qti.qualcomm.com</w:delText>
        </w:r>
        <w:r w:rsidR="008E424C" w:rsidDel="00992DA4">
          <w:fldChar w:fldCharType="end"/>
        </w:r>
        <w:r w:rsidRPr="00D31AB5" w:rsidDel="00992DA4">
          <w:rPr>
            <w:rFonts w:asciiTheme="minorHAnsi" w:hAnsiTheme="minorHAnsi" w:cstheme="minorHAnsi"/>
          </w:rPr>
          <w:delText>)</w:delText>
        </w:r>
      </w:del>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2846C6F" w14:textId="4DDC4941" w:rsidR="00051F95" w:rsidRPr="005529B1" w:rsidRDefault="00634ECB" w:rsidP="00D42B27">
      <w:pPr>
        <w:pStyle w:val="ListParagraph"/>
        <w:widowControl/>
        <w:numPr>
          <w:ilvl w:val="1"/>
          <w:numId w:val="2"/>
        </w:numPr>
        <w:autoSpaceDE/>
        <w:autoSpaceDN/>
        <w:contextualSpacing/>
        <w:jc w:val="both"/>
      </w:pPr>
      <w:r w:rsidRPr="00D31AB5">
        <w:rPr>
          <w:rFonts w:asciiTheme="minorHAnsi" w:hAnsiTheme="minorHAnsi" w:cstheme="minorHAnsi"/>
        </w:rPr>
        <w:t>Imed Bouazizi (</w:t>
      </w:r>
      <w:hyperlink r:id="rId124"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bookmarkStart w:id="1271" w:name="_Toc53758903"/>
      <w:bookmarkStart w:id="1272" w:name="_Toc53759174"/>
      <w:bookmarkStart w:id="1273" w:name="_Toc53759225"/>
      <w:bookmarkEnd w:id="1271"/>
      <w:bookmarkEnd w:id="1272"/>
      <w:bookmarkEnd w:id="1273"/>
    </w:p>
    <w:sectPr w:rsidR="00051F95" w:rsidRPr="005529B1" w:rsidSect="00385C5D">
      <w:footerReference w:type="default" r:id="rId12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AB4C7" w14:textId="77777777" w:rsidR="00E2149E" w:rsidRDefault="00E2149E" w:rsidP="009E784A">
      <w:r>
        <w:separator/>
      </w:r>
    </w:p>
  </w:endnote>
  <w:endnote w:type="continuationSeparator" w:id="0">
    <w:p w14:paraId="647C1740" w14:textId="77777777" w:rsidR="00E2149E" w:rsidRDefault="00E2149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apple-system">
    <w:altName w:val="Calibri"/>
    <w:charset w:val="00"/>
    <w:family w:val="auto"/>
    <w:pitch w:val="default"/>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5FEE8" w14:textId="77777777" w:rsidR="00E2149E" w:rsidRDefault="00E2149E" w:rsidP="009E784A">
      <w:r>
        <w:separator/>
      </w:r>
    </w:p>
  </w:footnote>
  <w:footnote w:type="continuationSeparator" w:id="0">
    <w:p w14:paraId="15DB9465" w14:textId="77777777" w:rsidR="00E2149E" w:rsidRDefault="00E2149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3E4F2E"/>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5" w15:restartNumberingAfterBreak="0">
    <w:nsid w:val="0B462998"/>
    <w:multiLevelType w:val="multilevel"/>
    <w:tmpl w:val="DCE6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DE839D7"/>
    <w:multiLevelType w:val="multilevel"/>
    <w:tmpl w:val="52A4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10"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4163E"/>
    <w:multiLevelType w:val="hybridMultilevel"/>
    <w:tmpl w:val="B328A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3"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5B13E6"/>
    <w:multiLevelType w:val="multilevel"/>
    <w:tmpl w:val="190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F47D7"/>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7"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8"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9"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20" w15:restartNumberingAfterBreak="0">
    <w:nsid w:val="3856728A"/>
    <w:multiLevelType w:val="hybridMultilevel"/>
    <w:tmpl w:val="AD02978A"/>
    <w:lvl w:ilvl="0" w:tplc="FFFFFFFF">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AC4B6F"/>
    <w:multiLevelType w:val="hybridMultilevel"/>
    <w:tmpl w:val="67406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46A86"/>
    <w:multiLevelType w:val="hybridMultilevel"/>
    <w:tmpl w:val="D27A2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43973F06"/>
    <w:multiLevelType w:val="hybridMultilevel"/>
    <w:tmpl w:val="BE5664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45E0992"/>
    <w:multiLevelType w:val="hybridMultilevel"/>
    <w:tmpl w:val="61A0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4F07A7"/>
    <w:multiLevelType w:val="hybridMultilevel"/>
    <w:tmpl w:val="F77CDA8C"/>
    <w:lvl w:ilvl="0" w:tplc="F4F275C0">
      <w:start w:val="1"/>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140994"/>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E37F0E"/>
    <w:multiLevelType w:val="multilevel"/>
    <w:tmpl w:val="3882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32" w15:restartNumberingAfterBreak="0">
    <w:nsid w:val="51EB7177"/>
    <w:multiLevelType w:val="hybridMultilevel"/>
    <w:tmpl w:val="212874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C724815"/>
    <w:multiLevelType w:val="hybridMultilevel"/>
    <w:tmpl w:val="11707080"/>
    <w:lvl w:ilvl="0" w:tplc="A2E82D46">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EF1477"/>
    <w:multiLevelType w:val="hybridMultilevel"/>
    <w:tmpl w:val="191CC086"/>
    <w:lvl w:ilvl="0" w:tplc="EDDCB6DE">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214522F"/>
    <w:multiLevelType w:val="hybridMultilevel"/>
    <w:tmpl w:val="D4369342"/>
    <w:lvl w:ilvl="0" w:tplc="A00695DE">
      <w:start w:val="2"/>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A0A60BF"/>
    <w:multiLevelType w:val="multilevel"/>
    <w:tmpl w:val="90965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3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65B5D67"/>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5672CA"/>
    <w:multiLevelType w:val="hybridMultilevel"/>
    <w:tmpl w:val="F36C06B6"/>
    <w:lvl w:ilvl="0" w:tplc="EC18EFE0">
      <w:start w:val="1"/>
      <w:numFmt w:val="bullet"/>
      <w:lvlText w:val=""/>
      <w:lvlJc w:val="left"/>
      <w:pPr>
        <w:ind w:left="720" w:hanging="360"/>
      </w:pPr>
      <w:rPr>
        <w:rFonts w:ascii="Symbol" w:hAnsi="Symbol" w:hint="default"/>
      </w:rPr>
    </w:lvl>
    <w:lvl w:ilvl="1" w:tplc="208028F8">
      <w:start w:val="1"/>
      <w:numFmt w:val="bullet"/>
      <w:lvlText w:val="o"/>
      <w:lvlJc w:val="left"/>
      <w:pPr>
        <w:ind w:left="1440" w:hanging="360"/>
      </w:pPr>
      <w:rPr>
        <w:rFonts w:ascii="Courier New" w:hAnsi="Courier New" w:cs="Courier New" w:hint="default"/>
      </w:rPr>
    </w:lvl>
    <w:lvl w:ilvl="2" w:tplc="290C1900">
      <w:start w:val="1"/>
      <w:numFmt w:val="bullet"/>
      <w:lvlText w:val=""/>
      <w:lvlJc w:val="left"/>
      <w:pPr>
        <w:ind w:left="2160" w:hanging="360"/>
      </w:pPr>
      <w:rPr>
        <w:rFonts w:ascii="Wingdings" w:hAnsi="Wingdings" w:hint="default"/>
      </w:rPr>
    </w:lvl>
    <w:lvl w:ilvl="3" w:tplc="7BEA2DFE">
      <w:start w:val="1"/>
      <w:numFmt w:val="bullet"/>
      <w:lvlText w:val=""/>
      <w:lvlJc w:val="left"/>
      <w:pPr>
        <w:ind w:left="2880" w:hanging="360"/>
      </w:pPr>
      <w:rPr>
        <w:rFonts w:ascii="Symbol" w:hAnsi="Symbol" w:hint="default"/>
      </w:rPr>
    </w:lvl>
    <w:lvl w:ilvl="4" w:tplc="D5FEE7C8">
      <w:start w:val="1"/>
      <w:numFmt w:val="bullet"/>
      <w:lvlText w:val="o"/>
      <w:lvlJc w:val="left"/>
      <w:pPr>
        <w:ind w:left="3600" w:hanging="360"/>
      </w:pPr>
      <w:rPr>
        <w:rFonts w:ascii="Courier New" w:hAnsi="Courier New" w:cs="Courier New" w:hint="default"/>
      </w:rPr>
    </w:lvl>
    <w:lvl w:ilvl="5" w:tplc="A81CE798">
      <w:start w:val="1"/>
      <w:numFmt w:val="bullet"/>
      <w:lvlText w:val=""/>
      <w:lvlJc w:val="left"/>
      <w:pPr>
        <w:ind w:left="4320" w:hanging="360"/>
      </w:pPr>
      <w:rPr>
        <w:rFonts w:ascii="Wingdings" w:hAnsi="Wingdings" w:hint="default"/>
      </w:rPr>
    </w:lvl>
    <w:lvl w:ilvl="6" w:tplc="4D74B4A0">
      <w:start w:val="1"/>
      <w:numFmt w:val="bullet"/>
      <w:lvlText w:val=""/>
      <w:lvlJc w:val="left"/>
      <w:pPr>
        <w:ind w:left="5040" w:hanging="360"/>
      </w:pPr>
      <w:rPr>
        <w:rFonts w:ascii="Symbol" w:hAnsi="Symbol" w:hint="default"/>
      </w:rPr>
    </w:lvl>
    <w:lvl w:ilvl="7" w:tplc="154C6E9C">
      <w:start w:val="1"/>
      <w:numFmt w:val="bullet"/>
      <w:lvlText w:val="o"/>
      <w:lvlJc w:val="left"/>
      <w:pPr>
        <w:ind w:left="5760" w:hanging="360"/>
      </w:pPr>
      <w:rPr>
        <w:rFonts w:ascii="Courier New" w:hAnsi="Courier New" w:cs="Courier New" w:hint="default"/>
      </w:rPr>
    </w:lvl>
    <w:lvl w:ilvl="8" w:tplc="D1F2B540">
      <w:start w:val="1"/>
      <w:numFmt w:val="bullet"/>
      <w:lvlText w:val=""/>
      <w:lvlJc w:val="left"/>
      <w:pPr>
        <w:ind w:left="6480" w:hanging="360"/>
      </w:pPr>
      <w:rPr>
        <w:rFonts w:ascii="Wingdings" w:hAnsi="Wingdings" w:hint="default"/>
      </w:rPr>
    </w:lvl>
  </w:abstractNum>
  <w:abstractNum w:abstractNumId="44"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41"/>
  </w:num>
  <w:num w:numId="2" w16cid:durableId="771169221">
    <w:abstractNumId w:val="22"/>
  </w:num>
  <w:num w:numId="3" w16cid:durableId="2020154055">
    <w:abstractNumId w:val="3"/>
  </w:num>
  <w:num w:numId="4" w16cid:durableId="1616862404">
    <w:abstractNumId w:val="33"/>
  </w:num>
  <w:num w:numId="5" w16cid:durableId="754017602">
    <w:abstractNumId w:val="6"/>
  </w:num>
  <w:num w:numId="6" w16cid:durableId="2032220836">
    <w:abstractNumId w:val="40"/>
  </w:num>
  <w:num w:numId="7" w16cid:durableId="1847133488">
    <w:abstractNumId w:val="39"/>
  </w:num>
  <w:num w:numId="8" w16cid:durableId="1120880219">
    <w:abstractNumId w:val="0"/>
  </w:num>
  <w:num w:numId="9" w16cid:durableId="1586037206">
    <w:abstractNumId w:val="25"/>
  </w:num>
  <w:num w:numId="10" w16cid:durableId="633679279">
    <w:abstractNumId w:val="10"/>
  </w:num>
  <w:num w:numId="11" w16cid:durableId="1738046886">
    <w:abstractNumId w:val="8"/>
  </w:num>
  <w:num w:numId="12" w16cid:durableId="1770537888">
    <w:abstractNumId w:val="13"/>
  </w:num>
  <w:num w:numId="13" w16cid:durableId="530652018">
    <w:abstractNumId w:val="26"/>
  </w:num>
  <w:num w:numId="14" w16cid:durableId="2062166405">
    <w:abstractNumId w:val="23"/>
  </w:num>
  <w:num w:numId="15" w16cid:durableId="230123923">
    <w:abstractNumId w:val="38"/>
  </w:num>
  <w:num w:numId="16" w16cid:durableId="648243034">
    <w:abstractNumId w:val="31"/>
  </w:num>
  <w:num w:numId="17" w16cid:durableId="678774009">
    <w:abstractNumId w:val="4"/>
  </w:num>
  <w:num w:numId="18" w16cid:durableId="905409769">
    <w:abstractNumId w:val="19"/>
  </w:num>
  <w:num w:numId="19" w16cid:durableId="1690637098">
    <w:abstractNumId w:val="2"/>
  </w:num>
  <w:num w:numId="20" w16cid:durableId="1545633607">
    <w:abstractNumId w:val="17"/>
  </w:num>
  <w:num w:numId="21" w16cid:durableId="157503407">
    <w:abstractNumId w:val="18"/>
  </w:num>
  <w:num w:numId="22" w16cid:durableId="824474700">
    <w:abstractNumId w:val="16"/>
  </w:num>
  <w:num w:numId="23" w16cid:durableId="975181993">
    <w:abstractNumId w:val="44"/>
  </w:num>
  <w:num w:numId="24" w16cid:durableId="1275478664">
    <w:abstractNumId w:val="9"/>
  </w:num>
  <w:num w:numId="25" w16cid:durableId="526262558">
    <w:abstractNumId w:val="11"/>
  </w:num>
  <w:num w:numId="26" w16cid:durableId="763264521">
    <w:abstractNumId w:val="20"/>
  </w:num>
  <w:num w:numId="27" w16cid:durableId="1611736876">
    <w:abstractNumId w:val="28"/>
  </w:num>
  <w:num w:numId="28" w16cid:durableId="1686245355">
    <w:abstractNumId w:val="14"/>
  </w:num>
  <w:num w:numId="29" w16cid:durableId="2087680351">
    <w:abstractNumId w:val="37"/>
  </w:num>
  <w:num w:numId="30" w16cid:durableId="1900046030">
    <w:abstractNumId w:val="7"/>
  </w:num>
  <w:num w:numId="31" w16cid:durableId="1074159788">
    <w:abstractNumId w:val="30"/>
  </w:num>
  <w:num w:numId="32" w16cid:durableId="904029155">
    <w:abstractNumId w:val="36"/>
  </w:num>
  <w:num w:numId="33" w16cid:durableId="1343242999">
    <w:abstractNumId w:val="24"/>
  </w:num>
  <w:num w:numId="34" w16cid:durableId="193538253">
    <w:abstractNumId w:val="5"/>
  </w:num>
  <w:num w:numId="35" w16cid:durableId="924806867">
    <w:abstractNumId w:val="35"/>
  </w:num>
  <w:num w:numId="36" w16cid:durableId="5526058">
    <w:abstractNumId w:val="34"/>
  </w:num>
  <w:num w:numId="37" w16cid:durableId="1364406523">
    <w:abstractNumId w:val="27"/>
  </w:num>
  <w:num w:numId="38" w16cid:durableId="127893363">
    <w:abstractNumId w:val="21"/>
  </w:num>
  <w:num w:numId="39" w16cid:durableId="242958205">
    <w:abstractNumId w:val="12"/>
  </w:num>
  <w:num w:numId="40" w16cid:durableId="1864128105">
    <w:abstractNumId w:val="32"/>
  </w:num>
  <w:num w:numId="41" w16cid:durableId="109252457">
    <w:abstractNumId w:val="21"/>
  </w:num>
  <w:num w:numId="42" w16cid:durableId="1120731704">
    <w:abstractNumId w:val="29"/>
  </w:num>
  <w:num w:numId="43" w16cid:durableId="1577862988">
    <w:abstractNumId w:val="42"/>
  </w:num>
  <w:num w:numId="44" w16cid:durableId="1017080511">
    <w:abstractNumId w:val="15"/>
  </w:num>
  <w:num w:numId="45" w16cid:durableId="1809935247">
    <w:abstractNumId w:val="1"/>
  </w:num>
  <w:num w:numId="46" w16cid:durableId="1145119419">
    <w:abstractNumId w:val="4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Stockhammer (26-B)">
    <w15:presenceInfo w15:providerId="None" w15:userId="Thomas Stockhammer (2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doNotDisplayPageBoundaries/>
  <w:bordersDoNotSurroundHeader/>
  <w:bordersDoNotSurroundFooter/>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27C87"/>
    <w:rsid w:val="00037FD6"/>
    <w:rsid w:val="0005035A"/>
    <w:rsid w:val="00051F95"/>
    <w:rsid w:val="00054D95"/>
    <w:rsid w:val="00060CFC"/>
    <w:rsid w:val="00095953"/>
    <w:rsid w:val="00095C00"/>
    <w:rsid w:val="000968DA"/>
    <w:rsid w:val="000971A4"/>
    <w:rsid w:val="00097809"/>
    <w:rsid w:val="000C78E6"/>
    <w:rsid w:val="001128AA"/>
    <w:rsid w:val="0014390C"/>
    <w:rsid w:val="00164E93"/>
    <w:rsid w:val="001667D4"/>
    <w:rsid w:val="0017031A"/>
    <w:rsid w:val="00172393"/>
    <w:rsid w:val="0018563E"/>
    <w:rsid w:val="00195250"/>
    <w:rsid w:val="001A3252"/>
    <w:rsid w:val="001C46C3"/>
    <w:rsid w:val="001C6C14"/>
    <w:rsid w:val="001D2E20"/>
    <w:rsid w:val="001E1CC8"/>
    <w:rsid w:val="0021239A"/>
    <w:rsid w:val="00224075"/>
    <w:rsid w:val="002329FE"/>
    <w:rsid w:val="00254D6D"/>
    <w:rsid w:val="00263789"/>
    <w:rsid w:val="0028729E"/>
    <w:rsid w:val="002A100D"/>
    <w:rsid w:val="002A1A13"/>
    <w:rsid w:val="002A3FB8"/>
    <w:rsid w:val="002B0A6B"/>
    <w:rsid w:val="002B2301"/>
    <w:rsid w:val="002B4300"/>
    <w:rsid w:val="002D21EF"/>
    <w:rsid w:val="003226C8"/>
    <w:rsid w:val="00345F2C"/>
    <w:rsid w:val="00385C5D"/>
    <w:rsid w:val="003B0FC6"/>
    <w:rsid w:val="003C7C4D"/>
    <w:rsid w:val="003F690B"/>
    <w:rsid w:val="003F7762"/>
    <w:rsid w:val="00412ABD"/>
    <w:rsid w:val="00416C5C"/>
    <w:rsid w:val="00420A05"/>
    <w:rsid w:val="004320B3"/>
    <w:rsid w:val="00436678"/>
    <w:rsid w:val="0048463C"/>
    <w:rsid w:val="00493669"/>
    <w:rsid w:val="004A5B50"/>
    <w:rsid w:val="004B3BC2"/>
    <w:rsid w:val="004C022E"/>
    <w:rsid w:val="004D5A86"/>
    <w:rsid w:val="004E45B6"/>
    <w:rsid w:val="004F5473"/>
    <w:rsid w:val="00506AD5"/>
    <w:rsid w:val="005143C9"/>
    <w:rsid w:val="005165FA"/>
    <w:rsid w:val="005215E6"/>
    <w:rsid w:val="005529B1"/>
    <w:rsid w:val="005612C2"/>
    <w:rsid w:val="005668B0"/>
    <w:rsid w:val="005675FC"/>
    <w:rsid w:val="0058464C"/>
    <w:rsid w:val="00585803"/>
    <w:rsid w:val="0059618B"/>
    <w:rsid w:val="005C2A51"/>
    <w:rsid w:val="005D0749"/>
    <w:rsid w:val="005E481C"/>
    <w:rsid w:val="005E5440"/>
    <w:rsid w:val="005F4B08"/>
    <w:rsid w:val="006104DC"/>
    <w:rsid w:val="0061773A"/>
    <w:rsid w:val="00622BB1"/>
    <w:rsid w:val="00626E08"/>
    <w:rsid w:val="00634ECB"/>
    <w:rsid w:val="006543C3"/>
    <w:rsid w:val="006604E0"/>
    <w:rsid w:val="00673D9B"/>
    <w:rsid w:val="00683A67"/>
    <w:rsid w:val="006B5876"/>
    <w:rsid w:val="006D19AD"/>
    <w:rsid w:val="006D75D3"/>
    <w:rsid w:val="006E0DFD"/>
    <w:rsid w:val="006F7320"/>
    <w:rsid w:val="0073762B"/>
    <w:rsid w:val="00746BAE"/>
    <w:rsid w:val="007779EB"/>
    <w:rsid w:val="007910C7"/>
    <w:rsid w:val="00791A97"/>
    <w:rsid w:val="007A4497"/>
    <w:rsid w:val="007F06C8"/>
    <w:rsid w:val="00826CDB"/>
    <w:rsid w:val="008347F9"/>
    <w:rsid w:val="00853096"/>
    <w:rsid w:val="008679B5"/>
    <w:rsid w:val="00872E36"/>
    <w:rsid w:val="00882365"/>
    <w:rsid w:val="00893ABB"/>
    <w:rsid w:val="00896F36"/>
    <w:rsid w:val="008A764B"/>
    <w:rsid w:val="008B342F"/>
    <w:rsid w:val="008E424C"/>
    <w:rsid w:val="008E7795"/>
    <w:rsid w:val="0090464E"/>
    <w:rsid w:val="00916B34"/>
    <w:rsid w:val="00943385"/>
    <w:rsid w:val="009636E0"/>
    <w:rsid w:val="00975C60"/>
    <w:rsid w:val="009779E1"/>
    <w:rsid w:val="00992C77"/>
    <w:rsid w:val="00992DA4"/>
    <w:rsid w:val="009B09C2"/>
    <w:rsid w:val="009C5AAC"/>
    <w:rsid w:val="009D5D9F"/>
    <w:rsid w:val="009E784A"/>
    <w:rsid w:val="009F377B"/>
    <w:rsid w:val="00A00936"/>
    <w:rsid w:val="00A27E4C"/>
    <w:rsid w:val="00A3256E"/>
    <w:rsid w:val="00A357AA"/>
    <w:rsid w:val="00A539C6"/>
    <w:rsid w:val="00A73910"/>
    <w:rsid w:val="00AF5931"/>
    <w:rsid w:val="00B00728"/>
    <w:rsid w:val="00B021BA"/>
    <w:rsid w:val="00B03F35"/>
    <w:rsid w:val="00B26F9B"/>
    <w:rsid w:val="00B61441"/>
    <w:rsid w:val="00B7525C"/>
    <w:rsid w:val="00BA73B4"/>
    <w:rsid w:val="00BE6AF9"/>
    <w:rsid w:val="00C25B2F"/>
    <w:rsid w:val="00C44DA6"/>
    <w:rsid w:val="00C569D6"/>
    <w:rsid w:val="00C60830"/>
    <w:rsid w:val="00C968EC"/>
    <w:rsid w:val="00CB798F"/>
    <w:rsid w:val="00CC33B6"/>
    <w:rsid w:val="00CD36BE"/>
    <w:rsid w:val="00CE39AB"/>
    <w:rsid w:val="00CF1629"/>
    <w:rsid w:val="00D25D16"/>
    <w:rsid w:val="00D42B27"/>
    <w:rsid w:val="00D471DF"/>
    <w:rsid w:val="00D5198B"/>
    <w:rsid w:val="00D63AE7"/>
    <w:rsid w:val="00D709E9"/>
    <w:rsid w:val="00DD6C01"/>
    <w:rsid w:val="00DF6270"/>
    <w:rsid w:val="00E11603"/>
    <w:rsid w:val="00E2149E"/>
    <w:rsid w:val="00E31CF3"/>
    <w:rsid w:val="00E34EC4"/>
    <w:rsid w:val="00E7653F"/>
    <w:rsid w:val="00E843CE"/>
    <w:rsid w:val="00E90BDE"/>
    <w:rsid w:val="00E9507F"/>
    <w:rsid w:val="00E965CC"/>
    <w:rsid w:val="00EC77AF"/>
    <w:rsid w:val="00ED5685"/>
    <w:rsid w:val="00ED5AA8"/>
    <w:rsid w:val="00EE7EAC"/>
    <w:rsid w:val="00F03F9B"/>
    <w:rsid w:val="00F16734"/>
    <w:rsid w:val="00F22AA3"/>
    <w:rsid w:val="00F33B88"/>
    <w:rsid w:val="00F64D94"/>
    <w:rsid w:val="00F73309"/>
    <w:rsid w:val="00F77545"/>
    <w:rsid w:val="00F80C90"/>
    <w:rsid w:val="00FB455D"/>
    <w:rsid w:val="00FC53F1"/>
    <w:rsid w:val="00FD4ED6"/>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uiPriority w:val="39"/>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420A05"/>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cf01">
    <w:name w:val="cf01"/>
    <w:basedOn w:val="DefaultParagraphFont"/>
    <w:rsid w:val="005165FA"/>
    <w:rPr>
      <w:rFonts w:ascii="Segoe UI" w:hAnsi="Segoe UI" w:cs="Segoe UI" w:hint="default"/>
      <w:sz w:val="18"/>
      <w:szCs w:val="18"/>
    </w:rPr>
  </w:style>
  <w:style w:type="character" w:customStyle="1" w:styleId="normaltextrun">
    <w:name w:val="normaltextrun"/>
    <w:basedOn w:val="DefaultParagraphFont"/>
    <w:rsid w:val="00C968EC"/>
  </w:style>
  <w:style w:type="character" w:customStyle="1" w:styleId="rynqvb">
    <w:name w:val="rynqvb"/>
    <w:basedOn w:val="DefaultParagraphFont"/>
    <w:rsid w:val="00C9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5635">
      <w:bodyDiv w:val="1"/>
      <w:marLeft w:val="0"/>
      <w:marRight w:val="0"/>
      <w:marTop w:val="0"/>
      <w:marBottom w:val="0"/>
      <w:divBdr>
        <w:top w:val="none" w:sz="0" w:space="0" w:color="auto"/>
        <w:left w:val="none" w:sz="0" w:space="0" w:color="auto"/>
        <w:bottom w:val="none" w:sz="0" w:space="0" w:color="auto"/>
        <w:right w:val="none" w:sz="0" w:space="0" w:color="auto"/>
      </w:divBdr>
    </w:div>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79390484">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45963586">
      <w:bodyDiv w:val="1"/>
      <w:marLeft w:val="0"/>
      <w:marRight w:val="0"/>
      <w:marTop w:val="0"/>
      <w:marBottom w:val="0"/>
      <w:divBdr>
        <w:top w:val="none" w:sz="0" w:space="0" w:color="auto"/>
        <w:left w:val="none" w:sz="0" w:space="0" w:color="auto"/>
        <w:bottom w:val="none" w:sz="0" w:space="0" w:color="auto"/>
        <w:right w:val="none" w:sz="0" w:space="0" w:color="auto"/>
      </w:divBdr>
    </w:div>
    <w:div w:id="27271295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339894465">
      <w:bodyDiv w:val="1"/>
      <w:marLeft w:val="0"/>
      <w:marRight w:val="0"/>
      <w:marTop w:val="0"/>
      <w:marBottom w:val="0"/>
      <w:divBdr>
        <w:top w:val="none" w:sz="0" w:space="0" w:color="auto"/>
        <w:left w:val="none" w:sz="0" w:space="0" w:color="auto"/>
        <w:bottom w:val="none" w:sz="0" w:space="0" w:color="auto"/>
        <w:right w:val="none" w:sz="0" w:space="0" w:color="auto"/>
      </w:divBdr>
    </w:div>
    <w:div w:id="366029630">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560484793">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451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843975432">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27303263">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43435645">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40838000">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73542172">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04863711">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788625194">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 w:id="2135903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github.com/KhronosGroup/glTF/blob/master/specification/2.0/README.md" TargetMode="External"/><Relationship Id="rId117" Type="http://schemas.openxmlformats.org/officeDocument/2006/relationships/hyperlink" Target="file:///C:\MPEG\Systems\SceneDescription\MPEG-Contributions\-\issues\983" TargetMode="External"/><Relationship Id="rId21" Type="http://schemas.openxmlformats.org/officeDocument/2006/relationships/image" Target="media/image4.png"/><Relationship Id="rId42" Type="http://schemas.openxmlformats.org/officeDocument/2006/relationships/hyperlink" Target="https://www.linkedin.com/in/ACoAAAAwDbEBviagkk33BWszQ4QoaM7aAb-7ihQ" TargetMode="External"/><Relationship Id="rId47" Type="http://schemas.openxmlformats.org/officeDocument/2006/relationships/hyperlink" Target="https://www.linkedin.com/in/ACoAAAHPxh0BdrQofs-Yme26VI5QOGpQW9mGVy4" TargetMode="External"/><Relationship Id="rId63" Type="http://schemas.openxmlformats.org/officeDocument/2006/relationships/hyperlink" Target="https://dms.mpeg.expert/doc_end_user/documents/136_OnLine/wg11/MDS21056_WG03_N00434.zip" TargetMode="External"/><Relationship Id="rId68" Type="http://schemas.openxmlformats.org/officeDocument/2006/relationships/hyperlink" Target="https://dms.mpeg.expert/doc_end_user/documents/138_OnLine/wg11/MDS21603_WG03_N00588.zip" TargetMode="External"/><Relationship Id="rId84" Type="http://schemas.openxmlformats.org/officeDocument/2006/relationships/hyperlink" Target="https://dms.mpeg.expert/doc_end_user/current_meeting.php?id_meeting=193&amp;type_order=0&amp;sql_type=document.id_group" TargetMode="External"/><Relationship Id="rId89" Type="http://schemas.openxmlformats.org/officeDocument/2006/relationships/image" Target="media/image11.wmf"/><Relationship Id="rId112" Type="http://schemas.openxmlformats.org/officeDocument/2006/relationships/hyperlink" Target="https://git.mpeg.expert/MPEG/Systems/SceneDescription/MPEG-Contributions/-/issues/966" TargetMode="External"/><Relationship Id="rId16" Type="http://schemas.openxmlformats.org/officeDocument/2006/relationships/footer" Target="footer2.xml"/><Relationship Id="rId107" Type="http://schemas.openxmlformats.org/officeDocument/2006/relationships/hyperlink" Target="https://dms.mpeg.expert/doc_end_user/current_document.php?id=101671" TargetMode="External"/><Relationship Id="rId11" Type="http://schemas.openxmlformats.org/officeDocument/2006/relationships/image" Target="media/image1.jpeg"/><Relationship Id="rId32" Type="http://schemas.openxmlformats.org/officeDocument/2006/relationships/hyperlink" Target="https://www.iso.org/standard/80900.html" TargetMode="External"/><Relationship Id="rId37" Type="http://schemas.openxmlformats.org/officeDocument/2006/relationships/hyperlink" Target="https://www.linkedin.com/company/the-khronos-group/" TargetMode="External"/><Relationship Id="rId53" Type="http://schemas.openxmlformats.org/officeDocument/2006/relationships/image" Target="media/image8.jpeg"/><Relationship Id="rId58" Type="http://schemas.openxmlformats.org/officeDocument/2006/relationships/hyperlink" Target="https://dms.mpeg.expert/doc_end_user/current_document.php?id=78184&amp;id_meeting=185" TargetMode="External"/><Relationship Id="rId74" Type="http://schemas.openxmlformats.org/officeDocument/2006/relationships/hyperlink" Target="https://dms.mpeg.expert/doc_end_user/documents/140_Mainz/wg11/MDS21968_WG03_N00689.zip" TargetMode="External"/><Relationship Id="rId79" Type="http://schemas.openxmlformats.org/officeDocument/2006/relationships/hyperlink" Target="https://dms.mpeg.expert/doc_end_user/current_meeting.php?id_meeting=193&amp;type_order=0&amp;sql_type=document_number" TargetMode="External"/><Relationship Id="rId102" Type="http://schemas.openxmlformats.org/officeDocument/2006/relationships/hyperlink" Target="https://www.khronos.org/developers/linkto/gltf-2.0-extensions-in-mpeg-and-3gpp-real-time-exchange-formats-for-3d-experiences-vid" TargetMode="External"/><Relationship Id="rId123" Type="http://schemas.openxmlformats.org/officeDocument/2006/relationships/hyperlink" Target="mailto:champelmaryluc@xiaomi.com" TargetMode="External"/><Relationship Id="rId128"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dms.mpeg.expert/doc_end_user/current_document.php?id=86293&amp;id_meeting=193" TargetMode="External"/><Relationship Id="rId95" Type="http://schemas.openxmlformats.org/officeDocument/2006/relationships/image" Target="media/image12.png"/><Relationship Id="rId22" Type="http://schemas.openxmlformats.org/officeDocument/2006/relationships/image" Target="media/image5.png"/><Relationship Id="rId27" Type="http://schemas.openxmlformats.org/officeDocument/2006/relationships/hyperlink" Target="https://github.com/KhronosGroup/glTF/blob/master/extensions/README.md" TargetMode="External"/><Relationship Id="rId43" Type="http://schemas.openxmlformats.org/officeDocument/2006/relationships/hyperlink" Target="https://www.linkedin.com/in/ACoAAAAUBEUBKbCilTsq_kuS_2_6wxYyEkp6uWE" TargetMode="External"/><Relationship Id="rId48" Type="http://schemas.openxmlformats.org/officeDocument/2006/relationships/hyperlink" Target="https://www.linkedin.com/in/ACoAADWpIJoBljbJMD89dBLMPXIGS6zt6Rh745U" TargetMode="External"/><Relationship Id="rId64" Type="http://schemas.openxmlformats.org/officeDocument/2006/relationships/hyperlink" Target="https://dms.mpeg.expert/doc_end_user/current_document.php?id=82177&amp;id_meeting=189" TargetMode="External"/><Relationship Id="rId69" Type="http://schemas.openxmlformats.org/officeDocument/2006/relationships/hyperlink" Target="https://dms.mpeg.expert/doc_end_user/current_document.php?id=83961&amp;id_meeting=191" TargetMode="External"/><Relationship Id="rId113" Type="http://schemas.openxmlformats.org/officeDocument/2006/relationships/hyperlink" Target="file:///C:\MPEG\Systems\SceneDescription\MPEG-Contributions\-\issues%3flabel_name=AHG" TargetMode="External"/><Relationship Id="rId118" Type="http://schemas.openxmlformats.org/officeDocument/2006/relationships/hyperlink" Target="https://dms.mpeg.expert/doc_end_user/current_document.php?id=102059&amp;id_meeting=204" TargetMode="External"/><Relationship Id="rId80" Type="http://schemas.openxmlformats.org/officeDocument/2006/relationships/hyperlink" Target="https://dms.mpeg.expert/doc_end_user/current_meeting.php?id_meeting=193&amp;type_order=0&amp;sql_type=document.id_sub_group" TargetMode="External"/><Relationship Id="rId85" Type="http://schemas.openxmlformats.org/officeDocument/2006/relationships/hyperlink" Target="https://dms.mpeg.expert/doc_end_user/current_meeting.php?id_meeting=193&amp;type_order=0&amp;sql_type=title"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hyperlink" Target="https://www.iso.org/standard/83696.html" TargetMode="External"/><Relationship Id="rId38" Type="http://schemas.openxmlformats.org/officeDocument/2006/relationships/hyperlink" Target="https://www.linkedin.com/in/ACoAAABzII8BOGSlKHQJx0qsSleydHO4Jle_u9g" TargetMode="External"/><Relationship Id="rId59" Type="http://schemas.openxmlformats.org/officeDocument/2006/relationships/hyperlink" Target="https://dms.mpeg.expert/doc_end_user/documents/133_OnLine/wg11/MDS20159_WG03_N00180.zip" TargetMode="External"/><Relationship Id="rId103" Type="http://schemas.openxmlformats.org/officeDocument/2006/relationships/hyperlink" Target="https://dms.mpeg.expert/doc_end_user/current_document.php?id=90514&amp;id_meeting=196" TargetMode="External"/><Relationship Id="rId108" Type="http://schemas.openxmlformats.org/officeDocument/2006/relationships/hyperlink" Target="https://git.mpeg.expert/MPEG/Systems/SceneDescription/MPEG-Contributions/-/issues/962" TargetMode="External"/><Relationship Id="rId124" Type="http://schemas.openxmlformats.org/officeDocument/2006/relationships/hyperlink" Target="mailto:bouazizi@qti.qualcomm.com" TargetMode="External"/><Relationship Id="rId54" Type="http://schemas.openxmlformats.org/officeDocument/2006/relationships/hyperlink" Target="https://github.com/MPEGGroup/glTF/pulls?q=sort%3Aupdated-desc+is%3Apr+is%3Aopen" TargetMode="External"/><Relationship Id="rId70" Type="http://schemas.openxmlformats.org/officeDocument/2006/relationships/hyperlink" Target="https://dms.mpeg.expert/doc_end_user/documents/139_OnLine/wg11/MDS21744_WG03_N00615.zip" TargetMode="External"/><Relationship Id="rId75" Type="http://schemas.openxmlformats.org/officeDocument/2006/relationships/hyperlink" Target="https://dms.mpeg.expert/doc_end_user/current_document.php?id=85289&amp;id_meeting=192" TargetMode="External"/><Relationship Id="rId91" Type="http://schemas.openxmlformats.org/officeDocument/2006/relationships/hyperlink" Target="https://dms.mpeg.expert/doc_end_user/documents/141_OnLine/wg11/MDS22293_WG03_N00769.zip" TargetMode="External"/><Relationship Id="rId96" Type="http://schemas.openxmlformats.org/officeDocument/2006/relationships/hyperlink" Target="https://dms.mpeg.expert/doc_end_user/current_document.php?id=87793&amp;id_meeting=194"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6.png"/><Relationship Id="rId28" Type="http://schemas.openxmlformats.org/officeDocument/2006/relationships/hyperlink" Target="https://github.com/KhronosGroup/glTF/blob/master/extensions/README.md" TargetMode="External"/><Relationship Id="rId49" Type="http://schemas.openxmlformats.org/officeDocument/2006/relationships/hyperlink" Target="https://www.linkedin.com/in/ACoAAAABm4wBfQbOVw0iZ0JuU4-i-m4E7-tiP0w" TargetMode="External"/><Relationship Id="rId114" Type="http://schemas.openxmlformats.org/officeDocument/2006/relationships/hyperlink" Target="file:///C:\gurdep" TargetMode="External"/><Relationship Id="rId119" Type="http://schemas.openxmlformats.org/officeDocument/2006/relationships/hyperlink" Target="https://dms.mpeg.expert/doc_end_user/documents/152_Geneva/wg11/MDS25818_WG03_N01681.zip" TargetMode="External"/><Relationship Id="rId44" Type="http://schemas.openxmlformats.org/officeDocument/2006/relationships/hyperlink" Target="https://www.linkedin.com/in/ACoAAAJvsVcBFQvM_uLkeZX2_oN1i2hZlOIWky4" TargetMode="External"/><Relationship Id="rId60" Type="http://schemas.openxmlformats.org/officeDocument/2006/relationships/hyperlink" Target="https://dms.mpeg.expert/doc_end_user/current_document.php?id=79965&amp;id_meeting=187" TargetMode="External"/><Relationship Id="rId65" Type="http://schemas.openxmlformats.org/officeDocument/2006/relationships/hyperlink" Target="https://dms.mpeg.expert/doc_end_user/documents/137_OnLine/wg11/MDS21327_WG03_N00511.zip" TargetMode="External"/><Relationship Id="rId81" Type="http://schemas.openxmlformats.org/officeDocument/2006/relationships/hyperlink" Target="https://dms.mpeg.expert/doc_end_user/current_meeting.php?id_meeting=193&amp;type_order=0&amp;sql_type=document_gnumber" TargetMode="External"/><Relationship Id="rId86" Type="http://schemas.openxmlformats.org/officeDocument/2006/relationships/hyperlink" Target="https://dms.mpeg.expert/doc_end_user/current_meeting.php?id_meeting=193&amp;type_order=0&amp;sql_type=authors"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linkedin.com/in/ACoAAAA_W7MBW6HtQKZOIdZu4ULEFmu3sUi9KV0" TargetMode="External"/><Relationship Id="rId109" Type="http://schemas.openxmlformats.org/officeDocument/2006/relationships/hyperlink" Target="file:///C:\MPEG\Systems\SceneDescription\MPEG-Contributions\-\issues%3flabel_name=Accepted" TargetMode="External"/><Relationship Id="rId34" Type="http://schemas.openxmlformats.org/officeDocument/2006/relationships/hyperlink" Target="https://github.com/MPEGGroup/Scene-Description" TargetMode="External"/><Relationship Id="rId50" Type="http://schemas.openxmlformats.org/officeDocument/2006/relationships/hyperlink" Target="https://www.linkedin.com/company/metaverse-standards-forum/" TargetMode="External"/><Relationship Id="rId55" Type="http://schemas.openxmlformats.org/officeDocument/2006/relationships/image" Target="media/image9.jpg"/><Relationship Id="rId76" Type="http://schemas.openxmlformats.org/officeDocument/2006/relationships/hyperlink" Target="https://dms.mpeg.expert/doc_end_user/documents/140_Mainz/wg11/MDS22198_WG03_N00751.zip" TargetMode="External"/><Relationship Id="rId97" Type="http://schemas.openxmlformats.org/officeDocument/2006/relationships/hyperlink" Target="https://dms.mpeg.expert/doc_end_user/documents/142_Antalya/wg11/MDS22647_WG03_N00904.zip" TargetMode="External"/><Relationship Id="rId104" Type="http://schemas.openxmlformats.org/officeDocument/2006/relationships/hyperlink" Target="https://dms.mpeg.expert/doc_end_user/current_document.php?id=90547&amp;id_meeting=196" TargetMode="External"/><Relationship Id="rId120" Type="http://schemas.openxmlformats.org/officeDocument/2006/relationships/hyperlink" Target="https://gitlab.com/mpeg-i/scene-description/test-vectors" TargetMode="External"/><Relationship Id="rId125" Type="http://schemas.openxmlformats.org/officeDocument/2006/relationships/footer" Target="footer4.xml"/><Relationship Id="rId7" Type="http://schemas.openxmlformats.org/officeDocument/2006/relationships/settings" Target="settings.xml"/><Relationship Id="rId71" Type="http://schemas.openxmlformats.org/officeDocument/2006/relationships/hyperlink" Target="https://dms.mpeg.expert/doc_end_user/current_document.php?id=84100&amp;id_meeting=191" TargetMode="External"/><Relationship Id="rId92" Type="http://schemas.openxmlformats.org/officeDocument/2006/relationships/hyperlink" Target="https://dms.mpeg.expert/doc_end_user/current_document.php?id=86339&amp;id_meeting=193" TargetMode="External"/><Relationship Id="rId2" Type="http://schemas.openxmlformats.org/officeDocument/2006/relationships/customXml" Target="../customXml/item2.xml"/><Relationship Id="rId29" Type="http://schemas.openxmlformats.org/officeDocument/2006/relationships/hyperlink" Target="https://github.com/KhronosGroup/glTF/blob/master/extensions/Prefixes.md" TargetMode="External"/><Relationship Id="rId24" Type="http://schemas.openxmlformats.org/officeDocument/2006/relationships/image" Target="media/image7.png"/><Relationship Id="rId40" Type="http://schemas.openxmlformats.org/officeDocument/2006/relationships/hyperlink" Target="https://www.linkedin.com/in/ACoAABbg1eYBz6ghlVhx02wl-M8UjdGaJ1rb2T8" TargetMode="External"/><Relationship Id="rId45" Type="http://schemas.openxmlformats.org/officeDocument/2006/relationships/hyperlink" Target="https://www.linkedin.com/in/ACoAAAAdd-gBwt27NDRKFIyeasKdoIOrxKb8SXM" TargetMode="External"/><Relationship Id="rId66" Type="http://schemas.openxmlformats.org/officeDocument/2006/relationships/hyperlink" Target="https://dms.mpeg.expert/doc_end_user/documents/138_OnLine/wg11/MDS21435_WG03_N00542.zip" TargetMode="External"/><Relationship Id="rId87" Type="http://schemas.openxmlformats.org/officeDocument/2006/relationships/hyperlink" Target="javascript:%20submitform()" TargetMode="External"/><Relationship Id="rId110" Type="http://schemas.openxmlformats.org/officeDocument/2006/relationships/hyperlink" Target="file:///C:\MPEG\Systems\SceneDescription\MPEG-Contributions\-\issues\966" TargetMode="External"/><Relationship Id="rId115" Type="http://schemas.openxmlformats.org/officeDocument/2006/relationships/hyperlink" Target="https://docs.google.com/spreadsheets/d/1uEe_fK1X_MZ0G8tmWhDrbyswdrk-7vNDm2n49440xXk/edit?usp=sharing" TargetMode="External"/><Relationship Id="rId61" Type="http://schemas.openxmlformats.org/officeDocument/2006/relationships/hyperlink" Target="https://dms.mpeg.expert/doc_end_user/documents/135_OnLine/wg11/MDS20563_WG03_N00309.zip" TargetMode="External"/><Relationship Id="rId82" Type="http://schemas.openxmlformats.org/officeDocument/2006/relationships/hyperlink" Target="https://dms.mpeg.expert/doc_end_user/current_meeting.php?id_meeting=193&amp;type_order=0&amp;sql_type=document_date_time" TargetMode="External"/><Relationship Id="rId19" Type="http://schemas.openxmlformats.org/officeDocument/2006/relationships/image" Target="media/image2.png"/><Relationship Id="rId14" Type="http://schemas.openxmlformats.org/officeDocument/2006/relationships/header" Target="header2.xml"/><Relationship Id="rId30" Type="http://schemas.openxmlformats.org/officeDocument/2006/relationships/hyperlink" Target="https://www.iso.org/standard/80900.html" TargetMode="External"/><Relationship Id="rId35" Type="http://schemas.openxmlformats.org/officeDocument/2006/relationships/hyperlink" Target="https://standards.iso.org/" TargetMode="External"/><Relationship Id="rId56" Type="http://schemas.openxmlformats.org/officeDocument/2006/relationships/hyperlink" Target="https://github.com/KhronosGroup/glTF/blob/master/extensions/README.md" TargetMode="External"/><Relationship Id="rId77" Type="http://schemas.openxmlformats.org/officeDocument/2006/relationships/hyperlink" Target="https://dms.mpeg.expert/doc_end_user/current_document.php?id=85291&amp;id_meeting=192" TargetMode="External"/><Relationship Id="rId100" Type="http://schemas.openxmlformats.org/officeDocument/2006/relationships/hyperlink" Target="https://www.khronos.org/events/gltf-meetup-July2023" TargetMode="External"/><Relationship Id="rId105" Type="http://schemas.openxmlformats.org/officeDocument/2006/relationships/hyperlink" Target="https://dms.mpeg.expert/doc_end_user/current_document.php?id=93489&amp;id_meeting=198" TargetMode="External"/><Relationship Id="rId12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inkedin.com/company/3gpp/" TargetMode="External"/><Relationship Id="rId72" Type="http://schemas.openxmlformats.org/officeDocument/2006/relationships/hyperlink" Target="https://dms.mpeg.expert/doc_end_user/documents/139_OnLine/wg11/MDS21885_WG03_N00671.zip" TargetMode="External"/><Relationship Id="rId93" Type="http://schemas.openxmlformats.org/officeDocument/2006/relationships/hyperlink" Target="https://dms.mpeg.expert/doc_end_user/documents/141_OnLine/wg11/MDS22339_WG03_N00815.zip" TargetMode="External"/><Relationship Id="rId98" Type="http://schemas.openxmlformats.org/officeDocument/2006/relationships/hyperlink" Target="https://dms.mpeg.expert/doc_end_user/current_document.php?id=87825&amp;id_meeting=194" TargetMode="External"/><Relationship Id="rId121" Type="http://schemas.openxmlformats.org/officeDocument/2006/relationships/hyperlink" Target="http://mpegfs.int-evry.fr/mpegcontent/ws-mpegcontent/MPEG-I/Part14-SceneDescriptions" TargetMode="External"/><Relationship Id="rId3" Type="http://schemas.openxmlformats.org/officeDocument/2006/relationships/customXml" Target="../customXml/item3.xml"/><Relationship Id="rId25" Type="http://schemas.openxmlformats.org/officeDocument/2006/relationships/hyperlink" Target="https://github.com/KhronosGroup/glTF/blob/master/specification/2.0/README.md" TargetMode="External"/><Relationship Id="rId46" Type="http://schemas.openxmlformats.org/officeDocument/2006/relationships/hyperlink" Target="https://www.linkedin.com/in/ACoAABeikS4BduV21BklETEPce2ccT18_ydnwrk" TargetMode="External"/><Relationship Id="rId67" Type="http://schemas.openxmlformats.org/officeDocument/2006/relationships/hyperlink" Target="https://dms.mpeg.expert/doc_end_user/current_document.php?id=83120&amp;id_meeting=190" TargetMode="External"/><Relationship Id="rId116" Type="http://schemas.openxmlformats.org/officeDocument/2006/relationships/hyperlink" Target="file:///C:\haudiobe" TargetMode="External"/><Relationship Id="rId20" Type="http://schemas.openxmlformats.org/officeDocument/2006/relationships/image" Target="media/image3.png"/><Relationship Id="rId41" Type="http://schemas.openxmlformats.org/officeDocument/2006/relationships/hyperlink" Target="https://www.linkedin.com/in/ACoAAAAlWk8BoqVRVOMs6K9VmNP-L2WBMX7_7YQ" TargetMode="External"/><Relationship Id="rId62" Type="http://schemas.openxmlformats.org/officeDocument/2006/relationships/hyperlink" Target="https://dms.mpeg.expert/doc_end_user/current_document.php?id=81135&amp;id_meeting=188" TargetMode="External"/><Relationship Id="rId83" Type="http://schemas.openxmlformats.org/officeDocument/2006/relationships/hyperlink" Target="https://dms.mpeg.expert/doc_end_user/current_meeting.php?id_meeting=193&amp;type_order=0&amp;sql_type=upload_document_date_time" TargetMode="External"/><Relationship Id="rId88" Type="http://schemas.openxmlformats.org/officeDocument/2006/relationships/image" Target="media/image10.png"/><Relationship Id="rId111" Type="http://schemas.openxmlformats.org/officeDocument/2006/relationships/hyperlink" Target="https://dms.mpeg.expert/doc_end_user/current_document.php?id=101692" TargetMode="External"/><Relationship Id="rId15" Type="http://schemas.openxmlformats.org/officeDocument/2006/relationships/footer" Target="footer1.xml"/><Relationship Id="rId36" Type="http://schemas.openxmlformats.org/officeDocument/2006/relationships/hyperlink" Target="https://www.iso.org/iso-standards-and-patents.html" TargetMode="External"/><Relationship Id="rId57" Type="http://schemas.openxmlformats.org/officeDocument/2006/relationships/hyperlink" Target="https://www.khronos.org/events/" TargetMode="External"/><Relationship Id="rId106" Type="http://schemas.openxmlformats.org/officeDocument/2006/relationships/hyperlink" Target="https://dms.mpeg.expert/doc_end_user/current_document.php?id=93695&amp;id_meeting=198" TargetMode="External"/><Relationship Id="rId127" Type="http://schemas.microsoft.com/office/2011/relationships/people" Target="people.xml"/><Relationship Id="rId10" Type="http://schemas.openxmlformats.org/officeDocument/2006/relationships/endnotes" Target="endnotes.xml"/><Relationship Id="rId31" Type="http://schemas.openxmlformats.org/officeDocument/2006/relationships/hyperlink" Target="https://www.iso.org/standard/83696.html" TargetMode="External"/><Relationship Id="rId52" Type="http://schemas.openxmlformats.org/officeDocument/2006/relationships/hyperlink" Target="https://lnkd.in/eazc69Ba" TargetMode="External"/><Relationship Id="rId73" Type="http://schemas.openxmlformats.org/officeDocument/2006/relationships/hyperlink" Target="https://dms.mpeg.expert/doc_end_user/current_document.php?id=85069&amp;id_meeting=192" TargetMode="External"/><Relationship Id="rId78" Type="http://schemas.openxmlformats.org/officeDocument/2006/relationships/hyperlink" Target="https://dms.mpeg.expert/doc_end_user/documents/140_Mainz/wg11/MDS22200_WG03_N00753.zip" TargetMode="External"/><Relationship Id="rId94" Type="http://schemas.openxmlformats.org/officeDocument/2006/relationships/hyperlink" Target="https://dms.mpeg.expert/doc_end_user/current_document.php?id=87765&amp;id_meeting=194" TargetMode="External"/><Relationship Id="rId99" Type="http://schemas.openxmlformats.org/officeDocument/2006/relationships/hyperlink" Target="https://dms.mpeg.expert/doc_end_user/documents/142_Antalya/wg11/MDS22679_WG03_N00918.zip" TargetMode="External"/><Relationship Id="rId101" Type="http://schemas.openxmlformats.org/officeDocument/2006/relationships/hyperlink" Target="https://www.khronos.org/developers/linkto/gltf-2.0-extensions-in-mpeg-and-3gpp-real-time-exchange-formats-for-3d-experiences" TargetMode="External"/><Relationship Id="rId122" Type="http://schemas.openxmlformats.org/officeDocument/2006/relationships/hyperlink" Target="https://gitlab.com/users/sign_in" TargetMode="Externa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Template>
  <TotalTime>217</TotalTime>
  <Pages>17</Pages>
  <Words>7758</Words>
  <Characters>47945</Characters>
  <Application>Microsoft Office Word</Application>
  <DocSecurity>0</DocSecurity>
  <Lines>1712</Lines>
  <Paragraphs>884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 (26-B)</cp:lastModifiedBy>
  <cp:revision>6</cp:revision>
  <dcterms:created xsi:type="dcterms:W3CDTF">2025-10-22T05:24:00Z</dcterms:created>
  <dcterms:modified xsi:type="dcterms:W3CDTF">2026-01-23T21:35:00Z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