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4B2F4" w14:textId="25D94885" w:rsidR="00BD7671" w:rsidRPr="004F5473" w:rsidRDefault="00BD7671" w:rsidP="00BD7671">
      <w:pPr>
        <w:pStyle w:val="Title"/>
        <w:tabs>
          <w:tab w:val="left" w:pos="4589"/>
        </w:tabs>
        <w:jc w:val="right"/>
        <w:rPr>
          <w:sz w:val="44"/>
        </w:rPr>
      </w:pPr>
      <w:bookmarkStart w:id="0" w:name="_Toc53753172"/>
      <w:bookmarkStart w:id="1" w:name="_Toc202864761"/>
      <w:bookmarkStart w:id="2" w:name="_Toc211088168"/>
      <w:bookmarkStart w:id="3" w:name="_Toc220055474"/>
      <w:r w:rsidRPr="004F5473">
        <w:rPr>
          <w:rFonts w:eastAsiaTheme="minorHAnsi"/>
          <w:noProof/>
          <w:lang w:eastAsia="zh-CN"/>
        </w:rPr>
        <w:drawing>
          <wp:anchor distT="0" distB="0" distL="114300" distR="114300" simplePos="0" relativeHeight="251658752" behindDoc="0" locked="0" layoutInCell="1" allowOverlap="1" wp14:anchorId="2204F6D7" wp14:editId="337E5A71">
            <wp:simplePos x="0" y="0"/>
            <wp:positionH relativeFrom="page">
              <wp:posOffset>632561</wp:posOffset>
            </wp:positionH>
            <wp:positionV relativeFrom="paragraph">
              <wp:posOffset>59830</wp:posOffset>
            </wp:positionV>
            <wp:extent cx="1239520" cy="537845"/>
            <wp:effectExtent l="0" t="0" r="0" b="0"/>
            <wp:wrapNone/>
            <wp:docPr id="94"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rPr>
        <w:t xml:space="preserve">             </w:t>
      </w:r>
      <w:r w:rsidRPr="004F5473">
        <w:rPr>
          <w:rFonts w:ascii="Times New Roman"/>
          <w:b w:val="0"/>
          <w:u w:val="thick"/>
        </w:rPr>
        <w:t xml:space="preserve">   </w:t>
      </w:r>
      <w:r>
        <w:rPr>
          <w:rFonts w:ascii="Times New Roman"/>
          <w:b w:val="0"/>
          <w:u w:val="thick"/>
        </w:rPr>
        <w:t xml:space="preserve">                      </w:t>
      </w:r>
      <w:r w:rsidRPr="004F5473">
        <w:rPr>
          <w:rFonts w:ascii="Times New Roman"/>
          <w:b w:val="0"/>
          <w:u w:val="thick"/>
        </w:rPr>
        <w:t xml:space="preserve"> </w:t>
      </w:r>
      <w:r w:rsidRPr="004F5473">
        <w:rPr>
          <w:w w:val="115"/>
          <w:u w:val="thick"/>
        </w:rPr>
        <w:t>ISO/IEC JTC 1/SC</w:t>
      </w:r>
      <w:r w:rsidRPr="004F5473">
        <w:rPr>
          <w:spacing w:val="-25"/>
          <w:w w:val="115"/>
          <w:u w:val="thick"/>
        </w:rPr>
        <w:t xml:space="preserve"> </w:t>
      </w:r>
      <w:r w:rsidRPr="004F5473">
        <w:rPr>
          <w:w w:val="115"/>
          <w:u w:val="thick"/>
        </w:rPr>
        <w:t>29/WG</w:t>
      </w:r>
      <w:r w:rsidRPr="004F5473">
        <w:rPr>
          <w:spacing w:val="-9"/>
          <w:w w:val="115"/>
          <w:u w:val="thick"/>
        </w:rPr>
        <w:t xml:space="preserve"> </w:t>
      </w:r>
      <w:r w:rsidR="004945D2">
        <w:rPr>
          <w:spacing w:val="-9"/>
          <w:w w:val="115"/>
          <w:u w:val="thick"/>
        </w:rPr>
        <w:t>0</w:t>
      </w:r>
      <w:r w:rsidRPr="004F5473">
        <w:rPr>
          <w:w w:val="115"/>
          <w:u w:val="thick"/>
        </w:rPr>
        <w:t>3</w:t>
      </w:r>
      <w:r>
        <w:rPr>
          <w:w w:val="115"/>
          <w:u w:val="thick"/>
        </w:rPr>
        <w:t xml:space="preserve"> </w:t>
      </w:r>
      <w:r w:rsidRPr="004F5473">
        <w:rPr>
          <w:w w:val="115"/>
          <w:sz w:val="44"/>
          <w:u w:val="thick"/>
        </w:rPr>
        <w:t>N</w:t>
      </w:r>
      <w:bookmarkEnd w:id="0"/>
      <w:r w:rsidR="00A05B28" w:rsidRPr="00A05B28">
        <w:t xml:space="preserve"> </w:t>
      </w:r>
      <w:bookmarkEnd w:id="1"/>
      <w:bookmarkEnd w:id="2"/>
      <w:r w:rsidR="00484BF7" w:rsidRPr="00484BF7">
        <w:rPr>
          <w:spacing w:val="28"/>
          <w:w w:val="115"/>
          <w:sz w:val="44"/>
          <w:u w:val="thick"/>
        </w:rPr>
        <w:t>1689</w:t>
      </w:r>
      <w:bookmarkEnd w:id="3"/>
    </w:p>
    <w:p w14:paraId="3FB22CC2" w14:textId="77777777" w:rsidR="00BD7671" w:rsidRPr="004F5473" w:rsidRDefault="00BD7671" w:rsidP="00BD7671">
      <w:pPr>
        <w:rPr>
          <w:b/>
          <w:sz w:val="20"/>
        </w:rPr>
      </w:pPr>
    </w:p>
    <w:p w14:paraId="316BDA88" w14:textId="77777777" w:rsidR="00BD7671" w:rsidRPr="004F5473" w:rsidRDefault="00BD7671" w:rsidP="00BD7671">
      <w:pPr>
        <w:rPr>
          <w:b/>
          <w:sz w:val="20"/>
        </w:rPr>
      </w:pPr>
    </w:p>
    <w:p w14:paraId="11AB54E6" w14:textId="77777777" w:rsidR="00BD7671" w:rsidRPr="004F5473" w:rsidRDefault="00BD7671" w:rsidP="00BD7671">
      <w:pPr>
        <w:spacing w:before="3"/>
        <w:rPr>
          <w:b/>
          <w:sz w:val="23"/>
        </w:rPr>
      </w:pPr>
      <w:r w:rsidRPr="004F5473">
        <w:rPr>
          <w:noProof/>
          <w:lang w:eastAsia="zh-CN"/>
        </w:rPr>
        <mc:AlternateContent>
          <mc:Choice Requires="wps">
            <w:drawing>
              <wp:anchor distT="0" distB="0" distL="0" distR="0" simplePos="0" relativeHeight="251656704" behindDoc="1" locked="0" layoutInCell="1" allowOverlap="1" wp14:anchorId="11606DB5" wp14:editId="3B5D6543">
                <wp:simplePos x="0" y="0"/>
                <wp:positionH relativeFrom="page">
                  <wp:posOffset>706120</wp:posOffset>
                </wp:positionH>
                <wp:positionV relativeFrom="paragraph">
                  <wp:posOffset>199390</wp:posOffset>
                </wp:positionV>
                <wp:extent cx="6155055" cy="829310"/>
                <wp:effectExtent l="0" t="0" r="0" b="0"/>
                <wp:wrapTopAndBottom/>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D0A1FAF" w14:textId="0720A530" w:rsidR="00BD7671" w:rsidRPr="004F5473" w:rsidRDefault="00BD7671" w:rsidP="00BD7671">
                            <w:pPr>
                              <w:spacing w:before="107"/>
                              <w:ind w:left="2916" w:right="2896"/>
                              <w:jc w:val="center"/>
                              <w:rPr>
                                <w:b/>
                                <w:sz w:val="23"/>
                              </w:rPr>
                            </w:pPr>
                            <w:r w:rsidRPr="004F5473">
                              <w:rPr>
                                <w:b/>
                                <w:w w:val="115"/>
                                <w:sz w:val="23"/>
                              </w:rPr>
                              <w:t>ISO/IEC JTC 1/SC 29/</w:t>
                            </w:r>
                            <w:r w:rsidR="004945D2">
                              <w:rPr>
                                <w:b/>
                                <w:w w:val="115"/>
                                <w:sz w:val="23"/>
                              </w:rPr>
                              <w:t>WG 03</w:t>
                            </w:r>
                          </w:p>
                          <w:p w14:paraId="686E55F6" w14:textId="77777777" w:rsidR="00BD7671" w:rsidRDefault="00BD7671" w:rsidP="00BD7671">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606DB5" id="_x0000_t202" coordsize="21600,21600" o:spt="202" path="m,l,21600r21600,l21600,xe">
                <v:stroke joinstyle="miter"/>
                <v:path gradientshapeok="t" o:connecttype="rect"/>
              </v:shapetype>
              <v:shape id="Text Box 63" o:spid="_x0000_s1026" type="#_x0000_t202" style="position:absolute;left:0;text-align:left;margin-left:55.6pt;margin-top:15.7pt;width:484.65pt;height:65.3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5D0A1FAF" w14:textId="0720A530" w:rsidR="00BD7671" w:rsidRPr="004F5473" w:rsidRDefault="00BD7671" w:rsidP="00BD7671">
                      <w:pPr>
                        <w:spacing w:before="107"/>
                        <w:ind w:left="2916" w:right="2896"/>
                        <w:jc w:val="center"/>
                        <w:rPr>
                          <w:b/>
                          <w:sz w:val="23"/>
                        </w:rPr>
                      </w:pPr>
                      <w:r w:rsidRPr="004F5473">
                        <w:rPr>
                          <w:b/>
                          <w:w w:val="115"/>
                          <w:sz w:val="23"/>
                        </w:rPr>
                        <w:t>ISO/IEC JTC 1/SC 29/</w:t>
                      </w:r>
                      <w:r w:rsidR="004945D2">
                        <w:rPr>
                          <w:b/>
                          <w:w w:val="115"/>
                          <w:sz w:val="23"/>
                        </w:rPr>
                        <w:t>WG 03</w:t>
                      </w:r>
                    </w:p>
                    <w:p w14:paraId="686E55F6" w14:textId="77777777" w:rsidR="00BD7671" w:rsidRDefault="00BD7671" w:rsidP="00BD7671">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74E4A596" w14:textId="77777777" w:rsidR="00BD7671" w:rsidRPr="004F5473" w:rsidRDefault="00BD7671" w:rsidP="00BD7671">
      <w:pPr>
        <w:rPr>
          <w:b/>
          <w:sz w:val="20"/>
        </w:rPr>
      </w:pPr>
    </w:p>
    <w:p w14:paraId="02B167E1" w14:textId="77777777" w:rsidR="00BD7671" w:rsidRPr="004F5473" w:rsidRDefault="00BD7671" w:rsidP="00BD7671">
      <w:pPr>
        <w:rPr>
          <w:b/>
          <w:sz w:val="21"/>
        </w:rPr>
      </w:pPr>
    </w:p>
    <w:p w14:paraId="6AEAC3EE" w14:textId="77777777" w:rsidR="00BD7671" w:rsidRPr="004F5473" w:rsidRDefault="00BD7671" w:rsidP="00BD7671">
      <w:pPr>
        <w:tabs>
          <w:tab w:val="left" w:pos="3099"/>
        </w:tabs>
        <w:spacing w:before="103"/>
        <w:ind w:left="104"/>
      </w:pPr>
      <w:r w:rsidRPr="004F5473">
        <w:rPr>
          <w:b/>
          <w:w w:val="120"/>
        </w:rPr>
        <w:t>Document</w:t>
      </w:r>
      <w:r w:rsidRPr="004F5473">
        <w:rPr>
          <w:b/>
          <w:spacing w:val="14"/>
          <w:w w:val="120"/>
        </w:rPr>
        <w:t xml:space="preserve"> </w:t>
      </w:r>
      <w:r w:rsidRPr="004F5473">
        <w:rPr>
          <w:b/>
          <w:w w:val="120"/>
        </w:rPr>
        <w:t>type:</w:t>
      </w:r>
      <w:r w:rsidRPr="004F5473">
        <w:rPr>
          <w:b/>
          <w:w w:val="120"/>
        </w:rPr>
        <w:tab/>
      </w:r>
      <w:r>
        <w:rPr>
          <w:w w:val="120"/>
        </w:rPr>
        <w:t>Output Document</w:t>
      </w:r>
    </w:p>
    <w:p w14:paraId="4B6B6D36" w14:textId="77777777" w:rsidR="00BD7671" w:rsidRPr="004F5473" w:rsidRDefault="00BD7671" w:rsidP="00BD7671">
      <w:pPr>
        <w:spacing w:before="1"/>
        <w:rPr>
          <w:sz w:val="36"/>
        </w:rPr>
      </w:pPr>
    </w:p>
    <w:p w14:paraId="734982D0" w14:textId="4631F837" w:rsidR="00BD7671" w:rsidRPr="004F5473" w:rsidRDefault="00BD7671" w:rsidP="00BD7671">
      <w:pPr>
        <w:pStyle w:val="BodyText"/>
        <w:tabs>
          <w:tab w:val="left" w:pos="3099"/>
        </w:tabs>
        <w:spacing w:line="254" w:lineRule="auto"/>
        <w:ind w:left="3099" w:right="214" w:hanging="2996"/>
      </w:pPr>
      <w:r w:rsidRPr="004F5473">
        <w:rPr>
          <w:b/>
          <w:w w:val="120"/>
        </w:rPr>
        <w:t>Title:</w:t>
      </w:r>
      <w:r w:rsidRPr="004F5473">
        <w:rPr>
          <w:b/>
          <w:w w:val="120"/>
        </w:rPr>
        <w:tab/>
      </w:r>
      <w:r w:rsidRPr="00BD7671">
        <w:rPr>
          <w:b/>
          <w:w w:val="120"/>
        </w:rPr>
        <w:t>Technologies under Consideration for Dynamic Adaptive Streaming over HTTP 23009, Parts 1, 3, 4, 5, 6 and 8</w:t>
      </w:r>
    </w:p>
    <w:p w14:paraId="662C495D" w14:textId="77777777" w:rsidR="00BD7671" w:rsidRPr="004F5473" w:rsidRDefault="00BD7671" w:rsidP="00BD7671">
      <w:pPr>
        <w:spacing w:before="6"/>
        <w:rPr>
          <w:sz w:val="34"/>
        </w:rPr>
      </w:pPr>
    </w:p>
    <w:p w14:paraId="4C0772E4" w14:textId="77777777" w:rsidR="00BD7671" w:rsidRPr="004F5473" w:rsidRDefault="00BD7671" w:rsidP="00BD7671">
      <w:pPr>
        <w:pStyle w:val="BodyText"/>
        <w:tabs>
          <w:tab w:val="left" w:pos="3099"/>
        </w:tabs>
        <w:spacing w:line="254" w:lineRule="auto"/>
        <w:ind w:left="3099" w:right="214" w:hanging="2996"/>
        <w:rPr>
          <w:w w:val="120"/>
        </w:rPr>
      </w:pPr>
      <w:r w:rsidRPr="004F5473">
        <w:rPr>
          <w:b/>
          <w:w w:val="120"/>
        </w:rPr>
        <w:t>Status:</w:t>
      </w:r>
      <w:r w:rsidRPr="004F5473">
        <w:rPr>
          <w:b/>
          <w:w w:val="120"/>
        </w:rPr>
        <w:tab/>
      </w:r>
      <w:r>
        <w:rPr>
          <w:w w:val="120"/>
        </w:rPr>
        <w:t>Approved</w:t>
      </w:r>
    </w:p>
    <w:p w14:paraId="331D9B95" w14:textId="77777777" w:rsidR="00BD7671" w:rsidRPr="004F5473" w:rsidRDefault="00BD7671" w:rsidP="007760E0">
      <w:pPr>
        <w:tabs>
          <w:tab w:val="left" w:pos="3099"/>
        </w:tabs>
        <w:rPr>
          <w:b/>
          <w:w w:val="125"/>
        </w:rPr>
      </w:pPr>
    </w:p>
    <w:p w14:paraId="08107A2F" w14:textId="2F5B2FCB" w:rsidR="00E017D6" w:rsidRPr="004F5473" w:rsidRDefault="00BD7671" w:rsidP="00BD7671">
      <w:pPr>
        <w:tabs>
          <w:tab w:val="left" w:pos="3099"/>
        </w:tabs>
        <w:ind w:left="104"/>
      </w:pPr>
      <w:r w:rsidRPr="004F5473">
        <w:rPr>
          <w:b/>
          <w:w w:val="125"/>
        </w:rPr>
        <w:t>Date</w:t>
      </w:r>
      <w:r w:rsidRPr="004F5473">
        <w:rPr>
          <w:b/>
          <w:spacing w:val="-16"/>
          <w:w w:val="125"/>
        </w:rPr>
        <w:t xml:space="preserve"> </w:t>
      </w:r>
      <w:r w:rsidRPr="004F5473">
        <w:rPr>
          <w:b/>
          <w:w w:val="125"/>
        </w:rPr>
        <w:t>of</w:t>
      </w:r>
      <w:r w:rsidRPr="004F5473">
        <w:rPr>
          <w:b/>
          <w:spacing w:val="-16"/>
          <w:w w:val="125"/>
        </w:rPr>
        <w:t xml:space="preserve"> </w:t>
      </w:r>
      <w:r w:rsidRPr="004F5473">
        <w:rPr>
          <w:b/>
          <w:w w:val="125"/>
        </w:rPr>
        <w:t>document:</w:t>
      </w:r>
      <w:r w:rsidRPr="004F5473">
        <w:rPr>
          <w:b/>
          <w:w w:val="125"/>
        </w:rPr>
        <w:tab/>
      </w:r>
      <w:r w:rsidRPr="004F5473">
        <w:rPr>
          <w:w w:val="125"/>
        </w:rPr>
        <w:t>202</w:t>
      </w:r>
      <w:r w:rsidR="00484BF7">
        <w:rPr>
          <w:w w:val="125"/>
        </w:rPr>
        <w:t>6</w:t>
      </w:r>
      <w:r w:rsidRPr="004F5473">
        <w:rPr>
          <w:w w:val="125"/>
        </w:rPr>
        <w:t>-</w:t>
      </w:r>
      <w:r w:rsidR="00484BF7">
        <w:rPr>
          <w:w w:val="125"/>
        </w:rPr>
        <w:t>01</w:t>
      </w:r>
      <w:r w:rsidRPr="004F5473">
        <w:rPr>
          <w:w w:val="125"/>
        </w:rPr>
        <w:t>-</w:t>
      </w:r>
      <w:r w:rsidR="00484BF7">
        <w:rPr>
          <w:w w:val="125"/>
        </w:rPr>
        <w:t>23</w:t>
      </w:r>
    </w:p>
    <w:p w14:paraId="4F050DEB" w14:textId="77777777" w:rsidR="00BD7671" w:rsidRPr="004F5473" w:rsidRDefault="00BD7671" w:rsidP="007760E0">
      <w:pPr>
        <w:tabs>
          <w:tab w:val="left" w:pos="3099"/>
        </w:tabs>
        <w:ind w:left="104"/>
        <w:rPr>
          <w:sz w:val="36"/>
        </w:rPr>
      </w:pPr>
    </w:p>
    <w:p w14:paraId="4F72D907" w14:textId="0A6DDB89" w:rsidR="006C4B81" w:rsidRDefault="00BD7671" w:rsidP="00E017D6">
      <w:pPr>
        <w:tabs>
          <w:tab w:val="left" w:pos="3099"/>
        </w:tabs>
        <w:ind w:left="104"/>
        <w:rPr>
          <w:w w:val="115"/>
        </w:rPr>
      </w:pPr>
      <w:r w:rsidRPr="004F5473">
        <w:rPr>
          <w:b/>
          <w:w w:val="110"/>
        </w:rPr>
        <w:t>Source:</w:t>
      </w:r>
      <w:r w:rsidRPr="004F5473">
        <w:rPr>
          <w:b/>
          <w:w w:val="110"/>
        </w:rPr>
        <w:tab/>
      </w:r>
      <w:r w:rsidRPr="004F5473">
        <w:rPr>
          <w:w w:val="110"/>
        </w:rPr>
        <w:t>ISO/IEC JTC 1/SC 29/</w:t>
      </w:r>
      <w:r w:rsidR="004945D2">
        <w:rPr>
          <w:w w:val="110"/>
        </w:rPr>
        <w:t>WG 03</w:t>
      </w:r>
      <w:bookmarkStart w:id="4" w:name="_Toc53752975"/>
      <w:bookmarkEnd w:id="4"/>
    </w:p>
    <w:p w14:paraId="12120BC0" w14:textId="77777777" w:rsidR="006C4B81" w:rsidRDefault="006C4B81" w:rsidP="00E017D6">
      <w:pPr>
        <w:tabs>
          <w:tab w:val="left" w:pos="3099"/>
        </w:tabs>
        <w:ind w:left="104"/>
        <w:rPr>
          <w:w w:val="115"/>
        </w:rPr>
      </w:pPr>
    </w:p>
    <w:p w14:paraId="2758B170" w14:textId="0556806F" w:rsidR="00BD7671" w:rsidRPr="004F5473" w:rsidRDefault="00BD7671" w:rsidP="00BD7671">
      <w:pPr>
        <w:tabs>
          <w:tab w:val="left" w:pos="3099"/>
        </w:tabs>
        <w:ind w:left="104"/>
      </w:pPr>
      <w:r w:rsidRPr="004F5473">
        <w:rPr>
          <w:b/>
          <w:w w:val="120"/>
        </w:rPr>
        <w:t>No.</w:t>
      </w:r>
      <w:r w:rsidRPr="004F5473">
        <w:rPr>
          <w:b/>
          <w:spacing w:val="5"/>
          <w:w w:val="120"/>
        </w:rPr>
        <w:t xml:space="preserve"> </w:t>
      </w:r>
      <w:r w:rsidRPr="004F5473">
        <w:rPr>
          <w:b/>
          <w:w w:val="120"/>
        </w:rPr>
        <w:t>of</w:t>
      </w:r>
      <w:r w:rsidRPr="004F5473">
        <w:rPr>
          <w:b/>
          <w:spacing w:val="6"/>
          <w:w w:val="120"/>
        </w:rPr>
        <w:t xml:space="preserve"> </w:t>
      </w:r>
      <w:r w:rsidRPr="004F5473">
        <w:rPr>
          <w:b/>
          <w:w w:val="120"/>
        </w:rPr>
        <w:t>pages:</w:t>
      </w:r>
      <w:r w:rsidRPr="004F5473">
        <w:rPr>
          <w:b/>
          <w:w w:val="120"/>
        </w:rPr>
        <w:tab/>
      </w:r>
      <w:r w:rsidR="00F4183E">
        <w:rPr>
          <w:w w:val="120"/>
        </w:rPr>
        <w:t>60</w:t>
      </w:r>
      <w:r w:rsidR="006C4B81" w:rsidRPr="004F5473">
        <w:rPr>
          <w:w w:val="120"/>
        </w:rPr>
        <w:t xml:space="preserve"> </w:t>
      </w:r>
      <w:r w:rsidRPr="004F5473">
        <w:rPr>
          <w:w w:val="120"/>
        </w:rPr>
        <w:t>(with cover</w:t>
      </w:r>
      <w:r w:rsidRPr="004F5473">
        <w:rPr>
          <w:spacing w:val="-10"/>
          <w:w w:val="120"/>
        </w:rPr>
        <w:t xml:space="preserve"> </w:t>
      </w:r>
      <w:r w:rsidRPr="004F5473">
        <w:rPr>
          <w:w w:val="120"/>
        </w:rPr>
        <w:t>page)</w:t>
      </w:r>
    </w:p>
    <w:p w14:paraId="109BCE09" w14:textId="77777777" w:rsidR="00BD7671" w:rsidRPr="004F5473" w:rsidRDefault="00BD7671" w:rsidP="00BD7671">
      <w:pPr>
        <w:spacing w:before="1"/>
        <w:rPr>
          <w:sz w:val="36"/>
        </w:rPr>
      </w:pPr>
    </w:p>
    <w:p w14:paraId="443BF986" w14:textId="77777777" w:rsidR="00BD7671" w:rsidRPr="004F5473" w:rsidRDefault="00BD7671" w:rsidP="00BD7671">
      <w:pPr>
        <w:tabs>
          <w:tab w:val="left" w:pos="3099"/>
        </w:tabs>
        <w:ind w:left="104"/>
      </w:pPr>
      <w:r w:rsidRPr="004F5473">
        <w:rPr>
          <w:b/>
          <w:w w:val="120"/>
        </w:rPr>
        <w:t>Email</w:t>
      </w:r>
      <w:r w:rsidRPr="004F5473">
        <w:rPr>
          <w:b/>
          <w:spacing w:val="5"/>
          <w:w w:val="120"/>
        </w:rPr>
        <w:t xml:space="preserve"> </w:t>
      </w:r>
      <w:r w:rsidRPr="004F5473">
        <w:rPr>
          <w:b/>
          <w:w w:val="120"/>
        </w:rPr>
        <w:t>of</w:t>
      </w:r>
      <w:r w:rsidRPr="004F5473">
        <w:rPr>
          <w:b/>
          <w:spacing w:val="6"/>
          <w:w w:val="120"/>
        </w:rPr>
        <w:t xml:space="preserve"> </w:t>
      </w:r>
      <w:r w:rsidRPr="004F5473">
        <w:rPr>
          <w:b/>
          <w:w w:val="120"/>
        </w:rPr>
        <w:t>Convenor:</w:t>
      </w:r>
      <w:r w:rsidRPr="004F5473">
        <w:rPr>
          <w:b/>
          <w:w w:val="120"/>
        </w:rPr>
        <w:tab/>
      </w:r>
      <w:r w:rsidRPr="004F5473">
        <w:rPr>
          <w:w w:val="120"/>
        </w:rPr>
        <w:t>young.L@samsung.com</w:t>
      </w:r>
    </w:p>
    <w:p w14:paraId="4BE063BE" w14:textId="77777777" w:rsidR="00BD7671" w:rsidRPr="004F5473" w:rsidRDefault="00BD7671" w:rsidP="00BD7671">
      <w:pPr>
        <w:spacing w:before="1"/>
        <w:rPr>
          <w:b/>
          <w:sz w:val="36"/>
        </w:rPr>
      </w:pPr>
    </w:p>
    <w:p w14:paraId="7A5F5699" w14:textId="77777777" w:rsidR="00BD7671" w:rsidRPr="004F5473" w:rsidRDefault="00BD7671" w:rsidP="00BD7671">
      <w:pPr>
        <w:tabs>
          <w:tab w:val="left" w:pos="3099"/>
        </w:tabs>
        <w:ind w:left="104"/>
        <w:rPr>
          <w:color w:val="0000EE"/>
          <w:w w:val="120"/>
          <w:u w:val="single" w:color="0000EE"/>
        </w:rPr>
      </w:pPr>
      <w:r w:rsidRPr="004F5473">
        <w:rPr>
          <w:b/>
          <w:w w:val="120"/>
        </w:rPr>
        <w:t>Committee</w:t>
      </w:r>
      <w:r w:rsidRPr="004F5473">
        <w:rPr>
          <w:b/>
          <w:spacing w:val="-6"/>
          <w:w w:val="120"/>
        </w:rPr>
        <w:t xml:space="preserve"> </w:t>
      </w:r>
      <w:r w:rsidRPr="004F5473">
        <w:rPr>
          <w:b/>
          <w:w w:val="120"/>
        </w:rPr>
        <w:t>URL:</w:t>
      </w:r>
      <w:r w:rsidRPr="004F5473">
        <w:rPr>
          <w:b/>
          <w:w w:val="120"/>
        </w:rPr>
        <w:tab/>
      </w:r>
      <w:hyperlink r:id="rId9" w:history="1">
        <w:r w:rsidRPr="004F5473">
          <w:rPr>
            <w:rStyle w:val="Hyperlink"/>
            <w:w w:val="120"/>
          </w:rPr>
          <w:t>https://isotc.iso.org/livelink/livelink/open/jtc1sc29wg3</w:t>
        </w:r>
      </w:hyperlink>
    </w:p>
    <w:p w14:paraId="368A1EF9" w14:textId="77777777" w:rsidR="00BD7671" w:rsidRPr="004F5473" w:rsidRDefault="00BD7671" w:rsidP="00BD7671">
      <w:pPr>
        <w:tabs>
          <w:tab w:val="left" w:pos="3099"/>
        </w:tabs>
        <w:ind w:left="104"/>
        <w:rPr>
          <w:color w:val="0000EE"/>
          <w:w w:val="120"/>
          <w:u w:val="single" w:color="0000EE"/>
        </w:rPr>
      </w:pPr>
    </w:p>
    <w:p w14:paraId="712121A3" w14:textId="77777777" w:rsidR="00BD7671" w:rsidRDefault="00BD7671" w:rsidP="00BD7671">
      <w:pPr>
        <w:tabs>
          <w:tab w:val="left" w:pos="3099"/>
        </w:tabs>
        <w:ind w:left="104"/>
        <w:rPr>
          <w:color w:val="0000EE"/>
          <w:w w:val="120"/>
          <w:u w:val="single" w:color="0000EE"/>
        </w:rPr>
      </w:pPr>
    </w:p>
    <w:p w14:paraId="27C68C01" w14:textId="66E224E2" w:rsidR="00E57FA1" w:rsidRPr="004F5473" w:rsidRDefault="002E4835" w:rsidP="00BD7671">
      <w:pPr>
        <w:tabs>
          <w:tab w:val="left" w:pos="3099"/>
        </w:tabs>
        <w:ind w:left="104"/>
        <w:rPr>
          <w:color w:val="0000EE"/>
          <w:w w:val="120"/>
          <w:u w:val="single" w:color="0000EE"/>
        </w:rPr>
        <w:sectPr w:rsidR="00E57FA1" w:rsidRPr="004F5473" w:rsidSect="00BD7671">
          <w:pgSz w:w="11900" w:h="16840"/>
          <w:pgMar w:top="540" w:right="980" w:bottom="280" w:left="1000" w:header="720" w:footer="720" w:gutter="0"/>
          <w:cols w:space="720"/>
        </w:sectPr>
      </w:pPr>
      <w:r>
        <w:rPr>
          <w:color w:val="0000EE"/>
          <w:w w:val="120"/>
          <w:u w:val="single" w:color="0000EE"/>
        </w:rPr>
        <w:t xml:space="preserve"> </w:t>
      </w:r>
    </w:p>
    <w:p w14:paraId="06F5D071" w14:textId="77777777" w:rsidR="00BD7671" w:rsidRPr="003226C8" w:rsidRDefault="00BD7671" w:rsidP="00BD7671">
      <w:pPr>
        <w:jc w:val="center"/>
        <w:rPr>
          <w:rFonts w:eastAsia="SimSun"/>
          <w:b/>
          <w:sz w:val="28"/>
          <w:lang w:val="en-GB" w:eastAsia="zh-CN"/>
        </w:rPr>
      </w:pPr>
      <w:r w:rsidRPr="003226C8">
        <w:rPr>
          <w:rFonts w:eastAsia="SimSun"/>
          <w:b/>
          <w:sz w:val="28"/>
          <w:lang w:val="en-GB" w:eastAsia="zh-CN"/>
        </w:rPr>
        <w:lastRenderedPageBreak/>
        <w:t>INTERNATIONAL ORGANISATION FOR STANDARDISATION</w:t>
      </w:r>
    </w:p>
    <w:p w14:paraId="1F4A3CDE" w14:textId="77777777" w:rsidR="00BD7671" w:rsidRPr="003226C8" w:rsidRDefault="00BD7671" w:rsidP="00BD7671">
      <w:pPr>
        <w:jc w:val="center"/>
        <w:rPr>
          <w:rFonts w:eastAsia="SimSun"/>
          <w:b/>
          <w:sz w:val="28"/>
          <w:lang w:val="en-GB" w:eastAsia="zh-CN"/>
        </w:rPr>
      </w:pPr>
      <w:r w:rsidRPr="003226C8">
        <w:rPr>
          <w:rFonts w:eastAsia="SimSun"/>
          <w:b/>
          <w:sz w:val="28"/>
          <w:lang w:val="en-GB" w:eastAsia="zh-CN"/>
        </w:rPr>
        <w:t>ORGANISATION INTERNATIONALE DE NORMALISATION</w:t>
      </w:r>
    </w:p>
    <w:p w14:paraId="7611F8C7" w14:textId="3DD76991" w:rsidR="00BD7671" w:rsidRPr="003226C8" w:rsidRDefault="00BD7671" w:rsidP="00BD7671">
      <w:pPr>
        <w:jc w:val="center"/>
        <w:rPr>
          <w:rFonts w:eastAsia="SimSun"/>
          <w:b/>
          <w:sz w:val="28"/>
          <w:lang w:val="en-GB" w:eastAsia="zh-CN"/>
        </w:rPr>
      </w:pPr>
      <w:r w:rsidRPr="003226C8">
        <w:rPr>
          <w:rFonts w:eastAsia="SimSun"/>
          <w:b/>
          <w:sz w:val="28"/>
          <w:lang w:val="en-GB" w:eastAsia="zh-CN"/>
        </w:rPr>
        <w:t>ISO/IEC JTC 1/SC 29/</w:t>
      </w:r>
      <w:r w:rsidR="004945D2">
        <w:rPr>
          <w:rFonts w:eastAsia="SimSun"/>
          <w:b/>
          <w:sz w:val="28"/>
          <w:lang w:val="en-GB" w:eastAsia="zh-CN"/>
        </w:rPr>
        <w:t>WG 03 MPEG SYSTEMS</w:t>
      </w:r>
    </w:p>
    <w:p w14:paraId="2A81EC4C" w14:textId="77777777" w:rsidR="00BD7671" w:rsidRPr="003226C8" w:rsidRDefault="00BD7671" w:rsidP="00BD7671">
      <w:pPr>
        <w:rPr>
          <w:lang w:val="en-GB"/>
        </w:rPr>
      </w:pPr>
    </w:p>
    <w:p w14:paraId="5552D8C7" w14:textId="1BA4669E" w:rsidR="00BD7671" w:rsidRPr="003226C8" w:rsidRDefault="00BD7671" w:rsidP="00BD7671">
      <w:pPr>
        <w:jc w:val="right"/>
        <w:rPr>
          <w:rFonts w:eastAsia="SimSun"/>
          <w:b/>
          <w:sz w:val="48"/>
          <w:lang w:val="en-GB" w:eastAsia="zh-CN"/>
        </w:rPr>
      </w:pPr>
      <w:r w:rsidRPr="003226C8">
        <w:rPr>
          <w:rFonts w:eastAsia="SimSun"/>
          <w:b/>
          <w:sz w:val="28"/>
          <w:lang w:val="en-GB" w:eastAsia="zh-CN"/>
        </w:rPr>
        <w:t>ISO/IEC JTC 1/SC 29/</w:t>
      </w:r>
      <w:r w:rsidR="004945D2">
        <w:rPr>
          <w:rFonts w:eastAsia="SimSun"/>
          <w:b/>
          <w:sz w:val="28"/>
          <w:lang w:val="en-GB" w:eastAsia="zh-CN"/>
        </w:rPr>
        <w:t>WG 03</w:t>
      </w:r>
      <w:r w:rsidRPr="003226C8">
        <w:rPr>
          <w:rFonts w:eastAsia="SimSun"/>
          <w:b/>
          <w:sz w:val="28"/>
          <w:lang w:val="en-GB" w:eastAsia="zh-CN"/>
        </w:rPr>
        <w:t xml:space="preserve"> </w:t>
      </w:r>
      <w:r w:rsidRPr="001158FF">
        <w:rPr>
          <w:rFonts w:eastAsia="SimSun"/>
          <w:b/>
          <w:sz w:val="28"/>
          <w:szCs w:val="28"/>
          <w:lang w:val="en-GB" w:eastAsia="zh-CN"/>
        </w:rPr>
        <w:t>N</w:t>
      </w:r>
      <w:r w:rsidR="00C5689E">
        <w:rPr>
          <w:b/>
          <w:sz w:val="28"/>
          <w:szCs w:val="28"/>
          <w:lang w:val="en-GB"/>
        </w:rPr>
        <w:t>1</w:t>
      </w:r>
      <w:r w:rsidR="006F401B">
        <w:rPr>
          <w:b/>
          <w:sz w:val="28"/>
          <w:szCs w:val="28"/>
          <w:lang w:val="en-GB"/>
        </w:rPr>
        <w:t>6</w:t>
      </w:r>
      <w:r w:rsidR="00484BF7">
        <w:rPr>
          <w:b/>
          <w:sz w:val="28"/>
          <w:szCs w:val="28"/>
          <w:lang w:val="en-GB"/>
        </w:rPr>
        <w:t>89</w:t>
      </w:r>
    </w:p>
    <w:p w14:paraId="08090015" w14:textId="3476769F" w:rsidR="00EA0D3C" w:rsidRPr="001D00F7" w:rsidRDefault="0001269E" w:rsidP="002E5091">
      <w:pPr>
        <w:jc w:val="right"/>
      </w:pPr>
      <w:r>
        <w:rPr>
          <w:rFonts w:eastAsia="SimSun"/>
          <w:b/>
          <w:sz w:val="28"/>
          <w:lang w:val="en-GB" w:eastAsia="zh-CN"/>
        </w:rPr>
        <w:t>Online, Jan 2026</w:t>
      </w:r>
    </w:p>
    <w:tbl>
      <w:tblPr>
        <w:tblW w:w="0" w:type="auto"/>
        <w:tblLook w:val="01E0" w:firstRow="1" w:lastRow="1" w:firstColumn="1" w:lastColumn="1" w:noHBand="0" w:noVBand="0"/>
      </w:tblPr>
      <w:tblGrid>
        <w:gridCol w:w="1800"/>
        <w:gridCol w:w="7555"/>
      </w:tblGrid>
      <w:tr w:rsidR="00EA0D3C" w:rsidRPr="00C91B15" w14:paraId="5EEA3900" w14:textId="77777777" w:rsidTr="00CE182C">
        <w:trPr>
          <w:trHeight w:val="297"/>
        </w:trPr>
        <w:tc>
          <w:tcPr>
            <w:tcW w:w="1800" w:type="dxa"/>
          </w:tcPr>
          <w:p w14:paraId="5C54E8EA" w14:textId="77777777" w:rsidR="00EA0D3C" w:rsidRPr="005D34B8" w:rsidRDefault="00EA0D3C" w:rsidP="00BA3BDB">
            <w:pPr>
              <w:suppressAutoHyphens/>
              <w:rPr>
                <w:b/>
              </w:rPr>
            </w:pPr>
            <w:r w:rsidRPr="005D34B8">
              <w:rPr>
                <w:b/>
              </w:rPr>
              <w:t>Source</w:t>
            </w:r>
          </w:p>
        </w:tc>
        <w:tc>
          <w:tcPr>
            <w:tcW w:w="7555" w:type="dxa"/>
          </w:tcPr>
          <w:p w14:paraId="40783731" w14:textId="7EA64FB8" w:rsidR="00EA0D3C" w:rsidRPr="00C91B15" w:rsidRDefault="00A01151" w:rsidP="00BA3BDB">
            <w:pPr>
              <w:suppressAutoHyphens/>
              <w:rPr>
                <w:b/>
              </w:rPr>
            </w:pPr>
            <w:r>
              <w:rPr>
                <w:b/>
              </w:rPr>
              <w:t xml:space="preserve">MPEG </w:t>
            </w:r>
            <w:r w:rsidR="00284E4A" w:rsidRPr="00C91B15">
              <w:rPr>
                <w:b/>
              </w:rPr>
              <w:t xml:space="preserve">Systems </w:t>
            </w:r>
            <w:r>
              <w:rPr>
                <w:b/>
              </w:rPr>
              <w:t>WG</w:t>
            </w:r>
          </w:p>
        </w:tc>
      </w:tr>
      <w:tr w:rsidR="00EA0D3C" w:rsidRPr="00C91B15" w14:paraId="3EFBEC43" w14:textId="77777777" w:rsidTr="00CE182C">
        <w:tc>
          <w:tcPr>
            <w:tcW w:w="1800" w:type="dxa"/>
          </w:tcPr>
          <w:p w14:paraId="5A99ABE9" w14:textId="3823D93D" w:rsidR="00EA0D3C" w:rsidRPr="00C91B15" w:rsidRDefault="00EA0D3C" w:rsidP="00BA3BDB">
            <w:pPr>
              <w:suppressAutoHyphens/>
              <w:rPr>
                <w:b/>
              </w:rPr>
            </w:pPr>
            <w:r w:rsidRPr="00C91B15">
              <w:rPr>
                <w:b/>
              </w:rPr>
              <w:t>Status</w:t>
            </w:r>
          </w:p>
        </w:tc>
        <w:tc>
          <w:tcPr>
            <w:tcW w:w="7555" w:type="dxa"/>
          </w:tcPr>
          <w:p w14:paraId="5464ED99" w14:textId="77777777" w:rsidR="00EA0D3C" w:rsidRPr="00C91B15" w:rsidRDefault="00284E4A" w:rsidP="00BA3BDB">
            <w:pPr>
              <w:suppressAutoHyphens/>
              <w:rPr>
                <w:b/>
              </w:rPr>
            </w:pPr>
            <w:r w:rsidRPr="00C91B15">
              <w:rPr>
                <w:b/>
              </w:rPr>
              <w:t>Output</w:t>
            </w:r>
          </w:p>
        </w:tc>
      </w:tr>
      <w:tr w:rsidR="00EA0D3C" w:rsidRPr="00C91B15" w14:paraId="6A8A7DBF" w14:textId="77777777" w:rsidTr="00CE182C">
        <w:tc>
          <w:tcPr>
            <w:tcW w:w="1800" w:type="dxa"/>
          </w:tcPr>
          <w:p w14:paraId="61A38C79" w14:textId="77777777" w:rsidR="00EA0D3C" w:rsidRPr="00C91B15" w:rsidRDefault="00EA0D3C" w:rsidP="00BA3BDB">
            <w:pPr>
              <w:suppressAutoHyphens/>
              <w:rPr>
                <w:b/>
              </w:rPr>
            </w:pPr>
            <w:r w:rsidRPr="00C91B15">
              <w:rPr>
                <w:b/>
              </w:rPr>
              <w:t>Title</w:t>
            </w:r>
          </w:p>
        </w:tc>
        <w:tc>
          <w:tcPr>
            <w:tcW w:w="7555" w:type="dxa"/>
          </w:tcPr>
          <w:p w14:paraId="5A50D865" w14:textId="261EE484" w:rsidR="00EA0D3C" w:rsidRPr="00C91B15" w:rsidRDefault="008608F1" w:rsidP="00BA3BDB">
            <w:pPr>
              <w:suppressAutoHyphens/>
              <w:rPr>
                <w:b/>
              </w:rPr>
            </w:pPr>
            <w:r w:rsidRPr="00C91B15">
              <w:rPr>
                <w:b/>
              </w:rPr>
              <w:t>Technologies under Consideration for Dynamic Adaptive Streaming over HTTP</w:t>
            </w:r>
            <w:r w:rsidR="005417CF" w:rsidRPr="00C91B15">
              <w:rPr>
                <w:b/>
              </w:rPr>
              <w:t xml:space="preserve"> 23009, </w:t>
            </w:r>
            <w:r w:rsidR="00CF6643" w:rsidRPr="00C91B15">
              <w:rPr>
                <w:b/>
              </w:rPr>
              <w:t>P</w:t>
            </w:r>
            <w:r w:rsidR="005417CF" w:rsidRPr="00C91B15">
              <w:rPr>
                <w:b/>
              </w:rPr>
              <w:t>arts 1</w:t>
            </w:r>
            <w:r w:rsidR="00385FDA" w:rsidRPr="00C91B15">
              <w:rPr>
                <w:b/>
              </w:rPr>
              <w:t>, 3</w:t>
            </w:r>
            <w:r w:rsidR="00113FDE" w:rsidRPr="00C91B15">
              <w:rPr>
                <w:b/>
              </w:rPr>
              <w:t>, 4</w:t>
            </w:r>
            <w:r w:rsidR="00143E26" w:rsidRPr="00C91B15">
              <w:rPr>
                <w:b/>
              </w:rPr>
              <w:t>, 5</w:t>
            </w:r>
            <w:r w:rsidR="00BD7671">
              <w:rPr>
                <w:b/>
              </w:rPr>
              <w:t>, 6 and 8</w:t>
            </w:r>
          </w:p>
        </w:tc>
      </w:tr>
      <w:tr w:rsidR="00EA0D3C" w:rsidRPr="0078707B" w14:paraId="17AE4B33" w14:textId="77777777" w:rsidTr="00CE182C">
        <w:tc>
          <w:tcPr>
            <w:tcW w:w="1800" w:type="dxa"/>
          </w:tcPr>
          <w:p w14:paraId="5E06E72B" w14:textId="77777777" w:rsidR="00EA0D3C" w:rsidRPr="00C91B15" w:rsidRDefault="00A50E99" w:rsidP="00BA3BDB">
            <w:pPr>
              <w:rPr>
                <w:b/>
              </w:rPr>
            </w:pPr>
            <w:r w:rsidRPr="00C91B15">
              <w:rPr>
                <w:b/>
              </w:rPr>
              <w:t>Editor</w:t>
            </w:r>
          </w:p>
        </w:tc>
        <w:tc>
          <w:tcPr>
            <w:tcW w:w="7555" w:type="dxa"/>
          </w:tcPr>
          <w:p w14:paraId="49DF5435" w14:textId="609785E5" w:rsidR="00B129D2" w:rsidRPr="006F49CB" w:rsidRDefault="00712FB7" w:rsidP="008D7502">
            <w:pPr>
              <w:rPr>
                <w:b/>
                <w:lang w:val="de-DE" w:eastAsia="ja-JP"/>
              </w:rPr>
            </w:pPr>
            <w:r>
              <w:rPr>
                <w:b/>
                <w:lang w:val="de-DE" w:eastAsia="ja-JP"/>
              </w:rPr>
              <w:t>Iraj Sodagar</w:t>
            </w:r>
          </w:p>
        </w:tc>
      </w:tr>
      <w:tr w:rsidR="00CE182C" w:rsidRPr="0078707B" w14:paraId="1DDCE624" w14:textId="77777777" w:rsidTr="00CE182C">
        <w:tc>
          <w:tcPr>
            <w:tcW w:w="1800" w:type="dxa"/>
          </w:tcPr>
          <w:p w14:paraId="68331024" w14:textId="5054350A" w:rsidR="00CE182C" w:rsidRPr="00C91B15" w:rsidRDefault="00CE182C" w:rsidP="00CE182C">
            <w:pPr>
              <w:rPr>
                <w:b/>
              </w:rPr>
            </w:pPr>
            <w:r>
              <w:rPr>
                <w:b/>
              </w:rPr>
              <w:t>Serial Number</w:t>
            </w:r>
          </w:p>
        </w:tc>
        <w:tc>
          <w:tcPr>
            <w:tcW w:w="7555" w:type="dxa"/>
          </w:tcPr>
          <w:p w14:paraId="09FF2FE4" w14:textId="0C575C52" w:rsidR="00CE182C" w:rsidRDefault="004D4422" w:rsidP="00CE182C">
            <w:pPr>
              <w:rPr>
                <w:b/>
                <w:lang w:val="de-DE" w:eastAsia="ja-JP"/>
              </w:rPr>
            </w:pPr>
            <w:r w:rsidRPr="004D4422">
              <w:rPr>
                <w:rFonts w:ascii="Book Antiqua" w:eastAsia="Times New Roman" w:hAnsi="Book Antiqua"/>
                <w:b/>
                <w:bCs/>
                <w:color w:val="000000"/>
              </w:rPr>
              <w:t>2</w:t>
            </w:r>
            <w:r w:rsidR="00C5689E">
              <w:rPr>
                <w:rFonts w:ascii="Book Antiqua" w:eastAsia="Times New Roman" w:hAnsi="Book Antiqua"/>
                <w:b/>
                <w:bCs/>
                <w:color w:val="000000"/>
              </w:rPr>
              <w:t>5</w:t>
            </w:r>
            <w:r w:rsidR="00484BF7">
              <w:rPr>
                <w:rFonts w:ascii="Book Antiqua" w:eastAsia="Times New Roman" w:hAnsi="Book Antiqua"/>
                <w:b/>
                <w:bCs/>
                <w:color w:val="000000"/>
              </w:rPr>
              <w:t>878</w:t>
            </w:r>
          </w:p>
        </w:tc>
      </w:tr>
    </w:tbl>
    <w:p w14:paraId="1B95BF33" w14:textId="77777777" w:rsidR="00DD5DF5" w:rsidRPr="00C5689E" w:rsidRDefault="00DD5DF5" w:rsidP="00C5689E">
      <w:pPr>
        <w:pStyle w:val="ListParagraph"/>
        <w:rPr>
          <w:sz w:val="32"/>
          <w:szCs w:val="36"/>
          <w:highlight w:val="yellow"/>
          <w:lang w:eastAsia="ko-KR"/>
        </w:rPr>
      </w:pPr>
    </w:p>
    <w:p w14:paraId="37C4C65A" w14:textId="77777777" w:rsidR="00DD5DF5" w:rsidRPr="00C5689E" w:rsidRDefault="00DD5DF5" w:rsidP="00C44B33">
      <w:pPr>
        <w:rPr>
          <w:color w:val="FF0000"/>
          <w:sz w:val="32"/>
          <w:szCs w:val="36"/>
          <w:lang w:eastAsia="ko-KR"/>
        </w:rPr>
      </w:pPr>
    </w:p>
    <w:p w14:paraId="32AFDC67" w14:textId="417E52B2" w:rsidR="00025090" w:rsidRPr="00C91B15" w:rsidRDefault="008608F1" w:rsidP="00C44B33">
      <w:pPr>
        <w:rPr>
          <w:lang w:eastAsia="ko-KR"/>
        </w:rPr>
      </w:pPr>
      <w:r w:rsidRPr="005D34B8">
        <w:rPr>
          <w:lang w:eastAsia="ko-KR"/>
        </w:rPr>
        <w:t xml:space="preserve">This Technology under Consideration document collects candidate technologies for inclusion into </w:t>
      </w:r>
      <w:r w:rsidR="00FD2FAA" w:rsidRPr="00C91B15">
        <w:rPr>
          <w:lang w:eastAsia="ko-KR"/>
        </w:rPr>
        <w:t>new</w:t>
      </w:r>
      <w:r w:rsidRPr="00C91B15">
        <w:rPr>
          <w:lang w:eastAsia="ko-KR"/>
        </w:rPr>
        <w:t xml:space="preserve"> amendment</w:t>
      </w:r>
      <w:r w:rsidR="00FD2FAA" w:rsidRPr="00C91B15">
        <w:rPr>
          <w:lang w:eastAsia="ko-KR"/>
        </w:rPr>
        <w:t>s</w:t>
      </w:r>
      <w:r w:rsidRPr="00C91B15">
        <w:rPr>
          <w:lang w:eastAsia="ko-KR"/>
        </w:rPr>
        <w:t xml:space="preserve"> of ISO/IEC 23009 Dynamic Adaptive Streaming over HTTP.</w:t>
      </w:r>
    </w:p>
    <w:p w14:paraId="1FA73C87" w14:textId="0D1A091C" w:rsidR="004F40DC" w:rsidRPr="00C91B15" w:rsidRDefault="00A91076" w:rsidP="004F40DC">
      <w:pPr>
        <w:rPr>
          <w:lang w:eastAsia="ko-KR"/>
        </w:rPr>
      </w:pPr>
      <w:r w:rsidRPr="00C91B15">
        <w:rPr>
          <w:lang w:eastAsia="ko-KR"/>
        </w:rPr>
        <w:t xml:space="preserve">Note that any section that is not </w:t>
      </w:r>
      <w:r w:rsidR="00982C7F">
        <w:rPr>
          <w:lang w:eastAsia="ko-KR"/>
        </w:rPr>
        <w:t xml:space="preserve">indicated </w:t>
      </w:r>
      <w:r w:rsidRPr="00C91B15">
        <w:rPr>
          <w:lang w:eastAsia="ko-KR"/>
        </w:rPr>
        <w:t>otherwise relates to Part 1.</w:t>
      </w:r>
    </w:p>
    <w:sdt>
      <w:sdtPr>
        <w:rPr>
          <w:rFonts w:ascii="Times New Roman" w:eastAsia="MS Mincho" w:hAnsi="Times New Roman"/>
          <w:b w:val="0"/>
          <w:bCs w:val="0"/>
          <w:kern w:val="0"/>
          <w:sz w:val="24"/>
          <w:szCs w:val="24"/>
          <w:lang w:eastAsia="en-US"/>
        </w:rPr>
        <w:id w:val="1584182418"/>
        <w:docPartObj>
          <w:docPartGallery w:val="Table of Contents"/>
          <w:docPartUnique/>
        </w:docPartObj>
      </w:sdtPr>
      <w:sdtEndPr>
        <w:rPr>
          <w:sz w:val="22"/>
        </w:rPr>
      </w:sdtEndPr>
      <w:sdtContent>
        <w:p w14:paraId="46698177" w14:textId="77777777" w:rsidR="00F4183E" w:rsidRDefault="004F40DC" w:rsidP="0007392F">
          <w:pPr>
            <w:pStyle w:val="TOCHeading"/>
            <w:numPr>
              <w:ilvl w:val="0"/>
              <w:numId w:val="0"/>
            </w:numPr>
            <w:ind w:left="360" w:hanging="360"/>
            <w:rPr>
              <w:noProof/>
            </w:rPr>
          </w:pPr>
          <w:r w:rsidRPr="005D34B8">
            <w:rPr>
              <w:rFonts w:ascii="Calibri" w:hAnsi="Calibri"/>
              <w:lang w:eastAsia="en-US"/>
            </w:rPr>
            <w:t>Contents</w:t>
          </w:r>
          <w:r w:rsidRPr="001D00F7">
            <w:rPr>
              <w:b w:val="0"/>
              <w:bCs w:val="0"/>
            </w:rPr>
            <w:fldChar w:fldCharType="begin"/>
          </w:r>
          <w:r w:rsidRPr="00C91B15">
            <w:instrText xml:space="preserve"> TOC \o "1-3" \h \z \u </w:instrText>
          </w:r>
          <w:r w:rsidRPr="001D00F7">
            <w:rPr>
              <w:b w:val="0"/>
              <w:bCs w:val="0"/>
            </w:rPr>
            <w:fldChar w:fldCharType="separate"/>
          </w:r>
        </w:p>
        <w:p w14:paraId="56EF5CB0" w14:textId="2048BEC9" w:rsidR="00F4183E" w:rsidRDefault="00F4183E">
          <w:pPr>
            <w:pStyle w:val="TOC1"/>
            <w:rPr>
              <w:rFonts w:asciiTheme="minorHAnsi" w:eastAsiaTheme="minorEastAsia" w:hAnsiTheme="minorHAnsi" w:cstheme="minorBidi"/>
              <w:noProof/>
              <w:kern w:val="2"/>
              <w:sz w:val="24"/>
              <w14:ligatures w14:val="standardContextual"/>
            </w:rPr>
          </w:pPr>
          <w:hyperlink w:anchor="_Toc220055475" w:history="1">
            <w:r w:rsidRPr="00741324">
              <w:rPr>
                <w:rStyle w:val="Hyperlink"/>
                <w:noProof/>
              </w:rPr>
              <w:t>1</w:t>
            </w:r>
            <w:r>
              <w:rPr>
                <w:rFonts w:asciiTheme="minorHAnsi" w:eastAsiaTheme="minorEastAsia" w:hAnsiTheme="minorHAnsi" w:cstheme="minorBidi"/>
                <w:noProof/>
                <w:kern w:val="2"/>
                <w:sz w:val="24"/>
                <w14:ligatures w14:val="standardContextual"/>
              </w:rPr>
              <w:tab/>
            </w:r>
            <w:r w:rsidRPr="00741324">
              <w:rPr>
                <w:rStyle w:val="Hyperlink"/>
                <w:noProof/>
              </w:rPr>
              <w:t>Ad insertion</w:t>
            </w:r>
            <w:r>
              <w:rPr>
                <w:noProof/>
                <w:webHidden/>
              </w:rPr>
              <w:tab/>
            </w:r>
            <w:r>
              <w:rPr>
                <w:noProof/>
                <w:webHidden/>
              </w:rPr>
              <w:fldChar w:fldCharType="begin"/>
            </w:r>
            <w:r>
              <w:rPr>
                <w:noProof/>
                <w:webHidden/>
              </w:rPr>
              <w:instrText xml:space="preserve"> PAGEREF _Toc220055475 \h </w:instrText>
            </w:r>
            <w:r>
              <w:rPr>
                <w:noProof/>
                <w:webHidden/>
              </w:rPr>
            </w:r>
            <w:r>
              <w:rPr>
                <w:noProof/>
                <w:webHidden/>
              </w:rPr>
              <w:fldChar w:fldCharType="separate"/>
            </w:r>
            <w:r>
              <w:rPr>
                <w:noProof/>
                <w:webHidden/>
              </w:rPr>
              <w:t>6</w:t>
            </w:r>
            <w:r>
              <w:rPr>
                <w:noProof/>
                <w:webHidden/>
              </w:rPr>
              <w:fldChar w:fldCharType="end"/>
            </w:r>
          </w:hyperlink>
        </w:p>
        <w:p w14:paraId="37C3A388" w14:textId="26179C79" w:rsidR="00F4183E" w:rsidRDefault="00F4183E">
          <w:pPr>
            <w:pStyle w:val="TOC1"/>
            <w:rPr>
              <w:rFonts w:asciiTheme="minorHAnsi" w:eastAsiaTheme="minorEastAsia" w:hAnsiTheme="minorHAnsi" w:cstheme="minorBidi"/>
              <w:noProof/>
              <w:kern w:val="2"/>
              <w:sz w:val="24"/>
              <w14:ligatures w14:val="standardContextual"/>
            </w:rPr>
          </w:pPr>
          <w:hyperlink w:anchor="_Toc220055476" w:history="1">
            <w:r w:rsidRPr="00741324">
              <w:rPr>
                <w:rStyle w:val="Hyperlink"/>
                <w:noProof/>
              </w:rPr>
              <w:t>2</w:t>
            </w:r>
            <w:r>
              <w:rPr>
                <w:rFonts w:asciiTheme="minorHAnsi" w:eastAsiaTheme="minorEastAsia" w:hAnsiTheme="minorHAnsi" w:cstheme="minorBidi"/>
                <w:noProof/>
                <w:kern w:val="2"/>
                <w:sz w:val="24"/>
                <w14:ligatures w14:val="standardContextual"/>
              </w:rPr>
              <w:tab/>
            </w:r>
            <w:r w:rsidRPr="00741324">
              <w:rPr>
                <w:rStyle w:val="Hyperlink"/>
                <w:noProof/>
              </w:rPr>
              <w:t>Failover in multi-origin linear deployments (m54725)</w:t>
            </w:r>
            <w:r>
              <w:rPr>
                <w:noProof/>
                <w:webHidden/>
              </w:rPr>
              <w:tab/>
            </w:r>
            <w:r>
              <w:rPr>
                <w:noProof/>
                <w:webHidden/>
              </w:rPr>
              <w:fldChar w:fldCharType="begin"/>
            </w:r>
            <w:r>
              <w:rPr>
                <w:noProof/>
                <w:webHidden/>
              </w:rPr>
              <w:instrText xml:space="preserve"> PAGEREF _Toc220055476 \h </w:instrText>
            </w:r>
            <w:r>
              <w:rPr>
                <w:noProof/>
                <w:webHidden/>
              </w:rPr>
            </w:r>
            <w:r>
              <w:rPr>
                <w:noProof/>
                <w:webHidden/>
              </w:rPr>
              <w:fldChar w:fldCharType="separate"/>
            </w:r>
            <w:r>
              <w:rPr>
                <w:noProof/>
                <w:webHidden/>
              </w:rPr>
              <w:t>7</w:t>
            </w:r>
            <w:r>
              <w:rPr>
                <w:noProof/>
                <w:webHidden/>
              </w:rPr>
              <w:fldChar w:fldCharType="end"/>
            </w:r>
          </w:hyperlink>
        </w:p>
        <w:p w14:paraId="676558D8" w14:textId="45285F89"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477" w:history="1">
            <w:r w:rsidRPr="00741324">
              <w:rPr>
                <w:rStyle w:val="Hyperlink"/>
                <w:noProof/>
              </w:rPr>
              <w:t>2.1</w:t>
            </w:r>
            <w:r>
              <w:rPr>
                <w:rFonts w:asciiTheme="minorHAnsi" w:eastAsiaTheme="minorEastAsia" w:hAnsiTheme="minorHAnsi" w:cstheme="minorBidi"/>
                <w:noProof/>
                <w:kern w:val="2"/>
                <w:sz w:val="24"/>
                <w14:ligatures w14:val="standardContextual"/>
              </w:rPr>
              <w:tab/>
            </w:r>
            <w:r w:rsidRPr="00741324">
              <w:rPr>
                <w:rStyle w:val="Hyperlink"/>
                <w:noProof/>
              </w:rPr>
              <w:t>Introduction</w:t>
            </w:r>
            <w:r>
              <w:rPr>
                <w:noProof/>
                <w:webHidden/>
              </w:rPr>
              <w:tab/>
            </w:r>
            <w:r>
              <w:rPr>
                <w:noProof/>
                <w:webHidden/>
              </w:rPr>
              <w:fldChar w:fldCharType="begin"/>
            </w:r>
            <w:r>
              <w:rPr>
                <w:noProof/>
                <w:webHidden/>
              </w:rPr>
              <w:instrText xml:space="preserve"> PAGEREF _Toc220055477 \h </w:instrText>
            </w:r>
            <w:r>
              <w:rPr>
                <w:noProof/>
                <w:webHidden/>
              </w:rPr>
            </w:r>
            <w:r>
              <w:rPr>
                <w:noProof/>
                <w:webHidden/>
              </w:rPr>
              <w:fldChar w:fldCharType="separate"/>
            </w:r>
            <w:r>
              <w:rPr>
                <w:noProof/>
                <w:webHidden/>
              </w:rPr>
              <w:t>7</w:t>
            </w:r>
            <w:r>
              <w:rPr>
                <w:noProof/>
                <w:webHidden/>
              </w:rPr>
              <w:fldChar w:fldCharType="end"/>
            </w:r>
          </w:hyperlink>
        </w:p>
        <w:p w14:paraId="360E3867" w14:textId="694EA603"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478" w:history="1">
            <w:r w:rsidRPr="00741324">
              <w:rPr>
                <w:rStyle w:val="Hyperlink"/>
                <w:noProof/>
              </w:rPr>
              <w:t>2.2</w:t>
            </w:r>
            <w:r>
              <w:rPr>
                <w:rFonts w:asciiTheme="minorHAnsi" w:eastAsiaTheme="minorEastAsia" w:hAnsiTheme="minorHAnsi" w:cstheme="minorBidi"/>
                <w:noProof/>
                <w:kern w:val="2"/>
                <w:sz w:val="24"/>
                <w14:ligatures w14:val="standardContextual"/>
              </w:rPr>
              <w:tab/>
            </w:r>
            <w:r w:rsidRPr="00741324">
              <w:rPr>
                <w:rStyle w:val="Hyperlink"/>
                <w:noProof/>
              </w:rPr>
              <w:t>Proposal</w:t>
            </w:r>
            <w:r>
              <w:rPr>
                <w:noProof/>
                <w:webHidden/>
              </w:rPr>
              <w:tab/>
            </w:r>
            <w:r>
              <w:rPr>
                <w:noProof/>
                <w:webHidden/>
              </w:rPr>
              <w:fldChar w:fldCharType="begin"/>
            </w:r>
            <w:r>
              <w:rPr>
                <w:noProof/>
                <w:webHidden/>
              </w:rPr>
              <w:instrText xml:space="preserve"> PAGEREF _Toc220055478 \h </w:instrText>
            </w:r>
            <w:r>
              <w:rPr>
                <w:noProof/>
                <w:webHidden/>
              </w:rPr>
            </w:r>
            <w:r>
              <w:rPr>
                <w:noProof/>
                <w:webHidden/>
              </w:rPr>
              <w:fldChar w:fldCharType="separate"/>
            </w:r>
            <w:r>
              <w:rPr>
                <w:noProof/>
                <w:webHidden/>
              </w:rPr>
              <w:t>7</w:t>
            </w:r>
            <w:r>
              <w:rPr>
                <w:noProof/>
                <w:webHidden/>
              </w:rPr>
              <w:fldChar w:fldCharType="end"/>
            </w:r>
          </w:hyperlink>
        </w:p>
        <w:p w14:paraId="5A968A67" w14:textId="025EE558"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479" w:history="1">
            <w:r w:rsidRPr="00741324">
              <w:rPr>
                <w:rStyle w:val="Hyperlink"/>
                <w:noProof/>
              </w:rPr>
              <w:t>2.2.1</w:t>
            </w:r>
            <w:r>
              <w:rPr>
                <w:rFonts w:asciiTheme="minorHAnsi" w:eastAsiaTheme="minorEastAsia" w:hAnsiTheme="minorHAnsi" w:cstheme="minorBidi"/>
                <w:noProof/>
                <w:kern w:val="2"/>
                <w:sz w:val="24"/>
                <w14:ligatures w14:val="standardContextual"/>
              </w:rPr>
              <w:tab/>
            </w:r>
            <w:r w:rsidRPr="00741324">
              <w:rPr>
                <w:rStyle w:val="Hyperlink"/>
                <w:noProof/>
              </w:rPr>
              <w:t>Approach</w:t>
            </w:r>
            <w:r>
              <w:rPr>
                <w:noProof/>
                <w:webHidden/>
              </w:rPr>
              <w:tab/>
            </w:r>
            <w:r>
              <w:rPr>
                <w:noProof/>
                <w:webHidden/>
              </w:rPr>
              <w:fldChar w:fldCharType="begin"/>
            </w:r>
            <w:r>
              <w:rPr>
                <w:noProof/>
                <w:webHidden/>
              </w:rPr>
              <w:instrText xml:space="preserve"> PAGEREF _Toc220055479 \h </w:instrText>
            </w:r>
            <w:r>
              <w:rPr>
                <w:noProof/>
                <w:webHidden/>
              </w:rPr>
            </w:r>
            <w:r>
              <w:rPr>
                <w:noProof/>
                <w:webHidden/>
              </w:rPr>
              <w:fldChar w:fldCharType="separate"/>
            </w:r>
            <w:r>
              <w:rPr>
                <w:noProof/>
                <w:webHidden/>
              </w:rPr>
              <w:t>7</w:t>
            </w:r>
            <w:r>
              <w:rPr>
                <w:noProof/>
                <w:webHidden/>
              </w:rPr>
              <w:fldChar w:fldCharType="end"/>
            </w:r>
          </w:hyperlink>
        </w:p>
        <w:p w14:paraId="5C487A17" w14:textId="0FF8800B"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480" w:history="1">
            <w:r w:rsidRPr="00741324">
              <w:rPr>
                <w:rStyle w:val="Hyperlink"/>
                <w:noProof/>
              </w:rPr>
              <w:t>2.2.2</w:t>
            </w:r>
            <w:r>
              <w:rPr>
                <w:rFonts w:asciiTheme="minorHAnsi" w:eastAsiaTheme="minorEastAsia" w:hAnsiTheme="minorHAnsi" w:cstheme="minorBidi"/>
                <w:noProof/>
                <w:kern w:val="2"/>
                <w:sz w:val="24"/>
                <w14:ligatures w14:val="standardContextual"/>
              </w:rPr>
              <w:tab/>
            </w:r>
            <w:r w:rsidRPr="00741324">
              <w:rPr>
                <w:rStyle w:val="Hyperlink"/>
                <w:noProof/>
              </w:rPr>
              <w:t>Proposed syntax and semantics</w:t>
            </w:r>
            <w:r>
              <w:rPr>
                <w:noProof/>
                <w:webHidden/>
              </w:rPr>
              <w:tab/>
            </w:r>
            <w:r>
              <w:rPr>
                <w:noProof/>
                <w:webHidden/>
              </w:rPr>
              <w:fldChar w:fldCharType="begin"/>
            </w:r>
            <w:r>
              <w:rPr>
                <w:noProof/>
                <w:webHidden/>
              </w:rPr>
              <w:instrText xml:space="preserve"> PAGEREF _Toc220055480 \h </w:instrText>
            </w:r>
            <w:r>
              <w:rPr>
                <w:noProof/>
                <w:webHidden/>
              </w:rPr>
            </w:r>
            <w:r>
              <w:rPr>
                <w:noProof/>
                <w:webHidden/>
              </w:rPr>
              <w:fldChar w:fldCharType="separate"/>
            </w:r>
            <w:r>
              <w:rPr>
                <w:noProof/>
                <w:webHidden/>
              </w:rPr>
              <w:t>8</w:t>
            </w:r>
            <w:r>
              <w:rPr>
                <w:noProof/>
                <w:webHidden/>
              </w:rPr>
              <w:fldChar w:fldCharType="end"/>
            </w:r>
          </w:hyperlink>
        </w:p>
        <w:p w14:paraId="6380BB0A" w14:textId="11196947" w:rsidR="00F4183E" w:rsidRDefault="00F4183E">
          <w:pPr>
            <w:pStyle w:val="TOC1"/>
            <w:rPr>
              <w:rFonts w:asciiTheme="minorHAnsi" w:eastAsiaTheme="minorEastAsia" w:hAnsiTheme="minorHAnsi" w:cstheme="minorBidi"/>
              <w:noProof/>
              <w:kern w:val="2"/>
              <w:sz w:val="24"/>
              <w14:ligatures w14:val="standardContextual"/>
            </w:rPr>
          </w:pPr>
          <w:hyperlink w:anchor="_Toc220055481" w:history="1">
            <w:r w:rsidRPr="00741324">
              <w:rPr>
                <w:rStyle w:val="Hyperlink"/>
                <w:noProof/>
              </w:rPr>
              <w:t>3</w:t>
            </w:r>
            <w:r>
              <w:rPr>
                <w:rFonts w:asciiTheme="minorHAnsi" w:eastAsiaTheme="minorEastAsia" w:hAnsiTheme="minorHAnsi" w:cstheme="minorBidi"/>
                <w:noProof/>
                <w:kern w:val="2"/>
                <w:sz w:val="24"/>
                <w14:ligatures w14:val="standardContextual"/>
              </w:rPr>
              <w:tab/>
            </w:r>
            <w:r w:rsidRPr="00741324">
              <w:rPr>
                <w:rStyle w:val="Hyperlink"/>
                <w:noProof/>
              </w:rPr>
              <w:t>Extensions for Service Description (m56093 and m67854)</w:t>
            </w:r>
            <w:r>
              <w:rPr>
                <w:noProof/>
                <w:webHidden/>
              </w:rPr>
              <w:tab/>
            </w:r>
            <w:r>
              <w:rPr>
                <w:noProof/>
                <w:webHidden/>
              </w:rPr>
              <w:fldChar w:fldCharType="begin"/>
            </w:r>
            <w:r>
              <w:rPr>
                <w:noProof/>
                <w:webHidden/>
              </w:rPr>
              <w:instrText xml:space="preserve"> PAGEREF _Toc220055481 \h </w:instrText>
            </w:r>
            <w:r>
              <w:rPr>
                <w:noProof/>
                <w:webHidden/>
              </w:rPr>
            </w:r>
            <w:r>
              <w:rPr>
                <w:noProof/>
                <w:webHidden/>
              </w:rPr>
              <w:fldChar w:fldCharType="separate"/>
            </w:r>
            <w:r>
              <w:rPr>
                <w:noProof/>
                <w:webHidden/>
              </w:rPr>
              <w:t>9</w:t>
            </w:r>
            <w:r>
              <w:rPr>
                <w:noProof/>
                <w:webHidden/>
              </w:rPr>
              <w:fldChar w:fldCharType="end"/>
            </w:r>
          </w:hyperlink>
        </w:p>
        <w:p w14:paraId="5C94640B" w14:textId="72F971F2"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482" w:history="1">
            <w:r w:rsidRPr="00741324">
              <w:rPr>
                <w:rStyle w:val="Hyperlink"/>
                <w:noProof/>
              </w:rPr>
              <w:t>3.1</w:t>
            </w:r>
            <w:r>
              <w:rPr>
                <w:rFonts w:asciiTheme="minorHAnsi" w:eastAsiaTheme="minorEastAsia" w:hAnsiTheme="minorHAnsi" w:cstheme="minorBidi"/>
                <w:noProof/>
                <w:kern w:val="2"/>
                <w:sz w:val="24"/>
                <w14:ligatures w14:val="standardContextual"/>
              </w:rPr>
              <w:tab/>
            </w:r>
            <w:r w:rsidRPr="00741324">
              <w:rPr>
                <w:rStyle w:val="Hyperlink"/>
                <w:noProof/>
              </w:rPr>
              <w:t>Extensions based on 3GPP 5GMS (m56093)</w:t>
            </w:r>
            <w:r>
              <w:rPr>
                <w:noProof/>
                <w:webHidden/>
              </w:rPr>
              <w:tab/>
            </w:r>
            <w:r>
              <w:rPr>
                <w:noProof/>
                <w:webHidden/>
              </w:rPr>
              <w:fldChar w:fldCharType="begin"/>
            </w:r>
            <w:r>
              <w:rPr>
                <w:noProof/>
                <w:webHidden/>
              </w:rPr>
              <w:instrText xml:space="preserve"> PAGEREF _Toc220055482 \h </w:instrText>
            </w:r>
            <w:r>
              <w:rPr>
                <w:noProof/>
                <w:webHidden/>
              </w:rPr>
            </w:r>
            <w:r>
              <w:rPr>
                <w:noProof/>
                <w:webHidden/>
              </w:rPr>
              <w:fldChar w:fldCharType="separate"/>
            </w:r>
            <w:r>
              <w:rPr>
                <w:noProof/>
                <w:webHidden/>
              </w:rPr>
              <w:t>9</w:t>
            </w:r>
            <w:r>
              <w:rPr>
                <w:noProof/>
                <w:webHidden/>
              </w:rPr>
              <w:fldChar w:fldCharType="end"/>
            </w:r>
          </w:hyperlink>
        </w:p>
        <w:p w14:paraId="43CEEC09" w14:textId="09DCD7A5"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483" w:history="1">
            <w:r w:rsidRPr="00741324">
              <w:rPr>
                <w:rStyle w:val="Hyperlink"/>
                <w:noProof/>
              </w:rPr>
              <w:t>3.1.1</w:t>
            </w:r>
            <w:r>
              <w:rPr>
                <w:rFonts w:asciiTheme="minorHAnsi" w:eastAsiaTheme="minorEastAsia" w:hAnsiTheme="minorHAnsi" w:cstheme="minorBidi"/>
                <w:noProof/>
                <w:kern w:val="2"/>
                <w:sz w:val="24"/>
                <w14:ligatures w14:val="standardContextual"/>
              </w:rPr>
              <w:tab/>
            </w:r>
            <w:r w:rsidRPr="00741324">
              <w:rPr>
                <w:rStyle w:val="Hyperlink"/>
                <w:noProof/>
              </w:rPr>
              <w:t>Introduction</w:t>
            </w:r>
            <w:r>
              <w:rPr>
                <w:noProof/>
                <w:webHidden/>
              </w:rPr>
              <w:tab/>
            </w:r>
            <w:r>
              <w:rPr>
                <w:noProof/>
                <w:webHidden/>
              </w:rPr>
              <w:fldChar w:fldCharType="begin"/>
            </w:r>
            <w:r>
              <w:rPr>
                <w:noProof/>
                <w:webHidden/>
              </w:rPr>
              <w:instrText xml:space="preserve"> PAGEREF _Toc220055483 \h </w:instrText>
            </w:r>
            <w:r>
              <w:rPr>
                <w:noProof/>
                <w:webHidden/>
              </w:rPr>
            </w:r>
            <w:r>
              <w:rPr>
                <w:noProof/>
                <w:webHidden/>
              </w:rPr>
              <w:fldChar w:fldCharType="separate"/>
            </w:r>
            <w:r>
              <w:rPr>
                <w:noProof/>
                <w:webHidden/>
              </w:rPr>
              <w:t>9</w:t>
            </w:r>
            <w:r>
              <w:rPr>
                <w:noProof/>
                <w:webHidden/>
              </w:rPr>
              <w:fldChar w:fldCharType="end"/>
            </w:r>
          </w:hyperlink>
        </w:p>
        <w:p w14:paraId="744200A4" w14:textId="39C0CE80"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484" w:history="1">
            <w:r w:rsidRPr="00741324">
              <w:rPr>
                <w:rStyle w:val="Hyperlink"/>
                <w:noProof/>
              </w:rPr>
              <w:t>3.1.2</w:t>
            </w:r>
            <w:r>
              <w:rPr>
                <w:rFonts w:asciiTheme="minorHAnsi" w:eastAsiaTheme="minorEastAsia" w:hAnsiTheme="minorHAnsi" w:cstheme="minorBidi"/>
                <w:noProof/>
                <w:kern w:val="2"/>
                <w:sz w:val="24"/>
                <w14:ligatures w14:val="standardContextual"/>
              </w:rPr>
              <w:tab/>
            </w:r>
            <w:r w:rsidRPr="00741324">
              <w:rPr>
                <w:rStyle w:val="Hyperlink"/>
                <w:noProof/>
              </w:rPr>
              <w:t>Background</w:t>
            </w:r>
            <w:r>
              <w:rPr>
                <w:noProof/>
                <w:webHidden/>
              </w:rPr>
              <w:tab/>
            </w:r>
            <w:r>
              <w:rPr>
                <w:noProof/>
                <w:webHidden/>
              </w:rPr>
              <w:fldChar w:fldCharType="begin"/>
            </w:r>
            <w:r>
              <w:rPr>
                <w:noProof/>
                <w:webHidden/>
              </w:rPr>
              <w:instrText xml:space="preserve"> PAGEREF _Toc220055484 \h </w:instrText>
            </w:r>
            <w:r>
              <w:rPr>
                <w:noProof/>
                <w:webHidden/>
              </w:rPr>
            </w:r>
            <w:r>
              <w:rPr>
                <w:noProof/>
                <w:webHidden/>
              </w:rPr>
              <w:fldChar w:fldCharType="separate"/>
            </w:r>
            <w:r>
              <w:rPr>
                <w:noProof/>
                <w:webHidden/>
              </w:rPr>
              <w:t>9</w:t>
            </w:r>
            <w:r>
              <w:rPr>
                <w:noProof/>
                <w:webHidden/>
              </w:rPr>
              <w:fldChar w:fldCharType="end"/>
            </w:r>
          </w:hyperlink>
        </w:p>
        <w:p w14:paraId="231F7895" w14:textId="1598ECFE"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485" w:history="1">
            <w:r w:rsidRPr="00741324">
              <w:rPr>
                <w:rStyle w:val="Hyperlink"/>
                <w:noProof/>
              </w:rPr>
              <w:t>3.1.3</w:t>
            </w:r>
            <w:r>
              <w:rPr>
                <w:rFonts w:asciiTheme="minorHAnsi" w:eastAsiaTheme="minorEastAsia" w:hAnsiTheme="minorHAnsi" w:cstheme="minorBidi"/>
                <w:noProof/>
                <w:kern w:val="2"/>
                <w:sz w:val="24"/>
                <w14:ligatures w14:val="standardContextual"/>
              </w:rPr>
              <w:tab/>
            </w:r>
            <w:r w:rsidRPr="00741324">
              <w:rPr>
                <w:rStyle w:val="Hyperlink"/>
                <w:noProof/>
              </w:rPr>
              <w:t>Live services at different scale</w:t>
            </w:r>
            <w:r>
              <w:rPr>
                <w:noProof/>
                <w:webHidden/>
              </w:rPr>
              <w:tab/>
            </w:r>
            <w:r>
              <w:rPr>
                <w:noProof/>
                <w:webHidden/>
              </w:rPr>
              <w:fldChar w:fldCharType="begin"/>
            </w:r>
            <w:r>
              <w:rPr>
                <w:noProof/>
                <w:webHidden/>
              </w:rPr>
              <w:instrText xml:space="preserve"> PAGEREF _Toc220055485 \h </w:instrText>
            </w:r>
            <w:r>
              <w:rPr>
                <w:noProof/>
                <w:webHidden/>
              </w:rPr>
            </w:r>
            <w:r>
              <w:rPr>
                <w:noProof/>
                <w:webHidden/>
              </w:rPr>
              <w:fldChar w:fldCharType="separate"/>
            </w:r>
            <w:r>
              <w:rPr>
                <w:noProof/>
                <w:webHidden/>
              </w:rPr>
              <w:t>14</w:t>
            </w:r>
            <w:r>
              <w:rPr>
                <w:noProof/>
                <w:webHidden/>
              </w:rPr>
              <w:fldChar w:fldCharType="end"/>
            </w:r>
          </w:hyperlink>
        </w:p>
        <w:p w14:paraId="0961C047" w14:textId="768EA6C3"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486" w:history="1">
            <w:r w:rsidRPr="00741324">
              <w:rPr>
                <w:rStyle w:val="Hyperlink"/>
                <w:noProof/>
              </w:rPr>
              <w:t>3.1.4</w:t>
            </w:r>
            <w:r>
              <w:rPr>
                <w:rFonts w:asciiTheme="minorHAnsi" w:eastAsiaTheme="minorEastAsia" w:hAnsiTheme="minorHAnsi" w:cstheme="minorBidi"/>
                <w:noProof/>
                <w:kern w:val="2"/>
                <w:sz w:val="24"/>
                <w14:ligatures w14:val="standardContextual"/>
              </w:rPr>
              <w:tab/>
            </w:r>
            <w:r w:rsidRPr="00741324">
              <w:rPr>
                <w:rStyle w:val="Hyperlink"/>
                <w:noProof/>
              </w:rPr>
              <w:t>Scalability</w:t>
            </w:r>
            <w:r>
              <w:rPr>
                <w:noProof/>
                <w:webHidden/>
              </w:rPr>
              <w:tab/>
            </w:r>
            <w:r>
              <w:rPr>
                <w:noProof/>
                <w:webHidden/>
              </w:rPr>
              <w:fldChar w:fldCharType="begin"/>
            </w:r>
            <w:r>
              <w:rPr>
                <w:noProof/>
                <w:webHidden/>
              </w:rPr>
              <w:instrText xml:space="preserve"> PAGEREF _Toc220055486 \h </w:instrText>
            </w:r>
            <w:r>
              <w:rPr>
                <w:noProof/>
                <w:webHidden/>
              </w:rPr>
            </w:r>
            <w:r>
              <w:rPr>
                <w:noProof/>
                <w:webHidden/>
              </w:rPr>
              <w:fldChar w:fldCharType="separate"/>
            </w:r>
            <w:r>
              <w:rPr>
                <w:noProof/>
                <w:webHidden/>
              </w:rPr>
              <w:t>14</w:t>
            </w:r>
            <w:r>
              <w:rPr>
                <w:noProof/>
                <w:webHidden/>
              </w:rPr>
              <w:fldChar w:fldCharType="end"/>
            </w:r>
          </w:hyperlink>
        </w:p>
        <w:p w14:paraId="061A1699" w14:textId="7C75593E"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487" w:history="1">
            <w:r w:rsidRPr="00741324">
              <w:rPr>
                <w:rStyle w:val="Hyperlink"/>
                <w:noProof/>
              </w:rPr>
              <w:t>3.1.5</w:t>
            </w:r>
            <w:r>
              <w:rPr>
                <w:rFonts w:asciiTheme="minorHAnsi" w:eastAsiaTheme="minorEastAsia" w:hAnsiTheme="minorHAnsi" w:cstheme="minorBidi"/>
                <w:noProof/>
                <w:kern w:val="2"/>
                <w:sz w:val="24"/>
                <w14:ligatures w14:val="standardContextual"/>
              </w:rPr>
              <w:tab/>
            </w:r>
            <w:r w:rsidRPr="00741324">
              <w:rPr>
                <w:rStyle w:val="Hyperlink"/>
                <w:noProof/>
              </w:rPr>
              <w:t>Consistent quality</w:t>
            </w:r>
            <w:r>
              <w:rPr>
                <w:noProof/>
                <w:webHidden/>
              </w:rPr>
              <w:tab/>
            </w:r>
            <w:r>
              <w:rPr>
                <w:noProof/>
                <w:webHidden/>
              </w:rPr>
              <w:fldChar w:fldCharType="begin"/>
            </w:r>
            <w:r>
              <w:rPr>
                <w:noProof/>
                <w:webHidden/>
              </w:rPr>
              <w:instrText xml:space="preserve"> PAGEREF _Toc220055487 \h </w:instrText>
            </w:r>
            <w:r>
              <w:rPr>
                <w:noProof/>
                <w:webHidden/>
              </w:rPr>
            </w:r>
            <w:r>
              <w:rPr>
                <w:noProof/>
                <w:webHidden/>
              </w:rPr>
              <w:fldChar w:fldCharType="separate"/>
            </w:r>
            <w:r>
              <w:rPr>
                <w:noProof/>
                <w:webHidden/>
              </w:rPr>
              <w:t>14</w:t>
            </w:r>
            <w:r>
              <w:rPr>
                <w:noProof/>
                <w:webHidden/>
              </w:rPr>
              <w:fldChar w:fldCharType="end"/>
            </w:r>
          </w:hyperlink>
        </w:p>
        <w:p w14:paraId="31E1A4E7" w14:textId="02495D6E"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488" w:history="1">
            <w:r w:rsidRPr="00741324">
              <w:rPr>
                <w:rStyle w:val="Hyperlink"/>
                <w:noProof/>
              </w:rPr>
              <w:t>3.1.6</w:t>
            </w:r>
            <w:r>
              <w:rPr>
                <w:rFonts w:asciiTheme="minorHAnsi" w:eastAsiaTheme="minorEastAsia" w:hAnsiTheme="minorHAnsi" w:cstheme="minorBidi"/>
                <w:noProof/>
                <w:kern w:val="2"/>
                <w:sz w:val="24"/>
                <w14:ligatures w14:val="standardContextual"/>
              </w:rPr>
              <w:tab/>
            </w:r>
            <w:r w:rsidRPr="00741324">
              <w:rPr>
                <w:rStyle w:val="Hyperlink"/>
                <w:noProof/>
              </w:rPr>
              <w:t>Deployment Architectures</w:t>
            </w:r>
            <w:r>
              <w:rPr>
                <w:noProof/>
                <w:webHidden/>
              </w:rPr>
              <w:tab/>
            </w:r>
            <w:r>
              <w:rPr>
                <w:noProof/>
                <w:webHidden/>
              </w:rPr>
              <w:fldChar w:fldCharType="begin"/>
            </w:r>
            <w:r>
              <w:rPr>
                <w:noProof/>
                <w:webHidden/>
              </w:rPr>
              <w:instrText xml:space="preserve"> PAGEREF _Toc220055488 \h </w:instrText>
            </w:r>
            <w:r>
              <w:rPr>
                <w:noProof/>
                <w:webHidden/>
              </w:rPr>
            </w:r>
            <w:r>
              <w:rPr>
                <w:noProof/>
                <w:webHidden/>
              </w:rPr>
              <w:fldChar w:fldCharType="separate"/>
            </w:r>
            <w:r>
              <w:rPr>
                <w:noProof/>
                <w:webHidden/>
              </w:rPr>
              <w:t>15</w:t>
            </w:r>
            <w:r>
              <w:rPr>
                <w:noProof/>
                <w:webHidden/>
              </w:rPr>
              <w:fldChar w:fldCharType="end"/>
            </w:r>
          </w:hyperlink>
        </w:p>
        <w:p w14:paraId="38800A09" w14:textId="1FBE6BD7"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489" w:history="1">
            <w:r w:rsidRPr="00741324">
              <w:rPr>
                <w:rStyle w:val="Hyperlink"/>
                <w:noProof/>
              </w:rPr>
              <w:t>3.1.7</w:t>
            </w:r>
            <w:r>
              <w:rPr>
                <w:rFonts w:asciiTheme="minorHAnsi" w:eastAsiaTheme="minorEastAsia" w:hAnsiTheme="minorHAnsi" w:cstheme="minorBidi"/>
                <w:noProof/>
                <w:kern w:val="2"/>
                <w:sz w:val="24"/>
                <w14:ligatures w14:val="standardContextual"/>
              </w:rPr>
              <w:tab/>
            </w:r>
            <w:r w:rsidRPr="00741324">
              <w:rPr>
                <w:rStyle w:val="Hyperlink"/>
                <w:noProof/>
              </w:rPr>
              <w:t>Operation Point – Establishment and Monitoring</w:t>
            </w:r>
            <w:r>
              <w:rPr>
                <w:noProof/>
                <w:webHidden/>
              </w:rPr>
              <w:tab/>
            </w:r>
            <w:r>
              <w:rPr>
                <w:noProof/>
                <w:webHidden/>
              </w:rPr>
              <w:fldChar w:fldCharType="begin"/>
            </w:r>
            <w:r>
              <w:rPr>
                <w:noProof/>
                <w:webHidden/>
              </w:rPr>
              <w:instrText xml:space="preserve"> PAGEREF _Toc220055489 \h </w:instrText>
            </w:r>
            <w:r>
              <w:rPr>
                <w:noProof/>
                <w:webHidden/>
              </w:rPr>
            </w:r>
            <w:r>
              <w:rPr>
                <w:noProof/>
                <w:webHidden/>
              </w:rPr>
              <w:fldChar w:fldCharType="separate"/>
            </w:r>
            <w:r>
              <w:rPr>
                <w:noProof/>
                <w:webHidden/>
              </w:rPr>
              <w:t>16</w:t>
            </w:r>
            <w:r>
              <w:rPr>
                <w:noProof/>
                <w:webHidden/>
              </w:rPr>
              <w:fldChar w:fldCharType="end"/>
            </w:r>
          </w:hyperlink>
        </w:p>
        <w:p w14:paraId="230DC620" w14:textId="00275625"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490" w:history="1">
            <w:r w:rsidRPr="00741324">
              <w:rPr>
                <w:rStyle w:val="Hyperlink"/>
                <w:noProof/>
              </w:rPr>
              <w:t>3.1.8</w:t>
            </w:r>
            <w:r>
              <w:rPr>
                <w:rFonts w:asciiTheme="minorHAnsi" w:eastAsiaTheme="minorEastAsia" w:hAnsiTheme="minorHAnsi" w:cstheme="minorBidi"/>
                <w:noProof/>
                <w:kern w:val="2"/>
                <w:sz w:val="24"/>
                <w14:ligatures w14:val="standardContextual"/>
              </w:rPr>
              <w:tab/>
            </w:r>
            <w:r w:rsidRPr="00741324">
              <w:rPr>
                <w:rStyle w:val="Hyperlink"/>
                <w:noProof/>
              </w:rPr>
              <w:t>Key Issues for DASH</w:t>
            </w:r>
            <w:r>
              <w:rPr>
                <w:noProof/>
                <w:webHidden/>
              </w:rPr>
              <w:tab/>
            </w:r>
            <w:r>
              <w:rPr>
                <w:noProof/>
                <w:webHidden/>
              </w:rPr>
              <w:fldChar w:fldCharType="begin"/>
            </w:r>
            <w:r>
              <w:rPr>
                <w:noProof/>
                <w:webHidden/>
              </w:rPr>
              <w:instrText xml:space="preserve"> PAGEREF _Toc220055490 \h </w:instrText>
            </w:r>
            <w:r>
              <w:rPr>
                <w:noProof/>
                <w:webHidden/>
              </w:rPr>
            </w:r>
            <w:r>
              <w:rPr>
                <w:noProof/>
                <w:webHidden/>
              </w:rPr>
              <w:fldChar w:fldCharType="separate"/>
            </w:r>
            <w:r>
              <w:rPr>
                <w:noProof/>
                <w:webHidden/>
              </w:rPr>
              <w:t>16</w:t>
            </w:r>
            <w:r>
              <w:rPr>
                <w:noProof/>
                <w:webHidden/>
              </w:rPr>
              <w:fldChar w:fldCharType="end"/>
            </w:r>
          </w:hyperlink>
        </w:p>
        <w:p w14:paraId="62767EB5" w14:textId="77E3E65F"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491" w:history="1">
            <w:r w:rsidRPr="00741324">
              <w:rPr>
                <w:rStyle w:val="Hyperlink"/>
                <w:noProof/>
              </w:rPr>
              <w:t>3.1.9</w:t>
            </w:r>
            <w:r>
              <w:rPr>
                <w:rFonts w:asciiTheme="minorHAnsi" w:eastAsiaTheme="minorEastAsia" w:hAnsiTheme="minorHAnsi" w:cstheme="minorBidi"/>
                <w:noProof/>
                <w:kern w:val="2"/>
                <w:sz w:val="24"/>
                <w14:ligatures w14:val="standardContextual"/>
              </w:rPr>
              <w:tab/>
            </w:r>
            <w:r w:rsidRPr="00741324">
              <w:rPr>
                <w:rStyle w:val="Hyperlink"/>
                <w:noProof/>
              </w:rPr>
              <w:t>Proposed Updates Service Description</w:t>
            </w:r>
            <w:r>
              <w:rPr>
                <w:noProof/>
                <w:webHidden/>
              </w:rPr>
              <w:tab/>
            </w:r>
            <w:r>
              <w:rPr>
                <w:noProof/>
                <w:webHidden/>
              </w:rPr>
              <w:fldChar w:fldCharType="begin"/>
            </w:r>
            <w:r>
              <w:rPr>
                <w:noProof/>
                <w:webHidden/>
              </w:rPr>
              <w:instrText xml:space="preserve"> PAGEREF _Toc220055491 \h </w:instrText>
            </w:r>
            <w:r>
              <w:rPr>
                <w:noProof/>
                <w:webHidden/>
              </w:rPr>
            </w:r>
            <w:r>
              <w:rPr>
                <w:noProof/>
                <w:webHidden/>
              </w:rPr>
              <w:fldChar w:fldCharType="separate"/>
            </w:r>
            <w:r>
              <w:rPr>
                <w:noProof/>
                <w:webHidden/>
              </w:rPr>
              <w:t>16</w:t>
            </w:r>
            <w:r>
              <w:rPr>
                <w:noProof/>
                <w:webHidden/>
              </w:rPr>
              <w:fldChar w:fldCharType="end"/>
            </w:r>
          </w:hyperlink>
        </w:p>
        <w:p w14:paraId="76E7D1B9" w14:textId="7A4DB77A" w:rsidR="00F4183E" w:rsidRDefault="00F4183E">
          <w:pPr>
            <w:pStyle w:val="TOC1"/>
            <w:tabs>
              <w:tab w:val="left" w:pos="880"/>
            </w:tabs>
            <w:rPr>
              <w:rFonts w:asciiTheme="minorHAnsi" w:eastAsiaTheme="minorEastAsia" w:hAnsiTheme="minorHAnsi" w:cstheme="minorBidi"/>
              <w:noProof/>
              <w:kern w:val="2"/>
              <w:sz w:val="24"/>
              <w14:ligatures w14:val="standardContextual"/>
            </w:rPr>
          </w:pPr>
          <w:hyperlink w:anchor="_Toc220055492" w:history="1">
            <w:r w:rsidRPr="00741324">
              <w:rPr>
                <w:rStyle w:val="Hyperlink"/>
                <w:noProof/>
              </w:rPr>
              <w:t>K3.X</w:t>
            </w:r>
            <w:r>
              <w:rPr>
                <w:rFonts w:asciiTheme="minorHAnsi" w:eastAsiaTheme="minorEastAsia" w:hAnsiTheme="minorHAnsi" w:cstheme="minorBidi"/>
                <w:noProof/>
                <w:kern w:val="2"/>
                <w:sz w:val="24"/>
                <w14:ligatures w14:val="standardContextual"/>
              </w:rPr>
              <w:tab/>
            </w:r>
            <w:r w:rsidRPr="00741324">
              <w:rPr>
                <w:rStyle w:val="Hyperlink"/>
                <w:noProof/>
              </w:rPr>
              <w:t xml:space="preserve">Operating </w:t>
            </w:r>
            <w:r w:rsidRPr="00741324">
              <w:rPr>
                <w:rStyle w:val="Hyperlink"/>
                <w:noProof/>
                <w:lang w:val="de-DE"/>
              </w:rPr>
              <w:t>Mode</w:t>
            </w:r>
            <w:r>
              <w:rPr>
                <w:noProof/>
                <w:webHidden/>
              </w:rPr>
              <w:tab/>
            </w:r>
            <w:r>
              <w:rPr>
                <w:noProof/>
                <w:webHidden/>
              </w:rPr>
              <w:fldChar w:fldCharType="begin"/>
            </w:r>
            <w:r>
              <w:rPr>
                <w:noProof/>
                <w:webHidden/>
              </w:rPr>
              <w:instrText xml:space="preserve"> PAGEREF _Toc220055492 \h </w:instrText>
            </w:r>
            <w:r>
              <w:rPr>
                <w:noProof/>
                <w:webHidden/>
              </w:rPr>
            </w:r>
            <w:r>
              <w:rPr>
                <w:noProof/>
                <w:webHidden/>
              </w:rPr>
              <w:fldChar w:fldCharType="separate"/>
            </w:r>
            <w:r>
              <w:rPr>
                <w:noProof/>
                <w:webHidden/>
              </w:rPr>
              <w:t>16</w:t>
            </w:r>
            <w:r>
              <w:rPr>
                <w:noProof/>
                <w:webHidden/>
              </w:rPr>
              <w:fldChar w:fldCharType="end"/>
            </w:r>
          </w:hyperlink>
        </w:p>
        <w:p w14:paraId="36659C98" w14:textId="0881D21F"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493" w:history="1">
            <w:r w:rsidRPr="00741324">
              <w:rPr>
                <w:rStyle w:val="Hyperlink"/>
                <w:noProof/>
              </w:rPr>
              <w:t>3.2</w:t>
            </w:r>
            <w:r>
              <w:rPr>
                <w:rFonts w:asciiTheme="minorHAnsi" w:eastAsiaTheme="minorEastAsia" w:hAnsiTheme="minorHAnsi" w:cstheme="minorBidi"/>
                <w:noProof/>
                <w:kern w:val="2"/>
                <w:sz w:val="24"/>
                <w14:ligatures w14:val="standardContextual"/>
              </w:rPr>
              <w:tab/>
            </w:r>
            <w:r w:rsidRPr="00741324">
              <w:rPr>
                <w:rStyle w:val="Hyperlink"/>
                <w:noProof/>
              </w:rPr>
              <w:t>Extending the Service Description (m67854)</w:t>
            </w:r>
            <w:r>
              <w:rPr>
                <w:noProof/>
                <w:webHidden/>
              </w:rPr>
              <w:tab/>
            </w:r>
            <w:r>
              <w:rPr>
                <w:noProof/>
                <w:webHidden/>
              </w:rPr>
              <w:fldChar w:fldCharType="begin"/>
            </w:r>
            <w:r>
              <w:rPr>
                <w:noProof/>
                <w:webHidden/>
              </w:rPr>
              <w:instrText xml:space="preserve"> PAGEREF _Toc220055493 \h </w:instrText>
            </w:r>
            <w:r>
              <w:rPr>
                <w:noProof/>
                <w:webHidden/>
              </w:rPr>
            </w:r>
            <w:r>
              <w:rPr>
                <w:noProof/>
                <w:webHidden/>
              </w:rPr>
              <w:fldChar w:fldCharType="separate"/>
            </w:r>
            <w:r>
              <w:rPr>
                <w:noProof/>
                <w:webHidden/>
              </w:rPr>
              <w:t>17</w:t>
            </w:r>
            <w:r>
              <w:rPr>
                <w:noProof/>
                <w:webHidden/>
              </w:rPr>
              <w:fldChar w:fldCharType="end"/>
            </w:r>
          </w:hyperlink>
        </w:p>
        <w:p w14:paraId="73354CC1" w14:textId="398C06AB"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494" w:history="1">
            <w:r w:rsidRPr="00741324">
              <w:rPr>
                <w:rStyle w:val="Hyperlink"/>
                <w:noProof/>
              </w:rPr>
              <w:t>3.2.1</w:t>
            </w:r>
            <w:r>
              <w:rPr>
                <w:rFonts w:asciiTheme="minorHAnsi" w:eastAsiaTheme="minorEastAsia" w:hAnsiTheme="minorHAnsi" w:cstheme="minorBidi"/>
                <w:noProof/>
                <w:kern w:val="2"/>
                <w:sz w:val="24"/>
                <w14:ligatures w14:val="standardContextual"/>
              </w:rPr>
              <w:tab/>
            </w:r>
            <w:r w:rsidRPr="00741324">
              <w:rPr>
                <w:rStyle w:val="Hyperlink"/>
                <w:noProof/>
              </w:rPr>
              <w:t>Introduction</w:t>
            </w:r>
            <w:r>
              <w:rPr>
                <w:noProof/>
                <w:webHidden/>
              </w:rPr>
              <w:tab/>
            </w:r>
            <w:r>
              <w:rPr>
                <w:noProof/>
                <w:webHidden/>
              </w:rPr>
              <w:fldChar w:fldCharType="begin"/>
            </w:r>
            <w:r>
              <w:rPr>
                <w:noProof/>
                <w:webHidden/>
              </w:rPr>
              <w:instrText xml:space="preserve"> PAGEREF _Toc220055494 \h </w:instrText>
            </w:r>
            <w:r>
              <w:rPr>
                <w:noProof/>
                <w:webHidden/>
              </w:rPr>
            </w:r>
            <w:r>
              <w:rPr>
                <w:noProof/>
                <w:webHidden/>
              </w:rPr>
              <w:fldChar w:fldCharType="separate"/>
            </w:r>
            <w:r>
              <w:rPr>
                <w:noProof/>
                <w:webHidden/>
              </w:rPr>
              <w:t>17</w:t>
            </w:r>
            <w:r>
              <w:rPr>
                <w:noProof/>
                <w:webHidden/>
              </w:rPr>
              <w:fldChar w:fldCharType="end"/>
            </w:r>
          </w:hyperlink>
        </w:p>
        <w:p w14:paraId="5ECE8AA3" w14:textId="33A94645"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495" w:history="1">
            <w:r w:rsidRPr="00741324">
              <w:rPr>
                <w:rStyle w:val="Hyperlink"/>
                <w:noProof/>
              </w:rPr>
              <w:t>3.2.2</w:t>
            </w:r>
            <w:r>
              <w:rPr>
                <w:rFonts w:asciiTheme="minorHAnsi" w:eastAsiaTheme="minorEastAsia" w:hAnsiTheme="minorHAnsi" w:cstheme="minorBidi"/>
                <w:noProof/>
                <w:kern w:val="2"/>
                <w:sz w:val="24"/>
                <w14:ligatures w14:val="standardContextual"/>
              </w:rPr>
              <w:tab/>
            </w:r>
            <w:r w:rsidRPr="00741324">
              <w:rPr>
                <w:rStyle w:val="Hyperlink"/>
                <w:noProof/>
              </w:rPr>
              <w:t>Service Description Today</w:t>
            </w:r>
            <w:r>
              <w:rPr>
                <w:noProof/>
                <w:webHidden/>
              </w:rPr>
              <w:tab/>
            </w:r>
            <w:r>
              <w:rPr>
                <w:noProof/>
                <w:webHidden/>
              </w:rPr>
              <w:fldChar w:fldCharType="begin"/>
            </w:r>
            <w:r>
              <w:rPr>
                <w:noProof/>
                <w:webHidden/>
              </w:rPr>
              <w:instrText xml:space="preserve"> PAGEREF _Toc220055495 \h </w:instrText>
            </w:r>
            <w:r>
              <w:rPr>
                <w:noProof/>
                <w:webHidden/>
              </w:rPr>
            </w:r>
            <w:r>
              <w:rPr>
                <w:noProof/>
                <w:webHidden/>
              </w:rPr>
              <w:fldChar w:fldCharType="separate"/>
            </w:r>
            <w:r>
              <w:rPr>
                <w:noProof/>
                <w:webHidden/>
              </w:rPr>
              <w:t>17</w:t>
            </w:r>
            <w:r>
              <w:rPr>
                <w:noProof/>
                <w:webHidden/>
              </w:rPr>
              <w:fldChar w:fldCharType="end"/>
            </w:r>
          </w:hyperlink>
        </w:p>
        <w:p w14:paraId="34A9793D" w14:textId="24BF8E10"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496" w:history="1">
            <w:r w:rsidRPr="00741324">
              <w:rPr>
                <w:rStyle w:val="Hyperlink"/>
                <w:noProof/>
              </w:rPr>
              <w:t>3.2.3</w:t>
            </w:r>
            <w:r>
              <w:rPr>
                <w:rFonts w:asciiTheme="minorHAnsi" w:eastAsiaTheme="minorEastAsia" w:hAnsiTheme="minorHAnsi" w:cstheme="minorBidi"/>
                <w:noProof/>
                <w:kern w:val="2"/>
                <w:sz w:val="24"/>
                <w14:ligatures w14:val="standardContextual"/>
              </w:rPr>
              <w:tab/>
            </w:r>
            <w:r w:rsidRPr="00741324">
              <w:rPr>
                <w:rStyle w:val="Hyperlink"/>
                <w:noProof/>
              </w:rPr>
              <w:t>DASH.js Settings</w:t>
            </w:r>
            <w:r>
              <w:rPr>
                <w:noProof/>
                <w:webHidden/>
              </w:rPr>
              <w:tab/>
            </w:r>
            <w:r>
              <w:rPr>
                <w:noProof/>
                <w:webHidden/>
              </w:rPr>
              <w:fldChar w:fldCharType="begin"/>
            </w:r>
            <w:r>
              <w:rPr>
                <w:noProof/>
                <w:webHidden/>
              </w:rPr>
              <w:instrText xml:space="preserve"> PAGEREF _Toc220055496 \h </w:instrText>
            </w:r>
            <w:r>
              <w:rPr>
                <w:noProof/>
                <w:webHidden/>
              </w:rPr>
            </w:r>
            <w:r>
              <w:rPr>
                <w:noProof/>
                <w:webHidden/>
              </w:rPr>
              <w:fldChar w:fldCharType="separate"/>
            </w:r>
            <w:r>
              <w:rPr>
                <w:noProof/>
                <w:webHidden/>
              </w:rPr>
              <w:t>18</w:t>
            </w:r>
            <w:r>
              <w:rPr>
                <w:noProof/>
                <w:webHidden/>
              </w:rPr>
              <w:fldChar w:fldCharType="end"/>
            </w:r>
          </w:hyperlink>
        </w:p>
        <w:p w14:paraId="649CF3D2" w14:textId="65B4797C"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497" w:history="1">
            <w:r w:rsidRPr="00741324">
              <w:rPr>
                <w:rStyle w:val="Hyperlink"/>
                <w:noProof/>
              </w:rPr>
              <w:t>3.2.4</w:t>
            </w:r>
            <w:r>
              <w:rPr>
                <w:rFonts w:asciiTheme="minorHAnsi" w:eastAsiaTheme="minorEastAsia" w:hAnsiTheme="minorHAnsi" w:cstheme="minorBidi"/>
                <w:noProof/>
                <w:kern w:val="2"/>
                <w:sz w:val="24"/>
                <w14:ligatures w14:val="standardContextual"/>
              </w:rPr>
              <w:tab/>
            </w:r>
            <w:r w:rsidRPr="00741324">
              <w:rPr>
                <w:rStyle w:val="Hyperlink"/>
                <w:noProof/>
              </w:rPr>
              <w:t>Issues</w:t>
            </w:r>
            <w:r>
              <w:rPr>
                <w:noProof/>
                <w:webHidden/>
              </w:rPr>
              <w:tab/>
            </w:r>
            <w:r>
              <w:rPr>
                <w:noProof/>
                <w:webHidden/>
              </w:rPr>
              <w:fldChar w:fldCharType="begin"/>
            </w:r>
            <w:r>
              <w:rPr>
                <w:noProof/>
                <w:webHidden/>
              </w:rPr>
              <w:instrText xml:space="preserve"> PAGEREF _Toc220055497 \h </w:instrText>
            </w:r>
            <w:r>
              <w:rPr>
                <w:noProof/>
                <w:webHidden/>
              </w:rPr>
            </w:r>
            <w:r>
              <w:rPr>
                <w:noProof/>
                <w:webHidden/>
              </w:rPr>
              <w:fldChar w:fldCharType="separate"/>
            </w:r>
            <w:r>
              <w:rPr>
                <w:noProof/>
                <w:webHidden/>
              </w:rPr>
              <w:t>19</w:t>
            </w:r>
            <w:r>
              <w:rPr>
                <w:noProof/>
                <w:webHidden/>
              </w:rPr>
              <w:fldChar w:fldCharType="end"/>
            </w:r>
          </w:hyperlink>
        </w:p>
        <w:p w14:paraId="7442B73F" w14:textId="00827B4B"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498" w:history="1">
            <w:r w:rsidRPr="00741324">
              <w:rPr>
                <w:rStyle w:val="Hyperlink"/>
                <w:noProof/>
              </w:rPr>
              <w:t>3.2.5</w:t>
            </w:r>
            <w:r>
              <w:rPr>
                <w:rFonts w:asciiTheme="minorHAnsi" w:eastAsiaTheme="minorEastAsia" w:hAnsiTheme="minorHAnsi" w:cstheme="minorBidi"/>
                <w:noProof/>
                <w:kern w:val="2"/>
                <w:sz w:val="24"/>
                <w14:ligatures w14:val="standardContextual"/>
              </w:rPr>
              <w:tab/>
            </w:r>
            <w:r w:rsidRPr="00741324">
              <w:rPr>
                <w:rStyle w:val="Hyperlink"/>
                <w:noProof/>
              </w:rPr>
              <w:t>Solution for 1: Extend Service Description with additional parameters</w:t>
            </w:r>
            <w:r>
              <w:rPr>
                <w:noProof/>
                <w:webHidden/>
              </w:rPr>
              <w:tab/>
            </w:r>
            <w:r>
              <w:rPr>
                <w:noProof/>
                <w:webHidden/>
              </w:rPr>
              <w:fldChar w:fldCharType="begin"/>
            </w:r>
            <w:r>
              <w:rPr>
                <w:noProof/>
                <w:webHidden/>
              </w:rPr>
              <w:instrText xml:space="preserve"> PAGEREF _Toc220055498 \h </w:instrText>
            </w:r>
            <w:r>
              <w:rPr>
                <w:noProof/>
                <w:webHidden/>
              </w:rPr>
            </w:r>
            <w:r>
              <w:rPr>
                <w:noProof/>
                <w:webHidden/>
              </w:rPr>
              <w:fldChar w:fldCharType="separate"/>
            </w:r>
            <w:r>
              <w:rPr>
                <w:noProof/>
                <w:webHidden/>
              </w:rPr>
              <w:t>19</w:t>
            </w:r>
            <w:r>
              <w:rPr>
                <w:noProof/>
                <w:webHidden/>
              </w:rPr>
              <w:fldChar w:fldCharType="end"/>
            </w:r>
          </w:hyperlink>
        </w:p>
        <w:p w14:paraId="3E7CE4AC" w14:textId="01ADC305"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499" w:history="1">
            <w:r w:rsidRPr="00741324">
              <w:rPr>
                <w:rStyle w:val="Hyperlink"/>
                <w:rFonts w:eastAsiaTheme="minorHAnsi" w:cs="Arial"/>
                <w:noProof/>
                <w:kern w:val="32"/>
              </w:rPr>
              <w:t>3.2.6</w:t>
            </w:r>
            <w:r>
              <w:rPr>
                <w:rFonts w:asciiTheme="minorHAnsi" w:eastAsiaTheme="minorEastAsia" w:hAnsiTheme="minorHAnsi" w:cstheme="minorBidi"/>
                <w:noProof/>
                <w:kern w:val="2"/>
                <w:sz w:val="24"/>
                <w14:ligatures w14:val="standardContextual"/>
              </w:rPr>
              <w:tab/>
            </w:r>
            <w:r w:rsidRPr="00741324">
              <w:rPr>
                <w:rStyle w:val="Hyperlink"/>
                <w:noProof/>
              </w:rPr>
              <w:t>Solution for 2: Networking Notifications</w:t>
            </w:r>
            <w:r>
              <w:rPr>
                <w:noProof/>
                <w:webHidden/>
              </w:rPr>
              <w:tab/>
            </w:r>
            <w:r>
              <w:rPr>
                <w:noProof/>
                <w:webHidden/>
              </w:rPr>
              <w:fldChar w:fldCharType="begin"/>
            </w:r>
            <w:r>
              <w:rPr>
                <w:noProof/>
                <w:webHidden/>
              </w:rPr>
              <w:instrText xml:space="preserve"> PAGEREF _Toc220055499 \h </w:instrText>
            </w:r>
            <w:r>
              <w:rPr>
                <w:noProof/>
                <w:webHidden/>
              </w:rPr>
            </w:r>
            <w:r>
              <w:rPr>
                <w:noProof/>
                <w:webHidden/>
              </w:rPr>
              <w:fldChar w:fldCharType="separate"/>
            </w:r>
            <w:r>
              <w:rPr>
                <w:noProof/>
                <w:webHidden/>
              </w:rPr>
              <w:t>19</w:t>
            </w:r>
            <w:r>
              <w:rPr>
                <w:noProof/>
                <w:webHidden/>
              </w:rPr>
              <w:fldChar w:fldCharType="end"/>
            </w:r>
          </w:hyperlink>
        </w:p>
        <w:p w14:paraId="585D6CD4" w14:textId="06F76F67" w:rsidR="00F4183E" w:rsidRDefault="00F4183E">
          <w:pPr>
            <w:pStyle w:val="TOC1"/>
            <w:rPr>
              <w:rFonts w:asciiTheme="minorHAnsi" w:eastAsiaTheme="minorEastAsia" w:hAnsiTheme="minorHAnsi" w:cstheme="minorBidi"/>
              <w:noProof/>
              <w:kern w:val="2"/>
              <w:sz w:val="24"/>
              <w14:ligatures w14:val="standardContextual"/>
            </w:rPr>
          </w:pPr>
          <w:hyperlink w:anchor="_Toc220055500" w:history="1">
            <w:r w:rsidRPr="00741324">
              <w:rPr>
                <w:rStyle w:val="Hyperlink"/>
                <w:noProof/>
              </w:rPr>
              <w:t>4</w:t>
            </w:r>
            <w:r>
              <w:rPr>
                <w:rFonts w:asciiTheme="minorHAnsi" w:eastAsiaTheme="minorEastAsia" w:hAnsiTheme="minorHAnsi" w:cstheme="minorBidi"/>
                <w:noProof/>
                <w:kern w:val="2"/>
                <w:sz w:val="24"/>
                <w14:ligatures w14:val="standardContextual"/>
              </w:rPr>
              <w:tab/>
            </w:r>
            <w:r w:rsidRPr="00741324">
              <w:rPr>
                <w:rStyle w:val="Hyperlink"/>
                <w:noProof/>
              </w:rPr>
              <w:t>MSE implementation of inband events (m56684)</w:t>
            </w:r>
            <w:r>
              <w:rPr>
                <w:noProof/>
                <w:webHidden/>
              </w:rPr>
              <w:tab/>
            </w:r>
            <w:r>
              <w:rPr>
                <w:noProof/>
                <w:webHidden/>
              </w:rPr>
              <w:fldChar w:fldCharType="begin"/>
            </w:r>
            <w:r>
              <w:rPr>
                <w:noProof/>
                <w:webHidden/>
              </w:rPr>
              <w:instrText xml:space="preserve"> PAGEREF _Toc220055500 \h </w:instrText>
            </w:r>
            <w:r>
              <w:rPr>
                <w:noProof/>
                <w:webHidden/>
              </w:rPr>
            </w:r>
            <w:r>
              <w:rPr>
                <w:noProof/>
                <w:webHidden/>
              </w:rPr>
              <w:fldChar w:fldCharType="separate"/>
            </w:r>
            <w:r>
              <w:rPr>
                <w:noProof/>
                <w:webHidden/>
              </w:rPr>
              <w:t>22</w:t>
            </w:r>
            <w:r>
              <w:rPr>
                <w:noProof/>
                <w:webHidden/>
              </w:rPr>
              <w:fldChar w:fldCharType="end"/>
            </w:r>
          </w:hyperlink>
        </w:p>
        <w:p w14:paraId="1324F2C3" w14:textId="14FC04DA" w:rsidR="00F4183E" w:rsidRDefault="00F4183E">
          <w:pPr>
            <w:pStyle w:val="TOC1"/>
            <w:rPr>
              <w:rFonts w:asciiTheme="minorHAnsi" w:eastAsiaTheme="minorEastAsia" w:hAnsiTheme="minorHAnsi" w:cstheme="minorBidi"/>
              <w:noProof/>
              <w:kern w:val="2"/>
              <w:sz w:val="24"/>
              <w14:ligatures w14:val="standardContextual"/>
            </w:rPr>
          </w:pPr>
          <w:hyperlink w:anchor="_Toc220055501" w:history="1">
            <w:r w:rsidRPr="00741324">
              <w:rPr>
                <w:rStyle w:val="Hyperlink"/>
                <w:noProof/>
              </w:rPr>
              <w:t>5</w:t>
            </w:r>
            <w:r>
              <w:rPr>
                <w:rFonts w:asciiTheme="minorHAnsi" w:eastAsiaTheme="minorEastAsia" w:hAnsiTheme="minorHAnsi" w:cstheme="minorBidi"/>
                <w:noProof/>
                <w:kern w:val="2"/>
                <w:sz w:val="24"/>
                <w14:ligatures w14:val="standardContextual"/>
              </w:rPr>
              <w:tab/>
            </w:r>
            <w:r w:rsidRPr="00741324">
              <w:rPr>
                <w:rStyle w:val="Hyperlink"/>
                <w:noProof/>
              </w:rPr>
              <w:t>Clarifying pre-roll signaling for seamless content splicing across MPEG-DASH Periods (m56890)</w:t>
            </w:r>
            <w:r>
              <w:rPr>
                <w:noProof/>
                <w:webHidden/>
              </w:rPr>
              <w:tab/>
            </w:r>
            <w:r>
              <w:rPr>
                <w:noProof/>
                <w:webHidden/>
              </w:rPr>
              <w:fldChar w:fldCharType="begin"/>
            </w:r>
            <w:r>
              <w:rPr>
                <w:noProof/>
                <w:webHidden/>
              </w:rPr>
              <w:instrText xml:space="preserve"> PAGEREF _Toc220055501 \h </w:instrText>
            </w:r>
            <w:r>
              <w:rPr>
                <w:noProof/>
                <w:webHidden/>
              </w:rPr>
            </w:r>
            <w:r>
              <w:rPr>
                <w:noProof/>
                <w:webHidden/>
              </w:rPr>
              <w:fldChar w:fldCharType="separate"/>
            </w:r>
            <w:r>
              <w:rPr>
                <w:noProof/>
                <w:webHidden/>
              </w:rPr>
              <w:t>23</w:t>
            </w:r>
            <w:r>
              <w:rPr>
                <w:noProof/>
                <w:webHidden/>
              </w:rPr>
              <w:fldChar w:fldCharType="end"/>
            </w:r>
          </w:hyperlink>
        </w:p>
        <w:p w14:paraId="0B81CBFB" w14:textId="3E31C215"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02" w:history="1">
            <w:r w:rsidRPr="00741324">
              <w:rPr>
                <w:rStyle w:val="Hyperlink"/>
                <w:rFonts w:eastAsia="SimSun"/>
                <w:noProof/>
              </w:rPr>
              <w:t>5.1</w:t>
            </w:r>
            <w:r>
              <w:rPr>
                <w:rFonts w:asciiTheme="minorHAnsi" w:eastAsiaTheme="minorEastAsia" w:hAnsiTheme="minorHAnsi" w:cstheme="minorBidi"/>
                <w:noProof/>
                <w:kern w:val="2"/>
                <w:sz w:val="24"/>
                <w14:ligatures w14:val="standardContextual"/>
              </w:rPr>
              <w:tab/>
            </w:r>
            <w:r w:rsidRPr="00741324">
              <w:rPr>
                <w:rStyle w:val="Hyperlink"/>
                <w:rFonts w:eastAsia="SimSun"/>
                <w:noProof/>
              </w:rPr>
              <w:t>Introduction</w:t>
            </w:r>
            <w:r>
              <w:rPr>
                <w:noProof/>
                <w:webHidden/>
              </w:rPr>
              <w:tab/>
            </w:r>
            <w:r>
              <w:rPr>
                <w:noProof/>
                <w:webHidden/>
              </w:rPr>
              <w:fldChar w:fldCharType="begin"/>
            </w:r>
            <w:r>
              <w:rPr>
                <w:noProof/>
                <w:webHidden/>
              </w:rPr>
              <w:instrText xml:space="preserve"> PAGEREF _Toc220055502 \h </w:instrText>
            </w:r>
            <w:r>
              <w:rPr>
                <w:noProof/>
                <w:webHidden/>
              </w:rPr>
            </w:r>
            <w:r>
              <w:rPr>
                <w:noProof/>
                <w:webHidden/>
              </w:rPr>
              <w:fldChar w:fldCharType="separate"/>
            </w:r>
            <w:r>
              <w:rPr>
                <w:noProof/>
                <w:webHidden/>
              </w:rPr>
              <w:t>23</w:t>
            </w:r>
            <w:r>
              <w:rPr>
                <w:noProof/>
                <w:webHidden/>
              </w:rPr>
              <w:fldChar w:fldCharType="end"/>
            </w:r>
          </w:hyperlink>
        </w:p>
        <w:p w14:paraId="0D7B04F3" w14:textId="21136B3F"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03" w:history="1">
            <w:r w:rsidRPr="00741324">
              <w:rPr>
                <w:rStyle w:val="Hyperlink"/>
                <w:rFonts w:eastAsia="SimSun"/>
                <w:noProof/>
              </w:rPr>
              <w:t>5.2</w:t>
            </w:r>
            <w:r>
              <w:rPr>
                <w:rFonts w:asciiTheme="minorHAnsi" w:eastAsiaTheme="minorEastAsia" w:hAnsiTheme="minorHAnsi" w:cstheme="minorBidi"/>
                <w:noProof/>
                <w:kern w:val="2"/>
                <w:sz w:val="24"/>
                <w14:ligatures w14:val="standardContextual"/>
              </w:rPr>
              <w:tab/>
            </w:r>
            <w:r w:rsidRPr="00741324">
              <w:rPr>
                <w:rStyle w:val="Hyperlink"/>
                <w:rFonts w:eastAsia="SimSun"/>
                <w:noProof/>
              </w:rPr>
              <w:t>Related contributions</w:t>
            </w:r>
            <w:r>
              <w:rPr>
                <w:noProof/>
                <w:webHidden/>
              </w:rPr>
              <w:tab/>
            </w:r>
            <w:r>
              <w:rPr>
                <w:noProof/>
                <w:webHidden/>
              </w:rPr>
              <w:fldChar w:fldCharType="begin"/>
            </w:r>
            <w:r>
              <w:rPr>
                <w:noProof/>
                <w:webHidden/>
              </w:rPr>
              <w:instrText xml:space="preserve"> PAGEREF _Toc220055503 \h </w:instrText>
            </w:r>
            <w:r>
              <w:rPr>
                <w:noProof/>
                <w:webHidden/>
              </w:rPr>
            </w:r>
            <w:r>
              <w:rPr>
                <w:noProof/>
                <w:webHidden/>
              </w:rPr>
              <w:fldChar w:fldCharType="separate"/>
            </w:r>
            <w:r>
              <w:rPr>
                <w:noProof/>
                <w:webHidden/>
              </w:rPr>
              <w:t>23</w:t>
            </w:r>
            <w:r>
              <w:rPr>
                <w:noProof/>
                <w:webHidden/>
              </w:rPr>
              <w:fldChar w:fldCharType="end"/>
            </w:r>
          </w:hyperlink>
        </w:p>
        <w:p w14:paraId="43798A8F" w14:textId="63B81F09"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04" w:history="1">
            <w:r w:rsidRPr="00741324">
              <w:rPr>
                <w:rStyle w:val="Hyperlink"/>
                <w:rFonts w:eastAsia="SimSun"/>
                <w:noProof/>
              </w:rPr>
              <w:t>5.3</w:t>
            </w:r>
            <w:r>
              <w:rPr>
                <w:rFonts w:asciiTheme="minorHAnsi" w:eastAsiaTheme="minorEastAsia" w:hAnsiTheme="minorHAnsi" w:cstheme="minorBidi"/>
                <w:noProof/>
                <w:kern w:val="2"/>
                <w:sz w:val="24"/>
                <w14:ligatures w14:val="standardContextual"/>
              </w:rPr>
              <w:tab/>
            </w:r>
            <w:r w:rsidRPr="00741324">
              <w:rPr>
                <w:rStyle w:val="Hyperlink"/>
                <w:rFonts w:eastAsia="SimSun"/>
                <w:noProof/>
              </w:rPr>
              <w:t>Discussion</w:t>
            </w:r>
            <w:r>
              <w:rPr>
                <w:noProof/>
                <w:webHidden/>
              </w:rPr>
              <w:tab/>
            </w:r>
            <w:r>
              <w:rPr>
                <w:noProof/>
                <w:webHidden/>
              </w:rPr>
              <w:fldChar w:fldCharType="begin"/>
            </w:r>
            <w:r>
              <w:rPr>
                <w:noProof/>
                <w:webHidden/>
              </w:rPr>
              <w:instrText xml:space="preserve"> PAGEREF _Toc220055504 \h </w:instrText>
            </w:r>
            <w:r>
              <w:rPr>
                <w:noProof/>
                <w:webHidden/>
              </w:rPr>
            </w:r>
            <w:r>
              <w:rPr>
                <w:noProof/>
                <w:webHidden/>
              </w:rPr>
              <w:fldChar w:fldCharType="separate"/>
            </w:r>
            <w:r>
              <w:rPr>
                <w:noProof/>
                <w:webHidden/>
              </w:rPr>
              <w:t>23</w:t>
            </w:r>
            <w:r>
              <w:rPr>
                <w:noProof/>
                <w:webHidden/>
              </w:rPr>
              <w:fldChar w:fldCharType="end"/>
            </w:r>
          </w:hyperlink>
        </w:p>
        <w:p w14:paraId="28C57734" w14:textId="67EE19E8"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505" w:history="1">
            <w:r w:rsidRPr="00741324">
              <w:rPr>
                <w:rStyle w:val="Hyperlink"/>
                <w:rFonts w:eastAsia="SimSun"/>
                <w:noProof/>
              </w:rPr>
              <w:t>5.3.1</w:t>
            </w:r>
            <w:r>
              <w:rPr>
                <w:rFonts w:asciiTheme="minorHAnsi" w:eastAsiaTheme="minorEastAsia" w:hAnsiTheme="minorHAnsi" w:cstheme="minorBidi"/>
                <w:noProof/>
                <w:kern w:val="2"/>
                <w:sz w:val="24"/>
                <w14:ligatures w14:val="standardContextual"/>
              </w:rPr>
              <w:tab/>
            </w:r>
            <w:r w:rsidRPr="00741324">
              <w:rPr>
                <w:rStyle w:val="Hyperlink"/>
                <w:rFonts w:eastAsia="SimSun"/>
                <w:noProof/>
              </w:rPr>
              <w:t>Pre-roll context</w:t>
            </w:r>
            <w:r>
              <w:rPr>
                <w:noProof/>
                <w:webHidden/>
              </w:rPr>
              <w:tab/>
            </w:r>
            <w:r>
              <w:rPr>
                <w:noProof/>
                <w:webHidden/>
              </w:rPr>
              <w:fldChar w:fldCharType="begin"/>
            </w:r>
            <w:r>
              <w:rPr>
                <w:noProof/>
                <w:webHidden/>
              </w:rPr>
              <w:instrText xml:space="preserve"> PAGEREF _Toc220055505 \h </w:instrText>
            </w:r>
            <w:r>
              <w:rPr>
                <w:noProof/>
                <w:webHidden/>
              </w:rPr>
            </w:r>
            <w:r>
              <w:rPr>
                <w:noProof/>
                <w:webHidden/>
              </w:rPr>
              <w:fldChar w:fldCharType="separate"/>
            </w:r>
            <w:r>
              <w:rPr>
                <w:noProof/>
                <w:webHidden/>
              </w:rPr>
              <w:t>23</w:t>
            </w:r>
            <w:r>
              <w:rPr>
                <w:noProof/>
                <w:webHidden/>
              </w:rPr>
              <w:fldChar w:fldCharType="end"/>
            </w:r>
          </w:hyperlink>
        </w:p>
        <w:p w14:paraId="3A7AC4E8" w14:textId="1A0CB1D6"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06" w:history="1">
            <w:r w:rsidRPr="00741324">
              <w:rPr>
                <w:rStyle w:val="Hyperlink"/>
                <w:rFonts w:eastAsia="SimSun"/>
                <w:noProof/>
              </w:rPr>
              <w:t>5.4</w:t>
            </w:r>
            <w:r>
              <w:rPr>
                <w:rFonts w:asciiTheme="minorHAnsi" w:eastAsiaTheme="minorEastAsia" w:hAnsiTheme="minorHAnsi" w:cstheme="minorBidi"/>
                <w:noProof/>
                <w:kern w:val="2"/>
                <w:sz w:val="24"/>
                <w14:ligatures w14:val="standardContextual"/>
              </w:rPr>
              <w:tab/>
            </w:r>
            <w:r w:rsidRPr="00741324">
              <w:rPr>
                <w:rStyle w:val="Hyperlink"/>
                <w:rFonts w:eastAsia="SimSun"/>
                <w:noProof/>
              </w:rPr>
              <w:t>Use-cases</w:t>
            </w:r>
            <w:r>
              <w:rPr>
                <w:noProof/>
                <w:webHidden/>
              </w:rPr>
              <w:tab/>
            </w:r>
            <w:r>
              <w:rPr>
                <w:noProof/>
                <w:webHidden/>
              </w:rPr>
              <w:fldChar w:fldCharType="begin"/>
            </w:r>
            <w:r>
              <w:rPr>
                <w:noProof/>
                <w:webHidden/>
              </w:rPr>
              <w:instrText xml:space="preserve"> PAGEREF _Toc220055506 \h </w:instrText>
            </w:r>
            <w:r>
              <w:rPr>
                <w:noProof/>
                <w:webHidden/>
              </w:rPr>
            </w:r>
            <w:r>
              <w:rPr>
                <w:noProof/>
                <w:webHidden/>
              </w:rPr>
              <w:fldChar w:fldCharType="separate"/>
            </w:r>
            <w:r>
              <w:rPr>
                <w:noProof/>
                <w:webHidden/>
              </w:rPr>
              <w:t>23</w:t>
            </w:r>
            <w:r>
              <w:rPr>
                <w:noProof/>
                <w:webHidden/>
              </w:rPr>
              <w:fldChar w:fldCharType="end"/>
            </w:r>
          </w:hyperlink>
        </w:p>
        <w:p w14:paraId="12E0C8E8" w14:textId="0348C85A"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507" w:history="1">
            <w:r w:rsidRPr="00741324">
              <w:rPr>
                <w:rStyle w:val="Hyperlink"/>
                <w:rFonts w:eastAsia="SimSun"/>
                <w:noProof/>
              </w:rPr>
              <w:t>5.4.1</w:t>
            </w:r>
            <w:r>
              <w:rPr>
                <w:rFonts w:asciiTheme="minorHAnsi" w:eastAsiaTheme="minorEastAsia" w:hAnsiTheme="minorHAnsi" w:cstheme="minorBidi"/>
                <w:noProof/>
                <w:kern w:val="2"/>
                <w:sz w:val="24"/>
                <w14:ligatures w14:val="standardContextual"/>
              </w:rPr>
              <w:tab/>
            </w:r>
            <w:r w:rsidRPr="00741324">
              <w:rPr>
                <w:rStyle w:val="Hyperlink"/>
                <w:rFonts w:eastAsia="SimSun"/>
                <w:noProof/>
              </w:rPr>
              <w:t>Ad insertion using multiple Periods</w:t>
            </w:r>
            <w:r>
              <w:rPr>
                <w:noProof/>
                <w:webHidden/>
              </w:rPr>
              <w:tab/>
            </w:r>
            <w:r>
              <w:rPr>
                <w:noProof/>
                <w:webHidden/>
              </w:rPr>
              <w:fldChar w:fldCharType="begin"/>
            </w:r>
            <w:r>
              <w:rPr>
                <w:noProof/>
                <w:webHidden/>
              </w:rPr>
              <w:instrText xml:space="preserve"> PAGEREF _Toc220055507 \h </w:instrText>
            </w:r>
            <w:r>
              <w:rPr>
                <w:noProof/>
                <w:webHidden/>
              </w:rPr>
            </w:r>
            <w:r>
              <w:rPr>
                <w:noProof/>
                <w:webHidden/>
              </w:rPr>
              <w:fldChar w:fldCharType="separate"/>
            </w:r>
            <w:r>
              <w:rPr>
                <w:noProof/>
                <w:webHidden/>
              </w:rPr>
              <w:t>23</w:t>
            </w:r>
            <w:r>
              <w:rPr>
                <w:noProof/>
                <w:webHidden/>
              </w:rPr>
              <w:fldChar w:fldCharType="end"/>
            </w:r>
          </w:hyperlink>
        </w:p>
        <w:p w14:paraId="548830D7" w14:textId="606C8BAC"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508" w:history="1">
            <w:r w:rsidRPr="00741324">
              <w:rPr>
                <w:rStyle w:val="Hyperlink"/>
                <w:rFonts w:eastAsia="SimSun"/>
                <w:noProof/>
              </w:rPr>
              <w:t>5.4.2</w:t>
            </w:r>
            <w:r>
              <w:rPr>
                <w:rFonts w:asciiTheme="minorHAnsi" w:eastAsiaTheme="minorEastAsia" w:hAnsiTheme="minorHAnsi" w:cstheme="minorBidi"/>
                <w:noProof/>
                <w:kern w:val="2"/>
                <w:sz w:val="24"/>
                <w14:ligatures w14:val="standardContextual"/>
              </w:rPr>
              <w:tab/>
            </w:r>
            <w:r w:rsidRPr="00741324">
              <w:rPr>
                <w:rStyle w:val="Hyperlink"/>
                <w:rFonts w:eastAsia="SimSun"/>
                <w:noProof/>
              </w:rPr>
              <w:t>Open-GOPs splicing</w:t>
            </w:r>
            <w:r>
              <w:rPr>
                <w:noProof/>
                <w:webHidden/>
              </w:rPr>
              <w:tab/>
            </w:r>
            <w:r>
              <w:rPr>
                <w:noProof/>
                <w:webHidden/>
              </w:rPr>
              <w:fldChar w:fldCharType="begin"/>
            </w:r>
            <w:r>
              <w:rPr>
                <w:noProof/>
                <w:webHidden/>
              </w:rPr>
              <w:instrText xml:space="preserve"> PAGEREF _Toc220055508 \h </w:instrText>
            </w:r>
            <w:r>
              <w:rPr>
                <w:noProof/>
                <w:webHidden/>
              </w:rPr>
            </w:r>
            <w:r>
              <w:rPr>
                <w:noProof/>
                <w:webHidden/>
              </w:rPr>
              <w:fldChar w:fldCharType="separate"/>
            </w:r>
            <w:r>
              <w:rPr>
                <w:noProof/>
                <w:webHidden/>
              </w:rPr>
              <w:t>24</w:t>
            </w:r>
            <w:r>
              <w:rPr>
                <w:noProof/>
                <w:webHidden/>
              </w:rPr>
              <w:fldChar w:fldCharType="end"/>
            </w:r>
          </w:hyperlink>
        </w:p>
        <w:p w14:paraId="07C689AA" w14:textId="42998F3A"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09" w:history="1">
            <w:r w:rsidRPr="00741324">
              <w:rPr>
                <w:rStyle w:val="Hyperlink"/>
                <w:rFonts w:eastAsia="SimSun"/>
                <w:noProof/>
              </w:rPr>
              <w:t>5.5</w:t>
            </w:r>
            <w:r>
              <w:rPr>
                <w:rFonts w:asciiTheme="minorHAnsi" w:eastAsiaTheme="minorEastAsia" w:hAnsiTheme="minorHAnsi" w:cstheme="minorBidi"/>
                <w:noProof/>
                <w:kern w:val="2"/>
                <w:sz w:val="24"/>
                <w14:ligatures w14:val="standardContextual"/>
              </w:rPr>
              <w:tab/>
            </w:r>
            <w:r w:rsidRPr="00741324">
              <w:rPr>
                <w:rStyle w:val="Hyperlink"/>
                <w:rFonts w:eastAsia="SimSun"/>
                <w:noProof/>
              </w:rPr>
              <w:t>Discussions</w:t>
            </w:r>
            <w:r>
              <w:rPr>
                <w:noProof/>
                <w:webHidden/>
              </w:rPr>
              <w:tab/>
            </w:r>
            <w:r>
              <w:rPr>
                <w:noProof/>
                <w:webHidden/>
              </w:rPr>
              <w:fldChar w:fldCharType="begin"/>
            </w:r>
            <w:r>
              <w:rPr>
                <w:noProof/>
                <w:webHidden/>
              </w:rPr>
              <w:instrText xml:space="preserve"> PAGEREF _Toc220055509 \h </w:instrText>
            </w:r>
            <w:r>
              <w:rPr>
                <w:noProof/>
                <w:webHidden/>
              </w:rPr>
            </w:r>
            <w:r>
              <w:rPr>
                <w:noProof/>
                <w:webHidden/>
              </w:rPr>
              <w:fldChar w:fldCharType="separate"/>
            </w:r>
            <w:r>
              <w:rPr>
                <w:noProof/>
                <w:webHidden/>
              </w:rPr>
              <w:t>24</w:t>
            </w:r>
            <w:r>
              <w:rPr>
                <w:noProof/>
                <w:webHidden/>
              </w:rPr>
              <w:fldChar w:fldCharType="end"/>
            </w:r>
          </w:hyperlink>
        </w:p>
        <w:p w14:paraId="669C0543" w14:textId="7EEB0214"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10" w:history="1">
            <w:r w:rsidRPr="00741324">
              <w:rPr>
                <w:rStyle w:val="Hyperlink"/>
                <w:rFonts w:eastAsia="SimSun"/>
                <w:noProof/>
              </w:rPr>
              <w:t>5.6</w:t>
            </w:r>
            <w:r>
              <w:rPr>
                <w:rFonts w:asciiTheme="minorHAnsi" w:eastAsiaTheme="minorEastAsia" w:hAnsiTheme="minorHAnsi" w:cstheme="minorBidi"/>
                <w:noProof/>
                <w:kern w:val="2"/>
                <w:sz w:val="24"/>
                <w14:ligatures w14:val="standardContextual"/>
              </w:rPr>
              <w:tab/>
            </w:r>
            <w:r w:rsidRPr="00741324">
              <w:rPr>
                <w:rStyle w:val="Hyperlink"/>
                <w:rFonts w:eastAsia="SimSun"/>
                <w:noProof/>
              </w:rPr>
              <w:t>Conclusion</w:t>
            </w:r>
            <w:r>
              <w:rPr>
                <w:noProof/>
                <w:webHidden/>
              </w:rPr>
              <w:tab/>
            </w:r>
            <w:r>
              <w:rPr>
                <w:noProof/>
                <w:webHidden/>
              </w:rPr>
              <w:fldChar w:fldCharType="begin"/>
            </w:r>
            <w:r>
              <w:rPr>
                <w:noProof/>
                <w:webHidden/>
              </w:rPr>
              <w:instrText xml:space="preserve"> PAGEREF _Toc220055510 \h </w:instrText>
            </w:r>
            <w:r>
              <w:rPr>
                <w:noProof/>
                <w:webHidden/>
              </w:rPr>
            </w:r>
            <w:r>
              <w:rPr>
                <w:noProof/>
                <w:webHidden/>
              </w:rPr>
              <w:fldChar w:fldCharType="separate"/>
            </w:r>
            <w:r>
              <w:rPr>
                <w:noProof/>
                <w:webHidden/>
              </w:rPr>
              <w:t>25</w:t>
            </w:r>
            <w:r>
              <w:rPr>
                <w:noProof/>
                <w:webHidden/>
              </w:rPr>
              <w:fldChar w:fldCharType="end"/>
            </w:r>
          </w:hyperlink>
        </w:p>
        <w:p w14:paraId="0A82D8A0" w14:textId="76848E5E" w:rsidR="00F4183E" w:rsidRDefault="00F4183E">
          <w:pPr>
            <w:pStyle w:val="TOC1"/>
            <w:rPr>
              <w:rFonts w:asciiTheme="minorHAnsi" w:eastAsiaTheme="minorEastAsia" w:hAnsiTheme="minorHAnsi" w:cstheme="minorBidi"/>
              <w:noProof/>
              <w:kern w:val="2"/>
              <w:sz w:val="24"/>
              <w14:ligatures w14:val="standardContextual"/>
            </w:rPr>
          </w:pPr>
          <w:hyperlink w:anchor="_Toc220055511" w:history="1">
            <w:r w:rsidRPr="00741324">
              <w:rPr>
                <w:rStyle w:val="Hyperlink"/>
                <w:noProof/>
              </w:rPr>
              <w:t>6</w:t>
            </w:r>
            <w:r>
              <w:rPr>
                <w:rFonts w:asciiTheme="minorHAnsi" w:eastAsiaTheme="minorEastAsia" w:hAnsiTheme="minorHAnsi" w:cstheme="minorBidi"/>
                <w:noProof/>
                <w:kern w:val="2"/>
                <w:sz w:val="24"/>
                <w14:ligatures w14:val="standardContextual"/>
              </w:rPr>
              <w:tab/>
            </w:r>
            <w:r w:rsidRPr="00741324">
              <w:rPr>
                <w:rStyle w:val="Hyperlink"/>
                <w:noProof/>
              </w:rPr>
              <w:t>Enabling CMCD beaconing (m65127)</w:t>
            </w:r>
            <w:r>
              <w:rPr>
                <w:noProof/>
                <w:webHidden/>
              </w:rPr>
              <w:tab/>
            </w:r>
            <w:r>
              <w:rPr>
                <w:noProof/>
                <w:webHidden/>
              </w:rPr>
              <w:fldChar w:fldCharType="begin"/>
            </w:r>
            <w:r>
              <w:rPr>
                <w:noProof/>
                <w:webHidden/>
              </w:rPr>
              <w:instrText xml:space="preserve"> PAGEREF _Toc220055511 \h </w:instrText>
            </w:r>
            <w:r>
              <w:rPr>
                <w:noProof/>
                <w:webHidden/>
              </w:rPr>
            </w:r>
            <w:r>
              <w:rPr>
                <w:noProof/>
                <w:webHidden/>
              </w:rPr>
              <w:fldChar w:fldCharType="separate"/>
            </w:r>
            <w:r>
              <w:rPr>
                <w:noProof/>
                <w:webHidden/>
              </w:rPr>
              <w:t>26</w:t>
            </w:r>
            <w:r>
              <w:rPr>
                <w:noProof/>
                <w:webHidden/>
              </w:rPr>
              <w:fldChar w:fldCharType="end"/>
            </w:r>
          </w:hyperlink>
        </w:p>
        <w:p w14:paraId="58BD1A36" w14:textId="5466FE4E"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12" w:history="1">
            <w:r w:rsidRPr="00741324">
              <w:rPr>
                <w:rStyle w:val="Hyperlink"/>
                <w:noProof/>
              </w:rPr>
              <w:t>6.1</w:t>
            </w:r>
            <w:r>
              <w:rPr>
                <w:rFonts w:asciiTheme="minorHAnsi" w:eastAsiaTheme="minorEastAsia" w:hAnsiTheme="minorHAnsi" w:cstheme="minorBidi"/>
                <w:noProof/>
                <w:kern w:val="2"/>
                <w:sz w:val="24"/>
                <w14:ligatures w14:val="standardContextual"/>
              </w:rPr>
              <w:tab/>
            </w:r>
            <w:r w:rsidRPr="00741324">
              <w:rPr>
                <w:rStyle w:val="Hyperlink"/>
                <w:noProof/>
              </w:rPr>
              <w:t>Introduction</w:t>
            </w:r>
            <w:r>
              <w:rPr>
                <w:noProof/>
                <w:webHidden/>
              </w:rPr>
              <w:tab/>
            </w:r>
            <w:r>
              <w:rPr>
                <w:noProof/>
                <w:webHidden/>
              </w:rPr>
              <w:fldChar w:fldCharType="begin"/>
            </w:r>
            <w:r>
              <w:rPr>
                <w:noProof/>
                <w:webHidden/>
              </w:rPr>
              <w:instrText xml:space="preserve"> PAGEREF _Toc220055512 \h </w:instrText>
            </w:r>
            <w:r>
              <w:rPr>
                <w:noProof/>
                <w:webHidden/>
              </w:rPr>
            </w:r>
            <w:r>
              <w:rPr>
                <w:noProof/>
                <w:webHidden/>
              </w:rPr>
              <w:fldChar w:fldCharType="separate"/>
            </w:r>
            <w:r>
              <w:rPr>
                <w:noProof/>
                <w:webHidden/>
              </w:rPr>
              <w:t>26</w:t>
            </w:r>
            <w:r>
              <w:rPr>
                <w:noProof/>
                <w:webHidden/>
              </w:rPr>
              <w:fldChar w:fldCharType="end"/>
            </w:r>
          </w:hyperlink>
        </w:p>
        <w:p w14:paraId="69A36A46" w14:textId="66A3CE1D"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13" w:history="1">
            <w:r w:rsidRPr="00741324">
              <w:rPr>
                <w:rStyle w:val="Hyperlink"/>
                <w:noProof/>
              </w:rPr>
              <w:t>6.2</w:t>
            </w:r>
            <w:r>
              <w:rPr>
                <w:rFonts w:asciiTheme="minorHAnsi" w:eastAsiaTheme="minorEastAsia" w:hAnsiTheme="minorHAnsi" w:cstheme="minorBidi"/>
                <w:noProof/>
                <w:kern w:val="2"/>
                <w:sz w:val="24"/>
                <w14:ligatures w14:val="standardContextual"/>
              </w:rPr>
              <w:tab/>
            </w:r>
            <w:r w:rsidRPr="00741324">
              <w:rPr>
                <w:rStyle w:val="Hyperlink"/>
                <w:noProof/>
              </w:rPr>
              <w:t>Notes from MPEG#144</w:t>
            </w:r>
            <w:r>
              <w:rPr>
                <w:noProof/>
                <w:webHidden/>
              </w:rPr>
              <w:tab/>
            </w:r>
            <w:r>
              <w:rPr>
                <w:noProof/>
                <w:webHidden/>
              </w:rPr>
              <w:fldChar w:fldCharType="begin"/>
            </w:r>
            <w:r>
              <w:rPr>
                <w:noProof/>
                <w:webHidden/>
              </w:rPr>
              <w:instrText xml:space="preserve"> PAGEREF _Toc220055513 \h </w:instrText>
            </w:r>
            <w:r>
              <w:rPr>
                <w:noProof/>
                <w:webHidden/>
              </w:rPr>
            </w:r>
            <w:r>
              <w:rPr>
                <w:noProof/>
                <w:webHidden/>
              </w:rPr>
              <w:fldChar w:fldCharType="separate"/>
            </w:r>
            <w:r>
              <w:rPr>
                <w:noProof/>
                <w:webHidden/>
              </w:rPr>
              <w:t>27</w:t>
            </w:r>
            <w:r>
              <w:rPr>
                <w:noProof/>
                <w:webHidden/>
              </w:rPr>
              <w:fldChar w:fldCharType="end"/>
            </w:r>
          </w:hyperlink>
        </w:p>
        <w:p w14:paraId="3D30E568" w14:textId="397B4E61" w:rsidR="00F4183E" w:rsidRDefault="00F4183E">
          <w:pPr>
            <w:pStyle w:val="TOC1"/>
            <w:rPr>
              <w:rFonts w:asciiTheme="minorHAnsi" w:eastAsiaTheme="minorEastAsia" w:hAnsiTheme="minorHAnsi" w:cstheme="minorBidi"/>
              <w:noProof/>
              <w:kern w:val="2"/>
              <w:sz w:val="24"/>
              <w14:ligatures w14:val="standardContextual"/>
            </w:rPr>
          </w:pPr>
          <w:hyperlink w:anchor="_Toc220055514" w:history="1">
            <w:r w:rsidRPr="00741324">
              <w:rPr>
                <w:rStyle w:val="Hyperlink"/>
                <w:rFonts w:eastAsia="SimSun"/>
                <w:noProof/>
                <w:lang w:eastAsia="zh-CN"/>
              </w:rPr>
              <w:t>7</w:t>
            </w:r>
            <w:r>
              <w:rPr>
                <w:rFonts w:asciiTheme="minorHAnsi" w:eastAsiaTheme="minorEastAsia" w:hAnsiTheme="minorHAnsi" w:cstheme="minorBidi"/>
                <w:noProof/>
                <w:kern w:val="2"/>
                <w:sz w:val="24"/>
                <w14:ligatures w14:val="standardContextual"/>
              </w:rPr>
              <w:tab/>
            </w:r>
            <w:r w:rsidRPr="00741324">
              <w:rPr>
                <w:rStyle w:val="Hyperlink"/>
                <w:rFonts w:eastAsia="SimSun"/>
                <w:noProof/>
                <w:lang w:eastAsia="zh-CN"/>
              </w:rPr>
              <w:t>Signaling maximum segment size (m65860)</w:t>
            </w:r>
            <w:r>
              <w:rPr>
                <w:noProof/>
                <w:webHidden/>
              </w:rPr>
              <w:tab/>
            </w:r>
            <w:r>
              <w:rPr>
                <w:noProof/>
                <w:webHidden/>
              </w:rPr>
              <w:fldChar w:fldCharType="begin"/>
            </w:r>
            <w:r>
              <w:rPr>
                <w:noProof/>
                <w:webHidden/>
              </w:rPr>
              <w:instrText xml:space="preserve"> PAGEREF _Toc220055514 \h </w:instrText>
            </w:r>
            <w:r>
              <w:rPr>
                <w:noProof/>
                <w:webHidden/>
              </w:rPr>
            </w:r>
            <w:r>
              <w:rPr>
                <w:noProof/>
                <w:webHidden/>
              </w:rPr>
              <w:fldChar w:fldCharType="separate"/>
            </w:r>
            <w:r>
              <w:rPr>
                <w:noProof/>
                <w:webHidden/>
              </w:rPr>
              <w:t>29</w:t>
            </w:r>
            <w:r>
              <w:rPr>
                <w:noProof/>
                <w:webHidden/>
              </w:rPr>
              <w:fldChar w:fldCharType="end"/>
            </w:r>
          </w:hyperlink>
        </w:p>
        <w:p w14:paraId="17DDA8CA" w14:textId="5F073DDC"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15" w:history="1">
            <w:r w:rsidRPr="00741324">
              <w:rPr>
                <w:rStyle w:val="Hyperlink"/>
                <w:noProof/>
              </w:rPr>
              <w:t>7.1</w:t>
            </w:r>
            <w:r>
              <w:rPr>
                <w:rFonts w:asciiTheme="minorHAnsi" w:eastAsiaTheme="minorEastAsia" w:hAnsiTheme="minorHAnsi" w:cstheme="minorBidi"/>
                <w:noProof/>
                <w:kern w:val="2"/>
                <w:sz w:val="24"/>
                <w14:ligatures w14:val="standardContextual"/>
              </w:rPr>
              <w:tab/>
            </w:r>
            <w:r w:rsidRPr="00741324">
              <w:rPr>
                <w:rStyle w:val="Hyperlink"/>
                <w:noProof/>
              </w:rPr>
              <w:t>Introduction</w:t>
            </w:r>
            <w:r>
              <w:rPr>
                <w:noProof/>
                <w:webHidden/>
              </w:rPr>
              <w:tab/>
            </w:r>
            <w:r>
              <w:rPr>
                <w:noProof/>
                <w:webHidden/>
              </w:rPr>
              <w:fldChar w:fldCharType="begin"/>
            </w:r>
            <w:r>
              <w:rPr>
                <w:noProof/>
                <w:webHidden/>
              </w:rPr>
              <w:instrText xml:space="preserve"> PAGEREF _Toc220055515 \h </w:instrText>
            </w:r>
            <w:r>
              <w:rPr>
                <w:noProof/>
                <w:webHidden/>
              </w:rPr>
            </w:r>
            <w:r>
              <w:rPr>
                <w:noProof/>
                <w:webHidden/>
              </w:rPr>
              <w:fldChar w:fldCharType="separate"/>
            </w:r>
            <w:r>
              <w:rPr>
                <w:noProof/>
                <w:webHidden/>
              </w:rPr>
              <w:t>29</w:t>
            </w:r>
            <w:r>
              <w:rPr>
                <w:noProof/>
                <w:webHidden/>
              </w:rPr>
              <w:fldChar w:fldCharType="end"/>
            </w:r>
          </w:hyperlink>
        </w:p>
        <w:p w14:paraId="2DA11757" w14:textId="4480837B"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16" w:history="1">
            <w:r w:rsidRPr="00741324">
              <w:rPr>
                <w:rStyle w:val="Hyperlink"/>
                <w:noProof/>
              </w:rPr>
              <w:t>7.2</w:t>
            </w:r>
            <w:r>
              <w:rPr>
                <w:rFonts w:asciiTheme="minorHAnsi" w:eastAsiaTheme="minorEastAsia" w:hAnsiTheme="minorHAnsi" w:cstheme="minorBidi"/>
                <w:noProof/>
                <w:kern w:val="2"/>
                <w:sz w:val="24"/>
                <w14:ligatures w14:val="standardContextual"/>
              </w:rPr>
              <w:tab/>
            </w:r>
            <w:r w:rsidRPr="00741324">
              <w:rPr>
                <w:rStyle w:val="Hyperlink"/>
                <w:noProof/>
              </w:rPr>
              <w:t>Proposal</w:t>
            </w:r>
            <w:r>
              <w:rPr>
                <w:noProof/>
                <w:webHidden/>
              </w:rPr>
              <w:tab/>
            </w:r>
            <w:r>
              <w:rPr>
                <w:noProof/>
                <w:webHidden/>
              </w:rPr>
              <w:fldChar w:fldCharType="begin"/>
            </w:r>
            <w:r>
              <w:rPr>
                <w:noProof/>
                <w:webHidden/>
              </w:rPr>
              <w:instrText xml:space="preserve"> PAGEREF _Toc220055516 \h </w:instrText>
            </w:r>
            <w:r>
              <w:rPr>
                <w:noProof/>
                <w:webHidden/>
              </w:rPr>
            </w:r>
            <w:r>
              <w:rPr>
                <w:noProof/>
                <w:webHidden/>
              </w:rPr>
              <w:fldChar w:fldCharType="separate"/>
            </w:r>
            <w:r>
              <w:rPr>
                <w:noProof/>
                <w:webHidden/>
              </w:rPr>
              <w:t>29</w:t>
            </w:r>
            <w:r>
              <w:rPr>
                <w:noProof/>
                <w:webHidden/>
              </w:rPr>
              <w:fldChar w:fldCharType="end"/>
            </w:r>
          </w:hyperlink>
        </w:p>
        <w:p w14:paraId="180922CC" w14:textId="7E95A2D3"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517" w:history="1">
            <w:r w:rsidRPr="00741324">
              <w:rPr>
                <w:rStyle w:val="Hyperlink"/>
                <w:noProof/>
              </w:rPr>
              <w:t>7.2.1</w:t>
            </w:r>
            <w:r>
              <w:rPr>
                <w:rFonts w:asciiTheme="minorHAnsi" w:eastAsiaTheme="minorEastAsia" w:hAnsiTheme="minorHAnsi" w:cstheme="minorBidi"/>
                <w:noProof/>
                <w:kern w:val="2"/>
                <w:sz w:val="24"/>
                <w14:ligatures w14:val="standardContextual"/>
              </w:rPr>
              <w:tab/>
            </w:r>
            <w:r w:rsidRPr="00741324">
              <w:rPr>
                <w:rStyle w:val="Hyperlink"/>
                <w:noProof/>
              </w:rPr>
              <w:t>Definition</w:t>
            </w:r>
            <w:r>
              <w:rPr>
                <w:noProof/>
                <w:webHidden/>
              </w:rPr>
              <w:tab/>
            </w:r>
            <w:r>
              <w:rPr>
                <w:noProof/>
                <w:webHidden/>
              </w:rPr>
              <w:fldChar w:fldCharType="begin"/>
            </w:r>
            <w:r>
              <w:rPr>
                <w:noProof/>
                <w:webHidden/>
              </w:rPr>
              <w:instrText xml:space="preserve"> PAGEREF _Toc220055517 \h </w:instrText>
            </w:r>
            <w:r>
              <w:rPr>
                <w:noProof/>
                <w:webHidden/>
              </w:rPr>
            </w:r>
            <w:r>
              <w:rPr>
                <w:noProof/>
                <w:webHidden/>
              </w:rPr>
              <w:fldChar w:fldCharType="separate"/>
            </w:r>
            <w:r>
              <w:rPr>
                <w:noProof/>
                <w:webHidden/>
              </w:rPr>
              <w:t>29</w:t>
            </w:r>
            <w:r>
              <w:rPr>
                <w:noProof/>
                <w:webHidden/>
              </w:rPr>
              <w:fldChar w:fldCharType="end"/>
            </w:r>
          </w:hyperlink>
        </w:p>
        <w:p w14:paraId="3188BCCF" w14:textId="54CA9145"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518" w:history="1">
            <w:r w:rsidRPr="00741324">
              <w:rPr>
                <w:rStyle w:val="Hyperlink"/>
                <w:noProof/>
              </w:rPr>
              <w:t>7.2.2</w:t>
            </w:r>
            <w:r>
              <w:rPr>
                <w:rFonts w:asciiTheme="minorHAnsi" w:eastAsiaTheme="minorEastAsia" w:hAnsiTheme="minorHAnsi" w:cstheme="minorBidi"/>
                <w:noProof/>
                <w:kern w:val="2"/>
                <w:sz w:val="24"/>
                <w14:ligatures w14:val="standardContextual"/>
              </w:rPr>
              <w:tab/>
            </w:r>
            <w:r w:rsidRPr="00741324">
              <w:rPr>
                <w:rStyle w:val="Hyperlink"/>
                <w:noProof/>
              </w:rPr>
              <w:t>Operational model</w:t>
            </w:r>
            <w:r>
              <w:rPr>
                <w:noProof/>
                <w:webHidden/>
              </w:rPr>
              <w:tab/>
            </w:r>
            <w:r>
              <w:rPr>
                <w:noProof/>
                <w:webHidden/>
              </w:rPr>
              <w:fldChar w:fldCharType="begin"/>
            </w:r>
            <w:r>
              <w:rPr>
                <w:noProof/>
                <w:webHidden/>
              </w:rPr>
              <w:instrText xml:space="preserve"> PAGEREF _Toc220055518 \h </w:instrText>
            </w:r>
            <w:r>
              <w:rPr>
                <w:noProof/>
                <w:webHidden/>
              </w:rPr>
            </w:r>
            <w:r>
              <w:rPr>
                <w:noProof/>
                <w:webHidden/>
              </w:rPr>
              <w:fldChar w:fldCharType="separate"/>
            </w:r>
            <w:r>
              <w:rPr>
                <w:noProof/>
                <w:webHidden/>
              </w:rPr>
              <w:t>29</w:t>
            </w:r>
            <w:r>
              <w:rPr>
                <w:noProof/>
                <w:webHidden/>
              </w:rPr>
              <w:fldChar w:fldCharType="end"/>
            </w:r>
          </w:hyperlink>
        </w:p>
        <w:p w14:paraId="65C01CBA" w14:textId="36F3CF7E" w:rsidR="00F4183E" w:rsidRDefault="00F4183E">
          <w:pPr>
            <w:pStyle w:val="TOC1"/>
            <w:rPr>
              <w:rFonts w:asciiTheme="minorHAnsi" w:eastAsiaTheme="minorEastAsia" w:hAnsiTheme="minorHAnsi" w:cstheme="minorBidi"/>
              <w:noProof/>
              <w:kern w:val="2"/>
              <w:sz w:val="24"/>
              <w14:ligatures w14:val="standardContextual"/>
            </w:rPr>
          </w:pPr>
          <w:hyperlink w:anchor="_Toc220055519" w:history="1">
            <w:r w:rsidRPr="00741324">
              <w:rPr>
                <w:rStyle w:val="Hyperlink"/>
                <w:rFonts w:eastAsia="SimSun"/>
                <w:noProof/>
                <w:lang w:eastAsia="zh-CN"/>
              </w:rPr>
              <w:t>8</w:t>
            </w:r>
            <w:r>
              <w:rPr>
                <w:rFonts w:asciiTheme="minorHAnsi" w:eastAsiaTheme="minorEastAsia" w:hAnsiTheme="minorHAnsi" w:cstheme="minorBidi"/>
                <w:noProof/>
                <w:kern w:val="2"/>
                <w:sz w:val="24"/>
                <w14:ligatures w14:val="standardContextual"/>
              </w:rPr>
              <w:tab/>
            </w:r>
            <w:r w:rsidRPr="00741324">
              <w:rPr>
                <w:rStyle w:val="Hyperlink"/>
                <w:rFonts w:eastAsia="SimSun"/>
                <w:noProof/>
                <w:lang w:eastAsia="zh-CN"/>
              </w:rPr>
              <w:t>Extending copyright license signaling (m66512)</w:t>
            </w:r>
            <w:r>
              <w:rPr>
                <w:noProof/>
                <w:webHidden/>
              </w:rPr>
              <w:tab/>
            </w:r>
            <w:r>
              <w:rPr>
                <w:noProof/>
                <w:webHidden/>
              </w:rPr>
              <w:fldChar w:fldCharType="begin"/>
            </w:r>
            <w:r>
              <w:rPr>
                <w:noProof/>
                <w:webHidden/>
              </w:rPr>
              <w:instrText xml:space="preserve"> PAGEREF _Toc220055519 \h </w:instrText>
            </w:r>
            <w:r>
              <w:rPr>
                <w:noProof/>
                <w:webHidden/>
              </w:rPr>
            </w:r>
            <w:r>
              <w:rPr>
                <w:noProof/>
                <w:webHidden/>
              </w:rPr>
              <w:fldChar w:fldCharType="separate"/>
            </w:r>
            <w:r>
              <w:rPr>
                <w:noProof/>
                <w:webHidden/>
              </w:rPr>
              <w:t>31</w:t>
            </w:r>
            <w:r>
              <w:rPr>
                <w:noProof/>
                <w:webHidden/>
              </w:rPr>
              <w:fldChar w:fldCharType="end"/>
            </w:r>
          </w:hyperlink>
        </w:p>
        <w:p w14:paraId="161AE902" w14:textId="3F2FAB6B"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20" w:history="1">
            <w:r w:rsidRPr="00741324">
              <w:rPr>
                <w:rStyle w:val="Hyperlink"/>
                <w:noProof/>
                <w:lang w:eastAsia="zh-CN"/>
              </w:rPr>
              <w:t>8.1</w:t>
            </w:r>
            <w:r>
              <w:rPr>
                <w:rFonts w:asciiTheme="minorHAnsi" w:eastAsiaTheme="minorEastAsia" w:hAnsiTheme="minorHAnsi" w:cstheme="minorBidi"/>
                <w:noProof/>
                <w:kern w:val="2"/>
                <w:sz w:val="24"/>
                <w14:ligatures w14:val="standardContextual"/>
              </w:rPr>
              <w:tab/>
            </w:r>
            <w:r w:rsidRPr="00741324">
              <w:rPr>
                <w:rStyle w:val="Hyperlink"/>
                <w:noProof/>
                <w:lang w:eastAsia="zh-CN"/>
              </w:rPr>
              <w:t>Introduction</w:t>
            </w:r>
            <w:r>
              <w:rPr>
                <w:noProof/>
                <w:webHidden/>
              </w:rPr>
              <w:tab/>
            </w:r>
            <w:r>
              <w:rPr>
                <w:noProof/>
                <w:webHidden/>
              </w:rPr>
              <w:fldChar w:fldCharType="begin"/>
            </w:r>
            <w:r>
              <w:rPr>
                <w:noProof/>
                <w:webHidden/>
              </w:rPr>
              <w:instrText xml:space="preserve"> PAGEREF _Toc220055520 \h </w:instrText>
            </w:r>
            <w:r>
              <w:rPr>
                <w:noProof/>
                <w:webHidden/>
              </w:rPr>
            </w:r>
            <w:r>
              <w:rPr>
                <w:noProof/>
                <w:webHidden/>
              </w:rPr>
              <w:fldChar w:fldCharType="separate"/>
            </w:r>
            <w:r>
              <w:rPr>
                <w:noProof/>
                <w:webHidden/>
              </w:rPr>
              <w:t>31</w:t>
            </w:r>
            <w:r>
              <w:rPr>
                <w:noProof/>
                <w:webHidden/>
              </w:rPr>
              <w:fldChar w:fldCharType="end"/>
            </w:r>
          </w:hyperlink>
        </w:p>
        <w:p w14:paraId="2169B89C" w14:textId="1FECFFA8"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21" w:history="1">
            <w:r w:rsidRPr="00741324">
              <w:rPr>
                <w:rStyle w:val="Hyperlink"/>
                <w:noProof/>
                <w:lang w:eastAsia="zh-CN"/>
              </w:rPr>
              <w:t>8.2</w:t>
            </w:r>
            <w:r>
              <w:rPr>
                <w:rFonts w:asciiTheme="minorHAnsi" w:eastAsiaTheme="minorEastAsia" w:hAnsiTheme="minorHAnsi" w:cstheme="minorBidi"/>
                <w:noProof/>
                <w:kern w:val="2"/>
                <w:sz w:val="24"/>
                <w14:ligatures w14:val="standardContextual"/>
              </w:rPr>
              <w:tab/>
            </w:r>
            <w:r w:rsidRPr="00741324">
              <w:rPr>
                <w:rStyle w:val="Hyperlink"/>
                <w:noProof/>
                <w:lang w:eastAsia="zh-CN"/>
              </w:rPr>
              <w:t>Background</w:t>
            </w:r>
            <w:r>
              <w:rPr>
                <w:noProof/>
                <w:webHidden/>
              </w:rPr>
              <w:tab/>
            </w:r>
            <w:r>
              <w:rPr>
                <w:noProof/>
                <w:webHidden/>
              </w:rPr>
              <w:fldChar w:fldCharType="begin"/>
            </w:r>
            <w:r>
              <w:rPr>
                <w:noProof/>
                <w:webHidden/>
              </w:rPr>
              <w:instrText xml:space="preserve"> PAGEREF _Toc220055521 \h </w:instrText>
            </w:r>
            <w:r>
              <w:rPr>
                <w:noProof/>
                <w:webHidden/>
              </w:rPr>
            </w:r>
            <w:r>
              <w:rPr>
                <w:noProof/>
                <w:webHidden/>
              </w:rPr>
              <w:fldChar w:fldCharType="separate"/>
            </w:r>
            <w:r>
              <w:rPr>
                <w:noProof/>
                <w:webHidden/>
              </w:rPr>
              <w:t>31</w:t>
            </w:r>
            <w:r>
              <w:rPr>
                <w:noProof/>
                <w:webHidden/>
              </w:rPr>
              <w:fldChar w:fldCharType="end"/>
            </w:r>
          </w:hyperlink>
        </w:p>
        <w:p w14:paraId="6FDC0C11" w14:textId="618B231F"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22" w:history="1">
            <w:r w:rsidRPr="00741324">
              <w:rPr>
                <w:rStyle w:val="Hyperlink"/>
                <w:noProof/>
                <w:lang w:eastAsia="zh-CN"/>
              </w:rPr>
              <w:t>8.3</w:t>
            </w:r>
            <w:r>
              <w:rPr>
                <w:rFonts w:asciiTheme="minorHAnsi" w:eastAsiaTheme="minorEastAsia" w:hAnsiTheme="minorHAnsi" w:cstheme="minorBidi"/>
                <w:noProof/>
                <w:kern w:val="2"/>
                <w:sz w:val="24"/>
                <w14:ligatures w14:val="standardContextual"/>
              </w:rPr>
              <w:tab/>
            </w:r>
            <w:r w:rsidRPr="00741324">
              <w:rPr>
                <w:rStyle w:val="Hyperlink"/>
                <w:noProof/>
                <w:lang w:eastAsia="zh-CN"/>
              </w:rPr>
              <w:t>Use case and justification</w:t>
            </w:r>
            <w:r>
              <w:rPr>
                <w:noProof/>
                <w:webHidden/>
              </w:rPr>
              <w:tab/>
            </w:r>
            <w:r>
              <w:rPr>
                <w:noProof/>
                <w:webHidden/>
              </w:rPr>
              <w:fldChar w:fldCharType="begin"/>
            </w:r>
            <w:r>
              <w:rPr>
                <w:noProof/>
                <w:webHidden/>
              </w:rPr>
              <w:instrText xml:space="preserve"> PAGEREF _Toc220055522 \h </w:instrText>
            </w:r>
            <w:r>
              <w:rPr>
                <w:noProof/>
                <w:webHidden/>
              </w:rPr>
            </w:r>
            <w:r>
              <w:rPr>
                <w:noProof/>
                <w:webHidden/>
              </w:rPr>
              <w:fldChar w:fldCharType="separate"/>
            </w:r>
            <w:r>
              <w:rPr>
                <w:noProof/>
                <w:webHidden/>
              </w:rPr>
              <w:t>32</w:t>
            </w:r>
            <w:r>
              <w:rPr>
                <w:noProof/>
                <w:webHidden/>
              </w:rPr>
              <w:fldChar w:fldCharType="end"/>
            </w:r>
          </w:hyperlink>
        </w:p>
        <w:p w14:paraId="67C7C862" w14:textId="77553E5A"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23" w:history="1">
            <w:r w:rsidRPr="00741324">
              <w:rPr>
                <w:rStyle w:val="Hyperlink"/>
                <w:noProof/>
                <w:lang w:eastAsia="zh-CN"/>
              </w:rPr>
              <w:t>8.4</w:t>
            </w:r>
            <w:r>
              <w:rPr>
                <w:rFonts w:asciiTheme="minorHAnsi" w:eastAsiaTheme="minorEastAsia" w:hAnsiTheme="minorHAnsi" w:cstheme="minorBidi"/>
                <w:noProof/>
                <w:kern w:val="2"/>
                <w:sz w:val="24"/>
                <w14:ligatures w14:val="standardContextual"/>
              </w:rPr>
              <w:tab/>
            </w:r>
            <w:r w:rsidRPr="00741324">
              <w:rPr>
                <w:rStyle w:val="Hyperlink"/>
                <w:noProof/>
                <w:lang w:eastAsia="zh-CN"/>
              </w:rPr>
              <w:t>Proposed solution</w:t>
            </w:r>
            <w:r>
              <w:rPr>
                <w:noProof/>
                <w:webHidden/>
              </w:rPr>
              <w:tab/>
            </w:r>
            <w:r>
              <w:rPr>
                <w:noProof/>
                <w:webHidden/>
              </w:rPr>
              <w:fldChar w:fldCharType="begin"/>
            </w:r>
            <w:r>
              <w:rPr>
                <w:noProof/>
                <w:webHidden/>
              </w:rPr>
              <w:instrText xml:space="preserve"> PAGEREF _Toc220055523 \h </w:instrText>
            </w:r>
            <w:r>
              <w:rPr>
                <w:noProof/>
                <w:webHidden/>
              </w:rPr>
            </w:r>
            <w:r>
              <w:rPr>
                <w:noProof/>
                <w:webHidden/>
              </w:rPr>
              <w:fldChar w:fldCharType="separate"/>
            </w:r>
            <w:r>
              <w:rPr>
                <w:noProof/>
                <w:webHidden/>
              </w:rPr>
              <w:t>32</w:t>
            </w:r>
            <w:r>
              <w:rPr>
                <w:noProof/>
                <w:webHidden/>
              </w:rPr>
              <w:fldChar w:fldCharType="end"/>
            </w:r>
          </w:hyperlink>
        </w:p>
        <w:p w14:paraId="765F3A21" w14:textId="4562BDDF"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524" w:history="1">
            <w:r w:rsidRPr="00741324">
              <w:rPr>
                <w:rStyle w:val="Hyperlink"/>
                <w:noProof/>
                <w:lang w:eastAsia="zh-CN"/>
              </w:rPr>
              <w:t>8.4.1</w:t>
            </w:r>
            <w:r>
              <w:rPr>
                <w:rFonts w:asciiTheme="minorHAnsi" w:eastAsiaTheme="minorEastAsia" w:hAnsiTheme="minorHAnsi" w:cstheme="minorBidi"/>
                <w:noProof/>
                <w:kern w:val="2"/>
                <w:sz w:val="24"/>
                <w14:ligatures w14:val="standardContextual"/>
              </w:rPr>
              <w:tab/>
            </w:r>
            <w:r w:rsidRPr="00741324">
              <w:rPr>
                <w:rStyle w:val="Hyperlink"/>
                <w:noProof/>
                <w:lang w:eastAsia="zh-CN"/>
              </w:rPr>
              <w:t>Alternative solution</w:t>
            </w:r>
            <w:r>
              <w:rPr>
                <w:noProof/>
                <w:webHidden/>
              </w:rPr>
              <w:tab/>
            </w:r>
            <w:r>
              <w:rPr>
                <w:noProof/>
                <w:webHidden/>
              </w:rPr>
              <w:fldChar w:fldCharType="begin"/>
            </w:r>
            <w:r>
              <w:rPr>
                <w:noProof/>
                <w:webHidden/>
              </w:rPr>
              <w:instrText xml:space="preserve"> PAGEREF _Toc220055524 \h </w:instrText>
            </w:r>
            <w:r>
              <w:rPr>
                <w:noProof/>
                <w:webHidden/>
              </w:rPr>
            </w:r>
            <w:r>
              <w:rPr>
                <w:noProof/>
                <w:webHidden/>
              </w:rPr>
              <w:fldChar w:fldCharType="separate"/>
            </w:r>
            <w:r>
              <w:rPr>
                <w:noProof/>
                <w:webHidden/>
              </w:rPr>
              <w:t>33</w:t>
            </w:r>
            <w:r>
              <w:rPr>
                <w:noProof/>
                <w:webHidden/>
              </w:rPr>
              <w:fldChar w:fldCharType="end"/>
            </w:r>
          </w:hyperlink>
        </w:p>
        <w:p w14:paraId="3E45FEB9" w14:textId="3A2C8C80"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25" w:history="1">
            <w:r w:rsidRPr="00741324">
              <w:rPr>
                <w:rStyle w:val="Hyperlink"/>
                <w:noProof/>
                <w:lang w:eastAsia="zh-CN"/>
              </w:rPr>
              <w:t>8.5</w:t>
            </w:r>
            <w:r>
              <w:rPr>
                <w:rFonts w:asciiTheme="minorHAnsi" w:eastAsiaTheme="minorEastAsia" w:hAnsiTheme="minorHAnsi" w:cstheme="minorBidi"/>
                <w:noProof/>
                <w:kern w:val="2"/>
                <w:sz w:val="24"/>
                <w14:ligatures w14:val="standardContextual"/>
              </w:rPr>
              <w:tab/>
            </w:r>
            <w:r w:rsidRPr="00741324">
              <w:rPr>
                <w:rStyle w:val="Hyperlink"/>
                <w:noProof/>
                <w:lang w:eastAsia="zh-CN"/>
              </w:rPr>
              <w:t>Notes from MPEG#145</w:t>
            </w:r>
            <w:r>
              <w:rPr>
                <w:noProof/>
                <w:webHidden/>
              </w:rPr>
              <w:tab/>
            </w:r>
            <w:r>
              <w:rPr>
                <w:noProof/>
                <w:webHidden/>
              </w:rPr>
              <w:fldChar w:fldCharType="begin"/>
            </w:r>
            <w:r>
              <w:rPr>
                <w:noProof/>
                <w:webHidden/>
              </w:rPr>
              <w:instrText xml:space="preserve"> PAGEREF _Toc220055525 \h </w:instrText>
            </w:r>
            <w:r>
              <w:rPr>
                <w:noProof/>
                <w:webHidden/>
              </w:rPr>
            </w:r>
            <w:r>
              <w:rPr>
                <w:noProof/>
                <w:webHidden/>
              </w:rPr>
              <w:fldChar w:fldCharType="separate"/>
            </w:r>
            <w:r>
              <w:rPr>
                <w:noProof/>
                <w:webHidden/>
              </w:rPr>
              <w:t>34</w:t>
            </w:r>
            <w:r>
              <w:rPr>
                <w:noProof/>
                <w:webHidden/>
              </w:rPr>
              <w:fldChar w:fldCharType="end"/>
            </w:r>
          </w:hyperlink>
        </w:p>
        <w:p w14:paraId="1E49C711" w14:textId="3A0C3D3F" w:rsidR="00F4183E" w:rsidRDefault="00F4183E">
          <w:pPr>
            <w:pStyle w:val="TOC1"/>
            <w:rPr>
              <w:rFonts w:asciiTheme="minorHAnsi" w:eastAsiaTheme="minorEastAsia" w:hAnsiTheme="minorHAnsi" w:cstheme="minorBidi"/>
              <w:noProof/>
              <w:kern w:val="2"/>
              <w:sz w:val="24"/>
              <w14:ligatures w14:val="standardContextual"/>
            </w:rPr>
          </w:pPr>
          <w:hyperlink w:anchor="_Toc220055526" w:history="1">
            <w:r w:rsidRPr="00741324">
              <w:rPr>
                <w:rStyle w:val="Hyperlink"/>
                <w:noProof/>
              </w:rPr>
              <w:t>9</w:t>
            </w:r>
            <w:r>
              <w:rPr>
                <w:rFonts w:asciiTheme="minorHAnsi" w:eastAsiaTheme="minorEastAsia" w:hAnsiTheme="minorHAnsi" w:cstheme="minorBidi"/>
                <w:noProof/>
                <w:kern w:val="2"/>
                <w:sz w:val="24"/>
                <w14:ligatures w14:val="standardContextual"/>
              </w:rPr>
              <w:tab/>
            </w:r>
            <w:r w:rsidRPr="00741324">
              <w:rPr>
                <w:rStyle w:val="Hyperlink"/>
                <w:noProof/>
              </w:rPr>
              <w:t>DASH events for C2PA metadata signaling (m72350)</w:t>
            </w:r>
            <w:r>
              <w:rPr>
                <w:noProof/>
                <w:webHidden/>
              </w:rPr>
              <w:tab/>
            </w:r>
            <w:r>
              <w:rPr>
                <w:noProof/>
                <w:webHidden/>
              </w:rPr>
              <w:fldChar w:fldCharType="begin"/>
            </w:r>
            <w:r>
              <w:rPr>
                <w:noProof/>
                <w:webHidden/>
              </w:rPr>
              <w:instrText xml:space="preserve"> PAGEREF _Toc220055526 \h </w:instrText>
            </w:r>
            <w:r>
              <w:rPr>
                <w:noProof/>
                <w:webHidden/>
              </w:rPr>
            </w:r>
            <w:r>
              <w:rPr>
                <w:noProof/>
                <w:webHidden/>
              </w:rPr>
              <w:fldChar w:fldCharType="separate"/>
            </w:r>
            <w:r>
              <w:rPr>
                <w:noProof/>
                <w:webHidden/>
              </w:rPr>
              <w:t>35</w:t>
            </w:r>
            <w:r>
              <w:rPr>
                <w:noProof/>
                <w:webHidden/>
              </w:rPr>
              <w:fldChar w:fldCharType="end"/>
            </w:r>
          </w:hyperlink>
        </w:p>
        <w:p w14:paraId="0F669213" w14:textId="5E86D366"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27" w:history="1">
            <w:r w:rsidRPr="00741324">
              <w:rPr>
                <w:rStyle w:val="Hyperlink"/>
                <w:noProof/>
              </w:rPr>
              <w:t>9.1</w:t>
            </w:r>
            <w:r>
              <w:rPr>
                <w:rFonts w:asciiTheme="minorHAnsi" w:eastAsiaTheme="minorEastAsia" w:hAnsiTheme="minorHAnsi" w:cstheme="minorBidi"/>
                <w:noProof/>
                <w:kern w:val="2"/>
                <w:sz w:val="24"/>
                <w14:ligatures w14:val="standardContextual"/>
              </w:rPr>
              <w:tab/>
            </w:r>
            <w:r w:rsidRPr="00741324">
              <w:rPr>
                <w:rStyle w:val="Hyperlink"/>
                <w:noProof/>
              </w:rPr>
              <w:t>Abstract</w:t>
            </w:r>
            <w:r>
              <w:rPr>
                <w:noProof/>
                <w:webHidden/>
              </w:rPr>
              <w:tab/>
            </w:r>
            <w:r>
              <w:rPr>
                <w:noProof/>
                <w:webHidden/>
              </w:rPr>
              <w:fldChar w:fldCharType="begin"/>
            </w:r>
            <w:r>
              <w:rPr>
                <w:noProof/>
                <w:webHidden/>
              </w:rPr>
              <w:instrText xml:space="preserve"> PAGEREF _Toc220055527 \h </w:instrText>
            </w:r>
            <w:r>
              <w:rPr>
                <w:noProof/>
                <w:webHidden/>
              </w:rPr>
            </w:r>
            <w:r>
              <w:rPr>
                <w:noProof/>
                <w:webHidden/>
              </w:rPr>
              <w:fldChar w:fldCharType="separate"/>
            </w:r>
            <w:r>
              <w:rPr>
                <w:noProof/>
                <w:webHidden/>
              </w:rPr>
              <w:t>35</w:t>
            </w:r>
            <w:r>
              <w:rPr>
                <w:noProof/>
                <w:webHidden/>
              </w:rPr>
              <w:fldChar w:fldCharType="end"/>
            </w:r>
          </w:hyperlink>
        </w:p>
        <w:p w14:paraId="6CFE8D89" w14:textId="533B1AA7"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28" w:history="1">
            <w:r w:rsidRPr="00741324">
              <w:rPr>
                <w:rStyle w:val="Hyperlink"/>
                <w:rFonts w:eastAsia="SimSun"/>
                <w:noProof/>
              </w:rPr>
              <w:t>9.2</w:t>
            </w:r>
            <w:r>
              <w:rPr>
                <w:rFonts w:asciiTheme="minorHAnsi" w:eastAsiaTheme="minorEastAsia" w:hAnsiTheme="minorHAnsi" w:cstheme="minorBidi"/>
                <w:noProof/>
                <w:kern w:val="2"/>
                <w:sz w:val="24"/>
                <w14:ligatures w14:val="standardContextual"/>
              </w:rPr>
              <w:tab/>
            </w:r>
            <w:r w:rsidRPr="00741324">
              <w:rPr>
                <w:rStyle w:val="Hyperlink"/>
                <w:noProof/>
              </w:rPr>
              <w:t>Introduction</w:t>
            </w:r>
            <w:r>
              <w:rPr>
                <w:noProof/>
                <w:webHidden/>
              </w:rPr>
              <w:tab/>
            </w:r>
            <w:r>
              <w:rPr>
                <w:noProof/>
                <w:webHidden/>
              </w:rPr>
              <w:fldChar w:fldCharType="begin"/>
            </w:r>
            <w:r>
              <w:rPr>
                <w:noProof/>
                <w:webHidden/>
              </w:rPr>
              <w:instrText xml:space="preserve"> PAGEREF _Toc220055528 \h </w:instrText>
            </w:r>
            <w:r>
              <w:rPr>
                <w:noProof/>
                <w:webHidden/>
              </w:rPr>
            </w:r>
            <w:r>
              <w:rPr>
                <w:noProof/>
                <w:webHidden/>
              </w:rPr>
              <w:fldChar w:fldCharType="separate"/>
            </w:r>
            <w:r>
              <w:rPr>
                <w:noProof/>
                <w:webHidden/>
              </w:rPr>
              <w:t>35</w:t>
            </w:r>
            <w:r>
              <w:rPr>
                <w:noProof/>
                <w:webHidden/>
              </w:rPr>
              <w:fldChar w:fldCharType="end"/>
            </w:r>
          </w:hyperlink>
        </w:p>
        <w:p w14:paraId="7C88A82B" w14:textId="7C9EAA26"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29" w:history="1">
            <w:r w:rsidRPr="00741324">
              <w:rPr>
                <w:rStyle w:val="Hyperlink"/>
                <w:rFonts w:eastAsia="SimSun"/>
                <w:noProof/>
              </w:rPr>
              <w:t>9.3</w:t>
            </w:r>
            <w:r>
              <w:rPr>
                <w:rFonts w:asciiTheme="minorHAnsi" w:eastAsiaTheme="minorEastAsia" w:hAnsiTheme="minorHAnsi" w:cstheme="minorBidi"/>
                <w:noProof/>
                <w:kern w:val="2"/>
                <w:sz w:val="24"/>
                <w14:ligatures w14:val="standardContextual"/>
              </w:rPr>
              <w:tab/>
            </w:r>
            <w:r w:rsidRPr="00741324">
              <w:rPr>
                <w:rStyle w:val="Hyperlink"/>
                <w:rFonts w:eastAsia="SimSun"/>
                <w:noProof/>
              </w:rPr>
              <w:t>C2PA based streaming PoC</w:t>
            </w:r>
            <w:r>
              <w:rPr>
                <w:noProof/>
                <w:webHidden/>
              </w:rPr>
              <w:tab/>
            </w:r>
            <w:r>
              <w:rPr>
                <w:noProof/>
                <w:webHidden/>
              </w:rPr>
              <w:fldChar w:fldCharType="begin"/>
            </w:r>
            <w:r>
              <w:rPr>
                <w:noProof/>
                <w:webHidden/>
              </w:rPr>
              <w:instrText xml:space="preserve"> PAGEREF _Toc220055529 \h </w:instrText>
            </w:r>
            <w:r>
              <w:rPr>
                <w:noProof/>
                <w:webHidden/>
              </w:rPr>
            </w:r>
            <w:r>
              <w:rPr>
                <w:noProof/>
                <w:webHidden/>
              </w:rPr>
              <w:fldChar w:fldCharType="separate"/>
            </w:r>
            <w:r>
              <w:rPr>
                <w:noProof/>
                <w:webHidden/>
              </w:rPr>
              <w:t>35</w:t>
            </w:r>
            <w:r>
              <w:rPr>
                <w:noProof/>
                <w:webHidden/>
              </w:rPr>
              <w:fldChar w:fldCharType="end"/>
            </w:r>
          </w:hyperlink>
        </w:p>
        <w:p w14:paraId="21A86CF0" w14:textId="0850CE60"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30" w:history="1">
            <w:r w:rsidRPr="00741324">
              <w:rPr>
                <w:rStyle w:val="Hyperlink"/>
                <w:rFonts w:eastAsia="SimSun"/>
                <w:noProof/>
              </w:rPr>
              <w:t>9.4</w:t>
            </w:r>
            <w:r>
              <w:rPr>
                <w:rFonts w:asciiTheme="minorHAnsi" w:eastAsiaTheme="minorEastAsia" w:hAnsiTheme="minorHAnsi" w:cstheme="minorBidi"/>
                <w:noProof/>
                <w:kern w:val="2"/>
                <w:sz w:val="24"/>
                <w14:ligatures w14:val="standardContextual"/>
              </w:rPr>
              <w:tab/>
            </w:r>
            <w:r w:rsidRPr="00741324">
              <w:rPr>
                <w:rStyle w:val="Hyperlink"/>
                <w:rFonts w:eastAsia="SimSun"/>
                <w:noProof/>
              </w:rPr>
              <w:t>Proposed modifications to ISO/IEC 23009-1</w:t>
            </w:r>
            <w:r>
              <w:rPr>
                <w:noProof/>
                <w:webHidden/>
              </w:rPr>
              <w:tab/>
            </w:r>
            <w:r>
              <w:rPr>
                <w:noProof/>
                <w:webHidden/>
              </w:rPr>
              <w:fldChar w:fldCharType="begin"/>
            </w:r>
            <w:r>
              <w:rPr>
                <w:noProof/>
                <w:webHidden/>
              </w:rPr>
              <w:instrText xml:space="preserve"> PAGEREF _Toc220055530 \h </w:instrText>
            </w:r>
            <w:r>
              <w:rPr>
                <w:noProof/>
                <w:webHidden/>
              </w:rPr>
            </w:r>
            <w:r>
              <w:rPr>
                <w:noProof/>
                <w:webHidden/>
              </w:rPr>
              <w:fldChar w:fldCharType="separate"/>
            </w:r>
            <w:r>
              <w:rPr>
                <w:noProof/>
                <w:webHidden/>
              </w:rPr>
              <w:t>36</w:t>
            </w:r>
            <w:r>
              <w:rPr>
                <w:noProof/>
                <w:webHidden/>
              </w:rPr>
              <w:fldChar w:fldCharType="end"/>
            </w:r>
          </w:hyperlink>
        </w:p>
        <w:p w14:paraId="5567FBA4" w14:textId="5B0D86BF"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31" w:history="1">
            <w:r w:rsidRPr="00741324">
              <w:rPr>
                <w:rStyle w:val="Hyperlink"/>
                <w:rFonts w:eastAsia="SimSun"/>
                <w:noProof/>
              </w:rPr>
              <w:t>9.5</w:t>
            </w:r>
            <w:r>
              <w:rPr>
                <w:rFonts w:asciiTheme="minorHAnsi" w:eastAsiaTheme="minorEastAsia" w:hAnsiTheme="minorHAnsi" w:cstheme="minorBidi"/>
                <w:noProof/>
                <w:kern w:val="2"/>
                <w:sz w:val="24"/>
                <w14:ligatures w14:val="standardContextual"/>
              </w:rPr>
              <w:tab/>
            </w:r>
            <w:r w:rsidRPr="00741324">
              <w:rPr>
                <w:rStyle w:val="Hyperlink"/>
                <w:noProof/>
              </w:rPr>
              <w:t>Recommendations</w:t>
            </w:r>
            <w:r>
              <w:rPr>
                <w:noProof/>
                <w:webHidden/>
              </w:rPr>
              <w:tab/>
            </w:r>
            <w:r>
              <w:rPr>
                <w:noProof/>
                <w:webHidden/>
              </w:rPr>
              <w:fldChar w:fldCharType="begin"/>
            </w:r>
            <w:r>
              <w:rPr>
                <w:noProof/>
                <w:webHidden/>
              </w:rPr>
              <w:instrText xml:space="preserve"> PAGEREF _Toc220055531 \h </w:instrText>
            </w:r>
            <w:r>
              <w:rPr>
                <w:noProof/>
                <w:webHidden/>
              </w:rPr>
            </w:r>
            <w:r>
              <w:rPr>
                <w:noProof/>
                <w:webHidden/>
              </w:rPr>
              <w:fldChar w:fldCharType="separate"/>
            </w:r>
            <w:r>
              <w:rPr>
                <w:noProof/>
                <w:webHidden/>
              </w:rPr>
              <w:t>37</w:t>
            </w:r>
            <w:r>
              <w:rPr>
                <w:noProof/>
                <w:webHidden/>
              </w:rPr>
              <w:fldChar w:fldCharType="end"/>
            </w:r>
          </w:hyperlink>
        </w:p>
        <w:p w14:paraId="112DB539" w14:textId="148BEF0A"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32" w:history="1">
            <w:r w:rsidRPr="00741324">
              <w:rPr>
                <w:rStyle w:val="Hyperlink"/>
                <w:rFonts w:eastAsia="SimSun"/>
                <w:noProof/>
              </w:rPr>
              <w:t>9.6</w:t>
            </w:r>
            <w:r>
              <w:rPr>
                <w:rFonts w:asciiTheme="minorHAnsi" w:eastAsiaTheme="minorEastAsia" w:hAnsiTheme="minorHAnsi" w:cstheme="minorBidi"/>
                <w:noProof/>
                <w:kern w:val="2"/>
                <w:sz w:val="24"/>
                <w14:ligatures w14:val="standardContextual"/>
              </w:rPr>
              <w:tab/>
            </w:r>
            <w:r w:rsidRPr="00741324">
              <w:rPr>
                <w:rStyle w:val="Hyperlink"/>
                <w:noProof/>
              </w:rPr>
              <w:t>References</w:t>
            </w:r>
            <w:r>
              <w:rPr>
                <w:noProof/>
                <w:webHidden/>
              </w:rPr>
              <w:tab/>
            </w:r>
            <w:r>
              <w:rPr>
                <w:noProof/>
                <w:webHidden/>
              </w:rPr>
              <w:fldChar w:fldCharType="begin"/>
            </w:r>
            <w:r>
              <w:rPr>
                <w:noProof/>
                <w:webHidden/>
              </w:rPr>
              <w:instrText xml:space="preserve"> PAGEREF _Toc220055532 \h </w:instrText>
            </w:r>
            <w:r>
              <w:rPr>
                <w:noProof/>
                <w:webHidden/>
              </w:rPr>
            </w:r>
            <w:r>
              <w:rPr>
                <w:noProof/>
                <w:webHidden/>
              </w:rPr>
              <w:fldChar w:fldCharType="separate"/>
            </w:r>
            <w:r>
              <w:rPr>
                <w:noProof/>
                <w:webHidden/>
              </w:rPr>
              <w:t>37</w:t>
            </w:r>
            <w:r>
              <w:rPr>
                <w:noProof/>
                <w:webHidden/>
              </w:rPr>
              <w:fldChar w:fldCharType="end"/>
            </w:r>
          </w:hyperlink>
        </w:p>
        <w:p w14:paraId="218DFBBD" w14:textId="4D792DB4" w:rsidR="00F4183E" w:rsidRDefault="00F4183E">
          <w:pPr>
            <w:pStyle w:val="TOC1"/>
            <w:rPr>
              <w:rFonts w:asciiTheme="minorHAnsi" w:eastAsiaTheme="minorEastAsia" w:hAnsiTheme="minorHAnsi" w:cstheme="minorBidi"/>
              <w:noProof/>
              <w:kern w:val="2"/>
              <w:sz w:val="24"/>
              <w14:ligatures w14:val="standardContextual"/>
            </w:rPr>
          </w:pPr>
          <w:hyperlink w:anchor="_Toc220055533" w:history="1">
            <w:r w:rsidRPr="00741324">
              <w:rPr>
                <w:rStyle w:val="Hyperlink"/>
                <w:noProof/>
              </w:rPr>
              <w:t>10</w:t>
            </w:r>
            <w:r>
              <w:rPr>
                <w:rFonts w:asciiTheme="minorHAnsi" w:eastAsiaTheme="minorEastAsia" w:hAnsiTheme="minorHAnsi" w:cstheme="minorBidi"/>
                <w:noProof/>
                <w:kern w:val="2"/>
                <w:sz w:val="24"/>
                <w14:ligatures w14:val="standardContextual"/>
              </w:rPr>
              <w:tab/>
            </w:r>
            <w:r w:rsidRPr="00741324">
              <w:rPr>
                <w:rStyle w:val="Hyperlink"/>
                <w:noProof/>
              </w:rPr>
              <w:t>Association of provenance and authenticity of multiple media representations in DASH manifest (m75658)</w:t>
            </w:r>
            <w:r>
              <w:rPr>
                <w:noProof/>
                <w:webHidden/>
              </w:rPr>
              <w:tab/>
            </w:r>
            <w:r>
              <w:rPr>
                <w:noProof/>
                <w:webHidden/>
              </w:rPr>
              <w:fldChar w:fldCharType="begin"/>
            </w:r>
            <w:r>
              <w:rPr>
                <w:noProof/>
                <w:webHidden/>
              </w:rPr>
              <w:instrText xml:space="preserve"> PAGEREF _Toc220055533 \h </w:instrText>
            </w:r>
            <w:r>
              <w:rPr>
                <w:noProof/>
                <w:webHidden/>
              </w:rPr>
            </w:r>
            <w:r>
              <w:rPr>
                <w:noProof/>
                <w:webHidden/>
              </w:rPr>
              <w:fldChar w:fldCharType="separate"/>
            </w:r>
            <w:r>
              <w:rPr>
                <w:noProof/>
                <w:webHidden/>
              </w:rPr>
              <w:t>38</w:t>
            </w:r>
            <w:r>
              <w:rPr>
                <w:noProof/>
                <w:webHidden/>
              </w:rPr>
              <w:fldChar w:fldCharType="end"/>
            </w:r>
          </w:hyperlink>
        </w:p>
        <w:p w14:paraId="5EFF45B2" w14:textId="426740A3"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34" w:history="1">
            <w:r w:rsidRPr="00741324">
              <w:rPr>
                <w:rStyle w:val="Hyperlink"/>
                <w:noProof/>
                <w:lang w:eastAsia="zh-CN"/>
              </w:rPr>
              <w:t>10.1</w:t>
            </w:r>
            <w:r>
              <w:rPr>
                <w:rFonts w:asciiTheme="minorHAnsi" w:eastAsiaTheme="minorEastAsia" w:hAnsiTheme="minorHAnsi" w:cstheme="minorBidi"/>
                <w:noProof/>
                <w:kern w:val="2"/>
                <w:sz w:val="24"/>
                <w14:ligatures w14:val="standardContextual"/>
              </w:rPr>
              <w:tab/>
            </w:r>
            <w:r w:rsidRPr="00741324">
              <w:rPr>
                <w:rStyle w:val="Hyperlink"/>
                <w:noProof/>
                <w:lang w:eastAsia="zh-CN"/>
              </w:rPr>
              <w:t>Abstract</w:t>
            </w:r>
            <w:r>
              <w:rPr>
                <w:noProof/>
                <w:webHidden/>
              </w:rPr>
              <w:tab/>
            </w:r>
            <w:r>
              <w:rPr>
                <w:noProof/>
                <w:webHidden/>
              </w:rPr>
              <w:fldChar w:fldCharType="begin"/>
            </w:r>
            <w:r>
              <w:rPr>
                <w:noProof/>
                <w:webHidden/>
              </w:rPr>
              <w:instrText xml:space="preserve"> PAGEREF _Toc220055534 \h </w:instrText>
            </w:r>
            <w:r>
              <w:rPr>
                <w:noProof/>
                <w:webHidden/>
              </w:rPr>
            </w:r>
            <w:r>
              <w:rPr>
                <w:noProof/>
                <w:webHidden/>
              </w:rPr>
              <w:fldChar w:fldCharType="separate"/>
            </w:r>
            <w:r>
              <w:rPr>
                <w:noProof/>
                <w:webHidden/>
              </w:rPr>
              <w:t>38</w:t>
            </w:r>
            <w:r>
              <w:rPr>
                <w:noProof/>
                <w:webHidden/>
              </w:rPr>
              <w:fldChar w:fldCharType="end"/>
            </w:r>
          </w:hyperlink>
        </w:p>
        <w:p w14:paraId="022194CF" w14:textId="1BB489EF"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35" w:history="1">
            <w:r w:rsidRPr="00741324">
              <w:rPr>
                <w:rStyle w:val="Hyperlink"/>
                <w:rFonts w:eastAsia="Arial"/>
                <w:noProof/>
                <w:lang w:eastAsia="zh-CN"/>
              </w:rPr>
              <w:t>10.2</w:t>
            </w:r>
            <w:r>
              <w:rPr>
                <w:rFonts w:asciiTheme="minorHAnsi" w:eastAsiaTheme="minorEastAsia" w:hAnsiTheme="minorHAnsi" w:cstheme="minorBidi"/>
                <w:noProof/>
                <w:kern w:val="2"/>
                <w:sz w:val="24"/>
                <w14:ligatures w14:val="standardContextual"/>
              </w:rPr>
              <w:tab/>
            </w:r>
            <w:r w:rsidRPr="00741324">
              <w:rPr>
                <w:rStyle w:val="Hyperlink"/>
                <w:noProof/>
                <w:lang w:eastAsia="zh-CN"/>
              </w:rPr>
              <w:t>Introduction</w:t>
            </w:r>
            <w:r>
              <w:rPr>
                <w:noProof/>
                <w:webHidden/>
              </w:rPr>
              <w:tab/>
            </w:r>
            <w:r>
              <w:rPr>
                <w:noProof/>
                <w:webHidden/>
              </w:rPr>
              <w:fldChar w:fldCharType="begin"/>
            </w:r>
            <w:r>
              <w:rPr>
                <w:noProof/>
                <w:webHidden/>
              </w:rPr>
              <w:instrText xml:space="preserve"> PAGEREF _Toc220055535 \h </w:instrText>
            </w:r>
            <w:r>
              <w:rPr>
                <w:noProof/>
                <w:webHidden/>
              </w:rPr>
            </w:r>
            <w:r>
              <w:rPr>
                <w:noProof/>
                <w:webHidden/>
              </w:rPr>
              <w:fldChar w:fldCharType="separate"/>
            </w:r>
            <w:r>
              <w:rPr>
                <w:noProof/>
                <w:webHidden/>
              </w:rPr>
              <w:t>38</w:t>
            </w:r>
            <w:r>
              <w:rPr>
                <w:noProof/>
                <w:webHidden/>
              </w:rPr>
              <w:fldChar w:fldCharType="end"/>
            </w:r>
          </w:hyperlink>
        </w:p>
        <w:p w14:paraId="5D568630" w14:textId="747EEF3D"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36" w:history="1">
            <w:r w:rsidRPr="00741324">
              <w:rPr>
                <w:rStyle w:val="Hyperlink"/>
                <w:rFonts w:eastAsia="Arial"/>
                <w:noProof/>
                <w:lang w:eastAsia="zh-CN"/>
              </w:rPr>
              <w:t>10.3</w:t>
            </w:r>
            <w:r>
              <w:rPr>
                <w:rFonts w:asciiTheme="minorHAnsi" w:eastAsiaTheme="minorEastAsia" w:hAnsiTheme="minorHAnsi" w:cstheme="minorBidi"/>
                <w:noProof/>
                <w:kern w:val="2"/>
                <w:sz w:val="24"/>
                <w14:ligatures w14:val="standardContextual"/>
              </w:rPr>
              <w:tab/>
            </w:r>
            <w:r w:rsidRPr="00741324">
              <w:rPr>
                <w:rStyle w:val="Hyperlink"/>
                <w:noProof/>
                <w:lang w:eastAsia="zh-CN"/>
              </w:rPr>
              <w:t>Proposal</w:t>
            </w:r>
            <w:r>
              <w:rPr>
                <w:noProof/>
                <w:webHidden/>
              </w:rPr>
              <w:tab/>
            </w:r>
            <w:r>
              <w:rPr>
                <w:noProof/>
                <w:webHidden/>
              </w:rPr>
              <w:fldChar w:fldCharType="begin"/>
            </w:r>
            <w:r>
              <w:rPr>
                <w:noProof/>
                <w:webHidden/>
              </w:rPr>
              <w:instrText xml:space="preserve"> PAGEREF _Toc220055536 \h </w:instrText>
            </w:r>
            <w:r>
              <w:rPr>
                <w:noProof/>
                <w:webHidden/>
              </w:rPr>
            </w:r>
            <w:r>
              <w:rPr>
                <w:noProof/>
                <w:webHidden/>
              </w:rPr>
              <w:fldChar w:fldCharType="separate"/>
            </w:r>
            <w:r>
              <w:rPr>
                <w:noProof/>
                <w:webHidden/>
              </w:rPr>
              <w:t>38</w:t>
            </w:r>
            <w:r>
              <w:rPr>
                <w:noProof/>
                <w:webHidden/>
              </w:rPr>
              <w:fldChar w:fldCharType="end"/>
            </w:r>
          </w:hyperlink>
        </w:p>
        <w:p w14:paraId="5B66DA19" w14:textId="3A557FA3" w:rsidR="00F4183E" w:rsidRDefault="00F4183E">
          <w:pPr>
            <w:pStyle w:val="TOC1"/>
            <w:rPr>
              <w:rFonts w:asciiTheme="minorHAnsi" w:eastAsiaTheme="minorEastAsia" w:hAnsiTheme="minorHAnsi" w:cstheme="minorBidi"/>
              <w:noProof/>
              <w:kern w:val="2"/>
              <w:sz w:val="24"/>
              <w14:ligatures w14:val="standardContextual"/>
            </w:rPr>
          </w:pPr>
          <w:hyperlink w:anchor="_Toc220055537" w:history="1">
            <w:r w:rsidRPr="00741324">
              <w:rPr>
                <w:rStyle w:val="Hyperlink"/>
                <w:noProof/>
              </w:rPr>
              <w:t>12</w:t>
            </w:r>
            <w:r>
              <w:rPr>
                <w:rFonts w:asciiTheme="minorHAnsi" w:eastAsiaTheme="minorEastAsia" w:hAnsiTheme="minorHAnsi" w:cstheme="minorBidi"/>
                <w:noProof/>
                <w:kern w:val="2"/>
                <w:sz w:val="24"/>
                <w14:ligatures w14:val="standardContextual"/>
              </w:rPr>
              <w:tab/>
            </w:r>
            <w:r w:rsidRPr="00741324">
              <w:rPr>
                <w:rStyle w:val="Hyperlink"/>
                <w:noProof/>
              </w:rPr>
              <w:t>Latency Reporting (m72386)</w:t>
            </w:r>
            <w:r>
              <w:rPr>
                <w:noProof/>
                <w:webHidden/>
              </w:rPr>
              <w:tab/>
            </w:r>
            <w:r>
              <w:rPr>
                <w:noProof/>
                <w:webHidden/>
              </w:rPr>
              <w:fldChar w:fldCharType="begin"/>
            </w:r>
            <w:r>
              <w:rPr>
                <w:noProof/>
                <w:webHidden/>
              </w:rPr>
              <w:instrText xml:space="preserve"> PAGEREF _Toc220055537 \h </w:instrText>
            </w:r>
            <w:r>
              <w:rPr>
                <w:noProof/>
                <w:webHidden/>
              </w:rPr>
            </w:r>
            <w:r>
              <w:rPr>
                <w:noProof/>
                <w:webHidden/>
              </w:rPr>
              <w:fldChar w:fldCharType="separate"/>
            </w:r>
            <w:r>
              <w:rPr>
                <w:noProof/>
                <w:webHidden/>
              </w:rPr>
              <w:t>39</w:t>
            </w:r>
            <w:r>
              <w:rPr>
                <w:noProof/>
                <w:webHidden/>
              </w:rPr>
              <w:fldChar w:fldCharType="end"/>
            </w:r>
          </w:hyperlink>
        </w:p>
        <w:p w14:paraId="13C9C8D3" w14:textId="2B949D71"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38" w:history="1">
            <w:r w:rsidRPr="00741324">
              <w:rPr>
                <w:rStyle w:val="Hyperlink"/>
                <w:noProof/>
              </w:rPr>
              <w:t>12.1</w:t>
            </w:r>
            <w:r>
              <w:rPr>
                <w:rFonts w:asciiTheme="minorHAnsi" w:eastAsiaTheme="minorEastAsia" w:hAnsiTheme="minorHAnsi" w:cstheme="minorBidi"/>
                <w:noProof/>
                <w:kern w:val="2"/>
                <w:sz w:val="24"/>
                <w14:ligatures w14:val="standardContextual"/>
              </w:rPr>
              <w:tab/>
            </w:r>
            <w:r w:rsidRPr="00741324">
              <w:rPr>
                <w:rStyle w:val="Hyperlink"/>
                <w:noProof/>
              </w:rPr>
              <w:t>Introduction</w:t>
            </w:r>
            <w:r>
              <w:rPr>
                <w:noProof/>
                <w:webHidden/>
              </w:rPr>
              <w:tab/>
            </w:r>
            <w:r>
              <w:rPr>
                <w:noProof/>
                <w:webHidden/>
              </w:rPr>
              <w:fldChar w:fldCharType="begin"/>
            </w:r>
            <w:r>
              <w:rPr>
                <w:noProof/>
                <w:webHidden/>
              </w:rPr>
              <w:instrText xml:space="preserve"> PAGEREF _Toc220055538 \h </w:instrText>
            </w:r>
            <w:r>
              <w:rPr>
                <w:noProof/>
                <w:webHidden/>
              </w:rPr>
            </w:r>
            <w:r>
              <w:rPr>
                <w:noProof/>
                <w:webHidden/>
              </w:rPr>
              <w:fldChar w:fldCharType="separate"/>
            </w:r>
            <w:r>
              <w:rPr>
                <w:noProof/>
                <w:webHidden/>
              </w:rPr>
              <w:t>39</w:t>
            </w:r>
            <w:r>
              <w:rPr>
                <w:noProof/>
                <w:webHidden/>
              </w:rPr>
              <w:fldChar w:fldCharType="end"/>
            </w:r>
          </w:hyperlink>
        </w:p>
        <w:p w14:paraId="3F2A1507" w14:textId="7268B396"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39" w:history="1">
            <w:r w:rsidRPr="00741324">
              <w:rPr>
                <w:rStyle w:val="Hyperlink"/>
                <w:noProof/>
              </w:rPr>
              <w:t>12.2</w:t>
            </w:r>
            <w:r>
              <w:rPr>
                <w:rFonts w:asciiTheme="minorHAnsi" w:eastAsiaTheme="minorEastAsia" w:hAnsiTheme="minorHAnsi" w:cstheme="minorBidi"/>
                <w:noProof/>
                <w:kern w:val="2"/>
                <w:sz w:val="24"/>
                <w14:ligatures w14:val="standardContextual"/>
              </w:rPr>
              <w:tab/>
            </w:r>
            <w:r w:rsidRPr="00741324">
              <w:rPr>
                <w:rStyle w:val="Hyperlink"/>
                <w:noProof/>
              </w:rPr>
              <w:t>Principles</w:t>
            </w:r>
            <w:r>
              <w:rPr>
                <w:noProof/>
                <w:webHidden/>
              </w:rPr>
              <w:tab/>
            </w:r>
            <w:r>
              <w:rPr>
                <w:noProof/>
                <w:webHidden/>
              </w:rPr>
              <w:fldChar w:fldCharType="begin"/>
            </w:r>
            <w:r>
              <w:rPr>
                <w:noProof/>
                <w:webHidden/>
              </w:rPr>
              <w:instrText xml:space="preserve"> PAGEREF _Toc220055539 \h </w:instrText>
            </w:r>
            <w:r>
              <w:rPr>
                <w:noProof/>
                <w:webHidden/>
              </w:rPr>
            </w:r>
            <w:r>
              <w:rPr>
                <w:noProof/>
                <w:webHidden/>
              </w:rPr>
              <w:fldChar w:fldCharType="separate"/>
            </w:r>
            <w:r>
              <w:rPr>
                <w:noProof/>
                <w:webHidden/>
              </w:rPr>
              <w:t>39</w:t>
            </w:r>
            <w:r>
              <w:rPr>
                <w:noProof/>
                <w:webHidden/>
              </w:rPr>
              <w:fldChar w:fldCharType="end"/>
            </w:r>
          </w:hyperlink>
        </w:p>
        <w:p w14:paraId="4C75873B" w14:textId="64DF054F"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40" w:history="1">
            <w:r w:rsidRPr="00741324">
              <w:rPr>
                <w:rStyle w:val="Hyperlink"/>
                <w:noProof/>
              </w:rPr>
              <w:t>12.3</w:t>
            </w:r>
            <w:r>
              <w:rPr>
                <w:rFonts w:asciiTheme="minorHAnsi" w:eastAsiaTheme="minorEastAsia" w:hAnsiTheme="minorHAnsi" w:cstheme="minorBidi"/>
                <w:noProof/>
                <w:kern w:val="2"/>
                <w:sz w:val="24"/>
                <w14:ligatures w14:val="standardContextual"/>
              </w:rPr>
              <w:tab/>
            </w:r>
            <w:r w:rsidRPr="00741324">
              <w:rPr>
                <w:rStyle w:val="Hyperlink"/>
                <w:noProof/>
              </w:rPr>
              <w:t>What does CMCD v2 define</w:t>
            </w:r>
            <w:r>
              <w:rPr>
                <w:noProof/>
                <w:webHidden/>
              </w:rPr>
              <w:tab/>
            </w:r>
            <w:r>
              <w:rPr>
                <w:noProof/>
                <w:webHidden/>
              </w:rPr>
              <w:fldChar w:fldCharType="begin"/>
            </w:r>
            <w:r>
              <w:rPr>
                <w:noProof/>
                <w:webHidden/>
              </w:rPr>
              <w:instrText xml:space="preserve"> PAGEREF _Toc220055540 \h </w:instrText>
            </w:r>
            <w:r>
              <w:rPr>
                <w:noProof/>
                <w:webHidden/>
              </w:rPr>
            </w:r>
            <w:r>
              <w:rPr>
                <w:noProof/>
                <w:webHidden/>
              </w:rPr>
              <w:fldChar w:fldCharType="separate"/>
            </w:r>
            <w:r>
              <w:rPr>
                <w:noProof/>
                <w:webHidden/>
              </w:rPr>
              <w:t>40</w:t>
            </w:r>
            <w:r>
              <w:rPr>
                <w:noProof/>
                <w:webHidden/>
              </w:rPr>
              <w:fldChar w:fldCharType="end"/>
            </w:r>
          </w:hyperlink>
        </w:p>
        <w:p w14:paraId="53D1CC88" w14:textId="379FBC46"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41" w:history="1">
            <w:r w:rsidRPr="00741324">
              <w:rPr>
                <w:rStyle w:val="Hyperlink"/>
                <w:noProof/>
              </w:rPr>
              <w:t>12.4</w:t>
            </w:r>
            <w:r>
              <w:rPr>
                <w:rFonts w:asciiTheme="minorHAnsi" w:eastAsiaTheme="minorEastAsia" w:hAnsiTheme="minorHAnsi" w:cstheme="minorBidi"/>
                <w:noProof/>
                <w:kern w:val="2"/>
                <w:sz w:val="24"/>
                <w14:ligatures w14:val="standardContextual"/>
              </w:rPr>
              <w:tab/>
            </w:r>
            <w:r w:rsidRPr="00741324">
              <w:rPr>
                <w:rStyle w:val="Hyperlink"/>
                <w:noProof/>
              </w:rPr>
              <w:t>Proposal</w:t>
            </w:r>
            <w:r>
              <w:rPr>
                <w:noProof/>
                <w:webHidden/>
              </w:rPr>
              <w:tab/>
            </w:r>
            <w:r>
              <w:rPr>
                <w:noProof/>
                <w:webHidden/>
              </w:rPr>
              <w:fldChar w:fldCharType="begin"/>
            </w:r>
            <w:r>
              <w:rPr>
                <w:noProof/>
                <w:webHidden/>
              </w:rPr>
              <w:instrText xml:space="preserve"> PAGEREF _Toc220055541 \h </w:instrText>
            </w:r>
            <w:r>
              <w:rPr>
                <w:noProof/>
                <w:webHidden/>
              </w:rPr>
            </w:r>
            <w:r>
              <w:rPr>
                <w:noProof/>
                <w:webHidden/>
              </w:rPr>
              <w:fldChar w:fldCharType="separate"/>
            </w:r>
            <w:r>
              <w:rPr>
                <w:noProof/>
                <w:webHidden/>
              </w:rPr>
              <w:t>40</w:t>
            </w:r>
            <w:r>
              <w:rPr>
                <w:noProof/>
                <w:webHidden/>
              </w:rPr>
              <w:fldChar w:fldCharType="end"/>
            </w:r>
          </w:hyperlink>
        </w:p>
        <w:p w14:paraId="32A05F0A" w14:textId="4428E87A" w:rsidR="00F4183E" w:rsidRDefault="00F4183E">
          <w:pPr>
            <w:pStyle w:val="TOC1"/>
            <w:rPr>
              <w:rFonts w:asciiTheme="minorHAnsi" w:eastAsiaTheme="minorEastAsia" w:hAnsiTheme="minorHAnsi" w:cstheme="minorBidi"/>
              <w:noProof/>
              <w:kern w:val="2"/>
              <w:sz w:val="24"/>
              <w14:ligatures w14:val="standardContextual"/>
            </w:rPr>
          </w:pPr>
          <w:hyperlink w:anchor="_Toc220055542" w:history="1">
            <w:r w:rsidRPr="00741324">
              <w:rPr>
                <w:rStyle w:val="Hyperlink"/>
                <w:noProof/>
              </w:rPr>
              <w:t>13</w:t>
            </w:r>
            <w:r>
              <w:rPr>
                <w:rFonts w:asciiTheme="minorHAnsi" w:eastAsiaTheme="minorEastAsia" w:hAnsiTheme="minorHAnsi" w:cstheme="minorBidi"/>
                <w:noProof/>
                <w:kern w:val="2"/>
                <w:sz w:val="24"/>
                <w14:ligatures w14:val="standardContextual"/>
              </w:rPr>
              <w:tab/>
            </w:r>
            <w:r w:rsidRPr="00741324">
              <w:rPr>
                <w:rStyle w:val="Hyperlink"/>
                <w:noProof/>
              </w:rPr>
              <w:t>“urn:mpeg:dash:…” namespace assignments</w:t>
            </w:r>
            <w:r>
              <w:rPr>
                <w:noProof/>
                <w:webHidden/>
              </w:rPr>
              <w:tab/>
            </w:r>
            <w:r>
              <w:rPr>
                <w:noProof/>
                <w:webHidden/>
              </w:rPr>
              <w:fldChar w:fldCharType="begin"/>
            </w:r>
            <w:r>
              <w:rPr>
                <w:noProof/>
                <w:webHidden/>
              </w:rPr>
              <w:instrText xml:space="preserve"> PAGEREF _Toc220055542 \h </w:instrText>
            </w:r>
            <w:r>
              <w:rPr>
                <w:noProof/>
                <w:webHidden/>
              </w:rPr>
            </w:r>
            <w:r>
              <w:rPr>
                <w:noProof/>
                <w:webHidden/>
              </w:rPr>
              <w:fldChar w:fldCharType="separate"/>
            </w:r>
            <w:r>
              <w:rPr>
                <w:noProof/>
                <w:webHidden/>
              </w:rPr>
              <w:t>41</w:t>
            </w:r>
            <w:r>
              <w:rPr>
                <w:noProof/>
                <w:webHidden/>
              </w:rPr>
              <w:fldChar w:fldCharType="end"/>
            </w:r>
          </w:hyperlink>
        </w:p>
        <w:p w14:paraId="4D6AD01C" w14:textId="62D4A413"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43" w:history="1">
            <w:r w:rsidRPr="00741324">
              <w:rPr>
                <w:rStyle w:val="Hyperlink"/>
                <w:noProof/>
              </w:rPr>
              <w:t>13.1</w:t>
            </w:r>
            <w:r>
              <w:rPr>
                <w:rFonts w:asciiTheme="minorHAnsi" w:eastAsiaTheme="minorEastAsia" w:hAnsiTheme="minorHAnsi" w:cstheme="minorBidi"/>
                <w:noProof/>
                <w:kern w:val="2"/>
                <w:sz w:val="24"/>
                <w14:ligatures w14:val="standardContextual"/>
              </w:rPr>
              <w:tab/>
            </w:r>
            <w:r w:rsidRPr="00741324">
              <w:rPr>
                <w:rStyle w:val="Hyperlink"/>
                <w:noProof/>
              </w:rPr>
              <w:t>Abstract</w:t>
            </w:r>
            <w:r>
              <w:rPr>
                <w:noProof/>
                <w:webHidden/>
              </w:rPr>
              <w:tab/>
            </w:r>
            <w:r>
              <w:rPr>
                <w:noProof/>
                <w:webHidden/>
              </w:rPr>
              <w:fldChar w:fldCharType="begin"/>
            </w:r>
            <w:r>
              <w:rPr>
                <w:noProof/>
                <w:webHidden/>
              </w:rPr>
              <w:instrText xml:space="preserve"> PAGEREF _Toc220055543 \h </w:instrText>
            </w:r>
            <w:r>
              <w:rPr>
                <w:noProof/>
                <w:webHidden/>
              </w:rPr>
            </w:r>
            <w:r>
              <w:rPr>
                <w:noProof/>
                <w:webHidden/>
              </w:rPr>
              <w:fldChar w:fldCharType="separate"/>
            </w:r>
            <w:r>
              <w:rPr>
                <w:noProof/>
                <w:webHidden/>
              </w:rPr>
              <w:t>41</w:t>
            </w:r>
            <w:r>
              <w:rPr>
                <w:noProof/>
                <w:webHidden/>
              </w:rPr>
              <w:fldChar w:fldCharType="end"/>
            </w:r>
          </w:hyperlink>
        </w:p>
        <w:p w14:paraId="15BE94F8" w14:textId="397C543A"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44" w:history="1">
            <w:r w:rsidRPr="00741324">
              <w:rPr>
                <w:rStyle w:val="Hyperlink"/>
                <w:noProof/>
              </w:rPr>
              <w:t>13.2</w:t>
            </w:r>
            <w:r>
              <w:rPr>
                <w:rFonts w:asciiTheme="minorHAnsi" w:eastAsiaTheme="minorEastAsia" w:hAnsiTheme="minorHAnsi" w:cstheme="minorBidi"/>
                <w:noProof/>
                <w:kern w:val="2"/>
                <w:sz w:val="24"/>
                <w14:ligatures w14:val="standardContextual"/>
              </w:rPr>
              <w:tab/>
            </w:r>
            <w:r w:rsidRPr="00741324">
              <w:rPr>
                <w:rStyle w:val="Hyperlink"/>
                <w:noProof/>
              </w:rPr>
              <w:t>Introduction</w:t>
            </w:r>
            <w:r>
              <w:rPr>
                <w:noProof/>
                <w:webHidden/>
              </w:rPr>
              <w:tab/>
            </w:r>
            <w:r>
              <w:rPr>
                <w:noProof/>
                <w:webHidden/>
              </w:rPr>
              <w:fldChar w:fldCharType="begin"/>
            </w:r>
            <w:r>
              <w:rPr>
                <w:noProof/>
                <w:webHidden/>
              </w:rPr>
              <w:instrText xml:space="preserve"> PAGEREF _Toc220055544 \h </w:instrText>
            </w:r>
            <w:r>
              <w:rPr>
                <w:noProof/>
                <w:webHidden/>
              </w:rPr>
            </w:r>
            <w:r>
              <w:rPr>
                <w:noProof/>
                <w:webHidden/>
              </w:rPr>
              <w:fldChar w:fldCharType="separate"/>
            </w:r>
            <w:r>
              <w:rPr>
                <w:noProof/>
                <w:webHidden/>
              </w:rPr>
              <w:t>41</w:t>
            </w:r>
            <w:r>
              <w:rPr>
                <w:noProof/>
                <w:webHidden/>
              </w:rPr>
              <w:fldChar w:fldCharType="end"/>
            </w:r>
          </w:hyperlink>
        </w:p>
        <w:p w14:paraId="4B65BCEB" w14:textId="3B60667E"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45" w:history="1">
            <w:r w:rsidRPr="00741324">
              <w:rPr>
                <w:rStyle w:val="Hyperlink"/>
                <w:noProof/>
              </w:rPr>
              <w:t>13.3</w:t>
            </w:r>
            <w:r>
              <w:rPr>
                <w:rFonts w:asciiTheme="minorHAnsi" w:eastAsiaTheme="minorEastAsia" w:hAnsiTheme="minorHAnsi" w:cstheme="minorBidi"/>
                <w:noProof/>
                <w:kern w:val="2"/>
                <w:sz w:val="24"/>
                <w14:ligatures w14:val="standardContextual"/>
              </w:rPr>
              <w:tab/>
            </w:r>
            <w:r w:rsidRPr="00741324">
              <w:rPr>
                <w:rStyle w:val="Hyperlink"/>
                <w:noProof/>
              </w:rPr>
              <w:t>Proposal</w:t>
            </w:r>
            <w:r>
              <w:rPr>
                <w:noProof/>
                <w:webHidden/>
              </w:rPr>
              <w:tab/>
            </w:r>
            <w:r>
              <w:rPr>
                <w:noProof/>
                <w:webHidden/>
              </w:rPr>
              <w:fldChar w:fldCharType="begin"/>
            </w:r>
            <w:r>
              <w:rPr>
                <w:noProof/>
                <w:webHidden/>
              </w:rPr>
              <w:instrText xml:space="preserve"> PAGEREF _Toc220055545 \h </w:instrText>
            </w:r>
            <w:r>
              <w:rPr>
                <w:noProof/>
                <w:webHidden/>
              </w:rPr>
            </w:r>
            <w:r>
              <w:rPr>
                <w:noProof/>
                <w:webHidden/>
              </w:rPr>
              <w:fldChar w:fldCharType="separate"/>
            </w:r>
            <w:r>
              <w:rPr>
                <w:noProof/>
                <w:webHidden/>
              </w:rPr>
              <w:t>41</w:t>
            </w:r>
            <w:r>
              <w:rPr>
                <w:noProof/>
                <w:webHidden/>
              </w:rPr>
              <w:fldChar w:fldCharType="end"/>
            </w:r>
          </w:hyperlink>
        </w:p>
        <w:p w14:paraId="190D6082" w14:textId="0DFB6E44"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546" w:history="1">
            <w:r w:rsidRPr="00741324">
              <w:rPr>
                <w:rStyle w:val="Hyperlink"/>
                <w:noProof/>
              </w:rPr>
              <w:t>13.3.1</w:t>
            </w:r>
            <w:r>
              <w:rPr>
                <w:rFonts w:asciiTheme="minorHAnsi" w:eastAsiaTheme="minorEastAsia" w:hAnsiTheme="minorHAnsi" w:cstheme="minorBidi"/>
                <w:noProof/>
                <w:kern w:val="2"/>
                <w:sz w:val="24"/>
                <w14:ligatures w14:val="standardContextual"/>
              </w:rPr>
              <w:tab/>
            </w:r>
            <w:r w:rsidRPr="00741324">
              <w:rPr>
                <w:rStyle w:val="Hyperlink"/>
                <w:noProof/>
              </w:rPr>
              <w:t>On urn:mpeg:dash:encryptionkey-server:</w:t>
            </w:r>
            <w:r>
              <w:rPr>
                <w:noProof/>
                <w:webHidden/>
              </w:rPr>
              <w:tab/>
            </w:r>
            <w:r>
              <w:rPr>
                <w:noProof/>
                <w:webHidden/>
              </w:rPr>
              <w:fldChar w:fldCharType="begin"/>
            </w:r>
            <w:r>
              <w:rPr>
                <w:noProof/>
                <w:webHidden/>
              </w:rPr>
              <w:instrText xml:space="preserve"> PAGEREF _Toc220055546 \h </w:instrText>
            </w:r>
            <w:r>
              <w:rPr>
                <w:noProof/>
                <w:webHidden/>
              </w:rPr>
            </w:r>
            <w:r>
              <w:rPr>
                <w:noProof/>
                <w:webHidden/>
              </w:rPr>
              <w:fldChar w:fldCharType="separate"/>
            </w:r>
            <w:r>
              <w:rPr>
                <w:noProof/>
                <w:webHidden/>
              </w:rPr>
              <w:t>42</w:t>
            </w:r>
            <w:r>
              <w:rPr>
                <w:noProof/>
                <w:webHidden/>
              </w:rPr>
              <w:fldChar w:fldCharType="end"/>
            </w:r>
          </w:hyperlink>
        </w:p>
        <w:p w14:paraId="313C2C9A" w14:textId="03607975"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47" w:history="1">
            <w:r w:rsidRPr="00741324">
              <w:rPr>
                <w:rStyle w:val="Hyperlink"/>
                <w:noProof/>
              </w:rPr>
              <w:t>13.4</w:t>
            </w:r>
            <w:r>
              <w:rPr>
                <w:rFonts w:asciiTheme="minorHAnsi" w:eastAsiaTheme="minorEastAsia" w:hAnsiTheme="minorHAnsi" w:cstheme="minorBidi"/>
                <w:noProof/>
                <w:kern w:val="2"/>
                <w:sz w:val="24"/>
                <w14:ligatures w14:val="standardContextual"/>
              </w:rPr>
              <w:tab/>
            </w:r>
            <w:r w:rsidRPr="00741324">
              <w:rPr>
                <w:rStyle w:val="Hyperlink"/>
                <w:noProof/>
              </w:rPr>
              <w:t>Recommendations</w:t>
            </w:r>
            <w:r>
              <w:rPr>
                <w:noProof/>
                <w:webHidden/>
              </w:rPr>
              <w:tab/>
            </w:r>
            <w:r>
              <w:rPr>
                <w:noProof/>
                <w:webHidden/>
              </w:rPr>
              <w:fldChar w:fldCharType="begin"/>
            </w:r>
            <w:r>
              <w:rPr>
                <w:noProof/>
                <w:webHidden/>
              </w:rPr>
              <w:instrText xml:space="preserve"> PAGEREF _Toc220055547 \h </w:instrText>
            </w:r>
            <w:r>
              <w:rPr>
                <w:noProof/>
                <w:webHidden/>
              </w:rPr>
            </w:r>
            <w:r>
              <w:rPr>
                <w:noProof/>
                <w:webHidden/>
              </w:rPr>
              <w:fldChar w:fldCharType="separate"/>
            </w:r>
            <w:r>
              <w:rPr>
                <w:noProof/>
                <w:webHidden/>
              </w:rPr>
              <w:t>42</w:t>
            </w:r>
            <w:r>
              <w:rPr>
                <w:noProof/>
                <w:webHidden/>
              </w:rPr>
              <w:fldChar w:fldCharType="end"/>
            </w:r>
          </w:hyperlink>
        </w:p>
        <w:p w14:paraId="6C87CD76" w14:textId="19FB2ABB"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48" w:history="1">
            <w:r w:rsidRPr="00741324">
              <w:rPr>
                <w:rStyle w:val="Hyperlink"/>
                <w:noProof/>
              </w:rPr>
              <w:t>13.5</w:t>
            </w:r>
            <w:r>
              <w:rPr>
                <w:rFonts w:asciiTheme="minorHAnsi" w:eastAsiaTheme="minorEastAsia" w:hAnsiTheme="minorHAnsi" w:cstheme="minorBidi"/>
                <w:noProof/>
                <w:kern w:val="2"/>
                <w:sz w:val="24"/>
                <w14:ligatures w14:val="standardContextual"/>
              </w:rPr>
              <w:tab/>
            </w:r>
            <w:r w:rsidRPr="00741324">
              <w:rPr>
                <w:rStyle w:val="Hyperlink"/>
                <w:noProof/>
              </w:rPr>
              <w:t>References</w:t>
            </w:r>
            <w:r>
              <w:rPr>
                <w:noProof/>
                <w:webHidden/>
              </w:rPr>
              <w:tab/>
            </w:r>
            <w:r>
              <w:rPr>
                <w:noProof/>
                <w:webHidden/>
              </w:rPr>
              <w:fldChar w:fldCharType="begin"/>
            </w:r>
            <w:r>
              <w:rPr>
                <w:noProof/>
                <w:webHidden/>
              </w:rPr>
              <w:instrText xml:space="preserve"> PAGEREF _Toc220055548 \h </w:instrText>
            </w:r>
            <w:r>
              <w:rPr>
                <w:noProof/>
                <w:webHidden/>
              </w:rPr>
            </w:r>
            <w:r>
              <w:rPr>
                <w:noProof/>
                <w:webHidden/>
              </w:rPr>
              <w:fldChar w:fldCharType="separate"/>
            </w:r>
            <w:r>
              <w:rPr>
                <w:noProof/>
                <w:webHidden/>
              </w:rPr>
              <w:t>42</w:t>
            </w:r>
            <w:r>
              <w:rPr>
                <w:noProof/>
                <w:webHidden/>
              </w:rPr>
              <w:fldChar w:fldCharType="end"/>
            </w:r>
          </w:hyperlink>
        </w:p>
        <w:p w14:paraId="30E20694" w14:textId="2F3EC51F" w:rsidR="00F4183E" w:rsidRDefault="00F4183E">
          <w:pPr>
            <w:pStyle w:val="TOC1"/>
            <w:rPr>
              <w:rFonts w:asciiTheme="minorHAnsi" w:eastAsiaTheme="minorEastAsia" w:hAnsiTheme="minorHAnsi" w:cstheme="minorBidi"/>
              <w:noProof/>
              <w:kern w:val="2"/>
              <w:sz w:val="24"/>
              <w14:ligatures w14:val="standardContextual"/>
            </w:rPr>
          </w:pPr>
          <w:hyperlink w:anchor="_Toc220055549" w:history="1">
            <w:r w:rsidRPr="00741324">
              <w:rPr>
                <w:rStyle w:val="Hyperlink"/>
                <w:noProof/>
              </w:rPr>
              <w:t>14</w:t>
            </w:r>
            <w:r>
              <w:rPr>
                <w:rFonts w:asciiTheme="minorHAnsi" w:eastAsiaTheme="minorEastAsia" w:hAnsiTheme="minorHAnsi" w:cstheme="minorBidi"/>
                <w:noProof/>
                <w:kern w:val="2"/>
                <w:sz w:val="24"/>
                <w14:ligatures w14:val="standardContextual"/>
              </w:rPr>
              <w:tab/>
            </w:r>
            <w:r w:rsidRPr="00741324">
              <w:rPr>
                <w:rStyle w:val="Hyperlink"/>
                <w:noProof/>
              </w:rPr>
              <w:t>CMCD V1 and V2 (m74567, m75722)</w:t>
            </w:r>
            <w:r>
              <w:rPr>
                <w:noProof/>
                <w:webHidden/>
              </w:rPr>
              <w:tab/>
            </w:r>
            <w:r>
              <w:rPr>
                <w:noProof/>
                <w:webHidden/>
              </w:rPr>
              <w:fldChar w:fldCharType="begin"/>
            </w:r>
            <w:r>
              <w:rPr>
                <w:noProof/>
                <w:webHidden/>
              </w:rPr>
              <w:instrText xml:space="preserve"> PAGEREF _Toc220055549 \h </w:instrText>
            </w:r>
            <w:r>
              <w:rPr>
                <w:noProof/>
                <w:webHidden/>
              </w:rPr>
            </w:r>
            <w:r>
              <w:rPr>
                <w:noProof/>
                <w:webHidden/>
              </w:rPr>
              <w:fldChar w:fldCharType="separate"/>
            </w:r>
            <w:r>
              <w:rPr>
                <w:noProof/>
                <w:webHidden/>
              </w:rPr>
              <w:t>43</w:t>
            </w:r>
            <w:r>
              <w:rPr>
                <w:noProof/>
                <w:webHidden/>
              </w:rPr>
              <w:fldChar w:fldCharType="end"/>
            </w:r>
          </w:hyperlink>
        </w:p>
        <w:p w14:paraId="6A232604" w14:textId="748C60C7"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50" w:history="1">
            <w:r w:rsidRPr="00741324">
              <w:rPr>
                <w:rStyle w:val="Hyperlink"/>
                <w:noProof/>
                <w:lang w:eastAsia="zh-CN"/>
              </w:rPr>
              <w:t>14.1</w:t>
            </w:r>
            <w:r>
              <w:rPr>
                <w:rFonts w:asciiTheme="minorHAnsi" w:eastAsiaTheme="minorEastAsia" w:hAnsiTheme="minorHAnsi" w:cstheme="minorBidi"/>
                <w:noProof/>
                <w:kern w:val="2"/>
                <w:sz w:val="24"/>
                <w14:ligatures w14:val="standardContextual"/>
              </w:rPr>
              <w:tab/>
            </w:r>
            <w:r w:rsidRPr="00741324">
              <w:rPr>
                <w:rStyle w:val="Hyperlink"/>
                <w:noProof/>
                <w:lang w:eastAsia="zh-CN"/>
              </w:rPr>
              <w:t>Introduction</w:t>
            </w:r>
            <w:r>
              <w:rPr>
                <w:noProof/>
                <w:webHidden/>
              </w:rPr>
              <w:tab/>
            </w:r>
            <w:r>
              <w:rPr>
                <w:noProof/>
                <w:webHidden/>
              </w:rPr>
              <w:fldChar w:fldCharType="begin"/>
            </w:r>
            <w:r>
              <w:rPr>
                <w:noProof/>
                <w:webHidden/>
              </w:rPr>
              <w:instrText xml:space="preserve"> PAGEREF _Toc220055550 \h </w:instrText>
            </w:r>
            <w:r>
              <w:rPr>
                <w:noProof/>
                <w:webHidden/>
              </w:rPr>
            </w:r>
            <w:r>
              <w:rPr>
                <w:noProof/>
                <w:webHidden/>
              </w:rPr>
              <w:fldChar w:fldCharType="separate"/>
            </w:r>
            <w:r>
              <w:rPr>
                <w:noProof/>
                <w:webHidden/>
              </w:rPr>
              <w:t>43</w:t>
            </w:r>
            <w:r>
              <w:rPr>
                <w:noProof/>
                <w:webHidden/>
              </w:rPr>
              <w:fldChar w:fldCharType="end"/>
            </w:r>
          </w:hyperlink>
        </w:p>
        <w:p w14:paraId="617667E1" w14:textId="185C3632"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51" w:history="1">
            <w:r w:rsidRPr="00741324">
              <w:rPr>
                <w:rStyle w:val="Hyperlink"/>
                <w:noProof/>
                <w:lang w:eastAsia="zh-CN"/>
              </w:rPr>
              <w:t>14.2</w:t>
            </w:r>
            <w:r>
              <w:rPr>
                <w:rFonts w:asciiTheme="minorHAnsi" w:eastAsiaTheme="minorEastAsia" w:hAnsiTheme="minorHAnsi" w:cstheme="minorBidi"/>
                <w:noProof/>
                <w:kern w:val="2"/>
                <w:sz w:val="24"/>
                <w14:ligatures w14:val="standardContextual"/>
              </w:rPr>
              <w:tab/>
            </w:r>
            <w:r w:rsidRPr="00741324">
              <w:rPr>
                <w:rStyle w:val="Hyperlink"/>
                <w:noProof/>
                <w:lang w:eastAsia="zh-CN"/>
              </w:rPr>
              <w:t>Open Questions related to 6</w:t>
            </w:r>
            <w:r w:rsidRPr="00741324">
              <w:rPr>
                <w:rStyle w:val="Hyperlink"/>
                <w:noProof/>
                <w:vertAlign w:val="superscript"/>
                <w:lang w:eastAsia="zh-CN"/>
              </w:rPr>
              <w:t>th</w:t>
            </w:r>
            <w:r w:rsidRPr="00741324">
              <w:rPr>
                <w:rStyle w:val="Hyperlink"/>
                <w:noProof/>
                <w:lang w:eastAsia="zh-CN"/>
              </w:rPr>
              <w:t xml:space="preserve"> edition</w:t>
            </w:r>
            <w:r>
              <w:rPr>
                <w:noProof/>
                <w:webHidden/>
              </w:rPr>
              <w:tab/>
            </w:r>
            <w:r>
              <w:rPr>
                <w:noProof/>
                <w:webHidden/>
              </w:rPr>
              <w:fldChar w:fldCharType="begin"/>
            </w:r>
            <w:r>
              <w:rPr>
                <w:noProof/>
                <w:webHidden/>
              </w:rPr>
              <w:instrText xml:space="preserve"> PAGEREF _Toc220055551 \h </w:instrText>
            </w:r>
            <w:r>
              <w:rPr>
                <w:noProof/>
                <w:webHidden/>
              </w:rPr>
            </w:r>
            <w:r>
              <w:rPr>
                <w:noProof/>
                <w:webHidden/>
              </w:rPr>
              <w:fldChar w:fldCharType="separate"/>
            </w:r>
            <w:r>
              <w:rPr>
                <w:noProof/>
                <w:webHidden/>
              </w:rPr>
              <w:t>43</w:t>
            </w:r>
            <w:r>
              <w:rPr>
                <w:noProof/>
                <w:webHidden/>
              </w:rPr>
              <w:fldChar w:fldCharType="end"/>
            </w:r>
          </w:hyperlink>
        </w:p>
        <w:p w14:paraId="167C0951" w14:textId="71E29745"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552" w:history="1">
            <w:r w:rsidRPr="00741324">
              <w:rPr>
                <w:rStyle w:val="Hyperlink"/>
                <w:noProof/>
              </w:rPr>
              <w:t>K3.7</w:t>
            </w:r>
            <w:r>
              <w:rPr>
                <w:rFonts w:asciiTheme="minorHAnsi" w:eastAsiaTheme="minorEastAsia" w:hAnsiTheme="minorHAnsi" w:cstheme="minorBidi"/>
                <w:noProof/>
                <w:kern w:val="2"/>
                <w:sz w:val="24"/>
                <w14:ligatures w14:val="standardContextual"/>
              </w:rPr>
              <w:tab/>
            </w:r>
            <w:r w:rsidRPr="00741324">
              <w:rPr>
                <w:rStyle w:val="Hyperlink"/>
                <w:noProof/>
              </w:rPr>
              <w:t>Client-Data Reporting Configuration</w:t>
            </w:r>
            <w:r>
              <w:rPr>
                <w:noProof/>
                <w:webHidden/>
              </w:rPr>
              <w:tab/>
            </w:r>
            <w:r>
              <w:rPr>
                <w:noProof/>
                <w:webHidden/>
              </w:rPr>
              <w:fldChar w:fldCharType="begin"/>
            </w:r>
            <w:r>
              <w:rPr>
                <w:noProof/>
                <w:webHidden/>
              </w:rPr>
              <w:instrText xml:space="preserve"> PAGEREF _Toc220055552 \h </w:instrText>
            </w:r>
            <w:r>
              <w:rPr>
                <w:noProof/>
                <w:webHidden/>
              </w:rPr>
            </w:r>
            <w:r>
              <w:rPr>
                <w:noProof/>
                <w:webHidden/>
              </w:rPr>
              <w:fldChar w:fldCharType="separate"/>
            </w:r>
            <w:r>
              <w:rPr>
                <w:noProof/>
                <w:webHidden/>
              </w:rPr>
              <w:t>43</w:t>
            </w:r>
            <w:r>
              <w:rPr>
                <w:noProof/>
                <w:webHidden/>
              </w:rPr>
              <w:fldChar w:fldCharType="end"/>
            </w:r>
          </w:hyperlink>
        </w:p>
        <w:p w14:paraId="2F7E3574" w14:textId="448C4D82"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553" w:history="1">
            <w:r w:rsidRPr="00741324">
              <w:rPr>
                <w:rStyle w:val="Hyperlink"/>
                <w:noProof/>
              </w:rPr>
              <w:t>K3.7</w:t>
            </w:r>
            <w:r>
              <w:rPr>
                <w:rFonts w:asciiTheme="minorHAnsi" w:eastAsiaTheme="minorEastAsia" w:hAnsiTheme="minorHAnsi" w:cstheme="minorBidi"/>
                <w:noProof/>
                <w:kern w:val="2"/>
                <w:sz w:val="24"/>
                <w14:ligatures w14:val="standardContextual"/>
              </w:rPr>
              <w:tab/>
            </w:r>
            <w:r w:rsidRPr="00741324">
              <w:rPr>
                <w:rStyle w:val="Hyperlink"/>
                <w:noProof/>
              </w:rPr>
              <w:t>Client-Data Reporting Configuration</w:t>
            </w:r>
            <w:r>
              <w:rPr>
                <w:noProof/>
                <w:webHidden/>
              </w:rPr>
              <w:tab/>
            </w:r>
            <w:r>
              <w:rPr>
                <w:noProof/>
                <w:webHidden/>
              </w:rPr>
              <w:fldChar w:fldCharType="begin"/>
            </w:r>
            <w:r>
              <w:rPr>
                <w:noProof/>
                <w:webHidden/>
              </w:rPr>
              <w:instrText xml:space="preserve"> PAGEREF _Toc220055553 \h </w:instrText>
            </w:r>
            <w:r>
              <w:rPr>
                <w:noProof/>
                <w:webHidden/>
              </w:rPr>
            </w:r>
            <w:r>
              <w:rPr>
                <w:noProof/>
                <w:webHidden/>
              </w:rPr>
              <w:fldChar w:fldCharType="separate"/>
            </w:r>
            <w:r>
              <w:rPr>
                <w:noProof/>
                <w:webHidden/>
              </w:rPr>
              <w:t>45</w:t>
            </w:r>
            <w:r>
              <w:rPr>
                <w:noProof/>
                <w:webHidden/>
              </w:rPr>
              <w:fldChar w:fldCharType="end"/>
            </w:r>
          </w:hyperlink>
        </w:p>
        <w:p w14:paraId="17D5727E" w14:textId="1DB844FA"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54" w:history="1">
            <w:r w:rsidRPr="00741324">
              <w:rPr>
                <w:rStyle w:val="Hyperlink"/>
                <w:noProof/>
                <w:lang w:eastAsia="zh-CN"/>
              </w:rPr>
              <w:t>14.3</w:t>
            </w:r>
            <w:r>
              <w:rPr>
                <w:rFonts w:asciiTheme="minorHAnsi" w:eastAsiaTheme="minorEastAsia" w:hAnsiTheme="minorHAnsi" w:cstheme="minorBidi"/>
                <w:noProof/>
                <w:kern w:val="2"/>
                <w:sz w:val="24"/>
                <w14:ligatures w14:val="standardContextual"/>
              </w:rPr>
              <w:tab/>
            </w:r>
            <w:r w:rsidRPr="00741324">
              <w:rPr>
                <w:rStyle w:val="Hyperlink"/>
                <w:noProof/>
                <w:lang w:eastAsia="zh-CN"/>
              </w:rPr>
              <w:t>What about CMCDv2</w:t>
            </w:r>
            <w:r>
              <w:rPr>
                <w:noProof/>
                <w:webHidden/>
              </w:rPr>
              <w:tab/>
            </w:r>
            <w:r>
              <w:rPr>
                <w:noProof/>
                <w:webHidden/>
              </w:rPr>
              <w:fldChar w:fldCharType="begin"/>
            </w:r>
            <w:r>
              <w:rPr>
                <w:noProof/>
                <w:webHidden/>
              </w:rPr>
              <w:instrText xml:space="preserve"> PAGEREF _Toc220055554 \h </w:instrText>
            </w:r>
            <w:r>
              <w:rPr>
                <w:noProof/>
                <w:webHidden/>
              </w:rPr>
            </w:r>
            <w:r>
              <w:rPr>
                <w:noProof/>
                <w:webHidden/>
              </w:rPr>
              <w:fldChar w:fldCharType="separate"/>
            </w:r>
            <w:r>
              <w:rPr>
                <w:noProof/>
                <w:webHidden/>
              </w:rPr>
              <w:t>47</w:t>
            </w:r>
            <w:r>
              <w:rPr>
                <w:noProof/>
                <w:webHidden/>
              </w:rPr>
              <w:fldChar w:fldCharType="end"/>
            </w:r>
          </w:hyperlink>
        </w:p>
        <w:p w14:paraId="72960CF5" w14:textId="0E151141"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555" w:history="1">
            <w:r w:rsidRPr="00741324">
              <w:rPr>
                <w:rStyle w:val="Hyperlink"/>
                <w:noProof/>
              </w:rPr>
              <w:t>14.3.1</w:t>
            </w:r>
            <w:r>
              <w:rPr>
                <w:rFonts w:asciiTheme="minorHAnsi" w:eastAsiaTheme="minorEastAsia" w:hAnsiTheme="minorHAnsi" w:cstheme="minorBidi"/>
                <w:noProof/>
                <w:kern w:val="2"/>
                <w:sz w:val="24"/>
                <w14:ligatures w14:val="standardContextual"/>
              </w:rPr>
              <w:tab/>
            </w:r>
            <w:r w:rsidRPr="00741324">
              <w:rPr>
                <w:rStyle w:val="Hyperlink"/>
                <w:noProof/>
              </w:rPr>
              <w:t>Example Emissions</w:t>
            </w:r>
            <w:r>
              <w:rPr>
                <w:noProof/>
                <w:webHidden/>
              </w:rPr>
              <w:tab/>
            </w:r>
            <w:r>
              <w:rPr>
                <w:noProof/>
                <w:webHidden/>
              </w:rPr>
              <w:fldChar w:fldCharType="begin"/>
            </w:r>
            <w:r>
              <w:rPr>
                <w:noProof/>
                <w:webHidden/>
              </w:rPr>
              <w:instrText xml:space="preserve"> PAGEREF _Toc220055555 \h </w:instrText>
            </w:r>
            <w:r>
              <w:rPr>
                <w:noProof/>
                <w:webHidden/>
              </w:rPr>
            </w:r>
            <w:r>
              <w:rPr>
                <w:noProof/>
                <w:webHidden/>
              </w:rPr>
              <w:fldChar w:fldCharType="separate"/>
            </w:r>
            <w:r>
              <w:rPr>
                <w:noProof/>
                <w:webHidden/>
              </w:rPr>
              <w:t>49</w:t>
            </w:r>
            <w:r>
              <w:rPr>
                <w:noProof/>
                <w:webHidden/>
              </w:rPr>
              <w:fldChar w:fldCharType="end"/>
            </w:r>
          </w:hyperlink>
        </w:p>
        <w:p w14:paraId="017C1442" w14:textId="1284C4FD" w:rsidR="00F4183E" w:rsidRDefault="00F4183E">
          <w:pPr>
            <w:pStyle w:val="TOC3"/>
            <w:tabs>
              <w:tab w:val="right" w:leader="dot" w:pos="9345"/>
            </w:tabs>
            <w:rPr>
              <w:rFonts w:asciiTheme="minorHAnsi" w:eastAsiaTheme="minorEastAsia" w:hAnsiTheme="minorHAnsi" w:cstheme="minorBidi"/>
              <w:noProof/>
              <w:kern w:val="2"/>
              <w:sz w:val="24"/>
              <w14:ligatures w14:val="standardContextual"/>
            </w:rPr>
          </w:pPr>
          <w:hyperlink w:anchor="_Toc220055556" w:history="1">
            <w:r w:rsidRPr="00741324">
              <w:rPr>
                <w:rStyle w:val="Hyperlink"/>
                <w:rFonts w:ascii="Calibri" w:eastAsia="MS Gothic" w:hAnsi="Calibri"/>
                <w:b/>
                <w:bCs/>
                <w:noProof/>
              </w:rPr>
              <w:t>Transport semantics</w:t>
            </w:r>
            <w:r>
              <w:rPr>
                <w:noProof/>
                <w:webHidden/>
              </w:rPr>
              <w:tab/>
            </w:r>
            <w:r>
              <w:rPr>
                <w:noProof/>
                <w:webHidden/>
              </w:rPr>
              <w:fldChar w:fldCharType="begin"/>
            </w:r>
            <w:r>
              <w:rPr>
                <w:noProof/>
                <w:webHidden/>
              </w:rPr>
              <w:instrText xml:space="preserve"> PAGEREF _Toc220055556 \h </w:instrText>
            </w:r>
            <w:r>
              <w:rPr>
                <w:noProof/>
                <w:webHidden/>
              </w:rPr>
            </w:r>
            <w:r>
              <w:rPr>
                <w:noProof/>
                <w:webHidden/>
              </w:rPr>
              <w:fldChar w:fldCharType="separate"/>
            </w:r>
            <w:r>
              <w:rPr>
                <w:noProof/>
                <w:webHidden/>
              </w:rPr>
              <w:t>53</w:t>
            </w:r>
            <w:r>
              <w:rPr>
                <w:noProof/>
                <w:webHidden/>
              </w:rPr>
              <w:fldChar w:fldCharType="end"/>
            </w:r>
          </w:hyperlink>
        </w:p>
        <w:p w14:paraId="1021E831" w14:textId="499681F5" w:rsidR="00F4183E" w:rsidRDefault="00F4183E">
          <w:pPr>
            <w:pStyle w:val="TOC2"/>
            <w:tabs>
              <w:tab w:val="right" w:leader="dot" w:pos="9345"/>
            </w:tabs>
            <w:rPr>
              <w:rFonts w:asciiTheme="minorHAnsi" w:eastAsiaTheme="minorEastAsia" w:hAnsiTheme="minorHAnsi" w:cstheme="minorBidi"/>
              <w:noProof/>
              <w:kern w:val="2"/>
              <w:sz w:val="24"/>
              <w14:ligatures w14:val="standardContextual"/>
            </w:rPr>
          </w:pPr>
          <w:hyperlink w:anchor="_Toc220055557" w:history="1">
            <w:r w:rsidRPr="00741324">
              <w:rPr>
                <w:rStyle w:val="Hyperlink"/>
                <w:rFonts w:ascii="Calibri" w:eastAsia="MS Gothic" w:hAnsi="Calibri"/>
                <w:b/>
                <w:bCs/>
                <w:noProof/>
              </w:rPr>
              <w:t>Example header &amp; query formatting</w:t>
            </w:r>
            <w:r>
              <w:rPr>
                <w:noProof/>
                <w:webHidden/>
              </w:rPr>
              <w:tab/>
            </w:r>
            <w:r>
              <w:rPr>
                <w:noProof/>
                <w:webHidden/>
              </w:rPr>
              <w:fldChar w:fldCharType="begin"/>
            </w:r>
            <w:r>
              <w:rPr>
                <w:noProof/>
                <w:webHidden/>
              </w:rPr>
              <w:instrText xml:space="preserve"> PAGEREF _Toc220055557 \h </w:instrText>
            </w:r>
            <w:r>
              <w:rPr>
                <w:noProof/>
                <w:webHidden/>
              </w:rPr>
            </w:r>
            <w:r>
              <w:rPr>
                <w:noProof/>
                <w:webHidden/>
              </w:rPr>
              <w:fldChar w:fldCharType="separate"/>
            </w:r>
            <w:r>
              <w:rPr>
                <w:noProof/>
                <w:webHidden/>
              </w:rPr>
              <w:t>54</w:t>
            </w:r>
            <w:r>
              <w:rPr>
                <w:noProof/>
                <w:webHidden/>
              </w:rPr>
              <w:fldChar w:fldCharType="end"/>
            </w:r>
          </w:hyperlink>
        </w:p>
        <w:p w14:paraId="7FD56CD3" w14:textId="7B4465A5" w:rsidR="00F4183E" w:rsidRDefault="00F4183E">
          <w:pPr>
            <w:pStyle w:val="TOC1"/>
            <w:rPr>
              <w:rFonts w:asciiTheme="minorHAnsi" w:eastAsiaTheme="minorEastAsia" w:hAnsiTheme="minorHAnsi" w:cstheme="minorBidi"/>
              <w:noProof/>
              <w:kern w:val="2"/>
              <w:sz w:val="24"/>
              <w14:ligatures w14:val="standardContextual"/>
            </w:rPr>
          </w:pPr>
          <w:hyperlink w:anchor="_Toc220055558" w:history="1">
            <w:r w:rsidRPr="00741324">
              <w:rPr>
                <w:rStyle w:val="Hyperlink"/>
                <w:noProof/>
              </w:rPr>
              <w:t>15</w:t>
            </w:r>
            <w:r>
              <w:rPr>
                <w:rFonts w:asciiTheme="minorHAnsi" w:eastAsiaTheme="minorEastAsia" w:hAnsiTheme="minorHAnsi" w:cstheme="minorBidi"/>
                <w:noProof/>
                <w:kern w:val="2"/>
                <w:sz w:val="24"/>
                <w14:ligatures w14:val="standardContextual"/>
              </w:rPr>
              <w:tab/>
            </w:r>
            <w:r w:rsidRPr="00741324">
              <w:rPr>
                <w:rStyle w:val="Hyperlink"/>
                <w:noProof/>
              </w:rPr>
              <w:t>Energy-aware Streaming (m75723)</w:t>
            </w:r>
            <w:r>
              <w:rPr>
                <w:noProof/>
                <w:webHidden/>
              </w:rPr>
              <w:tab/>
            </w:r>
            <w:r>
              <w:rPr>
                <w:noProof/>
                <w:webHidden/>
              </w:rPr>
              <w:fldChar w:fldCharType="begin"/>
            </w:r>
            <w:r>
              <w:rPr>
                <w:noProof/>
                <w:webHidden/>
              </w:rPr>
              <w:instrText xml:space="preserve"> PAGEREF _Toc220055558 \h </w:instrText>
            </w:r>
            <w:r>
              <w:rPr>
                <w:noProof/>
                <w:webHidden/>
              </w:rPr>
            </w:r>
            <w:r>
              <w:rPr>
                <w:noProof/>
                <w:webHidden/>
              </w:rPr>
              <w:fldChar w:fldCharType="separate"/>
            </w:r>
            <w:r>
              <w:rPr>
                <w:noProof/>
                <w:webHidden/>
              </w:rPr>
              <w:t>55</w:t>
            </w:r>
            <w:r>
              <w:rPr>
                <w:noProof/>
                <w:webHidden/>
              </w:rPr>
              <w:fldChar w:fldCharType="end"/>
            </w:r>
          </w:hyperlink>
        </w:p>
        <w:p w14:paraId="39BCDBDE" w14:textId="3428964B"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59" w:history="1">
            <w:r w:rsidRPr="00741324">
              <w:rPr>
                <w:rStyle w:val="Hyperlink"/>
                <w:noProof/>
              </w:rPr>
              <w:t>15.1</w:t>
            </w:r>
            <w:r>
              <w:rPr>
                <w:rFonts w:asciiTheme="minorHAnsi" w:eastAsiaTheme="minorEastAsia" w:hAnsiTheme="minorHAnsi" w:cstheme="minorBidi"/>
                <w:noProof/>
                <w:kern w:val="2"/>
                <w:sz w:val="24"/>
                <w14:ligatures w14:val="standardContextual"/>
              </w:rPr>
              <w:tab/>
            </w:r>
            <w:r w:rsidRPr="00741324">
              <w:rPr>
                <w:rStyle w:val="Hyperlink"/>
                <w:noProof/>
              </w:rPr>
              <w:t>Introduction</w:t>
            </w:r>
            <w:r>
              <w:rPr>
                <w:noProof/>
                <w:webHidden/>
              </w:rPr>
              <w:tab/>
            </w:r>
            <w:r>
              <w:rPr>
                <w:noProof/>
                <w:webHidden/>
              </w:rPr>
              <w:fldChar w:fldCharType="begin"/>
            </w:r>
            <w:r>
              <w:rPr>
                <w:noProof/>
                <w:webHidden/>
              </w:rPr>
              <w:instrText xml:space="preserve"> PAGEREF _Toc220055559 \h </w:instrText>
            </w:r>
            <w:r>
              <w:rPr>
                <w:noProof/>
                <w:webHidden/>
              </w:rPr>
            </w:r>
            <w:r>
              <w:rPr>
                <w:noProof/>
                <w:webHidden/>
              </w:rPr>
              <w:fldChar w:fldCharType="separate"/>
            </w:r>
            <w:r>
              <w:rPr>
                <w:noProof/>
                <w:webHidden/>
              </w:rPr>
              <w:t>55</w:t>
            </w:r>
            <w:r>
              <w:rPr>
                <w:noProof/>
                <w:webHidden/>
              </w:rPr>
              <w:fldChar w:fldCharType="end"/>
            </w:r>
          </w:hyperlink>
        </w:p>
        <w:p w14:paraId="1D4BA399" w14:textId="5BB95472"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60" w:history="1">
            <w:r w:rsidRPr="00741324">
              <w:rPr>
                <w:rStyle w:val="Hyperlink"/>
                <w:noProof/>
              </w:rPr>
              <w:t>15.2</w:t>
            </w:r>
            <w:r>
              <w:rPr>
                <w:rFonts w:asciiTheme="minorHAnsi" w:eastAsiaTheme="minorEastAsia" w:hAnsiTheme="minorHAnsi" w:cstheme="minorBidi"/>
                <w:noProof/>
                <w:kern w:val="2"/>
                <w:sz w:val="24"/>
                <w14:ligatures w14:val="standardContextual"/>
              </w:rPr>
              <w:tab/>
            </w:r>
            <w:r w:rsidRPr="00741324">
              <w:rPr>
                <w:rStyle w:val="Hyperlink"/>
                <w:noProof/>
              </w:rPr>
              <w:t>Functional description</w:t>
            </w:r>
            <w:r>
              <w:rPr>
                <w:noProof/>
                <w:webHidden/>
              </w:rPr>
              <w:tab/>
            </w:r>
            <w:r>
              <w:rPr>
                <w:noProof/>
                <w:webHidden/>
              </w:rPr>
              <w:fldChar w:fldCharType="begin"/>
            </w:r>
            <w:r>
              <w:rPr>
                <w:noProof/>
                <w:webHidden/>
              </w:rPr>
              <w:instrText xml:space="preserve"> PAGEREF _Toc220055560 \h </w:instrText>
            </w:r>
            <w:r>
              <w:rPr>
                <w:noProof/>
                <w:webHidden/>
              </w:rPr>
            </w:r>
            <w:r>
              <w:rPr>
                <w:noProof/>
                <w:webHidden/>
              </w:rPr>
              <w:fldChar w:fldCharType="separate"/>
            </w:r>
            <w:r>
              <w:rPr>
                <w:noProof/>
                <w:webHidden/>
              </w:rPr>
              <w:t>55</w:t>
            </w:r>
            <w:r>
              <w:rPr>
                <w:noProof/>
                <w:webHidden/>
              </w:rPr>
              <w:fldChar w:fldCharType="end"/>
            </w:r>
          </w:hyperlink>
        </w:p>
        <w:p w14:paraId="79CFF726" w14:textId="6CDA150C"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561" w:history="1">
            <w:r w:rsidRPr="00741324">
              <w:rPr>
                <w:rStyle w:val="Hyperlink"/>
                <w:noProof/>
              </w:rPr>
              <w:t>15.2.1</w:t>
            </w:r>
            <w:r>
              <w:rPr>
                <w:rFonts w:asciiTheme="minorHAnsi" w:eastAsiaTheme="minorEastAsia" w:hAnsiTheme="minorHAnsi" w:cstheme="minorBidi"/>
                <w:noProof/>
                <w:kern w:val="2"/>
                <w:sz w:val="24"/>
                <w14:ligatures w14:val="standardContextual"/>
              </w:rPr>
              <w:tab/>
            </w:r>
            <w:r w:rsidRPr="00741324">
              <w:rPr>
                <w:rStyle w:val="Hyperlink"/>
                <w:noProof/>
              </w:rPr>
              <w:t>Overview</w:t>
            </w:r>
            <w:r>
              <w:rPr>
                <w:noProof/>
                <w:webHidden/>
              </w:rPr>
              <w:tab/>
            </w:r>
            <w:r>
              <w:rPr>
                <w:noProof/>
                <w:webHidden/>
              </w:rPr>
              <w:fldChar w:fldCharType="begin"/>
            </w:r>
            <w:r>
              <w:rPr>
                <w:noProof/>
                <w:webHidden/>
              </w:rPr>
              <w:instrText xml:space="preserve"> PAGEREF _Toc220055561 \h </w:instrText>
            </w:r>
            <w:r>
              <w:rPr>
                <w:noProof/>
                <w:webHidden/>
              </w:rPr>
            </w:r>
            <w:r>
              <w:rPr>
                <w:noProof/>
                <w:webHidden/>
              </w:rPr>
              <w:fldChar w:fldCharType="separate"/>
            </w:r>
            <w:r>
              <w:rPr>
                <w:noProof/>
                <w:webHidden/>
              </w:rPr>
              <w:t>55</w:t>
            </w:r>
            <w:r>
              <w:rPr>
                <w:noProof/>
                <w:webHidden/>
              </w:rPr>
              <w:fldChar w:fldCharType="end"/>
            </w:r>
          </w:hyperlink>
        </w:p>
        <w:p w14:paraId="3A497374" w14:textId="41F9A7ED"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562" w:history="1">
            <w:r w:rsidRPr="00741324">
              <w:rPr>
                <w:rStyle w:val="Hyperlink"/>
                <w:noProof/>
              </w:rPr>
              <w:t>15.2.2</w:t>
            </w:r>
            <w:r>
              <w:rPr>
                <w:rFonts w:asciiTheme="minorHAnsi" w:eastAsiaTheme="minorEastAsia" w:hAnsiTheme="minorHAnsi" w:cstheme="minorBidi"/>
                <w:noProof/>
                <w:kern w:val="2"/>
                <w:sz w:val="24"/>
                <w14:ligatures w14:val="standardContextual"/>
              </w:rPr>
              <w:tab/>
            </w:r>
            <w:r w:rsidRPr="00741324">
              <w:rPr>
                <w:rStyle w:val="Hyperlink"/>
                <w:noProof/>
              </w:rPr>
              <w:t>Assignment and aggregation of energy usage</w:t>
            </w:r>
            <w:r>
              <w:rPr>
                <w:noProof/>
                <w:webHidden/>
              </w:rPr>
              <w:tab/>
            </w:r>
            <w:r>
              <w:rPr>
                <w:noProof/>
                <w:webHidden/>
              </w:rPr>
              <w:fldChar w:fldCharType="begin"/>
            </w:r>
            <w:r>
              <w:rPr>
                <w:noProof/>
                <w:webHidden/>
              </w:rPr>
              <w:instrText xml:space="preserve"> PAGEREF _Toc220055562 \h </w:instrText>
            </w:r>
            <w:r>
              <w:rPr>
                <w:noProof/>
                <w:webHidden/>
              </w:rPr>
            </w:r>
            <w:r>
              <w:rPr>
                <w:noProof/>
                <w:webHidden/>
              </w:rPr>
              <w:fldChar w:fldCharType="separate"/>
            </w:r>
            <w:r>
              <w:rPr>
                <w:noProof/>
                <w:webHidden/>
              </w:rPr>
              <w:t>56</w:t>
            </w:r>
            <w:r>
              <w:rPr>
                <w:noProof/>
                <w:webHidden/>
              </w:rPr>
              <w:fldChar w:fldCharType="end"/>
            </w:r>
          </w:hyperlink>
        </w:p>
        <w:p w14:paraId="2EDEEC5A" w14:textId="6089493A"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563" w:history="1">
            <w:r w:rsidRPr="00741324">
              <w:rPr>
                <w:rStyle w:val="Hyperlink"/>
                <w:noProof/>
              </w:rPr>
              <w:t>15.2.3</w:t>
            </w:r>
            <w:r>
              <w:rPr>
                <w:rFonts w:asciiTheme="minorHAnsi" w:eastAsiaTheme="minorEastAsia" w:hAnsiTheme="minorHAnsi" w:cstheme="minorBidi"/>
                <w:noProof/>
                <w:kern w:val="2"/>
                <w:sz w:val="24"/>
                <w14:ligatures w14:val="standardContextual"/>
              </w:rPr>
              <w:tab/>
            </w:r>
            <w:r w:rsidRPr="00741324">
              <w:rPr>
                <w:rStyle w:val="Hyperlink"/>
                <w:noProof/>
              </w:rPr>
              <w:t>Common repository of energy-related metrics</w:t>
            </w:r>
            <w:r>
              <w:rPr>
                <w:noProof/>
                <w:webHidden/>
              </w:rPr>
              <w:tab/>
            </w:r>
            <w:r>
              <w:rPr>
                <w:noProof/>
                <w:webHidden/>
              </w:rPr>
              <w:fldChar w:fldCharType="begin"/>
            </w:r>
            <w:r>
              <w:rPr>
                <w:noProof/>
                <w:webHidden/>
              </w:rPr>
              <w:instrText xml:space="preserve"> PAGEREF _Toc220055563 \h </w:instrText>
            </w:r>
            <w:r>
              <w:rPr>
                <w:noProof/>
                <w:webHidden/>
              </w:rPr>
            </w:r>
            <w:r>
              <w:rPr>
                <w:noProof/>
                <w:webHidden/>
              </w:rPr>
              <w:fldChar w:fldCharType="separate"/>
            </w:r>
            <w:r>
              <w:rPr>
                <w:noProof/>
                <w:webHidden/>
              </w:rPr>
              <w:t>56</w:t>
            </w:r>
            <w:r>
              <w:rPr>
                <w:noProof/>
                <w:webHidden/>
              </w:rPr>
              <w:fldChar w:fldCharType="end"/>
            </w:r>
          </w:hyperlink>
        </w:p>
        <w:p w14:paraId="391E0FEA" w14:textId="45EB6440"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564" w:history="1">
            <w:r w:rsidRPr="00741324">
              <w:rPr>
                <w:rStyle w:val="Hyperlink"/>
                <w:noProof/>
              </w:rPr>
              <w:t>15.2.4</w:t>
            </w:r>
            <w:r>
              <w:rPr>
                <w:rFonts w:asciiTheme="minorHAnsi" w:eastAsiaTheme="minorEastAsia" w:hAnsiTheme="minorHAnsi" w:cstheme="minorBidi"/>
                <w:noProof/>
                <w:kern w:val="2"/>
                <w:sz w:val="24"/>
                <w14:ligatures w14:val="standardContextual"/>
              </w:rPr>
              <w:tab/>
            </w:r>
            <w:r w:rsidRPr="00741324">
              <w:rPr>
                <w:rStyle w:val="Hyperlink"/>
                <w:noProof/>
              </w:rPr>
              <w:t>In-band carriage of energy-related metrics</w:t>
            </w:r>
            <w:r>
              <w:rPr>
                <w:noProof/>
                <w:webHidden/>
              </w:rPr>
              <w:tab/>
            </w:r>
            <w:r>
              <w:rPr>
                <w:noProof/>
                <w:webHidden/>
              </w:rPr>
              <w:fldChar w:fldCharType="begin"/>
            </w:r>
            <w:r>
              <w:rPr>
                <w:noProof/>
                <w:webHidden/>
              </w:rPr>
              <w:instrText xml:space="preserve"> PAGEREF _Toc220055564 \h </w:instrText>
            </w:r>
            <w:r>
              <w:rPr>
                <w:noProof/>
                <w:webHidden/>
              </w:rPr>
            </w:r>
            <w:r>
              <w:rPr>
                <w:noProof/>
                <w:webHidden/>
              </w:rPr>
              <w:fldChar w:fldCharType="separate"/>
            </w:r>
            <w:r>
              <w:rPr>
                <w:noProof/>
                <w:webHidden/>
              </w:rPr>
              <w:t>57</w:t>
            </w:r>
            <w:r>
              <w:rPr>
                <w:noProof/>
                <w:webHidden/>
              </w:rPr>
              <w:fldChar w:fldCharType="end"/>
            </w:r>
          </w:hyperlink>
        </w:p>
        <w:p w14:paraId="515547F8" w14:textId="12E1E6AD"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565" w:history="1">
            <w:r w:rsidRPr="00741324">
              <w:rPr>
                <w:rStyle w:val="Hyperlink"/>
                <w:noProof/>
              </w:rPr>
              <w:t>15.2.5</w:t>
            </w:r>
            <w:r>
              <w:rPr>
                <w:rFonts w:asciiTheme="minorHAnsi" w:eastAsiaTheme="minorEastAsia" w:hAnsiTheme="minorHAnsi" w:cstheme="minorBidi"/>
                <w:noProof/>
                <w:kern w:val="2"/>
                <w:sz w:val="24"/>
                <w14:ligatures w14:val="standardContextual"/>
              </w:rPr>
              <w:tab/>
            </w:r>
            <w:r w:rsidRPr="00741324">
              <w:rPr>
                <w:rStyle w:val="Hyperlink"/>
                <w:noProof/>
              </w:rPr>
              <w:t>Carriage of energy-related information in streaming presentation manifest</w:t>
            </w:r>
            <w:r>
              <w:rPr>
                <w:noProof/>
                <w:webHidden/>
              </w:rPr>
              <w:tab/>
            </w:r>
            <w:r>
              <w:rPr>
                <w:noProof/>
                <w:webHidden/>
              </w:rPr>
              <w:fldChar w:fldCharType="begin"/>
            </w:r>
            <w:r>
              <w:rPr>
                <w:noProof/>
                <w:webHidden/>
              </w:rPr>
              <w:instrText xml:space="preserve"> PAGEREF _Toc220055565 \h </w:instrText>
            </w:r>
            <w:r>
              <w:rPr>
                <w:noProof/>
                <w:webHidden/>
              </w:rPr>
            </w:r>
            <w:r>
              <w:rPr>
                <w:noProof/>
                <w:webHidden/>
              </w:rPr>
              <w:fldChar w:fldCharType="separate"/>
            </w:r>
            <w:r>
              <w:rPr>
                <w:noProof/>
                <w:webHidden/>
              </w:rPr>
              <w:t>57</w:t>
            </w:r>
            <w:r>
              <w:rPr>
                <w:noProof/>
                <w:webHidden/>
              </w:rPr>
              <w:fldChar w:fldCharType="end"/>
            </w:r>
          </w:hyperlink>
        </w:p>
        <w:p w14:paraId="4FB6C544" w14:textId="686EB36D" w:rsidR="00F4183E" w:rsidRDefault="00F4183E">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20055566" w:history="1">
            <w:r w:rsidRPr="00741324">
              <w:rPr>
                <w:rStyle w:val="Hyperlink"/>
                <w:noProof/>
              </w:rPr>
              <w:t>15.2.6</w:t>
            </w:r>
            <w:r>
              <w:rPr>
                <w:rFonts w:asciiTheme="minorHAnsi" w:eastAsiaTheme="minorEastAsia" w:hAnsiTheme="minorHAnsi" w:cstheme="minorBidi"/>
                <w:noProof/>
                <w:kern w:val="2"/>
                <w:sz w:val="24"/>
                <w14:ligatures w14:val="standardContextual"/>
              </w:rPr>
              <w:tab/>
            </w:r>
            <w:r w:rsidRPr="00741324">
              <w:rPr>
                <w:rStyle w:val="Hyperlink"/>
                <w:noProof/>
              </w:rPr>
              <w:t>Usage of energy information in media client or other functions</w:t>
            </w:r>
            <w:r>
              <w:rPr>
                <w:noProof/>
                <w:webHidden/>
              </w:rPr>
              <w:tab/>
            </w:r>
            <w:r>
              <w:rPr>
                <w:noProof/>
                <w:webHidden/>
              </w:rPr>
              <w:fldChar w:fldCharType="begin"/>
            </w:r>
            <w:r>
              <w:rPr>
                <w:noProof/>
                <w:webHidden/>
              </w:rPr>
              <w:instrText xml:space="preserve"> PAGEREF _Toc220055566 \h </w:instrText>
            </w:r>
            <w:r>
              <w:rPr>
                <w:noProof/>
                <w:webHidden/>
              </w:rPr>
            </w:r>
            <w:r>
              <w:rPr>
                <w:noProof/>
                <w:webHidden/>
              </w:rPr>
              <w:fldChar w:fldCharType="separate"/>
            </w:r>
            <w:r>
              <w:rPr>
                <w:noProof/>
                <w:webHidden/>
              </w:rPr>
              <w:t>58</w:t>
            </w:r>
            <w:r>
              <w:rPr>
                <w:noProof/>
                <w:webHidden/>
              </w:rPr>
              <w:fldChar w:fldCharType="end"/>
            </w:r>
          </w:hyperlink>
        </w:p>
        <w:p w14:paraId="31BAA92E" w14:textId="11B1A21E" w:rsidR="00F4183E" w:rsidRDefault="00F4183E">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20055567" w:history="1">
            <w:r w:rsidRPr="00741324">
              <w:rPr>
                <w:rStyle w:val="Hyperlink"/>
                <w:noProof/>
              </w:rPr>
              <w:t>15.3</w:t>
            </w:r>
            <w:r>
              <w:rPr>
                <w:rFonts w:asciiTheme="minorHAnsi" w:eastAsiaTheme="minorEastAsia" w:hAnsiTheme="minorHAnsi" w:cstheme="minorBidi"/>
                <w:noProof/>
                <w:kern w:val="2"/>
                <w:sz w:val="24"/>
                <w14:ligatures w14:val="standardContextual"/>
              </w:rPr>
              <w:tab/>
            </w:r>
            <w:r w:rsidRPr="00741324">
              <w:rPr>
                <w:rStyle w:val="Hyperlink"/>
                <w:noProof/>
              </w:rPr>
              <w:t>Procedures</w:t>
            </w:r>
            <w:r>
              <w:rPr>
                <w:noProof/>
                <w:webHidden/>
              </w:rPr>
              <w:tab/>
            </w:r>
            <w:r>
              <w:rPr>
                <w:noProof/>
                <w:webHidden/>
              </w:rPr>
              <w:fldChar w:fldCharType="begin"/>
            </w:r>
            <w:r>
              <w:rPr>
                <w:noProof/>
                <w:webHidden/>
              </w:rPr>
              <w:instrText xml:space="preserve"> PAGEREF _Toc220055567 \h </w:instrText>
            </w:r>
            <w:r>
              <w:rPr>
                <w:noProof/>
                <w:webHidden/>
              </w:rPr>
            </w:r>
            <w:r>
              <w:rPr>
                <w:noProof/>
                <w:webHidden/>
              </w:rPr>
              <w:fldChar w:fldCharType="separate"/>
            </w:r>
            <w:r>
              <w:rPr>
                <w:noProof/>
                <w:webHidden/>
              </w:rPr>
              <w:t>58</w:t>
            </w:r>
            <w:r>
              <w:rPr>
                <w:noProof/>
                <w:webHidden/>
              </w:rPr>
              <w:fldChar w:fldCharType="end"/>
            </w:r>
          </w:hyperlink>
        </w:p>
        <w:p w14:paraId="5081ED8D" w14:textId="743642F7" w:rsidR="004F40DC" w:rsidRPr="00C660DC" w:rsidRDefault="004F40DC" w:rsidP="00C660DC">
          <w:pPr>
            <w:pStyle w:val="TOC1"/>
            <w:rPr>
              <w:rFonts w:asciiTheme="minorHAnsi" w:eastAsiaTheme="minorEastAsia" w:hAnsiTheme="minorHAnsi" w:cstheme="minorBidi"/>
              <w:noProof/>
              <w:kern w:val="2"/>
              <w:szCs w:val="22"/>
              <w14:ligatures w14:val="standardContextual"/>
            </w:rPr>
          </w:pPr>
          <w:r w:rsidRPr="001D00F7">
            <w:rPr>
              <w:b/>
              <w:bCs/>
            </w:rPr>
            <w:fldChar w:fldCharType="end"/>
          </w:r>
        </w:p>
      </w:sdtContent>
    </w:sdt>
    <w:p w14:paraId="2383229A" w14:textId="77777777" w:rsidR="00150183" w:rsidRPr="001D00F7" w:rsidRDefault="00150183" w:rsidP="00E0078F">
      <w:pPr>
        <w:jc w:val="left"/>
        <w:rPr>
          <w:rFonts w:ascii="Courier New" w:hAnsi="Courier New" w:cs="Courier New"/>
          <w:color w:val="000096"/>
          <w:sz w:val="16"/>
          <w:szCs w:val="16"/>
          <w:lang w:eastAsia="de-DE"/>
        </w:rPr>
      </w:pPr>
      <w:r w:rsidRPr="001D00F7">
        <w:rPr>
          <w:rFonts w:ascii="Courier New" w:hAnsi="Courier New" w:cs="Courier New"/>
          <w:color w:val="000096"/>
          <w:sz w:val="16"/>
          <w:szCs w:val="16"/>
          <w:lang w:eastAsia="de-DE"/>
        </w:rPr>
        <w:br w:type="page"/>
      </w:r>
    </w:p>
    <w:p w14:paraId="04E77811" w14:textId="22CEB55D" w:rsidR="00435DBD" w:rsidRDefault="00435DBD" w:rsidP="00435DBD">
      <w:pPr>
        <w:pStyle w:val="Heading1"/>
      </w:pPr>
      <w:bookmarkStart w:id="5" w:name="_Toc511804955"/>
      <w:bookmarkStart w:id="6" w:name="_Toc511804956"/>
      <w:bookmarkStart w:id="7" w:name="_Toc511804957"/>
      <w:bookmarkStart w:id="8" w:name="_Toc511804958"/>
      <w:bookmarkStart w:id="9" w:name="_Toc511804959"/>
      <w:bookmarkStart w:id="10" w:name="_Toc511804960"/>
      <w:bookmarkStart w:id="11" w:name="_Toc511804961"/>
      <w:bookmarkStart w:id="12" w:name="_Toc511804962"/>
      <w:bookmarkStart w:id="13" w:name="_Toc511804963"/>
      <w:bookmarkStart w:id="14" w:name="_Toc511804964"/>
      <w:bookmarkStart w:id="15" w:name="_Toc511804965"/>
      <w:bookmarkStart w:id="16" w:name="_Toc511804966"/>
      <w:bookmarkStart w:id="17" w:name="_Toc511804967"/>
      <w:bookmarkStart w:id="18" w:name="_Toc511804968"/>
      <w:bookmarkStart w:id="19" w:name="_Toc511804969"/>
      <w:bookmarkStart w:id="20" w:name="_Toc511804970"/>
      <w:bookmarkStart w:id="21" w:name="_Toc511804971"/>
      <w:bookmarkStart w:id="22" w:name="_Toc511804972"/>
      <w:bookmarkStart w:id="23" w:name="_Toc511804973"/>
      <w:bookmarkStart w:id="24" w:name="_Toc511804974"/>
      <w:bookmarkStart w:id="25" w:name="_Toc511804975"/>
      <w:bookmarkStart w:id="26" w:name="_Toc511804976"/>
      <w:bookmarkStart w:id="27" w:name="_Toc511804977"/>
      <w:bookmarkStart w:id="28" w:name="_Toc511804978"/>
      <w:bookmarkStart w:id="29" w:name="_Toc511804979"/>
      <w:bookmarkStart w:id="30" w:name="_Toc511804984"/>
      <w:bookmarkStart w:id="31" w:name="_Toc511804991"/>
      <w:bookmarkStart w:id="32" w:name="_Toc511804999"/>
      <w:bookmarkStart w:id="33" w:name="_Toc511805007"/>
      <w:bookmarkStart w:id="34" w:name="_Toc511805017"/>
      <w:bookmarkStart w:id="35" w:name="_Toc511805025"/>
      <w:bookmarkStart w:id="36" w:name="_Toc511805037"/>
      <w:bookmarkStart w:id="37" w:name="_Toc511805046"/>
      <w:bookmarkStart w:id="38" w:name="_Toc511805054"/>
      <w:bookmarkStart w:id="39" w:name="_Toc511805068"/>
      <w:bookmarkStart w:id="40" w:name="_Toc511805069"/>
      <w:bookmarkStart w:id="41" w:name="_Toc511805070"/>
      <w:bookmarkStart w:id="42" w:name="_Toc511805075"/>
      <w:bookmarkStart w:id="43" w:name="_Toc511805080"/>
      <w:bookmarkStart w:id="44" w:name="_Toc511805086"/>
      <w:bookmarkStart w:id="45" w:name="_Toc511805092"/>
      <w:bookmarkStart w:id="46" w:name="_Toc511805098"/>
      <w:bookmarkStart w:id="47" w:name="_Toc511805104"/>
      <w:bookmarkStart w:id="48" w:name="_Toc511805110"/>
      <w:bookmarkStart w:id="49" w:name="_Toc511805117"/>
      <w:bookmarkStart w:id="50" w:name="_Toc511805124"/>
      <w:bookmarkStart w:id="51" w:name="_Toc511805130"/>
      <w:bookmarkStart w:id="52" w:name="_Toc511805131"/>
      <w:bookmarkStart w:id="53" w:name="_Toc511805132"/>
      <w:bookmarkStart w:id="54" w:name="_Toc511805133"/>
      <w:bookmarkStart w:id="55" w:name="_Toc511805134"/>
      <w:bookmarkStart w:id="56" w:name="_Toc511805138"/>
      <w:bookmarkStart w:id="57" w:name="_Toc511805139"/>
      <w:bookmarkStart w:id="58" w:name="_Toc511805140"/>
      <w:bookmarkStart w:id="59" w:name="_Toc511805141"/>
      <w:bookmarkStart w:id="60" w:name="_Toc511805142"/>
      <w:bookmarkStart w:id="61" w:name="_Toc511805143"/>
      <w:bookmarkStart w:id="62" w:name="_Toc511805146"/>
      <w:bookmarkStart w:id="63" w:name="_Toc511805147"/>
      <w:bookmarkStart w:id="64" w:name="_Toc511805148"/>
      <w:bookmarkStart w:id="65" w:name="_Toc511805151"/>
      <w:bookmarkStart w:id="66" w:name="_Toc511805152"/>
      <w:bookmarkStart w:id="67" w:name="_Toc511805153"/>
      <w:bookmarkStart w:id="68" w:name="_Toc511805156"/>
      <w:bookmarkStart w:id="69" w:name="_Toc511805157"/>
      <w:bookmarkStart w:id="70" w:name="_Toc511805158"/>
      <w:bookmarkStart w:id="71" w:name="_Toc511805159"/>
      <w:bookmarkStart w:id="72" w:name="_Toc511805160"/>
      <w:bookmarkStart w:id="73" w:name="_Toc511805161"/>
      <w:bookmarkStart w:id="74" w:name="_Toc511805162"/>
      <w:bookmarkStart w:id="75" w:name="_Toc511805163"/>
      <w:bookmarkStart w:id="76" w:name="_Toc511805164"/>
      <w:bookmarkStart w:id="77" w:name="_Toc511805165"/>
      <w:bookmarkStart w:id="78" w:name="_Toc511805166"/>
      <w:bookmarkStart w:id="79" w:name="_Toc511805167"/>
      <w:bookmarkStart w:id="80" w:name="_Toc511805168"/>
      <w:bookmarkStart w:id="81" w:name="_Toc511805169"/>
      <w:bookmarkStart w:id="82" w:name="_Toc511805170"/>
      <w:bookmarkStart w:id="83" w:name="_Toc511805171"/>
      <w:bookmarkStart w:id="84" w:name="_Toc511805172"/>
      <w:bookmarkStart w:id="85" w:name="_Toc511805173"/>
      <w:bookmarkStart w:id="86" w:name="_Toc511805174"/>
      <w:bookmarkStart w:id="87" w:name="_Toc511805175"/>
      <w:bookmarkStart w:id="88" w:name="_Toc511805176"/>
      <w:bookmarkStart w:id="89" w:name="_Toc511805177"/>
      <w:bookmarkStart w:id="90" w:name="_Toc511805178"/>
      <w:bookmarkStart w:id="91" w:name="_Toc511805179"/>
      <w:bookmarkStart w:id="92" w:name="_Toc511805180"/>
      <w:bookmarkStart w:id="93" w:name="_Toc511805181"/>
      <w:bookmarkStart w:id="94" w:name="_Toc511805182"/>
      <w:bookmarkStart w:id="95" w:name="_Toc511805183"/>
      <w:bookmarkStart w:id="96" w:name="_Toc511805184"/>
      <w:bookmarkStart w:id="97" w:name="_Toc511805185"/>
      <w:bookmarkStart w:id="98" w:name="_Toc511805186"/>
      <w:bookmarkStart w:id="99" w:name="_Toc511805187"/>
      <w:bookmarkStart w:id="100" w:name="_Toc511805192"/>
      <w:bookmarkStart w:id="101" w:name="_Toc511805197"/>
      <w:bookmarkStart w:id="102" w:name="_Toc511805205"/>
      <w:bookmarkStart w:id="103" w:name="_Toc511805211"/>
      <w:bookmarkStart w:id="104" w:name="_Toc511805217"/>
      <w:bookmarkStart w:id="105" w:name="_Toc511805223"/>
      <w:bookmarkStart w:id="106" w:name="_Toc511805229"/>
      <w:bookmarkStart w:id="107" w:name="_Toc511805238"/>
      <w:bookmarkStart w:id="108" w:name="_Toc511805247"/>
      <w:bookmarkStart w:id="109" w:name="_Toc511805256"/>
      <w:bookmarkStart w:id="110" w:name="_Toc511805264"/>
      <w:bookmarkStart w:id="111" w:name="_Toc511805272"/>
      <w:bookmarkStart w:id="112" w:name="_Toc511805280"/>
      <w:bookmarkStart w:id="113" w:name="_Toc511805292"/>
      <w:bookmarkStart w:id="114" w:name="_Toc511805293"/>
      <w:bookmarkStart w:id="115" w:name="_Toc511805294"/>
      <w:bookmarkStart w:id="116" w:name="_Toc511805295"/>
      <w:bookmarkStart w:id="117" w:name="_Toc511805296"/>
      <w:bookmarkStart w:id="118" w:name="_Toc511805305"/>
      <w:bookmarkStart w:id="119" w:name="_Toc511805310"/>
      <w:bookmarkStart w:id="120" w:name="_Toc511805317"/>
      <w:bookmarkStart w:id="121" w:name="_Toc511805323"/>
      <w:bookmarkStart w:id="122" w:name="_Toc511805331"/>
      <w:bookmarkStart w:id="123" w:name="_Toc511805337"/>
      <w:bookmarkStart w:id="124" w:name="_Toc511805342"/>
      <w:bookmarkStart w:id="125" w:name="_Toc511805347"/>
      <w:bookmarkStart w:id="126" w:name="_Toc511805352"/>
      <w:bookmarkStart w:id="127" w:name="_Toc511805363"/>
      <w:bookmarkStart w:id="128" w:name="_Toc511805364"/>
      <w:bookmarkStart w:id="129" w:name="_Toc511805373"/>
      <w:bookmarkStart w:id="130" w:name="_Toc511805380"/>
      <w:bookmarkStart w:id="131" w:name="_Toc511805390"/>
      <w:bookmarkStart w:id="132" w:name="_Toc511805391"/>
      <w:bookmarkStart w:id="133" w:name="_Toc511805392"/>
      <w:bookmarkStart w:id="134" w:name="_Toc511805393"/>
      <w:bookmarkStart w:id="135" w:name="_Toc511805394"/>
      <w:bookmarkStart w:id="136" w:name="_Toc511805395"/>
      <w:bookmarkStart w:id="137" w:name="_Toc511805396"/>
      <w:bookmarkStart w:id="138" w:name="_Toc511805397"/>
      <w:bookmarkStart w:id="139" w:name="_Toc511805398"/>
      <w:bookmarkStart w:id="140" w:name="_Toc511805399"/>
      <w:bookmarkStart w:id="141" w:name="_Toc511805400"/>
      <w:bookmarkStart w:id="142" w:name="_Toc511805401"/>
      <w:bookmarkStart w:id="143" w:name="_Toc511805402"/>
      <w:bookmarkStart w:id="144" w:name="_Toc511805403"/>
      <w:bookmarkStart w:id="145" w:name="_Toc511805404"/>
      <w:bookmarkStart w:id="146" w:name="_Toc511805405"/>
      <w:bookmarkStart w:id="147" w:name="_Toc511805406"/>
      <w:bookmarkStart w:id="148" w:name="_Toc511805407"/>
      <w:bookmarkStart w:id="149" w:name="_Toc511805408"/>
      <w:bookmarkStart w:id="150" w:name="_Toc511805409"/>
      <w:bookmarkStart w:id="151" w:name="_Toc511805410"/>
      <w:bookmarkStart w:id="152" w:name="_Toc511805411"/>
      <w:bookmarkStart w:id="153" w:name="_Toc511805412"/>
      <w:bookmarkStart w:id="154" w:name="_Toc511805413"/>
      <w:bookmarkStart w:id="155" w:name="_Toc511805414"/>
      <w:bookmarkStart w:id="156" w:name="_Toc511805419"/>
      <w:bookmarkStart w:id="157" w:name="_Toc511805424"/>
      <w:bookmarkStart w:id="158" w:name="_Toc511805432"/>
      <w:bookmarkStart w:id="159" w:name="_Toc511805438"/>
      <w:bookmarkStart w:id="160" w:name="_Toc511805444"/>
      <w:bookmarkStart w:id="161" w:name="_Toc511805450"/>
      <w:bookmarkStart w:id="162" w:name="_Toc511805456"/>
      <w:bookmarkStart w:id="163" w:name="_Toc511805465"/>
      <w:bookmarkStart w:id="164" w:name="_Toc511805474"/>
      <w:bookmarkStart w:id="165" w:name="_Toc511805483"/>
      <w:bookmarkStart w:id="166" w:name="_Toc511805491"/>
      <w:bookmarkStart w:id="167" w:name="_Toc511805499"/>
      <w:bookmarkStart w:id="168" w:name="_Toc511805507"/>
      <w:bookmarkStart w:id="169" w:name="_Toc511805515"/>
      <w:bookmarkStart w:id="170" w:name="_Toc511805527"/>
      <w:bookmarkStart w:id="171" w:name="_Toc511805528"/>
      <w:bookmarkStart w:id="172" w:name="_Toc511805529"/>
      <w:bookmarkStart w:id="173" w:name="_Toc511805530"/>
      <w:bookmarkStart w:id="174" w:name="_Toc511805535"/>
      <w:bookmarkStart w:id="175" w:name="_Toc511805540"/>
      <w:bookmarkStart w:id="176" w:name="_Toc511805548"/>
      <w:bookmarkStart w:id="177" w:name="_Toc511805554"/>
      <w:bookmarkStart w:id="178" w:name="_Toc511805560"/>
      <w:bookmarkStart w:id="179" w:name="_Toc511805566"/>
      <w:bookmarkStart w:id="180" w:name="_Toc511805572"/>
      <w:bookmarkStart w:id="181" w:name="_Toc511805581"/>
      <w:bookmarkStart w:id="182" w:name="_Toc511805590"/>
      <w:bookmarkStart w:id="183" w:name="_Toc511805599"/>
      <w:bookmarkStart w:id="184" w:name="_Toc511805607"/>
      <w:bookmarkStart w:id="185" w:name="_Toc511805615"/>
      <w:bookmarkStart w:id="186" w:name="_Toc511805623"/>
      <w:bookmarkStart w:id="187" w:name="_Toc511805630"/>
      <w:bookmarkStart w:id="188" w:name="_Toc511805642"/>
      <w:bookmarkStart w:id="189" w:name="_Toc511805643"/>
      <w:bookmarkStart w:id="190" w:name="_Toc511805648"/>
      <w:bookmarkStart w:id="191" w:name="_Toc511805653"/>
      <w:bookmarkStart w:id="192" w:name="_Toc511805659"/>
      <w:bookmarkStart w:id="193" w:name="_Toc511805665"/>
      <w:bookmarkStart w:id="194" w:name="_Toc511805671"/>
      <w:bookmarkStart w:id="195" w:name="_Toc511805677"/>
      <w:bookmarkStart w:id="196" w:name="_Toc511805689"/>
      <w:bookmarkStart w:id="197" w:name="_Toc511805690"/>
      <w:bookmarkStart w:id="198" w:name="_Toc444276613"/>
      <w:bookmarkStart w:id="199" w:name="_Toc444276614"/>
      <w:bookmarkStart w:id="200" w:name="_Toc444276615"/>
      <w:bookmarkStart w:id="201" w:name="_Toc444276616"/>
      <w:bookmarkStart w:id="202" w:name="_Toc444276617"/>
      <w:bookmarkStart w:id="203" w:name="_Toc444276618"/>
      <w:bookmarkStart w:id="204" w:name="_Toc444276619"/>
      <w:bookmarkStart w:id="205" w:name="_Toc444276620"/>
      <w:bookmarkStart w:id="206" w:name="_Toc444276621"/>
      <w:bookmarkStart w:id="207" w:name="_Toc444276622"/>
      <w:bookmarkStart w:id="208" w:name="_Toc444276623"/>
      <w:bookmarkStart w:id="209" w:name="_Toc444276624"/>
      <w:bookmarkStart w:id="210" w:name="_Toc444276625"/>
      <w:bookmarkStart w:id="211" w:name="_Toc444276626"/>
      <w:bookmarkStart w:id="212" w:name="_Toc444276627"/>
      <w:bookmarkStart w:id="213" w:name="_Toc444276628"/>
      <w:bookmarkStart w:id="214" w:name="_Toc444276629"/>
      <w:bookmarkStart w:id="215" w:name="_Toc444276631"/>
      <w:bookmarkStart w:id="216" w:name="_Toc444276632"/>
      <w:bookmarkStart w:id="217" w:name="_Toc444276633"/>
      <w:bookmarkStart w:id="218" w:name="_Toc444276634"/>
      <w:bookmarkStart w:id="219" w:name="_Toc444276635"/>
      <w:bookmarkStart w:id="220" w:name="_Toc444276636"/>
      <w:bookmarkStart w:id="221" w:name="_Toc444276637"/>
      <w:bookmarkStart w:id="222" w:name="_Toc444276638"/>
      <w:bookmarkStart w:id="223" w:name="_Toc444276639"/>
      <w:bookmarkStart w:id="224" w:name="_Toc444276641"/>
      <w:bookmarkStart w:id="225" w:name="_Toc444276642"/>
      <w:bookmarkStart w:id="226" w:name="_Toc444276643"/>
      <w:bookmarkStart w:id="227" w:name="_Toc444276644"/>
      <w:bookmarkStart w:id="228" w:name="_Toc444276645"/>
      <w:bookmarkStart w:id="229" w:name="_Toc444276646"/>
      <w:bookmarkStart w:id="230" w:name="_Toc444276647"/>
      <w:bookmarkStart w:id="231" w:name="_Toc444276649"/>
      <w:bookmarkStart w:id="232" w:name="_Toc444276650"/>
      <w:bookmarkStart w:id="233" w:name="_Toc444276651"/>
      <w:bookmarkStart w:id="234" w:name="_Toc444276652"/>
      <w:bookmarkStart w:id="235" w:name="_Toc444276653"/>
      <w:bookmarkStart w:id="236" w:name="_Toc444276654"/>
      <w:bookmarkStart w:id="237" w:name="_Toc444276655"/>
      <w:bookmarkStart w:id="238" w:name="_Toc444276656"/>
      <w:bookmarkStart w:id="239" w:name="_Toc444276657"/>
      <w:bookmarkStart w:id="240" w:name="_Toc444276658"/>
      <w:bookmarkStart w:id="241" w:name="_Toc444276659"/>
      <w:bookmarkStart w:id="242" w:name="_Toc444276660"/>
      <w:bookmarkStart w:id="243" w:name="_Toc444276661"/>
      <w:bookmarkStart w:id="244" w:name="_Toc444276662"/>
      <w:bookmarkStart w:id="245" w:name="_Toc444276663"/>
      <w:bookmarkStart w:id="246" w:name="_Toc444276665"/>
      <w:bookmarkStart w:id="247" w:name="_Toc444276666"/>
      <w:bookmarkStart w:id="248" w:name="_Toc444276667"/>
      <w:bookmarkStart w:id="249" w:name="_Toc444276668"/>
      <w:bookmarkStart w:id="250" w:name="_Toc444276669"/>
      <w:bookmarkStart w:id="251" w:name="_Toc444276670"/>
      <w:bookmarkStart w:id="252" w:name="_Toc444276671"/>
      <w:bookmarkStart w:id="253" w:name="_Toc444276672"/>
      <w:bookmarkStart w:id="254" w:name="_Toc444276673"/>
      <w:bookmarkStart w:id="255" w:name="_Toc444276674"/>
      <w:bookmarkStart w:id="256" w:name="_Toc444276675"/>
      <w:bookmarkStart w:id="257" w:name="_Toc444276676"/>
      <w:bookmarkStart w:id="258" w:name="_Toc444276678"/>
      <w:bookmarkStart w:id="259" w:name="_Toc444276679"/>
      <w:bookmarkStart w:id="260" w:name="_Toc444276680"/>
      <w:bookmarkStart w:id="261" w:name="_Toc444276681"/>
      <w:bookmarkStart w:id="262" w:name="_Toc444276682"/>
      <w:bookmarkStart w:id="263" w:name="_Toc444276683"/>
      <w:bookmarkStart w:id="264" w:name="_Toc444276684"/>
      <w:bookmarkStart w:id="265" w:name="_Toc444276685"/>
      <w:bookmarkStart w:id="266" w:name="_Toc444276686"/>
      <w:bookmarkStart w:id="267" w:name="_Toc444276687"/>
      <w:bookmarkStart w:id="268" w:name="_Toc444276688"/>
      <w:bookmarkStart w:id="269" w:name="_Toc444276689"/>
      <w:bookmarkStart w:id="270" w:name="_Toc444276690"/>
      <w:bookmarkStart w:id="271" w:name="_Toc444276691"/>
      <w:bookmarkStart w:id="272" w:name="_Toc444276692"/>
      <w:bookmarkStart w:id="273" w:name="_Toc444276693"/>
      <w:bookmarkStart w:id="274" w:name="_Toc444276694"/>
      <w:bookmarkStart w:id="275" w:name="_Toc444276696"/>
      <w:bookmarkStart w:id="276" w:name="_Toc444276697"/>
      <w:bookmarkStart w:id="277" w:name="_Toc444276698"/>
      <w:bookmarkStart w:id="278" w:name="_Toc444276699"/>
      <w:bookmarkStart w:id="279" w:name="_Toc444276700"/>
      <w:bookmarkStart w:id="280" w:name="_Toc444276701"/>
      <w:bookmarkStart w:id="281" w:name="_Toc444276702"/>
      <w:bookmarkStart w:id="282" w:name="_Toc444276703"/>
      <w:bookmarkStart w:id="283" w:name="_Toc444276704"/>
      <w:bookmarkStart w:id="284" w:name="_Toc444276705"/>
      <w:bookmarkStart w:id="285" w:name="_Toc444276707"/>
      <w:bookmarkStart w:id="286" w:name="_Toc444276708"/>
      <w:bookmarkStart w:id="287" w:name="_Toc444276709"/>
      <w:bookmarkStart w:id="288" w:name="_Toc444276710"/>
      <w:bookmarkStart w:id="289" w:name="_Toc444276711"/>
      <w:bookmarkStart w:id="290" w:name="_Toc444276712"/>
      <w:bookmarkStart w:id="291" w:name="_Toc444276713"/>
      <w:bookmarkStart w:id="292" w:name="_Toc444276714"/>
      <w:bookmarkStart w:id="293" w:name="_Toc444276715"/>
      <w:bookmarkStart w:id="294" w:name="_Toc444276716"/>
      <w:bookmarkStart w:id="295" w:name="_Toc444276717"/>
      <w:bookmarkStart w:id="296" w:name="_Toc444276718"/>
      <w:bookmarkStart w:id="297" w:name="_Toc444276719"/>
      <w:bookmarkStart w:id="298" w:name="_Toc444276720"/>
      <w:bookmarkStart w:id="299" w:name="_Toc444276721"/>
      <w:bookmarkStart w:id="300" w:name="_Toc444276722"/>
      <w:bookmarkStart w:id="301" w:name="_Toc444276723"/>
      <w:bookmarkStart w:id="302" w:name="_Toc444276724"/>
      <w:bookmarkStart w:id="303" w:name="_Toc444276725"/>
      <w:bookmarkStart w:id="304" w:name="_Toc444276726"/>
      <w:bookmarkStart w:id="305" w:name="_Toc444276727"/>
      <w:bookmarkStart w:id="306" w:name="_Toc444276728"/>
      <w:bookmarkStart w:id="307" w:name="_Toc444276729"/>
      <w:bookmarkStart w:id="308" w:name="_Toc444276730"/>
      <w:bookmarkStart w:id="309" w:name="_Toc444276731"/>
      <w:bookmarkStart w:id="310" w:name="_Toc444276732"/>
      <w:bookmarkStart w:id="311" w:name="_Toc444276733"/>
      <w:bookmarkStart w:id="312" w:name="_Toc444276734"/>
      <w:bookmarkStart w:id="313" w:name="_Toc444276735"/>
      <w:bookmarkStart w:id="314" w:name="_Toc511805691"/>
      <w:bookmarkStart w:id="315" w:name="_Toc511805692"/>
      <w:bookmarkStart w:id="316" w:name="_Toc511805693"/>
      <w:bookmarkStart w:id="317" w:name="_Toc511805694"/>
      <w:bookmarkStart w:id="318" w:name="_Toc511805695"/>
      <w:bookmarkStart w:id="319" w:name="_Toc511805696"/>
      <w:bookmarkStart w:id="320" w:name="_Toc511805697"/>
      <w:bookmarkStart w:id="321" w:name="_Toc511805698"/>
      <w:bookmarkStart w:id="322" w:name="_Toc511805699"/>
      <w:bookmarkStart w:id="323" w:name="_Toc511805700"/>
      <w:bookmarkStart w:id="324" w:name="_Toc511805701"/>
      <w:bookmarkStart w:id="325" w:name="_Toc511805702"/>
      <w:bookmarkStart w:id="326" w:name="_Toc511805703"/>
      <w:bookmarkStart w:id="327" w:name="_Toc511805704"/>
      <w:bookmarkStart w:id="328" w:name="_Toc511805705"/>
      <w:bookmarkStart w:id="329" w:name="_Toc511805706"/>
      <w:bookmarkStart w:id="330" w:name="_Toc511805707"/>
      <w:bookmarkStart w:id="331" w:name="_Toc511805708"/>
      <w:bookmarkStart w:id="332" w:name="_Toc511805709"/>
      <w:bookmarkStart w:id="333" w:name="_Toc511805710"/>
      <w:bookmarkStart w:id="334" w:name="_Toc511805711"/>
      <w:bookmarkStart w:id="335" w:name="_Toc511805712"/>
      <w:bookmarkStart w:id="336" w:name="_Toc511805713"/>
      <w:bookmarkStart w:id="337" w:name="_Toc511805714"/>
      <w:bookmarkStart w:id="338" w:name="_Toc511805715"/>
      <w:bookmarkStart w:id="339" w:name="_Toc511805716"/>
      <w:bookmarkStart w:id="340" w:name="_Toc511805717"/>
      <w:bookmarkStart w:id="341" w:name="_Toc511805718"/>
      <w:bookmarkStart w:id="342" w:name="_Toc511805719"/>
      <w:bookmarkStart w:id="343" w:name="_Toc511805720"/>
      <w:bookmarkStart w:id="344" w:name="_Toc511805721"/>
      <w:bookmarkStart w:id="345" w:name="_Toc511805722"/>
      <w:bookmarkStart w:id="346" w:name="_Toc511805723"/>
      <w:bookmarkStart w:id="347" w:name="_Toc511805724"/>
      <w:bookmarkStart w:id="348" w:name="_Toc511805725"/>
      <w:bookmarkStart w:id="349" w:name="_Toc511805726"/>
      <w:bookmarkStart w:id="350" w:name="_Toc22005547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r>
        <w:lastRenderedPageBreak/>
        <w:t>Ad insertion</w:t>
      </w:r>
      <w:bookmarkEnd w:id="350"/>
    </w:p>
    <w:p w14:paraId="254ED4DC" w14:textId="5C54BEA8" w:rsidR="00D23C0F" w:rsidRPr="001E5A67" w:rsidRDefault="001A12EE" w:rsidP="001E5A67">
      <w:r>
        <w:t>This clause was addressed by the alternative media presentation tool in the 6</w:t>
      </w:r>
      <w:r w:rsidRPr="00C5689E">
        <w:rPr>
          <w:vertAlign w:val="superscript"/>
        </w:rPr>
        <w:t>th</w:t>
      </w:r>
      <w:r>
        <w:t xml:space="preserve"> edition.</w:t>
      </w:r>
      <w:bookmarkStart w:id="351" w:name="_Toc50562043"/>
      <w:bookmarkStart w:id="352" w:name="_Toc50562057"/>
      <w:bookmarkStart w:id="353" w:name="_Toc50562058"/>
      <w:bookmarkStart w:id="354" w:name="_Toc50562059"/>
      <w:bookmarkStart w:id="355" w:name="_Toc50562060"/>
      <w:bookmarkStart w:id="356" w:name="_Toc50562061"/>
      <w:bookmarkStart w:id="357" w:name="_Toc50562062"/>
      <w:bookmarkStart w:id="358" w:name="_Toc50562063"/>
      <w:bookmarkStart w:id="359" w:name="_Toc50562064"/>
      <w:bookmarkStart w:id="360" w:name="_Toc50562065"/>
      <w:bookmarkStart w:id="361" w:name="_Toc50562066"/>
      <w:bookmarkStart w:id="362" w:name="_Toc50562067"/>
      <w:bookmarkStart w:id="363" w:name="_Toc50562068"/>
      <w:bookmarkStart w:id="364" w:name="_Toc50562069"/>
      <w:bookmarkStart w:id="365" w:name="_Toc50562070"/>
      <w:bookmarkStart w:id="366" w:name="_Toc50562071"/>
      <w:bookmarkStart w:id="367" w:name="_Toc50562072"/>
      <w:bookmarkStart w:id="368" w:name="_Toc50562073"/>
      <w:bookmarkStart w:id="369" w:name="_Toc50562074"/>
      <w:bookmarkStart w:id="370" w:name="_Toc50562075"/>
      <w:bookmarkStart w:id="371" w:name="_Toc50562076"/>
      <w:bookmarkStart w:id="372" w:name="_Toc50562077"/>
      <w:bookmarkStart w:id="373" w:name="_Toc50562078"/>
      <w:bookmarkStart w:id="374" w:name="_Toc50562079"/>
      <w:bookmarkStart w:id="375" w:name="_Toc50562080"/>
      <w:bookmarkStart w:id="376" w:name="_Toc50562081"/>
      <w:bookmarkStart w:id="377" w:name="_Toc50562082"/>
      <w:bookmarkStart w:id="378" w:name="_Toc50562083"/>
      <w:bookmarkStart w:id="379" w:name="_Toc50562084"/>
      <w:bookmarkStart w:id="380" w:name="_Toc50562085"/>
      <w:bookmarkStart w:id="381" w:name="_Toc50562086"/>
      <w:bookmarkStart w:id="382" w:name="_Toc50562087"/>
      <w:bookmarkStart w:id="383" w:name="_Toc50562088"/>
      <w:bookmarkStart w:id="384" w:name="_Toc50562089"/>
      <w:bookmarkStart w:id="385" w:name="_Toc50562090"/>
      <w:bookmarkStart w:id="386" w:name="_Toc50562091"/>
      <w:bookmarkStart w:id="387" w:name="_Toc50562092"/>
      <w:bookmarkStart w:id="388" w:name="_Toc50562093"/>
      <w:bookmarkStart w:id="389" w:name="_Toc50562094"/>
      <w:bookmarkStart w:id="390" w:name="_Toc50562095"/>
      <w:bookmarkStart w:id="391" w:name="_Toc50562096"/>
      <w:bookmarkStart w:id="392" w:name="_Toc50562097"/>
      <w:bookmarkStart w:id="393" w:name="_Toc50562098"/>
      <w:bookmarkStart w:id="394" w:name="_Toc50562109"/>
      <w:bookmarkStart w:id="395" w:name="_Toc50562118"/>
      <w:bookmarkStart w:id="396" w:name="_Toc50562132"/>
      <w:bookmarkStart w:id="397" w:name="_Toc50562133"/>
      <w:bookmarkStart w:id="398" w:name="_Toc50562136"/>
      <w:bookmarkStart w:id="399" w:name="_Toc50562139"/>
      <w:bookmarkStart w:id="400" w:name="_Toc50562140"/>
      <w:bookmarkStart w:id="401" w:name="_Toc50562141"/>
      <w:bookmarkStart w:id="402" w:name="_Toc50562142"/>
      <w:bookmarkStart w:id="403" w:name="_Toc50562151"/>
      <w:bookmarkStart w:id="404" w:name="_Toc50562152"/>
      <w:bookmarkStart w:id="405" w:name="_Toc50562153"/>
      <w:bookmarkStart w:id="406" w:name="_Toc50562154"/>
      <w:bookmarkStart w:id="407" w:name="_Toc50562155"/>
      <w:bookmarkStart w:id="408" w:name="_Toc50562156"/>
      <w:bookmarkStart w:id="409" w:name="_Toc50562157"/>
      <w:bookmarkStart w:id="410" w:name="_Toc50562158"/>
      <w:bookmarkStart w:id="411" w:name="_Toc50562159"/>
      <w:bookmarkStart w:id="412" w:name="_Toc50562160"/>
      <w:bookmarkStart w:id="413" w:name="_Toc50562161"/>
      <w:bookmarkStart w:id="414" w:name="_Toc50562162"/>
      <w:bookmarkStart w:id="415" w:name="_Toc50562163"/>
      <w:bookmarkStart w:id="416" w:name="_Toc50562164"/>
      <w:bookmarkStart w:id="417" w:name="_Toc50562165"/>
      <w:bookmarkStart w:id="418" w:name="_Toc50562166"/>
      <w:bookmarkStart w:id="419" w:name="_Toc50562167"/>
      <w:bookmarkStart w:id="420" w:name="_Toc50562168"/>
      <w:bookmarkStart w:id="421" w:name="_Toc50562169"/>
      <w:bookmarkStart w:id="422" w:name="_Toc50562170"/>
      <w:bookmarkStart w:id="423" w:name="_Toc50562171"/>
      <w:bookmarkStart w:id="424" w:name="_Toc50562172"/>
      <w:bookmarkStart w:id="425" w:name="_Toc50562173"/>
      <w:bookmarkStart w:id="426" w:name="_Toc50562174"/>
      <w:bookmarkStart w:id="427" w:name="_Toc50562175"/>
      <w:bookmarkStart w:id="428" w:name="_Toc50562176"/>
      <w:bookmarkStart w:id="429" w:name="_Toc50562177"/>
      <w:bookmarkStart w:id="430" w:name="_Toc50562178"/>
      <w:bookmarkStart w:id="431" w:name="_Toc50562179"/>
      <w:bookmarkStart w:id="432" w:name="_Toc50562180"/>
      <w:bookmarkStart w:id="433" w:name="_Toc50562181"/>
      <w:bookmarkStart w:id="434" w:name="_Toc50562182"/>
      <w:bookmarkStart w:id="435" w:name="_Toc50562183"/>
      <w:bookmarkStart w:id="436" w:name="_Toc50562184"/>
      <w:bookmarkStart w:id="437" w:name="_Toc50562185"/>
      <w:bookmarkStart w:id="438" w:name="_Toc50562186"/>
      <w:bookmarkStart w:id="439" w:name="_Toc50562187"/>
      <w:bookmarkStart w:id="440" w:name="_Toc50562188"/>
      <w:bookmarkStart w:id="441" w:name="_Toc50562189"/>
      <w:bookmarkStart w:id="442" w:name="_Toc50562190"/>
      <w:bookmarkStart w:id="443" w:name="_Toc50562191"/>
      <w:bookmarkStart w:id="444" w:name="_Toc50562192"/>
      <w:bookmarkStart w:id="445" w:name="_Toc50562193"/>
      <w:bookmarkStart w:id="446" w:name="_Toc50562194"/>
      <w:bookmarkStart w:id="447" w:name="_Toc50562195"/>
      <w:bookmarkStart w:id="448" w:name="_Toc43663666"/>
      <w:bookmarkStart w:id="449" w:name="_Toc43663914"/>
      <w:bookmarkStart w:id="450" w:name="_Toc48131643"/>
      <w:bookmarkStart w:id="451" w:name="_Toc32500828"/>
      <w:bookmarkStart w:id="452" w:name="_Toc32932434"/>
      <w:bookmarkStart w:id="453" w:name="_Toc32964105"/>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p w14:paraId="3B53C8BC" w14:textId="464AA279" w:rsidR="00E2128B" w:rsidRDefault="003B403F" w:rsidP="007275BF">
      <w:pPr>
        <w:pStyle w:val="Heading1"/>
      </w:pPr>
      <w:bookmarkStart w:id="454" w:name="_Toc159837398"/>
      <w:bookmarkStart w:id="455" w:name="_Toc220055476"/>
      <w:r>
        <w:lastRenderedPageBreak/>
        <w:t>Failover in multi-origin linear deployments (m54725)</w:t>
      </w:r>
      <w:bookmarkEnd w:id="454"/>
      <w:bookmarkEnd w:id="455"/>
    </w:p>
    <w:p w14:paraId="2633565A" w14:textId="4E81F222" w:rsidR="009C07D0" w:rsidRPr="009C07D0" w:rsidRDefault="009C07D0" w:rsidP="00C5689E">
      <w:r>
        <w:t xml:space="preserve">Note: The failover </w:t>
      </w:r>
      <w:r w:rsidR="00F45C02">
        <w:t>is already supported by the DASH spec. This clause provides additional ideas to handle the failover.</w:t>
      </w:r>
    </w:p>
    <w:p w14:paraId="61425C57" w14:textId="77777777" w:rsidR="00CA7F98" w:rsidRDefault="00CA7F98" w:rsidP="007275BF">
      <w:pPr>
        <w:pStyle w:val="Heading2"/>
      </w:pPr>
      <w:bookmarkStart w:id="456" w:name="_Toc159837399"/>
      <w:bookmarkStart w:id="457" w:name="_Toc220055477"/>
      <w:r>
        <w:t>Introduction</w:t>
      </w:r>
      <w:bookmarkEnd w:id="456"/>
      <w:bookmarkEnd w:id="457"/>
    </w:p>
    <w:p w14:paraId="4F1D21F5" w14:textId="4CF585A4" w:rsidR="00CA7F98" w:rsidRDefault="00CA7F98" w:rsidP="00CA7F98">
      <w:r>
        <w:t>In many cases multiple origins are used to serve the same content. In particular, in a geo-redundancy case same channel is transcoded by different transcoders and published to different origins. In case one origin fails, the player can seamlessly or near-seamlessly switch to a different origin.</w:t>
      </w:r>
    </w:p>
    <w:p w14:paraId="17E6D0D5" w14:textId="2CE5F0D6" w:rsidR="00CA7F98" w:rsidRDefault="00CA7F98" w:rsidP="00CA7F98">
      <w:r>
        <w:t>In the naïve implementation, the client will quit on an origin failure and start with a new URL pointing to a different origin. This solution is unacceptable, as it incurs a significant delay due to buffering, tearing down the current DRM session, getting a new URL from the back-end, downloading the MPD and initialization segments, reinitializing the decoder, requesting new DRM license, setting up the new DRM context, etc. The overall effect can be very noticeable, as the player will be down for e.g. 30 seconds. Moreover, an origin failure affecting hundreds of thousands or millions of concurrent sessions will create a “thundering herd” effect on the licensing servers as hundreds of thousands or millions of license requests will come at the same time, taxing the license server infrastructure.</w:t>
      </w:r>
    </w:p>
    <w:p w14:paraId="0CE626EA" w14:textId="77777777" w:rsidR="00CA7F98" w:rsidRDefault="00CA7F98" w:rsidP="00CA7F98">
      <w:r>
        <w:t>DASH provides two mechanisms to reduce the downtime: Fallback MPD chaining and MPD reset.</w:t>
      </w:r>
    </w:p>
    <w:p w14:paraId="7A642D69" w14:textId="74EDB5E3" w:rsidR="00CA7F98" w:rsidRDefault="00CA7F98" w:rsidP="00CA7F98">
      <w:r>
        <w:t>Fallback MPD chaining provides the client with an alternative MPD it can use in case of a catastrophic failure such as failure to do normal MPD update. MPD reset tells the client that it has to switch to playback of a new MPD at a given time. In both cases, the player can finish playing its current buffer and switch to the new MPD. While this is an improvement over the naïve implementation, the DRM issue remains.</w:t>
      </w:r>
    </w:p>
    <w:p w14:paraId="57645F52" w14:textId="40C2E9FB" w:rsidR="00CA7F98" w:rsidRDefault="00CA7F98" w:rsidP="00CA7F98">
      <w:r>
        <w:t>In case we continue viewing the same channel, there typically is no need to request a new license – if the viewer was authorized to view a channel from one origin, then he/she will be authorized to view it from a different origin. As long as the origins have matching encryption keys (even if `pssh` is different), there is no need to re-request them or do anything to the secure rendering pipeline.</w:t>
      </w:r>
    </w:p>
    <w:p w14:paraId="40A9BF81" w14:textId="77777777" w:rsidR="00CA7F98" w:rsidRDefault="00CA7F98" w:rsidP="00CA7F98">
      <w:r>
        <w:t>A different issue is preserving user experience. For example, if the MPD offers multiple views of the same content, we want to continue watching the same view we were watching prior to the failover. In case two MPDs have same adaptation set IDs, we can switch to precisely the same view.</w:t>
      </w:r>
    </w:p>
    <w:p w14:paraId="4B249539" w14:textId="77777777" w:rsidR="00CA7F98" w:rsidRDefault="00CA7F98" w:rsidP="00CA7F98">
      <w:r>
        <w:t>These types of continuity need to be somehow signaled to the player which currently cannot tell whether it is switching to a slate with an error message or to a very similar MPD with different segment URLs and difference in segment timing. This type of signaling is proposed below.</w:t>
      </w:r>
    </w:p>
    <w:p w14:paraId="557D91FC" w14:textId="77777777" w:rsidR="00CA7F98" w:rsidRDefault="00CA7F98" w:rsidP="007275BF">
      <w:pPr>
        <w:pStyle w:val="Heading2"/>
      </w:pPr>
      <w:bookmarkStart w:id="458" w:name="_Toc159837400"/>
      <w:bookmarkStart w:id="459" w:name="_Toc220055478"/>
      <w:r>
        <w:t>Proposal</w:t>
      </w:r>
      <w:bookmarkEnd w:id="458"/>
      <w:bookmarkEnd w:id="459"/>
    </w:p>
    <w:p w14:paraId="4D564810" w14:textId="77777777" w:rsidR="00CA7F98" w:rsidRDefault="00CA7F98" w:rsidP="00C25687">
      <w:pPr>
        <w:pStyle w:val="Heading3"/>
      </w:pPr>
      <w:bookmarkStart w:id="460" w:name="_Toc159837401"/>
      <w:bookmarkStart w:id="461" w:name="_Toc220055479"/>
      <w:r>
        <w:t>Approach</w:t>
      </w:r>
      <w:bookmarkEnd w:id="460"/>
      <w:bookmarkEnd w:id="461"/>
    </w:p>
    <w:p w14:paraId="02176DA6" w14:textId="77777777" w:rsidR="00CA7F98" w:rsidRDefault="00CA7F98" w:rsidP="00CA7F98">
      <w:r>
        <w:t xml:space="preserve">We define several types of continuity: </w:t>
      </w:r>
    </w:p>
    <w:p w14:paraId="57D638FE" w14:textId="77777777" w:rsidR="00CA7F98" w:rsidRDefault="00CA7F98">
      <w:pPr>
        <w:pStyle w:val="ListParagraph"/>
        <w:numPr>
          <w:ilvl w:val="0"/>
          <w:numId w:val="45"/>
        </w:numPr>
      </w:pPr>
      <w:r>
        <w:rPr>
          <w:u w:val="single"/>
        </w:rPr>
        <w:t>Asset continuity</w:t>
      </w:r>
      <w:r>
        <w:t>: both MPDs show the same visual content and have approximately the same live point. It is hard to get to precisely same live point when the encoders are at significantly different geographic locations and same frame enters different transcoders at a different time due to speed of light.</w:t>
      </w:r>
    </w:p>
    <w:p w14:paraId="50555140" w14:textId="77777777" w:rsidR="00CA7F98" w:rsidRDefault="00CA7F98">
      <w:pPr>
        <w:pStyle w:val="ListParagraph"/>
        <w:numPr>
          <w:ilvl w:val="0"/>
          <w:numId w:val="45"/>
        </w:numPr>
      </w:pPr>
      <w:r>
        <w:rPr>
          <w:u w:val="single"/>
        </w:rPr>
        <w:t>Service continuity</w:t>
      </w:r>
      <w:r>
        <w:t>: the adaptation set and representation IDs are identical, so it is possible to simplify the switch logic to follow the currently playing IDs as opposed to starting from a “clean slate”. Additionally, the same events are synchronized (i.e., the events are the same in their semantics), which is important in terms of advertising logic and SCTE 35.</w:t>
      </w:r>
    </w:p>
    <w:p w14:paraId="741AE115" w14:textId="77777777" w:rsidR="00CA7F98" w:rsidRDefault="00CA7F98">
      <w:pPr>
        <w:pStyle w:val="ListParagraph"/>
        <w:numPr>
          <w:ilvl w:val="0"/>
          <w:numId w:val="45"/>
        </w:numPr>
      </w:pPr>
      <w:r>
        <w:rPr>
          <w:u w:val="single"/>
        </w:rPr>
        <w:t>Content protection continuity</w:t>
      </w:r>
      <w:r>
        <w:t>: as long as same key IDs are used, there is no need to re-request the DRM license</w:t>
      </w:r>
    </w:p>
    <w:p w14:paraId="4639E4DB" w14:textId="77777777" w:rsidR="00CA7F98" w:rsidRDefault="00CA7F98" w:rsidP="00CA7F98"/>
    <w:p w14:paraId="3D1CD1E7" w14:textId="62FEE119" w:rsidR="00CA7F98" w:rsidRDefault="00CA7F98" w:rsidP="00CA7F98">
      <w:r>
        <w:t>Note that the structure here is not a perfect “onion structure” – content protection continuity requires asset continuity, but not service continuity.</w:t>
      </w:r>
    </w:p>
    <w:p w14:paraId="368988F6" w14:textId="0BDE9088" w:rsidR="00CA7F98" w:rsidRDefault="00CA7F98" w:rsidP="00CA7F98">
      <w:r>
        <w:t xml:space="preserve">We propose a new element to explicitly provide such signaling and explicitly call out different types of continuity.   </w:t>
      </w:r>
    </w:p>
    <w:p w14:paraId="306D0908" w14:textId="7DBBDC45" w:rsidR="00CA7F98" w:rsidRDefault="00CA7F98" w:rsidP="00C25687">
      <w:pPr>
        <w:pStyle w:val="Heading3"/>
      </w:pPr>
      <w:bookmarkStart w:id="462" w:name="_Toc159837402"/>
      <w:bookmarkStart w:id="463" w:name="_Toc220055480"/>
      <w:r>
        <w:lastRenderedPageBreak/>
        <w:t>Proposed syntax and semantics</w:t>
      </w:r>
      <w:bookmarkEnd w:id="462"/>
      <w:bookmarkEnd w:id="463"/>
    </w:p>
    <w:p w14:paraId="6200411C" w14:textId="77777777" w:rsidR="00CA7F98" w:rsidRDefault="00CA7F98" w:rsidP="00CA7F98">
      <w:pPr>
        <w:pStyle w:val="BodyText"/>
        <w:autoSpaceDE w:val="0"/>
        <w:autoSpaceDN w:val="0"/>
        <w:adjustRightInd w:val="0"/>
        <w:rPr>
          <w:szCs w:val="24"/>
        </w:rPr>
      </w:pPr>
      <w:r>
        <w:rPr>
          <w:szCs w:val="24"/>
        </w:rPr>
        <w:t xml:space="preserve">The Continuity element describes various aspects which are maintained across representations described by successive MPDs. This element is embedded inside a SupplementalProperty or EssentialProperty element with @schemeIdUri attribute values of </w:t>
      </w:r>
      <w:r>
        <w:rPr>
          <w:rStyle w:val="ISOCode"/>
          <w:sz w:val="20"/>
          <w:szCs w:val="20"/>
        </w:rPr>
        <w:t xml:space="preserve">urn:mpeg:dash:fallback:2016 </w:t>
      </w:r>
      <w:r>
        <w:rPr>
          <w:szCs w:val="24"/>
        </w:rPr>
        <w:t xml:space="preserve">or </w:t>
      </w:r>
      <w:r>
        <w:rPr>
          <w:rStyle w:val="ISOCode"/>
          <w:sz w:val="20"/>
          <w:szCs w:val="20"/>
        </w:rPr>
        <w:t>urn:mpeg:dash:reset:2016</w:t>
      </w:r>
      <w:r>
        <w:rPr>
          <w:szCs w:val="24"/>
        </w:rPr>
        <w:t>.</w:t>
      </w:r>
    </w:p>
    <w:p w14:paraId="3ECEBAC5" w14:textId="77777777" w:rsidR="00CA7F98" w:rsidRDefault="00CA7F98" w:rsidP="00CA7F98">
      <w:pPr>
        <w:pStyle w:val="Tabletitle"/>
        <w:rPr>
          <w:rFonts w:eastAsia="Calibri"/>
          <w:szCs w:val="22"/>
        </w:rPr>
      </w:pPr>
      <w:bookmarkStart w:id="464" w:name="_Ref14699204"/>
      <w:r>
        <w:t xml:space="preserve">Table </w:t>
      </w:r>
      <w:r>
        <w:fldChar w:fldCharType="begin"/>
      </w:r>
      <w:r>
        <w:instrText xml:space="preserve"> SEQ Table \* ARABIC </w:instrText>
      </w:r>
      <w:r>
        <w:fldChar w:fldCharType="separate"/>
      </w:r>
      <w:r>
        <w:rPr>
          <w:noProof/>
        </w:rPr>
        <w:t>25</w:t>
      </w:r>
      <w:r>
        <w:rPr>
          <w:noProof/>
        </w:rPr>
        <w:fldChar w:fldCharType="end"/>
      </w:r>
      <w:bookmarkEnd w:id="464"/>
      <w:r>
        <w:t xml:space="preserve"> — Semantics of </w:t>
      </w:r>
      <w:r>
        <w:rPr>
          <w:rStyle w:val="ISOCodebold"/>
        </w:rPr>
        <w:t>Continuity</w:t>
      </w:r>
      <w:r>
        <w:t xml:space="preserve"> element</w:t>
      </w:r>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61"/>
        <w:gridCol w:w="261"/>
        <w:gridCol w:w="261"/>
        <w:gridCol w:w="2878"/>
        <w:gridCol w:w="1322"/>
        <w:gridCol w:w="4342"/>
      </w:tblGrid>
      <w:tr w:rsidR="00CA7F98" w14:paraId="19D3E1AD" w14:textId="77777777" w:rsidTr="00F50DAB">
        <w:trPr>
          <w:cantSplit/>
          <w:tblHeader/>
        </w:trPr>
        <w:tc>
          <w:tcPr>
            <w:tcW w:w="1963" w:type="pct"/>
            <w:gridSpan w:val="4"/>
            <w:tcBorders>
              <w:top w:val="single" w:sz="12" w:space="0" w:color="auto"/>
              <w:left w:val="single" w:sz="12" w:space="0" w:color="auto"/>
              <w:bottom w:val="single" w:sz="12" w:space="0" w:color="auto"/>
              <w:right w:val="single" w:sz="4" w:space="0" w:color="000000" w:themeColor="text1"/>
            </w:tcBorders>
            <w:hideMark/>
          </w:tcPr>
          <w:p w14:paraId="1BDFEB1D" w14:textId="77777777" w:rsidR="00CA7F98" w:rsidRDefault="00CA7F98">
            <w:pPr>
              <w:pStyle w:val="Tableheader"/>
              <w:jc w:val="center"/>
              <w:rPr>
                <w:szCs w:val="20"/>
              </w:rPr>
            </w:pPr>
            <w:r>
              <w:rPr>
                <w:b/>
                <w:szCs w:val="20"/>
              </w:rPr>
              <w:t>Element or Attribute Name</w:t>
            </w:r>
          </w:p>
        </w:tc>
        <w:tc>
          <w:tcPr>
            <w:tcW w:w="709" w:type="pct"/>
            <w:tcBorders>
              <w:top w:val="single" w:sz="12" w:space="0" w:color="auto"/>
              <w:left w:val="single" w:sz="4" w:space="0" w:color="000000" w:themeColor="text1"/>
              <w:bottom w:val="single" w:sz="12" w:space="0" w:color="auto"/>
              <w:right w:val="single" w:sz="4" w:space="0" w:color="000000" w:themeColor="text1"/>
            </w:tcBorders>
            <w:hideMark/>
          </w:tcPr>
          <w:p w14:paraId="784B7F50" w14:textId="77777777" w:rsidR="00CA7F98" w:rsidRDefault="00CA7F98">
            <w:pPr>
              <w:pStyle w:val="Tableheader"/>
              <w:jc w:val="center"/>
              <w:rPr>
                <w:szCs w:val="20"/>
              </w:rPr>
            </w:pPr>
            <w:r>
              <w:rPr>
                <w:b/>
                <w:szCs w:val="20"/>
              </w:rPr>
              <w:t>Use</w:t>
            </w:r>
          </w:p>
        </w:tc>
        <w:tc>
          <w:tcPr>
            <w:tcW w:w="2328" w:type="pct"/>
            <w:tcBorders>
              <w:top w:val="single" w:sz="12" w:space="0" w:color="auto"/>
              <w:left w:val="single" w:sz="4" w:space="0" w:color="000000" w:themeColor="text1"/>
              <w:bottom w:val="single" w:sz="12" w:space="0" w:color="auto"/>
              <w:right w:val="single" w:sz="12" w:space="0" w:color="auto"/>
            </w:tcBorders>
            <w:hideMark/>
          </w:tcPr>
          <w:p w14:paraId="036020B8" w14:textId="77777777" w:rsidR="00CA7F98" w:rsidRDefault="00CA7F98">
            <w:pPr>
              <w:pStyle w:val="Tableheader"/>
              <w:jc w:val="center"/>
              <w:rPr>
                <w:szCs w:val="20"/>
              </w:rPr>
            </w:pPr>
            <w:r>
              <w:rPr>
                <w:b/>
                <w:szCs w:val="20"/>
              </w:rPr>
              <w:t>Description</w:t>
            </w:r>
          </w:p>
        </w:tc>
      </w:tr>
      <w:tr w:rsidR="00CA7F98" w14:paraId="1186ECE2" w14:textId="77777777" w:rsidTr="00F50DAB">
        <w:trPr>
          <w:cantSplit/>
        </w:trPr>
        <w:tc>
          <w:tcPr>
            <w:tcW w:w="140" w:type="pct"/>
            <w:tcBorders>
              <w:top w:val="single" w:sz="12" w:space="0" w:color="auto"/>
              <w:left w:val="single" w:sz="12" w:space="0" w:color="auto"/>
              <w:bottom w:val="single" w:sz="4" w:space="0" w:color="000000"/>
              <w:right w:val="nil"/>
            </w:tcBorders>
            <w:hideMark/>
          </w:tcPr>
          <w:p w14:paraId="7085717A" w14:textId="77777777" w:rsidR="00CA7F98" w:rsidRDefault="00CA7F98">
            <w:pPr>
              <w:pStyle w:val="Tablebody"/>
              <w:jc w:val="both"/>
              <w:rPr>
                <w:noProof/>
                <w:szCs w:val="20"/>
              </w:rPr>
            </w:pPr>
            <w:r>
              <w:rPr>
                <w:szCs w:val="20"/>
              </w:rPr>
              <w:t> </w:t>
            </w:r>
          </w:p>
        </w:tc>
        <w:tc>
          <w:tcPr>
            <w:tcW w:w="140" w:type="pct"/>
            <w:tcBorders>
              <w:top w:val="single" w:sz="12" w:space="0" w:color="auto"/>
              <w:left w:val="nil"/>
              <w:bottom w:val="single" w:sz="4" w:space="0" w:color="000000"/>
              <w:right w:val="nil"/>
            </w:tcBorders>
            <w:hideMark/>
          </w:tcPr>
          <w:p w14:paraId="4A5F4809" w14:textId="77777777" w:rsidR="00CA7F98" w:rsidRDefault="00CA7F98">
            <w:pPr>
              <w:pStyle w:val="Tablebody"/>
              <w:jc w:val="both"/>
              <w:rPr>
                <w:noProof/>
                <w:szCs w:val="20"/>
              </w:rPr>
            </w:pPr>
            <w:r>
              <w:rPr>
                <w:szCs w:val="20"/>
              </w:rPr>
              <w:t> </w:t>
            </w:r>
          </w:p>
        </w:tc>
        <w:tc>
          <w:tcPr>
            <w:tcW w:w="1683" w:type="pct"/>
            <w:gridSpan w:val="2"/>
            <w:tcBorders>
              <w:top w:val="single" w:sz="12" w:space="0" w:color="auto"/>
              <w:left w:val="nil"/>
              <w:bottom w:val="single" w:sz="4" w:space="0" w:color="000000"/>
              <w:right w:val="single" w:sz="4" w:space="0" w:color="000000" w:themeColor="text1"/>
            </w:tcBorders>
            <w:hideMark/>
          </w:tcPr>
          <w:p w14:paraId="445B5EB5" w14:textId="77777777" w:rsidR="00CA7F98" w:rsidRDefault="00CA7F98">
            <w:pPr>
              <w:pStyle w:val="Tablebody"/>
              <w:rPr>
                <w:rStyle w:val="ISOCodebold"/>
              </w:rPr>
            </w:pPr>
            <w:r>
              <w:rPr>
                <w:rStyle w:val="ISOCodebold"/>
                <w:szCs w:val="20"/>
              </w:rPr>
              <w:t>C</w:t>
            </w:r>
            <w:r>
              <w:rPr>
                <w:rStyle w:val="ISOCodebold"/>
              </w:rPr>
              <w:t xml:space="preserve">ontinuity </w:t>
            </w:r>
          </w:p>
        </w:tc>
        <w:tc>
          <w:tcPr>
            <w:tcW w:w="709" w:type="pct"/>
            <w:tcBorders>
              <w:top w:val="single" w:sz="12" w:space="0" w:color="auto"/>
              <w:left w:val="single" w:sz="4" w:space="0" w:color="000000" w:themeColor="text1"/>
              <w:bottom w:val="single" w:sz="4" w:space="0" w:color="000000"/>
              <w:right w:val="single" w:sz="4" w:space="0" w:color="000000" w:themeColor="text1"/>
            </w:tcBorders>
            <w:hideMark/>
          </w:tcPr>
          <w:p w14:paraId="004D0CA4" w14:textId="77777777" w:rsidR="00CA7F98" w:rsidRDefault="00CA7F98">
            <w:pPr>
              <w:pStyle w:val="Tablebody"/>
              <w:jc w:val="center"/>
            </w:pPr>
            <w:r>
              <w:rPr>
                <w:szCs w:val="20"/>
              </w:rPr>
              <w:t> </w:t>
            </w:r>
          </w:p>
        </w:tc>
        <w:tc>
          <w:tcPr>
            <w:tcW w:w="2328" w:type="pct"/>
            <w:tcBorders>
              <w:top w:val="single" w:sz="12" w:space="0" w:color="auto"/>
              <w:left w:val="single" w:sz="4" w:space="0" w:color="000000" w:themeColor="text1"/>
              <w:bottom w:val="single" w:sz="4" w:space="0" w:color="000000"/>
              <w:right w:val="single" w:sz="12" w:space="0" w:color="auto"/>
            </w:tcBorders>
            <w:hideMark/>
          </w:tcPr>
          <w:p w14:paraId="26EA9C9D" w14:textId="77777777" w:rsidR="00CA7F98" w:rsidRDefault="00CA7F98">
            <w:pPr>
              <w:pStyle w:val="Tablebody"/>
              <w:rPr>
                <w:szCs w:val="20"/>
              </w:rPr>
            </w:pPr>
            <w:r>
              <w:rPr>
                <w:szCs w:val="20"/>
              </w:rPr>
              <w:t> </w:t>
            </w:r>
          </w:p>
        </w:tc>
      </w:tr>
      <w:tr w:rsidR="00CA7F98" w14:paraId="0A3C12FD" w14:textId="77777777" w:rsidTr="00F50DAB">
        <w:trPr>
          <w:cantSplit/>
        </w:trPr>
        <w:tc>
          <w:tcPr>
            <w:tcW w:w="140" w:type="pct"/>
            <w:tcBorders>
              <w:top w:val="single" w:sz="4" w:space="0" w:color="000000"/>
              <w:left w:val="single" w:sz="12" w:space="0" w:color="auto"/>
              <w:bottom w:val="single" w:sz="4" w:space="0" w:color="000000"/>
              <w:right w:val="nil"/>
            </w:tcBorders>
            <w:hideMark/>
          </w:tcPr>
          <w:p w14:paraId="003A64A9" w14:textId="77777777" w:rsidR="00CA7F98" w:rsidRDefault="00CA7F98">
            <w:pPr>
              <w:pStyle w:val="Tablebody"/>
              <w:jc w:val="both"/>
              <w:rPr>
                <w:noProof/>
                <w:szCs w:val="20"/>
              </w:rPr>
            </w:pPr>
            <w:r>
              <w:rPr>
                <w:szCs w:val="20"/>
              </w:rPr>
              <w:t> </w:t>
            </w:r>
          </w:p>
        </w:tc>
        <w:tc>
          <w:tcPr>
            <w:tcW w:w="140" w:type="pct"/>
            <w:tcBorders>
              <w:top w:val="single" w:sz="4" w:space="0" w:color="000000"/>
              <w:left w:val="nil"/>
              <w:bottom w:val="single" w:sz="4" w:space="0" w:color="000000"/>
              <w:right w:val="nil"/>
            </w:tcBorders>
            <w:hideMark/>
          </w:tcPr>
          <w:p w14:paraId="5B34509B" w14:textId="77777777" w:rsidR="00CA7F98" w:rsidRDefault="00CA7F98">
            <w:pPr>
              <w:pStyle w:val="Tablebody"/>
              <w:jc w:val="both"/>
              <w:rPr>
                <w:noProof/>
                <w:szCs w:val="20"/>
              </w:rPr>
            </w:pPr>
            <w:r>
              <w:rPr>
                <w:szCs w:val="20"/>
              </w:rPr>
              <w:t> </w:t>
            </w:r>
          </w:p>
        </w:tc>
        <w:tc>
          <w:tcPr>
            <w:tcW w:w="140" w:type="pct"/>
            <w:tcBorders>
              <w:top w:val="single" w:sz="4" w:space="0" w:color="000000"/>
              <w:left w:val="nil"/>
              <w:bottom w:val="single" w:sz="4" w:space="0" w:color="000000"/>
              <w:right w:val="nil"/>
            </w:tcBorders>
            <w:hideMark/>
          </w:tcPr>
          <w:p w14:paraId="01052068" w14:textId="77777777" w:rsidR="00CA7F98" w:rsidRDefault="00CA7F98">
            <w:pPr>
              <w:pStyle w:val="Tablebody"/>
              <w:jc w:val="both"/>
              <w:rPr>
                <w:noProof/>
                <w:szCs w:val="20"/>
              </w:rPr>
            </w:pPr>
            <w:r>
              <w:rPr>
                <w:szCs w:val="20"/>
              </w:rPr>
              <w:t> </w:t>
            </w:r>
          </w:p>
        </w:tc>
        <w:tc>
          <w:tcPr>
            <w:tcW w:w="1543" w:type="pct"/>
            <w:tcBorders>
              <w:top w:val="single" w:sz="4" w:space="0" w:color="000000"/>
              <w:left w:val="nil"/>
              <w:bottom w:val="single" w:sz="4" w:space="0" w:color="000000"/>
              <w:right w:val="single" w:sz="4" w:space="0" w:color="000000" w:themeColor="text1"/>
            </w:tcBorders>
            <w:hideMark/>
          </w:tcPr>
          <w:p w14:paraId="3CB8EC54" w14:textId="77777777" w:rsidR="00CA7F98" w:rsidRDefault="00CA7F98">
            <w:pPr>
              <w:pStyle w:val="Tablebody"/>
              <w:rPr>
                <w:rStyle w:val="ISOCode"/>
              </w:rPr>
            </w:pPr>
            <w:r>
              <w:rPr>
                <w:rStyle w:val="ISOCode"/>
                <w:szCs w:val="20"/>
              </w:rPr>
              <w:t>@asset</w:t>
            </w:r>
          </w:p>
        </w:tc>
        <w:tc>
          <w:tcPr>
            <w:tcW w:w="709" w:type="pct"/>
            <w:tcBorders>
              <w:top w:val="single" w:sz="4" w:space="0" w:color="000000"/>
              <w:left w:val="single" w:sz="4" w:space="0" w:color="000000" w:themeColor="text1"/>
              <w:bottom w:val="single" w:sz="4" w:space="0" w:color="000000"/>
              <w:right w:val="single" w:sz="4" w:space="0" w:color="000000" w:themeColor="text1"/>
            </w:tcBorders>
            <w:hideMark/>
          </w:tcPr>
          <w:p w14:paraId="1D4F355A" w14:textId="77777777" w:rsidR="00CA7F98" w:rsidRDefault="00CA7F98">
            <w:pPr>
              <w:pStyle w:val="Tablebody"/>
              <w:jc w:val="center"/>
            </w:pPr>
            <w:r>
              <w:rPr>
                <w:szCs w:val="20"/>
              </w:rPr>
              <w:t>OD</w:t>
            </w:r>
          </w:p>
          <w:p w14:paraId="02BE6CAE" w14:textId="77777777" w:rsidR="00CA7F98" w:rsidRDefault="00CA7F98">
            <w:pPr>
              <w:pStyle w:val="Tablebody"/>
              <w:jc w:val="center"/>
              <w:rPr>
                <w:szCs w:val="20"/>
              </w:rPr>
            </w:pPr>
            <w:r>
              <w:rPr>
                <w:szCs w:val="20"/>
              </w:rPr>
              <w:t>default=false</w:t>
            </w:r>
          </w:p>
        </w:tc>
        <w:tc>
          <w:tcPr>
            <w:tcW w:w="2328" w:type="pct"/>
            <w:tcBorders>
              <w:top w:val="single" w:sz="4" w:space="0" w:color="000000"/>
              <w:left w:val="single" w:sz="4" w:space="0" w:color="000000" w:themeColor="text1"/>
              <w:bottom w:val="single" w:sz="4" w:space="0" w:color="000000"/>
              <w:right w:val="single" w:sz="12" w:space="0" w:color="auto"/>
            </w:tcBorders>
            <w:hideMark/>
          </w:tcPr>
          <w:p w14:paraId="5E5BFE6A" w14:textId="77777777" w:rsidR="00CA7F98" w:rsidRDefault="00CA7F98">
            <w:pPr>
              <w:pStyle w:val="Tablebody"/>
              <w:rPr>
                <w:rFonts w:ascii="Times New Roman" w:hAnsi="Times New Roman"/>
                <w:szCs w:val="20"/>
              </w:rPr>
            </w:pPr>
            <w:r>
              <w:rPr>
                <w:szCs w:val="20"/>
              </w:rPr>
              <w:t xml:space="preserve">If true, content of the new presentation is perceptually identical to the content of the current presentation, i.e. the “live point” of one presentation is within 250ms from the other </w:t>
            </w:r>
          </w:p>
        </w:tc>
      </w:tr>
      <w:tr w:rsidR="00CA7F98" w14:paraId="54903A0E" w14:textId="77777777" w:rsidTr="00F50DAB">
        <w:trPr>
          <w:cantSplit/>
        </w:trPr>
        <w:tc>
          <w:tcPr>
            <w:tcW w:w="140" w:type="pct"/>
            <w:tcBorders>
              <w:top w:val="single" w:sz="4" w:space="0" w:color="000000"/>
              <w:left w:val="single" w:sz="12" w:space="0" w:color="auto"/>
              <w:bottom w:val="single" w:sz="4" w:space="0" w:color="000000"/>
              <w:right w:val="nil"/>
            </w:tcBorders>
            <w:hideMark/>
          </w:tcPr>
          <w:p w14:paraId="3DB11C4C" w14:textId="77777777" w:rsidR="00CA7F98" w:rsidRDefault="00CA7F98">
            <w:pPr>
              <w:pStyle w:val="Tablebody"/>
              <w:jc w:val="both"/>
              <w:rPr>
                <w:noProof/>
                <w:szCs w:val="20"/>
              </w:rPr>
            </w:pPr>
            <w:r>
              <w:rPr>
                <w:szCs w:val="20"/>
              </w:rPr>
              <w:t> </w:t>
            </w:r>
          </w:p>
        </w:tc>
        <w:tc>
          <w:tcPr>
            <w:tcW w:w="140" w:type="pct"/>
            <w:tcBorders>
              <w:top w:val="single" w:sz="4" w:space="0" w:color="000000"/>
              <w:left w:val="nil"/>
              <w:bottom w:val="single" w:sz="4" w:space="0" w:color="000000"/>
              <w:right w:val="nil"/>
            </w:tcBorders>
            <w:hideMark/>
          </w:tcPr>
          <w:p w14:paraId="4E9765C7" w14:textId="77777777" w:rsidR="00CA7F98" w:rsidRDefault="00CA7F98">
            <w:pPr>
              <w:pStyle w:val="Tablebody"/>
              <w:jc w:val="both"/>
              <w:rPr>
                <w:noProof/>
                <w:szCs w:val="20"/>
              </w:rPr>
            </w:pPr>
            <w:r>
              <w:rPr>
                <w:szCs w:val="20"/>
              </w:rPr>
              <w:t> </w:t>
            </w:r>
          </w:p>
        </w:tc>
        <w:tc>
          <w:tcPr>
            <w:tcW w:w="140" w:type="pct"/>
            <w:tcBorders>
              <w:top w:val="single" w:sz="4" w:space="0" w:color="000000"/>
              <w:left w:val="nil"/>
              <w:bottom w:val="single" w:sz="4" w:space="0" w:color="000000"/>
              <w:right w:val="nil"/>
            </w:tcBorders>
            <w:hideMark/>
          </w:tcPr>
          <w:p w14:paraId="212858CA" w14:textId="77777777" w:rsidR="00CA7F98" w:rsidRDefault="00CA7F98">
            <w:pPr>
              <w:pStyle w:val="Tablebody"/>
              <w:jc w:val="both"/>
              <w:rPr>
                <w:noProof/>
                <w:szCs w:val="20"/>
              </w:rPr>
            </w:pPr>
            <w:r>
              <w:rPr>
                <w:szCs w:val="20"/>
              </w:rPr>
              <w:t> </w:t>
            </w:r>
          </w:p>
        </w:tc>
        <w:tc>
          <w:tcPr>
            <w:tcW w:w="1543" w:type="pct"/>
            <w:tcBorders>
              <w:top w:val="single" w:sz="4" w:space="0" w:color="000000"/>
              <w:left w:val="nil"/>
              <w:bottom w:val="single" w:sz="4" w:space="0" w:color="000000"/>
              <w:right w:val="single" w:sz="4" w:space="0" w:color="000000" w:themeColor="text1"/>
            </w:tcBorders>
            <w:hideMark/>
          </w:tcPr>
          <w:p w14:paraId="23E2FA87" w14:textId="77777777" w:rsidR="00CA7F98" w:rsidRDefault="00CA7F98">
            <w:pPr>
              <w:pStyle w:val="Tablebody"/>
              <w:rPr>
                <w:rStyle w:val="ISOCode"/>
              </w:rPr>
            </w:pPr>
            <w:r>
              <w:rPr>
                <w:rStyle w:val="ISOCode"/>
                <w:szCs w:val="20"/>
              </w:rPr>
              <w:t>@service</w:t>
            </w:r>
          </w:p>
        </w:tc>
        <w:tc>
          <w:tcPr>
            <w:tcW w:w="709" w:type="pct"/>
            <w:tcBorders>
              <w:top w:val="single" w:sz="4" w:space="0" w:color="000000"/>
              <w:left w:val="single" w:sz="4" w:space="0" w:color="000000" w:themeColor="text1"/>
              <w:bottom w:val="single" w:sz="4" w:space="0" w:color="000000"/>
              <w:right w:val="single" w:sz="4" w:space="0" w:color="000000" w:themeColor="text1"/>
            </w:tcBorders>
            <w:hideMark/>
          </w:tcPr>
          <w:p w14:paraId="55B1C8E9" w14:textId="77777777" w:rsidR="00CA7F98" w:rsidRDefault="00CA7F98">
            <w:pPr>
              <w:pStyle w:val="Tablebody"/>
              <w:jc w:val="center"/>
            </w:pPr>
            <w:r>
              <w:rPr>
                <w:szCs w:val="20"/>
              </w:rPr>
              <w:t>OD default=false</w:t>
            </w:r>
          </w:p>
        </w:tc>
        <w:tc>
          <w:tcPr>
            <w:tcW w:w="2328" w:type="pct"/>
            <w:tcBorders>
              <w:top w:val="single" w:sz="4" w:space="0" w:color="000000"/>
              <w:left w:val="single" w:sz="4" w:space="0" w:color="000000" w:themeColor="text1"/>
              <w:bottom w:val="single" w:sz="4" w:space="0" w:color="000000"/>
              <w:right w:val="single" w:sz="12" w:space="0" w:color="auto"/>
            </w:tcBorders>
            <w:hideMark/>
          </w:tcPr>
          <w:p w14:paraId="20757182" w14:textId="77777777" w:rsidR="00CA7F98" w:rsidRDefault="00CA7F98">
            <w:pPr>
              <w:pStyle w:val="Tablebody"/>
              <w:rPr>
                <w:szCs w:val="20"/>
              </w:rPr>
            </w:pPr>
            <w:r>
              <w:rPr>
                <w:szCs w:val="20"/>
              </w:rPr>
              <w:t>If true, adaptation set, representation, and sub-representation IDs are identical across the new and old representation</w:t>
            </w:r>
          </w:p>
        </w:tc>
      </w:tr>
      <w:tr w:rsidR="00CA7F98" w14:paraId="06D8C2DE" w14:textId="77777777" w:rsidTr="00F50DAB">
        <w:trPr>
          <w:cantSplit/>
        </w:trPr>
        <w:tc>
          <w:tcPr>
            <w:tcW w:w="140" w:type="pct"/>
            <w:tcBorders>
              <w:top w:val="single" w:sz="4" w:space="0" w:color="000000"/>
              <w:left w:val="single" w:sz="12" w:space="0" w:color="auto"/>
              <w:bottom w:val="single" w:sz="4" w:space="0" w:color="000000"/>
              <w:right w:val="nil"/>
            </w:tcBorders>
            <w:hideMark/>
          </w:tcPr>
          <w:p w14:paraId="3C0FFCE8" w14:textId="77777777" w:rsidR="00CA7F98" w:rsidRDefault="00CA7F98">
            <w:pPr>
              <w:pStyle w:val="Tablebody"/>
              <w:jc w:val="both"/>
              <w:rPr>
                <w:noProof/>
                <w:szCs w:val="20"/>
              </w:rPr>
            </w:pPr>
            <w:r>
              <w:rPr>
                <w:szCs w:val="20"/>
              </w:rPr>
              <w:t> </w:t>
            </w:r>
          </w:p>
        </w:tc>
        <w:tc>
          <w:tcPr>
            <w:tcW w:w="140" w:type="pct"/>
            <w:tcBorders>
              <w:top w:val="single" w:sz="4" w:space="0" w:color="000000"/>
              <w:left w:val="nil"/>
              <w:bottom w:val="single" w:sz="4" w:space="0" w:color="000000"/>
              <w:right w:val="nil"/>
            </w:tcBorders>
            <w:hideMark/>
          </w:tcPr>
          <w:p w14:paraId="4C66379B" w14:textId="77777777" w:rsidR="00CA7F98" w:rsidRDefault="00CA7F98">
            <w:pPr>
              <w:pStyle w:val="Tablebody"/>
              <w:jc w:val="both"/>
              <w:rPr>
                <w:noProof/>
                <w:szCs w:val="20"/>
              </w:rPr>
            </w:pPr>
            <w:r>
              <w:rPr>
                <w:szCs w:val="20"/>
              </w:rPr>
              <w:t> </w:t>
            </w:r>
          </w:p>
        </w:tc>
        <w:tc>
          <w:tcPr>
            <w:tcW w:w="140" w:type="pct"/>
            <w:tcBorders>
              <w:top w:val="single" w:sz="4" w:space="0" w:color="000000"/>
              <w:left w:val="nil"/>
              <w:bottom w:val="single" w:sz="4" w:space="0" w:color="000000"/>
              <w:right w:val="nil"/>
            </w:tcBorders>
            <w:hideMark/>
          </w:tcPr>
          <w:p w14:paraId="087021A9" w14:textId="77777777" w:rsidR="00CA7F98" w:rsidRDefault="00CA7F98">
            <w:pPr>
              <w:pStyle w:val="Tablebody"/>
              <w:jc w:val="both"/>
              <w:rPr>
                <w:noProof/>
                <w:szCs w:val="20"/>
              </w:rPr>
            </w:pPr>
            <w:r>
              <w:rPr>
                <w:szCs w:val="20"/>
              </w:rPr>
              <w:t> </w:t>
            </w:r>
          </w:p>
        </w:tc>
        <w:tc>
          <w:tcPr>
            <w:tcW w:w="1543" w:type="pct"/>
            <w:tcBorders>
              <w:top w:val="single" w:sz="4" w:space="0" w:color="000000"/>
              <w:left w:val="nil"/>
              <w:bottom w:val="single" w:sz="4" w:space="0" w:color="000000"/>
              <w:right w:val="single" w:sz="4" w:space="0" w:color="000000" w:themeColor="text1"/>
            </w:tcBorders>
            <w:hideMark/>
          </w:tcPr>
          <w:p w14:paraId="50C7F688" w14:textId="77777777" w:rsidR="00CA7F98" w:rsidRDefault="00CA7F98">
            <w:pPr>
              <w:pStyle w:val="Tablebody"/>
              <w:rPr>
                <w:rStyle w:val="ISOCode"/>
              </w:rPr>
            </w:pPr>
            <w:r>
              <w:rPr>
                <w:rStyle w:val="ISOCode"/>
                <w:szCs w:val="20"/>
              </w:rPr>
              <w:t>@contentProtection</w:t>
            </w:r>
          </w:p>
        </w:tc>
        <w:tc>
          <w:tcPr>
            <w:tcW w:w="709" w:type="pct"/>
            <w:tcBorders>
              <w:top w:val="single" w:sz="4" w:space="0" w:color="000000"/>
              <w:left w:val="single" w:sz="4" w:space="0" w:color="000000" w:themeColor="text1"/>
              <w:bottom w:val="single" w:sz="4" w:space="0" w:color="000000"/>
              <w:right w:val="single" w:sz="4" w:space="0" w:color="000000" w:themeColor="text1"/>
            </w:tcBorders>
            <w:hideMark/>
          </w:tcPr>
          <w:p w14:paraId="2249AAB5" w14:textId="77777777" w:rsidR="00CA7F98" w:rsidRDefault="00CA7F98">
            <w:pPr>
              <w:pStyle w:val="Tablebody"/>
              <w:jc w:val="center"/>
            </w:pPr>
            <w:r>
              <w:rPr>
                <w:szCs w:val="20"/>
              </w:rPr>
              <w:t>OD default=false</w:t>
            </w:r>
          </w:p>
        </w:tc>
        <w:tc>
          <w:tcPr>
            <w:tcW w:w="2328" w:type="pct"/>
            <w:tcBorders>
              <w:top w:val="single" w:sz="4" w:space="0" w:color="000000"/>
              <w:left w:val="single" w:sz="4" w:space="0" w:color="000000" w:themeColor="text1"/>
              <w:bottom w:val="single" w:sz="4" w:space="0" w:color="000000"/>
              <w:right w:val="single" w:sz="12" w:space="0" w:color="auto"/>
            </w:tcBorders>
            <w:hideMark/>
          </w:tcPr>
          <w:p w14:paraId="7F26996C" w14:textId="77777777" w:rsidR="00CA7F98" w:rsidRDefault="00CA7F98">
            <w:pPr>
              <w:pStyle w:val="Tablebody"/>
              <w:rPr>
                <w:szCs w:val="20"/>
              </w:rPr>
            </w:pPr>
            <w:r>
              <w:rPr>
                <w:szCs w:val="20"/>
              </w:rPr>
              <w:t>If true, the DRM license delivered for segments in the old presentation, is still true for segments in the new presentation with same key IDs</w:t>
            </w:r>
          </w:p>
        </w:tc>
      </w:tr>
      <w:tr w:rsidR="00CA7F98" w14:paraId="754D2243" w14:textId="77777777" w:rsidTr="00CA7F98">
        <w:trPr>
          <w:cantSplit/>
        </w:trPr>
        <w:tc>
          <w:tcPr>
            <w:tcW w:w="5000" w:type="pct"/>
            <w:gridSpan w:val="6"/>
            <w:tcBorders>
              <w:top w:val="single" w:sz="12" w:space="0" w:color="auto"/>
              <w:left w:val="single" w:sz="12" w:space="0" w:color="auto"/>
              <w:bottom w:val="single" w:sz="12" w:space="0" w:color="auto"/>
              <w:right w:val="single" w:sz="12" w:space="0" w:color="auto"/>
            </w:tcBorders>
            <w:hideMark/>
          </w:tcPr>
          <w:p w14:paraId="44B8713A" w14:textId="77777777" w:rsidR="00CA7F98" w:rsidRDefault="00CA7F98">
            <w:pPr>
              <w:pStyle w:val="Tablefooter"/>
              <w:rPr>
                <w:sz w:val="20"/>
                <w:szCs w:val="20"/>
              </w:rPr>
            </w:pPr>
            <w:r>
              <w:rPr>
                <w:b/>
                <w:sz w:val="20"/>
                <w:szCs w:val="20"/>
              </w:rPr>
              <w:t>Key</w:t>
            </w:r>
          </w:p>
          <w:p w14:paraId="72DC88D9" w14:textId="77777777" w:rsidR="00CA7F98" w:rsidRDefault="00CA7F98">
            <w:pPr>
              <w:pStyle w:val="Tablefooter"/>
              <w:rPr>
                <w:sz w:val="20"/>
                <w:szCs w:val="20"/>
              </w:rPr>
            </w:pPr>
            <w:r>
              <w:rPr>
                <w:sz w:val="20"/>
                <w:szCs w:val="20"/>
              </w:rPr>
              <w:t>For attributes: M=Mandatory, O=Optional, OD=Optional with Default Value, CM=Conditionally Mandatory</w:t>
            </w:r>
          </w:p>
          <w:p w14:paraId="117AD150" w14:textId="77777777" w:rsidR="00CA7F98" w:rsidRDefault="00CA7F98">
            <w:pPr>
              <w:pStyle w:val="Tablefooter"/>
              <w:rPr>
                <w:sz w:val="20"/>
                <w:szCs w:val="20"/>
              </w:rPr>
            </w:pPr>
            <w:r>
              <w:rPr>
                <w:sz w:val="20"/>
                <w:szCs w:val="20"/>
              </w:rPr>
              <w:t>For elements: &lt;minOccurs&gt;..&lt;maxOccurs&gt; (N=unbounded)</w:t>
            </w:r>
          </w:p>
          <w:p w14:paraId="2FBCB3DE" w14:textId="77777777" w:rsidR="00CA7F98" w:rsidRDefault="00CA7F98">
            <w:pPr>
              <w:pStyle w:val="Tablefooter"/>
              <w:rPr>
                <w:sz w:val="20"/>
                <w:szCs w:val="20"/>
              </w:rPr>
            </w:pPr>
            <w:r>
              <w:rPr>
                <w:sz w:val="20"/>
                <w:szCs w:val="20"/>
              </w:rPr>
              <w:t xml:space="preserve">Elements are </w:t>
            </w:r>
            <w:r>
              <w:rPr>
                <w:rStyle w:val="ISOCodebold"/>
                <w:sz w:val="20"/>
                <w:szCs w:val="20"/>
              </w:rPr>
              <w:t>bold</w:t>
            </w:r>
            <w:r>
              <w:rPr>
                <w:rFonts w:cs="Courier New"/>
                <w:sz w:val="20"/>
                <w:szCs w:val="20"/>
              </w:rPr>
              <w:t xml:space="preserve">; </w:t>
            </w:r>
            <w:r>
              <w:rPr>
                <w:sz w:val="20"/>
                <w:szCs w:val="20"/>
              </w:rPr>
              <w:t>attributes are non-bold and preceded with an @.</w:t>
            </w:r>
          </w:p>
        </w:tc>
      </w:tr>
    </w:tbl>
    <w:p w14:paraId="1CC4963F" w14:textId="6BF1CE95" w:rsidR="00D968AB" w:rsidRDefault="00D968AB" w:rsidP="00D968AB">
      <w:pPr>
        <w:pStyle w:val="Heading1"/>
      </w:pPr>
      <w:bookmarkStart w:id="465" w:name="_Toc100832099"/>
      <w:bookmarkStart w:id="466" w:name="_Toc100832101"/>
      <w:bookmarkStart w:id="467" w:name="_Toc100832102"/>
      <w:bookmarkStart w:id="468" w:name="_Toc133552615"/>
      <w:bookmarkStart w:id="469" w:name="_Toc140846353"/>
      <w:bookmarkStart w:id="470" w:name="_Toc148715966"/>
      <w:bookmarkStart w:id="471" w:name="_Toc100832103"/>
      <w:bookmarkStart w:id="472" w:name="_Toc100832104"/>
      <w:bookmarkStart w:id="473" w:name="_Toc133552617"/>
      <w:bookmarkStart w:id="474" w:name="_Toc140846355"/>
      <w:bookmarkStart w:id="475" w:name="_Toc148715968"/>
      <w:bookmarkStart w:id="476" w:name="_Toc100832105"/>
      <w:bookmarkStart w:id="477" w:name="_Toc100832106"/>
      <w:bookmarkStart w:id="478" w:name="_Toc133552619"/>
      <w:bookmarkStart w:id="479" w:name="_Toc140846357"/>
      <w:bookmarkStart w:id="480" w:name="_Toc148715970"/>
      <w:bookmarkStart w:id="481" w:name="_Toc100832107"/>
      <w:bookmarkStart w:id="482" w:name="_Toc100832108"/>
      <w:bookmarkStart w:id="483" w:name="_Toc100832109"/>
      <w:bookmarkStart w:id="484" w:name="_Toc133552622"/>
      <w:bookmarkStart w:id="485" w:name="_Toc140846360"/>
      <w:bookmarkStart w:id="486" w:name="_Toc148715973"/>
      <w:bookmarkStart w:id="487" w:name="_Toc100832110"/>
      <w:bookmarkStart w:id="488" w:name="_Toc100832111"/>
      <w:bookmarkStart w:id="489" w:name="_Toc133552624"/>
      <w:bookmarkStart w:id="490" w:name="_Toc140846362"/>
      <w:bookmarkStart w:id="491" w:name="_Toc148715975"/>
      <w:bookmarkStart w:id="492" w:name="_Toc100832112"/>
      <w:bookmarkStart w:id="493" w:name="_Toc100832113"/>
      <w:bookmarkStart w:id="494" w:name="_Toc133552626"/>
      <w:bookmarkStart w:id="495" w:name="_Toc140846364"/>
      <w:bookmarkStart w:id="496" w:name="_Toc148715977"/>
      <w:bookmarkStart w:id="497" w:name="_Toc100832114"/>
      <w:bookmarkStart w:id="498" w:name="_Toc100832115"/>
      <w:bookmarkStart w:id="499" w:name="_Toc133552628"/>
      <w:bookmarkStart w:id="500" w:name="_Toc140846366"/>
      <w:bookmarkStart w:id="501" w:name="_Toc148715979"/>
      <w:bookmarkStart w:id="502" w:name="_Toc100832116"/>
      <w:bookmarkStart w:id="503" w:name="_Toc100832117"/>
      <w:bookmarkStart w:id="504" w:name="_Toc100832118"/>
      <w:bookmarkStart w:id="505" w:name="_Toc100832119"/>
      <w:bookmarkStart w:id="506" w:name="_Toc100832120"/>
      <w:bookmarkStart w:id="507" w:name="_Toc100832121"/>
      <w:bookmarkStart w:id="508" w:name="_Toc133552634"/>
      <w:bookmarkStart w:id="509" w:name="_Toc140846372"/>
      <w:bookmarkStart w:id="510" w:name="_Toc148715985"/>
      <w:bookmarkStart w:id="511" w:name="_Toc100832122"/>
      <w:bookmarkStart w:id="512" w:name="_Toc100832123"/>
      <w:bookmarkStart w:id="513" w:name="_Toc100832124"/>
      <w:bookmarkStart w:id="514" w:name="_Toc133552637"/>
      <w:bookmarkStart w:id="515" w:name="_Toc140846375"/>
      <w:bookmarkStart w:id="516" w:name="_Toc148715988"/>
      <w:bookmarkStart w:id="517" w:name="_Toc100832125"/>
      <w:bookmarkStart w:id="518" w:name="_Toc100832126"/>
      <w:bookmarkStart w:id="519" w:name="_Toc100832127"/>
      <w:bookmarkStart w:id="520" w:name="_Toc133552640"/>
      <w:bookmarkStart w:id="521" w:name="_Toc140846378"/>
      <w:bookmarkStart w:id="522" w:name="_Toc148715991"/>
      <w:bookmarkStart w:id="523" w:name="_Toc100832128"/>
      <w:bookmarkStart w:id="524" w:name="_Toc100832129"/>
      <w:bookmarkStart w:id="525" w:name="_Toc133552642"/>
      <w:bookmarkStart w:id="526" w:name="_Toc140846380"/>
      <w:bookmarkStart w:id="527" w:name="_Toc148715993"/>
      <w:bookmarkStart w:id="528" w:name="_Toc133552643"/>
      <w:bookmarkStart w:id="529" w:name="_Toc140846381"/>
      <w:bookmarkStart w:id="530" w:name="_Toc148715994"/>
      <w:bookmarkStart w:id="531" w:name="_Toc100832130"/>
      <w:bookmarkStart w:id="532" w:name="_Toc100832131"/>
      <w:bookmarkStart w:id="533" w:name="_Toc133552644"/>
      <w:bookmarkStart w:id="534" w:name="_Toc140846382"/>
      <w:bookmarkStart w:id="535" w:name="_Toc148715995"/>
      <w:bookmarkStart w:id="536" w:name="_Toc100832132"/>
      <w:bookmarkStart w:id="537" w:name="_Toc100832133"/>
      <w:bookmarkStart w:id="538" w:name="_Toc133552646"/>
      <w:bookmarkStart w:id="539" w:name="_Toc140846384"/>
      <w:bookmarkStart w:id="540" w:name="_Toc148715997"/>
      <w:bookmarkStart w:id="541" w:name="_Toc100832134"/>
      <w:bookmarkStart w:id="542" w:name="_Toc100832135"/>
      <w:bookmarkStart w:id="543" w:name="_Toc133552648"/>
      <w:bookmarkStart w:id="544" w:name="_Toc140846386"/>
      <w:bookmarkStart w:id="545" w:name="_Toc148715999"/>
      <w:bookmarkStart w:id="546" w:name="_Toc100832136"/>
      <w:bookmarkStart w:id="547" w:name="_Toc133552650"/>
      <w:bookmarkStart w:id="548" w:name="_Toc140846388"/>
      <w:bookmarkStart w:id="549" w:name="_Toc148716001"/>
      <w:bookmarkStart w:id="550" w:name="_Toc100832137"/>
      <w:bookmarkStart w:id="551" w:name="_Toc100832138"/>
      <w:bookmarkStart w:id="552" w:name="_Toc133552651"/>
      <w:bookmarkStart w:id="553" w:name="_Toc140846389"/>
      <w:bookmarkStart w:id="554" w:name="_Toc148716002"/>
      <w:bookmarkStart w:id="555" w:name="_Toc100832139"/>
      <w:bookmarkStart w:id="556" w:name="_Toc100832140"/>
      <w:bookmarkStart w:id="557" w:name="_Toc133552653"/>
      <w:bookmarkStart w:id="558" w:name="_Toc140846391"/>
      <w:bookmarkStart w:id="559" w:name="_Toc148716004"/>
      <w:bookmarkStart w:id="560" w:name="_Toc133552654"/>
      <w:bookmarkStart w:id="561" w:name="_Toc140846392"/>
      <w:bookmarkStart w:id="562" w:name="_Toc148716005"/>
      <w:bookmarkStart w:id="563" w:name="_Toc100832141"/>
      <w:bookmarkStart w:id="564" w:name="_Toc100832142"/>
      <w:bookmarkStart w:id="565" w:name="_Toc133552655"/>
      <w:bookmarkStart w:id="566" w:name="_Toc140846393"/>
      <w:bookmarkStart w:id="567" w:name="_Toc148716006"/>
      <w:bookmarkStart w:id="568" w:name="_Toc100832143"/>
      <w:bookmarkStart w:id="569" w:name="_Toc100832144"/>
      <w:bookmarkStart w:id="570" w:name="_Toc133552657"/>
      <w:bookmarkStart w:id="571" w:name="_Toc140846395"/>
      <w:bookmarkStart w:id="572" w:name="_Toc148716008"/>
      <w:bookmarkStart w:id="573" w:name="_Toc100832145"/>
      <w:bookmarkStart w:id="574" w:name="_Toc100832146"/>
      <w:bookmarkStart w:id="575" w:name="_Toc133552659"/>
      <w:bookmarkStart w:id="576" w:name="_Toc140846397"/>
      <w:bookmarkStart w:id="577" w:name="_Toc148716010"/>
      <w:bookmarkStart w:id="578" w:name="_Toc100832147"/>
      <w:bookmarkStart w:id="579" w:name="_Toc100832148"/>
      <w:bookmarkStart w:id="580" w:name="_Toc133552661"/>
      <w:bookmarkStart w:id="581" w:name="_Toc140846399"/>
      <w:bookmarkStart w:id="582" w:name="_Toc148716012"/>
      <w:bookmarkStart w:id="583" w:name="_Toc100832149"/>
      <w:bookmarkStart w:id="584" w:name="_Toc100832150"/>
      <w:bookmarkStart w:id="585" w:name="_Toc133552663"/>
      <w:bookmarkStart w:id="586" w:name="_Toc140846401"/>
      <w:bookmarkStart w:id="587" w:name="_Toc148716014"/>
      <w:bookmarkStart w:id="588" w:name="_Toc100832151"/>
      <w:bookmarkStart w:id="589" w:name="_Toc100832152"/>
      <w:bookmarkStart w:id="590" w:name="_Toc100832153"/>
      <w:bookmarkStart w:id="591" w:name="_Toc133552666"/>
      <w:bookmarkStart w:id="592" w:name="_Toc140846404"/>
      <w:bookmarkStart w:id="593" w:name="_Toc148716017"/>
      <w:bookmarkStart w:id="594" w:name="_Toc100832154"/>
      <w:bookmarkStart w:id="595" w:name="_Toc100832155"/>
      <w:bookmarkStart w:id="596" w:name="_Toc133552668"/>
      <w:bookmarkStart w:id="597" w:name="_Toc140846406"/>
      <w:bookmarkStart w:id="598" w:name="_Toc148716019"/>
      <w:bookmarkStart w:id="599" w:name="_Toc100832156"/>
      <w:bookmarkStart w:id="600" w:name="_Toc100832157"/>
      <w:bookmarkStart w:id="601" w:name="_Toc100832158"/>
      <w:bookmarkStart w:id="602" w:name="_Toc100832159"/>
      <w:bookmarkStart w:id="603" w:name="_Toc100832160"/>
      <w:bookmarkStart w:id="604" w:name="_Toc133552673"/>
      <w:bookmarkStart w:id="605" w:name="_Toc140846411"/>
      <w:bookmarkStart w:id="606" w:name="_Toc148716024"/>
      <w:bookmarkStart w:id="607" w:name="_Toc100832165"/>
      <w:bookmarkStart w:id="608" w:name="_Toc165042010"/>
      <w:bookmarkStart w:id="609" w:name="_Toc159837413"/>
      <w:bookmarkStart w:id="610" w:name="_Toc220055481"/>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r>
        <w:lastRenderedPageBreak/>
        <w:t>Extensions for Service Description (m</w:t>
      </w:r>
      <w:r w:rsidR="006A5F8D" w:rsidRPr="006A5F8D">
        <w:t>56093</w:t>
      </w:r>
      <w:r w:rsidR="009B1D1F">
        <w:t xml:space="preserve"> and </w:t>
      </w:r>
      <w:r w:rsidR="00A4292A">
        <w:t>m67854</w:t>
      </w:r>
      <w:r w:rsidR="006A5F8D">
        <w:t>)</w:t>
      </w:r>
      <w:bookmarkEnd w:id="609"/>
      <w:bookmarkEnd w:id="610"/>
    </w:p>
    <w:p w14:paraId="1CC77758" w14:textId="77777777" w:rsidR="00495539" w:rsidRDefault="003659DD" w:rsidP="00495539">
      <w:pPr>
        <w:pStyle w:val="Heading2"/>
      </w:pPr>
      <w:bookmarkStart w:id="611" w:name="_Toc220055482"/>
      <w:r>
        <w:t>Extensions based on 3GPP 5GMS</w:t>
      </w:r>
      <w:r w:rsidR="00495539">
        <w:t xml:space="preserve"> (m56093)</w:t>
      </w:r>
      <w:bookmarkStart w:id="612" w:name="_Toc159837414"/>
      <w:bookmarkEnd w:id="611"/>
    </w:p>
    <w:p w14:paraId="2DF55F7E" w14:textId="6407DD73" w:rsidR="001F2E0A" w:rsidRPr="00495539" w:rsidRDefault="001F2E0A" w:rsidP="00495539">
      <w:pPr>
        <w:pStyle w:val="Heading3"/>
        <w:rPr>
          <w:sz w:val="28"/>
          <w:szCs w:val="28"/>
        </w:rPr>
      </w:pPr>
      <w:bookmarkStart w:id="613" w:name="_Toc220055483"/>
      <w:r>
        <w:t>Introduction</w:t>
      </w:r>
      <w:bookmarkEnd w:id="612"/>
      <w:bookmarkEnd w:id="613"/>
    </w:p>
    <w:p w14:paraId="395D40F0" w14:textId="77777777" w:rsidR="001F2E0A" w:rsidRDefault="001F2E0A" w:rsidP="001F2E0A">
      <w:r>
        <w:t>This document provides proposed updates to Service Description. The background for this is the usage of Service Description as part of 5G Media Streaming.</w:t>
      </w:r>
    </w:p>
    <w:p w14:paraId="4990FAB3" w14:textId="4DB5A9E9" w:rsidR="001F2E0A" w:rsidRPr="00495539" w:rsidRDefault="001F2E0A" w:rsidP="00495539">
      <w:pPr>
        <w:pStyle w:val="Heading3"/>
        <w:rPr>
          <w:sz w:val="28"/>
          <w:szCs w:val="28"/>
        </w:rPr>
      </w:pPr>
      <w:bookmarkStart w:id="614" w:name="_Toc159837415"/>
      <w:bookmarkStart w:id="615" w:name="_Toc220055484"/>
      <w:r>
        <w:t>Background</w:t>
      </w:r>
      <w:bookmarkEnd w:id="614"/>
      <w:bookmarkEnd w:id="615"/>
    </w:p>
    <w:p w14:paraId="59EE71C1" w14:textId="77777777" w:rsidR="001F2E0A" w:rsidRDefault="001F2E0A" w:rsidP="001F2E0A">
      <w:pPr>
        <w:pStyle w:val="NormalWeb"/>
      </w:pPr>
      <w:r>
        <w:t xml:space="preserve">3GPP has specified a system for </w:t>
      </w:r>
      <w:r>
        <w:rPr>
          <w:b/>
          <w:bCs/>
        </w:rPr>
        <w:t>5G Media Streaming</w:t>
      </w:r>
      <w:r>
        <w:t xml:space="preserve"> that enables a mobile network operator to offer a level of service that goes beyond "best effort" over-the-top IP-based media streaming. 5G Media Streaming services offered by a </w:t>
      </w:r>
      <w:r>
        <w:rPr>
          <w:b/>
          <w:bCs/>
        </w:rPr>
        <w:t>5GMS System</w:t>
      </w:r>
      <w:r>
        <w:t xml:space="preserve"> are provisioned by a third-party actor referred to as the </w:t>
      </w:r>
      <w:r>
        <w:rPr>
          <w:b/>
          <w:bCs/>
        </w:rPr>
        <w:t>5GMS Application Provider</w:t>
      </w:r>
      <w:r>
        <w:t xml:space="preserve"> for use by an application running on the User Equipment (UE) referred to as a </w:t>
      </w:r>
      <w:r>
        <w:rPr>
          <w:b/>
          <w:bCs/>
        </w:rPr>
        <w:t>5GMS-Aware Application</w:t>
      </w:r>
      <w:r>
        <w:t xml:space="preserve">. The reference architecture and basic functional procedures are defined in TS 26.501 [X] and the detailed protocols are specified in TS 26.512 [Y]. The baseline video codecs and packaging standards that compliant UEs must support as a minimum are specified is TS 26.511 [Z]. </w:t>
      </w:r>
    </w:p>
    <w:p w14:paraId="2B8ED2F4" w14:textId="77777777" w:rsidR="001F2E0A" w:rsidRDefault="001F2E0A" w:rsidP="001F2E0A">
      <w:pPr>
        <w:pStyle w:val="NormalWeb"/>
      </w:pPr>
      <w:r>
        <w:t xml:space="preserve">In 3GPP Release 16, the scope of these specifications is restricted to </w:t>
      </w:r>
      <w:r>
        <w:rPr>
          <w:b/>
          <w:bCs/>
        </w:rPr>
        <w:t>unicast media streaming</w:t>
      </w:r>
      <w:r>
        <w:t xml:space="preserve"> only. A </w:t>
      </w:r>
      <w:r>
        <w:rPr>
          <w:b/>
          <w:bCs/>
        </w:rPr>
        <w:t>Content Hosting</w:t>
      </w:r>
      <w:r>
        <w:t xml:space="preserve"> capability is defined that resembles a Content Delivery Network (CDN). Later releases may add support for more complex media hosting and manipulation features. Ongoing Release 17 studies and normative work seek to add </w:t>
      </w:r>
      <w:r>
        <w:rPr>
          <w:b/>
          <w:bCs/>
        </w:rPr>
        <w:t>multicast/broadcast</w:t>
      </w:r>
      <w:r>
        <w:t xml:space="preserve"> distribution mechanisms to the 5G System as well as </w:t>
      </w:r>
      <w:r>
        <w:rPr>
          <w:b/>
          <w:bCs/>
        </w:rPr>
        <w:t>edge computing</w:t>
      </w:r>
      <w:r>
        <w:t xml:space="preserve"> capabilities.</w:t>
      </w:r>
    </w:p>
    <w:p w14:paraId="213FAC51" w14:textId="77777777" w:rsidR="001F2E0A" w:rsidRDefault="001F2E0A" w:rsidP="001F2E0A">
      <w:pPr>
        <w:pStyle w:val="NormalWeb"/>
      </w:pPr>
      <w:r>
        <w:t>The following high-level features are specified for 5G Media Streaming in Release 16. Each feature is optional and only available to a 5GMS-Aware Application if explicitly provisioned by a 5GMS Application Provider:</w:t>
      </w:r>
    </w:p>
    <w:p w14:paraId="22C25274" w14:textId="77777777" w:rsidR="001F2E0A" w:rsidRDefault="001F2E0A">
      <w:pPr>
        <w:numPr>
          <w:ilvl w:val="0"/>
          <w:numId w:val="48"/>
        </w:numPr>
        <w:spacing w:before="100" w:beforeAutospacing="1" w:after="100" w:afterAutospacing="1"/>
        <w:jc w:val="left"/>
        <w:rPr>
          <w:rFonts w:eastAsia="Times New Roman"/>
        </w:rPr>
      </w:pPr>
      <w:r>
        <w:rPr>
          <w:rFonts w:eastAsia="Times New Roman"/>
          <w:b/>
          <w:bCs/>
        </w:rPr>
        <w:t>Content Hosting.</w:t>
      </w:r>
      <w:r>
        <w:rPr>
          <w:rFonts w:eastAsia="Times New Roman"/>
        </w:rPr>
        <w:t xml:space="preserve"> This may be deployed inside the 5G Core network in the form of an Operator CDN. Alternatively, an external third-party CDN may be integrated into the 5G Media Streaming system.</w:t>
      </w:r>
    </w:p>
    <w:p w14:paraId="13E1FA5E" w14:textId="77777777" w:rsidR="001F2E0A" w:rsidRDefault="001F2E0A">
      <w:pPr>
        <w:numPr>
          <w:ilvl w:val="0"/>
          <w:numId w:val="48"/>
        </w:numPr>
        <w:spacing w:before="100" w:beforeAutospacing="1" w:after="100" w:afterAutospacing="1"/>
        <w:jc w:val="left"/>
        <w:rPr>
          <w:rFonts w:eastAsia="Times New Roman"/>
        </w:rPr>
      </w:pPr>
      <w:r>
        <w:rPr>
          <w:rFonts w:eastAsia="Times New Roman"/>
          <w:b/>
          <w:bCs/>
        </w:rPr>
        <w:t>Media Consumption Reporting.</w:t>
      </w:r>
      <w:r>
        <w:rPr>
          <w:rFonts w:eastAsia="Times New Roman"/>
        </w:rPr>
        <w:t xml:space="preserve"> A random subset of 5GMS Clients can be configured to periodically report media session usage information to the 5GMS System.</w:t>
      </w:r>
    </w:p>
    <w:p w14:paraId="5F4EB3E6" w14:textId="77777777" w:rsidR="001F2E0A" w:rsidRDefault="001F2E0A">
      <w:pPr>
        <w:numPr>
          <w:ilvl w:val="0"/>
          <w:numId w:val="48"/>
        </w:numPr>
        <w:spacing w:before="100" w:beforeAutospacing="1" w:after="100" w:afterAutospacing="1"/>
        <w:jc w:val="left"/>
        <w:rPr>
          <w:rFonts w:eastAsia="Times New Roman"/>
        </w:rPr>
      </w:pPr>
      <w:r>
        <w:rPr>
          <w:rFonts w:eastAsia="Times New Roman"/>
          <w:b/>
          <w:bCs/>
        </w:rPr>
        <w:t>QoE Metrics Reporting.</w:t>
      </w:r>
      <w:r>
        <w:rPr>
          <w:rFonts w:eastAsia="Times New Roman"/>
        </w:rPr>
        <w:t xml:space="preserve"> A random subset of 5GMS Clients can be configured to periodically report Quality of Experience metrics to the 5GMS System. These may be relayed to the 5GMS Application Provider.</w:t>
      </w:r>
    </w:p>
    <w:p w14:paraId="695870E5" w14:textId="77777777" w:rsidR="001F2E0A" w:rsidRDefault="001F2E0A">
      <w:pPr>
        <w:numPr>
          <w:ilvl w:val="0"/>
          <w:numId w:val="48"/>
        </w:numPr>
        <w:spacing w:before="100" w:beforeAutospacing="1" w:after="100" w:afterAutospacing="1"/>
        <w:jc w:val="left"/>
        <w:rPr>
          <w:rFonts w:eastAsia="Times New Roman"/>
        </w:rPr>
      </w:pPr>
      <w:r>
        <w:rPr>
          <w:rFonts w:eastAsia="Times New Roman"/>
          <w:b/>
          <w:bCs/>
        </w:rPr>
        <w:t>Dynamic Network QoS Policies.</w:t>
      </w:r>
      <w:r>
        <w:rPr>
          <w:rFonts w:eastAsia="Times New Roman"/>
        </w:rPr>
        <w:t xml:space="preserve"> Specific network QoS policies are provisioned in advance, expressed as </w:t>
      </w:r>
      <w:r>
        <w:rPr>
          <w:rFonts w:eastAsia="Times New Roman"/>
          <w:b/>
          <w:bCs/>
        </w:rPr>
        <w:t>Policy Templates</w:t>
      </w:r>
      <w:r>
        <w:rPr>
          <w:rFonts w:eastAsia="Times New Roman"/>
        </w:rPr>
        <w:t>. During streaming sessions these Policy Templates can then be instantiated on demand by individual 5GMS Clients. The 5GMS Application Function negotiates with the Policy and Charging Function (PCF) in the 5G Core to apply the requested QoS policy to the relevant 5GMS packet flow.</w:t>
      </w:r>
    </w:p>
    <w:p w14:paraId="00EFE214" w14:textId="77777777" w:rsidR="001F2E0A" w:rsidRDefault="001F2E0A">
      <w:pPr>
        <w:numPr>
          <w:ilvl w:val="0"/>
          <w:numId w:val="48"/>
        </w:numPr>
        <w:spacing w:before="100" w:beforeAutospacing="1" w:after="100" w:afterAutospacing="1"/>
        <w:jc w:val="left"/>
        <w:rPr>
          <w:rFonts w:eastAsia="Times New Roman"/>
        </w:rPr>
      </w:pPr>
      <w:r>
        <w:rPr>
          <w:rFonts w:eastAsia="Times New Roman"/>
          <w:b/>
          <w:bCs/>
        </w:rPr>
        <w:t>Network Assistance.</w:t>
      </w:r>
      <w:r>
        <w:rPr>
          <w:rFonts w:eastAsia="Times New Roman"/>
        </w:rPr>
        <w:t xml:space="preserve"> Two forms of assistance are currently defined. Neither requires any special configuration at the provisioning stage.</w:t>
      </w:r>
    </w:p>
    <w:p w14:paraId="0DC0C76D" w14:textId="77777777" w:rsidR="001F2E0A" w:rsidRDefault="001F2E0A">
      <w:pPr>
        <w:numPr>
          <w:ilvl w:val="1"/>
          <w:numId w:val="48"/>
        </w:numPr>
        <w:spacing w:before="100" w:beforeAutospacing="1" w:after="100" w:afterAutospacing="1"/>
        <w:jc w:val="left"/>
        <w:rPr>
          <w:rFonts w:eastAsia="Times New Roman"/>
        </w:rPr>
      </w:pPr>
      <w:r>
        <w:rPr>
          <w:rFonts w:eastAsia="Times New Roman"/>
        </w:rPr>
        <w:t>The 5GMS Client can interrogate the network to find out what downlink network capacity is currently available to it. This can be used to influence the Media Player's choice of media representations to best ensure an uninterrupted streaming experience.</w:t>
      </w:r>
    </w:p>
    <w:p w14:paraId="37AF4FE1" w14:textId="77777777" w:rsidR="001F2E0A" w:rsidRDefault="001F2E0A">
      <w:pPr>
        <w:numPr>
          <w:ilvl w:val="1"/>
          <w:numId w:val="48"/>
        </w:numPr>
        <w:spacing w:before="100" w:beforeAutospacing="1" w:after="100" w:afterAutospacing="1"/>
        <w:jc w:val="left"/>
        <w:rPr>
          <w:rFonts w:eastAsia="Times New Roman"/>
        </w:rPr>
      </w:pPr>
      <w:r>
        <w:rPr>
          <w:rFonts w:eastAsia="Times New Roman"/>
        </w:rPr>
        <w:t>The 5GMS Client can request a temporary "boost" to its network Quality of Service, for example to speed up a background download (network resources permitting).</w:t>
      </w:r>
    </w:p>
    <w:p w14:paraId="5B984151" w14:textId="7AD01FAC" w:rsidR="001F2E0A" w:rsidRDefault="001F2E0A" w:rsidP="001F2E0A">
      <w:pPr>
        <w:pStyle w:val="NormalWeb"/>
        <w:keepNext/>
        <w:rPr>
          <w:rFonts w:eastAsia="MS Mincho"/>
        </w:rPr>
      </w:pPr>
      <w:r>
        <w:rPr>
          <w:noProof/>
          <w:lang w:val="en-US" w:eastAsia="zh-CN"/>
        </w:rPr>
        <w:lastRenderedPageBreak/>
        <w:drawing>
          <wp:inline distT="0" distB="0" distL="0" distR="0" wp14:anchorId="16593EBF" wp14:editId="4151D11D">
            <wp:extent cx="5940425" cy="2529840"/>
            <wp:effectExtent l="0" t="0" r="3175"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2529840"/>
                    </a:xfrm>
                    <a:prstGeom prst="rect">
                      <a:avLst/>
                    </a:prstGeom>
                    <a:noFill/>
                    <a:ln>
                      <a:noFill/>
                    </a:ln>
                  </pic:spPr>
                </pic:pic>
              </a:graphicData>
            </a:graphic>
          </wp:inline>
        </w:drawing>
      </w:r>
    </w:p>
    <w:p w14:paraId="7B0EA906" w14:textId="77777777" w:rsidR="001F2E0A" w:rsidRDefault="001F2E0A" w:rsidP="001F2E0A">
      <w:pPr>
        <w:pStyle w:val="Caption"/>
      </w:pPr>
      <w:r>
        <w:t>Figure X Reference architecture for 5G Media Downlink Streaming (see TS 26.501 [X])</w:t>
      </w:r>
    </w:p>
    <w:p w14:paraId="7C773AE5" w14:textId="77777777" w:rsidR="001F2E0A" w:rsidRDefault="001F2E0A" w:rsidP="001F2E0A">
      <w:pPr>
        <w:pStyle w:val="NormalWeb"/>
      </w:pPr>
      <w:r>
        <w:t>The reference architecture for 5G Media Streaming as shown in Figure X defines the following functions to support the abovementioned features:</w:t>
      </w:r>
    </w:p>
    <w:p w14:paraId="051B5CCE" w14:textId="77777777" w:rsidR="001F2E0A" w:rsidRDefault="001F2E0A">
      <w:pPr>
        <w:numPr>
          <w:ilvl w:val="0"/>
          <w:numId w:val="49"/>
        </w:numPr>
        <w:spacing w:before="100" w:beforeAutospacing="1" w:after="100" w:afterAutospacing="1"/>
        <w:jc w:val="left"/>
        <w:rPr>
          <w:rFonts w:eastAsia="Times New Roman"/>
        </w:rPr>
      </w:pPr>
      <w:r>
        <w:rPr>
          <w:rFonts w:eastAsia="Times New Roman"/>
        </w:rPr>
        <w:t xml:space="preserve">A </w:t>
      </w:r>
      <w:r>
        <w:rPr>
          <w:rFonts w:eastAsia="Times New Roman"/>
          <w:b/>
          <w:bCs/>
        </w:rPr>
        <w:t>5GMS Application Function</w:t>
      </w:r>
      <w:r>
        <w:rPr>
          <w:rFonts w:eastAsia="Times New Roman"/>
        </w:rPr>
        <w:t xml:space="preserve"> deployed in the 5G Core or in an External Data Network that manages a 5GMS System. This logical function embodies the control plane aspects of the system, such as provisioning, configuration and reporting:</w:t>
      </w:r>
    </w:p>
    <w:p w14:paraId="05C3F6D3" w14:textId="77777777" w:rsidR="001F2E0A" w:rsidRDefault="001F2E0A">
      <w:pPr>
        <w:numPr>
          <w:ilvl w:val="1"/>
          <w:numId w:val="49"/>
        </w:numPr>
        <w:spacing w:before="100" w:beforeAutospacing="1" w:after="100" w:afterAutospacing="1"/>
        <w:jc w:val="left"/>
        <w:rPr>
          <w:rFonts w:eastAsia="Times New Roman"/>
        </w:rPr>
      </w:pPr>
      <w:r>
        <w:rPr>
          <w:rFonts w:eastAsia="Times New Roman"/>
        </w:rPr>
        <w:t xml:space="preserve">A 5GMS Application Provider provisions 5GMS functions using a RESTful HTTP-based provisioning interface at reference point </w:t>
      </w:r>
      <w:r>
        <w:rPr>
          <w:rFonts w:eastAsia="Times New Roman"/>
          <w:b/>
          <w:bCs/>
        </w:rPr>
        <w:t>M1</w:t>
      </w:r>
      <w:r>
        <w:rPr>
          <w:rFonts w:eastAsia="Times New Roman"/>
        </w:rPr>
        <w:t>.</w:t>
      </w:r>
    </w:p>
    <w:p w14:paraId="49E0A1AB" w14:textId="77777777" w:rsidR="001F2E0A" w:rsidRDefault="001F2E0A">
      <w:pPr>
        <w:numPr>
          <w:ilvl w:val="1"/>
          <w:numId w:val="49"/>
        </w:numPr>
        <w:spacing w:before="100" w:beforeAutospacing="1" w:after="100" w:afterAutospacing="1"/>
        <w:jc w:val="left"/>
        <w:rPr>
          <w:rFonts w:eastAsia="Times New Roman"/>
        </w:rPr>
      </w:pPr>
      <w:r>
        <w:rPr>
          <w:rFonts w:eastAsia="Times New Roman"/>
        </w:rPr>
        <w:t xml:space="preserve">Another RESTful HTTP-based configuration and reporting interface is exposed to 5GMS Clients at reference point </w:t>
      </w:r>
      <w:r>
        <w:rPr>
          <w:rFonts w:eastAsia="Times New Roman"/>
          <w:b/>
          <w:bCs/>
        </w:rPr>
        <w:t>M5</w:t>
      </w:r>
      <w:r>
        <w:rPr>
          <w:rFonts w:eastAsia="Times New Roman"/>
        </w:rPr>
        <w:t>.</w:t>
      </w:r>
    </w:p>
    <w:p w14:paraId="49A6EC9F" w14:textId="77777777" w:rsidR="001F2E0A" w:rsidRDefault="001F2E0A">
      <w:pPr>
        <w:numPr>
          <w:ilvl w:val="0"/>
          <w:numId w:val="49"/>
        </w:numPr>
        <w:spacing w:before="100" w:beforeAutospacing="1" w:after="100" w:afterAutospacing="1"/>
        <w:jc w:val="left"/>
        <w:rPr>
          <w:rFonts w:eastAsia="Times New Roman"/>
        </w:rPr>
      </w:pPr>
      <w:r>
        <w:rPr>
          <w:rFonts w:eastAsia="Times New Roman"/>
        </w:rPr>
        <w:t xml:space="preserve">A </w:t>
      </w:r>
      <w:r>
        <w:rPr>
          <w:rFonts w:eastAsia="Times New Roman"/>
          <w:b/>
          <w:bCs/>
        </w:rPr>
        <w:t>5GMS Application Server</w:t>
      </w:r>
      <w:r>
        <w:rPr>
          <w:rFonts w:eastAsia="Times New Roman"/>
        </w:rPr>
        <w:t xml:space="preserve"> deployed in the 5G Core or in an External Data Network that provides 5G Media Streaming services to 5GMS Clients. This logical function embodies the data plane aspects of the system that deal with media content:</w:t>
      </w:r>
    </w:p>
    <w:p w14:paraId="23D05EE3" w14:textId="77777777" w:rsidR="001F2E0A" w:rsidRDefault="001F2E0A">
      <w:pPr>
        <w:numPr>
          <w:ilvl w:val="1"/>
          <w:numId w:val="49"/>
        </w:numPr>
        <w:spacing w:before="100" w:beforeAutospacing="1" w:after="100" w:afterAutospacing="1"/>
        <w:jc w:val="left"/>
        <w:rPr>
          <w:rFonts w:eastAsia="Times New Roman"/>
        </w:rPr>
      </w:pPr>
      <w:r>
        <w:rPr>
          <w:rFonts w:eastAsia="Times New Roman"/>
        </w:rPr>
        <w:t xml:space="preserve">Content is ingested from 5GMS Application Providers at reference point </w:t>
      </w:r>
      <w:r>
        <w:rPr>
          <w:rFonts w:eastAsia="Times New Roman"/>
          <w:b/>
          <w:bCs/>
        </w:rPr>
        <w:t>M2</w:t>
      </w:r>
      <w:r>
        <w:rPr>
          <w:rFonts w:eastAsia="Times New Roman"/>
        </w:rPr>
        <w:t>. Both push- and pull-based ingest methods are supported, based on HTTP.</w:t>
      </w:r>
    </w:p>
    <w:p w14:paraId="0BD4FD1D" w14:textId="77777777" w:rsidR="001F2E0A" w:rsidRDefault="001F2E0A">
      <w:pPr>
        <w:numPr>
          <w:ilvl w:val="1"/>
          <w:numId w:val="49"/>
        </w:numPr>
        <w:spacing w:before="100" w:beforeAutospacing="1" w:after="100" w:afterAutospacing="1"/>
        <w:jc w:val="left"/>
        <w:rPr>
          <w:rFonts w:eastAsia="Times New Roman"/>
        </w:rPr>
      </w:pPr>
      <w:r>
        <w:rPr>
          <w:rFonts w:eastAsia="Times New Roman"/>
        </w:rPr>
        <w:t xml:space="preserve">Content is distributed to 5GMS Clients at reference point </w:t>
      </w:r>
      <w:r>
        <w:rPr>
          <w:rFonts w:eastAsia="Times New Roman"/>
          <w:b/>
          <w:bCs/>
        </w:rPr>
        <w:t xml:space="preserve">M4 </w:t>
      </w:r>
      <w:r>
        <w:rPr>
          <w:rFonts w:eastAsia="Times New Roman"/>
        </w:rPr>
        <w:t>(after possible manipulation by the 5GMS Application Server function). Standard pull-based content retrieval protocols (e.g. DASH) are supported at this reference point.</w:t>
      </w:r>
    </w:p>
    <w:p w14:paraId="04FF026D" w14:textId="77777777" w:rsidR="001F2E0A" w:rsidRDefault="001F2E0A">
      <w:pPr>
        <w:numPr>
          <w:ilvl w:val="0"/>
          <w:numId w:val="49"/>
        </w:numPr>
        <w:spacing w:before="100" w:beforeAutospacing="1" w:after="100" w:afterAutospacing="1"/>
        <w:jc w:val="left"/>
        <w:rPr>
          <w:rFonts w:eastAsia="Times New Roman"/>
        </w:rPr>
      </w:pPr>
      <w:r>
        <w:rPr>
          <w:rFonts w:eastAsia="Times New Roman"/>
        </w:rPr>
        <w:t xml:space="preserve">A </w:t>
      </w:r>
      <w:r>
        <w:rPr>
          <w:rFonts w:eastAsia="Times New Roman"/>
          <w:b/>
          <w:bCs/>
        </w:rPr>
        <w:t>5GMS Client</w:t>
      </w:r>
      <w:r>
        <w:rPr>
          <w:rFonts w:eastAsia="Times New Roman"/>
        </w:rPr>
        <w:t xml:space="preserve"> deployed in the UE that consumes 5G Media Streaming services. The 3GPP specifications are silent on whether this logical function is realised as shared UE middleware components or provided piecemeal by individual applications.</w:t>
      </w:r>
    </w:p>
    <w:p w14:paraId="460CCE9D" w14:textId="77777777" w:rsidR="001F2E0A" w:rsidRDefault="001F2E0A">
      <w:pPr>
        <w:numPr>
          <w:ilvl w:val="1"/>
          <w:numId w:val="49"/>
        </w:numPr>
        <w:spacing w:before="100" w:beforeAutospacing="1" w:after="100" w:afterAutospacing="1"/>
        <w:jc w:val="left"/>
        <w:rPr>
          <w:rFonts w:eastAsia="Times New Roman"/>
        </w:rPr>
      </w:pPr>
      <w:r>
        <w:rPr>
          <w:rFonts w:eastAsia="Times New Roman"/>
        </w:rPr>
        <w:t xml:space="preserve">A </w:t>
      </w:r>
      <w:r>
        <w:rPr>
          <w:rFonts w:eastAsia="Times New Roman"/>
          <w:b/>
          <w:bCs/>
        </w:rPr>
        <w:t>Media Session Handler</w:t>
      </w:r>
      <w:r>
        <w:rPr>
          <w:rFonts w:eastAsia="Times New Roman"/>
        </w:rPr>
        <w:t xml:space="preserve"> subcomponent first retrieves its configuration ("Service Access Information") from the 5GMS Application Function at reference point </w:t>
      </w:r>
      <w:r>
        <w:rPr>
          <w:rFonts w:eastAsia="Times New Roman"/>
          <w:b/>
          <w:bCs/>
        </w:rPr>
        <w:t>M5</w:t>
      </w:r>
      <w:r>
        <w:rPr>
          <w:rFonts w:eastAsia="Times New Roman"/>
        </w:rPr>
        <w:t xml:space="preserve"> and then uses this configuration information to activate and exploit the currently provisioned 5GMS features. The 5GMS-Aware Application controls the Media Session Handler via a UE-internal API defined at reference point </w:t>
      </w:r>
      <w:r>
        <w:rPr>
          <w:rFonts w:eastAsia="Times New Roman"/>
          <w:b/>
          <w:bCs/>
        </w:rPr>
        <w:t>M6</w:t>
      </w:r>
      <w:r>
        <w:rPr>
          <w:rFonts w:eastAsia="Times New Roman"/>
        </w:rPr>
        <w:t>. This reference point could, for example, be realised as a Javascript API in a web browser.</w:t>
      </w:r>
    </w:p>
    <w:p w14:paraId="745F2DA8" w14:textId="77777777" w:rsidR="001F2E0A" w:rsidRDefault="001F2E0A">
      <w:pPr>
        <w:pStyle w:val="ListParagraph"/>
        <w:numPr>
          <w:ilvl w:val="1"/>
          <w:numId w:val="49"/>
        </w:numPr>
        <w:suppressAutoHyphens/>
        <w:spacing w:before="60" w:after="60"/>
        <w:jc w:val="left"/>
        <w:rPr>
          <w:rFonts w:eastAsia="Times New Roman"/>
        </w:rPr>
      </w:pPr>
      <w:r>
        <w:rPr>
          <w:rFonts w:eastAsia="Times New Roman"/>
        </w:rPr>
        <w:t xml:space="preserve">A </w:t>
      </w:r>
      <w:r>
        <w:rPr>
          <w:rFonts w:eastAsia="Times New Roman"/>
          <w:b/>
          <w:bCs/>
        </w:rPr>
        <w:t>Media Player</w:t>
      </w:r>
      <w:r>
        <w:rPr>
          <w:rFonts w:eastAsia="Times New Roman"/>
        </w:rPr>
        <w:t xml:space="preserve"> subcomponent consumes media from the 5GMS Application Server at reference point </w:t>
      </w:r>
      <w:r>
        <w:rPr>
          <w:rFonts w:eastAsia="Times New Roman"/>
          <w:b/>
          <w:bCs/>
        </w:rPr>
        <w:t>M4</w:t>
      </w:r>
      <w:r>
        <w:rPr>
          <w:rFonts w:eastAsia="Times New Roman"/>
        </w:rPr>
        <w:t xml:space="preserve">. The 5GMS-Aware Application controls the Media Player via a UE-internal API defined at reference point </w:t>
      </w:r>
      <w:r>
        <w:rPr>
          <w:rFonts w:eastAsia="Times New Roman"/>
          <w:b/>
          <w:bCs/>
        </w:rPr>
        <w:t>M7</w:t>
      </w:r>
      <w:r>
        <w:rPr>
          <w:rFonts w:eastAsia="Times New Roman"/>
        </w:rPr>
        <w:t>. This reference point could also be realised as a Javascript API in a web browser, for example.</w:t>
      </w:r>
    </w:p>
    <w:p w14:paraId="026770F5" w14:textId="77777777" w:rsidR="001F2E0A" w:rsidRDefault="001F2E0A" w:rsidP="001F2E0A">
      <w:pPr>
        <w:rPr>
          <w:rFonts w:eastAsia="Times New Roman"/>
        </w:rPr>
      </w:pPr>
      <w:r>
        <w:rPr>
          <w:rFonts w:eastAsia="Times New Roman"/>
        </w:rPr>
        <w:t>The basic procedures for 5G Media Streaming are shown in Figure Y.</w:t>
      </w:r>
    </w:p>
    <w:p w14:paraId="55652245" w14:textId="39E63671" w:rsidR="001F2E0A" w:rsidRDefault="001F2E0A" w:rsidP="001F2E0A">
      <w:pPr>
        <w:keepNext/>
        <w:jc w:val="center"/>
      </w:pPr>
      <w:r>
        <w:rPr>
          <w:noProof/>
          <w:lang w:eastAsia="zh-CN"/>
        </w:rPr>
        <w:lastRenderedPageBreak/>
        <w:drawing>
          <wp:inline distT="0" distB="0" distL="0" distR="0" wp14:anchorId="78C8E72C" wp14:editId="5E929EE2">
            <wp:extent cx="5645150" cy="3429000"/>
            <wp:effectExtent l="0" t="0" r="0" b="0"/>
            <wp:docPr id="11" name="Pictur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45150" cy="3429000"/>
                    </a:xfrm>
                    <a:prstGeom prst="rect">
                      <a:avLst/>
                    </a:prstGeom>
                    <a:solidFill>
                      <a:srgbClr val="FFFFFF"/>
                    </a:solidFill>
                    <a:ln>
                      <a:noFill/>
                    </a:ln>
                  </pic:spPr>
                </pic:pic>
              </a:graphicData>
            </a:graphic>
          </wp:inline>
        </w:drawing>
      </w:r>
    </w:p>
    <w:p w14:paraId="23E0A4E9" w14:textId="77777777" w:rsidR="001F2E0A" w:rsidRDefault="001F2E0A" w:rsidP="001F2E0A">
      <w:pPr>
        <w:pStyle w:val="Caption"/>
        <w:jc w:val="center"/>
      </w:pPr>
      <w:r>
        <w:t>Figure Y Basic procedures for 5G Media Downlink Streaming</w:t>
      </w:r>
    </w:p>
    <w:p w14:paraId="7C234214" w14:textId="77777777" w:rsidR="001F2E0A" w:rsidRDefault="001F2E0A" w:rsidP="001F2E0A">
      <w:r>
        <w:t>According to TS 26.501 [X], Downlink Media Streaming provides the ability for content to be distributed using procedures and protocols defined by 5G Media Streaming as shown in Figure Z. The detailed procedures for the interfaces and APIs for 5G Media Streaming are defined in TS 26.512 [Y].</w:t>
      </w:r>
    </w:p>
    <w:p w14:paraId="6FAAE562" w14:textId="77777777" w:rsidR="001F2E0A" w:rsidRDefault="001F2E0A" w:rsidP="001F2E0A">
      <w:pPr>
        <w:keepNext/>
      </w:pPr>
      <w:r>
        <w:object w:dxaOrig="9150" w:dyaOrig="3900" w14:anchorId="4E596F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25pt;height:193.9pt" o:ole="">
            <v:imagedata r:id="rId12" o:title=""/>
          </v:shape>
          <o:OLEObject Type="Embed" ProgID="Visio.Drawing.15" ShapeID="_x0000_i1025" DrawAspect="Content" ObjectID="_1830668908" r:id="rId13"/>
        </w:object>
      </w:r>
    </w:p>
    <w:p w14:paraId="0A2EE501" w14:textId="77777777" w:rsidR="001F2E0A" w:rsidRDefault="001F2E0A" w:rsidP="00EF1CB3">
      <w:pPr>
        <w:pStyle w:val="Caption"/>
        <w:jc w:val="center"/>
      </w:pPr>
      <w:r>
        <w:t xml:space="preserve">Figure Z </w:t>
      </w:r>
      <w:r>
        <w:rPr>
          <w:highlight w:val="yellow"/>
        </w:rPr>
        <w:t>&lt;caption&gt;</w:t>
      </w:r>
    </w:p>
    <w:p w14:paraId="44140957" w14:textId="77777777" w:rsidR="001F2E0A" w:rsidRDefault="001F2E0A" w:rsidP="001F2E0A">
      <w:r>
        <w:t>5G Media Streaming segment formats are defined based on the Common Media Application Format (CMAF) in ISO/IEC 23000-19 [A]. By using this format, 5G Media Streaming is compatible with a broad set of segment-based streaming protocols including Dynamic Streaming over HTTP (DASH) and HTTP Live Streaming (HLS). For example, ISO/IEC 23009-1 [B] defines a detailed DASH profile for delivering CMAF content within a DASH Media Presentation</w:t>
      </w:r>
      <w:bookmarkStart w:id="616" w:name="_Hlk48745440"/>
      <w:r>
        <w:t xml:space="preserve"> using a converged format for segment</w:t>
      </w:r>
      <w:bookmarkEnd w:id="616"/>
      <w:r>
        <w:t>ed media content.</w:t>
      </w:r>
    </w:p>
    <w:p w14:paraId="4FB72E5D" w14:textId="77777777" w:rsidR="001F2E0A" w:rsidRDefault="001F2E0A" w:rsidP="001F2E0A">
      <w:r>
        <w:t>5GMS media profiles for video, audio and subtitles based on the general constraints of ISO/IEC 23000-19 [A] are defined in TS 26.511 [Y]. However, 5G Downlink Media Streaming is not restricted to the media profiles defined in [Y]. Any CMAF media profile, for example for codecs defined in DVB specifications, may be used and distributed within 5G Downlink Media Streaming.</w:t>
      </w:r>
    </w:p>
    <w:p w14:paraId="417A84DF" w14:textId="77777777" w:rsidR="001F2E0A" w:rsidRDefault="001F2E0A" w:rsidP="001F2E0A">
      <w:r>
        <w:t xml:space="preserve">A more detailed client-centric approach is shown in </w:t>
      </w:r>
      <w:r>
        <w:fldChar w:fldCharType="begin"/>
      </w:r>
      <w:r>
        <w:instrText xml:space="preserve"> REF _Ref61274029 \h </w:instrText>
      </w:r>
      <w:r>
        <w:fldChar w:fldCharType="separate"/>
      </w:r>
      <w:r>
        <w:t xml:space="preserve">Figure </w:t>
      </w:r>
      <w:r>
        <w:rPr>
          <w:noProof/>
        </w:rPr>
        <w:t>1</w:t>
      </w:r>
      <w:r>
        <w:fldChar w:fldCharType="end"/>
      </w:r>
      <w:r>
        <w:t>.</w:t>
      </w:r>
    </w:p>
    <w:p w14:paraId="144825BF" w14:textId="41DC8930" w:rsidR="001F2E0A" w:rsidRDefault="001F2E0A" w:rsidP="001F2E0A">
      <w:pPr>
        <w:keepNext/>
        <w:jc w:val="center"/>
      </w:pPr>
      <w:r>
        <w:rPr>
          <w:noProof/>
          <w:lang w:eastAsia="zh-CN"/>
        </w:rPr>
        <w:lastRenderedPageBreak/>
        <w:drawing>
          <wp:inline distT="0" distB="0" distL="0" distR="0" wp14:anchorId="580DFC95" wp14:editId="675BA52C">
            <wp:extent cx="4997450" cy="26225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97450" cy="2622550"/>
                    </a:xfrm>
                    <a:prstGeom prst="rect">
                      <a:avLst/>
                    </a:prstGeom>
                    <a:noFill/>
                    <a:ln>
                      <a:noFill/>
                    </a:ln>
                  </pic:spPr>
                </pic:pic>
              </a:graphicData>
            </a:graphic>
          </wp:inline>
        </w:drawing>
      </w:r>
    </w:p>
    <w:p w14:paraId="2EDCD5D9" w14:textId="77777777" w:rsidR="001F2E0A" w:rsidRDefault="001F2E0A" w:rsidP="001F2E0A">
      <w:pPr>
        <w:pStyle w:val="Caption"/>
        <w:jc w:val="center"/>
      </w:pPr>
      <w:bookmarkStart w:id="617" w:name="_Ref61274029"/>
      <w:r>
        <w:t xml:space="preserve">Figure </w:t>
      </w:r>
      <w:r>
        <w:fldChar w:fldCharType="begin"/>
      </w:r>
      <w:r>
        <w:instrText xml:space="preserve"> SEQ Figure \* ARABIC </w:instrText>
      </w:r>
      <w:r>
        <w:fldChar w:fldCharType="separate"/>
      </w:r>
      <w:r>
        <w:rPr>
          <w:noProof/>
        </w:rPr>
        <w:t>1</w:t>
      </w:r>
      <w:r>
        <w:fldChar w:fldCharType="end"/>
      </w:r>
      <w:bookmarkEnd w:id="617"/>
      <w:r>
        <w:t xml:space="preserve"> Client centric architecture</w:t>
      </w:r>
    </w:p>
    <w:p w14:paraId="6904A7EB" w14:textId="77777777" w:rsidR="001F2E0A" w:rsidRDefault="001F2E0A" w:rsidP="001F2E0A">
      <w:r>
        <w:t xml:space="preserve">An important concept in 5G Media Streaming are Service Operation points and policy templates. The details are shown in </w:t>
      </w:r>
      <w:r>
        <w:fldChar w:fldCharType="begin"/>
      </w:r>
      <w:r>
        <w:instrText xml:space="preserve"> REF _Ref61274184 \h </w:instrText>
      </w:r>
      <w:r>
        <w:fldChar w:fldCharType="separate"/>
      </w:r>
      <w:r>
        <w:t xml:space="preserve">Figure </w:t>
      </w:r>
      <w:r>
        <w:rPr>
          <w:noProof/>
        </w:rPr>
        <w:t>2</w:t>
      </w:r>
      <w:r>
        <w:fldChar w:fldCharType="end"/>
      </w:r>
      <w:r>
        <w:t>. An overview is provided in the following.</w:t>
      </w:r>
    </w:p>
    <w:p w14:paraId="72AAC426" w14:textId="77777777" w:rsidR="001F2E0A" w:rsidRDefault="001F2E0A">
      <w:pPr>
        <w:numPr>
          <w:ilvl w:val="0"/>
          <w:numId w:val="50"/>
        </w:numPr>
        <w:spacing w:after="120"/>
      </w:pPr>
      <w:r>
        <w:t>Service Operation Points</w:t>
      </w:r>
    </w:p>
    <w:p w14:paraId="1C33E795" w14:textId="77777777" w:rsidR="001F2E0A" w:rsidRDefault="001F2E0A">
      <w:pPr>
        <w:numPr>
          <w:ilvl w:val="1"/>
          <w:numId w:val="50"/>
        </w:numPr>
        <w:spacing w:after="120"/>
      </w:pPr>
      <w:r>
        <w:t xml:space="preserve">Service Operation points define </w:t>
      </w:r>
      <w:r>
        <w:rPr>
          <w:b/>
          <w:bCs/>
        </w:rPr>
        <w:t xml:space="preserve">long lived profiles </w:t>
      </w:r>
      <w:r>
        <w:t xml:space="preserve">that will be used by streaming sessions as references. </w:t>
      </w:r>
    </w:p>
    <w:p w14:paraId="0E4809B0" w14:textId="77777777" w:rsidR="001F2E0A" w:rsidRDefault="001F2E0A">
      <w:pPr>
        <w:numPr>
          <w:ilvl w:val="1"/>
          <w:numId w:val="50"/>
        </w:numPr>
        <w:spacing w:after="120"/>
      </w:pPr>
      <w:r>
        <w:t xml:space="preserve">Policy templates represent </w:t>
      </w:r>
      <w:r>
        <w:rPr>
          <w:b/>
          <w:bCs/>
        </w:rPr>
        <w:t>long term agreements made between the AP and the MNO</w:t>
      </w:r>
      <w:r>
        <w:t xml:space="preserve">. </w:t>
      </w:r>
    </w:p>
    <w:p w14:paraId="7CA84E25" w14:textId="77777777" w:rsidR="001F2E0A" w:rsidRDefault="001F2E0A">
      <w:pPr>
        <w:numPr>
          <w:ilvl w:val="1"/>
          <w:numId w:val="50"/>
        </w:numPr>
        <w:spacing w:after="120"/>
      </w:pPr>
      <w:r>
        <w:t>Filtering: AP can limit what traffic and which users are allowed to use a specific policy template (FQDN-based)</w:t>
      </w:r>
    </w:p>
    <w:p w14:paraId="5FCADDE5" w14:textId="77777777" w:rsidR="001F2E0A" w:rsidRDefault="001F2E0A">
      <w:pPr>
        <w:numPr>
          <w:ilvl w:val="1"/>
          <w:numId w:val="50"/>
        </w:numPr>
        <w:spacing w:after="120"/>
      </w:pPr>
      <w:r>
        <w:t>Streaming session uses at most one of the allowed policy templates at any point in time</w:t>
      </w:r>
    </w:p>
    <w:p w14:paraId="04AF8F29" w14:textId="77777777" w:rsidR="001F2E0A" w:rsidRDefault="001F2E0A">
      <w:pPr>
        <w:numPr>
          <w:ilvl w:val="1"/>
          <w:numId w:val="50"/>
        </w:numPr>
        <w:spacing w:after="120"/>
      </w:pPr>
      <w:r>
        <w:t>MSH may pre-cache or retrieve periodically or on request the list of allowed operation points for a specific AP</w:t>
      </w:r>
    </w:p>
    <w:p w14:paraId="5E13B9C3" w14:textId="77777777" w:rsidR="001F2E0A" w:rsidRDefault="001F2E0A">
      <w:pPr>
        <w:numPr>
          <w:ilvl w:val="0"/>
          <w:numId w:val="50"/>
        </w:numPr>
        <w:spacing w:after="120"/>
      </w:pPr>
      <w:r>
        <w:t>Option 1: Define each Service Operation Point as a Slice</w:t>
      </w:r>
    </w:p>
    <w:p w14:paraId="35CA4B93" w14:textId="77777777" w:rsidR="001F2E0A" w:rsidRDefault="001F2E0A">
      <w:pPr>
        <w:numPr>
          <w:ilvl w:val="1"/>
          <w:numId w:val="50"/>
        </w:numPr>
        <w:spacing w:after="120"/>
      </w:pPr>
      <w:r>
        <w:t xml:space="preserve">concept of Network Slice as a Service (NSaaS) is defined in TS 28.530 [10]. </w:t>
      </w:r>
    </w:p>
    <w:p w14:paraId="2CC22929" w14:textId="77777777" w:rsidR="001F2E0A" w:rsidRDefault="001F2E0A">
      <w:pPr>
        <w:numPr>
          <w:ilvl w:val="1"/>
          <w:numId w:val="50"/>
        </w:numPr>
        <w:spacing w:after="120"/>
      </w:pPr>
      <w:r>
        <w:t>NSaaS can be offered by an MNO to third-party providers in the form of a service.</w:t>
      </w:r>
    </w:p>
    <w:p w14:paraId="2FB1CCCF" w14:textId="77777777" w:rsidR="001F2E0A" w:rsidRDefault="001F2E0A">
      <w:pPr>
        <w:numPr>
          <w:ilvl w:val="1"/>
          <w:numId w:val="50"/>
        </w:numPr>
        <w:spacing w:after="120"/>
      </w:pPr>
      <w:r>
        <w:t xml:space="preserve">UE establishes or modifies the PDU session that will be used for the traffic based on URSP rules </w:t>
      </w:r>
    </w:p>
    <w:p w14:paraId="530ADC8B" w14:textId="77777777" w:rsidR="001F2E0A" w:rsidRDefault="001F2E0A">
      <w:pPr>
        <w:numPr>
          <w:ilvl w:val="1"/>
          <w:numId w:val="50"/>
        </w:numPr>
        <w:spacing w:after="120"/>
      </w:pPr>
      <w:r>
        <w:t>Alternatively, network may also trigger the establishment or modification of the PDU session</w:t>
      </w:r>
    </w:p>
    <w:p w14:paraId="62BB94F0" w14:textId="77777777" w:rsidR="001F2E0A" w:rsidRDefault="001F2E0A">
      <w:pPr>
        <w:numPr>
          <w:ilvl w:val="0"/>
          <w:numId w:val="50"/>
        </w:numPr>
        <w:spacing w:after="120"/>
      </w:pPr>
      <w:r>
        <w:t>Option 2: Define each Service Operation Point as a QoS Flow</w:t>
      </w:r>
    </w:p>
    <w:p w14:paraId="514DB03A" w14:textId="77777777" w:rsidR="001F2E0A" w:rsidRDefault="001F2E0A">
      <w:pPr>
        <w:numPr>
          <w:ilvl w:val="1"/>
          <w:numId w:val="50"/>
        </w:numPr>
        <w:spacing w:after="120"/>
      </w:pPr>
      <w:r>
        <w:t>Flow description(s) of the transport session established in the step (see TS 23.502 [3]), e.g. the 5-tuple</w:t>
      </w:r>
    </w:p>
    <w:p w14:paraId="2C6E7045" w14:textId="77777777" w:rsidR="001F2E0A" w:rsidRDefault="001F2E0A" w:rsidP="001F2E0A"/>
    <w:p w14:paraId="23D5E0AF" w14:textId="648F5887" w:rsidR="001F2E0A" w:rsidRDefault="001F2E0A" w:rsidP="001F2E0A">
      <w:pPr>
        <w:keepNext/>
        <w:jc w:val="center"/>
      </w:pPr>
      <w:r>
        <w:rPr>
          <w:noProof/>
          <w:lang w:eastAsia="zh-CN"/>
        </w:rPr>
        <w:lastRenderedPageBreak/>
        <w:drawing>
          <wp:inline distT="0" distB="0" distL="0" distR="0" wp14:anchorId="2B9FD684" wp14:editId="450ED1B1">
            <wp:extent cx="5264150" cy="21272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64150" cy="2127250"/>
                    </a:xfrm>
                    <a:prstGeom prst="rect">
                      <a:avLst/>
                    </a:prstGeom>
                    <a:noFill/>
                    <a:ln>
                      <a:noFill/>
                    </a:ln>
                  </pic:spPr>
                </pic:pic>
              </a:graphicData>
            </a:graphic>
          </wp:inline>
        </w:drawing>
      </w:r>
    </w:p>
    <w:p w14:paraId="5F195657" w14:textId="77777777" w:rsidR="001F2E0A" w:rsidRDefault="001F2E0A" w:rsidP="001F2E0A">
      <w:pPr>
        <w:pStyle w:val="Caption"/>
        <w:jc w:val="center"/>
      </w:pPr>
      <w:bookmarkStart w:id="618" w:name="_Ref61274184"/>
      <w:r>
        <w:t xml:space="preserve">Figure </w:t>
      </w:r>
      <w:r>
        <w:fldChar w:fldCharType="begin"/>
      </w:r>
      <w:r>
        <w:instrText xml:space="preserve"> SEQ Figure \* ARABIC </w:instrText>
      </w:r>
      <w:r>
        <w:fldChar w:fldCharType="separate"/>
      </w:r>
      <w:r>
        <w:rPr>
          <w:noProof/>
        </w:rPr>
        <w:t>2</w:t>
      </w:r>
      <w:r>
        <w:fldChar w:fldCharType="end"/>
      </w:r>
      <w:bookmarkEnd w:id="618"/>
      <w:r>
        <w:t xml:space="preserve"> Operation Points in 5G Media Streaming</w:t>
      </w:r>
    </w:p>
    <w:p w14:paraId="6A122D5B" w14:textId="77777777" w:rsidR="001F2E0A" w:rsidRDefault="001F2E0A" w:rsidP="001F2E0A">
      <w:r>
        <w:t>In particular, clause 12 of TS 26.512 defines details on how to obtain status information. Table 13.2.6-1 provides a list of dynamically changing status information that can be obtained from the client.</w:t>
      </w:r>
    </w:p>
    <w:p w14:paraId="5662EF86" w14:textId="77777777" w:rsidR="001F2E0A" w:rsidRDefault="001F2E0A" w:rsidP="001F2E0A">
      <w:pPr>
        <w:pStyle w:val="TH"/>
      </w:pPr>
      <w:r>
        <w:t>Table 13.2.6-1: Dynamic Status information</w:t>
      </w:r>
    </w:p>
    <w:tbl>
      <w:tblPr>
        <w:tblStyle w:val="TableGrid"/>
        <w:tblW w:w="9630" w:type="dxa"/>
        <w:tblLayout w:type="fixed"/>
        <w:tblLook w:val="04A0" w:firstRow="1" w:lastRow="0" w:firstColumn="1" w:lastColumn="0" w:noHBand="0" w:noVBand="1"/>
      </w:tblPr>
      <w:tblGrid>
        <w:gridCol w:w="2686"/>
        <w:gridCol w:w="1845"/>
        <w:gridCol w:w="1485"/>
        <w:gridCol w:w="3614"/>
      </w:tblGrid>
      <w:tr w:rsidR="001F2E0A" w14:paraId="6CE244EF" w14:textId="77777777" w:rsidTr="001F2E0A">
        <w:tc>
          <w:tcPr>
            <w:tcW w:w="268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C8BBE00" w14:textId="77777777" w:rsidR="001F2E0A" w:rsidRDefault="001F2E0A">
            <w:pPr>
              <w:pStyle w:val="TAH"/>
            </w:pPr>
            <w:r>
              <w:t>Status</w:t>
            </w:r>
            <w:r>
              <w:rPr>
                <w:b w:val="0"/>
                <w:bCs/>
              </w:rPr>
              <w:t xml:space="preserve"> </w:t>
            </w:r>
          </w:p>
        </w:tc>
        <w:tc>
          <w:tcPr>
            <w:tcW w:w="184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804C312" w14:textId="77777777" w:rsidR="001F2E0A" w:rsidRDefault="001F2E0A">
            <w:pPr>
              <w:pStyle w:val="TAH"/>
            </w:pPr>
            <w:r>
              <w:t>Type</w:t>
            </w:r>
          </w:p>
        </w:tc>
        <w:tc>
          <w:tcPr>
            <w:tcW w:w="148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9BC3E70" w14:textId="77777777" w:rsidR="001F2E0A" w:rsidRDefault="001F2E0A">
            <w:pPr>
              <w:pStyle w:val="TAH"/>
            </w:pPr>
            <w:r>
              <w:t>Parameter</w:t>
            </w:r>
          </w:p>
        </w:tc>
        <w:tc>
          <w:tcPr>
            <w:tcW w:w="361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5B431AC" w14:textId="77777777" w:rsidR="001F2E0A" w:rsidRDefault="001F2E0A">
            <w:pPr>
              <w:pStyle w:val="TAH"/>
            </w:pPr>
            <w:r>
              <w:t>Definition</w:t>
            </w:r>
          </w:p>
        </w:tc>
      </w:tr>
      <w:tr w:rsidR="001F2E0A" w14:paraId="68B15037"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3F7B8088" w14:textId="77777777" w:rsidR="001F2E0A" w:rsidRDefault="001F2E0A">
            <w:pPr>
              <w:pStyle w:val="TAL"/>
              <w:rPr>
                <w:rFonts w:ascii="Courier New" w:hAnsi="Courier New" w:cs="Courier New"/>
              </w:rPr>
            </w:pPr>
            <w:r>
              <w:t>AverageThroughput</w:t>
            </w:r>
          </w:p>
        </w:tc>
        <w:tc>
          <w:tcPr>
            <w:tcW w:w="1845" w:type="dxa"/>
            <w:tcBorders>
              <w:top w:val="single" w:sz="4" w:space="0" w:color="auto"/>
              <w:left w:val="single" w:sz="4" w:space="0" w:color="auto"/>
              <w:bottom w:val="single" w:sz="4" w:space="0" w:color="auto"/>
              <w:right w:val="single" w:sz="4" w:space="0" w:color="auto"/>
            </w:tcBorders>
            <w:hideMark/>
          </w:tcPr>
          <w:p w14:paraId="7FFEB70C" w14:textId="77777777" w:rsidR="001F2E0A" w:rsidRDefault="001F2E0A">
            <w:pPr>
              <w:pStyle w:val="TAL"/>
              <w:rPr>
                <w:rStyle w:val="Datatypechar"/>
                <w:rFonts w:cs="Times New Roman"/>
              </w:rPr>
            </w:pPr>
            <w:r>
              <w:rPr>
                <w:rStyle w:val="Datatypechar"/>
              </w:rPr>
              <w:t>float</w:t>
            </w:r>
          </w:p>
        </w:tc>
        <w:tc>
          <w:tcPr>
            <w:tcW w:w="1485" w:type="dxa"/>
            <w:tcBorders>
              <w:top w:val="single" w:sz="4" w:space="0" w:color="auto"/>
              <w:left w:val="single" w:sz="4" w:space="0" w:color="auto"/>
              <w:bottom w:val="single" w:sz="4" w:space="0" w:color="auto"/>
              <w:right w:val="single" w:sz="4" w:space="0" w:color="auto"/>
            </w:tcBorders>
            <w:hideMark/>
          </w:tcPr>
          <w:p w14:paraId="69C138CC" w14:textId="77777777" w:rsidR="001F2E0A" w:rsidRDefault="001F2E0A">
            <w:pPr>
              <w:pStyle w:val="TAL"/>
            </w:pPr>
            <w:r>
              <w:t>none</w:t>
            </w:r>
          </w:p>
        </w:tc>
        <w:tc>
          <w:tcPr>
            <w:tcW w:w="3614" w:type="dxa"/>
            <w:tcBorders>
              <w:top w:val="single" w:sz="4" w:space="0" w:color="auto"/>
              <w:left w:val="single" w:sz="4" w:space="0" w:color="auto"/>
              <w:bottom w:val="single" w:sz="4" w:space="0" w:color="auto"/>
              <w:right w:val="single" w:sz="4" w:space="0" w:color="auto"/>
            </w:tcBorders>
            <w:hideMark/>
          </w:tcPr>
          <w:p w14:paraId="34ACEA9D" w14:textId="77777777" w:rsidR="001F2E0A" w:rsidRDefault="001F2E0A">
            <w:pPr>
              <w:pStyle w:val="TAL"/>
            </w:pPr>
            <w:r>
              <w:t>Current average throughput computed in the ABR logic in bit/s.</w:t>
            </w:r>
          </w:p>
        </w:tc>
      </w:tr>
      <w:tr w:rsidR="001F2E0A" w14:paraId="2CACC9AA"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755F3D3F" w14:textId="77777777" w:rsidR="001F2E0A" w:rsidRDefault="001F2E0A">
            <w:pPr>
              <w:pStyle w:val="TAL"/>
              <w:rPr>
                <w:rFonts w:ascii="Courier New" w:hAnsi="Courier New" w:cs="Courier New"/>
              </w:rPr>
            </w:pPr>
            <w:r>
              <w:t>BufferLength</w:t>
            </w:r>
          </w:p>
        </w:tc>
        <w:tc>
          <w:tcPr>
            <w:tcW w:w="1845" w:type="dxa"/>
            <w:tcBorders>
              <w:top w:val="single" w:sz="4" w:space="0" w:color="auto"/>
              <w:left w:val="single" w:sz="4" w:space="0" w:color="auto"/>
              <w:bottom w:val="single" w:sz="4" w:space="0" w:color="auto"/>
              <w:right w:val="single" w:sz="4" w:space="0" w:color="auto"/>
            </w:tcBorders>
            <w:hideMark/>
          </w:tcPr>
          <w:p w14:paraId="61BD8FF9" w14:textId="77777777" w:rsidR="001F2E0A" w:rsidRDefault="001F2E0A">
            <w:pPr>
              <w:pStyle w:val="TAL"/>
              <w:rPr>
                <w:rStyle w:val="Datatypechar"/>
                <w:rFonts w:cs="Times New Roman"/>
              </w:rPr>
            </w:pPr>
            <w:r>
              <w:rPr>
                <w:rStyle w:val="Datatypechar"/>
              </w:rPr>
              <w:t>float</w:t>
            </w:r>
          </w:p>
        </w:tc>
        <w:tc>
          <w:tcPr>
            <w:tcW w:w="1485" w:type="dxa"/>
            <w:tcBorders>
              <w:top w:val="single" w:sz="4" w:space="0" w:color="auto"/>
              <w:left w:val="single" w:sz="4" w:space="0" w:color="auto"/>
              <w:bottom w:val="single" w:sz="4" w:space="0" w:color="auto"/>
              <w:right w:val="single" w:sz="4" w:space="0" w:color="auto"/>
            </w:tcBorders>
            <w:hideMark/>
          </w:tcPr>
          <w:p w14:paraId="4049277D" w14:textId="77777777" w:rsidR="001F2E0A" w:rsidRDefault="001F2E0A">
            <w:pPr>
              <w:pStyle w:val="TAL"/>
              <w:rPr>
                <w:rStyle w:val="Datatypechar"/>
              </w:rPr>
            </w:pPr>
            <w:r>
              <w:rPr>
                <w:rStyle w:val="Datatypechar"/>
              </w:rPr>
              <w:t>MediaType</w:t>
            </w:r>
          </w:p>
          <w:p w14:paraId="517CACB1" w14:textId="77777777" w:rsidR="001F2E0A" w:rsidRDefault="001F2E0A">
            <w:pPr>
              <w:pStyle w:val="TAL"/>
            </w:pPr>
            <w:r>
              <w:t>"video", "audio" and "subtitle"</w:t>
            </w:r>
          </w:p>
        </w:tc>
        <w:tc>
          <w:tcPr>
            <w:tcW w:w="3614" w:type="dxa"/>
            <w:tcBorders>
              <w:top w:val="single" w:sz="4" w:space="0" w:color="auto"/>
              <w:left w:val="single" w:sz="4" w:space="0" w:color="auto"/>
              <w:bottom w:val="single" w:sz="4" w:space="0" w:color="auto"/>
              <w:right w:val="single" w:sz="4" w:space="0" w:color="auto"/>
            </w:tcBorders>
            <w:hideMark/>
          </w:tcPr>
          <w:p w14:paraId="36F9EAAD" w14:textId="77777777" w:rsidR="001F2E0A" w:rsidRDefault="001F2E0A">
            <w:pPr>
              <w:pStyle w:val="TAL"/>
            </w:pPr>
            <w:r>
              <w:t>Current length of the buffer for a given media type, in seconds. If no type is passed in, then the minimum of video, audio and subtitle buffer length is returned. NaN is returned if an invalid type is requested, the presentation does not contain that type, or if no arguments are passed and the presentation does not include any adaption sets of valid media type.</w:t>
            </w:r>
          </w:p>
        </w:tc>
      </w:tr>
      <w:tr w:rsidR="001F2E0A" w14:paraId="3E113982"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7BC137ED" w14:textId="77777777" w:rsidR="001F2E0A" w:rsidRDefault="001F2E0A">
            <w:pPr>
              <w:pStyle w:val="TAL"/>
              <w:rPr>
                <w:rFonts w:ascii="Courier New" w:hAnsi="Courier New" w:cs="Courier New"/>
              </w:rPr>
            </w:pPr>
            <w:r>
              <w:t>liveLatency</w:t>
            </w:r>
          </w:p>
        </w:tc>
        <w:tc>
          <w:tcPr>
            <w:tcW w:w="1845" w:type="dxa"/>
            <w:tcBorders>
              <w:top w:val="single" w:sz="4" w:space="0" w:color="auto"/>
              <w:left w:val="single" w:sz="4" w:space="0" w:color="auto"/>
              <w:bottom w:val="single" w:sz="4" w:space="0" w:color="auto"/>
              <w:right w:val="single" w:sz="4" w:space="0" w:color="auto"/>
            </w:tcBorders>
            <w:hideMark/>
          </w:tcPr>
          <w:p w14:paraId="3E8B6FA4" w14:textId="77777777" w:rsidR="001F2E0A" w:rsidRDefault="001F2E0A">
            <w:pPr>
              <w:pStyle w:val="TAL"/>
              <w:rPr>
                <w:rStyle w:val="Datatypechar"/>
                <w:rFonts w:cs="Times New Roman"/>
              </w:rPr>
            </w:pPr>
            <w:r>
              <w:rPr>
                <w:rStyle w:val="Datatypechar"/>
              </w:rPr>
              <w:t>float</w:t>
            </w:r>
          </w:p>
        </w:tc>
        <w:tc>
          <w:tcPr>
            <w:tcW w:w="1485" w:type="dxa"/>
            <w:tcBorders>
              <w:top w:val="single" w:sz="4" w:space="0" w:color="auto"/>
              <w:left w:val="single" w:sz="4" w:space="0" w:color="auto"/>
              <w:bottom w:val="single" w:sz="4" w:space="0" w:color="auto"/>
              <w:right w:val="single" w:sz="4" w:space="0" w:color="auto"/>
            </w:tcBorders>
            <w:hideMark/>
          </w:tcPr>
          <w:p w14:paraId="0646B9D4" w14:textId="77777777" w:rsidR="001F2E0A" w:rsidRDefault="001F2E0A">
            <w:pPr>
              <w:pStyle w:val="TAL"/>
            </w:pPr>
            <w:r>
              <w:t>none</w:t>
            </w:r>
          </w:p>
        </w:tc>
        <w:tc>
          <w:tcPr>
            <w:tcW w:w="3614" w:type="dxa"/>
            <w:tcBorders>
              <w:top w:val="single" w:sz="4" w:space="0" w:color="auto"/>
              <w:left w:val="single" w:sz="4" w:space="0" w:color="auto"/>
              <w:bottom w:val="single" w:sz="4" w:space="0" w:color="auto"/>
              <w:right w:val="single" w:sz="4" w:space="0" w:color="auto"/>
            </w:tcBorders>
            <w:hideMark/>
          </w:tcPr>
          <w:p w14:paraId="6253A5EC" w14:textId="77777777" w:rsidR="001F2E0A" w:rsidRDefault="001F2E0A">
            <w:pPr>
              <w:pStyle w:val="TAL"/>
            </w:pPr>
            <w:r>
              <w:t>Current live stream latency in seconds based on the latency measurement.</w:t>
            </w:r>
          </w:p>
        </w:tc>
      </w:tr>
      <w:tr w:rsidR="001F2E0A" w14:paraId="0D281183"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35D803D9" w14:textId="77777777" w:rsidR="001F2E0A" w:rsidRDefault="001F2E0A">
            <w:pPr>
              <w:pStyle w:val="TAL"/>
              <w:rPr>
                <w:rFonts w:ascii="Courier New" w:hAnsi="Courier New" w:cs="Courier New"/>
              </w:rPr>
            </w:pPr>
            <w:r>
              <w:t>MediaSetting[]</w:t>
            </w:r>
          </w:p>
        </w:tc>
        <w:tc>
          <w:tcPr>
            <w:tcW w:w="1845" w:type="dxa"/>
            <w:tcBorders>
              <w:top w:val="single" w:sz="4" w:space="0" w:color="auto"/>
              <w:left w:val="single" w:sz="4" w:space="0" w:color="auto"/>
              <w:bottom w:val="single" w:sz="4" w:space="0" w:color="auto"/>
              <w:right w:val="single" w:sz="4" w:space="0" w:color="auto"/>
            </w:tcBorders>
            <w:hideMark/>
          </w:tcPr>
          <w:p w14:paraId="3B186A95" w14:textId="77777777" w:rsidR="001F2E0A" w:rsidRDefault="001F2E0A">
            <w:pPr>
              <w:pStyle w:val="TAL"/>
              <w:rPr>
                <w:rStyle w:val="Datatypechar"/>
                <w:rFonts w:cs="Times New Roman"/>
              </w:rPr>
            </w:pPr>
            <w:r>
              <w:rPr>
                <w:rStyle w:val="Datatypechar"/>
              </w:rPr>
              <w:t>MPDAdaptationSet</w:t>
            </w:r>
          </w:p>
        </w:tc>
        <w:tc>
          <w:tcPr>
            <w:tcW w:w="1485" w:type="dxa"/>
            <w:tcBorders>
              <w:top w:val="single" w:sz="4" w:space="0" w:color="auto"/>
              <w:left w:val="single" w:sz="4" w:space="0" w:color="auto"/>
              <w:bottom w:val="single" w:sz="4" w:space="0" w:color="auto"/>
              <w:right w:val="single" w:sz="4" w:space="0" w:color="auto"/>
            </w:tcBorders>
            <w:hideMark/>
          </w:tcPr>
          <w:p w14:paraId="32BDAC4C" w14:textId="77777777" w:rsidR="001F2E0A" w:rsidRDefault="001F2E0A">
            <w:pPr>
              <w:pStyle w:val="TAL"/>
              <w:rPr>
                <w:rStyle w:val="Datatypechar"/>
              </w:rPr>
            </w:pPr>
            <w:r>
              <w:rPr>
                <w:rStyle w:val="Datatypechar"/>
              </w:rPr>
              <w:t>MediaType</w:t>
            </w:r>
          </w:p>
          <w:p w14:paraId="3187B51B" w14:textId="77777777" w:rsidR="001F2E0A" w:rsidRDefault="001F2E0A">
            <w:pPr>
              <w:pStyle w:val="TAL"/>
            </w:pPr>
            <w:r>
              <w:t>"video", "audio" and "subtitle"</w:t>
            </w:r>
          </w:p>
        </w:tc>
        <w:tc>
          <w:tcPr>
            <w:tcW w:w="3614" w:type="dxa"/>
            <w:tcBorders>
              <w:top w:val="single" w:sz="4" w:space="0" w:color="auto"/>
              <w:left w:val="single" w:sz="4" w:space="0" w:color="auto"/>
              <w:bottom w:val="single" w:sz="4" w:space="0" w:color="auto"/>
              <w:right w:val="single" w:sz="4" w:space="0" w:color="auto"/>
            </w:tcBorders>
            <w:hideMark/>
          </w:tcPr>
          <w:p w14:paraId="3E3B89F3" w14:textId="77777777" w:rsidR="001F2E0A" w:rsidRDefault="001F2E0A">
            <w:pPr>
              <w:pStyle w:val="TAL"/>
            </w:pPr>
            <w:r>
              <w:t>Current media settings for each media type based on the CMAF Header and the MPD information based on the selected Adaptation Set for this media type.</w:t>
            </w:r>
          </w:p>
        </w:tc>
      </w:tr>
      <w:tr w:rsidR="001F2E0A" w14:paraId="6F3FB34C"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55348716" w14:textId="77777777" w:rsidR="001F2E0A" w:rsidRDefault="001F2E0A">
            <w:pPr>
              <w:pStyle w:val="TAL"/>
              <w:rPr>
                <w:rFonts w:ascii="Courier New" w:hAnsi="Courier New" w:cs="Courier New"/>
              </w:rPr>
            </w:pPr>
            <w:r>
              <w:t>MediaTime</w:t>
            </w:r>
          </w:p>
        </w:tc>
        <w:tc>
          <w:tcPr>
            <w:tcW w:w="1845" w:type="dxa"/>
            <w:tcBorders>
              <w:top w:val="single" w:sz="4" w:space="0" w:color="auto"/>
              <w:left w:val="single" w:sz="4" w:space="0" w:color="auto"/>
              <w:bottom w:val="single" w:sz="4" w:space="0" w:color="auto"/>
              <w:right w:val="single" w:sz="4" w:space="0" w:color="auto"/>
            </w:tcBorders>
            <w:hideMark/>
          </w:tcPr>
          <w:p w14:paraId="5B2F2F2E" w14:textId="77777777" w:rsidR="001F2E0A" w:rsidRDefault="001F2E0A">
            <w:pPr>
              <w:pStyle w:val="TAL"/>
              <w:rPr>
                <w:rStyle w:val="Datatypechar"/>
                <w:rFonts w:cs="Times New Roman"/>
              </w:rPr>
            </w:pPr>
            <w:r>
              <w:rPr>
                <w:rStyle w:val="Datatypechar"/>
              </w:rPr>
              <w:t>float</w:t>
            </w:r>
          </w:p>
        </w:tc>
        <w:tc>
          <w:tcPr>
            <w:tcW w:w="1485" w:type="dxa"/>
            <w:tcBorders>
              <w:top w:val="single" w:sz="4" w:space="0" w:color="auto"/>
              <w:left w:val="single" w:sz="4" w:space="0" w:color="auto"/>
              <w:bottom w:val="single" w:sz="4" w:space="0" w:color="auto"/>
              <w:right w:val="single" w:sz="4" w:space="0" w:color="auto"/>
            </w:tcBorders>
            <w:hideMark/>
          </w:tcPr>
          <w:p w14:paraId="3C31EFE5" w14:textId="77777777" w:rsidR="001F2E0A" w:rsidRDefault="001F2E0A">
            <w:pPr>
              <w:pStyle w:val="TAL"/>
              <w:rPr>
                <w:rFonts w:cs="Courier New"/>
              </w:rPr>
            </w:pPr>
            <w:r>
              <w:t>None</w:t>
            </w:r>
          </w:p>
        </w:tc>
        <w:tc>
          <w:tcPr>
            <w:tcW w:w="3614" w:type="dxa"/>
            <w:tcBorders>
              <w:top w:val="single" w:sz="4" w:space="0" w:color="auto"/>
              <w:left w:val="single" w:sz="4" w:space="0" w:color="auto"/>
              <w:bottom w:val="single" w:sz="4" w:space="0" w:color="auto"/>
              <w:right w:val="single" w:sz="4" w:space="0" w:color="auto"/>
            </w:tcBorders>
            <w:hideMark/>
          </w:tcPr>
          <w:p w14:paraId="62CD0B84" w14:textId="77777777" w:rsidR="001F2E0A" w:rsidRDefault="001F2E0A">
            <w:pPr>
              <w:pStyle w:val="TAL"/>
            </w:pPr>
            <w:r>
              <w:t>Current media playback time from media playback platform. The media time is in seconds and is relative to the start of the playback and provides the media that is actually rendered.</w:t>
            </w:r>
          </w:p>
        </w:tc>
      </w:tr>
      <w:tr w:rsidR="001F2E0A" w14:paraId="36930CDE"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79CE5D79" w14:textId="77777777" w:rsidR="001F2E0A" w:rsidRDefault="001F2E0A">
            <w:pPr>
              <w:pStyle w:val="TAL"/>
              <w:rPr>
                <w:rFonts w:ascii="Courier New" w:hAnsi="Courier New" w:cs="Courier New"/>
              </w:rPr>
            </w:pPr>
            <w:r>
              <w:t>PlaybackRate</w:t>
            </w:r>
          </w:p>
        </w:tc>
        <w:tc>
          <w:tcPr>
            <w:tcW w:w="1845" w:type="dxa"/>
            <w:tcBorders>
              <w:top w:val="single" w:sz="4" w:space="0" w:color="auto"/>
              <w:left w:val="single" w:sz="4" w:space="0" w:color="auto"/>
              <w:bottom w:val="single" w:sz="4" w:space="0" w:color="auto"/>
              <w:right w:val="single" w:sz="4" w:space="0" w:color="auto"/>
            </w:tcBorders>
            <w:hideMark/>
          </w:tcPr>
          <w:p w14:paraId="7CE4D653" w14:textId="77777777" w:rsidR="001F2E0A" w:rsidRDefault="001F2E0A">
            <w:pPr>
              <w:pStyle w:val="TAL"/>
              <w:rPr>
                <w:rStyle w:val="Datatypechar"/>
                <w:rFonts w:cs="Times New Roman"/>
              </w:rPr>
            </w:pPr>
            <w:r>
              <w:rPr>
                <w:rStyle w:val="Datatypechar"/>
              </w:rPr>
              <w:t>float</w:t>
            </w:r>
          </w:p>
        </w:tc>
        <w:tc>
          <w:tcPr>
            <w:tcW w:w="1485" w:type="dxa"/>
            <w:tcBorders>
              <w:top w:val="single" w:sz="4" w:space="0" w:color="auto"/>
              <w:left w:val="single" w:sz="4" w:space="0" w:color="auto"/>
              <w:bottom w:val="single" w:sz="4" w:space="0" w:color="auto"/>
              <w:right w:val="single" w:sz="4" w:space="0" w:color="auto"/>
            </w:tcBorders>
            <w:hideMark/>
          </w:tcPr>
          <w:p w14:paraId="71FF3997" w14:textId="77777777" w:rsidR="001F2E0A" w:rsidRDefault="001F2E0A">
            <w:pPr>
              <w:pStyle w:val="TAL"/>
            </w:pPr>
            <w:r>
              <w:t>None</w:t>
            </w:r>
          </w:p>
        </w:tc>
        <w:tc>
          <w:tcPr>
            <w:tcW w:w="3614" w:type="dxa"/>
            <w:tcBorders>
              <w:top w:val="single" w:sz="4" w:space="0" w:color="auto"/>
              <w:left w:val="single" w:sz="4" w:space="0" w:color="auto"/>
              <w:bottom w:val="single" w:sz="4" w:space="0" w:color="auto"/>
              <w:right w:val="single" w:sz="4" w:space="0" w:color="auto"/>
            </w:tcBorders>
            <w:hideMark/>
          </w:tcPr>
          <w:p w14:paraId="67515768" w14:textId="77777777" w:rsidR="001F2E0A" w:rsidRDefault="001F2E0A">
            <w:pPr>
              <w:pStyle w:val="TAL"/>
            </w:pPr>
            <w:r>
              <w:t>The current rate of playback. For a video that is playing twice as fast as the default playback, the playbackRate value should be 2.00.</w:t>
            </w:r>
          </w:p>
        </w:tc>
      </w:tr>
      <w:tr w:rsidR="001F2E0A" w14:paraId="72576565"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4261838E" w14:textId="77777777" w:rsidR="001F2E0A" w:rsidRDefault="001F2E0A">
            <w:pPr>
              <w:pStyle w:val="TAL"/>
              <w:rPr>
                <w:rFonts w:ascii="Courier New" w:hAnsi="Courier New" w:cs="Courier New"/>
              </w:rPr>
            </w:pPr>
            <w:r>
              <w:t>availableServiceDescriptions[]</w:t>
            </w:r>
          </w:p>
        </w:tc>
        <w:tc>
          <w:tcPr>
            <w:tcW w:w="1845" w:type="dxa"/>
            <w:tcBorders>
              <w:top w:val="single" w:sz="4" w:space="0" w:color="auto"/>
              <w:left w:val="single" w:sz="4" w:space="0" w:color="auto"/>
              <w:bottom w:val="single" w:sz="4" w:space="0" w:color="auto"/>
              <w:right w:val="single" w:sz="4" w:space="0" w:color="auto"/>
            </w:tcBorders>
            <w:hideMark/>
          </w:tcPr>
          <w:p w14:paraId="3200AF6F" w14:textId="77777777" w:rsidR="001F2E0A" w:rsidRDefault="001F2E0A">
            <w:pPr>
              <w:pStyle w:val="TAL"/>
            </w:pPr>
            <w:r>
              <w:t>Provides the available service descriptions</w:t>
            </w:r>
          </w:p>
        </w:tc>
        <w:tc>
          <w:tcPr>
            <w:tcW w:w="1485" w:type="dxa"/>
            <w:tcBorders>
              <w:top w:val="single" w:sz="4" w:space="0" w:color="auto"/>
              <w:left w:val="single" w:sz="4" w:space="0" w:color="auto"/>
              <w:bottom w:val="single" w:sz="4" w:space="0" w:color="auto"/>
              <w:right w:val="single" w:sz="4" w:space="0" w:color="auto"/>
            </w:tcBorders>
          </w:tcPr>
          <w:p w14:paraId="5F570EC9" w14:textId="77777777" w:rsidR="001F2E0A" w:rsidRDefault="001F2E0A">
            <w:pPr>
              <w:pStyle w:val="TAL"/>
            </w:pPr>
          </w:p>
        </w:tc>
        <w:tc>
          <w:tcPr>
            <w:tcW w:w="3614" w:type="dxa"/>
            <w:tcBorders>
              <w:top w:val="single" w:sz="4" w:space="0" w:color="auto"/>
              <w:left w:val="single" w:sz="4" w:space="0" w:color="auto"/>
              <w:bottom w:val="single" w:sz="4" w:space="0" w:color="auto"/>
              <w:right w:val="single" w:sz="4" w:space="0" w:color="auto"/>
            </w:tcBorders>
            <w:hideMark/>
          </w:tcPr>
          <w:p w14:paraId="29DF3094" w14:textId="77777777" w:rsidR="001F2E0A" w:rsidRDefault="001F2E0A">
            <w:pPr>
              <w:pStyle w:val="TAL"/>
            </w:pPr>
            <w:r>
              <w:t>Provides the list of available selectable service descriptions with an id to select from. Those are either configured ones or the ones in the MPD.</w:t>
            </w:r>
          </w:p>
        </w:tc>
      </w:tr>
      <w:tr w:rsidR="001F2E0A" w14:paraId="41011838"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1DD9C669" w14:textId="77777777" w:rsidR="001F2E0A" w:rsidRDefault="001F2E0A">
            <w:pPr>
              <w:pStyle w:val="TAL"/>
              <w:rPr>
                <w:rFonts w:ascii="Courier New" w:hAnsi="Courier New" w:cs="Courier New"/>
              </w:rPr>
            </w:pPr>
            <w:r>
              <w:t>availableMediaOptions[]</w:t>
            </w:r>
          </w:p>
        </w:tc>
        <w:tc>
          <w:tcPr>
            <w:tcW w:w="1845" w:type="dxa"/>
            <w:tcBorders>
              <w:top w:val="single" w:sz="4" w:space="0" w:color="auto"/>
              <w:left w:val="single" w:sz="4" w:space="0" w:color="auto"/>
              <w:bottom w:val="single" w:sz="4" w:space="0" w:color="auto"/>
              <w:right w:val="single" w:sz="4" w:space="0" w:color="auto"/>
            </w:tcBorders>
            <w:hideMark/>
          </w:tcPr>
          <w:p w14:paraId="469D6137" w14:textId="77777777" w:rsidR="001F2E0A" w:rsidRDefault="001F2E0A">
            <w:pPr>
              <w:pStyle w:val="TAL"/>
            </w:pPr>
            <w:r>
              <w:t>List of Adaptation Set or Preselection ids</w:t>
            </w:r>
          </w:p>
        </w:tc>
        <w:tc>
          <w:tcPr>
            <w:tcW w:w="1485" w:type="dxa"/>
            <w:tcBorders>
              <w:top w:val="single" w:sz="4" w:space="0" w:color="auto"/>
              <w:left w:val="single" w:sz="4" w:space="0" w:color="auto"/>
              <w:bottom w:val="single" w:sz="4" w:space="0" w:color="auto"/>
              <w:right w:val="single" w:sz="4" w:space="0" w:color="auto"/>
            </w:tcBorders>
            <w:hideMark/>
          </w:tcPr>
          <w:p w14:paraId="1EA7683A" w14:textId="77777777" w:rsidR="001F2E0A" w:rsidRDefault="001F2E0A">
            <w:pPr>
              <w:pStyle w:val="TAL"/>
              <w:rPr>
                <w:rStyle w:val="Datatypechar"/>
                <w:rFonts w:cs="Times New Roman"/>
              </w:rPr>
            </w:pPr>
            <w:r>
              <w:rPr>
                <w:rStyle w:val="Datatypechar"/>
              </w:rPr>
              <w:t>MediaType</w:t>
            </w:r>
          </w:p>
          <w:p w14:paraId="17564C78" w14:textId="77777777" w:rsidR="001F2E0A" w:rsidRDefault="001F2E0A">
            <w:pPr>
              <w:pStyle w:val="TAL"/>
            </w:pPr>
            <w:r>
              <w:t>"video", "audio" "subtitle"</w:t>
            </w:r>
            <w:r>
              <w:br/>
              <w:t>"all"</w:t>
            </w:r>
          </w:p>
        </w:tc>
        <w:tc>
          <w:tcPr>
            <w:tcW w:w="3614" w:type="dxa"/>
            <w:tcBorders>
              <w:top w:val="single" w:sz="4" w:space="0" w:color="auto"/>
              <w:left w:val="single" w:sz="4" w:space="0" w:color="auto"/>
              <w:bottom w:val="single" w:sz="4" w:space="0" w:color="auto"/>
              <w:right w:val="single" w:sz="4" w:space="0" w:color="auto"/>
            </w:tcBorders>
            <w:hideMark/>
          </w:tcPr>
          <w:p w14:paraId="64C05170" w14:textId="77777777" w:rsidR="001F2E0A" w:rsidRDefault="001F2E0A">
            <w:pPr>
              <w:pStyle w:val="TAL"/>
            </w:pPr>
            <w:r>
              <w:t>Provides the list of available media options that can be selected by the application based on the capability discovery and the subset information.</w:t>
            </w:r>
          </w:p>
        </w:tc>
      </w:tr>
      <w:tr w:rsidR="001F2E0A" w14:paraId="75D6CA21"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620AF0B6" w14:textId="77777777" w:rsidR="001F2E0A" w:rsidRDefault="001F2E0A">
            <w:pPr>
              <w:pStyle w:val="TAL"/>
              <w:keepNext w:val="0"/>
              <w:rPr>
                <w:rFonts w:ascii="Courier New" w:hAnsi="Courier New" w:cs="Courier New"/>
              </w:rPr>
            </w:pPr>
            <w:r>
              <w:t>Metrics[][]</w:t>
            </w:r>
          </w:p>
        </w:tc>
        <w:tc>
          <w:tcPr>
            <w:tcW w:w="1845" w:type="dxa"/>
            <w:tcBorders>
              <w:top w:val="single" w:sz="4" w:space="0" w:color="auto"/>
              <w:left w:val="single" w:sz="4" w:space="0" w:color="auto"/>
              <w:bottom w:val="single" w:sz="4" w:space="0" w:color="auto"/>
              <w:right w:val="single" w:sz="4" w:space="0" w:color="auto"/>
            </w:tcBorders>
            <w:hideMark/>
          </w:tcPr>
          <w:p w14:paraId="58C16430" w14:textId="77777777" w:rsidR="001F2E0A" w:rsidRDefault="001F2E0A">
            <w:pPr>
              <w:pStyle w:val="TAL"/>
              <w:keepNext w:val="0"/>
              <w:rPr>
                <w:rStyle w:val="Datatypechar"/>
                <w:rFonts w:cs="Times New Roman"/>
              </w:rPr>
            </w:pPr>
            <w:r>
              <w:rPr>
                <w:rStyle w:val="Datatypechar"/>
              </w:rPr>
              <w:t>Metrics</w:t>
            </w:r>
          </w:p>
        </w:tc>
        <w:tc>
          <w:tcPr>
            <w:tcW w:w="1485" w:type="dxa"/>
            <w:tcBorders>
              <w:top w:val="single" w:sz="4" w:space="0" w:color="auto"/>
              <w:left w:val="single" w:sz="4" w:space="0" w:color="auto"/>
              <w:bottom w:val="single" w:sz="4" w:space="0" w:color="auto"/>
              <w:right w:val="single" w:sz="4" w:space="0" w:color="auto"/>
            </w:tcBorders>
          </w:tcPr>
          <w:p w14:paraId="0E2D58C3" w14:textId="77777777" w:rsidR="001F2E0A" w:rsidRDefault="001F2E0A">
            <w:pPr>
              <w:pStyle w:val="TAL"/>
              <w:keepNext w:val="0"/>
            </w:pPr>
          </w:p>
        </w:tc>
        <w:tc>
          <w:tcPr>
            <w:tcW w:w="3614" w:type="dxa"/>
            <w:tcBorders>
              <w:top w:val="single" w:sz="4" w:space="0" w:color="auto"/>
              <w:left w:val="single" w:sz="4" w:space="0" w:color="auto"/>
              <w:bottom w:val="single" w:sz="4" w:space="0" w:color="auto"/>
              <w:right w:val="single" w:sz="4" w:space="0" w:color="auto"/>
            </w:tcBorders>
            <w:hideMark/>
          </w:tcPr>
          <w:p w14:paraId="7CB2E3B6" w14:textId="77777777" w:rsidR="001F2E0A" w:rsidRDefault="001F2E0A">
            <w:pPr>
              <w:pStyle w:val="TAL"/>
              <w:keepNext w:val="0"/>
            </w:pPr>
            <w:r>
              <w:t>A data blob of metrics for each defined metrics collecting scheme.</w:t>
            </w:r>
          </w:p>
        </w:tc>
      </w:tr>
    </w:tbl>
    <w:p w14:paraId="4C154E7F" w14:textId="77777777" w:rsidR="001F2E0A" w:rsidRDefault="001F2E0A" w:rsidP="001F2E0A">
      <w:pPr>
        <w:pStyle w:val="TAN"/>
      </w:pPr>
    </w:p>
    <w:p w14:paraId="02D6BB01" w14:textId="71FEEDED" w:rsidR="007A2C47" w:rsidRPr="00495539" w:rsidRDefault="007A2C47" w:rsidP="00495539">
      <w:pPr>
        <w:pStyle w:val="Heading3"/>
        <w:rPr>
          <w:sz w:val="28"/>
          <w:szCs w:val="28"/>
        </w:rPr>
      </w:pPr>
      <w:bookmarkStart w:id="619" w:name="_Toc159837416"/>
      <w:bookmarkStart w:id="620" w:name="_Toc220055485"/>
      <w:r w:rsidRPr="00495539">
        <w:rPr>
          <w:b w:val="0"/>
          <w:bCs w:val="0"/>
        </w:rPr>
        <w:t>Live services</w:t>
      </w:r>
      <w:r w:rsidR="00DA2597" w:rsidRPr="00495539">
        <w:rPr>
          <w:b w:val="0"/>
          <w:bCs w:val="0"/>
        </w:rPr>
        <w:t xml:space="preserve"> at different scale</w:t>
      </w:r>
      <w:bookmarkEnd w:id="619"/>
      <w:bookmarkEnd w:id="620"/>
    </w:p>
    <w:p w14:paraId="02D0BA02" w14:textId="77777777" w:rsidR="007A2C47" w:rsidRDefault="007A2C47" w:rsidP="007A2C47">
      <w:pPr>
        <w:keepNext/>
      </w:pPr>
      <w:r>
        <w:t>Live TV services of different scale (professional, user-generated, session-based, etc.) are increasingly distributed over broadband and mobile networks. Live TV services are characterized by:</w:t>
      </w:r>
    </w:p>
    <w:p w14:paraId="1C7C8B63" w14:textId="77777777" w:rsidR="007A2C47" w:rsidRDefault="007A2C47" w:rsidP="007A2C47">
      <w:pPr>
        <w:pStyle w:val="B1"/>
        <w:keepNext/>
      </w:pPr>
      <w:r>
        <w:t>-</w:t>
      </w:r>
      <w:r>
        <w:tab/>
        <w:t>scalability (in terms of concurrent users),</w:t>
      </w:r>
    </w:p>
    <w:p w14:paraId="70FC2954" w14:textId="77777777" w:rsidR="007A2C47" w:rsidRDefault="007A2C47" w:rsidP="007A2C47">
      <w:pPr>
        <w:pStyle w:val="B1"/>
        <w:keepNext/>
      </w:pPr>
      <w:r>
        <w:t xml:space="preserve">- </w:t>
      </w:r>
      <w:r>
        <w:tab/>
        <w:t>consistent quality,</w:t>
      </w:r>
    </w:p>
    <w:p w14:paraId="14CA61F2" w14:textId="77777777" w:rsidR="007A2C47" w:rsidRDefault="007A2C47" w:rsidP="007A2C47">
      <w:pPr>
        <w:pStyle w:val="B1"/>
        <w:keepNext/>
      </w:pPr>
      <w:r>
        <w:t>-</w:t>
      </w:r>
      <w:r>
        <w:tab/>
        <w:t>high bandwidth requirements, and</w:t>
      </w:r>
    </w:p>
    <w:p w14:paraId="331C4014" w14:textId="77777777" w:rsidR="007A2C47" w:rsidRDefault="007A2C47" w:rsidP="007A2C47">
      <w:pPr>
        <w:pStyle w:val="B1"/>
      </w:pPr>
      <w:r>
        <w:t>-</w:t>
      </w:r>
      <w:r>
        <w:tab/>
        <w:t>target latency constraints.</w:t>
      </w:r>
    </w:p>
    <w:p w14:paraId="5DD31DD3" w14:textId="75BA67F5" w:rsidR="007A2C47" w:rsidRPr="00495539" w:rsidRDefault="007A2C47" w:rsidP="00495539">
      <w:pPr>
        <w:pStyle w:val="Heading3"/>
        <w:rPr>
          <w:sz w:val="28"/>
          <w:szCs w:val="28"/>
        </w:rPr>
      </w:pPr>
      <w:bookmarkStart w:id="621" w:name="_Toc88198207"/>
      <w:bookmarkStart w:id="622" w:name="_Toc159837417"/>
      <w:bookmarkStart w:id="623" w:name="_Toc220055486"/>
      <w:r w:rsidRPr="00495539">
        <w:rPr>
          <w:b w:val="0"/>
          <w:bCs w:val="0"/>
        </w:rPr>
        <w:t>Scalability</w:t>
      </w:r>
      <w:bookmarkEnd w:id="621"/>
      <w:bookmarkEnd w:id="622"/>
      <w:bookmarkEnd w:id="623"/>
    </w:p>
    <w:p w14:paraId="072C0A56" w14:textId="77777777" w:rsidR="007A2C47" w:rsidRDefault="007A2C47" w:rsidP="007A2C47">
      <w:r>
        <w:t>Consistent support of the distribution of such services to a different scale of users and in a concurrent fashion is a prime concern. 5G Media Streaming is expected to support such service distribution and end-to-end optimizations. Improvements and optimizations on the architectural level and stage 3 are expected to be studied.</w:t>
      </w:r>
    </w:p>
    <w:p w14:paraId="3F95412F" w14:textId="17C95A3B" w:rsidR="007A2C47" w:rsidRPr="00495539" w:rsidRDefault="007A2C47" w:rsidP="00495539">
      <w:pPr>
        <w:pStyle w:val="Heading3"/>
        <w:rPr>
          <w:sz w:val="28"/>
          <w:szCs w:val="28"/>
        </w:rPr>
      </w:pPr>
      <w:bookmarkStart w:id="624" w:name="_Toc88198208"/>
      <w:bookmarkStart w:id="625" w:name="_Toc159837418"/>
      <w:bookmarkStart w:id="626" w:name="_Toc220055487"/>
      <w:r w:rsidRPr="00495539">
        <w:rPr>
          <w:b w:val="0"/>
          <w:bCs w:val="0"/>
        </w:rPr>
        <w:t>Consistent quality</w:t>
      </w:r>
      <w:bookmarkEnd w:id="624"/>
      <w:bookmarkEnd w:id="625"/>
      <w:bookmarkEnd w:id="626"/>
    </w:p>
    <w:p w14:paraId="5BF28DE6" w14:textId="77777777" w:rsidR="007A2C47" w:rsidRDefault="007A2C47" w:rsidP="007A2C47">
      <w:r>
        <w:t>TV Services are expected to provide a consistent quality over time. TS 26.512 [X] defines Operation Point parameters in Table 13.2.6-2, repeated below, to which the client is configured. This configuration setting may be included in the manifest or may be provided through application means. Consistent quality can be defined that the service stays within the operation point boundaries to the largest extent. Specific aspects are:</w:t>
      </w:r>
    </w:p>
    <w:p w14:paraId="033AAAFE" w14:textId="77777777" w:rsidR="007A2C47" w:rsidRDefault="007A2C47">
      <w:pPr>
        <w:pStyle w:val="B1"/>
        <w:numPr>
          <w:ilvl w:val="0"/>
          <w:numId w:val="90"/>
        </w:numPr>
        <w:autoSpaceDN w:val="0"/>
      </w:pPr>
      <w:r>
        <w:t>Meeting the latency requirements, namely staying at the target, not exceeding the maximum, and not falling below the minimum. Measuring deviation from the target, as well creating events when exceeding the boundaries, is relevant. For more details see clause 5.11.15.</w:t>
      </w:r>
    </w:p>
    <w:p w14:paraId="7CBE7E1A" w14:textId="77777777" w:rsidR="007A2C47" w:rsidRDefault="007A2C47">
      <w:pPr>
        <w:pStyle w:val="B1"/>
        <w:numPr>
          <w:ilvl w:val="0"/>
          <w:numId w:val="90"/>
        </w:numPr>
        <w:autoSpaceDN w:val="0"/>
      </w:pPr>
      <w:r>
        <w:t>Meeting the playback rate, i.e. how often the playback rate is changed from 1.0, and if there are cases when the playback rate is outside of the range. For more details see clause 5.11.15.</w:t>
      </w:r>
    </w:p>
    <w:p w14:paraId="32F8B59E" w14:textId="77777777" w:rsidR="007A2C47" w:rsidRDefault="007A2C47">
      <w:pPr>
        <w:pStyle w:val="B1"/>
        <w:numPr>
          <w:ilvl w:val="0"/>
          <w:numId w:val="90"/>
        </w:numPr>
        <w:autoSpaceDN w:val="0"/>
      </w:pPr>
      <w:r>
        <w:t>Staying within the boundaries of the bitrates and meeting the target is relevant as well. This measurement includes those cases for which the Bandwidth would have fallen to 0, i.e. the service is stalled. All of this can be measured by the client.</w:t>
      </w:r>
    </w:p>
    <w:p w14:paraId="0A5C36DC" w14:textId="77777777" w:rsidR="007A2C47" w:rsidRDefault="007A2C47" w:rsidP="007A2C47">
      <w:pPr>
        <w:pStyle w:val="B1"/>
        <w:ind w:left="0" w:firstLine="0"/>
      </w:pPr>
      <w:r>
        <w:t>Generally, consistent quality refers to meet the below operation point parameters as shown in Table 5.11.1.3-1 (see also TS 26.512, Table 13.2.6-2). The Media Player and the network are expected to collaborate to meet the quality requirements.</w:t>
      </w:r>
    </w:p>
    <w:p w14:paraId="0EB13BD7" w14:textId="77777777" w:rsidR="007A2C47" w:rsidRDefault="007A2C47" w:rsidP="007A2C47">
      <w:pPr>
        <w:pStyle w:val="TH"/>
      </w:pPr>
      <w:r>
        <w:lastRenderedPageBreak/>
        <w:t>Table 5.11.1.3-1: Operation Point Information (see TS 26.512, Table 13.2.6-2)</w:t>
      </w:r>
    </w:p>
    <w:tbl>
      <w:tblPr>
        <w:tblStyle w:val="TableGrid"/>
        <w:tblW w:w="9631" w:type="dxa"/>
        <w:tblLook w:val="04A0" w:firstRow="1" w:lastRow="0" w:firstColumn="1" w:lastColumn="0" w:noHBand="0" w:noVBand="1"/>
      </w:tblPr>
      <w:tblGrid>
        <w:gridCol w:w="289"/>
        <w:gridCol w:w="352"/>
        <w:gridCol w:w="2025"/>
        <w:gridCol w:w="1590"/>
        <w:gridCol w:w="5375"/>
      </w:tblGrid>
      <w:tr w:rsidR="007A2C47" w14:paraId="33A0FF2F" w14:textId="77777777" w:rsidTr="007A2C47">
        <w:tc>
          <w:tcPr>
            <w:tcW w:w="2666" w:type="dxa"/>
            <w:gridSpan w:val="3"/>
            <w:tcBorders>
              <w:top w:val="single" w:sz="4" w:space="0" w:color="auto"/>
              <w:left w:val="single" w:sz="4" w:space="0" w:color="auto"/>
              <w:bottom w:val="single" w:sz="4" w:space="0" w:color="auto"/>
              <w:right w:val="single" w:sz="4" w:space="0" w:color="auto"/>
            </w:tcBorders>
            <w:hideMark/>
          </w:tcPr>
          <w:p w14:paraId="40515723" w14:textId="77777777" w:rsidR="007A2C47" w:rsidRDefault="007A2C47">
            <w:pPr>
              <w:pStyle w:val="TAL"/>
            </w:pPr>
            <w:r>
              <w:t>OperationPoint</w:t>
            </w:r>
          </w:p>
        </w:tc>
        <w:tc>
          <w:tcPr>
            <w:tcW w:w="1590" w:type="dxa"/>
            <w:tcBorders>
              <w:top w:val="single" w:sz="4" w:space="0" w:color="auto"/>
              <w:left w:val="single" w:sz="4" w:space="0" w:color="auto"/>
              <w:bottom w:val="single" w:sz="4" w:space="0" w:color="auto"/>
              <w:right w:val="single" w:sz="4" w:space="0" w:color="auto"/>
            </w:tcBorders>
            <w:hideMark/>
          </w:tcPr>
          <w:p w14:paraId="0B889DC1" w14:textId="77777777" w:rsidR="007A2C47" w:rsidRDefault="007A2C47">
            <w:pPr>
              <w:pStyle w:val="TAL"/>
            </w:pPr>
            <w:r>
              <w:t>Operation Point Parameters</w:t>
            </w:r>
          </w:p>
        </w:tc>
        <w:tc>
          <w:tcPr>
            <w:tcW w:w="5375" w:type="dxa"/>
            <w:tcBorders>
              <w:top w:val="single" w:sz="4" w:space="0" w:color="auto"/>
              <w:left w:val="single" w:sz="4" w:space="0" w:color="auto"/>
              <w:bottom w:val="single" w:sz="4" w:space="0" w:color="auto"/>
              <w:right w:val="single" w:sz="4" w:space="0" w:color="auto"/>
            </w:tcBorders>
            <w:hideMark/>
          </w:tcPr>
          <w:p w14:paraId="1318A5E5" w14:textId="77777777" w:rsidR="007A2C47" w:rsidRDefault="007A2C47">
            <w:pPr>
              <w:pStyle w:val="TAL"/>
            </w:pPr>
            <w:r>
              <w:t>The currently configured operation point parameters according to which the DASH client is operating.</w:t>
            </w:r>
          </w:p>
        </w:tc>
      </w:tr>
      <w:tr w:rsidR="007A2C47" w14:paraId="373AE2AB" w14:textId="77777777" w:rsidTr="007A2C47">
        <w:tc>
          <w:tcPr>
            <w:tcW w:w="289" w:type="dxa"/>
            <w:tcBorders>
              <w:top w:val="single" w:sz="4" w:space="0" w:color="auto"/>
              <w:left w:val="single" w:sz="4" w:space="0" w:color="auto"/>
              <w:bottom w:val="single" w:sz="4" w:space="0" w:color="auto"/>
              <w:right w:val="single" w:sz="4" w:space="0" w:color="auto"/>
            </w:tcBorders>
          </w:tcPr>
          <w:p w14:paraId="426A825E" w14:textId="77777777" w:rsidR="007A2C47" w:rsidRDefault="007A2C47">
            <w:pPr>
              <w:pStyle w:val="TAL"/>
            </w:pPr>
          </w:p>
        </w:tc>
        <w:tc>
          <w:tcPr>
            <w:tcW w:w="2377" w:type="dxa"/>
            <w:gridSpan w:val="2"/>
            <w:tcBorders>
              <w:top w:val="single" w:sz="4" w:space="0" w:color="auto"/>
              <w:left w:val="single" w:sz="4" w:space="0" w:color="auto"/>
              <w:bottom w:val="single" w:sz="4" w:space="0" w:color="auto"/>
              <w:right w:val="single" w:sz="4" w:space="0" w:color="auto"/>
            </w:tcBorders>
            <w:hideMark/>
          </w:tcPr>
          <w:p w14:paraId="0B183741" w14:textId="77777777" w:rsidR="007A2C47" w:rsidRDefault="007A2C47">
            <w:pPr>
              <w:pStyle w:val="TAL"/>
            </w:pPr>
            <w:r>
              <w:t>mode</w:t>
            </w:r>
          </w:p>
        </w:tc>
        <w:tc>
          <w:tcPr>
            <w:tcW w:w="1590" w:type="dxa"/>
            <w:tcBorders>
              <w:top w:val="single" w:sz="4" w:space="0" w:color="auto"/>
              <w:left w:val="single" w:sz="4" w:space="0" w:color="auto"/>
              <w:bottom w:val="single" w:sz="4" w:space="0" w:color="auto"/>
              <w:right w:val="single" w:sz="4" w:space="0" w:color="auto"/>
            </w:tcBorders>
            <w:hideMark/>
          </w:tcPr>
          <w:p w14:paraId="3B0C69B1" w14:textId="77777777" w:rsidR="007A2C47" w:rsidRDefault="007A2C47">
            <w:pPr>
              <w:pStyle w:val="TAL"/>
              <w:rPr>
                <w:rStyle w:val="Datatypechar"/>
              </w:rPr>
            </w:pPr>
            <w:r>
              <w:rPr>
                <w:rStyle w:val="Datatypechar"/>
              </w:rPr>
              <w:t>Enum</w:t>
            </w:r>
          </w:p>
        </w:tc>
        <w:tc>
          <w:tcPr>
            <w:tcW w:w="5375" w:type="dxa"/>
            <w:tcBorders>
              <w:top w:val="single" w:sz="4" w:space="0" w:color="auto"/>
              <w:left w:val="single" w:sz="4" w:space="0" w:color="auto"/>
              <w:bottom w:val="single" w:sz="4" w:space="0" w:color="auto"/>
              <w:right w:val="single" w:sz="4" w:space="0" w:color="auto"/>
            </w:tcBorders>
            <w:hideMark/>
          </w:tcPr>
          <w:p w14:paraId="663F842A" w14:textId="77777777" w:rsidR="007A2C47" w:rsidRDefault="007A2C47">
            <w:pPr>
              <w:pStyle w:val="TAL"/>
            </w:pPr>
            <w:r>
              <w:t>The following operation modes are defined:</w:t>
            </w:r>
          </w:p>
          <w:p w14:paraId="2DBE296F" w14:textId="77777777" w:rsidR="007A2C47" w:rsidRDefault="007A2C47">
            <w:pPr>
              <w:pStyle w:val="TALcontinuation"/>
              <w:spacing w:before="60"/>
            </w:pPr>
            <w:r>
              <w:t>live: The DASH client operates to maintain configured target latencies using playback rate adjustments and possibly resync.</w:t>
            </w:r>
          </w:p>
          <w:p w14:paraId="7348498F" w14:textId="77777777" w:rsidR="007A2C47" w:rsidRDefault="007A2C47">
            <w:pPr>
              <w:pStyle w:val="TALcontinuation"/>
              <w:spacing w:before="60"/>
            </w:pPr>
            <w:r>
              <w:t>vod: The DASH client operates without latency requirements and rebuffering may result in additional latencies</w:t>
            </w:r>
          </w:p>
        </w:tc>
      </w:tr>
      <w:tr w:rsidR="007A2C47" w14:paraId="43C10C10" w14:textId="77777777" w:rsidTr="007A2C47">
        <w:tc>
          <w:tcPr>
            <w:tcW w:w="289" w:type="dxa"/>
            <w:tcBorders>
              <w:top w:val="single" w:sz="4" w:space="0" w:color="auto"/>
              <w:left w:val="single" w:sz="4" w:space="0" w:color="auto"/>
              <w:bottom w:val="single" w:sz="4" w:space="0" w:color="auto"/>
              <w:right w:val="single" w:sz="4" w:space="0" w:color="auto"/>
            </w:tcBorders>
          </w:tcPr>
          <w:p w14:paraId="69168D5D" w14:textId="77777777" w:rsidR="007A2C47" w:rsidRDefault="007A2C47">
            <w:pPr>
              <w:pStyle w:val="TAL"/>
            </w:pPr>
          </w:p>
        </w:tc>
        <w:tc>
          <w:tcPr>
            <w:tcW w:w="2377" w:type="dxa"/>
            <w:gridSpan w:val="2"/>
            <w:tcBorders>
              <w:top w:val="single" w:sz="4" w:space="0" w:color="auto"/>
              <w:left w:val="single" w:sz="4" w:space="0" w:color="auto"/>
              <w:bottom w:val="single" w:sz="4" w:space="0" w:color="auto"/>
              <w:right w:val="single" w:sz="4" w:space="0" w:color="auto"/>
            </w:tcBorders>
            <w:hideMark/>
          </w:tcPr>
          <w:p w14:paraId="213A216C" w14:textId="77777777" w:rsidR="007A2C47" w:rsidRDefault="007A2C47">
            <w:pPr>
              <w:pStyle w:val="TAL"/>
            </w:pPr>
            <w:r>
              <w:t>maxBufferTime</w:t>
            </w:r>
          </w:p>
        </w:tc>
        <w:tc>
          <w:tcPr>
            <w:tcW w:w="1590" w:type="dxa"/>
            <w:tcBorders>
              <w:top w:val="single" w:sz="4" w:space="0" w:color="auto"/>
              <w:left w:val="single" w:sz="4" w:space="0" w:color="auto"/>
              <w:bottom w:val="single" w:sz="4" w:space="0" w:color="auto"/>
              <w:right w:val="single" w:sz="4" w:space="0" w:color="auto"/>
            </w:tcBorders>
            <w:hideMark/>
          </w:tcPr>
          <w:p w14:paraId="4E20F0A5" w14:textId="77777777" w:rsidR="007A2C47" w:rsidRDefault="007A2C47">
            <w:pPr>
              <w:pStyle w:val="TAL"/>
              <w:rPr>
                <w:rStyle w:val="Datatypechar"/>
              </w:rPr>
            </w:pPr>
            <w:r>
              <w:rPr>
                <w:rStyle w:val="Datatypechar"/>
              </w:rPr>
              <w:t>Integer</w:t>
            </w:r>
          </w:p>
        </w:tc>
        <w:tc>
          <w:tcPr>
            <w:tcW w:w="5375" w:type="dxa"/>
            <w:tcBorders>
              <w:top w:val="single" w:sz="4" w:space="0" w:color="auto"/>
              <w:left w:val="single" w:sz="4" w:space="0" w:color="auto"/>
              <w:bottom w:val="single" w:sz="4" w:space="0" w:color="auto"/>
              <w:right w:val="single" w:sz="4" w:space="0" w:color="auto"/>
            </w:tcBorders>
            <w:hideMark/>
          </w:tcPr>
          <w:p w14:paraId="60BCBD8F" w14:textId="77777777" w:rsidR="007A2C47" w:rsidRDefault="007A2C47">
            <w:pPr>
              <w:pStyle w:val="TAL"/>
            </w:pPr>
            <w:r>
              <w:t>maximum buffer time in milliseconds for the service.</w:t>
            </w:r>
          </w:p>
        </w:tc>
      </w:tr>
      <w:tr w:rsidR="007A2C47" w14:paraId="2C8259F5" w14:textId="77777777" w:rsidTr="007A2C47">
        <w:tc>
          <w:tcPr>
            <w:tcW w:w="289" w:type="dxa"/>
            <w:tcBorders>
              <w:top w:val="single" w:sz="4" w:space="0" w:color="auto"/>
              <w:left w:val="single" w:sz="4" w:space="0" w:color="auto"/>
              <w:bottom w:val="single" w:sz="4" w:space="0" w:color="auto"/>
              <w:right w:val="single" w:sz="4" w:space="0" w:color="auto"/>
            </w:tcBorders>
          </w:tcPr>
          <w:p w14:paraId="5FF897FA" w14:textId="77777777" w:rsidR="007A2C47" w:rsidRDefault="007A2C47">
            <w:pPr>
              <w:pStyle w:val="TAL"/>
            </w:pPr>
          </w:p>
        </w:tc>
        <w:tc>
          <w:tcPr>
            <w:tcW w:w="2377" w:type="dxa"/>
            <w:gridSpan w:val="2"/>
            <w:tcBorders>
              <w:top w:val="single" w:sz="4" w:space="0" w:color="auto"/>
              <w:left w:val="single" w:sz="4" w:space="0" w:color="auto"/>
              <w:bottom w:val="single" w:sz="4" w:space="0" w:color="auto"/>
              <w:right w:val="single" w:sz="4" w:space="0" w:color="auto"/>
            </w:tcBorders>
            <w:hideMark/>
          </w:tcPr>
          <w:p w14:paraId="5EEB4DAD" w14:textId="77777777" w:rsidR="007A2C47" w:rsidRDefault="007A2C47">
            <w:pPr>
              <w:pStyle w:val="TAL"/>
            </w:pPr>
            <w:r>
              <w:t>switchBufferTime</w:t>
            </w:r>
          </w:p>
        </w:tc>
        <w:tc>
          <w:tcPr>
            <w:tcW w:w="1590" w:type="dxa"/>
            <w:tcBorders>
              <w:top w:val="single" w:sz="4" w:space="0" w:color="auto"/>
              <w:left w:val="single" w:sz="4" w:space="0" w:color="auto"/>
              <w:bottom w:val="single" w:sz="4" w:space="0" w:color="auto"/>
              <w:right w:val="single" w:sz="4" w:space="0" w:color="auto"/>
            </w:tcBorders>
            <w:hideMark/>
          </w:tcPr>
          <w:p w14:paraId="040FC95B" w14:textId="77777777" w:rsidR="007A2C47" w:rsidRDefault="007A2C47">
            <w:pPr>
              <w:pStyle w:val="TAL"/>
              <w:rPr>
                <w:rStyle w:val="Datatypechar"/>
              </w:rPr>
            </w:pPr>
            <w:r>
              <w:rPr>
                <w:rStyle w:val="Datatypechar"/>
              </w:rPr>
              <w:t>Integer</w:t>
            </w:r>
          </w:p>
        </w:tc>
        <w:tc>
          <w:tcPr>
            <w:tcW w:w="5375" w:type="dxa"/>
            <w:tcBorders>
              <w:top w:val="single" w:sz="4" w:space="0" w:color="auto"/>
              <w:left w:val="single" w:sz="4" w:space="0" w:color="auto"/>
              <w:bottom w:val="single" w:sz="4" w:space="0" w:color="auto"/>
              <w:right w:val="single" w:sz="4" w:space="0" w:color="auto"/>
            </w:tcBorders>
            <w:hideMark/>
          </w:tcPr>
          <w:p w14:paraId="6CAC63ED" w14:textId="77777777" w:rsidR="007A2C47" w:rsidRDefault="007A2C47">
            <w:pPr>
              <w:pStyle w:val="TAL"/>
            </w:pPr>
            <w:r>
              <w:t>buffer time threshold below which the DASH clients attempts to switch Representations.</w:t>
            </w:r>
          </w:p>
        </w:tc>
      </w:tr>
      <w:tr w:rsidR="007A2C47" w14:paraId="738CE888" w14:textId="77777777" w:rsidTr="007A2C47">
        <w:tc>
          <w:tcPr>
            <w:tcW w:w="289" w:type="dxa"/>
            <w:tcBorders>
              <w:top w:val="single" w:sz="4" w:space="0" w:color="auto"/>
              <w:left w:val="single" w:sz="4" w:space="0" w:color="auto"/>
              <w:bottom w:val="single" w:sz="4" w:space="0" w:color="auto"/>
              <w:right w:val="single" w:sz="4" w:space="0" w:color="auto"/>
            </w:tcBorders>
          </w:tcPr>
          <w:p w14:paraId="1FC1E459" w14:textId="77777777" w:rsidR="007A2C47" w:rsidRDefault="007A2C47">
            <w:pPr>
              <w:pStyle w:val="TAL"/>
            </w:pPr>
          </w:p>
        </w:tc>
        <w:tc>
          <w:tcPr>
            <w:tcW w:w="2377" w:type="dxa"/>
            <w:gridSpan w:val="2"/>
            <w:tcBorders>
              <w:top w:val="single" w:sz="4" w:space="0" w:color="auto"/>
              <w:left w:val="single" w:sz="4" w:space="0" w:color="auto"/>
              <w:bottom w:val="single" w:sz="4" w:space="0" w:color="auto"/>
              <w:right w:val="single" w:sz="4" w:space="0" w:color="auto"/>
            </w:tcBorders>
            <w:hideMark/>
          </w:tcPr>
          <w:p w14:paraId="6C61E3BA" w14:textId="77777777" w:rsidR="007A2C47" w:rsidRDefault="007A2C47">
            <w:pPr>
              <w:pStyle w:val="TAL"/>
            </w:pPr>
            <w:r>
              <w:t>Latency</w:t>
            </w:r>
          </w:p>
        </w:tc>
        <w:tc>
          <w:tcPr>
            <w:tcW w:w="1590" w:type="dxa"/>
            <w:tcBorders>
              <w:top w:val="single" w:sz="4" w:space="0" w:color="auto"/>
              <w:left w:val="single" w:sz="4" w:space="0" w:color="auto"/>
              <w:bottom w:val="single" w:sz="4" w:space="0" w:color="auto"/>
              <w:right w:val="single" w:sz="4" w:space="0" w:color="auto"/>
            </w:tcBorders>
          </w:tcPr>
          <w:p w14:paraId="026A35A9" w14:textId="77777777" w:rsidR="007A2C47" w:rsidRDefault="007A2C47">
            <w:pPr>
              <w:pStyle w:val="TAL"/>
            </w:pPr>
          </w:p>
        </w:tc>
        <w:tc>
          <w:tcPr>
            <w:tcW w:w="5375" w:type="dxa"/>
            <w:tcBorders>
              <w:top w:val="single" w:sz="4" w:space="0" w:color="auto"/>
              <w:left w:val="single" w:sz="4" w:space="0" w:color="auto"/>
              <w:bottom w:val="single" w:sz="4" w:space="0" w:color="auto"/>
              <w:right w:val="single" w:sz="4" w:space="0" w:color="auto"/>
            </w:tcBorders>
            <w:hideMark/>
          </w:tcPr>
          <w:p w14:paraId="3F9934D7" w14:textId="77777777" w:rsidR="007A2C47" w:rsidRDefault="007A2C47">
            <w:pPr>
              <w:pStyle w:val="TAL"/>
            </w:pPr>
            <w:r>
              <w:t>Defines the latency parameters used by the DASH client when operating in live mode.</w:t>
            </w:r>
          </w:p>
        </w:tc>
      </w:tr>
      <w:tr w:rsidR="007A2C47" w14:paraId="6ED38C72" w14:textId="77777777" w:rsidTr="007A2C47">
        <w:tc>
          <w:tcPr>
            <w:tcW w:w="289" w:type="dxa"/>
            <w:tcBorders>
              <w:top w:val="single" w:sz="4" w:space="0" w:color="auto"/>
              <w:left w:val="single" w:sz="4" w:space="0" w:color="auto"/>
              <w:bottom w:val="single" w:sz="4" w:space="0" w:color="auto"/>
              <w:right w:val="single" w:sz="4" w:space="0" w:color="auto"/>
            </w:tcBorders>
          </w:tcPr>
          <w:p w14:paraId="7FC1A4BC" w14:textId="77777777" w:rsidR="007A2C47" w:rsidRDefault="007A2C47">
            <w:pPr>
              <w:pStyle w:val="TAL"/>
            </w:pPr>
          </w:p>
        </w:tc>
        <w:tc>
          <w:tcPr>
            <w:tcW w:w="352" w:type="dxa"/>
            <w:tcBorders>
              <w:top w:val="single" w:sz="4" w:space="0" w:color="auto"/>
              <w:left w:val="single" w:sz="4" w:space="0" w:color="auto"/>
              <w:bottom w:val="single" w:sz="4" w:space="0" w:color="auto"/>
              <w:right w:val="single" w:sz="4" w:space="0" w:color="auto"/>
            </w:tcBorders>
          </w:tcPr>
          <w:p w14:paraId="42D9BFE6" w14:textId="77777777" w:rsidR="007A2C47" w:rsidRDefault="007A2C47">
            <w:pPr>
              <w:pStyle w:val="TAL"/>
            </w:pPr>
          </w:p>
        </w:tc>
        <w:tc>
          <w:tcPr>
            <w:tcW w:w="2025" w:type="dxa"/>
            <w:tcBorders>
              <w:top w:val="single" w:sz="4" w:space="0" w:color="auto"/>
              <w:left w:val="single" w:sz="4" w:space="0" w:color="auto"/>
              <w:bottom w:val="single" w:sz="4" w:space="0" w:color="auto"/>
              <w:right w:val="single" w:sz="4" w:space="0" w:color="auto"/>
            </w:tcBorders>
            <w:hideMark/>
          </w:tcPr>
          <w:p w14:paraId="36A3C148" w14:textId="77777777" w:rsidR="007A2C47" w:rsidRDefault="007A2C47">
            <w:pPr>
              <w:pStyle w:val="TAL"/>
            </w:pPr>
            <w:r>
              <w:t>target</w:t>
            </w:r>
          </w:p>
        </w:tc>
        <w:tc>
          <w:tcPr>
            <w:tcW w:w="1590" w:type="dxa"/>
            <w:tcBorders>
              <w:top w:val="single" w:sz="4" w:space="0" w:color="auto"/>
              <w:left w:val="single" w:sz="4" w:space="0" w:color="auto"/>
              <w:bottom w:val="single" w:sz="4" w:space="0" w:color="auto"/>
              <w:right w:val="single" w:sz="4" w:space="0" w:color="auto"/>
            </w:tcBorders>
            <w:hideMark/>
          </w:tcPr>
          <w:p w14:paraId="433AC21F" w14:textId="77777777" w:rsidR="007A2C47" w:rsidRDefault="007A2C47">
            <w:pPr>
              <w:pStyle w:val="TAL"/>
              <w:rPr>
                <w:rStyle w:val="Datatypechar"/>
              </w:rPr>
            </w:pPr>
            <w:r>
              <w:rPr>
                <w:rStyle w:val="Datatypechar"/>
              </w:rPr>
              <w:t>Integer</w:t>
            </w:r>
          </w:p>
        </w:tc>
        <w:tc>
          <w:tcPr>
            <w:tcW w:w="5375" w:type="dxa"/>
            <w:tcBorders>
              <w:top w:val="single" w:sz="4" w:space="0" w:color="auto"/>
              <w:left w:val="single" w:sz="4" w:space="0" w:color="auto"/>
              <w:bottom w:val="single" w:sz="4" w:space="0" w:color="auto"/>
              <w:right w:val="single" w:sz="4" w:space="0" w:color="auto"/>
            </w:tcBorders>
            <w:hideMark/>
          </w:tcPr>
          <w:p w14:paraId="4035E65E" w14:textId="77777777" w:rsidR="007A2C47" w:rsidRDefault="007A2C47">
            <w:pPr>
              <w:pStyle w:val="TAL"/>
            </w:pPr>
            <w:r>
              <w:t>The target latency for the service in milliseconds.</w:t>
            </w:r>
          </w:p>
        </w:tc>
      </w:tr>
      <w:tr w:rsidR="007A2C47" w14:paraId="36917B01" w14:textId="77777777" w:rsidTr="007A2C47">
        <w:tc>
          <w:tcPr>
            <w:tcW w:w="289" w:type="dxa"/>
            <w:tcBorders>
              <w:top w:val="single" w:sz="4" w:space="0" w:color="auto"/>
              <w:left w:val="single" w:sz="4" w:space="0" w:color="auto"/>
              <w:bottom w:val="single" w:sz="4" w:space="0" w:color="auto"/>
              <w:right w:val="single" w:sz="4" w:space="0" w:color="auto"/>
            </w:tcBorders>
          </w:tcPr>
          <w:p w14:paraId="44BFEB9F" w14:textId="77777777" w:rsidR="007A2C47" w:rsidRDefault="007A2C47">
            <w:pPr>
              <w:pStyle w:val="TAL"/>
            </w:pPr>
          </w:p>
        </w:tc>
        <w:tc>
          <w:tcPr>
            <w:tcW w:w="352" w:type="dxa"/>
            <w:tcBorders>
              <w:top w:val="single" w:sz="4" w:space="0" w:color="auto"/>
              <w:left w:val="single" w:sz="4" w:space="0" w:color="auto"/>
              <w:bottom w:val="single" w:sz="4" w:space="0" w:color="auto"/>
              <w:right w:val="single" w:sz="4" w:space="0" w:color="auto"/>
            </w:tcBorders>
          </w:tcPr>
          <w:p w14:paraId="11BF167F" w14:textId="77777777" w:rsidR="007A2C47" w:rsidRDefault="007A2C47">
            <w:pPr>
              <w:pStyle w:val="TAL"/>
            </w:pPr>
          </w:p>
        </w:tc>
        <w:tc>
          <w:tcPr>
            <w:tcW w:w="2025" w:type="dxa"/>
            <w:tcBorders>
              <w:top w:val="single" w:sz="4" w:space="0" w:color="auto"/>
              <w:left w:val="single" w:sz="4" w:space="0" w:color="auto"/>
              <w:bottom w:val="single" w:sz="4" w:space="0" w:color="auto"/>
              <w:right w:val="single" w:sz="4" w:space="0" w:color="auto"/>
            </w:tcBorders>
            <w:hideMark/>
          </w:tcPr>
          <w:p w14:paraId="6ACEB08B" w14:textId="77777777" w:rsidR="007A2C47" w:rsidRDefault="007A2C47">
            <w:pPr>
              <w:pStyle w:val="TAL"/>
            </w:pPr>
            <w:r>
              <w:t>max</w:t>
            </w:r>
          </w:p>
        </w:tc>
        <w:tc>
          <w:tcPr>
            <w:tcW w:w="1590" w:type="dxa"/>
            <w:tcBorders>
              <w:top w:val="single" w:sz="4" w:space="0" w:color="auto"/>
              <w:left w:val="single" w:sz="4" w:space="0" w:color="auto"/>
              <w:bottom w:val="single" w:sz="4" w:space="0" w:color="auto"/>
              <w:right w:val="single" w:sz="4" w:space="0" w:color="auto"/>
            </w:tcBorders>
            <w:hideMark/>
          </w:tcPr>
          <w:p w14:paraId="1657BD5C" w14:textId="77777777" w:rsidR="007A2C47" w:rsidRDefault="007A2C47">
            <w:pPr>
              <w:pStyle w:val="TAL"/>
              <w:rPr>
                <w:rStyle w:val="Datatypechar"/>
              </w:rPr>
            </w:pPr>
            <w:r>
              <w:rPr>
                <w:rStyle w:val="Datatypechar"/>
              </w:rPr>
              <w:t>Integer</w:t>
            </w:r>
          </w:p>
        </w:tc>
        <w:tc>
          <w:tcPr>
            <w:tcW w:w="5375" w:type="dxa"/>
            <w:tcBorders>
              <w:top w:val="single" w:sz="4" w:space="0" w:color="auto"/>
              <w:left w:val="single" w:sz="4" w:space="0" w:color="auto"/>
              <w:bottom w:val="single" w:sz="4" w:space="0" w:color="auto"/>
              <w:right w:val="single" w:sz="4" w:space="0" w:color="auto"/>
            </w:tcBorders>
            <w:hideMark/>
          </w:tcPr>
          <w:p w14:paraId="3F082573" w14:textId="77777777" w:rsidR="007A2C47" w:rsidRDefault="007A2C47">
            <w:pPr>
              <w:pStyle w:val="TAL"/>
            </w:pPr>
            <w:r>
              <w:t>The maximum latency for the service in milliseconds.</w:t>
            </w:r>
          </w:p>
        </w:tc>
      </w:tr>
      <w:tr w:rsidR="007A2C47" w14:paraId="0FEF35BD" w14:textId="77777777" w:rsidTr="007A2C47">
        <w:tc>
          <w:tcPr>
            <w:tcW w:w="289" w:type="dxa"/>
            <w:tcBorders>
              <w:top w:val="single" w:sz="4" w:space="0" w:color="auto"/>
              <w:left w:val="single" w:sz="4" w:space="0" w:color="auto"/>
              <w:bottom w:val="single" w:sz="4" w:space="0" w:color="auto"/>
              <w:right w:val="single" w:sz="4" w:space="0" w:color="auto"/>
            </w:tcBorders>
          </w:tcPr>
          <w:p w14:paraId="0628A11F" w14:textId="77777777" w:rsidR="007A2C47" w:rsidRDefault="007A2C47">
            <w:pPr>
              <w:pStyle w:val="TAL"/>
            </w:pPr>
          </w:p>
        </w:tc>
        <w:tc>
          <w:tcPr>
            <w:tcW w:w="352" w:type="dxa"/>
            <w:tcBorders>
              <w:top w:val="single" w:sz="4" w:space="0" w:color="auto"/>
              <w:left w:val="single" w:sz="4" w:space="0" w:color="auto"/>
              <w:bottom w:val="single" w:sz="4" w:space="0" w:color="auto"/>
              <w:right w:val="single" w:sz="4" w:space="0" w:color="auto"/>
            </w:tcBorders>
          </w:tcPr>
          <w:p w14:paraId="5FB9C7E0" w14:textId="77777777" w:rsidR="007A2C47" w:rsidRDefault="007A2C47">
            <w:pPr>
              <w:pStyle w:val="TAL"/>
            </w:pPr>
          </w:p>
        </w:tc>
        <w:tc>
          <w:tcPr>
            <w:tcW w:w="2025" w:type="dxa"/>
            <w:tcBorders>
              <w:top w:val="single" w:sz="4" w:space="0" w:color="auto"/>
              <w:left w:val="single" w:sz="4" w:space="0" w:color="auto"/>
              <w:bottom w:val="single" w:sz="4" w:space="0" w:color="auto"/>
              <w:right w:val="single" w:sz="4" w:space="0" w:color="auto"/>
            </w:tcBorders>
            <w:hideMark/>
          </w:tcPr>
          <w:p w14:paraId="7535BD41" w14:textId="77777777" w:rsidR="007A2C47" w:rsidRDefault="007A2C47">
            <w:pPr>
              <w:pStyle w:val="TAL"/>
            </w:pPr>
            <w:r>
              <w:t>min</w:t>
            </w:r>
          </w:p>
        </w:tc>
        <w:tc>
          <w:tcPr>
            <w:tcW w:w="1590" w:type="dxa"/>
            <w:tcBorders>
              <w:top w:val="single" w:sz="4" w:space="0" w:color="auto"/>
              <w:left w:val="single" w:sz="4" w:space="0" w:color="auto"/>
              <w:bottom w:val="single" w:sz="4" w:space="0" w:color="auto"/>
              <w:right w:val="single" w:sz="4" w:space="0" w:color="auto"/>
            </w:tcBorders>
            <w:hideMark/>
          </w:tcPr>
          <w:p w14:paraId="29AA617F" w14:textId="77777777" w:rsidR="007A2C47" w:rsidRDefault="007A2C47">
            <w:pPr>
              <w:pStyle w:val="TAL"/>
              <w:rPr>
                <w:rStyle w:val="Datatypechar"/>
              </w:rPr>
            </w:pPr>
            <w:r>
              <w:rPr>
                <w:rStyle w:val="Datatypechar"/>
              </w:rPr>
              <w:t>Integer</w:t>
            </w:r>
          </w:p>
        </w:tc>
        <w:tc>
          <w:tcPr>
            <w:tcW w:w="5375" w:type="dxa"/>
            <w:tcBorders>
              <w:top w:val="single" w:sz="4" w:space="0" w:color="auto"/>
              <w:left w:val="single" w:sz="4" w:space="0" w:color="auto"/>
              <w:bottom w:val="single" w:sz="4" w:space="0" w:color="auto"/>
              <w:right w:val="single" w:sz="4" w:space="0" w:color="auto"/>
            </w:tcBorders>
            <w:hideMark/>
          </w:tcPr>
          <w:p w14:paraId="086B1AC9" w14:textId="77777777" w:rsidR="007A2C47" w:rsidRDefault="007A2C47">
            <w:pPr>
              <w:pStyle w:val="TAL"/>
            </w:pPr>
            <w:r>
              <w:t>The maximum latency for the service in milliseconds.</w:t>
            </w:r>
          </w:p>
        </w:tc>
      </w:tr>
      <w:tr w:rsidR="007A2C47" w14:paraId="34E0C9F6" w14:textId="77777777" w:rsidTr="007A2C47">
        <w:tc>
          <w:tcPr>
            <w:tcW w:w="289" w:type="dxa"/>
            <w:tcBorders>
              <w:top w:val="single" w:sz="4" w:space="0" w:color="auto"/>
              <w:left w:val="single" w:sz="4" w:space="0" w:color="auto"/>
              <w:bottom w:val="single" w:sz="4" w:space="0" w:color="auto"/>
              <w:right w:val="single" w:sz="4" w:space="0" w:color="auto"/>
            </w:tcBorders>
          </w:tcPr>
          <w:p w14:paraId="66ED4749" w14:textId="77777777" w:rsidR="007A2C47" w:rsidRDefault="007A2C47">
            <w:pPr>
              <w:pStyle w:val="TAL"/>
            </w:pPr>
          </w:p>
        </w:tc>
        <w:tc>
          <w:tcPr>
            <w:tcW w:w="2377" w:type="dxa"/>
            <w:gridSpan w:val="2"/>
            <w:tcBorders>
              <w:top w:val="single" w:sz="4" w:space="0" w:color="auto"/>
              <w:left w:val="single" w:sz="4" w:space="0" w:color="auto"/>
              <w:bottom w:val="single" w:sz="4" w:space="0" w:color="auto"/>
              <w:right w:val="single" w:sz="4" w:space="0" w:color="auto"/>
            </w:tcBorders>
            <w:hideMark/>
          </w:tcPr>
          <w:p w14:paraId="37D49B21" w14:textId="77777777" w:rsidR="007A2C47" w:rsidRDefault="007A2C47">
            <w:pPr>
              <w:pStyle w:val="TAL"/>
            </w:pPr>
            <w:r>
              <w:t>PlaybackRate</w:t>
            </w:r>
          </w:p>
        </w:tc>
        <w:tc>
          <w:tcPr>
            <w:tcW w:w="1590" w:type="dxa"/>
            <w:tcBorders>
              <w:top w:val="single" w:sz="4" w:space="0" w:color="auto"/>
              <w:left w:val="single" w:sz="4" w:space="0" w:color="auto"/>
              <w:bottom w:val="single" w:sz="4" w:space="0" w:color="auto"/>
              <w:right w:val="single" w:sz="4" w:space="0" w:color="auto"/>
            </w:tcBorders>
            <w:hideMark/>
          </w:tcPr>
          <w:p w14:paraId="72501222" w14:textId="77777777" w:rsidR="007A2C47" w:rsidRDefault="007A2C47">
            <w:pPr>
              <w:pStyle w:val="TAL"/>
              <w:rPr>
                <w:rStyle w:val="Datatypechar"/>
              </w:rPr>
            </w:pPr>
            <w:r>
              <w:rPr>
                <w:rStyle w:val="Datatypechar"/>
              </w:rPr>
              <w:t>MediaType</w:t>
            </w:r>
          </w:p>
          <w:p w14:paraId="04D497B1" w14:textId="77777777" w:rsidR="007A2C47" w:rsidRDefault="007A2C47">
            <w:pPr>
              <w:pStyle w:val="TAL"/>
              <w:rPr>
                <w:iCs/>
              </w:rPr>
            </w:pPr>
            <w:r>
              <w:rPr>
                <w:rStyle w:val="Datatypechar"/>
                <w:iCs/>
              </w:rPr>
              <w:t>audio, video, all</w:t>
            </w:r>
          </w:p>
        </w:tc>
        <w:tc>
          <w:tcPr>
            <w:tcW w:w="5375" w:type="dxa"/>
            <w:tcBorders>
              <w:top w:val="single" w:sz="4" w:space="0" w:color="auto"/>
              <w:left w:val="single" w:sz="4" w:space="0" w:color="auto"/>
              <w:bottom w:val="single" w:sz="4" w:space="0" w:color="auto"/>
              <w:right w:val="single" w:sz="4" w:space="0" w:color="auto"/>
            </w:tcBorders>
            <w:hideMark/>
          </w:tcPr>
          <w:p w14:paraId="6ACC2628" w14:textId="77777777" w:rsidR="007A2C47" w:rsidRDefault="007A2C47">
            <w:pPr>
              <w:pStyle w:val="TAL"/>
            </w:pPr>
            <w:r>
              <w:t>Defines the playback rate parameters used by the DASH client for catchup mode and deceleration to avoid buffer underruns and maintaining target latencies.</w:t>
            </w:r>
          </w:p>
        </w:tc>
      </w:tr>
      <w:tr w:rsidR="007A2C47" w14:paraId="709886B3" w14:textId="77777777" w:rsidTr="007A2C47">
        <w:tc>
          <w:tcPr>
            <w:tcW w:w="289" w:type="dxa"/>
            <w:tcBorders>
              <w:top w:val="single" w:sz="4" w:space="0" w:color="auto"/>
              <w:left w:val="single" w:sz="4" w:space="0" w:color="auto"/>
              <w:bottom w:val="single" w:sz="4" w:space="0" w:color="auto"/>
              <w:right w:val="single" w:sz="4" w:space="0" w:color="auto"/>
            </w:tcBorders>
          </w:tcPr>
          <w:p w14:paraId="2EB0BEE8" w14:textId="77777777" w:rsidR="007A2C47" w:rsidRDefault="007A2C47">
            <w:pPr>
              <w:pStyle w:val="TAL"/>
            </w:pPr>
          </w:p>
        </w:tc>
        <w:tc>
          <w:tcPr>
            <w:tcW w:w="352" w:type="dxa"/>
            <w:tcBorders>
              <w:top w:val="single" w:sz="4" w:space="0" w:color="auto"/>
              <w:left w:val="single" w:sz="4" w:space="0" w:color="auto"/>
              <w:bottom w:val="single" w:sz="4" w:space="0" w:color="auto"/>
              <w:right w:val="single" w:sz="4" w:space="0" w:color="auto"/>
            </w:tcBorders>
          </w:tcPr>
          <w:p w14:paraId="4D988A45" w14:textId="77777777" w:rsidR="007A2C47" w:rsidRDefault="007A2C47">
            <w:pPr>
              <w:pStyle w:val="TAL"/>
            </w:pPr>
          </w:p>
        </w:tc>
        <w:tc>
          <w:tcPr>
            <w:tcW w:w="2025" w:type="dxa"/>
            <w:tcBorders>
              <w:top w:val="single" w:sz="4" w:space="0" w:color="auto"/>
              <w:left w:val="single" w:sz="4" w:space="0" w:color="auto"/>
              <w:bottom w:val="single" w:sz="4" w:space="0" w:color="auto"/>
              <w:right w:val="single" w:sz="4" w:space="0" w:color="auto"/>
            </w:tcBorders>
            <w:hideMark/>
          </w:tcPr>
          <w:p w14:paraId="6FFD578C" w14:textId="77777777" w:rsidR="007A2C47" w:rsidRDefault="007A2C47">
            <w:pPr>
              <w:pStyle w:val="TAL"/>
            </w:pPr>
            <w:r>
              <w:t>max</w:t>
            </w:r>
          </w:p>
        </w:tc>
        <w:tc>
          <w:tcPr>
            <w:tcW w:w="1590" w:type="dxa"/>
            <w:tcBorders>
              <w:top w:val="single" w:sz="4" w:space="0" w:color="auto"/>
              <w:left w:val="single" w:sz="4" w:space="0" w:color="auto"/>
              <w:bottom w:val="single" w:sz="4" w:space="0" w:color="auto"/>
              <w:right w:val="single" w:sz="4" w:space="0" w:color="auto"/>
            </w:tcBorders>
            <w:hideMark/>
          </w:tcPr>
          <w:p w14:paraId="651497EF" w14:textId="77777777" w:rsidR="007A2C47" w:rsidRDefault="007A2C47">
            <w:pPr>
              <w:pStyle w:val="TAL"/>
              <w:rPr>
                <w:rStyle w:val="Datatypechar"/>
              </w:rPr>
            </w:pPr>
            <w:r>
              <w:rPr>
                <w:rStyle w:val="Datatypechar"/>
              </w:rPr>
              <w:t>Real</w:t>
            </w:r>
          </w:p>
        </w:tc>
        <w:tc>
          <w:tcPr>
            <w:tcW w:w="5375" w:type="dxa"/>
            <w:tcBorders>
              <w:top w:val="single" w:sz="4" w:space="0" w:color="auto"/>
              <w:left w:val="single" w:sz="4" w:space="0" w:color="auto"/>
              <w:bottom w:val="single" w:sz="4" w:space="0" w:color="auto"/>
              <w:right w:val="single" w:sz="4" w:space="0" w:color="auto"/>
            </w:tcBorders>
            <w:hideMark/>
          </w:tcPr>
          <w:p w14:paraId="62159240" w14:textId="77777777" w:rsidR="007A2C47" w:rsidRDefault="007A2C47">
            <w:pPr>
              <w:pStyle w:val="TAL"/>
            </w:pPr>
            <w:r>
              <w:t>The maximum playback rate for the purposes of automatically adjusting playback latency and buffer occupancy during normal playback, where 1.0 is normal playback speed.</w:t>
            </w:r>
          </w:p>
        </w:tc>
      </w:tr>
      <w:tr w:rsidR="007A2C47" w14:paraId="61DDECF3" w14:textId="77777777" w:rsidTr="007A2C47">
        <w:tc>
          <w:tcPr>
            <w:tcW w:w="289" w:type="dxa"/>
            <w:tcBorders>
              <w:top w:val="single" w:sz="4" w:space="0" w:color="auto"/>
              <w:left w:val="single" w:sz="4" w:space="0" w:color="auto"/>
              <w:bottom w:val="single" w:sz="4" w:space="0" w:color="auto"/>
              <w:right w:val="single" w:sz="4" w:space="0" w:color="auto"/>
            </w:tcBorders>
          </w:tcPr>
          <w:p w14:paraId="26747EFC" w14:textId="77777777" w:rsidR="007A2C47" w:rsidRDefault="007A2C47">
            <w:pPr>
              <w:pStyle w:val="TAL"/>
            </w:pPr>
          </w:p>
        </w:tc>
        <w:tc>
          <w:tcPr>
            <w:tcW w:w="352" w:type="dxa"/>
            <w:tcBorders>
              <w:top w:val="single" w:sz="4" w:space="0" w:color="auto"/>
              <w:left w:val="single" w:sz="4" w:space="0" w:color="auto"/>
              <w:bottom w:val="single" w:sz="4" w:space="0" w:color="auto"/>
              <w:right w:val="single" w:sz="4" w:space="0" w:color="auto"/>
            </w:tcBorders>
          </w:tcPr>
          <w:p w14:paraId="5E384A0F" w14:textId="77777777" w:rsidR="007A2C47" w:rsidRDefault="007A2C47">
            <w:pPr>
              <w:pStyle w:val="TAL"/>
            </w:pPr>
          </w:p>
        </w:tc>
        <w:tc>
          <w:tcPr>
            <w:tcW w:w="2025" w:type="dxa"/>
            <w:tcBorders>
              <w:top w:val="single" w:sz="4" w:space="0" w:color="auto"/>
              <w:left w:val="single" w:sz="4" w:space="0" w:color="auto"/>
              <w:bottom w:val="single" w:sz="4" w:space="0" w:color="auto"/>
              <w:right w:val="single" w:sz="4" w:space="0" w:color="auto"/>
            </w:tcBorders>
            <w:hideMark/>
          </w:tcPr>
          <w:p w14:paraId="307E0A5A" w14:textId="77777777" w:rsidR="007A2C47" w:rsidRDefault="007A2C47">
            <w:pPr>
              <w:pStyle w:val="TAL"/>
            </w:pPr>
            <w:r>
              <w:t>min</w:t>
            </w:r>
          </w:p>
        </w:tc>
        <w:tc>
          <w:tcPr>
            <w:tcW w:w="1590" w:type="dxa"/>
            <w:tcBorders>
              <w:top w:val="single" w:sz="4" w:space="0" w:color="auto"/>
              <w:left w:val="single" w:sz="4" w:space="0" w:color="auto"/>
              <w:bottom w:val="single" w:sz="4" w:space="0" w:color="auto"/>
              <w:right w:val="single" w:sz="4" w:space="0" w:color="auto"/>
            </w:tcBorders>
            <w:hideMark/>
          </w:tcPr>
          <w:p w14:paraId="6E5FDD8F" w14:textId="77777777" w:rsidR="007A2C47" w:rsidRDefault="007A2C47">
            <w:pPr>
              <w:pStyle w:val="TAL"/>
              <w:rPr>
                <w:rStyle w:val="Datatypechar"/>
              </w:rPr>
            </w:pPr>
            <w:r>
              <w:rPr>
                <w:rStyle w:val="Datatypechar"/>
              </w:rPr>
              <w:t>Real</w:t>
            </w:r>
          </w:p>
        </w:tc>
        <w:tc>
          <w:tcPr>
            <w:tcW w:w="5375" w:type="dxa"/>
            <w:tcBorders>
              <w:top w:val="single" w:sz="4" w:space="0" w:color="auto"/>
              <w:left w:val="single" w:sz="4" w:space="0" w:color="auto"/>
              <w:bottom w:val="single" w:sz="4" w:space="0" w:color="auto"/>
              <w:right w:val="single" w:sz="4" w:space="0" w:color="auto"/>
            </w:tcBorders>
            <w:hideMark/>
          </w:tcPr>
          <w:p w14:paraId="6EC39FFF" w14:textId="77777777" w:rsidR="007A2C47" w:rsidRDefault="007A2C47">
            <w:pPr>
              <w:pStyle w:val="TAL"/>
            </w:pPr>
            <w:r>
              <w:t>The minimum playback rate for the purposes of automatically adjusting playback latency and buffer occupancy during normal playback, where 1.0 is normal playback speed.</w:t>
            </w:r>
          </w:p>
        </w:tc>
      </w:tr>
      <w:tr w:rsidR="007A2C47" w14:paraId="44640882" w14:textId="77777777" w:rsidTr="007A2C47">
        <w:tc>
          <w:tcPr>
            <w:tcW w:w="289" w:type="dxa"/>
            <w:tcBorders>
              <w:top w:val="single" w:sz="4" w:space="0" w:color="auto"/>
              <w:left w:val="single" w:sz="4" w:space="0" w:color="auto"/>
              <w:bottom w:val="single" w:sz="4" w:space="0" w:color="auto"/>
              <w:right w:val="single" w:sz="4" w:space="0" w:color="auto"/>
            </w:tcBorders>
          </w:tcPr>
          <w:p w14:paraId="19D81519" w14:textId="77777777" w:rsidR="007A2C47" w:rsidRDefault="007A2C47">
            <w:pPr>
              <w:pStyle w:val="TAL"/>
            </w:pPr>
          </w:p>
        </w:tc>
        <w:tc>
          <w:tcPr>
            <w:tcW w:w="2377" w:type="dxa"/>
            <w:gridSpan w:val="2"/>
            <w:tcBorders>
              <w:top w:val="single" w:sz="4" w:space="0" w:color="auto"/>
              <w:left w:val="single" w:sz="4" w:space="0" w:color="auto"/>
              <w:bottom w:val="single" w:sz="4" w:space="0" w:color="auto"/>
              <w:right w:val="single" w:sz="4" w:space="0" w:color="auto"/>
            </w:tcBorders>
            <w:hideMark/>
          </w:tcPr>
          <w:p w14:paraId="11AE2C5D" w14:textId="77777777" w:rsidR="007A2C47" w:rsidRDefault="007A2C47">
            <w:pPr>
              <w:pStyle w:val="TAL"/>
            </w:pPr>
            <w:r>
              <w:t>Bandwidth</w:t>
            </w:r>
          </w:p>
        </w:tc>
        <w:tc>
          <w:tcPr>
            <w:tcW w:w="1590" w:type="dxa"/>
            <w:tcBorders>
              <w:top w:val="single" w:sz="4" w:space="0" w:color="auto"/>
              <w:left w:val="single" w:sz="4" w:space="0" w:color="auto"/>
              <w:bottom w:val="single" w:sz="4" w:space="0" w:color="auto"/>
              <w:right w:val="single" w:sz="4" w:space="0" w:color="auto"/>
            </w:tcBorders>
          </w:tcPr>
          <w:p w14:paraId="61E89BD0" w14:textId="77777777" w:rsidR="007A2C47" w:rsidRDefault="007A2C47">
            <w:pPr>
              <w:pStyle w:val="TAL"/>
            </w:pPr>
          </w:p>
        </w:tc>
        <w:tc>
          <w:tcPr>
            <w:tcW w:w="5375" w:type="dxa"/>
            <w:tcBorders>
              <w:top w:val="single" w:sz="4" w:space="0" w:color="auto"/>
              <w:left w:val="single" w:sz="4" w:space="0" w:color="auto"/>
              <w:bottom w:val="single" w:sz="4" w:space="0" w:color="auto"/>
              <w:right w:val="single" w:sz="4" w:space="0" w:color="auto"/>
            </w:tcBorders>
            <w:hideMark/>
          </w:tcPr>
          <w:p w14:paraId="33AE64F6" w14:textId="77777777" w:rsidR="007A2C47" w:rsidRDefault="007A2C47">
            <w:pPr>
              <w:pStyle w:val="TAL"/>
            </w:pPr>
            <w:r>
              <w:t>Defines the operating bandwidth parameters used by the DASH client used for a specific media type or aggregated. The values are on IP level.</w:t>
            </w:r>
          </w:p>
        </w:tc>
      </w:tr>
      <w:tr w:rsidR="007A2C47" w14:paraId="62512ADC" w14:textId="77777777" w:rsidTr="007A2C47">
        <w:tc>
          <w:tcPr>
            <w:tcW w:w="289" w:type="dxa"/>
            <w:tcBorders>
              <w:top w:val="single" w:sz="4" w:space="0" w:color="auto"/>
              <w:left w:val="single" w:sz="4" w:space="0" w:color="auto"/>
              <w:bottom w:val="single" w:sz="4" w:space="0" w:color="auto"/>
              <w:right w:val="single" w:sz="4" w:space="0" w:color="auto"/>
            </w:tcBorders>
          </w:tcPr>
          <w:p w14:paraId="4CA74695" w14:textId="77777777" w:rsidR="007A2C47" w:rsidRDefault="007A2C47">
            <w:pPr>
              <w:pStyle w:val="TAL"/>
            </w:pPr>
          </w:p>
        </w:tc>
        <w:tc>
          <w:tcPr>
            <w:tcW w:w="352" w:type="dxa"/>
            <w:tcBorders>
              <w:top w:val="single" w:sz="4" w:space="0" w:color="auto"/>
              <w:left w:val="single" w:sz="4" w:space="0" w:color="auto"/>
              <w:bottom w:val="single" w:sz="4" w:space="0" w:color="auto"/>
              <w:right w:val="single" w:sz="4" w:space="0" w:color="auto"/>
            </w:tcBorders>
          </w:tcPr>
          <w:p w14:paraId="484B966C" w14:textId="77777777" w:rsidR="007A2C47" w:rsidRDefault="007A2C47">
            <w:pPr>
              <w:pStyle w:val="TAL"/>
            </w:pPr>
          </w:p>
        </w:tc>
        <w:tc>
          <w:tcPr>
            <w:tcW w:w="2025" w:type="dxa"/>
            <w:tcBorders>
              <w:top w:val="single" w:sz="4" w:space="0" w:color="auto"/>
              <w:left w:val="single" w:sz="4" w:space="0" w:color="auto"/>
              <w:bottom w:val="single" w:sz="4" w:space="0" w:color="auto"/>
              <w:right w:val="single" w:sz="4" w:space="0" w:color="auto"/>
            </w:tcBorders>
            <w:hideMark/>
          </w:tcPr>
          <w:p w14:paraId="16D69457" w14:textId="77777777" w:rsidR="007A2C47" w:rsidRDefault="007A2C47">
            <w:pPr>
              <w:pStyle w:val="TAL"/>
            </w:pPr>
            <w:r>
              <w:t>target</w:t>
            </w:r>
          </w:p>
        </w:tc>
        <w:tc>
          <w:tcPr>
            <w:tcW w:w="1590" w:type="dxa"/>
            <w:tcBorders>
              <w:top w:val="single" w:sz="4" w:space="0" w:color="auto"/>
              <w:left w:val="single" w:sz="4" w:space="0" w:color="auto"/>
              <w:bottom w:val="single" w:sz="4" w:space="0" w:color="auto"/>
              <w:right w:val="single" w:sz="4" w:space="0" w:color="auto"/>
            </w:tcBorders>
            <w:hideMark/>
          </w:tcPr>
          <w:p w14:paraId="41057EAF" w14:textId="77777777" w:rsidR="007A2C47" w:rsidRDefault="007A2C47">
            <w:pPr>
              <w:pStyle w:val="TAL"/>
              <w:rPr>
                <w:rStyle w:val="Datatypechar"/>
              </w:rPr>
            </w:pPr>
            <w:r>
              <w:rPr>
                <w:rStyle w:val="Datatypechar"/>
              </w:rPr>
              <w:t>Integer</w:t>
            </w:r>
          </w:p>
        </w:tc>
        <w:tc>
          <w:tcPr>
            <w:tcW w:w="5375" w:type="dxa"/>
            <w:tcBorders>
              <w:top w:val="single" w:sz="4" w:space="0" w:color="auto"/>
              <w:left w:val="single" w:sz="4" w:space="0" w:color="auto"/>
              <w:bottom w:val="single" w:sz="4" w:space="0" w:color="auto"/>
              <w:right w:val="single" w:sz="4" w:space="0" w:color="auto"/>
            </w:tcBorders>
            <w:hideMark/>
          </w:tcPr>
          <w:p w14:paraId="0AD9D871" w14:textId="77777777" w:rsidR="007A2C47" w:rsidRDefault="007A2C47">
            <w:pPr>
              <w:pStyle w:val="TAL"/>
            </w:pPr>
            <w:r>
              <w:t>The target bandwidth for the service in bit/s that the client is configured to consume.</w:t>
            </w:r>
          </w:p>
        </w:tc>
      </w:tr>
      <w:tr w:rsidR="007A2C47" w14:paraId="571AF11A" w14:textId="77777777" w:rsidTr="007A2C47">
        <w:tc>
          <w:tcPr>
            <w:tcW w:w="289" w:type="dxa"/>
            <w:tcBorders>
              <w:top w:val="single" w:sz="4" w:space="0" w:color="auto"/>
              <w:left w:val="single" w:sz="4" w:space="0" w:color="auto"/>
              <w:bottom w:val="single" w:sz="4" w:space="0" w:color="auto"/>
              <w:right w:val="single" w:sz="4" w:space="0" w:color="auto"/>
            </w:tcBorders>
          </w:tcPr>
          <w:p w14:paraId="5EE62285" w14:textId="77777777" w:rsidR="007A2C47" w:rsidRDefault="007A2C47">
            <w:pPr>
              <w:pStyle w:val="TAL"/>
            </w:pPr>
          </w:p>
        </w:tc>
        <w:tc>
          <w:tcPr>
            <w:tcW w:w="352" w:type="dxa"/>
            <w:tcBorders>
              <w:top w:val="single" w:sz="4" w:space="0" w:color="auto"/>
              <w:left w:val="single" w:sz="4" w:space="0" w:color="auto"/>
              <w:bottom w:val="single" w:sz="4" w:space="0" w:color="auto"/>
              <w:right w:val="single" w:sz="4" w:space="0" w:color="auto"/>
            </w:tcBorders>
          </w:tcPr>
          <w:p w14:paraId="3DC73809" w14:textId="77777777" w:rsidR="007A2C47" w:rsidRDefault="007A2C47">
            <w:pPr>
              <w:pStyle w:val="TAL"/>
            </w:pPr>
          </w:p>
        </w:tc>
        <w:tc>
          <w:tcPr>
            <w:tcW w:w="2025" w:type="dxa"/>
            <w:tcBorders>
              <w:top w:val="single" w:sz="4" w:space="0" w:color="auto"/>
              <w:left w:val="single" w:sz="4" w:space="0" w:color="auto"/>
              <w:bottom w:val="single" w:sz="4" w:space="0" w:color="auto"/>
              <w:right w:val="single" w:sz="4" w:space="0" w:color="auto"/>
            </w:tcBorders>
            <w:hideMark/>
          </w:tcPr>
          <w:p w14:paraId="1EBD8471" w14:textId="77777777" w:rsidR="007A2C47" w:rsidRDefault="007A2C47">
            <w:pPr>
              <w:pStyle w:val="TAL"/>
            </w:pPr>
            <w:r>
              <w:t>max</w:t>
            </w:r>
          </w:p>
        </w:tc>
        <w:tc>
          <w:tcPr>
            <w:tcW w:w="1590" w:type="dxa"/>
            <w:tcBorders>
              <w:top w:val="single" w:sz="4" w:space="0" w:color="auto"/>
              <w:left w:val="single" w:sz="4" w:space="0" w:color="auto"/>
              <w:bottom w:val="single" w:sz="4" w:space="0" w:color="auto"/>
              <w:right w:val="single" w:sz="4" w:space="0" w:color="auto"/>
            </w:tcBorders>
            <w:hideMark/>
          </w:tcPr>
          <w:p w14:paraId="678EAE5A" w14:textId="77777777" w:rsidR="007A2C47" w:rsidRDefault="007A2C47">
            <w:pPr>
              <w:pStyle w:val="TAL"/>
              <w:rPr>
                <w:rStyle w:val="Datatypechar"/>
              </w:rPr>
            </w:pPr>
            <w:r>
              <w:rPr>
                <w:rStyle w:val="Datatypechar"/>
              </w:rPr>
              <w:t>Integer</w:t>
            </w:r>
          </w:p>
        </w:tc>
        <w:tc>
          <w:tcPr>
            <w:tcW w:w="5375" w:type="dxa"/>
            <w:tcBorders>
              <w:top w:val="single" w:sz="4" w:space="0" w:color="auto"/>
              <w:left w:val="single" w:sz="4" w:space="0" w:color="auto"/>
              <w:bottom w:val="single" w:sz="4" w:space="0" w:color="auto"/>
              <w:right w:val="single" w:sz="4" w:space="0" w:color="auto"/>
            </w:tcBorders>
            <w:hideMark/>
          </w:tcPr>
          <w:p w14:paraId="67C3A196" w14:textId="77777777" w:rsidR="007A2C47" w:rsidRDefault="007A2C47">
            <w:pPr>
              <w:pStyle w:val="TAL"/>
            </w:pPr>
            <w:r>
              <w:t>The maximum bandwidth for the service in bit/s that the client is configured to consume.</w:t>
            </w:r>
          </w:p>
        </w:tc>
      </w:tr>
      <w:tr w:rsidR="007A2C47" w14:paraId="52804355" w14:textId="77777777" w:rsidTr="007A2C47">
        <w:tc>
          <w:tcPr>
            <w:tcW w:w="289" w:type="dxa"/>
            <w:tcBorders>
              <w:top w:val="single" w:sz="4" w:space="0" w:color="auto"/>
              <w:left w:val="single" w:sz="4" w:space="0" w:color="auto"/>
              <w:bottom w:val="single" w:sz="4" w:space="0" w:color="auto"/>
              <w:right w:val="single" w:sz="4" w:space="0" w:color="auto"/>
            </w:tcBorders>
          </w:tcPr>
          <w:p w14:paraId="3FA044B8" w14:textId="77777777" w:rsidR="007A2C47" w:rsidRDefault="007A2C47">
            <w:pPr>
              <w:pStyle w:val="TAL"/>
            </w:pPr>
          </w:p>
        </w:tc>
        <w:tc>
          <w:tcPr>
            <w:tcW w:w="352" w:type="dxa"/>
            <w:tcBorders>
              <w:top w:val="single" w:sz="4" w:space="0" w:color="auto"/>
              <w:left w:val="single" w:sz="4" w:space="0" w:color="auto"/>
              <w:bottom w:val="single" w:sz="4" w:space="0" w:color="auto"/>
              <w:right w:val="single" w:sz="4" w:space="0" w:color="auto"/>
            </w:tcBorders>
          </w:tcPr>
          <w:p w14:paraId="02790B42" w14:textId="77777777" w:rsidR="007A2C47" w:rsidRDefault="007A2C47">
            <w:pPr>
              <w:pStyle w:val="TAL"/>
            </w:pPr>
          </w:p>
        </w:tc>
        <w:tc>
          <w:tcPr>
            <w:tcW w:w="2025" w:type="dxa"/>
            <w:tcBorders>
              <w:top w:val="single" w:sz="4" w:space="0" w:color="auto"/>
              <w:left w:val="single" w:sz="4" w:space="0" w:color="auto"/>
              <w:bottom w:val="single" w:sz="4" w:space="0" w:color="auto"/>
              <w:right w:val="single" w:sz="4" w:space="0" w:color="auto"/>
            </w:tcBorders>
            <w:hideMark/>
          </w:tcPr>
          <w:p w14:paraId="78B1903B" w14:textId="77777777" w:rsidR="007A2C47" w:rsidRDefault="007A2C47">
            <w:pPr>
              <w:pStyle w:val="TAL"/>
            </w:pPr>
            <w:r>
              <w:t>min</w:t>
            </w:r>
          </w:p>
        </w:tc>
        <w:tc>
          <w:tcPr>
            <w:tcW w:w="1590" w:type="dxa"/>
            <w:tcBorders>
              <w:top w:val="single" w:sz="4" w:space="0" w:color="auto"/>
              <w:left w:val="single" w:sz="4" w:space="0" w:color="auto"/>
              <w:bottom w:val="single" w:sz="4" w:space="0" w:color="auto"/>
              <w:right w:val="single" w:sz="4" w:space="0" w:color="auto"/>
            </w:tcBorders>
            <w:hideMark/>
          </w:tcPr>
          <w:p w14:paraId="4EF71C8C" w14:textId="77777777" w:rsidR="007A2C47" w:rsidRDefault="007A2C47">
            <w:pPr>
              <w:pStyle w:val="TAL"/>
              <w:rPr>
                <w:rStyle w:val="Datatypechar"/>
              </w:rPr>
            </w:pPr>
            <w:r>
              <w:rPr>
                <w:rStyle w:val="Datatypechar"/>
              </w:rPr>
              <w:t>Integer</w:t>
            </w:r>
          </w:p>
        </w:tc>
        <w:tc>
          <w:tcPr>
            <w:tcW w:w="5375" w:type="dxa"/>
            <w:tcBorders>
              <w:top w:val="single" w:sz="4" w:space="0" w:color="auto"/>
              <w:left w:val="single" w:sz="4" w:space="0" w:color="auto"/>
              <w:bottom w:val="single" w:sz="4" w:space="0" w:color="auto"/>
              <w:right w:val="single" w:sz="4" w:space="0" w:color="auto"/>
            </w:tcBorders>
            <w:hideMark/>
          </w:tcPr>
          <w:p w14:paraId="790F1407" w14:textId="77777777" w:rsidR="007A2C47" w:rsidRDefault="007A2C47">
            <w:pPr>
              <w:pStyle w:val="TAL"/>
            </w:pPr>
            <w:r>
              <w:t>The minimum bandwidth for the service in bit/s that the client is configured to consume.</w:t>
            </w:r>
          </w:p>
        </w:tc>
      </w:tr>
      <w:tr w:rsidR="007A2C47" w14:paraId="3AC43194" w14:textId="77777777" w:rsidTr="007A2C47">
        <w:tc>
          <w:tcPr>
            <w:tcW w:w="289" w:type="dxa"/>
            <w:tcBorders>
              <w:top w:val="single" w:sz="4" w:space="0" w:color="auto"/>
              <w:left w:val="single" w:sz="4" w:space="0" w:color="auto"/>
              <w:bottom w:val="single" w:sz="4" w:space="0" w:color="auto"/>
              <w:right w:val="single" w:sz="4" w:space="0" w:color="auto"/>
            </w:tcBorders>
          </w:tcPr>
          <w:p w14:paraId="1DA3F836" w14:textId="77777777" w:rsidR="007A2C47" w:rsidRDefault="007A2C47">
            <w:pPr>
              <w:pStyle w:val="TAL"/>
            </w:pPr>
          </w:p>
        </w:tc>
        <w:tc>
          <w:tcPr>
            <w:tcW w:w="2377" w:type="dxa"/>
            <w:gridSpan w:val="2"/>
            <w:tcBorders>
              <w:top w:val="single" w:sz="4" w:space="0" w:color="auto"/>
              <w:left w:val="single" w:sz="4" w:space="0" w:color="auto"/>
              <w:bottom w:val="single" w:sz="4" w:space="0" w:color="auto"/>
              <w:right w:val="single" w:sz="4" w:space="0" w:color="auto"/>
            </w:tcBorders>
            <w:hideMark/>
          </w:tcPr>
          <w:p w14:paraId="3675EB69" w14:textId="77777777" w:rsidR="007A2C47" w:rsidRDefault="007A2C47">
            <w:pPr>
              <w:pStyle w:val="TAL"/>
            </w:pPr>
            <w:r>
              <w:t>PlayerSpecificParameters</w:t>
            </w:r>
          </w:p>
        </w:tc>
        <w:tc>
          <w:tcPr>
            <w:tcW w:w="1590" w:type="dxa"/>
            <w:tcBorders>
              <w:top w:val="single" w:sz="4" w:space="0" w:color="auto"/>
              <w:left w:val="single" w:sz="4" w:space="0" w:color="auto"/>
              <w:bottom w:val="single" w:sz="4" w:space="0" w:color="auto"/>
              <w:right w:val="single" w:sz="4" w:space="0" w:color="auto"/>
            </w:tcBorders>
          </w:tcPr>
          <w:p w14:paraId="64D4F309" w14:textId="77777777" w:rsidR="007A2C47" w:rsidRDefault="007A2C47">
            <w:pPr>
              <w:pStyle w:val="TAL"/>
            </w:pPr>
          </w:p>
        </w:tc>
        <w:tc>
          <w:tcPr>
            <w:tcW w:w="5375" w:type="dxa"/>
            <w:tcBorders>
              <w:top w:val="single" w:sz="4" w:space="0" w:color="auto"/>
              <w:left w:val="single" w:sz="4" w:space="0" w:color="auto"/>
              <w:bottom w:val="single" w:sz="4" w:space="0" w:color="auto"/>
              <w:right w:val="single" w:sz="4" w:space="0" w:color="auto"/>
            </w:tcBorders>
            <w:hideMark/>
          </w:tcPr>
          <w:p w14:paraId="587C7C94" w14:textId="77777777" w:rsidR="007A2C47" w:rsidRDefault="007A2C47">
            <w:pPr>
              <w:pStyle w:val="TAL"/>
            </w:pPr>
            <w:r>
              <w:t>Player specific parameters may be provided, for example about the used algorithm, etc.</w:t>
            </w:r>
          </w:p>
        </w:tc>
      </w:tr>
    </w:tbl>
    <w:p w14:paraId="13AEBF41" w14:textId="77777777" w:rsidR="007A2C47" w:rsidRDefault="007A2C47" w:rsidP="007A2C47"/>
    <w:p w14:paraId="31EBD4D7" w14:textId="133679E9" w:rsidR="007A2C47" w:rsidRPr="00495539" w:rsidRDefault="007A2C47" w:rsidP="00495539">
      <w:pPr>
        <w:pStyle w:val="Heading3"/>
        <w:rPr>
          <w:sz w:val="28"/>
          <w:szCs w:val="28"/>
        </w:rPr>
      </w:pPr>
      <w:bookmarkStart w:id="627" w:name="_Toc159837419"/>
      <w:bookmarkStart w:id="628" w:name="_Toc220055488"/>
      <w:r w:rsidRPr="00495539">
        <w:rPr>
          <w:b w:val="0"/>
          <w:bCs w:val="0"/>
        </w:rPr>
        <w:t>Deployment Architectures</w:t>
      </w:r>
      <w:bookmarkEnd w:id="627"/>
      <w:bookmarkEnd w:id="628"/>
    </w:p>
    <w:p w14:paraId="3F5106BC" w14:textId="77777777" w:rsidR="007A2C47" w:rsidRDefault="007A2C47" w:rsidP="007A2C47">
      <w:pPr>
        <w:keepNext/>
      </w:pPr>
      <w:r>
        <w:t>A deployment architecture suitable for low-latency CMAF streaming is shown in Figure 5.11.2.1-1.</w:t>
      </w:r>
    </w:p>
    <w:p w14:paraId="227C30D7" w14:textId="23FEC2B5" w:rsidR="007A2C47" w:rsidRDefault="007A2C47" w:rsidP="007A2C47">
      <w:pPr>
        <w:keepNext/>
        <w:jc w:val="center"/>
      </w:pPr>
      <w:r>
        <w:rPr>
          <w:noProof/>
        </w:rPr>
        <w:drawing>
          <wp:inline distT="0" distB="0" distL="0" distR="0" wp14:anchorId="3F148A44" wp14:editId="2B34CF3B">
            <wp:extent cx="5940425" cy="1867535"/>
            <wp:effectExtent l="0" t="0" r="3175" b="0"/>
            <wp:docPr id="109" name="Picture 109"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meline&#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l="12308" b="51279"/>
                    <a:stretch>
                      <a:fillRect/>
                    </a:stretch>
                  </pic:blipFill>
                  <pic:spPr bwMode="auto">
                    <a:xfrm>
                      <a:off x="0" y="0"/>
                      <a:ext cx="5940425" cy="1867535"/>
                    </a:xfrm>
                    <a:prstGeom prst="rect">
                      <a:avLst/>
                    </a:prstGeom>
                    <a:noFill/>
                    <a:ln>
                      <a:noFill/>
                    </a:ln>
                  </pic:spPr>
                </pic:pic>
              </a:graphicData>
            </a:graphic>
          </wp:inline>
        </w:drawing>
      </w:r>
    </w:p>
    <w:p w14:paraId="116A7A15" w14:textId="77777777" w:rsidR="007A2C47" w:rsidRDefault="007A2C47" w:rsidP="007A2C47">
      <w:pPr>
        <w:pStyle w:val="TF"/>
      </w:pPr>
      <w:r>
        <w:t>Figure 5.11.2.1-1 Deployment architecture for low-latency CMAF streaming</w:t>
      </w:r>
    </w:p>
    <w:p w14:paraId="3CDA202A" w14:textId="77777777" w:rsidR="007A2C47" w:rsidRDefault="007A2C47" w:rsidP="007A2C47">
      <w:pPr>
        <w:keepNext/>
      </w:pPr>
      <w:r>
        <w:t>In this case:</w:t>
      </w:r>
    </w:p>
    <w:p w14:paraId="1710CF5D" w14:textId="77777777" w:rsidR="007A2C47" w:rsidRDefault="007A2C47" w:rsidP="007A2C47">
      <w:pPr>
        <w:pStyle w:val="B1"/>
        <w:keepNext/>
      </w:pPr>
      <w:r>
        <w:t>1.</w:t>
      </w:r>
      <w:r>
        <w:tab/>
        <w:t>A live stream is ingested into a live encoder.</w:t>
      </w:r>
    </w:p>
    <w:p w14:paraId="7AEFF008" w14:textId="77777777" w:rsidR="007A2C47" w:rsidRDefault="007A2C47" w:rsidP="007A2C47">
      <w:pPr>
        <w:pStyle w:val="B1"/>
      </w:pPr>
      <w:r>
        <w:t>2.</w:t>
      </w:r>
      <w:r>
        <w:tab/>
        <w:t>The encoded stream is packaged into CMAF chunks.</w:t>
      </w:r>
    </w:p>
    <w:p w14:paraId="61D86D86" w14:textId="77777777" w:rsidR="007A2C47" w:rsidRDefault="007A2C47" w:rsidP="007A2C47">
      <w:pPr>
        <w:pStyle w:val="B1"/>
      </w:pPr>
      <w:r>
        <w:t>3.</w:t>
      </w:r>
      <w:r>
        <w:tab/>
        <w:t>The packaged CMAF chunks are uploaded to an origin server using chunked transfer encoding input.</w:t>
      </w:r>
    </w:p>
    <w:p w14:paraId="46EE8904" w14:textId="77777777" w:rsidR="007A2C47" w:rsidRDefault="007A2C47" w:rsidP="007A2C47">
      <w:pPr>
        <w:pStyle w:val="B1"/>
      </w:pPr>
      <w:r>
        <w:lastRenderedPageBreak/>
        <w:t>4.</w:t>
      </w:r>
      <w:r>
        <w:tab/>
        <w:t>Segments are then available for retrieval by a CDN on demand and moved through the CDN all the way to the client.</w:t>
      </w:r>
    </w:p>
    <w:p w14:paraId="480B4867" w14:textId="1ED8EF74" w:rsidR="007A2C47" w:rsidRPr="00212532" w:rsidRDefault="007A2C47" w:rsidP="00212532">
      <w:pPr>
        <w:pStyle w:val="Heading3"/>
        <w:rPr>
          <w:sz w:val="28"/>
          <w:szCs w:val="28"/>
        </w:rPr>
      </w:pPr>
      <w:bookmarkStart w:id="629" w:name="_Toc159837420"/>
      <w:bookmarkStart w:id="630" w:name="_Toc220055489"/>
      <w:r w:rsidRPr="00212532">
        <w:rPr>
          <w:b w:val="0"/>
          <w:bCs w:val="0"/>
        </w:rPr>
        <w:t>Operation Point – Establishment and Monitoring</w:t>
      </w:r>
      <w:bookmarkEnd w:id="629"/>
      <w:bookmarkEnd w:id="630"/>
    </w:p>
    <w:p w14:paraId="73E56B1C" w14:textId="77777777" w:rsidR="007A2C47" w:rsidRDefault="007A2C47" w:rsidP="007A2C47">
      <w:r>
        <w:t>This clause deals with providing consistent quality as part of an operation point. Figure 5.11.2.2-1 provides a basic setup on how operation points and policies can be matched. The content defined Operation points as shown in the user plane setup in Figure 5.11.2.2-1. Service Operation points define long lived profiles that will be used by streaming sessions as references. Based on communication with the application, the device characteristics, and so on, the media player selects an operation point that is determined by parameters as defined in Table 5.11.1.3-1. Based on these parameters, the policies in the 5G network are established, based on well defined policy templates. Policy templates represent long term agreements made between the AP and the MNO. The streaming session uses at most one of the allowed policy templates at any point in time.</w:t>
      </w:r>
    </w:p>
    <w:p w14:paraId="434B0D41" w14:textId="2F366DD3" w:rsidR="007A2C47" w:rsidRDefault="007A2C47" w:rsidP="007A2C47">
      <w:r>
        <w:rPr>
          <w:noProof/>
        </w:rPr>
        <w:drawing>
          <wp:inline distT="0" distB="0" distL="0" distR="0" wp14:anchorId="12091E29" wp14:editId="2BB739F0">
            <wp:extent cx="5940425" cy="2404745"/>
            <wp:effectExtent l="0" t="0" r="3175" b="0"/>
            <wp:docPr id="108" name="Picture 10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agram&#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0425" cy="2404745"/>
                    </a:xfrm>
                    <a:prstGeom prst="rect">
                      <a:avLst/>
                    </a:prstGeom>
                    <a:noFill/>
                    <a:ln>
                      <a:noFill/>
                    </a:ln>
                  </pic:spPr>
                </pic:pic>
              </a:graphicData>
            </a:graphic>
          </wp:inline>
        </w:drawing>
      </w:r>
    </w:p>
    <w:p w14:paraId="314848A9" w14:textId="77777777" w:rsidR="007A2C47" w:rsidRDefault="007A2C47" w:rsidP="007A2C47">
      <w:pPr>
        <w:pStyle w:val="TF"/>
      </w:pPr>
      <w:r>
        <w:t>Figure 5.11.2.2-1 Operation Point work flow</w:t>
      </w:r>
    </w:p>
    <w:p w14:paraId="37FCAF8E" w14:textId="77777777" w:rsidR="007A2C47" w:rsidRDefault="007A2C47" w:rsidP="001F2E0A"/>
    <w:p w14:paraId="5AF9DC53" w14:textId="05D1EB1B" w:rsidR="001F2E0A" w:rsidRPr="00212532" w:rsidRDefault="001F2E0A" w:rsidP="00212532">
      <w:pPr>
        <w:pStyle w:val="Heading3"/>
        <w:rPr>
          <w:sz w:val="28"/>
          <w:szCs w:val="28"/>
        </w:rPr>
      </w:pPr>
      <w:bookmarkStart w:id="631" w:name="_Toc159837421"/>
      <w:bookmarkStart w:id="632" w:name="_Toc220055490"/>
      <w:r>
        <w:t>Key Issues for DASH</w:t>
      </w:r>
      <w:bookmarkEnd w:id="631"/>
      <w:bookmarkEnd w:id="632"/>
    </w:p>
    <w:p w14:paraId="3E864F2B" w14:textId="77777777" w:rsidR="001F2E0A" w:rsidRDefault="001F2E0A" w:rsidP="001F2E0A">
      <w:r>
        <w:t>In order to make full use of the above functionality, the details on operation points can be carried in the application space. However, for better interoperability, a significant benefit is the addition on Operation Points associated to content in the MPD. The Service Description in DASH is exactly built for this.</w:t>
      </w:r>
    </w:p>
    <w:p w14:paraId="4197F77E" w14:textId="77777777" w:rsidR="001F2E0A" w:rsidRDefault="001F2E0A" w:rsidP="001F2E0A">
      <w:r>
        <w:t xml:space="preserve">We believe we should solicit input from Service Providers on static and dynamic service parameters that can be mapped to delivery optimizations. </w:t>
      </w:r>
    </w:p>
    <w:p w14:paraId="7DFE7290" w14:textId="77777777" w:rsidR="001F2E0A" w:rsidRDefault="001F2E0A" w:rsidP="001F2E0A">
      <w:r>
        <w:t>We also believe that different operation points need to be mapped to content options, for example</w:t>
      </w:r>
    </w:p>
    <w:p w14:paraId="257DFDB1" w14:textId="77777777" w:rsidR="001F2E0A" w:rsidRDefault="001F2E0A">
      <w:pPr>
        <w:pStyle w:val="ListParagraph"/>
        <w:numPr>
          <w:ilvl w:val="0"/>
          <w:numId w:val="51"/>
        </w:numPr>
      </w:pPr>
      <w:r>
        <w:t>HD content (define the associated media and the required operation points)</w:t>
      </w:r>
    </w:p>
    <w:p w14:paraId="6D7A410C" w14:textId="77777777" w:rsidR="001F2E0A" w:rsidRDefault="001F2E0A">
      <w:pPr>
        <w:pStyle w:val="ListParagraph"/>
        <w:numPr>
          <w:ilvl w:val="0"/>
          <w:numId w:val="51"/>
        </w:numPr>
      </w:pPr>
      <w:r>
        <w:t>FullHD content (define the associated media and the required operation points)</w:t>
      </w:r>
    </w:p>
    <w:p w14:paraId="061E49B9" w14:textId="77777777" w:rsidR="001F2E0A" w:rsidRDefault="001F2E0A" w:rsidP="001F2E0A"/>
    <w:p w14:paraId="5D6C06E6" w14:textId="16600009" w:rsidR="007C0193" w:rsidRPr="00212532" w:rsidRDefault="007C0193" w:rsidP="00212532">
      <w:pPr>
        <w:pStyle w:val="Heading3"/>
        <w:rPr>
          <w:sz w:val="28"/>
          <w:szCs w:val="28"/>
        </w:rPr>
      </w:pPr>
      <w:bookmarkStart w:id="633" w:name="_Toc159837422"/>
      <w:bookmarkStart w:id="634" w:name="_Toc220055491"/>
      <w:r w:rsidRPr="007C0193">
        <w:t>Proposed Updates Service Description</w:t>
      </w:r>
      <w:bookmarkEnd w:id="633"/>
      <w:bookmarkEnd w:id="634"/>
    </w:p>
    <w:p w14:paraId="25D147C0" w14:textId="77777777" w:rsidR="0074006C" w:rsidRDefault="0074006C" w:rsidP="0074006C">
      <w:pPr>
        <w:pStyle w:val="a3"/>
        <w:keepNext w:val="0"/>
        <w:numPr>
          <w:ilvl w:val="0"/>
          <w:numId w:val="0"/>
        </w:numPr>
        <w:tabs>
          <w:tab w:val="left" w:pos="720"/>
        </w:tabs>
        <w:suppressAutoHyphens w:val="0"/>
        <w:autoSpaceDE w:val="0"/>
        <w:autoSpaceDN w:val="0"/>
        <w:adjustRightInd w:val="0"/>
        <w:spacing w:before="0"/>
        <w:outlineLvl w:val="0"/>
        <w:rPr>
          <w:bCs/>
          <w:szCs w:val="24"/>
          <w:lang w:val="de-DE"/>
        </w:rPr>
      </w:pPr>
      <w:bookmarkStart w:id="635" w:name="_Toc75429504"/>
      <w:bookmarkStart w:id="636" w:name="_Toc159837423"/>
      <w:bookmarkStart w:id="637" w:name="_Toc220055492"/>
      <w:r>
        <w:rPr>
          <w:szCs w:val="24"/>
          <w:lang w:val="en-US"/>
        </w:rPr>
        <w:t>K3.X</w:t>
      </w:r>
      <w:r>
        <w:rPr>
          <w:szCs w:val="24"/>
          <w:lang w:val="en-US"/>
        </w:rPr>
        <w:tab/>
      </w:r>
      <w:r>
        <w:rPr>
          <w:szCs w:val="24"/>
        </w:rPr>
        <w:t xml:space="preserve">Operating </w:t>
      </w:r>
      <w:bookmarkEnd w:id="635"/>
      <w:r>
        <w:rPr>
          <w:szCs w:val="24"/>
          <w:lang w:val="de-DE"/>
        </w:rPr>
        <w:t>Mode</w:t>
      </w:r>
      <w:bookmarkEnd w:id="636"/>
      <w:bookmarkEnd w:id="637"/>
    </w:p>
    <w:p w14:paraId="68BA67F7" w14:textId="77777777" w:rsidR="0074006C" w:rsidRDefault="0074006C" w:rsidP="0074006C">
      <w:pPr>
        <w:keepNext/>
        <w:rPr>
          <w:rFonts w:eastAsia="Times New Roman"/>
        </w:rPr>
      </w:pPr>
      <w:r>
        <w:lastRenderedPageBreak/>
        <w:t>Table K.X</w:t>
      </w:r>
      <w:r>
        <w:rPr>
          <w:rFonts w:eastAsia="Times New Roman" w:cs="Courier New"/>
        </w:rPr>
        <w:t xml:space="preserve"> </w:t>
      </w:r>
      <w:r>
        <w:rPr>
          <w:rFonts w:eastAsia="Times New Roman"/>
        </w:rPr>
        <w:t xml:space="preserve">defines the service description parameters for operation. </w:t>
      </w:r>
      <w:r>
        <w:t>The keys in Table K.X shall be used to refer to the operating bandwidth as defined in Table K.X</w:t>
      </w:r>
      <w:r>
        <w:rPr>
          <w:rFonts w:eastAsia="Times New Roman" w:cs="Courier New"/>
        </w:rPr>
        <w:t>.</w:t>
      </w:r>
    </w:p>
    <w:p w14:paraId="5233590E" w14:textId="77777777" w:rsidR="0074006C" w:rsidRDefault="0074006C" w:rsidP="0074006C">
      <w:pPr>
        <w:pStyle w:val="Tabletitle"/>
        <w:spacing w:before="60"/>
        <w:ind w:left="360"/>
        <w:rPr>
          <w:rFonts w:eastAsia="Calibri"/>
          <w:lang w:val="en-GB"/>
        </w:rPr>
      </w:pPr>
      <w:r>
        <w:rPr>
          <w:lang w:val="en-GB"/>
        </w:rPr>
        <w:t>Table K.X — Operating Mode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3251"/>
        <w:gridCol w:w="1537"/>
        <w:gridCol w:w="4557"/>
      </w:tblGrid>
      <w:tr w:rsidR="0074006C" w14:paraId="1BDE6114" w14:textId="77777777" w:rsidTr="0074006C">
        <w:trPr>
          <w:jc w:val="center"/>
        </w:trPr>
        <w:tc>
          <w:tcPr>
            <w:tcW w:w="3251" w:type="dxa"/>
            <w:tcBorders>
              <w:top w:val="single" w:sz="4" w:space="0" w:color="auto"/>
              <w:left w:val="single" w:sz="4" w:space="0" w:color="auto"/>
              <w:bottom w:val="single" w:sz="4" w:space="0" w:color="auto"/>
              <w:right w:val="single" w:sz="4" w:space="0" w:color="auto"/>
            </w:tcBorders>
            <w:shd w:val="clear" w:color="auto" w:fill="BFBFBF"/>
            <w:hideMark/>
          </w:tcPr>
          <w:p w14:paraId="16EC3E43" w14:textId="77777777" w:rsidR="0074006C" w:rsidRDefault="0074006C">
            <w:pPr>
              <w:keepNext/>
              <w:spacing w:after="200"/>
              <w:rPr>
                <w:b/>
              </w:rPr>
            </w:pPr>
            <w:r>
              <w:rPr>
                <w:b/>
              </w:rPr>
              <w:t>Key</w:t>
            </w:r>
          </w:p>
        </w:tc>
        <w:tc>
          <w:tcPr>
            <w:tcW w:w="1537" w:type="dxa"/>
            <w:tcBorders>
              <w:top w:val="single" w:sz="4" w:space="0" w:color="auto"/>
              <w:left w:val="single" w:sz="4" w:space="0" w:color="auto"/>
              <w:bottom w:val="single" w:sz="4" w:space="0" w:color="auto"/>
              <w:right w:val="single" w:sz="4" w:space="0" w:color="auto"/>
            </w:tcBorders>
            <w:shd w:val="clear" w:color="auto" w:fill="BFBFBF"/>
            <w:hideMark/>
          </w:tcPr>
          <w:p w14:paraId="001D5175" w14:textId="77777777" w:rsidR="0074006C" w:rsidRDefault="0074006C">
            <w:pPr>
              <w:keepNext/>
              <w:spacing w:after="200"/>
              <w:rPr>
                <w:b/>
              </w:rPr>
            </w:pPr>
            <w:r>
              <w:rPr>
                <w:b/>
              </w:rPr>
              <w:t>Type</w:t>
            </w:r>
          </w:p>
        </w:tc>
        <w:tc>
          <w:tcPr>
            <w:tcW w:w="4557" w:type="dxa"/>
            <w:tcBorders>
              <w:top w:val="single" w:sz="4" w:space="0" w:color="auto"/>
              <w:left w:val="single" w:sz="4" w:space="0" w:color="auto"/>
              <w:bottom w:val="single" w:sz="4" w:space="0" w:color="auto"/>
              <w:right w:val="single" w:sz="4" w:space="0" w:color="auto"/>
            </w:tcBorders>
            <w:shd w:val="clear" w:color="auto" w:fill="BFBFBF"/>
            <w:hideMark/>
          </w:tcPr>
          <w:p w14:paraId="7FCAA30F" w14:textId="77777777" w:rsidR="0074006C" w:rsidRDefault="0074006C">
            <w:pPr>
              <w:keepNext/>
              <w:spacing w:after="200"/>
              <w:rPr>
                <w:b/>
              </w:rPr>
            </w:pPr>
            <w:r>
              <w:rPr>
                <w:b/>
              </w:rPr>
              <w:t>Description</w:t>
            </w:r>
          </w:p>
        </w:tc>
      </w:tr>
      <w:tr w:rsidR="0074006C" w14:paraId="3AA68AE7" w14:textId="77777777" w:rsidTr="0074006C">
        <w:trPr>
          <w:jc w:val="center"/>
        </w:trPr>
        <w:tc>
          <w:tcPr>
            <w:tcW w:w="3251" w:type="dxa"/>
            <w:tcBorders>
              <w:top w:val="single" w:sz="4" w:space="0" w:color="auto"/>
              <w:left w:val="single" w:sz="4" w:space="0" w:color="auto"/>
              <w:bottom w:val="single" w:sz="4" w:space="0" w:color="auto"/>
              <w:right w:val="single" w:sz="4" w:space="0" w:color="auto"/>
            </w:tcBorders>
            <w:shd w:val="solid" w:color="F2F2F2" w:fill="auto"/>
            <w:hideMark/>
          </w:tcPr>
          <w:p w14:paraId="3D3EEA0C" w14:textId="77777777" w:rsidR="0074006C" w:rsidRDefault="0074006C">
            <w:pPr>
              <w:keepNext/>
              <w:spacing w:after="200"/>
            </w:pPr>
            <w:r>
              <w:t>Id</w:t>
            </w:r>
          </w:p>
        </w:tc>
        <w:tc>
          <w:tcPr>
            <w:tcW w:w="1537" w:type="dxa"/>
            <w:tcBorders>
              <w:top w:val="single" w:sz="4" w:space="0" w:color="auto"/>
              <w:left w:val="single" w:sz="4" w:space="0" w:color="auto"/>
              <w:bottom w:val="single" w:sz="4" w:space="0" w:color="auto"/>
              <w:right w:val="single" w:sz="4" w:space="0" w:color="auto"/>
            </w:tcBorders>
            <w:shd w:val="solid" w:color="F2F2F2" w:fill="auto"/>
            <w:hideMark/>
          </w:tcPr>
          <w:p w14:paraId="31A5A786" w14:textId="77777777" w:rsidR="0074006C" w:rsidRDefault="0074006C">
            <w:pPr>
              <w:keepNext/>
              <w:spacing w:after="200"/>
              <w:rPr>
                <w:rStyle w:val="Datatypechar"/>
              </w:rPr>
            </w:pPr>
            <w:r>
              <w:rPr>
                <w:rStyle w:val="Datatypechar"/>
              </w:rPr>
              <w:t>Integer</w:t>
            </w:r>
          </w:p>
        </w:tc>
        <w:tc>
          <w:tcPr>
            <w:tcW w:w="4557" w:type="dxa"/>
            <w:tcBorders>
              <w:top w:val="single" w:sz="4" w:space="0" w:color="auto"/>
              <w:left w:val="single" w:sz="4" w:space="0" w:color="auto"/>
              <w:bottom w:val="single" w:sz="4" w:space="0" w:color="auto"/>
              <w:right w:val="single" w:sz="4" w:space="0" w:color="auto"/>
            </w:tcBorders>
            <w:shd w:val="solid" w:color="F2F2F2" w:fill="auto"/>
            <w:hideMark/>
          </w:tcPr>
          <w:p w14:paraId="3B189F5D" w14:textId="77777777" w:rsidR="0074006C" w:rsidRDefault="0074006C">
            <w:pPr>
              <w:pStyle w:val="TAL"/>
            </w:pPr>
            <w:r>
              <w:t>An identifier for the operation mode</w:t>
            </w:r>
          </w:p>
        </w:tc>
      </w:tr>
      <w:tr w:rsidR="0074006C" w14:paraId="26E1EA36" w14:textId="77777777" w:rsidTr="0074006C">
        <w:trPr>
          <w:jc w:val="center"/>
        </w:trPr>
        <w:tc>
          <w:tcPr>
            <w:tcW w:w="3251" w:type="dxa"/>
            <w:tcBorders>
              <w:top w:val="single" w:sz="4" w:space="0" w:color="auto"/>
              <w:left w:val="single" w:sz="4" w:space="0" w:color="auto"/>
              <w:bottom w:val="single" w:sz="4" w:space="0" w:color="auto"/>
              <w:right w:val="single" w:sz="4" w:space="0" w:color="auto"/>
            </w:tcBorders>
            <w:shd w:val="solid" w:color="F2F2F2" w:fill="auto"/>
            <w:hideMark/>
          </w:tcPr>
          <w:p w14:paraId="222B8AC6" w14:textId="1EB0268D" w:rsidR="0074006C" w:rsidRDefault="00212532">
            <w:pPr>
              <w:keepNext/>
              <w:spacing w:after="200"/>
              <w:rPr>
                <w:rFonts w:ascii="Courier New" w:hAnsi="Courier New" w:cs="Courier New"/>
              </w:rPr>
            </w:pPr>
            <w:r>
              <w:t>M</w:t>
            </w:r>
            <w:r w:rsidR="0074006C">
              <w:t>ode</w:t>
            </w:r>
          </w:p>
        </w:tc>
        <w:tc>
          <w:tcPr>
            <w:tcW w:w="1537" w:type="dxa"/>
            <w:tcBorders>
              <w:top w:val="single" w:sz="4" w:space="0" w:color="auto"/>
              <w:left w:val="single" w:sz="4" w:space="0" w:color="auto"/>
              <w:bottom w:val="single" w:sz="4" w:space="0" w:color="auto"/>
              <w:right w:val="single" w:sz="4" w:space="0" w:color="auto"/>
            </w:tcBorders>
            <w:shd w:val="solid" w:color="F2F2F2" w:fill="auto"/>
            <w:hideMark/>
          </w:tcPr>
          <w:p w14:paraId="7B779303" w14:textId="77777777" w:rsidR="0074006C" w:rsidRDefault="0074006C">
            <w:pPr>
              <w:keepNext/>
              <w:spacing w:after="200"/>
              <w:rPr>
                <w:rFonts w:ascii="Courier New" w:hAnsi="Courier New" w:cs="Courier New"/>
              </w:rPr>
            </w:pPr>
            <w:r>
              <w:rPr>
                <w:rStyle w:val="Datatypechar"/>
              </w:rPr>
              <w:t>Enum</w:t>
            </w:r>
          </w:p>
        </w:tc>
        <w:tc>
          <w:tcPr>
            <w:tcW w:w="4557" w:type="dxa"/>
            <w:tcBorders>
              <w:top w:val="single" w:sz="4" w:space="0" w:color="auto"/>
              <w:left w:val="single" w:sz="4" w:space="0" w:color="auto"/>
              <w:bottom w:val="single" w:sz="4" w:space="0" w:color="auto"/>
              <w:right w:val="single" w:sz="4" w:space="0" w:color="auto"/>
            </w:tcBorders>
            <w:shd w:val="solid" w:color="F2F2F2" w:fill="auto"/>
            <w:hideMark/>
          </w:tcPr>
          <w:p w14:paraId="354FC610" w14:textId="77777777" w:rsidR="0074006C" w:rsidRDefault="0074006C">
            <w:pPr>
              <w:pStyle w:val="TAL"/>
            </w:pPr>
            <w:r>
              <w:t>The following operation modes are defined:</w:t>
            </w:r>
          </w:p>
          <w:p w14:paraId="506E23E9" w14:textId="77777777" w:rsidR="0074006C" w:rsidRDefault="0074006C">
            <w:pPr>
              <w:pStyle w:val="ListParagraph"/>
              <w:keepNext/>
              <w:numPr>
                <w:ilvl w:val="0"/>
                <w:numId w:val="89"/>
              </w:numPr>
              <w:spacing w:after="200" w:line="240" w:lineRule="atLeast"/>
            </w:pPr>
            <w:r>
              <w:t>live: The DASH client operates to maintain configured target latencies using playback rate adjustments and possibly resync.</w:t>
            </w:r>
          </w:p>
          <w:p w14:paraId="2C648227" w14:textId="77777777" w:rsidR="0074006C" w:rsidRDefault="0074006C">
            <w:pPr>
              <w:pStyle w:val="ListParagraph"/>
              <w:keepNext/>
              <w:numPr>
                <w:ilvl w:val="0"/>
                <w:numId w:val="89"/>
              </w:numPr>
              <w:spacing w:after="200" w:line="240" w:lineRule="atLeast"/>
            </w:pPr>
            <w:r>
              <w:t>vod: The DASH client operates without latency requirements and rebuffering may result in additional latencies</w:t>
            </w:r>
          </w:p>
        </w:tc>
      </w:tr>
      <w:tr w:rsidR="0074006C" w14:paraId="56E69979" w14:textId="77777777" w:rsidTr="0074006C">
        <w:trPr>
          <w:jc w:val="center"/>
        </w:trPr>
        <w:tc>
          <w:tcPr>
            <w:tcW w:w="3251" w:type="dxa"/>
            <w:tcBorders>
              <w:top w:val="single" w:sz="4" w:space="0" w:color="auto"/>
              <w:left w:val="single" w:sz="4" w:space="0" w:color="auto"/>
              <w:bottom w:val="single" w:sz="4" w:space="0" w:color="auto"/>
              <w:right w:val="single" w:sz="4" w:space="0" w:color="auto"/>
            </w:tcBorders>
            <w:shd w:val="solid" w:color="F2F2F2" w:fill="auto"/>
            <w:hideMark/>
          </w:tcPr>
          <w:p w14:paraId="43E2DD81" w14:textId="77777777" w:rsidR="0074006C" w:rsidRDefault="0074006C">
            <w:pPr>
              <w:keepNext/>
              <w:spacing w:after="200"/>
              <w:rPr>
                <w:rFonts w:ascii="Courier New" w:hAnsi="Courier New" w:cs="Courier New"/>
              </w:rPr>
            </w:pPr>
            <w:r>
              <w:t>maxBufferTime</w:t>
            </w:r>
          </w:p>
        </w:tc>
        <w:tc>
          <w:tcPr>
            <w:tcW w:w="1537" w:type="dxa"/>
            <w:tcBorders>
              <w:top w:val="single" w:sz="4" w:space="0" w:color="auto"/>
              <w:left w:val="single" w:sz="4" w:space="0" w:color="auto"/>
              <w:bottom w:val="single" w:sz="4" w:space="0" w:color="auto"/>
              <w:right w:val="single" w:sz="4" w:space="0" w:color="auto"/>
            </w:tcBorders>
            <w:shd w:val="solid" w:color="F2F2F2" w:fill="auto"/>
            <w:hideMark/>
          </w:tcPr>
          <w:p w14:paraId="71586711" w14:textId="77777777" w:rsidR="0074006C" w:rsidRDefault="0074006C">
            <w:pPr>
              <w:keepNext/>
              <w:spacing w:after="200"/>
              <w:rPr>
                <w:rFonts w:ascii="Courier New" w:hAnsi="Courier New" w:cs="Courier New"/>
              </w:rPr>
            </w:pPr>
            <w:r>
              <w:rPr>
                <w:rStyle w:val="Datatypechar"/>
              </w:rPr>
              <w:t>Integer</w:t>
            </w:r>
          </w:p>
        </w:tc>
        <w:tc>
          <w:tcPr>
            <w:tcW w:w="4557" w:type="dxa"/>
            <w:tcBorders>
              <w:top w:val="single" w:sz="4" w:space="0" w:color="auto"/>
              <w:left w:val="single" w:sz="4" w:space="0" w:color="auto"/>
              <w:bottom w:val="single" w:sz="4" w:space="0" w:color="auto"/>
              <w:right w:val="single" w:sz="4" w:space="0" w:color="auto"/>
            </w:tcBorders>
            <w:shd w:val="solid" w:color="F2F2F2" w:fill="auto"/>
            <w:hideMark/>
          </w:tcPr>
          <w:p w14:paraId="6776E2C5" w14:textId="77777777" w:rsidR="0074006C" w:rsidRDefault="0074006C">
            <w:pPr>
              <w:keepNext/>
              <w:spacing w:after="200"/>
            </w:pPr>
            <w:r>
              <w:t>maximum buffer time in milliseconds for the service.</w:t>
            </w:r>
          </w:p>
        </w:tc>
      </w:tr>
      <w:tr w:rsidR="0074006C" w14:paraId="033E568A" w14:textId="77777777" w:rsidTr="0074006C">
        <w:trPr>
          <w:jc w:val="center"/>
        </w:trPr>
        <w:tc>
          <w:tcPr>
            <w:tcW w:w="3251" w:type="dxa"/>
            <w:tcBorders>
              <w:top w:val="single" w:sz="4" w:space="0" w:color="auto"/>
              <w:left w:val="single" w:sz="4" w:space="0" w:color="auto"/>
              <w:bottom w:val="single" w:sz="4" w:space="0" w:color="auto"/>
              <w:right w:val="single" w:sz="4" w:space="0" w:color="auto"/>
            </w:tcBorders>
            <w:shd w:val="solid" w:color="F2F2F2" w:fill="auto"/>
            <w:hideMark/>
          </w:tcPr>
          <w:p w14:paraId="679AA519" w14:textId="77777777" w:rsidR="0074006C" w:rsidRDefault="0074006C">
            <w:pPr>
              <w:keepNext/>
              <w:spacing w:after="200"/>
              <w:rPr>
                <w:rFonts w:ascii="Courier New" w:hAnsi="Courier New" w:cs="Courier New"/>
              </w:rPr>
            </w:pPr>
            <w:r>
              <w:t>switchBufferTime</w:t>
            </w:r>
          </w:p>
        </w:tc>
        <w:tc>
          <w:tcPr>
            <w:tcW w:w="1537" w:type="dxa"/>
            <w:tcBorders>
              <w:top w:val="single" w:sz="4" w:space="0" w:color="auto"/>
              <w:left w:val="single" w:sz="4" w:space="0" w:color="auto"/>
              <w:bottom w:val="single" w:sz="4" w:space="0" w:color="auto"/>
              <w:right w:val="single" w:sz="4" w:space="0" w:color="auto"/>
            </w:tcBorders>
            <w:shd w:val="solid" w:color="F2F2F2" w:fill="auto"/>
            <w:hideMark/>
          </w:tcPr>
          <w:p w14:paraId="32BCB0BC" w14:textId="77777777" w:rsidR="0074006C" w:rsidRDefault="0074006C">
            <w:pPr>
              <w:keepNext/>
              <w:spacing w:after="200"/>
              <w:rPr>
                <w:rFonts w:ascii="Courier New" w:hAnsi="Courier New" w:cs="Courier New"/>
              </w:rPr>
            </w:pPr>
            <w:r>
              <w:rPr>
                <w:rStyle w:val="Datatypechar"/>
              </w:rPr>
              <w:t>Integer</w:t>
            </w:r>
          </w:p>
        </w:tc>
        <w:tc>
          <w:tcPr>
            <w:tcW w:w="4557" w:type="dxa"/>
            <w:tcBorders>
              <w:top w:val="single" w:sz="4" w:space="0" w:color="auto"/>
              <w:left w:val="single" w:sz="4" w:space="0" w:color="auto"/>
              <w:bottom w:val="single" w:sz="4" w:space="0" w:color="auto"/>
              <w:right w:val="single" w:sz="4" w:space="0" w:color="auto"/>
            </w:tcBorders>
            <w:shd w:val="solid" w:color="F2F2F2" w:fill="auto"/>
            <w:hideMark/>
          </w:tcPr>
          <w:p w14:paraId="0BD4F16B" w14:textId="77777777" w:rsidR="0074006C" w:rsidRDefault="0074006C">
            <w:pPr>
              <w:keepNext/>
              <w:spacing w:after="200"/>
            </w:pPr>
            <w:r>
              <w:t>buffer time threshold below which the DASH client is recommended to switch Representations.</w:t>
            </w:r>
          </w:p>
        </w:tc>
      </w:tr>
      <w:tr w:rsidR="0074006C" w14:paraId="17572CA0" w14:textId="77777777" w:rsidTr="0074006C">
        <w:trPr>
          <w:jc w:val="center"/>
        </w:trPr>
        <w:tc>
          <w:tcPr>
            <w:tcW w:w="3251" w:type="dxa"/>
            <w:tcBorders>
              <w:top w:val="single" w:sz="4" w:space="0" w:color="auto"/>
              <w:left w:val="single" w:sz="4" w:space="0" w:color="auto"/>
              <w:bottom w:val="single" w:sz="4" w:space="0" w:color="auto"/>
              <w:right w:val="single" w:sz="4" w:space="0" w:color="auto"/>
            </w:tcBorders>
            <w:shd w:val="solid" w:color="F2F2F2" w:fill="auto"/>
            <w:hideMark/>
          </w:tcPr>
          <w:p w14:paraId="098A963F" w14:textId="77777777" w:rsidR="0074006C" w:rsidRDefault="0074006C">
            <w:pPr>
              <w:keepNext/>
              <w:spacing w:after="200"/>
            </w:pPr>
            <w:r>
              <w:t>Subset</w:t>
            </w:r>
          </w:p>
        </w:tc>
        <w:tc>
          <w:tcPr>
            <w:tcW w:w="1537" w:type="dxa"/>
            <w:tcBorders>
              <w:top w:val="single" w:sz="4" w:space="0" w:color="auto"/>
              <w:left w:val="single" w:sz="4" w:space="0" w:color="auto"/>
              <w:bottom w:val="single" w:sz="4" w:space="0" w:color="auto"/>
              <w:right w:val="single" w:sz="4" w:space="0" w:color="auto"/>
            </w:tcBorders>
            <w:shd w:val="solid" w:color="F2F2F2" w:fill="auto"/>
            <w:hideMark/>
          </w:tcPr>
          <w:p w14:paraId="24B2A584" w14:textId="77777777" w:rsidR="0074006C" w:rsidRDefault="0074006C">
            <w:pPr>
              <w:keepNext/>
              <w:spacing w:after="200"/>
              <w:rPr>
                <w:rStyle w:val="Datatypechar"/>
              </w:rPr>
            </w:pPr>
            <w:r>
              <w:rPr>
                <w:rStyle w:val="Datatypechar"/>
              </w:rPr>
              <w:t>Integer List</w:t>
            </w:r>
          </w:p>
        </w:tc>
        <w:tc>
          <w:tcPr>
            <w:tcW w:w="4557" w:type="dxa"/>
            <w:tcBorders>
              <w:top w:val="single" w:sz="4" w:space="0" w:color="auto"/>
              <w:left w:val="single" w:sz="4" w:space="0" w:color="auto"/>
              <w:bottom w:val="single" w:sz="4" w:space="0" w:color="auto"/>
              <w:right w:val="single" w:sz="4" w:space="0" w:color="auto"/>
            </w:tcBorders>
            <w:shd w:val="solid" w:color="F2F2F2" w:fill="auto"/>
            <w:hideMark/>
          </w:tcPr>
          <w:p w14:paraId="74846D04" w14:textId="77777777" w:rsidR="0074006C" w:rsidRDefault="0074006C">
            <w:pPr>
              <w:keepNext/>
              <w:spacing w:after="200"/>
            </w:pPr>
            <w:r>
              <w:t>Provides the list of subsets in the MPD to which this Operating mode applies.</w:t>
            </w:r>
          </w:p>
        </w:tc>
      </w:tr>
    </w:tbl>
    <w:p w14:paraId="0657C33B" w14:textId="77777777" w:rsidR="0074006C" w:rsidRDefault="0074006C" w:rsidP="0074006C"/>
    <w:p w14:paraId="00FF7A45" w14:textId="77777777" w:rsidR="007C0193" w:rsidRDefault="007C0193" w:rsidP="007C0193"/>
    <w:p w14:paraId="25FE472F" w14:textId="77777777" w:rsidR="0074006C" w:rsidRDefault="0074006C" w:rsidP="007C0193"/>
    <w:p w14:paraId="78ED21C5" w14:textId="77777777" w:rsidR="009246C4" w:rsidRDefault="00E915BF" w:rsidP="009246C4">
      <w:pPr>
        <w:pStyle w:val="Heading2"/>
        <w:rPr>
          <w:rStyle w:val="Heading1CharChar"/>
          <w:b w:val="0"/>
          <w:bCs w:val="0"/>
        </w:rPr>
      </w:pPr>
      <w:bookmarkStart w:id="638" w:name="_Toc220055493"/>
      <w:r>
        <w:rPr>
          <w:rStyle w:val="Heading1CharChar"/>
          <w:b w:val="0"/>
          <w:bCs w:val="0"/>
        </w:rPr>
        <w:t>Extending the Service Description (m67854)</w:t>
      </w:r>
      <w:bookmarkEnd w:id="638"/>
    </w:p>
    <w:p w14:paraId="6ED5DF25" w14:textId="4EDFC09D" w:rsidR="00E915BF" w:rsidRPr="009246C4" w:rsidRDefault="00E915BF" w:rsidP="009246C4">
      <w:pPr>
        <w:pStyle w:val="Heading3"/>
        <w:rPr>
          <w:rStyle w:val="Heading1CharChar"/>
          <w:b w:val="0"/>
          <w:bCs w:val="0"/>
        </w:rPr>
      </w:pPr>
      <w:bookmarkStart w:id="639" w:name="_Toc220055494"/>
      <w:r w:rsidRPr="009246C4">
        <w:rPr>
          <w:rStyle w:val="Heading1CharChar"/>
          <w:b w:val="0"/>
          <w:bCs w:val="0"/>
        </w:rPr>
        <w:t>Introduction</w:t>
      </w:r>
      <w:bookmarkEnd w:id="639"/>
    </w:p>
    <w:p w14:paraId="1DDE7878" w14:textId="77777777" w:rsidR="00E915BF" w:rsidRDefault="00E915BF" w:rsidP="00E915BF">
      <w:r>
        <w:t>This document discusses extensions to Service Description to permit dynamic configurations of the network and to provide additional configuration options for clients.</w:t>
      </w:r>
    </w:p>
    <w:p w14:paraId="7FA84527" w14:textId="77777777" w:rsidR="00E915BF" w:rsidRPr="00E915BF" w:rsidRDefault="00E915BF" w:rsidP="00E915BF"/>
    <w:p w14:paraId="085C2D61" w14:textId="77777777" w:rsidR="001466C2" w:rsidRDefault="001466C2" w:rsidP="001466C2">
      <w:r>
        <w:t>This document discusses extensions to Service Description to permit dynamic configurations of the network and to provide additional configuration options for clients.</w:t>
      </w:r>
    </w:p>
    <w:p w14:paraId="7367BC99" w14:textId="77777777" w:rsidR="00342B62" w:rsidRDefault="00342B62" w:rsidP="00DA65D9">
      <w:pPr>
        <w:pStyle w:val="Heading3"/>
        <w:rPr>
          <w:rStyle w:val="Heading1CharChar"/>
        </w:rPr>
      </w:pPr>
      <w:bookmarkStart w:id="640" w:name="_Toc220055495"/>
      <w:r>
        <w:rPr>
          <w:rStyle w:val="Heading1CharChar"/>
          <w:b w:val="0"/>
          <w:bCs w:val="0"/>
        </w:rPr>
        <w:t>Service Description Today</w:t>
      </w:r>
      <w:bookmarkEnd w:id="640"/>
    </w:p>
    <w:p w14:paraId="6DBB3805" w14:textId="77777777" w:rsidR="00342B62" w:rsidRDefault="00342B62" w:rsidP="00342B62">
      <w:r>
        <w:t>In the MPEG DASH, in Annex K the service description has been defined that allows to configure the DASH client for playback and other operational purposes. The service description is formalizing the API description. The configuration of the API is supported with typical API communication, i.e. also feedback from engine may be provided as well as status reporting/notifications. In case no app is available, MPEG-DASH permits to send configuration information in the MPD on MPD and Period level. This allows for static or semi-static updates of the service description.</w:t>
      </w:r>
    </w:p>
    <w:p w14:paraId="426118C5" w14:textId="77B29437" w:rsidR="00342B62" w:rsidRDefault="00342B62" w:rsidP="00342B62">
      <w:r>
        <w:rPr>
          <w:noProof/>
        </w:rPr>
        <w:lastRenderedPageBreak/>
        <w:drawing>
          <wp:inline distT="0" distB="0" distL="0" distR="0" wp14:anchorId="33FC5C25" wp14:editId="77E3C2BC">
            <wp:extent cx="5940425" cy="2508885"/>
            <wp:effectExtent l="0" t="0" r="0" b="5715"/>
            <wp:docPr id="9333646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0425" cy="2508885"/>
                    </a:xfrm>
                    <a:prstGeom prst="rect">
                      <a:avLst/>
                    </a:prstGeom>
                    <a:noFill/>
                    <a:ln>
                      <a:noFill/>
                    </a:ln>
                  </pic:spPr>
                </pic:pic>
              </a:graphicData>
            </a:graphic>
          </wp:inline>
        </w:drawing>
      </w:r>
    </w:p>
    <w:p w14:paraId="22000846" w14:textId="77777777" w:rsidR="00342B62" w:rsidRDefault="00342B62" w:rsidP="00342B62">
      <w:r>
        <w:t>Today the following parameters can be set in the Service Description:</w:t>
      </w:r>
    </w:p>
    <w:p w14:paraId="764A1C93" w14:textId="77777777" w:rsidR="00342B62" w:rsidRDefault="00342B62">
      <w:pPr>
        <w:pStyle w:val="ListParagraph"/>
        <w:numPr>
          <w:ilvl w:val="0"/>
          <w:numId w:val="135"/>
        </w:numPr>
        <w:spacing w:after="160" w:line="276" w:lineRule="auto"/>
        <w:jc w:val="left"/>
      </w:pPr>
      <w:bookmarkStart w:id="641" w:name="_Ref140094962"/>
      <w:r>
        <w:t>Service Latency</w:t>
      </w:r>
      <w:bookmarkEnd w:id="641"/>
    </w:p>
    <w:p w14:paraId="1437279E" w14:textId="77777777" w:rsidR="00342B62" w:rsidRDefault="00342B62">
      <w:pPr>
        <w:pStyle w:val="ListParagraph"/>
        <w:numPr>
          <w:ilvl w:val="0"/>
          <w:numId w:val="135"/>
        </w:numPr>
        <w:spacing w:after="160" w:line="276" w:lineRule="auto"/>
        <w:jc w:val="left"/>
      </w:pPr>
      <w:r>
        <w:t>Playback Rate</w:t>
      </w:r>
    </w:p>
    <w:p w14:paraId="22F7A7C0" w14:textId="77777777" w:rsidR="00342B62" w:rsidRDefault="00342B62">
      <w:pPr>
        <w:pStyle w:val="ListParagraph"/>
        <w:numPr>
          <w:ilvl w:val="0"/>
          <w:numId w:val="135"/>
        </w:numPr>
        <w:spacing w:after="160" w:line="276" w:lineRule="auto"/>
        <w:jc w:val="left"/>
      </w:pPr>
      <w:r>
        <w:t>Operating Quality</w:t>
      </w:r>
    </w:p>
    <w:p w14:paraId="11EB31F1" w14:textId="77777777" w:rsidR="00342B62" w:rsidRDefault="00342B62">
      <w:pPr>
        <w:pStyle w:val="ListParagraph"/>
        <w:numPr>
          <w:ilvl w:val="0"/>
          <w:numId w:val="135"/>
        </w:numPr>
        <w:spacing w:after="160" w:line="276" w:lineRule="auto"/>
        <w:jc w:val="left"/>
      </w:pPr>
      <w:r>
        <w:t>Operating Bandwidth</w:t>
      </w:r>
    </w:p>
    <w:p w14:paraId="06E79F14" w14:textId="77777777" w:rsidR="00342B62" w:rsidRDefault="00342B62">
      <w:pPr>
        <w:pStyle w:val="ListParagraph"/>
        <w:numPr>
          <w:ilvl w:val="0"/>
          <w:numId w:val="135"/>
        </w:numPr>
        <w:spacing w:after="160" w:line="276" w:lineRule="auto"/>
        <w:jc w:val="left"/>
      </w:pPr>
      <w:r>
        <w:t>Content Steering</w:t>
      </w:r>
    </w:p>
    <w:p w14:paraId="7ECE8267" w14:textId="77777777" w:rsidR="00342B62" w:rsidRDefault="00342B62">
      <w:pPr>
        <w:pStyle w:val="ListParagraph"/>
        <w:numPr>
          <w:ilvl w:val="0"/>
          <w:numId w:val="135"/>
        </w:numPr>
        <w:spacing w:after="160" w:line="276" w:lineRule="auto"/>
        <w:jc w:val="left"/>
      </w:pPr>
      <w:bookmarkStart w:id="642" w:name="_Ref147502804"/>
      <w:r>
        <w:t>Client-Metadata Reporting Configuration</w:t>
      </w:r>
      <w:bookmarkEnd w:id="642"/>
    </w:p>
    <w:p w14:paraId="536D95D7" w14:textId="77777777" w:rsidR="00342B62" w:rsidRDefault="00342B62" w:rsidP="00DA65D9">
      <w:pPr>
        <w:pStyle w:val="Heading3"/>
        <w:rPr>
          <w:rStyle w:val="Heading1CharChar"/>
        </w:rPr>
      </w:pPr>
      <w:bookmarkStart w:id="643" w:name="_Toc220055496"/>
      <w:r>
        <w:rPr>
          <w:rStyle w:val="Heading1CharChar"/>
          <w:b w:val="0"/>
          <w:bCs w:val="0"/>
        </w:rPr>
        <w:t>DASH.js Settings</w:t>
      </w:r>
      <w:bookmarkEnd w:id="643"/>
    </w:p>
    <w:p w14:paraId="2E1A2CA7" w14:textId="77777777" w:rsidR="00342B62" w:rsidRDefault="00342B62" w:rsidP="00342B62">
      <w:r>
        <w:t>DASH.js allows the following settings according to https://cdn.dashjs.org/latest/jsdoc/module-Settings.html</w:t>
      </w:r>
    </w:p>
    <w:p w14:paraId="3D2FCA73"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18" w:anchor="~AbandonRequestRuleParameters" w:history="1">
        <w:r>
          <w:rPr>
            <w:rStyle w:val="Hyperlink"/>
            <w:rFonts w:ascii="body" w:hAnsi="body"/>
            <w:color w:val="999999"/>
          </w:rPr>
          <w:t>AbandonRequestRuleParameters</w:t>
        </w:r>
      </w:hyperlink>
    </w:p>
    <w:p w14:paraId="6D767810"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19" w:anchor="~AbrRulesParameters" w:history="1">
        <w:r>
          <w:rPr>
            <w:rStyle w:val="Hyperlink"/>
            <w:rFonts w:ascii="body" w:hAnsi="body"/>
            <w:color w:val="999999"/>
          </w:rPr>
          <w:t>AbrRulesParameters</w:t>
        </w:r>
      </w:hyperlink>
    </w:p>
    <w:p w14:paraId="74E8F94B"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0" w:anchor="~AbrSettings" w:history="1">
        <w:r>
          <w:rPr>
            <w:rStyle w:val="Hyperlink"/>
            <w:rFonts w:ascii="body" w:hAnsi="body"/>
            <w:color w:val="999999"/>
          </w:rPr>
          <w:t>AbrSettings</w:t>
        </w:r>
      </w:hyperlink>
    </w:p>
    <w:p w14:paraId="28B09946"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1" w:anchor="~AudioVideoSettings" w:history="1">
        <w:r>
          <w:rPr>
            <w:rStyle w:val="Hyperlink"/>
            <w:rFonts w:ascii="body" w:hAnsi="body"/>
            <w:color w:val="999999"/>
          </w:rPr>
          <w:t>AudioVideoSettings</w:t>
        </w:r>
      </w:hyperlink>
    </w:p>
    <w:p w14:paraId="19F4E2FB"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2" w:anchor="~Buffer" w:history="1">
        <w:r>
          <w:rPr>
            <w:rStyle w:val="Hyperlink"/>
            <w:rFonts w:ascii="body" w:hAnsi="body"/>
            <w:color w:val="999999"/>
          </w:rPr>
          <w:t>Buffer</w:t>
        </w:r>
      </w:hyperlink>
    </w:p>
    <w:p w14:paraId="62B474C6"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3" w:anchor="~CachingInfoSettings" w:history="1">
        <w:r>
          <w:rPr>
            <w:rStyle w:val="Hyperlink"/>
            <w:rFonts w:ascii="body" w:hAnsi="body"/>
            <w:color w:val="999999"/>
          </w:rPr>
          <w:t>CachingInfoSettings</w:t>
        </w:r>
      </w:hyperlink>
    </w:p>
    <w:p w14:paraId="3FF0B59C"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4" w:anchor="~Capabilities" w:history="1">
        <w:r>
          <w:rPr>
            <w:rStyle w:val="Hyperlink"/>
            <w:rFonts w:ascii="body" w:hAnsi="body"/>
            <w:color w:val="999999"/>
          </w:rPr>
          <w:t>Capabilities</w:t>
        </w:r>
      </w:hyperlink>
    </w:p>
    <w:p w14:paraId="1073E7CF"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5" w:anchor="~CmcdSettings" w:history="1">
        <w:r>
          <w:rPr>
            <w:rStyle w:val="Hyperlink"/>
            <w:rFonts w:ascii="body" w:hAnsi="body"/>
            <w:color w:val="999999"/>
          </w:rPr>
          <w:t>CmcdSettings</w:t>
        </w:r>
      </w:hyperlink>
    </w:p>
    <w:p w14:paraId="4990A446"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6" w:anchor="~CmsdAbrSettings" w:history="1">
        <w:r>
          <w:rPr>
            <w:rStyle w:val="Hyperlink"/>
            <w:rFonts w:ascii="body" w:hAnsi="body"/>
            <w:color w:val="999999"/>
          </w:rPr>
          <w:t>CmsdAbrSettings</w:t>
        </w:r>
      </w:hyperlink>
    </w:p>
    <w:p w14:paraId="4CFAF47C"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7" w:anchor="~CmsdSettings" w:history="1">
        <w:r>
          <w:rPr>
            <w:rStyle w:val="Hyperlink"/>
            <w:rFonts w:ascii="body" w:hAnsi="body"/>
            <w:color w:val="999999"/>
          </w:rPr>
          <w:t>CmsdSettings</w:t>
        </w:r>
      </w:hyperlink>
    </w:p>
    <w:p w14:paraId="528217D5"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8" w:anchor="~DebugSettings" w:history="1">
        <w:r>
          <w:rPr>
            <w:rStyle w:val="Hyperlink"/>
            <w:rFonts w:ascii="body" w:hAnsi="body"/>
            <w:color w:val="999999"/>
          </w:rPr>
          <w:t>DebugSettings</w:t>
        </w:r>
      </w:hyperlink>
    </w:p>
    <w:p w14:paraId="63D91799"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9" w:anchor="~ErrorSettings" w:history="1">
        <w:r>
          <w:rPr>
            <w:rStyle w:val="Hyperlink"/>
            <w:rFonts w:ascii="body" w:hAnsi="body"/>
            <w:color w:val="999999"/>
          </w:rPr>
          <w:t>ErrorSettings</w:t>
        </w:r>
      </w:hyperlink>
    </w:p>
    <w:p w14:paraId="1A6B44E4"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0" w:anchor="~Gaps" w:history="1">
        <w:r>
          <w:rPr>
            <w:rStyle w:val="Hyperlink"/>
            <w:rFonts w:ascii="body" w:hAnsi="body"/>
            <w:color w:val="999999"/>
          </w:rPr>
          <w:t>Gaps</w:t>
        </w:r>
      </w:hyperlink>
    </w:p>
    <w:p w14:paraId="203E9F6B"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1" w:anchor="~LiveCatchupSettings" w:history="1">
        <w:r>
          <w:rPr>
            <w:rStyle w:val="Hyperlink"/>
            <w:rFonts w:ascii="body" w:hAnsi="body"/>
            <w:color w:val="999999"/>
          </w:rPr>
          <w:t>LiveCatchupSettings</w:t>
        </w:r>
      </w:hyperlink>
      <w:r>
        <w:rPr>
          <w:rFonts w:ascii="body" w:hAnsi="body"/>
          <w:color w:val="111111"/>
        </w:rPr>
        <w:t xml:space="preserve"> </w:t>
      </w:r>
      <w:r>
        <w:rPr>
          <w:rFonts w:ascii="body" w:hAnsi="body"/>
          <w:color w:val="111111"/>
        </w:rPr>
        <w:sym w:font="Wingdings" w:char="F0E8"/>
      </w:r>
      <w:r>
        <w:rPr>
          <w:rFonts w:ascii="body" w:hAnsi="body"/>
          <w:color w:val="111111"/>
        </w:rPr>
        <w:t xml:space="preserve"> Playback Rate</w:t>
      </w:r>
    </w:p>
    <w:p w14:paraId="1D769561"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2" w:anchor="~LiveDelay" w:history="1">
        <w:r>
          <w:rPr>
            <w:rStyle w:val="Hyperlink"/>
            <w:rFonts w:ascii="body" w:hAnsi="body"/>
            <w:color w:val="999999"/>
          </w:rPr>
          <w:t>LiveDelay</w:t>
        </w:r>
      </w:hyperlink>
    </w:p>
    <w:p w14:paraId="694D64FB"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3" w:anchor="~Metrics" w:history="1">
        <w:r>
          <w:rPr>
            <w:rStyle w:val="Hyperlink"/>
            <w:rFonts w:ascii="body" w:hAnsi="body"/>
            <w:color w:val="999999"/>
          </w:rPr>
          <w:t>Metrics</w:t>
        </w:r>
      </w:hyperlink>
    </w:p>
    <w:p w14:paraId="5927DA9B"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4" w:anchor="~PlayerSettings" w:history="1">
        <w:r>
          <w:rPr>
            <w:rStyle w:val="Hyperlink"/>
            <w:rFonts w:ascii="body" w:hAnsi="body"/>
            <w:color w:val="999999"/>
          </w:rPr>
          <w:t>PlayerSettings</w:t>
        </w:r>
      </w:hyperlink>
    </w:p>
    <w:p w14:paraId="68FA5BF3"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5" w:anchor="~Protection" w:history="1">
        <w:r>
          <w:rPr>
            <w:rStyle w:val="Hyperlink"/>
            <w:rFonts w:ascii="body" w:hAnsi="body"/>
            <w:color w:val="999999"/>
          </w:rPr>
          <w:t>Protection</w:t>
        </w:r>
      </w:hyperlink>
    </w:p>
    <w:p w14:paraId="67A66BD7"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6" w:anchor="~RequestTypeSettings" w:history="1">
        <w:r>
          <w:rPr>
            <w:rStyle w:val="Hyperlink"/>
            <w:rFonts w:ascii="body" w:hAnsi="body"/>
            <w:color w:val="999999"/>
          </w:rPr>
          <w:t>RequestTypeSettings</w:t>
        </w:r>
      </w:hyperlink>
    </w:p>
    <w:p w14:paraId="76840CE4"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7" w:anchor="~Scheduling" w:history="1">
        <w:r>
          <w:rPr>
            <w:rStyle w:val="Hyperlink"/>
            <w:rFonts w:ascii="body" w:hAnsi="body"/>
            <w:color w:val="999999"/>
          </w:rPr>
          <w:t>Scheduling</w:t>
        </w:r>
      </w:hyperlink>
    </w:p>
    <w:p w14:paraId="42EF7559"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8" w:anchor="~StreamingSettings" w:history="1">
        <w:r>
          <w:rPr>
            <w:rStyle w:val="Hyperlink"/>
            <w:rFonts w:ascii="body" w:hAnsi="body"/>
            <w:color w:val="999999"/>
          </w:rPr>
          <w:t>StreamingSettings</w:t>
        </w:r>
      </w:hyperlink>
    </w:p>
    <w:p w14:paraId="7775AE2C"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9" w:anchor="~Text" w:history="1">
        <w:r>
          <w:rPr>
            <w:rStyle w:val="Hyperlink"/>
            <w:rFonts w:ascii="body" w:hAnsi="body"/>
            <w:color w:val="999999"/>
          </w:rPr>
          <w:t>Text</w:t>
        </w:r>
      </w:hyperlink>
    </w:p>
    <w:p w14:paraId="78A7BBD3"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40" w:anchor="~TimeShiftBuffer" w:history="1">
        <w:r>
          <w:rPr>
            <w:rStyle w:val="Hyperlink"/>
            <w:rFonts w:ascii="body" w:hAnsi="body"/>
            <w:color w:val="999999"/>
          </w:rPr>
          <w:t>TimeShiftBuffer</w:t>
        </w:r>
      </w:hyperlink>
    </w:p>
    <w:p w14:paraId="55DD98F1"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41" w:anchor="~UtcSynchronizationSettings" w:history="1">
        <w:r>
          <w:rPr>
            <w:rStyle w:val="Hyperlink"/>
            <w:rFonts w:ascii="body" w:hAnsi="body"/>
            <w:color w:val="999999"/>
          </w:rPr>
          <w:t>UtcSynchronizationSettings</w:t>
        </w:r>
      </w:hyperlink>
    </w:p>
    <w:p w14:paraId="3141492B" w14:textId="77777777" w:rsidR="00342B62" w:rsidRDefault="00342B62" w:rsidP="00342B62">
      <w:pPr>
        <w:rPr>
          <w:rFonts w:asciiTheme="minorHAnsi" w:hAnsiTheme="minorHAnsi"/>
        </w:rPr>
      </w:pPr>
      <w:r>
        <w:t>Note that a subset of the above settings can be configured through service description.</w:t>
      </w:r>
    </w:p>
    <w:p w14:paraId="30A0B483" w14:textId="77777777" w:rsidR="00342B62" w:rsidRDefault="00342B62" w:rsidP="00342B62">
      <w:r>
        <w:lastRenderedPageBreak/>
        <w:t>DASH.js also permits to provide notifications from the player to the application, for example here: https://cdn.dashjs.org/latest/jsdoc/MediaPlayerEvents.html</w:t>
      </w:r>
    </w:p>
    <w:p w14:paraId="2039E0C8" w14:textId="77777777" w:rsidR="00342B62" w:rsidRDefault="00342B62" w:rsidP="00DA65D9">
      <w:pPr>
        <w:pStyle w:val="Heading3"/>
        <w:rPr>
          <w:rStyle w:val="Heading1CharChar"/>
        </w:rPr>
      </w:pPr>
      <w:bookmarkStart w:id="644" w:name="_Toc220055497"/>
      <w:r>
        <w:rPr>
          <w:rStyle w:val="Heading1CharChar"/>
          <w:b w:val="0"/>
          <w:bCs w:val="0"/>
        </w:rPr>
        <w:t>Issues</w:t>
      </w:r>
      <w:bookmarkEnd w:id="644"/>
    </w:p>
    <w:p w14:paraId="67710E4E" w14:textId="77777777" w:rsidR="00342B62" w:rsidRDefault="00342B62" w:rsidP="00342B62">
      <w:r>
        <w:t>The following three issues are observed:</w:t>
      </w:r>
    </w:p>
    <w:p w14:paraId="773EA245" w14:textId="77777777" w:rsidR="00342B62" w:rsidRDefault="00342B62">
      <w:pPr>
        <w:pStyle w:val="ListParagraph"/>
        <w:numPr>
          <w:ilvl w:val="0"/>
          <w:numId w:val="137"/>
        </w:numPr>
        <w:spacing w:after="160" w:line="276" w:lineRule="auto"/>
        <w:jc w:val="left"/>
      </w:pPr>
      <w:r>
        <w:t>Service description in MPEG-DASH only supports a subset of the configurations of dash.js. While several may not be relevant to be configured, a few of them are for sure. A careful checking should be done, which dash.js settings should be permitted to be configured from remote.</w:t>
      </w:r>
    </w:p>
    <w:p w14:paraId="24881E4C" w14:textId="77777777" w:rsidR="00342B62" w:rsidRDefault="00342B62">
      <w:pPr>
        <w:pStyle w:val="ListParagraph"/>
        <w:numPr>
          <w:ilvl w:val="0"/>
          <w:numId w:val="137"/>
        </w:numPr>
        <w:spacing w:line="276" w:lineRule="auto"/>
        <w:jc w:val="left"/>
      </w:pPr>
      <w:r>
        <w:t>The service configuration can be sent, but if the configuration is not successful or if other type of status or notifications are generated in the DASH client, this information cannot be provided as part of the MPD and the over the network. Configurations are supported by feedback, notifications and events. However, in the absences of an app, such events are not fired and not made available to the sender. For example, CMCD does not allow to send dash.js events and notifications.</w:t>
      </w:r>
    </w:p>
    <w:p w14:paraId="14FF09E7" w14:textId="77777777" w:rsidR="00342B62" w:rsidRDefault="00342B62" w:rsidP="00DA65D9">
      <w:pPr>
        <w:pStyle w:val="Heading3"/>
        <w:rPr>
          <w:rStyle w:val="Heading1CharChar"/>
        </w:rPr>
      </w:pPr>
      <w:bookmarkStart w:id="645" w:name="_Toc220055498"/>
      <w:r>
        <w:rPr>
          <w:rStyle w:val="Heading1CharChar"/>
          <w:b w:val="0"/>
          <w:bCs w:val="0"/>
        </w:rPr>
        <w:t>Solution for 1: Extend Service Description with additional parameters</w:t>
      </w:r>
      <w:bookmarkEnd w:id="645"/>
    </w:p>
    <w:p w14:paraId="172B908D" w14:textId="77777777" w:rsidR="00342B62" w:rsidRDefault="00342B62" w:rsidP="00342B62">
      <w:r>
        <w:t>It is proposed to review the dash.js settings carefully. Based on the initial review, it is proposed to add to the service description the following settings:</w:t>
      </w:r>
    </w:p>
    <w:p w14:paraId="7D553C72" w14:textId="77777777" w:rsidR="00342B62" w:rsidRDefault="00342B62">
      <w:pPr>
        <w:pStyle w:val="ListParagraph"/>
        <w:numPr>
          <w:ilvl w:val="0"/>
          <w:numId w:val="138"/>
        </w:numPr>
        <w:spacing w:after="160" w:line="276" w:lineRule="auto"/>
        <w:jc w:val="left"/>
      </w:pPr>
      <w:r>
        <w:t xml:space="preserve">Recommended ABR strategy: </w:t>
      </w:r>
      <w:hyperlink r:id="rId42" w:anchor="~AbrSettings" w:history="1">
        <w:r>
          <w:rPr>
            <w:rStyle w:val="Hyperlink"/>
          </w:rPr>
          <w:t>https://cdn.dashjs.org/latest/jsdoc/module-Settings.html#~AbrSettings</w:t>
        </w:r>
      </w:hyperlink>
      <w:r>
        <w:t xml:space="preserve"> – this allows the service provider to configure the ABR algorithm</w:t>
      </w:r>
    </w:p>
    <w:p w14:paraId="49FCEFB4" w14:textId="77777777" w:rsidR="00342B62" w:rsidRDefault="00342B62">
      <w:pPr>
        <w:pStyle w:val="ListParagraph"/>
        <w:numPr>
          <w:ilvl w:val="0"/>
          <w:numId w:val="138"/>
        </w:numPr>
        <w:spacing w:after="160" w:line="276" w:lineRule="auto"/>
        <w:jc w:val="left"/>
      </w:pPr>
      <w:r>
        <w:t xml:space="preserve">Buffer Configuration: </w:t>
      </w:r>
      <w:hyperlink r:id="rId43" w:anchor="~Buffer" w:history="1">
        <w:r>
          <w:rPr>
            <w:rStyle w:val="Hyperlink"/>
          </w:rPr>
          <w:t>https://cdn.dashjs.org/latest/jsdoc/module-Settings.html#~Buffer</w:t>
        </w:r>
      </w:hyperlink>
      <w:r>
        <w:t xml:space="preserve"> – this allows the service provider to configure buffer handling.</w:t>
      </w:r>
    </w:p>
    <w:p w14:paraId="0784A3D6" w14:textId="77777777" w:rsidR="00342B62" w:rsidRDefault="00342B62">
      <w:pPr>
        <w:pStyle w:val="ListParagraph"/>
        <w:numPr>
          <w:ilvl w:val="0"/>
          <w:numId w:val="138"/>
        </w:numPr>
        <w:spacing w:after="160" w:line="276" w:lineRule="auto"/>
        <w:jc w:val="left"/>
      </w:pPr>
      <w:r>
        <w:t xml:space="preserve">Gaps: </w:t>
      </w:r>
      <w:hyperlink r:id="rId44" w:anchor="~Gaps" w:history="1">
        <w:r>
          <w:rPr>
            <w:rStyle w:val="Hyperlink"/>
          </w:rPr>
          <w:t>https://cdn.dashjs.org/latest/jsdoc/module-Settings.html#~Gaps</w:t>
        </w:r>
      </w:hyperlink>
      <w:r>
        <w:t xml:space="preserve"> this allows to support consistent gap handling</w:t>
      </w:r>
    </w:p>
    <w:p w14:paraId="068DFB3F" w14:textId="77777777" w:rsidR="00342B62" w:rsidRDefault="00342B62">
      <w:pPr>
        <w:pStyle w:val="ListParagraph"/>
        <w:numPr>
          <w:ilvl w:val="0"/>
          <w:numId w:val="138"/>
        </w:numPr>
        <w:spacing w:after="160" w:line="276" w:lineRule="auto"/>
        <w:jc w:val="left"/>
      </w:pPr>
      <w:r>
        <w:t xml:space="preserve">Scheduling: https://cdn.dashjs.org/latest/jsdoc/module-Settings.html#~Scheduling </w:t>
      </w:r>
    </w:p>
    <w:p w14:paraId="395597B0" w14:textId="2851CCA1" w:rsidR="00342B62" w:rsidRDefault="00342B62" w:rsidP="00DA65D9">
      <w:pPr>
        <w:pStyle w:val="Heading3"/>
        <w:rPr>
          <w:rStyle w:val="Heading1CharChar"/>
          <w:rFonts w:asciiTheme="minorHAnsi" w:eastAsiaTheme="minorHAnsi" w:hAnsiTheme="minorHAnsi" w:cs="Arial"/>
          <w:kern w:val="32"/>
          <w14:ligatures w14:val="standardContextual"/>
        </w:rPr>
      </w:pPr>
      <w:bookmarkStart w:id="646" w:name="_Toc220055499"/>
      <w:r>
        <w:rPr>
          <w:rStyle w:val="Heading1CharChar"/>
          <w:b w:val="0"/>
          <w:bCs w:val="0"/>
        </w:rPr>
        <w:t xml:space="preserve">Solution for </w:t>
      </w:r>
      <w:r w:rsidR="00DA65D9">
        <w:rPr>
          <w:rStyle w:val="Heading1CharChar"/>
          <w:b w:val="0"/>
          <w:bCs w:val="0"/>
        </w:rPr>
        <w:t>2</w:t>
      </w:r>
      <w:r>
        <w:rPr>
          <w:rStyle w:val="Heading1CharChar"/>
          <w:b w:val="0"/>
          <w:bCs w:val="0"/>
        </w:rPr>
        <w:t>: Networking Notifications</w:t>
      </w:r>
      <w:bookmarkEnd w:id="646"/>
    </w:p>
    <w:p w14:paraId="23A90711" w14:textId="77777777" w:rsidR="00342B62" w:rsidRDefault="00342B62" w:rsidP="00DA65D9">
      <w:pPr>
        <w:pStyle w:val="Heading4"/>
        <w:rPr>
          <w:sz w:val="24"/>
          <w:szCs w:val="24"/>
        </w:rPr>
      </w:pPr>
      <w:r>
        <w:t>Overview</w:t>
      </w:r>
    </w:p>
    <w:p w14:paraId="2680DFA2" w14:textId="77777777" w:rsidR="00342B62" w:rsidRDefault="00342B62" w:rsidP="00342B62">
      <w:r>
        <w:t xml:space="preserve">Notifications of the DASH client may be of relevance not only for the application, but also for the network. However, not all notifications may be of the same relevance. Some of the events and notifications may also be included in some reporting schemes. The events highlighted in </w:t>
      </w:r>
      <w:r>
        <w:rPr>
          <w:b/>
          <w:bCs/>
          <w:color w:val="FF0000"/>
        </w:rPr>
        <w:t xml:space="preserve">bold and red </w:t>
      </w:r>
      <w:r>
        <w:t>below may be suitable for being networked</w:t>
      </w:r>
    </w:p>
    <w:p w14:paraId="39101621"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45" w:anchor="event:AST_IN_FUTURE" w:history="1">
        <w:r>
          <w:rPr>
            <w:rStyle w:val="Hyperlink"/>
            <w:rFonts w:ascii="body" w:hAnsi="body"/>
            <w:color w:val="999999"/>
          </w:rPr>
          <w:t>AST_IN_FUTURE</w:t>
        </w:r>
      </w:hyperlink>
    </w:p>
    <w:p w14:paraId="392DC662"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46" w:anchor="event:BASE_URLS_UPDATED" w:history="1">
        <w:r>
          <w:rPr>
            <w:rStyle w:val="Hyperlink"/>
            <w:rFonts w:ascii="body" w:hAnsi="body"/>
            <w:color w:val="999999"/>
          </w:rPr>
          <w:t>BASE_URLS_UPDATED</w:t>
        </w:r>
      </w:hyperlink>
    </w:p>
    <w:p w14:paraId="2C2061A3"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47" w:anchor="event:BUFFER_EMPTY" w:history="1">
        <w:r>
          <w:rPr>
            <w:rStyle w:val="Hyperlink"/>
            <w:rFonts w:ascii="body" w:hAnsi="body"/>
            <w:color w:val="FF0000"/>
          </w:rPr>
          <w:t>BUFFER_EMPTY</w:t>
        </w:r>
      </w:hyperlink>
    </w:p>
    <w:p w14:paraId="714E815B"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48" w:anchor="event:BUFFER_LEVEL_STATE_CHANGED" w:history="1">
        <w:r>
          <w:rPr>
            <w:rStyle w:val="Hyperlink"/>
            <w:rFonts w:ascii="body" w:hAnsi="body"/>
            <w:color w:val="999999"/>
          </w:rPr>
          <w:t>BUFFER_LEVEL_STATE_CHANGED</w:t>
        </w:r>
      </w:hyperlink>
    </w:p>
    <w:p w14:paraId="6BC56369"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49" w:anchor="event:BUFFER_LEVEL_UPDATED" w:history="1">
        <w:r>
          <w:rPr>
            <w:rStyle w:val="Hyperlink"/>
            <w:rFonts w:ascii="body" w:hAnsi="body"/>
            <w:color w:val="999999"/>
          </w:rPr>
          <w:t>BUFFER_LEVEL_UPDATED</w:t>
        </w:r>
      </w:hyperlink>
    </w:p>
    <w:p w14:paraId="0E83ADF5"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0" w:anchor="event:BUFFER_LOADED" w:history="1">
        <w:r>
          <w:rPr>
            <w:rStyle w:val="Hyperlink"/>
            <w:rFonts w:ascii="body" w:hAnsi="body"/>
            <w:color w:val="999999"/>
          </w:rPr>
          <w:t>BUFFER_LOADED</w:t>
        </w:r>
      </w:hyperlink>
    </w:p>
    <w:p w14:paraId="6CB53863"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1" w:anchor="event:CAN_PLAY" w:history="1">
        <w:r>
          <w:rPr>
            <w:rStyle w:val="Hyperlink"/>
            <w:rFonts w:ascii="body" w:hAnsi="body"/>
            <w:color w:val="999999"/>
          </w:rPr>
          <w:t>CAN_PLAY</w:t>
        </w:r>
      </w:hyperlink>
    </w:p>
    <w:p w14:paraId="7F412A7E"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2" w:anchor="event:CAN_PLAY_THROUGH" w:history="1">
        <w:r>
          <w:rPr>
            <w:rStyle w:val="Hyperlink"/>
            <w:rFonts w:ascii="body" w:hAnsi="body"/>
            <w:color w:val="999999"/>
          </w:rPr>
          <w:t>CAN_PLAY_THROUGH</w:t>
        </w:r>
      </w:hyperlink>
    </w:p>
    <w:p w14:paraId="02081FC9"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3" w:anchor="event:CAPTION_CONTAINER_RESIZE" w:history="1">
        <w:r>
          <w:rPr>
            <w:rStyle w:val="Hyperlink"/>
            <w:rFonts w:ascii="body" w:hAnsi="body"/>
            <w:color w:val="999999"/>
          </w:rPr>
          <w:t>CAPTION_CONTAINER_RESIZE</w:t>
        </w:r>
      </w:hyperlink>
    </w:p>
    <w:p w14:paraId="0CB806D0"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4" w:anchor="event:CAPTION_RENDERED" w:history="1">
        <w:r>
          <w:rPr>
            <w:rStyle w:val="Hyperlink"/>
            <w:rFonts w:ascii="body" w:hAnsi="body"/>
            <w:color w:val="999999"/>
          </w:rPr>
          <w:t>CAPTION_RENDERED</w:t>
        </w:r>
      </w:hyperlink>
    </w:p>
    <w:p w14:paraId="0AEA142A"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55" w:anchor="event:CONFORMANCE_VIOLATION" w:history="1">
        <w:r>
          <w:rPr>
            <w:rStyle w:val="Hyperlink"/>
            <w:rFonts w:ascii="body" w:hAnsi="body"/>
            <w:color w:val="FF0000"/>
          </w:rPr>
          <w:t>CONFORMANCE_VIOLATION</w:t>
        </w:r>
      </w:hyperlink>
    </w:p>
    <w:p w14:paraId="51143503"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6" w:anchor="event:CONTENT_STEERING_REQUEST_COMPLETED" w:history="1">
        <w:r>
          <w:rPr>
            <w:rStyle w:val="Hyperlink"/>
            <w:rFonts w:ascii="body" w:hAnsi="body"/>
            <w:color w:val="999999"/>
          </w:rPr>
          <w:t>CONTENT_STEERING_REQUEST_COMPLETED</w:t>
        </w:r>
      </w:hyperlink>
    </w:p>
    <w:p w14:paraId="0F4293A8"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7" w:anchor="event:CUE_ENTER" w:history="1">
        <w:r>
          <w:rPr>
            <w:rStyle w:val="Hyperlink"/>
            <w:rFonts w:ascii="body" w:hAnsi="body"/>
            <w:color w:val="999999"/>
          </w:rPr>
          <w:t>CUE_ENTER</w:t>
        </w:r>
      </w:hyperlink>
    </w:p>
    <w:p w14:paraId="08273F45"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8" w:anchor="event:CUE_ENTER" w:history="1">
        <w:r>
          <w:rPr>
            <w:rStyle w:val="Hyperlink"/>
            <w:rFonts w:ascii="body" w:hAnsi="body"/>
            <w:color w:val="999999"/>
          </w:rPr>
          <w:t>CUE_ENTER</w:t>
        </w:r>
      </w:hyperlink>
    </w:p>
    <w:p w14:paraId="64B2E61F"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9" w:anchor="event:DVB_FONT_DOWNLOAD_ADDED" w:history="1">
        <w:r>
          <w:rPr>
            <w:rStyle w:val="Hyperlink"/>
            <w:rFonts w:ascii="body" w:hAnsi="body"/>
            <w:color w:val="999999"/>
          </w:rPr>
          <w:t>DVB_FONT_DOWNLOAD_ADDED</w:t>
        </w:r>
      </w:hyperlink>
    </w:p>
    <w:p w14:paraId="3E332BF9"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0" w:anchor="event:DVB_FONT_DOWNLOAD_COMPLETE" w:history="1">
        <w:r>
          <w:rPr>
            <w:rStyle w:val="Hyperlink"/>
            <w:rFonts w:ascii="body" w:hAnsi="body"/>
            <w:color w:val="999999"/>
          </w:rPr>
          <w:t>DVB_FONT_DOWNLOAD_COMPLETE</w:t>
        </w:r>
      </w:hyperlink>
    </w:p>
    <w:p w14:paraId="4C2ABAD6"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1" w:anchor="event:DVB_FONT_DOWNLOAD_FAILED" w:history="1">
        <w:r>
          <w:rPr>
            <w:rStyle w:val="Hyperlink"/>
            <w:rFonts w:ascii="body" w:hAnsi="body"/>
            <w:color w:val="999999"/>
          </w:rPr>
          <w:t>DVB_FONT_DOWNLOAD_FAILED</w:t>
        </w:r>
      </w:hyperlink>
    </w:p>
    <w:p w14:paraId="1E4E733E"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62" w:anchor="event:DYNAMIC_TO_STATIC" w:history="1">
        <w:r>
          <w:rPr>
            <w:rStyle w:val="Hyperlink"/>
            <w:rFonts w:ascii="body" w:hAnsi="body"/>
            <w:color w:val="FF0000"/>
          </w:rPr>
          <w:t>DYNAMIC_TO_STATIC</w:t>
        </w:r>
      </w:hyperlink>
    </w:p>
    <w:p w14:paraId="42A7E0A6"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3" w:anchor="event:ERROR" w:history="1">
        <w:r>
          <w:rPr>
            <w:rStyle w:val="Hyperlink"/>
            <w:rFonts w:ascii="body" w:hAnsi="body"/>
            <w:color w:val="999999"/>
          </w:rPr>
          <w:t>ERROR</w:t>
        </w:r>
      </w:hyperlink>
    </w:p>
    <w:p w14:paraId="3D6212F3"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4" w:anchor="event:EVENT_MODE_ON_RECEIVE" w:history="1">
        <w:r>
          <w:rPr>
            <w:rStyle w:val="Hyperlink"/>
            <w:rFonts w:ascii="body" w:hAnsi="body"/>
            <w:color w:val="999999"/>
          </w:rPr>
          <w:t>EVENT_MODE_ON_RECEIVE</w:t>
        </w:r>
      </w:hyperlink>
    </w:p>
    <w:p w14:paraId="767DDB87"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5" w:anchor="event:EVENT_MODE_ON_START" w:history="1">
        <w:r>
          <w:rPr>
            <w:rStyle w:val="Hyperlink"/>
            <w:rFonts w:ascii="body" w:hAnsi="body"/>
            <w:color w:val="999999"/>
          </w:rPr>
          <w:t>EVENT_MODE_ON_START</w:t>
        </w:r>
      </w:hyperlink>
    </w:p>
    <w:p w14:paraId="555BAF6C"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6" w:anchor="event:FRAGMENT_LOADING_ABANDONED" w:history="1">
        <w:r>
          <w:rPr>
            <w:rStyle w:val="Hyperlink"/>
            <w:rFonts w:ascii="body" w:hAnsi="body"/>
            <w:color w:val="999999"/>
          </w:rPr>
          <w:t>FRAGMENT_LOADING_ABANDONED</w:t>
        </w:r>
      </w:hyperlink>
    </w:p>
    <w:p w14:paraId="396592EF"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7" w:anchor="event:FRAGMENT_LOADING_COMPLETED" w:history="1">
        <w:r>
          <w:rPr>
            <w:rStyle w:val="Hyperlink"/>
            <w:rFonts w:ascii="body" w:hAnsi="body"/>
            <w:color w:val="999999"/>
          </w:rPr>
          <w:t>FRAGMENT_LOADING_COMPLETED</w:t>
        </w:r>
      </w:hyperlink>
    </w:p>
    <w:p w14:paraId="08C2A65B"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8" w:anchor="event:FRAGMENT_LOADING_PROGRESS" w:history="1">
        <w:r>
          <w:rPr>
            <w:rStyle w:val="Hyperlink"/>
            <w:rFonts w:ascii="body" w:hAnsi="body"/>
            <w:color w:val="999999"/>
          </w:rPr>
          <w:t>FRAGMENT_LOADING_PROGRESS</w:t>
        </w:r>
      </w:hyperlink>
    </w:p>
    <w:p w14:paraId="2E74A822"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9" w:anchor="event:FRAGMENT_LOADING_STARTED" w:history="1">
        <w:r>
          <w:rPr>
            <w:rStyle w:val="Hyperlink"/>
            <w:rFonts w:ascii="body" w:hAnsi="body"/>
            <w:color w:val="999999"/>
          </w:rPr>
          <w:t>FRAGMENT_LOADING_STARTED</w:t>
        </w:r>
      </w:hyperlink>
    </w:p>
    <w:p w14:paraId="4C62E73C"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70" w:anchor="event:INBAND_PRFT" w:history="1">
        <w:r>
          <w:rPr>
            <w:rStyle w:val="Hyperlink"/>
            <w:rFonts w:ascii="body" w:hAnsi="body"/>
            <w:color w:val="FF0000"/>
          </w:rPr>
          <w:t>INBAND_PRFT</w:t>
        </w:r>
      </w:hyperlink>
    </w:p>
    <w:p w14:paraId="094DBC32"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1" w:anchor="event:LOG" w:history="1">
        <w:r>
          <w:rPr>
            <w:rStyle w:val="Hyperlink"/>
            <w:rFonts w:ascii="body" w:hAnsi="body"/>
            <w:color w:val="999999"/>
          </w:rPr>
          <w:t>LOG</w:t>
        </w:r>
      </w:hyperlink>
    </w:p>
    <w:p w14:paraId="06398403"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2" w:anchor="event:MANIFEST_LOADED" w:history="1">
        <w:r>
          <w:rPr>
            <w:rStyle w:val="Hyperlink"/>
            <w:rFonts w:ascii="body" w:hAnsi="body"/>
            <w:color w:val="999999"/>
          </w:rPr>
          <w:t>MANIFEST_LOADED</w:t>
        </w:r>
      </w:hyperlink>
    </w:p>
    <w:p w14:paraId="678A2341"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3" w:anchor="event:MANIFEST_LOADING_FINISHED" w:history="1">
        <w:r>
          <w:rPr>
            <w:rStyle w:val="Hyperlink"/>
            <w:rFonts w:ascii="body" w:hAnsi="body"/>
            <w:color w:val="999999"/>
          </w:rPr>
          <w:t>MANIFEST_LOADING_FINISHED</w:t>
        </w:r>
      </w:hyperlink>
    </w:p>
    <w:p w14:paraId="39776F59"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4" w:anchor="event:MANIFEST_LOADING_STARTED" w:history="1">
        <w:r>
          <w:rPr>
            <w:rStyle w:val="Hyperlink"/>
            <w:rFonts w:ascii="body" w:hAnsi="body"/>
            <w:color w:val="999999"/>
          </w:rPr>
          <w:t>MANIFEST_LOADING_STARTED</w:t>
        </w:r>
      </w:hyperlink>
    </w:p>
    <w:p w14:paraId="35F7710A"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5" w:anchor="event:MANIFEST_VALIDITY_CHANGED" w:history="1">
        <w:r>
          <w:rPr>
            <w:rStyle w:val="Hyperlink"/>
            <w:rFonts w:ascii="body" w:hAnsi="body"/>
            <w:color w:val="999999"/>
          </w:rPr>
          <w:t>MANIFEST_VALIDITY_CHANGED</w:t>
        </w:r>
      </w:hyperlink>
    </w:p>
    <w:p w14:paraId="70B85FF3"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6" w:anchor="event:METRIC_ADDED" w:history="1">
        <w:r>
          <w:rPr>
            <w:rStyle w:val="Hyperlink"/>
            <w:rFonts w:ascii="body" w:hAnsi="body"/>
            <w:color w:val="999999"/>
          </w:rPr>
          <w:t>METRIC_ADDED</w:t>
        </w:r>
      </w:hyperlink>
    </w:p>
    <w:p w14:paraId="6C45ECE1"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7" w:anchor="event:METRIC_CHANGED" w:history="1">
        <w:r>
          <w:rPr>
            <w:rStyle w:val="Hyperlink"/>
            <w:rFonts w:ascii="body" w:hAnsi="body"/>
            <w:color w:val="999999"/>
          </w:rPr>
          <w:t>METRIC_CHANGED</w:t>
        </w:r>
      </w:hyperlink>
    </w:p>
    <w:p w14:paraId="519D5A77"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8" w:anchor="event:METRIC_UPDATED" w:history="1">
        <w:r>
          <w:rPr>
            <w:rStyle w:val="Hyperlink"/>
            <w:rFonts w:ascii="body" w:hAnsi="body"/>
            <w:color w:val="999999"/>
          </w:rPr>
          <w:t>METRIC_UPDATED</w:t>
        </w:r>
      </w:hyperlink>
    </w:p>
    <w:p w14:paraId="1CA46245"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9" w:anchor="event:METRICS_CHANGED" w:history="1">
        <w:r>
          <w:rPr>
            <w:rStyle w:val="Hyperlink"/>
            <w:rFonts w:ascii="body" w:hAnsi="body"/>
            <w:color w:val="999999"/>
          </w:rPr>
          <w:t>METRICS_CHANGED</w:t>
        </w:r>
      </w:hyperlink>
    </w:p>
    <w:p w14:paraId="695ABF24"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80" w:anchor="event:PERIOD_SWITCH_COMPLETED" w:history="1">
        <w:r>
          <w:rPr>
            <w:rStyle w:val="Hyperlink"/>
            <w:rFonts w:ascii="body" w:hAnsi="body"/>
            <w:color w:val="999999"/>
          </w:rPr>
          <w:t>PERIOD_SWITCH_COMPLETED</w:t>
        </w:r>
      </w:hyperlink>
    </w:p>
    <w:p w14:paraId="5963AC42"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81" w:anchor="event:PERIOD_SWITCH_STARTED" w:history="1">
        <w:r>
          <w:rPr>
            <w:rStyle w:val="Hyperlink"/>
            <w:rFonts w:ascii="body" w:hAnsi="body"/>
            <w:color w:val="999999"/>
          </w:rPr>
          <w:t>PERIOD_SWITCH_STARTED</w:t>
        </w:r>
      </w:hyperlink>
    </w:p>
    <w:p w14:paraId="5FD43432"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82" w:anchor="event:PLAYBACK_ENDED" w:history="1">
        <w:r>
          <w:rPr>
            <w:rStyle w:val="Hyperlink"/>
            <w:rFonts w:ascii="body" w:hAnsi="body"/>
            <w:color w:val="FF0000"/>
          </w:rPr>
          <w:t>PLAYBACK_ENDED</w:t>
        </w:r>
      </w:hyperlink>
    </w:p>
    <w:p w14:paraId="6AE3424B"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83" w:anchor="event:PLAYBACK_ERROR" w:history="1">
        <w:r>
          <w:rPr>
            <w:rStyle w:val="Hyperlink"/>
            <w:rFonts w:ascii="body" w:hAnsi="body"/>
            <w:color w:val="999999"/>
          </w:rPr>
          <w:t>PLAYBACK_ERROR</w:t>
        </w:r>
      </w:hyperlink>
    </w:p>
    <w:p w14:paraId="2B73392C"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84" w:anchor="event:PLAYBACK_LOADED_DATA" w:history="1">
        <w:r>
          <w:rPr>
            <w:rStyle w:val="Hyperlink"/>
            <w:rFonts w:ascii="body" w:hAnsi="body"/>
            <w:color w:val="999999"/>
          </w:rPr>
          <w:t>PLAYBACK_LOADED_DATA</w:t>
        </w:r>
      </w:hyperlink>
    </w:p>
    <w:p w14:paraId="7E65259F"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85" w:anchor="event:PLAYBACK_METADATA_LOADED" w:history="1">
        <w:r>
          <w:rPr>
            <w:rStyle w:val="Hyperlink"/>
            <w:rFonts w:ascii="body" w:hAnsi="body"/>
            <w:color w:val="999999"/>
          </w:rPr>
          <w:t>PLAYBACK_METADATA_LOADED</w:t>
        </w:r>
      </w:hyperlink>
    </w:p>
    <w:p w14:paraId="09614066"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86" w:anchor="event:PLAYBACK_NOT_ALLOWED" w:history="1">
        <w:r>
          <w:rPr>
            <w:rStyle w:val="Hyperlink"/>
            <w:rFonts w:ascii="body" w:hAnsi="body"/>
            <w:color w:val="999999"/>
          </w:rPr>
          <w:t>PLAYBACK_NOT_ALLOWED</w:t>
        </w:r>
      </w:hyperlink>
    </w:p>
    <w:p w14:paraId="72F03170"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87" w:anchor="event:PLAYBACK_PAUSED" w:history="1">
        <w:r>
          <w:rPr>
            <w:rStyle w:val="Hyperlink"/>
            <w:rFonts w:ascii="body" w:hAnsi="body"/>
            <w:color w:val="999999"/>
          </w:rPr>
          <w:t>PLAYBACK_PAUSED</w:t>
        </w:r>
      </w:hyperlink>
    </w:p>
    <w:p w14:paraId="03A59239"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88" w:anchor="event:PLAYBACK_PLAYING" w:history="1">
        <w:r>
          <w:rPr>
            <w:rStyle w:val="Hyperlink"/>
            <w:rFonts w:ascii="body" w:hAnsi="body"/>
            <w:color w:val="999999"/>
          </w:rPr>
          <w:t>PLAYBACK_PLAYING</w:t>
        </w:r>
      </w:hyperlink>
    </w:p>
    <w:p w14:paraId="01E743FE"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89" w:anchor="event:PLAYBACK_PROGRESS" w:history="1">
        <w:r>
          <w:rPr>
            <w:rStyle w:val="Hyperlink"/>
            <w:rFonts w:ascii="body" w:hAnsi="body"/>
            <w:color w:val="FF0000"/>
          </w:rPr>
          <w:t>PLAYBACK_PROGRESS</w:t>
        </w:r>
      </w:hyperlink>
    </w:p>
    <w:p w14:paraId="20280BFE"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90" w:anchor="event:PLAYBACK_RATE_CHANGED" w:history="1">
        <w:r>
          <w:rPr>
            <w:rStyle w:val="Hyperlink"/>
            <w:rFonts w:ascii="body" w:hAnsi="body"/>
            <w:color w:val="FF0000"/>
          </w:rPr>
          <w:t>PLAYBACK_RATE_CHANGED</w:t>
        </w:r>
      </w:hyperlink>
    </w:p>
    <w:p w14:paraId="3B60C2E7"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91" w:anchor="event:PLAYBACK_SEEKED" w:history="1">
        <w:r>
          <w:rPr>
            <w:rStyle w:val="Hyperlink"/>
            <w:rFonts w:ascii="body" w:hAnsi="body"/>
            <w:color w:val="999999"/>
          </w:rPr>
          <w:t>PLAYBACK_SEEKED</w:t>
        </w:r>
      </w:hyperlink>
    </w:p>
    <w:p w14:paraId="0A21E82B"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92" w:anchor="event:PLAYBACK_SEEKING" w:history="1">
        <w:r>
          <w:rPr>
            <w:rStyle w:val="Hyperlink"/>
            <w:rFonts w:ascii="body" w:hAnsi="body"/>
            <w:color w:val="999999"/>
          </w:rPr>
          <w:t>PLAYBACK_SEEKING</w:t>
        </w:r>
      </w:hyperlink>
    </w:p>
    <w:p w14:paraId="51D481B4"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93" w:anchor="event:PLAYBACK_STALLED" w:history="1">
        <w:r>
          <w:rPr>
            <w:rStyle w:val="Hyperlink"/>
            <w:rFonts w:ascii="body" w:hAnsi="body"/>
            <w:color w:val="FF0000"/>
          </w:rPr>
          <w:t>PLAYBACK_STALLED</w:t>
        </w:r>
      </w:hyperlink>
    </w:p>
    <w:p w14:paraId="6080A630"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94" w:anchor="event:PLAYBACK_STARTED" w:history="1">
        <w:r>
          <w:rPr>
            <w:rStyle w:val="Hyperlink"/>
            <w:rFonts w:ascii="body" w:hAnsi="body"/>
            <w:color w:val="999999"/>
          </w:rPr>
          <w:t>PLAYBACK_STARTED</w:t>
        </w:r>
      </w:hyperlink>
    </w:p>
    <w:p w14:paraId="42746A6F"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95" w:anchor="event:PLAYBACK_TIME_UPDATED" w:history="1">
        <w:r>
          <w:rPr>
            <w:rStyle w:val="Hyperlink"/>
            <w:rFonts w:ascii="body" w:hAnsi="body"/>
            <w:color w:val="999999"/>
          </w:rPr>
          <w:t>PLAYBACK_TIME_UPDATED</w:t>
        </w:r>
      </w:hyperlink>
    </w:p>
    <w:p w14:paraId="07240CDA"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96" w:anchor="event:PLAYBACK_VOLUME_CHANGED" w:history="1">
        <w:r>
          <w:rPr>
            <w:rStyle w:val="Hyperlink"/>
            <w:rFonts w:ascii="body" w:hAnsi="body"/>
            <w:color w:val="999999"/>
          </w:rPr>
          <w:t>PLAYBACK_VOLUME_CHANGED</w:t>
        </w:r>
      </w:hyperlink>
    </w:p>
    <w:p w14:paraId="0D0DC996"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97" w:anchor="event:PLAYBACK_WAITING" w:history="1">
        <w:r>
          <w:rPr>
            <w:rStyle w:val="Hyperlink"/>
            <w:rFonts w:ascii="body" w:hAnsi="body"/>
            <w:color w:val="999999"/>
          </w:rPr>
          <w:t>PLAYBACK_WAITING</w:t>
        </w:r>
      </w:hyperlink>
    </w:p>
    <w:p w14:paraId="64FB306B"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98" w:anchor="event:QUALITY_CHANGE_RENDERED" w:history="1">
        <w:r>
          <w:rPr>
            <w:rStyle w:val="Hyperlink"/>
            <w:rFonts w:ascii="body" w:hAnsi="body"/>
            <w:color w:val="999999"/>
          </w:rPr>
          <w:t>QUALITY_CHANGE_RENDERED</w:t>
        </w:r>
      </w:hyperlink>
    </w:p>
    <w:p w14:paraId="137D6A2A"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99" w:anchor="event:QUALITY_CHANGE_REQUESTED" w:history="1">
        <w:r>
          <w:rPr>
            <w:rStyle w:val="Hyperlink"/>
            <w:rFonts w:ascii="body" w:hAnsi="body"/>
            <w:color w:val="999999"/>
          </w:rPr>
          <w:t>QUALITY_CHANGE_REQUESTED</w:t>
        </w:r>
      </w:hyperlink>
    </w:p>
    <w:p w14:paraId="4D5E994F"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100" w:anchor="event:REPRESENTATION_SWITCH" w:history="1">
        <w:r>
          <w:rPr>
            <w:rStyle w:val="Hyperlink"/>
            <w:rFonts w:ascii="body" w:hAnsi="body"/>
            <w:color w:val="FF0000"/>
          </w:rPr>
          <w:t>REPRESENTATION_SWITCH</w:t>
        </w:r>
      </w:hyperlink>
    </w:p>
    <w:p w14:paraId="412C538D"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1" w:anchor="event:STREAM_ACTIVATED" w:history="1">
        <w:r>
          <w:rPr>
            <w:rStyle w:val="Hyperlink"/>
            <w:rFonts w:ascii="body" w:hAnsi="body"/>
            <w:color w:val="999999"/>
          </w:rPr>
          <w:t>STREAM_ACTIVATED</w:t>
        </w:r>
      </w:hyperlink>
    </w:p>
    <w:p w14:paraId="5C8E189F"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2" w:anchor="event:STREAM_DEACTIVATED" w:history="1">
        <w:r>
          <w:rPr>
            <w:rStyle w:val="Hyperlink"/>
            <w:rFonts w:ascii="body" w:hAnsi="body"/>
            <w:color w:val="999999"/>
          </w:rPr>
          <w:t>STREAM_DEACTIVATED</w:t>
        </w:r>
      </w:hyperlink>
    </w:p>
    <w:p w14:paraId="525361C7"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3" w:anchor="event:STREAM_INITIALIZED" w:history="1">
        <w:r>
          <w:rPr>
            <w:rStyle w:val="Hyperlink"/>
            <w:rFonts w:ascii="body" w:hAnsi="body"/>
            <w:color w:val="999999"/>
          </w:rPr>
          <w:t>STREAM_INITIALIZED</w:t>
        </w:r>
      </w:hyperlink>
    </w:p>
    <w:p w14:paraId="63DAFD36"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4" w:anchor="event:STREAM_INITIALIZING" w:history="1">
        <w:r>
          <w:rPr>
            <w:rStyle w:val="Hyperlink"/>
            <w:rFonts w:ascii="body" w:hAnsi="body"/>
            <w:color w:val="999999"/>
          </w:rPr>
          <w:t>STREAM_INITIALIZING</w:t>
        </w:r>
      </w:hyperlink>
    </w:p>
    <w:p w14:paraId="6330EC5D"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5" w:anchor="event:STREAM_TEARDOWN_COMPLETE" w:history="1">
        <w:r>
          <w:rPr>
            <w:rStyle w:val="Hyperlink"/>
            <w:rFonts w:ascii="body" w:hAnsi="body"/>
            <w:color w:val="999999"/>
          </w:rPr>
          <w:t>STREAM_TEARDOWN_COMPLETE</w:t>
        </w:r>
      </w:hyperlink>
    </w:p>
    <w:p w14:paraId="66E88D44"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6" w:anchor="event:STREAM_UPDATED" w:history="1">
        <w:r>
          <w:rPr>
            <w:rStyle w:val="Hyperlink"/>
            <w:rFonts w:ascii="body" w:hAnsi="body"/>
            <w:color w:val="999999"/>
          </w:rPr>
          <w:t>STREAM_UPDATED</w:t>
        </w:r>
      </w:hyperlink>
    </w:p>
    <w:p w14:paraId="02804F9C"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7" w:anchor="event:TEXT_TRACK_ADDED" w:history="1">
        <w:r>
          <w:rPr>
            <w:rStyle w:val="Hyperlink"/>
            <w:rFonts w:ascii="body" w:hAnsi="body"/>
            <w:color w:val="999999"/>
          </w:rPr>
          <w:t>TEXT_TRACK_ADDED</w:t>
        </w:r>
      </w:hyperlink>
    </w:p>
    <w:p w14:paraId="0F7AC85A"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8" w:anchor="event:TEXT_TRACKS_ADDED" w:history="1">
        <w:r>
          <w:rPr>
            <w:rStyle w:val="Hyperlink"/>
            <w:rFonts w:ascii="body" w:hAnsi="body"/>
            <w:color w:val="999999"/>
          </w:rPr>
          <w:t>TEXT_TRACKS_ADDED</w:t>
        </w:r>
      </w:hyperlink>
    </w:p>
    <w:p w14:paraId="7464CC68"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9" w:anchor="event:THROUGHPUT_MEASUREMENT_STORED" w:history="1">
        <w:r>
          <w:rPr>
            <w:rStyle w:val="Hyperlink"/>
            <w:rFonts w:ascii="body" w:hAnsi="body"/>
            <w:color w:val="999999"/>
          </w:rPr>
          <w:t>THROUGHPUT_MEASUREMENT_STORED</w:t>
        </w:r>
      </w:hyperlink>
    </w:p>
    <w:p w14:paraId="5A02ACF6"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10" w:anchor="event:TRACK_CHANGE_RENDERED" w:history="1">
        <w:r>
          <w:rPr>
            <w:rStyle w:val="Hyperlink"/>
            <w:rFonts w:ascii="body" w:hAnsi="body"/>
            <w:color w:val="999999"/>
          </w:rPr>
          <w:t>TRACK_CHANGE_RENDERED</w:t>
        </w:r>
      </w:hyperlink>
    </w:p>
    <w:p w14:paraId="33B24AE2"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11" w:anchor="event:TTML_PARSED" w:history="1">
        <w:r>
          <w:rPr>
            <w:rStyle w:val="Hyperlink"/>
            <w:rFonts w:ascii="body" w:hAnsi="body"/>
            <w:color w:val="999999"/>
          </w:rPr>
          <w:t>TTML_PARSED</w:t>
        </w:r>
      </w:hyperlink>
    </w:p>
    <w:p w14:paraId="59EFA10F"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12" w:anchor="event:TTML_TO_PARSE" w:history="1">
        <w:r>
          <w:rPr>
            <w:rStyle w:val="Hyperlink"/>
            <w:rFonts w:ascii="body" w:hAnsi="body"/>
            <w:color w:val="999999"/>
          </w:rPr>
          <w:t>TTML_TO_PARSE</w:t>
        </w:r>
      </w:hyperlink>
    </w:p>
    <w:p w14:paraId="590297EF" w14:textId="77777777" w:rsidR="00342B62" w:rsidRDefault="00342B62" w:rsidP="007B054E">
      <w:pPr>
        <w:pStyle w:val="Heading4"/>
      </w:pPr>
      <w:r>
        <w:lastRenderedPageBreak/>
        <w:t>Options for sending Events</w:t>
      </w:r>
    </w:p>
    <w:p w14:paraId="538BA3B5" w14:textId="77777777" w:rsidR="00342B62" w:rsidRDefault="00342B62" w:rsidP="00342B62">
      <w:pPr>
        <w:rPr>
          <w:lang w:val="en-GB"/>
        </w:rPr>
      </w:pPr>
      <w:r>
        <w:rPr>
          <w:lang w:val="en-GB"/>
        </w:rPr>
        <w:t>Two options are considered for sending such notifications:</w:t>
      </w:r>
    </w:p>
    <w:p w14:paraId="2F144892" w14:textId="77777777" w:rsidR="00342B62" w:rsidRDefault="00342B62">
      <w:pPr>
        <w:pStyle w:val="ListParagraph"/>
        <w:numPr>
          <w:ilvl w:val="0"/>
          <w:numId w:val="140"/>
        </w:numPr>
        <w:spacing w:after="160" w:line="276" w:lineRule="auto"/>
        <w:jc w:val="left"/>
        <w:rPr>
          <w:lang w:val="en-GB"/>
        </w:rPr>
      </w:pPr>
      <w:r>
        <w:rPr>
          <w:lang w:val="en-GB"/>
        </w:rPr>
        <w:t>As part of CMCD (and actually some are already supported)</w:t>
      </w:r>
    </w:p>
    <w:p w14:paraId="3830DF82" w14:textId="77777777" w:rsidR="00342B62" w:rsidRDefault="00342B62">
      <w:pPr>
        <w:pStyle w:val="ListParagraph"/>
        <w:numPr>
          <w:ilvl w:val="1"/>
          <w:numId w:val="140"/>
        </w:numPr>
        <w:spacing w:after="160" w:line="276" w:lineRule="auto"/>
        <w:jc w:val="left"/>
        <w:rPr>
          <w:lang w:val="en-GB"/>
        </w:rPr>
      </w:pPr>
      <w:r>
        <w:rPr>
          <w:lang w:val="en-GB"/>
        </w:rPr>
        <w:t>This would require a careful analysis of the data above</w:t>
      </w:r>
    </w:p>
    <w:p w14:paraId="45FB493B" w14:textId="77777777" w:rsidR="00342B62" w:rsidRDefault="00342B62">
      <w:pPr>
        <w:pStyle w:val="ListParagraph"/>
        <w:numPr>
          <w:ilvl w:val="1"/>
          <w:numId w:val="140"/>
        </w:numPr>
        <w:spacing w:after="160" w:line="276" w:lineRule="auto"/>
        <w:jc w:val="left"/>
        <w:rPr>
          <w:lang w:val="en-GB"/>
        </w:rPr>
      </w:pPr>
      <w:r>
        <w:rPr>
          <w:lang w:val="en-GB"/>
        </w:rPr>
        <w:t>Relevant notification events not yet included in CMCD may be added</w:t>
      </w:r>
    </w:p>
    <w:p w14:paraId="54352F74" w14:textId="77777777" w:rsidR="00342B62" w:rsidRDefault="00342B62">
      <w:pPr>
        <w:pStyle w:val="ListParagraph"/>
        <w:numPr>
          <w:ilvl w:val="0"/>
          <w:numId w:val="140"/>
        </w:numPr>
        <w:spacing w:after="160" w:line="276" w:lineRule="auto"/>
        <w:jc w:val="left"/>
        <w:rPr>
          <w:lang w:val="en-GB"/>
        </w:rPr>
      </w:pPr>
      <w:r>
        <w:rPr>
          <w:lang w:val="en-GB"/>
        </w:rPr>
        <w:t>As part of a callback event that is initiated through a service description extension</w:t>
      </w:r>
    </w:p>
    <w:p w14:paraId="176A58DF" w14:textId="77777777" w:rsidR="00342B62" w:rsidRDefault="00342B62">
      <w:pPr>
        <w:pStyle w:val="ListParagraph"/>
        <w:numPr>
          <w:ilvl w:val="1"/>
          <w:numId w:val="140"/>
        </w:numPr>
        <w:spacing w:after="160" w:line="276" w:lineRule="auto"/>
        <w:jc w:val="left"/>
        <w:rPr>
          <w:lang w:val="en-GB"/>
        </w:rPr>
      </w:pPr>
      <w:r>
        <w:rPr>
          <w:lang w:val="en-GB"/>
        </w:rPr>
        <w:t>In this case, a callback is triggered whenever an event is happening.</w:t>
      </w:r>
    </w:p>
    <w:p w14:paraId="65E033C8" w14:textId="326CABE8" w:rsidR="00342B62" w:rsidRDefault="00342B62">
      <w:pPr>
        <w:pStyle w:val="ListParagraph"/>
        <w:numPr>
          <w:ilvl w:val="1"/>
          <w:numId w:val="140"/>
        </w:numPr>
        <w:spacing w:after="160" w:line="276" w:lineRule="auto"/>
        <w:jc w:val="left"/>
        <w:rPr>
          <w:lang w:val="en-GB"/>
        </w:rPr>
      </w:pPr>
      <w:r>
        <w:rPr>
          <w:lang w:val="en-GB"/>
        </w:rPr>
        <w:t xml:space="preserve">This can be combined with CMCD and the reporting of specific CMCD metrics is only </w:t>
      </w:r>
      <w:r w:rsidR="00413B51">
        <w:rPr>
          <w:lang w:val="en-GB"/>
        </w:rPr>
        <w:t>b</w:t>
      </w:r>
      <w:r>
        <w:rPr>
          <w:lang w:val="en-GB"/>
        </w:rPr>
        <w:t>e done as part of a call back</w:t>
      </w:r>
    </w:p>
    <w:p w14:paraId="2675995C" w14:textId="3618DEAD" w:rsidR="00F24E06" w:rsidRDefault="00F24E06" w:rsidP="00C25687"/>
    <w:p w14:paraId="73235D40" w14:textId="53A02CC8" w:rsidR="00AF432E" w:rsidRDefault="00AF432E" w:rsidP="000D760F">
      <w:pPr>
        <w:pStyle w:val="Heading1"/>
      </w:pPr>
      <w:bookmarkStart w:id="647" w:name="_Toc159837424"/>
      <w:bookmarkStart w:id="648" w:name="_Toc220055500"/>
      <w:r>
        <w:lastRenderedPageBreak/>
        <w:t>MSE implementation of inband events (m56684)</w:t>
      </w:r>
      <w:bookmarkEnd w:id="647"/>
      <w:bookmarkEnd w:id="648"/>
    </w:p>
    <w:p w14:paraId="5778D36F" w14:textId="208C2AAE" w:rsidR="00B53E39" w:rsidRDefault="00B53E39" w:rsidP="007050D5">
      <w:r>
        <w:t xml:space="preserve">Currently there are activities in </w:t>
      </w:r>
      <w:r w:rsidR="00C95571">
        <w:t xml:space="preserve">CTA common media library to create the polyfill library to handle inband events. </w:t>
      </w:r>
    </w:p>
    <w:p w14:paraId="20838D18" w14:textId="77777777" w:rsidR="00695213" w:rsidRPr="00695213" w:rsidRDefault="00695213" w:rsidP="00695213">
      <w:pPr>
        <w:rPr>
          <w:lang w:val="en-GB"/>
        </w:rPr>
      </w:pPr>
    </w:p>
    <w:p w14:paraId="5461F51A" w14:textId="77777777" w:rsidR="00AC3E98" w:rsidRDefault="00AC3E98" w:rsidP="00AC3E98">
      <w:pPr>
        <w:spacing w:after="160"/>
        <w:rPr>
          <w:lang w:val="en-GB"/>
        </w:rPr>
      </w:pPr>
    </w:p>
    <w:p w14:paraId="0683786C" w14:textId="6490E002" w:rsidR="00271664" w:rsidRDefault="00271664" w:rsidP="000D760F">
      <w:pPr>
        <w:pStyle w:val="Heading1"/>
      </w:pPr>
      <w:bookmarkStart w:id="649" w:name="_Toc159837456"/>
      <w:bookmarkStart w:id="650" w:name="_Toc220055501"/>
      <w:r>
        <w:lastRenderedPageBreak/>
        <w:t>Clarifying pre-roll signaling for seamless content splicing across MPEG-DASH Periods (m56890)</w:t>
      </w:r>
      <w:bookmarkEnd w:id="649"/>
      <w:bookmarkEnd w:id="650"/>
    </w:p>
    <w:p w14:paraId="433B7369" w14:textId="705269A5" w:rsidR="00527E61" w:rsidRDefault="00527E61" w:rsidP="00527E61">
      <w:pPr>
        <w:rPr>
          <w:rFonts w:eastAsia="SimSun"/>
          <w:b/>
          <w:sz w:val="28"/>
          <w:lang w:eastAsia="zh-CN"/>
        </w:rPr>
      </w:pPr>
      <w:r w:rsidRPr="0085412D">
        <w:t>Note: the</w:t>
      </w:r>
      <w:r w:rsidR="00B142BE" w:rsidRPr="0085412D">
        <w:t xml:space="preserve"> issue of audio preroll</w:t>
      </w:r>
      <w:r w:rsidR="0085412D">
        <w:t>ing</w:t>
      </w:r>
      <w:r w:rsidR="00B142BE" w:rsidRPr="0085412D">
        <w:t xml:space="preserve"> during period transitioning is being discussed in ISOBMFF as well as CMAF</w:t>
      </w:r>
      <w:r w:rsidR="0085412D" w:rsidRPr="0085412D">
        <w:t>. We will investigate how it should be the best to address</w:t>
      </w:r>
      <w:r w:rsidR="0085412D">
        <w:rPr>
          <w:rFonts w:eastAsia="SimSun"/>
          <w:b/>
          <w:sz w:val="28"/>
          <w:lang w:eastAsia="zh-CN"/>
        </w:rPr>
        <w:t>.</w:t>
      </w:r>
    </w:p>
    <w:p w14:paraId="7E00D9C7" w14:textId="3EBDCCD5" w:rsidR="00527E61" w:rsidRDefault="00527E61" w:rsidP="0085412D">
      <w:pPr>
        <w:pStyle w:val="Heading2"/>
        <w:rPr>
          <w:rFonts w:eastAsia="SimSun"/>
        </w:rPr>
      </w:pPr>
      <w:bookmarkStart w:id="651" w:name="_Toc159837457"/>
      <w:bookmarkStart w:id="652" w:name="_Toc220055502"/>
      <w:r>
        <w:rPr>
          <w:rFonts w:eastAsia="SimSun"/>
        </w:rPr>
        <w:t>Introduction</w:t>
      </w:r>
      <w:bookmarkEnd w:id="651"/>
      <w:bookmarkEnd w:id="652"/>
    </w:p>
    <w:p w14:paraId="49E4CE74" w14:textId="351B5FD2" w:rsidR="00527E61" w:rsidRPr="00B36106" w:rsidRDefault="00527E61" w:rsidP="00527E61">
      <w:pPr>
        <w:rPr>
          <w:rFonts w:eastAsia="SimSun"/>
          <w:bCs/>
          <w:szCs w:val="22"/>
          <w:lang w:eastAsia="zh-CN"/>
        </w:rPr>
      </w:pPr>
      <w:r w:rsidRPr="00B36106">
        <w:rPr>
          <w:rFonts w:eastAsia="SimSun"/>
          <w:bCs/>
          <w:szCs w:val="22"/>
          <w:lang w:eastAsia="zh-CN"/>
        </w:rPr>
        <w:t>In our experiments on splicing, DASH-ing, and playing content back we have encountered issues to provide the required information to the playback device to provide a perfect experience (from a Systems perspective). These issues may happen with audio, video, and other media as well.</w:t>
      </w:r>
    </w:p>
    <w:p w14:paraId="69D1168D" w14:textId="7637C6AA" w:rsidR="00527E61" w:rsidRPr="00B36106" w:rsidRDefault="00527E61" w:rsidP="00527E61">
      <w:pPr>
        <w:rPr>
          <w:rFonts w:eastAsia="SimSun"/>
          <w:bCs/>
          <w:szCs w:val="22"/>
          <w:lang w:eastAsia="zh-CN"/>
        </w:rPr>
      </w:pPr>
    </w:p>
    <w:p w14:paraId="155B0AF9" w14:textId="658D6BF5" w:rsidR="00527E61" w:rsidRPr="00B36106" w:rsidRDefault="00527E61" w:rsidP="00527E61">
      <w:pPr>
        <w:rPr>
          <w:rFonts w:eastAsia="SimSun"/>
          <w:bCs/>
          <w:szCs w:val="22"/>
          <w:lang w:eastAsia="zh-CN"/>
        </w:rPr>
      </w:pPr>
      <w:r w:rsidRPr="00B36106">
        <w:rPr>
          <w:rFonts w:eastAsia="SimSun"/>
          <w:bCs/>
          <w:szCs w:val="22"/>
          <w:lang w:eastAsia="zh-CN"/>
        </w:rPr>
        <w:t>Splicing points may be mandated whenever the most suitable from a system-level perspective i.e. at segment boundaries or when SAP types 1 or 2 occur. However, this is not always possible or desirable (e.g. because it would require to re-process the content or e.g. because for historical reasons SAP Types are not well signaled).</w:t>
      </w:r>
    </w:p>
    <w:p w14:paraId="60C0AD93" w14:textId="7D7395FA" w:rsidR="00527E61" w:rsidRPr="00B36106" w:rsidRDefault="00527E61" w:rsidP="00527E61">
      <w:pPr>
        <w:rPr>
          <w:rFonts w:eastAsia="SimSun"/>
          <w:bCs/>
          <w:szCs w:val="22"/>
          <w:lang w:eastAsia="zh-CN"/>
        </w:rPr>
      </w:pPr>
    </w:p>
    <w:p w14:paraId="5ACFC64E" w14:textId="7B325FE3" w:rsidR="00527E61" w:rsidRPr="00B36106" w:rsidRDefault="00527E61" w:rsidP="00527E61">
      <w:pPr>
        <w:rPr>
          <w:rFonts w:eastAsia="SimSun"/>
          <w:bCs/>
          <w:szCs w:val="22"/>
          <w:lang w:eastAsia="zh-CN"/>
        </w:rPr>
      </w:pPr>
      <w:r w:rsidRPr="00B36106">
        <w:rPr>
          <w:rFonts w:eastAsia="SimSun"/>
          <w:bCs/>
          <w:szCs w:val="22"/>
          <w:lang w:eastAsia="zh-CN"/>
        </w:rPr>
        <w:t>For these use-cases we realized that MPEG-DASH (and other HTTP Adaptive Streaming (HAS) technologies) is missing signaling to allow a player to get some context information that is needed to reconstruct the container-advertised content.</w:t>
      </w:r>
    </w:p>
    <w:p w14:paraId="03F825F4" w14:textId="340490AA" w:rsidR="00527E61" w:rsidRDefault="00527E61" w:rsidP="0085412D">
      <w:pPr>
        <w:pStyle w:val="Heading2"/>
        <w:rPr>
          <w:rFonts w:eastAsia="SimSun"/>
        </w:rPr>
      </w:pPr>
      <w:r>
        <w:rPr>
          <w:rFonts w:eastAsia="SimSun"/>
        </w:rPr>
        <w:t xml:space="preserve"> </w:t>
      </w:r>
      <w:bookmarkStart w:id="653" w:name="_Toc159837458"/>
      <w:bookmarkStart w:id="654" w:name="_Toc220055503"/>
      <w:r>
        <w:rPr>
          <w:rFonts w:eastAsia="SimSun"/>
        </w:rPr>
        <w:t>Related contributions</w:t>
      </w:r>
      <w:bookmarkEnd w:id="653"/>
      <w:bookmarkEnd w:id="654"/>
    </w:p>
    <w:p w14:paraId="39C77F77" w14:textId="4CE56629" w:rsidR="00527E61" w:rsidRPr="00B36106" w:rsidRDefault="00527E61" w:rsidP="00527E61">
      <w:pPr>
        <w:rPr>
          <w:rFonts w:eastAsia="SimSun"/>
          <w:bCs/>
          <w:szCs w:val="22"/>
          <w:lang w:eastAsia="zh-CN"/>
        </w:rPr>
      </w:pPr>
      <w:r w:rsidRPr="00B36106">
        <w:rPr>
          <w:rFonts w:eastAsia="SimSun"/>
          <w:bCs/>
          <w:szCs w:val="22"/>
          <w:lang w:eastAsia="zh-CN"/>
        </w:rPr>
        <w:t>Contributions m55420 (October 2020) and m55478 (liaison letter from DVB) raise questions around the correct usage of DASH multi-period with regards with content continuity. Both contributions raise pragmatic questions. The present contribution aims at apprehending the same category of issues from a more generic perspective.</w:t>
      </w:r>
    </w:p>
    <w:p w14:paraId="369105DA" w14:textId="1BF8BE10" w:rsidR="00527E61" w:rsidRPr="0085412D" w:rsidRDefault="00527E61" w:rsidP="0085412D">
      <w:pPr>
        <w:pStyle w:val="Heading2"/>
        <w:rPr>
          <w:rFonts w:eastAsia="SimSun"/>
        </w:rPr>
      </w:pPr>
      <w:bookmarkStart w:id="655" w:name="_Toc159837459"/>
      <w:bookmarkStart w:id="656" w:name="_Toc220055504"/>
      <w:r>
        <w:rPr>
          <w:rFonts w:eastAsia="SimSun"/>
        </w:rPr>
        <w:t>Discussion</w:t>
      </w:r>
      <w:bookmarkEnd w:id="655"/>
      <w:bookmarkEnd w:id="656"/>
    </w:p>
    <w:p w14:paraId="749A40AD" w14:textId="77C542A1" w:rsidR="00527E61" w:rsidRDefault="00527E61" w:rsidP="0085412D">
      <w:pPr>
        <w:pStyle w:val="Heading3"/>
        <w:rPr>
          <w:rFonts w:eastAsia="SimSun"/>
        </w:rPr>
      </w:pPr>
      <w:bookmarkStart w:id="657" w:name="_Toc159837460"/>
      <w:bookmarkStart w:id="658" w:name="_Toc220055505"/>
      <w:r>
        <w:rPr>
          <w:rFonts w:eastAsia="SimSun"/>
        </w:rPr>
        <w:t>Pre-roll context</w:t>
      </w:r>
      <w:bookmarkEnd w:id="657"/>
      <w:bookmarkEnd w:id="658"/>
    </w:p>
    <w:p w14:paraId="6DD9DC2C" w14:textId="644C66A1" w:rsidR="00527E61" w:rsidRPr="00B36106" w:rsidRDefault="00527E61" w:rsidP="00527E61">
      <w:pPr>
        <w:rPr>
          <w:rFonts w:eastAsia="SimSun"/>
          <w:bCs/>
          <w:szCs w:val="22"/>
          <w:lang w:eastAsia="zh-CN"/>
        </w:rPr>
      </w:pPr>
      <w:r w:rsidRPr="00B36106">
        <w:rPr>
          <w:rFonts w:eastAsia="SimSun"/>
          <w:bCs/>
          <w:szCs w:val="22"/>
          <w:lang w:eastAsia="zh-CN"/>
        </w:rPr>
        <w:t>Issues when splicing occur when the splice point doesn’t respect the SAP Type 1 or 2 constraints. Then the effective presentation duration may differ from the presentation duration advertised at the container and MPD levels because the player (in particular an elementary stream decoder) doesn’t have the decoding context which would allow to fully decode the segment, ensuring a perfect playback experience.</w:t>
      </w:r>
    </w:p>
    <w:p w14:paraId="59E087DB" w14:textId="620A19A2" w:rsidR="00527E61" w:rsidRPr="00B36106" w:rsidRDefault="00527E61" w:rsidP="00527E61">
      <w:pPr>
        <w:rPr>
          <w:rFonts w:eastAsia="SimSun"/>
          <w:bCs/>
          <w:szCs w:val="22"/>
          <w:lang w:eastAsia="zh-CN"/>
        </w:rPr>
      </w:pPr>
    </w:p>
    <w:p w14:paraId="15C8D0C6" w14:textId="1410A793" w:rsidR="00527E61" w:rsidRPr="00B36106" w:rsidRDefault="00527E61" w:rsidP="00527E61">
      <w:pPr>
        <w:rPr>
          <w:rFonts w:eastAsia="SimSun"/>
          <w:bCs/>
          <w:szCs w:val="22"/>
          <w:lang w:eastAsia="zh-CN"/>
        </w:rPr>
      </w:pPr>
      <w:r w:rsidRPr="00B36106">
        <w:rPr>
          <w:rFonts w:eastAsia="SimSun"/>
          <w:bCs/>
          <w:szCs w:val="22"/>
          <w:lang w:eastAsia="zh-CN"/>
        </w:rPr>
        <w:t>The difference between the decoded data duration and the presentation duration is usually handled using edit lists. In this case the edit list entries serve both to compensate some introduced delays as well as adjusting the duration (hence discarding data that is not intended to be presented).</w:t>
      </w:r>
    </w:p>
    <w:p w14:paraId="53FE0B34" w14:textId="5DF96414" w:rsidR="00527E61" w:rsidRPr="00B36106" w:rsidRDefault="00527E61" w:rsidP="00527E61">
      <w:pPr>
        <w:rPr>
          <w:rFonts w:eastAsia="SimSun"/>
          <w:bCs/>
          <w:szCs w:val="22"/>
          <w:lang w:eastAsia="zh-CN"/>
        </w:rPr>
      </w:pPr>
    </w:p>
    <w:p w14:paraId="5400AA79" w14:textId="5021BA28" w:rsidR="00527E61" w:rsidRPr="00B36106" w:rsidRDefault="00527E61" w:rsidP="00527E61">
      <w:pPr>
        <w:rPr>
          <w:rFonts w:eastAsia="SimSun"/>
          <w:bCs/>
          <w:szCs w:val="22"/>
          <w:lang w:eastAsia="zh-CN"/>
        </w:rPr>
      </w:pPr>
      <w:r w:rsidRPr="00B36106">
        <w:rPr>
          <w:rFonts w:eastAsia="SimSun"/>
          <w:bCs/>
          <w:szCs w:val="22"/>
          <w:lang w:eastAsia="zh-CN"/>
        </w:rPr>
        <w:t>Usually, a single decoder is used to decode a single content. Hence a single initialization segment can contain some general information about the processing of this non-presented data.</w:t>
      </w:r>
    </w:p>
    <w:p w14:paraId="3898C2F8" w14:textId="38EF7C21" w:rsidR="00527E61" w:rsidRPr="00B36106" w:rsidRDefault="00527E61" w:rsidP="00527E61">
      <w:pPr>
        <w:rPr>
          <w:rFonts w:eastAsia="SimSun"/>
          <w:bCs/>
          <w:szCs w:val="22"/>
          <w:lang w:eastAsia="zh-CN"/>
        </w:rPr>
      </w:pPr>
    </w:p>
    <w:p w14:paraId="577C63DB" w14:textId="1A683C8E" w:rsidR="00527E61" w:rsidRPr="00B36106" w:rsidRDefault="00527E61" w:rsidP="00527E61">
      <w:pPr>
        <w:rPr>
          <w:rFonts w:eastAsia="SimSun"/>
          <w:bCs/>
          <w:szCs w:val="22"/>
          <w:lang w:eastAsia="zh-CN"/>
        </w:rPr>
      </w:pPr>
      <w:r w:rsidRPr="00B36106">
        <w:rPr>
          <w:rFonts w:eastAsia="SimSun"/>
          <w:bCs/>
          <w:szCs w:val="22"/>
          <w:lang w:eastAsia="zh-CN"/>
        </w:rPr>
        <w:t>As SAP Types postdates the introduction of encoding technologies using pre-roll some streams (typically audio ones) are still commonly signaled as SAP Type 1 while this is not correct.</w:t>
      </w:r>
    </w:p>
    <w:p w14:paraId="5A0FB880" w14:textId="2BE7C783" w:rsidR="00527E61" w:rsidRPr="00B36106" w:rsidRDefault="00527E61" w:rsidP="00527E61">
      <w:pPr>
        <w:rPr>
          <w:rFonts w:eastAsia="SimSun"/>
          <w:bCs/>
          <w:szCs w:val="22"/>
          <w:lang w:eastAsia="zh-CN"/>
        </w:rPr>
      </w:pPr>
    </w:p>
    <w:p w14:paraId="2825EE94" w14:textId="575D23C7" w:rsidR="00527E61" w:rsidRPr="00B36106" w:rsidRDefault="00527E61" w:rsidP="00527E61">
      <w:pPr>
        <w:rPr>
          <w:rFonts w:eastAsia="SimSun"/>
          <w:bCs/>
          <w:szCs w:val="22"/>
          <w:lang w:eastAsia="zh-CN"/>
        </w:rPr>
      </w:pPr>
      <w:r w:rsidRPr="00B36106">
        <w:rPr>
          <w:rFonts w:eastAsia="SimSun"/>
          <w:bCs/>
          <w:szCs w:val="22"/>
          <w:lang w:eastAsia="zh-CN"/>
        </w:rPr>
        <w:t xml:space="preserve">The pre-roll information should be present inside the container in conformance to the applicable standards. </w:t>
      </w:r>
    </w:p>
    <w:p w14:paraId="3E5D8369" w14:textId="386BE35C" w:rsidR="00527E61" w:rsidRDefault="00527E61" w:rsidP="00620CF4">
      <w:pPr>
        <w:pStyle w:val="Heading2"/>
        <w:rPr>
          <w:rFonts w:eastAsia="SimSun"/>
        </w:rPr>
      </w:pPr>
      <w:bookmarkStart w:id="659" w:name="_Toc159837461"/>
      <w:bookmarkStart w:id="660" w:name="_Toc220055506"/>
      <w:r>
        <w:rPr>
          <w:rFonts w:eastAsia="SimSun"/>
        </w:rPr>
        <w:t>Use-cases</w:t>
      </w:r>
      <w:bookmarkEnd w:id="659"/>
      <w:bookmarkEnd w:id="660"/>
    </w:p>
    <w:p w14:paraId="6E434ED5" w14:textId="5733E1E6" w:rsidR="00527E61" w:rsidRDefault="00527E61" w:rsidP="00620CF4">
      <w:pPr>
        <w:pStyle w:val="Heading3"/>
        <w:rPr>
          <w:rFonts w:eastAsia="SimSun"/>
        </w:rPr>
      </w:pPr>
      <w:bookmarkStart w:id="661" w:name="_Toc159837462"/>
      <w:bookmarkStart w:id="662" w:name="_Toc220055507"/>
      <w:r>
        <w:rPr>
          <w:rFonts w:eastAsia="SimSun"/>
        </w:rPr>
        <w:t>Ad insertion using multiple Periods</w:t>
      </w:r>
      <w:bookmarkEnd w:id="661"/>
      <w:bookmarkEnd w:id="662"/>
    </w:p>
    <w:p w14:paraId="273431C6" w14:textId="7C6E2312" w:rsidR="00527E61" w:rsidRDefault="00527E61" w:rsidP="00527E61">
      <w:pPr>
        <w:rPr>
          <w:rFonts w:eastAsia="SimSun"/>
          <w:b/>
          <w:sz w:val="28"/>
          <w:lang w:eastAsia="zh-CN"/>
        </w:rPr>
      </w:pPr>
    </w:p>
    <w:p w14:paraId="18663E17" w14:textId="63239525" w:rsidR="00527E61" w:rsidRPr="00B36106" w:rsidRDefault="00527E61" w:rsidP="00527E61">
      <w:pPr>
        <w:rPr>
          <w:rFonts w:eastAsia="SimSun"/>
          <w:bCs/>
          <w:szCs w:val="22"/>
          <w:lang w:eastAsia="zh-CN"/>
        </w:rPr>
      </w:pPr>
      <w:r w:rsidRPr="00B36106">
        <w:rPr>
          <w:rFonts w:eastAsia="SimSun"/>
          <w:bCs/>
          <w:szCs w:val="22"/>
          <w:lang w:eastAsia="zh-CN"/>
        </w:rPr>
        <w:lastRenderedPageBreak/>
        <w:t>In this use case, advertisement content (Period #2) is inserted in the middle of a main content (Periods #1 and #3). When switching back from the ad to the main content some players may need to reinitialize themselves. In this case the pre-roll information and associated data shall be present to ensure a perfect playback experience.</w:t>
      </w:r>
    </w:p>
    <w:p w14:paraId="2568C4EF" w14:textId="671DA347" w:rsidR="00527E61" w:rsidRPr="00B36106" w:rsidRDefault="00527E61" w:rsidP="00527E61">
      <w:pPr>
        <w:rPr>
          <w:rFonts w:eastAsia="SimSun"/>
          <w:bCs/>
          <w:szCs w:val="22"/>
          <w:lang w:eastAsia="zh-CN"/>
        </w:rPr>
      </w:pPr>
    </w:p>
    <w:p w14:paraId="3F57D0BA" w14:textId="64503717" w:rsidR="00527E61" w:rsidRPr="00B36106" w:rsidRDefault="00527E61" w:rsidP="00527E61">
      <w:pPr>
        <w:rPr>
          <w:rFonts w:eastAsia="SimSun"/>
          <w:bCs/>
          <w:szCs w:val="22"/>
          <w:lang w:eastAsia="zh-CN"/>
        </w:rPr>
      </w:pPr>
      <w:r w:rsidRPr="00B36106">
        <w:rPr>
          <w:rFonts w:eastAsia="SimSun"/>
          <w:bCs/>
          <w:szCs w:val="22"/>
          <w:lang w:eastAsia="zh-CN"/>
        </w:rPr>
        <w:t>In current HAS deployments, this pre-roll data is located in a previous segment whose URL is unknown at the HAS layer, as it requires identifying the pre-roll count of the first sample of the new segment to play.</w:t>
      </w:r>
    </w:p>
    <w:p w14:paraId="44E2F2B0" w14:textId="72D5A5EF" w:rsidR="00527E61" w:rsidRDefault="00527E61" w:rsidP="00620CF4">
      <w:pPr>
        <w:pStyle w:val="Heading3"/>
        <w:rPr>
          <w:rFonts w:eastAsia="SimSun"/>
        </w:rPr>
      </w:pPr>
      <w:bookmarkStart w:id="663" w:name="_Toc159837463"/>
      <w:bookmarkStart w:id="664" w:name="_Toc220055508"/>
      <w:r>
        <w:rPr>
          <w:rFonts w:eastAsia="SimSun"/>
        </w:rPr>
        <w:t>Open-GOPs splicing</w:t>
      </w:r>
      <w:bookmarkEnd w:id="663"/>
      <w:bookmarkEnd w:id="664"/>
    </w:p>
    <w:p w14:paraId="7B0B02DA" w14:textId="39260676" w:rsidR="00527E61" w:rsidRPr="00B36106" w:rsidRDefault="00527E61" w:rsidP="00527E61">
      <w:pPr>
        <w:rPr>
          <w:rFonts w:eastAsia="SimSun"/>
          <w:bCs/>
          <w:szCs w:val="22"/>
          <w:lang w:eastAsia="zh-CN"/>
        </w:rPr>
      </w:pPr>
      <w:r w:rsidRPr="00B36106">
        <w:rPr>
          <w:rFonts w:eastAsia="SimSun"/>
          <w:bCs/>
          <w:szCs w:val="22"/>
          <w:lang w:eastAsia="zh-CN"/>
        </w:rPr>
        <w:t>Open-GOPs have been largely avoided by the industry due to the lack of proper description of how to handle them. As codecs using similar mechanisms become more widespread, the information about how to reconstruct a full signal over the advertised period is more necessary.</w:t>
      </w:r>
    </w:p>
    <w:p w14:paraId="79904A1D" w14:textId="6B29A60A" w:rsidR="00527E61" w:rsidRDefault="00527E61" w:rsidP="00620CF4">
      <w:pPr>
        <w:pStyle w:val="Heading2"/>
        <w:rPr>
          <w:rFonts w:eastAsia="SimSun"/>
        </w:rPr>
      </w:pPr>
      <w:bookmarkStart w:id="665" w:name="_Toc159837464"/>
      <w:bookmarkStart w:id="666" w:name="_Toc220055509"/>
      <w:r>
        <w:rPr>
          <w:rFonts w:eastAsia="SimSun"/>
        </w:rPr>
        <w:t>Discussions</w:t>
      </w:r>
      <w:bookmarkEnd w:id="665"/>
      <w:bookmarkEnd w:id="666"/>
    </w:p>
    <w:p w14:paraId="33CB26E4" w14:textId="52250CBB" w:rsidR="00527E61" w:rsidRPr="00B36106" w:rsidRDefault="00527E61" w:rsidP="00527E61">
      <w:pPr>
        <w:rPr>
          <w:rFonts w:eastAsia="SimSun"/>
          <w:bCs/>
          <w:szCs w:val="22"/>
          <w:lang w:eastAsia="zh-CN"/>
        </w:rPr>
      </w:pPr>
      <w:r w:rsidRPr="00B36106">
        <w:rPr>
          <w:rFonts w:eastAsia="SimSun"/>
          <w:bCs/>
          <w:szCs w:val="22"/>
          <w:lang w:eastAsia="zh-CN"/>
        </w:rPr>
        <w:t>There are two possible approaches to solve this issue:</w:t>
      </w:r>
    </w:p>
    <w:p w14:paraId="139FB706" w14:textId="55CB1B3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Identify pre-roll data as part of the HAS manifest.</w:t>
      </w:r>
    </w:p>
    <w:p w14:paraId="713D0B83" w14:textId="08648F6E"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Embed pre-roll data in media segments.</w:t>
      </w:r>
    </w:p>
    <w:p w14:paraId="4DEF927B" w14:textId="14DF1E8B" w:rsidR="00527E61" w:rsidRPr="00B36106" w:rsidRDefault="00527E61" w:rsidP="00527E61">
      <w:pPr>
        <w:rPr>
          <w:rFonts w:eastAsia="SimSun"/>
          <w:b/>
          <w:szCs w:val="22"/>
          <w:lang w:eastAsia="zh-CN"/>
        </w:rPr>
      </w:pPr>
    </w:p>
    <w:p w14:paraId="189BAA26" w14:textId="70B5C47F" w:rsidR="00527E61" w:rsidRPr="00B36106" w:rsidRDefault="00527E61" w:rsidP="00527E61">
      <w:pPr>
        <w:rPr>
          <w:rFonts w:eastAsia="SimSun"/>
          <w:bCs/>
          <w:szCs w:val="22"/>
          <w:lang w:eastAsia="zh-CN"/>
        </w:rPr>
      </w:pPr>
      <w:r w:rsidRPr="00B36106">
        <w:rPr>
          <w:rFonts w:eastAsia="SimSun"/>
          <w:bCs/>
          <w:szCs w:val="22"/>
          <w:lang w:eastAsia="zh-CN"/>
        </w:rPr>
        <w:t>Working at the manifest level has the following benefits:</w:t>
      </w:r>
    </w:p>
    <w:p w14:paraId="26DB20FD" w14:textId="1EAEBCF3"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No changes required to media segments.</w:t>
      </w:r>
    </w:p>
    <w:p w14:paraId="3F8D51B1" w14:textId="30937F8F" w:rsidR="00527E61" w:rsidRPr="00B36106" w:rsidRDefault="00527E61" w:rsidP="00527E61">
      <w:pPr>
        <w:pStyle w:val="ListParagraph"/>
        <w:rPr>
          <w:rFonts w:eastAsia="SimSun"/>
          <w:bCs/>
          <w:szCs w:val="22"/>
          <w:lang w:eastAsia="zh-CN"/>
        </w:rPr>
      </w:pPr>
    </w:p>
    <w:p w14:paraId="2B83CD97" w14:textId="54AF7097" w:rsidR="00527E61" w:rsidRPr="00B36106" w:rsidRDefault="00527E61" w:rsidP="00527E61">
      <w:pPr>
        <w:rPr>
          <w:rFonts w:eastAsia="SimSun"/>
          <w:bCs/>
          <w:szCs w:val="22"/>
          <w:lang w:eastAsia="zh-CN"/>
        </w:rPr>
      </w:pPr>
      <w:r w:rsidRPr="00B36106">
        <w:rPr>
          <w:rFonts w:eastAsia="SimSun"/>
          <w:bCs/>
          <w:szCs w:val="22"/>
          <w:lang w:eastAsia="zh-CN"/>
        </w:rPr>
        <w:t>Working at the manifest level has the following drawbacks:</w:t>
      </w:r>
    </w:p>
    <w:p w14:paraId="7A72EEF9" w14:textId="51AF1CA4"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Pre-roll URL needs to be indicated for each switching point, i.e. potentially for each segment.</w:t>
      </w:r>
    </w:p>
    <w:p w14:paraId="2646AD7C" w14:textId="5600990A"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The system is dependent of the length of the time-shift buffer and requires the past segment containing the pre-roll content to be available; this is usually not the case in broadcast environments such as ROUTE.</w:t>
      </w:r>
    </w:p>
    <w:p w14:paraId="007A3E99" w14:textId="30AD55F9"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The solution will have to be declined for each possible manifest formats.</w:t>
      </w:r>
    </w:p>
    <w:p w14:paraId="6CC0312C" w14:textId="0777CA8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The URL might not be fine-grained enough, resulting in fetching more data than needed (potentially a full segment or subsegment), i.e. the moof+mdat identified is much larger than the pre-roll data. Reducing the duration of subsegments to match the pre-roll duration is possible but will increase the overhead (for AAC, this could mean one moof+mdat per AAC frame).</w:t>
      </w:r>
    </w:p>
    <w:p w14:paraId="242B4AAA" w14:textId="5F46F135"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It requires the initialization segment (in the case of ISOBMFF) to be the same between the pre-roll segment and the actual segment, or a fetch of the previous init segment to parse the pre-roll data.</w:t>
      </w:r>
    </w:p>
    <w:p w14:paraId="2BDC2D82" w14:textId="3FA06847" w:rsidR="00527E61" w:rsidRPr="00B36106" w:rsidRDefault="00527E61" w:rsidP="00527E61">
      <w:pPr>
        <w:rPr>
          <w:rFonts w:eastAsia="SimSun"/>
          <w:bCs/>
          <w:szCs w:val="22"/>
          <w:lang w:eastAsia="zh-CN"/>
        </w:rPr>
      </w:pPr>
    </w:p>
    <w:p w14:paraId="38CA8E39" w14:textId="6914C819" w:rsidR="00527E61" w:rsidRPr="00B36106" w:rsidRDefault="00527E61" w:rsidP="00527E61">
      <w:pPr>
        <w:rPr>
          <w:rFonts w:eastAsia="SimSun"/>
          <w:bCs/>
          <w:szCs w:val="22"/>
          <w:lang w:eastAsia="zh-CN"/>
        </w:rPr>
      </w:pPr>
      <w:r w:rsidRPr="00B36106">
        <w:rPr>
          <w:rFonts w:eastAsia="SimSun"/>
          <w:bCs/>
          <w:szCs w:val="22"/>
          <w:lang w:eastAsia="zh-CN"/>
        </w:rPr>
        <w:t>Working at the segment level has the following benefits:</w:t>
      </w:r>
    </w:p>
    <w:p w14:paraId="4DBEEAD0" w14:textId="7C6399FE"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Independent from the HAS solution (DASH, HLS, pure CMAF).</w:t>
      </w:r>
    </w:p>
    <w:p w14:paraId="3042F9B1" w14:textId="6809441A"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Only the required pre-roll data is copied in the media segment, lowering overhead when switching.</w:t>
      </w:r>
    </w:p>
    <w:p w14:paraId="1471C3C2" w14:textId="46867682" w:rsidR="00527E61" w:rsidRPr="00B36106" w:rsidRDefault="00527E61" w:rsidP="00527E61">
      <w:pPr>
        <w:rPr>
          <w:rFonts w:eastAsia="SimSun"/>
          <w:bCs/>
          <w:szCs w:val="22"/>
          <w:lang w:eastAsia="zh-CN"/>
        </w:rPr>
      </w:pPr>
    </w:p>
    <w:p w14:paraId="6B6FB5C0" w14:textId="6ECCBF7C" w:rsidR="00527E61" w:rsidRPr="00B36106" w:rsidRDefault="00527E61" w:rsidP="00527E61">
      <w:pPr>
        <w:rPr>
          <w:rFonts w:eastAsia="SimSun"/>
          <w:bCs/>
          <w:szCs w:val="22"/>
          <w:lang w:eastAsia="zh-CN"/>
        </w:rPr>
      </w:pPr>
      <w:r w:rsidRPr="00B36106">
        <w:rPr>
          <w:rFonts w:eastAsia="SimSun"/>
          <w:bCs/>
          <w:szCs w:val="22"/>
          <w:lang w:eastAsia="zh-CN"/>
        </w:rPr>
        <w:t>Working at the segment level has the following drawbacks:</w:t>
      </w:r>
    </w:p>
    <w:p w14:paraId="379C8382" w14:textId="4F1EF93D"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It requires update to the media segment parsing.</w:t>
      </w:r>
    </w:p>
    <w:p w14:paraId="0A6DD657" w14:textId="784F4AE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It may require updates of the media pipeline, or an adaptation layer reformatting the segment at switch point.</w:t>
      </w:r>
    </w:p>
    <w:p w14:paraId="32C47F5A" w14:textId="437E2DF5"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The solution will have to be declined for each possible segment formats</w:t>
      </w:r>
    </w:p>
    <w:p w14:paraId="37567EEE" w14:textId="0DD64C4B"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Duplication of media data.</w:t>
      </w:r>
    </w:p>
    <w:p w14:paraId="0C504522" w14:textId="71399509" w:rsidR="00527E61" w:rsidRPr="00B36106" w:rsidRDefault="00527E61" w:rsidP="00527E61">
      <w:pPr>
        <w:rPr>
          <w:rFonts w:eastAsia="SimSun"/>
          <w:bCs/>
          <w:szCs w:val="22"/>
          <w:lang w:eastAsia="zh-CN"/>
        </w:rPr>
      </w:pPr>
    </w:p>
    <w:p w14:paraId="7E78E691" w14:textId="24778911" w:rsidR="00527E61" w:rsidRPr="00B36106" w:rsidRDefault="00527E61" w:rsidP="00527E61">
      <w:pPr>
        <w:rPr>
          <w:rFonts w:eastAsia="SimSun"/>
          <w:bCs/>
          <w:szCs w:val="22"/>
          <w:lang w:eastAsia="zh-CN"/>
        </w:rPr>
      </w:pPr>
      <w:r w:rsidRPr="00B36106">
        <w:rPr>
          <w:rFonts w:eastAsia="SimSun"/>
          <w:bCs/>
          <w:szCs w:val="22"/>
          <w:lang w:eastAsia="zh-CN"/>
        </w:rPr>
        <w:t>A third approach, specific to MPEG-DASH, could be to use the BitstreamSwitching segment, currently not defined for ISOBMFF. Such a bitstream switching segment would only contain the pre-roll AUs, formatted according to the current init segment. It will still result in media duplication, but does not require any modification to the media segment.</w:t>
      </w:r>
    </w:p>
    <w:p w14:paraId="7F3231DF" w14:textId="18D22998" w:rsidR="00527E61" w:rsidRPr="00B36106" w:rsidRDefault="00527E61" w:rsidP="00527E61">
      <w:pPr>
        <w:rPr>
          <w:rFonts w:eastAsia="SimSun"/>
          <w:bCs/>
          <w:szCs w:val="22"/>
          <w:lang w:eastAsia="zh-CN"/>
        </w:rPr>
      </w:pPr>
    </w:p>
    <w:p w14:paraId="43B0391D" w14:textId="795C6B17" w:rsidR="00527E61" w:rsidRPr="00B36106" w:rsidRDefault="00527E61" w:rsidP="00527E61">
      <w:pPr>
        <w:rPr>
          <w:rFonts w:eastAsia="SimSun"/>
          <w:bCs/>
          <w:szCs w:val="22"/>
          <w:lang w:eastAsia="zh-CN"/>
        </w:rPr>
      </w:pPr>
      <w:r w:rsidRPr="00B36106">
        <w:rPr>
          <w:rFonts w:eastAsia="SimSun"/>
          <w:bCs/>
          <w:szCs w:val="22"/>
          <w:lang w:eastAsia="zh-CN"/>
        </w:rPr>
        <w:t>A fourth approach, only valid for splice-out case (main content resume), would be to not use period continuity signaling and copy over the pre-roll data in the first segment of the new period.</w:t>
      </w:r>
    </w:p>
    <w:p w14:paraId="5A8BE62D" w14:textId="69853ED3" w:rsidR="00527E61" w:rsidRPr="00C03726" w:rsidRDefault="00527E61" w:rsidP="00527E61">
      <w:pPr>
        <w:rPr>
          <w:rFonts w:eastAsia="SimSun"/>
          <w:b/>
          <w:sz w:val="28"/>
          <w:lang w:eastAsia="zh-CN"/>
        </w:rPr>
      </w:pPr>
    </w:p>
    <w:p w14:paraId="440A219E" w14:textId="73C1FAD2" w:rsidR="00527E61" w:rsidRDefault="00527E61" w:rsidP="003F24F7">
      <w:pPr>
        <w:pStyle w:val="Heading2"/>
        <w:rPr>
          <w:rFonts w:eastAsia="SimSun"/>
        </w:rPr>
      </w:pPr>
      <w:bookmarkStart w:id="667" w:name="_Toc159837465"/>
      <w:bookmarkStart w:id="668" w:name="_Toc220055510"/>
      <w:r>
        <w:rPr>
          <w:rFonts w:eastAsia="SimSun"/>
        </w:rPr>
        <w:lastRenderedPageBreak/>
        <w:t>Conclusion</w:t>
      </w:r>
      <w:bookmarkEnd w:id="667"/>
      <w:bookmarkEnd w:id="668"/>
    </w:p>
    <w:p w14:paraId="53B878FF" w14:textId="73C04672" w:rsidR="00527E61" w:rsidRPr="00C03726" w:rsidRDefault="00527E61" w:rsidP="00527E61">
      <w:pPr>
        <w:rPr>
          <w:rFonts w:eastAsia="SimSun"/>
          <w:b/>
          <w:sz w:val="28"/>
          <w:lang w:eastAsia="zh-CN"/>
        </w:rPr>
      </w:pPr>
    </w:p>
    <w:p w14:paraId="6706BD3B" w14:textId="79683214" w:rsidR="00527E61" w:rsidRPr="00B36106" w:rsidRDefault="00527E61" w:rsidP="00527E61">
      <w:pPr>
        <w:rPr>
          <w:rFonts w:eastAsia="SimSun"/>
          <w:bCs/>
          <w:szCs w:val="22"/>
          <w:lang w:eastAsia="zh-CN"/>
        </w:rPr>
      </w:pPr>
      <w:r w:rsidRPr="00B36106">
        <w:rPr>
          <w:rFonts w:eastAsia="SimSun"/>
          <w:bCs/>
          <w:szCs w:val="22"/>
          <w:lang w:eastAsia="zh-CN"/>
        </w:rPr>
        <w:t>We believe it is MPEG responsibility to address these issues urgently, and kindly request WG3 to investigate possible actions to define guidelines or technical proposals towards a unified, decoding-exact handling of splicing and non-SAP1 switching.</w:t>
      </w:r>
    </w:p>
    <w:p w14:paraId="2F2CEEE0" w14:textId="6EF190A0" w:rsidR="00D01FC0" w:rsidRDefault="007E702D" w:rsidP="00D01FC0">
      <w:pPr>
        <w:pStyle w:val="Heading1"/>
      </w:pPr>
      <w:bookmarkStart w:id="669" w:name="_Toc159837494"/>
      <w:bookmarkStart w:id="670" w:name="_Toc220055511"/>
      <w:bookmarkStart w:id="671" w:name="OLE_LINK5"/>
      <w:r w:rsidRPr="004B2B3C">
        <w:lastRenderedPageBreak/>
        <w:t>Enabling CMCD beaconing</w:t>
      </w:r>
      <w:r>
        <w:t xml:space="preserve"> (m65127)</w:t>
      </w:r>
      <w:bookmarkEnd w:id="669"/>
      <w:bookmarkEnd w:id="670"/>
    </w:p>
    <w:p w14:paraId="57CF27FD" w14:textId="71243E92" w:rsidR="007E702D" w:rsidRDefault="001C3752" w:rsidP="007E702D">
      <w:hyperlink r:id="rId113" w:history="1">
        <w:r w:rsidRPr="00831009">
          <w:rPr>
            <w:rStyle w:val="Hyperlink"/>
          </w:rPr>
          <w:t>https://mpeg.expert/software/MPEG/Systems/DASH/spec/-/issues/402</w:t>
        </w:r>
      </w:hyperlink>
    </w:p>
    <w:p w14:paraId="4D9E0302" w14:textId="29D98112" w:rsidR="00183746" w:rsidRDefault="001C3752" w:rsidP="001C3752">
      <w:pPr>
        <w:jc w:val="left"/>
      </w:pPr>
      <w:r>
        <w:t xml:space="preserve">Note: This text replaces </w:t>
      </w:r>
      <w:r w:rsidRPr="001C3752">
        <w:t>Callback event version 2 (m64319)</w:t>
      </w:r>
      <w:r>
        <w:t xml:space="preserve"> </w:t>
      </w:r>
      <w:hyperlink r:id="rId114" w:history="1">
        <w:r w:rsidRPr="00831009">
          <w:rPr>
            <w:rStyle w:val="Hyperlink"/>
          </w:rPr>
          <w:t>https://mpeg.expert/software/MPEG/Systems/DASH/spec/-/issues/379</w:t>
        </w:r>
      </w:hyperlink>
      <w:r>
        <w:t>.</w:t>
      </w:r>
    </w:p>
    <w:p w14:paraId="2B8715B7" w14:textId="77777777" w:rsidR="0013305A" w:rsidRDefault="0013305A" w:rsidP="001C3752">
      <w:pPr>
        <w:jc w:val="left"/>
      </w:pPr>
    </w:p>
    <w:p w14:paraId="2EA7FEA3" w14:textId="0A60BBC2" w:rsidR="0013305A" w:rsidRPr="00183746" w:rsidRDefault="0013305A" w:rsidP="001C3752">
      <w:pPr>
        <w:jc w:val="left"/>
      </w:pPr>
      <w:r>
        <w:t>Note: CMCD V2</w:t>
      </w:r>
      <w:r w:rsidR="00955C7E">
        <w:t xml:space="preserve"> supports beaconing but in order to add the support in DASH, we are waiting for the publication of CMCD V2 spec.</w:t>
      </w:r>
    </w:p>
    <w:p w14:paraId="0848CC42" w14:textId="77777777" w:rsidR="00E320B1" w:rsidRDefault="00E320B1" w:rsidP="00E320B1">
      <w:pPr>
        <w:pStyle w:val="Heading2"/>
      </w:pPr>
      <w:bookmarkStart w:id="672" w:name="_Toc159837495"/>
      <w:bookmarkStart w:id="673" w:name="_Toc220055512"/>
      <w:r>
        <w:t>Introduction</w:t>
      </w:r>
      <w:bookmarkEnd w:id="672"/>
      <w:bookmarkEnd w:id="673"/>
    </w:p>
    <w:p w14:paraId="435B59F7" w14:textId="77777777" w:rsidR="00E320B1" w:rsidRDefault="00E320B1" w:rsidP="00E320B1">
      <w:r>
        <w:t xml:space="preserve">Observability is important for video streaming systems because it allows service providers to monitor the health of the streaming platform, identify and diagnose issues that impact user experience, and optimize the performance of the system to ensure a high-quality streaming experience. </w:t>
      </w:r>
      <w:r w:rsidRPr="0041487F">
        <w:t xml:space="preserve">The streaming player behavior is what </w:t>
      </w:r>
      <w:r>
        <w:t xml:space="preserve">ultimately </w:t>
      </w:r>
      <w:r w:rsidRPr="0041487F">
        <w:t xml:space="preserve">determines the viewers’ QoE, hence observing the player at very low level in real time can </w:t>
      </w:r>
      <w:r>
        <w:t>provide</w:t>
      </w:r>
      <w:r w:rsidRPr="0041487F">
        <w:t xml:space="preserve"> </w:t>
      </w:r>
      <w:r>
        <w:t>extremely valuable</w:t>
      </w:r>
      <w:r w:rsidRPr="0041487F">
        <w:t xml:space="preserve"> data that can be further used for</w:t>
      </w:r>
      <w:r>
        <w:t xml:space="preserve"> data-driven</w:t>
      </w:r>
      <w:r w:rsidRPr="0041487F">
        <w:t xml:space="preserve"> QoE improvement.</w:t>
      </w:r>
      <w:r>
        <w:t xml:space="preserve">  </w:t>
      </w:r>
    </w:p>
    <w:p w14:paraId="2297272F" w14:textId="77777777" w:rsidR="00E320B1" w:rsidRDefault="00E320B1" w:rsidP="00E320B1"/>
    <w:p w14:paraId="1BC6F05F" w14:textId="77777777" w:rsidR="00E320B1" w:rsidRDefault="00E320B1" w:rsidP="00E320B1">
      <w:r>
        <w:t>Video streaming is a complex and dynamic system that involves multiple components, including the client device, the network infrastructure, the content delivery network (CDN), and the video player. Letting the streaming player have insights on the state of the whole system may let it make data-driven decisions such as estimating the optimal bitrates, optimal CDNs, and HTTP GET request times.</w:t>
      </w:r>
    </w:p>
    <w:p w14:paraId="3A002C20" w14:textId="77777777" w:rsidR="00E320B1" w:rsidRDefault="00E320B1" w:rsidP="00E320B1"/>
    <w:p w14:paraId="33A9A9A2" w14:textId="77777777" w:rsidR="00E320B1" w:rsidRDefault="00E320B1" w:rsidP="00E320B1">
      <w:r>
        <w:t>CTA CMCD (CTA-5004) implementations use URL query parameters and headers of HTTP GET requests for segments and MPDs to communicate information regarding streaming sessions being played out. While this works remarkably well, the mode of operation where a periodic HTTP POST to a provider endpoint as opposed to “piggybacking” on other requests is missing.</w:t>
      </w:r>
    </w:p>
    <w:p w14:paraId="0EDD75CF" w14:textId="77777777" w:rsidR="00E320B1" w:rsidRDefault="00E320B1" w:rsidP="00E320B1"/>
    <w:p w14:paraId="60FD4463" w14:textId="77777777" w:rsidR="00E320B1" w:rsidRDefault="00E320B1" w:rsidP="00E320B1">
      <w:r>
        <w:t>The contribution accepted at the Geneva meeting into AMD2 contained an option of JSON output (defined by CTA for the purpose), however there was no way of defininig the URL to which this JSON would be posted. Two options for achieving the above were previously suggested: (a) introducing a new event type with recurrence expressed in the event body, and (b) using a URL specified directly in the CMCD descriptor.</w:t>
      </w:r>
    </w:p>
    <w:p w14:paraId="6F358106" w14:textId="77777777" w:rsidR="00E320B1" w:rsidRDefault="00E320B1" w:rsidP="00E320B1"/>
    <w:p w14:paraId="72A3B511" w14:textId="77777777" w:rsidR="00E320B1" w:rsidRDefault="00E320B1" w:rsidP="00E320B1">
      <w:r>
        <w:t xml:space="preserve">This contribution proposes to restore the JSON option of CMCD using the approach specified in (a), for simplicity purposes. The proposal modifies the </w:t>
      </w:r>
      <w:r w:rsidRPr="00193685">
        <w:rPr>
          <w:rFonts w:ascii="Courier New" w:hAnsi="Courier New" w:cs="Courier New"/>
          <w:b/>
          <w:lang w:val="en-GB"/>
        </w:rPr>
        <w:t>ClientDataReporting</w:t>
      </w:r>
      <w:r>
        <w:t xml:space="preserve">  element, in order to generalize beaconing for reporting purposes:</w:t>
      </w:r>
    </w:p>
    <w:p w14:paraId="0D6650FA" w14:textId="77777777" w:rsidR="00E320B1" w:rsidRDefault="00E320B1" w:rsidP="00E320B1"/>
    <w:tbl>
      <w:tblPr>
        <w:tblW w:w="4884" w:type="pct"/>
        <w:tblInd w:w="175"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7"/>
        <w:gridCol w:w="2855"/>
        <w:gridCol w:w="1320"/>
        <w:gridCol w:w="4716"/>
      </w:tblGrid>
      <w:tr w:rsidR="00E320B1" w:rsidRPr="00193685" w14:paraId="701033CD" w14:textId="77777777" w:rsidTr="00E320B1">
        <w:trPr>
          <w:tblHeader/>
        </w:trPr>
        <w:tc>
          <w:tcPr>
            <w:tcW w:w="1694" w:type="pct"/>
            <w:gridSpan w:val="2"/>
            <w:tcBorders>
              <w:top w:val="single" w:sz="4" w:space="0" w:color="000000"/>
              <w:left w:val="single" w:sz="4" w:space="0" w:color="000000"/>
              <w:bottom w:val="single" w:sz="4" w:space="0" w:color="auto"/>
              <w:right w:val="single" w:sz="4" w:space="0" w:color="000000"/>
            </w:tcBorders>
            <w:hideMark/>
          </w:tcPr>
          <w:p w14:paraId="293D4DC7" w14:textId="77777777" w:rsidR="00E320B1" w:rsidRPr="00193685" w:rsidRDefault="00E320B1" w:rsidP="00615DCE">
            <w:pPr>
              <w:tabs>
                <w:tab w:val="left" w:pos="403"/>
              </w:tabs>
              <w:spacing w:after="120" w:line="240" w:lineRule="atLeast"/>
              <w:rPr>
                <w:rFonts w:ascii="Cambria" w:hAnsi="Cambria"/>
                <w:b/>
                <w:bCs/>
                <w:sz w:val="18"/>
                <w:szCs w:val="18"/>
                <w:lang w:val="en-GB"/>
              </w:rPr>
            </w:pPr>
            <w:r w:rsidRPr="00193685">
              <w:rPr>
                <w:rFonts w:ascii="Cambria" w:hAnsi="Cambria"/>
                <w:b/>
                <w:bCs/>
                <w:sz w:val="18"/>
                <w:szCs w:val="18"/>
                <w:lang w:val="en-GB"/>
              </w:rPr>
              <w:t>Element or Attribute Name</w:t>
            </w:r>
          </w:p>
        </w:tc>
        <w:tc>
          <w:tcPr>
            <w:tcW w:w="721" w:type="pct"/>
            <w:tcBorders>
              <w:top w:val="single" w:sz="4" w:space="0" w:color="000000"/>
              <w:left w:val="single" w:sz="4" w:space="0" w:color="000000"/>
              <w:bottom w:val="single" w:sz="4" w:space="0" w:color="000000"/>
              <w:right w:val="single" w:sz="4" w:space="0" w:color="000000"/>
            </w:tcBorders>
            <w:hideMark/>
          </w:tcPr>
          <w:p w14:paraId="2FDDA5A8" w14:textId="77777777" w:rsidR="00E320B1" w:rsidRPr="00193685" w:rsidRDefault="00E320B1" w:rsidP="00615DCE">
            <w:pPr>
              <w:tabs>
                <w:tab w:val="left" w:pos="403"/>
              </w:tabs>
              <w:spacing w:after="120" w:line="240" w:lineRule="atLeast"/>
              <w:jc w:val="center"/>
              <w:rPr>
                <w:rFonts w:ascii="Cambria" w:hAnsi="Cambria"/>
                <w:b/>
                <w:bCs/>
                <w:sz w:val="18"/>
                <w:szCs w:val="18"/>
                <w:lang w:val="en-GB"/>
              </w:rPr>
            </w:pPr>
            <w:r w:rsidRPr="00193685">
              <w:rPr>
                <w:rFonts w:ascii="Cambria" w:hAnsi="Cambria"/>
                <w:b/>
                <w:bCs/>
                <w:sz w:val="18"/>
                <w:szCs w:val="18"/>
                <w:lang w:val="en-GB"/>
              </w:rPr>
              <w:t>Use</w:t>
            </w:r>
          </w:p>
        </w:tc>
        <w:tc>
          <w:tcPr>
            <w:tcW w:w="2584" w:type="pct"/>
            <w:tcBorders>
              <w:top w:val="single" w:sz="4" w:space="0" w:color="000000"/>
              <w:left w:val="single" w:sz="4" w:space="0" w:color="000000"/>
              <w:bottom w:val="single" w:sz="4" w:space="0" w:color="000000"/>
              <w:right w:val="single" w:sz="4" w:space="0" w:color="000000"/>
            </w:tcBorders>
            <w:hideMark/>
          </w:tcPr>
          <w:p w14:paraId="6528FA1E" w14:textId="77777777" w:rsidR="00E320B1" w:rsidRPr="00193685" w:rsidRDefault="00E320B1" w:rsidP="00615DCE">
            <w:pPr>
              <w:tabs>
                <w:tab w:val="left" w:pos="403"/>
              </w:tabs>
              <w:spacing w:after="120" w:line="240" w:lineRule="atLeast"/>
              <w:rPr>
                <w:rFonts w:ascii="Cambria" w:hAnsi="Cambria"/>
                <w:b/>
                <w:bCs/>
                <w:sz w:val="18"/>
                <w:szCs w:val="18"/>
                <w:lang w:val="en-GB"/>
              </w:rPr>
            </w:pPr>
            <w:r w:rsidRPr="00193685">
              <w:rPr>
                <w:rFonts w:ascii="Cambria" w:hAnsi="Cambria"/>
                <w:b/>
                <w:bCs/>
                <w:sz w:val="18"/>
                <w:szCs w:val="18"/>
                <w:lang w:val="en-GB"/>
              </w:rPr>
              <w:t>Description</w:t>
            </w:r>
          </w:p>
        </w:tc>
      </w:tr>
      <w:tr w:rsidR="00E320B1" w:rsidRPr="00193685" w14:paraId="1D2573B1" w14:textId="77777777" w:rsidTr="00E320B1">
        <w:tc>
          <w:tcPr>
            <w:tcW w:w="1694" w:type="pct"/>
            <w:gridSpan w:val="2"/>
            <w:tcBorders>
              <w:top w:val="single" w:sz="4" w:space="0" w:color="auto"/>
              <w:left w:val="single" w:sz="4" w:space="0" w:color="auto"/>
              <w:bottom w:val="single" w:sz="4" w:space="0" w:color="000000"/>
              <w:right w:val="single" w:sz="4" w:space="0" w:color="auto"/>
            </w:tcBorders>
            <w:hideMark/>
          </w:tcPr>
          <w:p w14:paraId="38A036AF" w14:textId="77777777" w:rsidR="00E320B1" w:rsidRPr="00193685" w:rsidRDefault="00E320B1" w:rsidP="00615DCE">
            <w:pPr>
              <w:tabs>
                <w:tab w:val="left" w:pos="403"/>
              </w:tabs>
              <w:spacing w:after="120" w:line="240" w:lineRule="atLeast"/>
              <w:rPr>
                <w:rFonts w:ascii="Courier New" w:hAnsi="Courier New" w:cs="Courier New"/>
                <w:b/>
                <w:noProof/>
                <w:sz w:val="18"/>
                <w:szCs w:val="18"/>
                <w:lang w:val="en-GB"/>
              </w:rPr>
            </w:pPr>
            <w:r w:rsidRPr="00193685">
              <w:rPr>
                <w:rFonts w:ascii="Courier New" w:hAnsi="Courier New" w:cs="Courier New"/>
                <w:b/>
                <w:lang w:val="en-GB"/>
              </w:rPr>
              <w:t>ClientDataReporting</w:t>
            </w:r>
          </w:p>
        </w:tc>
        <w:tc>
          <w:tcPr>
            <w:tcW w:w="723" w:type="pct"/>
            <w:tcBorders>
              <w:top w:val="single" w:sz="4" w:space="0" w:color="auto"/>
              <w:left w:val="single" w:sz="4" w:space="0" w:color="auto"/>
              <w:bottom w:val="single" w:sz="4" w:space="0" w:color="000000"/>
              <w:right w:val="single" w:sz="4" w:space="0" w:color="000000"/>
            </w:tcBorders>
          </w:tcPr>
          <w:p w14:paraId="755EB11C" w14:textId="77777777" w:rsidR="00E320B1" w:rsidRPr="00193685" w:rsidRDefault="00E320B1" w:rsidP="00615DCE">
            <w:pPr>
              <w:tabs>
                <w:tab w:val="left" w:pos="403"/>
              </w:tabs>
              <w:spacing w:after="120" w:line="240" w:lineRule="atLeast"/>
              <w:jc w:val="center"/>
              <w:rPr>
                <w:rFonts w:ascii="Cambria" w:hAnsi="Cambria"/>
                <w:sz w:val="18"/>
                <w:szCs w:val="18"/>
                <w:lang w:val="en-GB"/>
              </w:rPr>
            </w:pPr>
          </w:p>
        </w:tc>
        <w:tc>
          <w:tcPr>
            <w:tcW w:w="2583" w:type="pct"/>
            <w:tcBorders>
              <w:top w:val="single" w:sz="4" w:space="0" w:color="auto"/>
              <w:left w:val="single" w:sz="4" w:space="0" w:color="000000"/>
              <w:bottom w:val="single" w:sz="4" w:space="0" w:color="000000"/>
              <w:right w:val="single" w:sz="4" w:space="0" w:color="auto"/>
            </w:tcBorders>
            <w:hideMark/>
          </w:tcPr>
          <w:p w14:paraId="4CBD81B2" w14:textId="77777777" w:rsidR="00E320B1" w:rsidRPr="00193685" w:rsidRDefault="00E320B1" w:rsidP="00615DCE">
            <w:pPr>
              <w:tabs>
                <w:tab w:val="left" w:pos="403"/>
              </w:tabs>
              <w:spacing w:after="120" w:line="240" w:lineRule="atLeast"/>
              <w:rPr>
                <w:rFonts w:ascii="Cambria" w:hAnsi="Cambria"/>
                <w:sz w:val="18"/>
                <w:szCs w:val="18"/>
                <w:lang w:val="en-GB"/>
              </w:rPr>
            </w:pPr>
            <w:r w:rsidRPr="00193685">
              <w:rPr>
                <w:rFonts w:ascii="Cambria" w:hAnsi="Cambria"/>
                <w:sz w:val="18"/>
                <w:szCs w:val="18"/>
                <w:lang w:val="en-GB"/>
              </w:rPr>
              <w:t xml:space="preserve">An element that provides information about client data reporting as defined in subclause </w:t>
            </w:r>
            <w:r w:rsidRPr="00193685">
              <w:rPr>
                <w:rFonts w:ascii="Cambria" w:hAnsi="Cambria"/>
                <w:sz w:val="18"/>
                <w:szCs w:val="18"/>
                <w:lang w:val="en-GB"/>
              </w:rPr>
              <w:fldChar w:fldCharType="begin"/>
            </w:r>
            <w:r w:rsidRPr="00193685">
              <w:rPr>
                <w:rFonts w:ascii="Cambria" w:hAnsi="Cambria"/>
                <w:sz w:val="18"/>
                <w:szCs w:val="18"/>
                <w:lang w:val="en-GB"/>
              </w:rPr>
              <w:instrText xml:space="preserve"> REF _Ref147502804 \w \h  \* MERGEFORMAT </w:instrText>
            </w:r>
            <w:r w:rsidRPr="00193685">
              <w:rPr>
                <w:rFonts w:ascii="Cambria" w:hAnsi="Cambria"/>
                <w:sz w:val="18"/>
                <w:szCs w:val="18"/>
                <w:lang w:val="en-GB"/>
              </w:rPr>
            </w:r>
            <w:r w:rsidRPr="00193685">
              <w:rPr>
                <w:rFonts w:ascii="Cambria" w:hAnsi="Cambria"/>
                <w:sz w:val="18"/>
                <w:szCs w:val="18"/>
                <w:lang w:val="en-GB"/>
              </w:rPr>
              <w:fldChar w:fldCharType="separate"/>
            </w:r>
            <w:r w:rsidRPr="00193685">
              <w:rPr>
                <w:rFonts w:ascii="Cambria" w:hAnsi="Cambria"/>
                <w:sz w:val="18"/>
                <w:szCs w:val="18"/>
                <w:lang w:val="en-GB"/>
              </w:rPr>
              <w:t>K.3.7</w:t>
            </w:r>
            <w:r w:rsidRPr="00193685">
              <w:rPr>
                <w:rFonts w:ascii="Cambria" w:hAnsi="Cambria"/>
                <w:sz w:val="18"/>
                <w:szCs w:val="18"/>
                <w:lang w:val="en-GB"/>
              </w:rPr>
              <w:fldChar w:fldCharType="end"/>
            </w:r>
            <w:r w:rsidRPr="00193685">
              <w:rPr>
                <w:rFonts w:ascii="Cambria" w:hAnsi="Cambria"/>
                <w:sz w:val="18"/>
                <w:szCs w:val="18"/>
                <w:lang w:val="en-GB"/>
              </w:rPr>
              <w:t>.</w:t>
            </w:r>
          </w:p>
        </w:tc>
      </w:tr>
      <w:tr w:rsidR="00E320B1" w:rsidRPr="00193685" w14:paraId="4702434C" w14:textId="77777777" w:rsidTr="00E320B1">
        <w:tc>
          <w:tcPr>
            <w:tcW w:w="130" w:type="pct"/>
            <w:tcBorders>
              <w:top w:val="single" w:sz="4" w:space="0" w:color="000000"/>
              <w:left w:val="single" w:sz="4" w:space="0" w:color="auto"/>
              <w:bottom w:val="single" w:sz="4" w:space="0" w:color="000000"/>
              <w:right w:val="nil"/>
            </w:tcBorders>
          </w:tcPr>
          <w:p w14:paraId="40D4019A" w14:textId="77777777" w:rsidR="00E320B1" w:rsidRPr="00193685" w:rsidRDefault="00E320B1" w:rsidP="00615DCE">
            <w:pPr>
              <w:tabs>
                <w:tab w:val="left" w:pos="403"/>
              </w:tabs>
              <w:spacing w:after="120" w:line="240" w:lineRule="atLeast"/>
              <w:rPr>
                <w:rFonts w:ascii="Cambria" w:hAnsi="Cambria"/>
                <w:noProof/>
                <w:sz w:val="18"/>
                <w:szCs w:val="18"/>
                <w:lang w:val="en-GB"/>
              </w:rPr>
            </w:pPr>
          </w:p>
        </w:tc>
        <w:tc>
          <w:tcPr>
            <w:tcW w:w="1564" w:type="pct"/>
            <w:tcBorders>
              <w:top w:val="single" w:sz="4" w:space="0" w:color="000000"/>
              <w:left w:val="nil"/>
              <w:bottom w:val="single" w:sz="4" w:space="0" w:color="000000"/>
              <w:right w:val="single" w:sz="4" w:space="0" w:color="auto"/>
            </w:tcBorders>
            <w:hideMark/>
          </w:tcPr>
          <w:p w14:paraId="204E428B" w14:textId="77777777" w:rsidR="00E320B1" w:rsidRPr="00193685" w:rsidRDefault="00E320B1" w:rsidP="00615DCE">
            <w:pPr>
              <w:tabs>
                <w:tab w:val="left" w:pos="403"/>
              </w:tabs>
              <w:spacing w:after="120" w:line="240" w:lineRule="atLeast"/>
              <w:rPr>
                <w:rFonts w:ascii="Courier New" w:hAnsi="Courier New" w:cs="Courier New"/>
                <w:i/>
                <w:sz w:val="18"/>
                <w:szCs w:val="18"/>
                <w:lang w:val="en-GB"/>
              </w:rPr>
            </w:pPr>
            <w:r w:rsidRPr="00193685">
              <w:rPr>
                <w:rFonts w:ascii="Courier New" w:hAnsi="Courier New" w:cs="Courier New"/>
                <w:szCs w:val="20"/>
              </w:rPr>
              <w:t>@</w:t>
            </w:r>
            <w:r w:rsidRPr="00193685">
              <w:rPr>
                <w:rFonts w:ascii="Courier New" w:hAnsi="Courier New" w:cs="Courier New"/>
              </w:rPr>
              <w:t>serviceLocations</w:t>
            </w:r>
          </w:p>
        </w:tc>
        <w:tc>
          <w:tcPr>
            <w:tcW w:w="723" w:type="pct"/>
            <w:tcBorders>
              <w:top w:val="single" w:sz="4" w:space="0" w:color="000000"/>
              <w:left w:val="single" w:sz="4" w:space="0" w:color="auto"/>
              <w:bottom w:val="single" w:sz="4" w:space="0" w:color="000000"/>
              <w:right w:val="single" w:sz="4" w:space="0" w:color="000000"/>
            </w:tcBorders>
            <w:hideMark/>
          </w:tcPr>
          <w:p w14:paraId="755BA0EA" w14:textId="77777777" w:rsidR="00E320B1" w:rsidRPr="00193685" w:rsidRDefault="00E320B1" w:rsidP="00615DCE">
            <w:pPr>
              <w:tabs>
                <w:tab w:val="left" w:pos="403"/>
              </w:tabs>
              <w:spacing w:after="120" w:line="240" w:lineRule="atLeast"/>
              <w:jc w:val="center"/>
              <w:rPr>
                <w:rFonts w:ascii="Cambria" w:hAnsi="Cambria"/>
                <w:sz w:val="18"/>
                <w:szCs w:val="18"/>
                <w:lang w:val="en-GB" w:eastAsia="zh-CN"/>
              </w:rPr>
            </w:pPr>
            <w:r w:rsidRPr="00193685">
              <w:rPr>
                <w:rFonts w:ascii="Cambria" w:hAnsi="Cambria"/>
                <w:sz w:val="18"/>
                <w:szCs w:val="18"/>
                <w:lang w:val="en-GB" w:eastAsia="zh-CN"/>
              </w:rPr>
              <w:t>O</w:t>
            </w:r>
          </w:p>
        </w:tc>
        <w:tc>
          <w:tcPr>
            <w:tcW w:w="2583" w:type="pct"/>
            <w:tcBorders>
              <w:top w:val="single" w:sz="4" w:space="0" w:color="000000"/>
              <w:left w:val="single" w:sz="4" w:space="0" w:color="000000"/>
              <w:bottom w:val="single" w:sz="4" w:space="0" w:color="000000"/>
              <w:right w:val="single" w:sz="4" w:space="0" w:color="auto"/>
            </w:tcBorders>
            <w:hideMark/>
          </w:tcPr>
          <w:p w14:paraId="573929B7" w14:textId="77777777" w:rsidR="00E320B1" w:rsidRPr="00193685" w:rsidRDefault="00E320B1" w:rsidP="00615DCE">
            <w:pPr>
              <w:tabs>
                <w:tab w:val="left" w:pos="403"/>
              </w:tabs>
              <w:spacing w:after="120" w:line="240" w:lineRule="atLeast"/>
              <w:rPr>
                <w:rFonts w:ascii="Cambria" w:hAnsi="Cambria"/>
                <w:sz w:val="18"/>
                <w:szCs w:val="18"/>
                <w:lang w:val="en-GB"/>
              </w:rPr>
            </w:pPr>
            <w:r w:rsidRPr="00193685">
              <w:rPr>
                <w:rFonts w:ascii="Cambria" w:hAnsi="Cambria"/>
                <w:sz w:val="18"/>
                <w:szCs w:val="18"/>
                <w:lang w:val="en-GB"/>
              </w:rPr>
              <w:t xml:space="preserve">See </w:t>
            </w:r>
            <w:r w:rsidRPr="001C25AB">
              <w:rPr>
                <w:rFonts w:ascii="Courier New" w:hAnsi="Courier New" w:cs="Courier New"/>
                <w:bCs/>
                <w:sz w:val="18"/>
                <w:szCs w:val="18"/>
                <w:lang w:val="en-GB"/>
              </w:rPr>
              <w:t>serviceLocations</w:t>
            </w:r>
            <w:r w:rsidRPr="00193685">
              <w:rPr>
                <w:rFonts w:ascii="Cambria" w:hAnsi="Cambria" w:cs="Courier New"/>
                <w:sz w:val="18"/>
                <w:szCs w:val="18"/>
                <w:lang w:val="en-GB"/>
              </w:rPr>
              <w:t xml:space="preserve"> </w:t>
            </w:r>
            <w:r w:rsidRPr="00193685">
              <w:rPr>
                <w:rFonts w:ascii="Cambria" w:hAnsi="Cambria"/>
                <w:sz w:val="18"/>
                <w:szCs w:val="18"/>
                <w:lang w:val="en-GB"/>
              </w:rPr>
              <w:t>in Table K.3.7-1.</w:t>
            </w:r>
          </w:p>
        </w:tc>
      </w:tr>
      <w:tr w:rsidR="00E320B1" w:rsidRPr="00193685" w14:paraId="75BDE9FA" w14:textId="77777777" w:rsidTr="00E320B1">
        <w:tc>
          <w:tcPr>
            <w:tcW w:w="130" w:type="pct"/>
            <w:tcBorders>
              <w:top w:val="single" w:sz="4" w:space="0" w:color="000000"/>
              <w:left w:val="single" w:sz="4" w:space="0" w:color="auto"/>
              <w:bottom w:val="single" w:sz="4" w:space="0" w:color="000000"/>
              <w:right w:val="nil"/>
            </w:tcBorders>
          </w:tcPr>
          <w:p w14:paraId="3CDC9114" w14:textId="77777777" w:rsidR="00E320B1" w:rsidRPr="00193685" w:rsidRDefault="00E320B1" w:rsidP="00615DCE">
            <w:pPr>
              <w:tabs>
                <w:tab w:val="left" w:pos="403"/>
              </w:tabs>
              <w:spacing w:after="120" w:line="240" w:lineRule="atLeast"/>
              <w:rPr>
                <w:rFonts w:ascii="Cambria" w:hAnsi="Cambria"/>
                <w:noProof/>
                <w:sz w:val="18"/>
                <w:szCs w:val="18"/>
                <w:lang w:val="en-GB"/>
              </w:rPr>
            </w:pPr>
          </w:p>
        </w:tc>
        <w:tc>
          <w:tcPr>
            <w:tcW w:w="1564" w:type="pct"/>
            <w:tcBorders>
              <w:top w:val="single" w:sz="4" w:space="0" w:color="000000"/>
              <w:left w:val="nil"/>
              <w:bottom w:val="single" w:sz="4" w:space="0" w:color="000000"/>
              <w:right w:val="single" w:sz="4" w:space="0" w:color="auto"/>
            </w:tcBorders>
          </w:tcPr>
          <w:p w14:paraId="74B67744" w14:textId="77777777" w:rsidR="00E320B1" w:rsidRPr="00193685" w:rsidRDefault="00E320B1" w:rsidP="00615DCE">
            <w:pPr>
              <w:tabs>
                <w:tab w:val="left" w:pos="403"/>
              </w:tabs>
              <w:spacing w:after="120" w:line="240" w:lineRule="atLeast"/>
              <w:rPr>
                <w:rFonts w:ascii="Courier New" w:hAnsi="Courier New" w:cs="Courier New"/>
                <w:noProof/>
                <w:sz w:val="18"/>
                <w:szCs w:val="18"/>
                <w:lang w:val="en-GB"/>
              </w:rPr>
            </w:pPr>
            <w:r w:rsidRPr="00193685">
              <w:rPr>
                <w:rFonts w:ascii="Courier New" w:hAnsi="Courier New" w:cs="Courier New"/>
                <w:szCs w:val="20"/>
              </w:rPr>
              <w:t>@</w:t>
            </w:r>
            <w:r w:rsidRPr="00193685">
              <w:rPr>
                <w:rFonts w:ascii="Courier New" w:hAnsi="Courier New" w:cs="Courier New"/>
              </w:rPr>
              <w:t>adaptationSets</w:t>
            </w:r>
          </w:p>
        </w:tc>
        <w:tc>
          <w:tcPr>
            <w:tcW w:w="723" w:type="pct"/>
            <w:tcBorders>
              <w:top w:val="single" w:sz="4" w:space="0" w:color="000000"/>
              <w:left w:val="single" w:sz="4" w:space="0" w:color="auto"/>
              <w:bottom w:val="single" w:sz="4" w:space="0" w:color="000000"/>
              <w:right w:val="single" w:sz="4" w:space="0" w:color="000000"/>
            </w:tcBorders>
          </w:tcPr>
          <w:p w14:paraId="170A6517" w14:textId="77777777" w:rsidR="00E320B1" w:rsidRPr="00193685" w:rsidRDefault="00E320B1" w:rsidP="00615DCE">
            <w:pPr>
              <w:tabs>
                <w:tab w:val="left" w:pos="403"/>
              </w:tabs>
              <w:spacing w:after="120" w:line="240" w:lineRule="atLeast"/>
              <w:jc w:val="center"/>
              <w:rPr>
                <w:rFonts w:ascii="Cambria" w:hAnsi="Cambria"/>
                <w:sz w:val="18"/>
                <w:szCs w:val="18"/>
                <w:lang w:val="en-GB"/>
              </w:rPr>
            </w:pPr>
            <w:r w:rsidRPr="00193685">
              <w:rPr>
                <w:rFonts w:ascii="Cambria" w:hAnsi="Cambria"/>
                <w:sz w:val="18"/>
                <w:szCs w:val="18"/>
                <w:lang w:val="en-GB"/>
              </w:rPr>
              <w:t>O</w:t>
            </w:r>
          </w:p>
        </w:tc>
        <w:tc>
          <w:tcPr>
            <w:tcW w:w="2583" w:type="pct"/>
            <w:tcBorders>
              <w:top w:val="single" w:sz="4" w:space="0" w:color="000000"/>
              <w:left w:val="single" w:sz="4" w:space="0" w:color="000000"/>
              <w:bottom w:val="single" w:sz="4" w:space="0" w:color="000000"/>
              <w:right w:val="single" w:sz="4" w:space="0" w:color="auto"/>
            </w:tcBorders>
          </w:tcPr>
          <w:p w14:paraId="04D4E0BA" w14:textId="77777777" w:rsidR="00E320B1" w:rsidRPr="00193685" w:rsidRDefault="00E320B1" w:rsidP="00615DCE">
            <w:pPr>
              <w:tabs>
                <w:tab w:val="left" w:pos="403"/>
              </w:tabs>
              <w:spacing w:after="120" w:line="240" w:lineRule="atLeast"/>
              <w:rPr>
                <w:rFonts w:ascii="Cambria" w:hAnsi="Cambria"/>
                <w:sz w:val="18"/>
                <w:szCs w:val="18"/>
                <w:lang w:val="en-GB"/>
              </w:rPr>
            </w:pPr>
            <w:r w:rsidRPr="00193685">
              <w:rPr>
                <w:rFonts w:ascii="Cambria" w:hAnsi="Cambria"/>
                <w:sz w:val="18"/>
                <w:szCs w:val="18"/>
                <w:lang w:val="en-GB"/>
              </w:rPr>
              <w:t xml:space="preserve">See </w:t>
            </w:r>
            <w:r w:rsidRPr="001C25AB">
              <w:rPr>
                <w:rFonts w:ascii="Courier New" w:hAnsi="Courier New" w:cs="Courier New"/>
                <w:bCs/>
                <w:sz w:val="18"/>
                <w:szCs w:val="18"/>
                <w:lang w:val="en-GB"/>
              </w:rPr>
              <w:t>adaptationSets</w:t>
            </w:r>
            <w:r w:rsidRPr="00193685">
              <w:rPr>
                <w:rFonts w:ascii="Cambria" w:hAnsi="Cambria" w:cs="Courier New"/>
                <w:sz w:val="18"/>
                <w:szCs w:val="18"/>
                <w:lang w:val="en-GB"/>
              </w:rPr>
              <w:t xml:space="preserve"> </w:t>
            </w:r>
            <w:r w:rsidRPr="00193685">
              <w:rPr>
                <w:rFonts w:ascii="Cambria" w:hAnsi="Cambria"/>
                <w:sz w:val="18"/>
                <w:szCs w:val="18"/>
                <w:lang w:val="en-GB"/>
              </w:rPr>
              <w:t>in Table K.3.7-1.</w:t>
            </w:r>
          </w:p>
        </w:tc>
      </w:tr>
      <w:tr w:rsidR="00E320B1" w:rsidRPr="00193685" w14:paraId="60836410" w14:textId="77777777" w:rsidTr="00E320B1">
        <w:tc>
          <w:tcPr>
            <w:tcW w:w="130" w:type="pct"/>
            <w:tcBorders>
              <w:top w:val="single" w:sz="4" w:space="0" w:color="000000"/>
              <w:left w:val="single" w:sz="4" w:space="0" w:color="auto"/>
              <w:bottom w:val="single" w:sz="4" w:space="0" w:color="000000"/>
              <w:right w:val="nil"/>
            </w:tcBorders>
          </w:tcPr>
          <w:p w14:paraId="11C614AF" w14:textId="77777777" w:rsidR="00E320B1" w:rsidRPr="00193685" w:rsidRDefault="00E320B1" w:rsidP="00615DCE">
            <w:pPr>
              <w:tabs>
                <w:tab w:val="left" w:pos="403"/>
              </w:tabs>
              <w:spacing w:after="120" w:line="240" w:lineRule="atLeast"/>
              <w:rPr>
                <w:rFonts w:ascii="Cambria" w:hAnsi="Cambria"/>
                <w:noProof/>
                <w:sz w:val="18"/>
                <w:szCs w:val="18"/>
                <w:lang w:val="en-GB"/>
              </w:rPr>
            </w:pPr>
          </w:p>
        </w:tc>
        <w:tc>
          <w:tcPr>
            <w:tcW w:w="1564" w:type="pct"/>
            <w:tcBorders>
              <w:top w:val="single" w:sz="4" w:space="0" w:color="000000"/>
              <w:left w:val="nil"/>
              <w:bottom w:val="single" w:sz="4" w:space="0" w:color="000000"/>
              <w:right w:val="single" w:sz="4" w:space="0" w:color="auto"/>
            </w:tcBorders>
          </w:tcPr>
          <w:p w14:paraId="77143099" w14:textId="77777777" w:rsidR="00E320B1" w:rsidRPr="00754A5D" w:rsidRDefault="00E320B1" w:rsidP="00615DCE">
            <w:pPr>
              <w:tabs>
                <w:tab w:val="left" w:pos="403"/>
              </w:tabs>
              <w:spacing w:after="120" w:line="240" w:lineRule="atLeast"/>
              <w:rPr>
                <w:rFonts w:ascii="Courier New" w:hAnsi="Courier New" w:cs="Courier New"/>
                <w:szCs w:val="20"/>
                <w:highlight w:val="yellow"/>
              </w:rPr>
            </w:pPr>
            <w:r w:rsidRPr="00754A5D">
              <w:rPr>
                <w:rFonts w:ascii="Courier New" w:hAnsi="Courier New" w:cs="Courier New"/>
                <w:szCs w:val="20"/>
                <w:highlight w:val="yellow"/>
              </w:rPr>
              <w:t>@beaconingURL</w:t>
            </w:r>
          </w:p>
        </w:tc>
        <w:tc>
          <w:tcPr>
            <w:tcW w:w="723" w:type="pct"/>
            <w:tcBorders>
              <w:top w:val="single" w:sz="4" w:space="0" w:color="000000"/>
              <w:left w:val="single" w:sz="4" w:space="0" w:color="auto"/>
              <w:bottom w:val="single" w:sz="4" w:space="0" w:color="000000"/>
              <w:right w:val="single" w:sz="4" w:space="0" w:color="000000"/>
            </w:tcBorders>
          </w:tcPr>
          <w:p w14:paraId="5C99522B" w14:textId="77777777" w:rsidR="00E320B1" w:rsidRPr="00754A5D" w:rsidRDefault="00E320B1" w:rsidP="00E320B1">
            <w:pPr>
              <w:tabs>
                <w:tab w:val="left" w:pos="403"/>
              </w:tabs>
              <w:spacing w:after="120" w:line="240" w:lineRule="atLeast"/>
              <w:ind w:right="-215"/>
              <w:jc w:val="center"/>
              <w:rPr>
                <w:rFonts w:ascii="Cambria" w:hAnsi="Cambria"/>
                <w:sz w:val="18"/>
                <w:szCs w:val="18"/>
                <w:highlight w:val="yellow"/>
                <w:lang w:val="en-GB"/>
              </w:rPr>
            </w:pPr>
            <w:r>
              <w:rPr>
                <w:rFonts w:ascii="Cambria" w:hAnsi="Cambria"/>
                <w:sz w:val="18"/>
                <w:szCs w:val="18"/>
                <w:highlight w:val="yellow"/>
                <w:lang w:val="en-GB"/>
              </w:rPr>
              <w:t>CM</w:t>
            </w:r>
          </w:p>
        </w:tc>
        <w:tc>
          <w:tcPr>
            <w:tcW w:w="2583" w:type="pct"/>
            <w:tcBorders>
              <w:top w:val="single" w:sz="4" w:space="0" w:color="000000"/>
              <w:left w:val="single" w:sz="4" w:space="0" w:color="000000"/>
              <w:bottom w:val="single" w:sz="4" w:space="0" w:color="000000"/>
              <w:right w:val="single" w:sz="4" w:space="0" w:color="auto"/>
            </w:tcBorders>
          </w:tcPr>
          <w:p w14:paraId="00F22DBE" w14:textId="77777777" w:rsidR="00E320B1" w:rsidRDefault="00E320B1" w:rsidP="00615DCE">
            <w:pPr>
              <w:tabs>
                <w:tab w:val="left" w:pos="403"/>
              </w:tabs>
              <w:spacing w:after="120" w:line="240" w:lineRule="atLeast"/>
              <w:rPr>
                <w:rFonts w:ascii="Cambria" w:hAnsi="Cambria"/>
                <w:sz w:val="18"/>
                <w:szCs w:val="18"/>
                <w:highlight w:val="yellow"/>
                <w:lang w:val="en-GB"/>
              </w:rPr>
            </w:pPr>
            <w:r w:rsidRPr="00754A5D">
              <w:rPr>
                <w:rFonts w:ascii="Cambria" w:hAnsi="Cambria"/>
                <w:sz w:val="18"/>
                <w:szCs w:val="18"/>
                <w:highlight w:val="yellow"/>
                <w:lang w:val="en-GB"/>
              </w:rPr>
              <w:t>URL to which reporting should be done. If absent, reporting is performed using other request types (e.g. segments or MPD)</w:t>
            </w:r>
          </w:p>
          <w:p w14:paraId="65D177A3" w14:textId="77777777" w:rsidR="00E320B1" w:rsidRDefault="00E320B1" w:rsidP="00615DCE">
            <w:pPr>
              <w:tabs>
                <w:tab w:val="left" w:pos="403"/>
              </w:tabs>
              <w:spacing w:after="120" w:line="240" w:lineRule="atLeast"/>
              <w:rPr>
                <w:rFonts w:ascii="Cambria" w:hAnsi="Cambria"/>
                <w:sz w:val="18"/>
                <w:szCs w:val="18"/>
                <w:highlight w:val="yellow"/>
                <w:lang w:val="en-GB"/>
              </w:rPr>
            </w:pPr>
            <w:r>
              <w:rPr>
                <w:rFonts w:ascii="Cambria" w:hAnsi="Cambria"/>
                <w:sz w:val="18"/>
                <w:szCs w:val="18"/>
                <w:highlight w:val="yellow"/>
                <w:lang w:val="en-GB"/>
              </w:rPr>
              <w:t xml:space="preserve">If the CMCDParameters element is present, reporting shall be done using an HTTP POST method with body of the request being JSON-formatted CMCD, per CTA 5004. </w:t>
            </w:r>
          </w:p>
          <w:p w14:paraId="2FE78919" w14:textId="77777777" w:rsidR="00E320B1" w:rsidRPr="00754A5D" w:rsidRDefault="00E320B1" w:rsidP="00615DCE">
            <w:pPr>
              <w:tabs>
                <w:tab w:val="left" w:pos="403"/>
              </w:tabs>
              <w:spacing w:after="120" w:line="240" w:lineRule="atLeast"/>
              <w:rPr>
                <w:rFonts w:ascii="Cambria" w:hAnsi="Cambria"/>
                <w:sz w:val="18"/>
                <w:szCs w:val="18"/>
                <w:highlight w:val="yellow"/>
                <w:lang w:val="en-GB"/>
              </w:rPr>
            </w:pPr>
            <w:r>
              <w:rPr>
                <w:rFonts w:ascii="Cambria" w:hAnsi="Cambria"/>
                <w:sz w:val="18"/>
                <w:szCs w:val="18"/>
                <w:highlight w:val="yellow"/>
                <w:lang w:val="en-GB"/>
              </w:rPr>
              <w:t xml:space="preserve">This attribute shall be present if and only if the </w:t>
            </w:r>
            <w:r w:rsidRPr="00475C5C">
              <w:rPr>
                <w:rFonts w:ascii="Courier New" w:hAnsi="Courier New" w:cs="Courier New"/>
                <w:b/>
                <w:bCs/>
                <w:sz w:val="18"/>
                <w:szCs w:val="18"/>
                <w:highlight w:val="yellow"/>
                <w:lang w:val="en-GB"/>
              </w:rPr>
              <w:t>CMCDParameters</w:t>
            </w:r>
            <w:r w:rsidRPr="00475C5C">
              <w:rPr>
                <w:rFonts w:ascii="Courier New" w:hAnsi="Courier New" w:cs="Courier New"/>
                <w:sz w:val="18"/>
                <w:szCs w:val="18"/>
                <w:highlight w:val="yellow"/>
                <w:lang w:val="en-GB"/>
              </w:rPr>
              <w:t>@mode</w:t>
            </w:r>
            <w:r>
              <w:rPr>
                <w:rFonts w:ascii="Cambria" w:hAnsi="Cambria"/>
                <w:sz w:val="18"/>
                <w:szCs w:val="18"/>
                <w:highlight w:val="yellow"/>
                <w:lang w:val="en-GB"/>
              </w:rPr>
              <w:t xml:space="preserve"> is set to “json”</w:t>
            </w:r>
          </w:p>
        </w:tc>
      </w:tr>
      <w:tr w:rsidR="00E320B1" w:rsidRPr="00193685" w14:paraId="231CA6D2" w14:textId="77777777" w:rsidTr="00E320B1">
        <w:tc>
          <w:tcPr>
            <w:tcW w:w="130" w:type="pct"/>
            <w:tcBorders>
              <w:top w:val="single" w:sz="4" w:space="0" w:color="000000"/>
              <w:left w:val="single" w:sz="4" w:space="0" w:color="auto"/>
              <w:bottom w:val="single" w:sz="4" w:space="0" w:color="000000"/>
              <w:right w:val="nil"/>
            </w:tcBorders>
          </w:tcPr>
          <w:p w14:paraId="2BA2ADCE" w14:textId="77777777" w:rsidR="00E320B1" w:rsidRPr="00193685" w:rsidRDefault="00E320B1" w:rsidP="00615DCE">
            <w:pPr>
              <w:tabs>
                <w:tab w:val="left" w:pos="403"/>
              </w:tabs>
              <w:spacing w:after="120" w:line="240" w:lineRule="atLeast"/>
              <w:rPr>
                <w:rFonts w:ascii="Cambria" w:hAnsi="Cambria"/>
                <w:noProof/>
                <w:sz w:val="18"/>
                <w:szCs w:val="18"/>
                <w:lang w:val="en-GB"/>
              </w:rPr>
            </w:pPr>
          </w:p>
        </w:tc>
        <w:tc>
          <w:tcPr>
            <w:tcW w:w="1564" w:type="pct"/>
            <w:tcBorders>
              <w:top w:val="single" w:sz="4" w:space="0" w:color="000000"/>
              <w:left w:val="nil"/>
              <w:bottom w:val="single" w:sz="4" w:space="0" w:color="000000"/>
              <w:right w:val="single" w:sz="4" w:space="0" w:color="auto"/>
            </w:tcBorders>
          </w:tcPr>
          <w:p w14:paraId="1AF27235" w14:textId="77777777" w:rsidR="00E320B1" w:rsidRPr="00754A5D" w:rsidRDefault="00E320B1" w:rsidP="00615DCE">
            <w:pPr>
              <w:tabs>
                <w:tab w:val="left" w:pos="403"/>
              </w:tabs>
              <w:spacing w:after="120" w:line="240" w:lineRule="atLeast"/>
              <w:rPr>
                <w:rFonts w:ascii="Courier New" w:hAnsi="Courier New" w:cs="Courier New"/>
                <w:szCs w:val="20"/>
                <w:highlight w:val="yellow"/>
              </w:rPr>
            </w:pPr>
            <w:r w:rsidRPr="00754A5D">
              <w:rPr>
                <w:rFonts w:ascii="Courier New" w:hAnsi="Courier New" w:cs="Courier New"/>
                <w:szCs w:val="20"/>
                <w:highlight w:val="yellow"/>
              </w:rPr>
              <w:t>@frequency</w:t>
            </w:r>
          </w:p>
        </w:tc>
        <w:tc>
          <w:tcPr>
            <w:tcW w:w="723" w:type="pct"/>
            <w:tcBorders>
              <w:top w:val="single" w:sz="4" w:space="0" w:color="000000"/>
              <w:left w:val="single" w:sz="4" w:space="0" w:color="auto"/>
              <w:bottom w:val="single" w:sz="4" w:space="0" w:color="000000"/>
              <w:right w:val="single" w:sz="4" w:space="0" w:color="000000"/>
            </w:tcBorders>
          </w:tcPr>
          <w:p w14:paraId="621421D6" w14:textId="77777777" w:rsidR="00E320B1" w:rsidRPr="00754A5D" w:rsidRDefault="00E320B1" w:rsidP="00615DCE">
            <w:pPr>
              <w:tabs>
                <w:tab w:val="left" w:pos="403"/>
              </w:tabs>
              <w:spacing w:after="120" w:line="240" w:lineRule="atLeast"/>
              <w:jc w:val="center"/>
              <w:rPr>
                <w:rFonts w:ascii="Cambria" w:hAnsi="Cambria"/>
                <w:sz w:val="18"/>
                <w:szCs w:val="18"/>
                <w:highlight w:val="yellow"/>
                <w:lang w:val="en-GB"/>
              </w:rPr>
            </w:pPr>
            <w:r w:rsidRPr="00754A5D">
              <w:rPr>
                <w:rFonts w:ascii="Cambria" w:hAnsi="Cambria"/>
                <w:sz w:val="18"/>
                <w:szCs w:val="18"/>
                <w:highlight w:val="yellow"/>
                <w:lang w:val="en-GB"/>
              </w:rPr>
              <w:t>CM</w:t>
            </w:r>
          </w:p>
        </w:tc>
        <w:tc>
          <w:tcPr>
            <w:tcW w:w="2583" w:type="pct"/>
            <w:tcBorders>
              <w:top w:val="single" w:sz="4" w:space="0" w:color="000000"/>
              <w:left w:val="single" w:sz="4" w:space="0" w:color="000000"/>
              <w:bottom w:val="single" w:sz="4" w:space="0" w:color="000000"/>
              <w:right w:val="single" w:sz="4" w:space="0" w:color="auto"/>
            </w:tcBorders>
          </w:tcPr>
          <w:p w14:paraId="3962ECA1" w14:textId="77777777" w:rsidR="00E320B1" w:rsidRPr="00754A5D" w:rsidRDefault="00E320B1" w:rsidP="00615DCE">
            <w:pPr>
              <w:tabs>
                <w:tab w:val="left" w:pos="403"/>
              </w:tabs>
              <w:spacing w:after="120" w:line="240" w:lineRule="atLeast"/>
              <w:rPr>
                <w:rFonts w:ascii="Cambria" w:hAnsi="Cambria"/>
                <w:sz w:val="18"/>
                <w:szCs w:val="18"/>
                <w:highlight w:val="yellow"/>
                <w:lang w:val="en-GB"/>
              </w:rPr>
            </w:pPr>
            <w:r w:rsidRPr="00754A5D">
              <w:rPr>
                <w:rFonts w:ascii="Cambria" w:hAnsi="Cambria"/>
                <w:sz w:val="18"/>
                <w:szCs w:val="18"/>
                <w:highlight w:val="yellow"/>
                <w:lang w:val="en-GB"/>
              </w:rPr>
              <w:t>Frequency (in seconds, possibly fractional) at which beconing requests shall be issued. Present if and only if the @beaconingURL is present.</w:t>
            </w:r>
          </w:p>
        </w:tc>
      </w:tr>
      <w:tr w:rsidR="00E320B1" w:rsidRPr="00193685" w14:paraId="2B3E5724" w14:textId="77777777" w:rsidTr="00E320B1">
        <w:tc>
          <w:tcPr>
            <w:tcW w:w="130" w:type="pct"/>
            <w:tcBorders>
              <w:top w:val="single" w:sz="4" w:space="0" w:color="000000"/>
              <w:left w:val="single" w:sz="4" w:space="0" w:color="auto"/>
              <w:bottom w:val="single" w:sz="4" w:space="0" w:color="000000"/>
              <w:right w:val="nil"/>
            </w:tcBorders>
          </w:tcPr>
          <w:p w14:paraId="1D3880F6" w14:textId="77777777" w:rsidR="00E320B1" w:rsidRPr="00193685" w:rsidRDefault="00E320B1" w:rsidP="00615DCE">
            <w:pPr>
              <w:tabs>
                <w:tab w:val="left" w:pos="403"/>
              </w:tabs>
              <w:spacing w:after="120" w:line="240" w:lineRule="atLeast"/>
              <w:rPr>
                <w:rFonts w:ascii="Cambria" w:hAnsi="Cambria"/>
                <w:b/>
                <w:noProof/>
                <w:sz w:val="18"/>
                <w:szCs w:val="18"/>
                <w:lang w:val="en-GB"/>
              </w:rPr>
            </w:pPr>
          </w:p>
        </w:tc>
        <w:tc>
          <w:tcPr>
            <w:tcW w:w="1564" w:type="pct"/>
            <w:tcBorders>
              <w:top w:val="single" w:sz="4" w:space="0" w:color="000000"/>
              <w:left w:val="nil"/>
              <w:bottom w:val="single" w:sz="4" w:space="0" w:color="000000"/>
              <w:right w:val="single" w:sz="4" w:space="0" w:color="auto"/>
            </w:tcBorders>
            <w:hideMark/>
          </w:tcPr>
          <w:p w14:paraId="1BB81976" w14:textId="77777777" w:rsidR="00E320B1" w:rsidRPr="001C25AB" w:rsidRDefault="00E320B1" w:rsidP="00615DCE">
            <w:pPr>
              <w:tabs>
                <w:tab w:val="left" w:pos="403"/>
              </w:tabs>
              <w:spacing w:after="120" w:line="240" w:lineRule="atLeast"/>
              <w:rPr>
                <w:rFonts w:ascii="Courier New" w:hAnsi="Courier New" w:cs="Courier New"/>
                <w:b/>
                <w:bCs/>
                <w:noProof/>
                <w:sz w:val="18"/>
                <w:szCs w:val="18"/>
                <w:lang w:val="en-GB"/>
              </w:rPr>
            </w:pPr>
            <w:r w:rsidRPr="00193685">
              <w:rPr>
                <w:rFonts w:ascii="Courier New" w:hAnsi="Courier New" w:cs="Courier New"/>
                <w:b/>
                <w:bCs/>
                <w:noProof/>
                <w:sz w:val="18"/>
                <w:szCs w:val="18"/>
                <w:lang w:val="en-GB"/>
              </w:rPr>
              <w:t>CMCDParameters</w:t>
            </w:r>
          </w:p>
        </w:tc>
        <w:tc>
          <w:tcPr>
            <w:tcW w:w="723" w:type="pct"/>
            <w:tcBorders>
              <w:top w:val="single" w:sz="4" w:space="0" w:color="000000"/>
              <w:left w:val="single" w:sz="4" w:space="0" w:color="auto"/>
              <w:bottom w:val="single" w:sz="4" w:space="0" w:color="000000"/>
              <w:right w:val="single" w:sz="4" w:space="0" w:color="000000"/>
            </w:tcBorders>
            <w:hideMark/>
          </w:tcPr>
          <w:p w14:paraId="00B59146" w14:textId="77777777" w:rsidR="00E320B1" w:rsidRPr="00193685" w:rsidRDefault="00E320B1" w:rsidP="00615DCE">
            <w:pPr>
              <w:tabs>
                <w:tab w:val="left" w:pos="403"/>
              </w:tabs>
              <w:spacing w:after="120" w:line="240" w:lineRule="atLeast"/>
              <w:jc w:val="center"/>
              <w:rPr>
                <w:rFonts w:ascii="Cambria" w:hAnsi="Cambria"/>
                <w:sz w:val="18"/>
                <w:szCs w:val="18"/>
                <w:lang w:val="en-GB"/>
              </w:rPr>
            </w:pPr>
            <w:r w:rsidRPr="00193685">
              <w:rPr>
                <w:rFonts w:ascii="Cambria" w:hAnsi="Cambria"/>
                <w:sz w:val="18"/>
                <w:szCs w:val="18"/>
                <w:lang w:val="en-GB"/>
              </w:rPr>
              <w:t>0 … 1</w:t>
            </w:r>
          </w:p>
        </w:tc>
        <w:tc>
          <w:tcPr>
            <w:tcW w:w="2583" w:type="pct"/>
            <w:tcBorders>
              <w:top w:val="single" w:sz="4" w:space="0" w:color="000000"/>
              <w:left w:val="single" w:sz="4" w:space="0" w:color="000000"/>
              <w:bottom w:val="single" w:sz="4" w:space="0" w:color="000000"/>
              <w:right w:val="single" w:sz="4" w:space="0" w:color="auto"/>
            </w:tcBorders>
            <w:hideMark/>
          </w:tcPr>
          <w:p w14:paraId="5092CFE5" w14:textId="77777777" w:rsidR="00E320B1" w:rsidRPr="00193685" w:rsidRDefault="00E320B1" w:rsidP="00615DCE">
            <w:pPr>
              <w:keepNext/>
              <w:tabs>
                <w:tab w:val="left" w:pos="403"/>
                <w:tab w:val="left" w:pos="940"/>
                <w:tab w:val="left" w:pos="1140"/>
                <w:tab w:val="left" w:pos="1360"/>
              </w:tabs>
              <w:suppressAutoHyphens/>
              <w:spacing w:after="120" w:line="240" w:lineRule="atLeast"/>
              <w:outlineLvl w:val="3"/>
              <w:rPr>
                <w:rFonts w:ascii="Cambria" w:hAnsi="Cambria"/>
                <w:sz w:val="18"/>
                <w:szCs w:val="18"/>
                <w:lang w:val="en-GB"/>
              </w:rPr>
            </w:pPr>
            <w:r w:rsidRPr="00193685">
              <w:rPr>
                <w:rFonts w:ascii="Cambria" w:hAnsi="Cambria"/>
                <w:sz w:val="18"/>
                <w:szCs w:val="18"/>
                <w:lang w:val="en-GB"/>
              </w:rPr>
              <w:t>Defines reporting system parameters to send back client data for the above Service Locations and and Adaptation Sets for CMCD. For details refer to clause K.4.2.7.2.</w:t>
            </w:r>
          </w:p>
        </w:tc>
      </w:tr>
      <w:tr w:rsidR="00E320B1" w:rsidRPr="00193685" w14:paraId="5521B101" w14:textId="77777777" w:rsidTr="00E320B1">
        <w:tc>
          <w:tcPr>
            <w:tcW w:w="5000" w:type="pct"/>
            <w:gridSpan w:val="4"/>
            <w:tcBorders>
              <w:top w:val="single" w:sz="4" w:space="0" w:color="000000"/>
              <w:left w:val="single" w:sz="4" w:space="0" w:color="auto"/>
              <w:bottom w:val="single" w:sz="4" w:space="0" w:color="auto"/>
              <w:right w:val="single" w:sz="4" w:space="0" w:color="auto"/>
            </w:tcBorders>
            <w:hideMark/>
          </w:tcPr>
          <w:p w14:paraId="11A1C1F1" w14:textId="77777777" w:rsidR="00E320B1" w:rsidRPr="00193685" w:rsidRDefault="00E320B1" w:rsidP="00615DCE">
            <w:pPr>
              <w:keepNext/>
              <w:keepLines/>
              <w:tabs>
                <w:tab w:val="left" w:pos="403"/>
              </w:tabs>
              <w:overflowPunct w:val="0"/>
              <w:adjustRightInd w:val="0"/>
              <w:spacing w:before="60" w:line="240" w:lineRule="atLeast"/>
              <w:rPr>
                <w:rFonts w:ascii="Cambria" w:hAnsi="Cambria"/>
                <w:b/>
                <w:sz w:val="18"/>
                <w:szCs w:val="18"/>
                <w:lang w:val="en-GB"/>
              </w:rPr>
            </w:pPr>
            <w:r w:rsidRPr="00193685">
              <w:rPr>
                <w:rFonts w:ascii="Cambria" w:hAnsi="Cambria"/>
                <w:b/>
                <w:sz w:val="18"/>
                <w:szCs w:val="18"/>
                <w:lang w:val="en-GB"/>
              </w:rPr>
              <w:t>Legend:</w:t>
            </w:r>
          </w:p>
          <w:p w14:paraId="059A076E" w14:textId="77777777" w:rsidR="00E320B1" w:rsidRPr="00193685" w:rsidRDefault="00E320B1" w:rsidP="00615DCE">
            <w:pPr>
              <w:keepNext/>
              <w:keepLines/>
              <w:tabs>
                <w:tab w:val="left" w:pos="403"/>
              </w:tabs>
              <w:overflowPunct w:val="0"/>
              <w:adjustRightInd w:val="0"/>
              <w:spacing w:line="240" w:lineRule="atLeast"/>
              <w:ind w:left="360"/>
              <w:rPr>
                <w:rFonts w:ascii="Cambria" w:hAnsi="Cambria"/>
                <w:sz w:val="18"/>
                <w:szCs w:val="18"/>
                <w:lang w:val="en-GB"/>
              </w:rPr>
            </w:pPr>
            <w:r w:rsidRPr="00193685">
              <w:rPr>
                <w:rFonts w:ascii="Cambria" w:hAnsi="Cambria"/>
                <w:sz w:val="18"/>
                <w:szCs w:val="18"/>
                <w:lang w:val="en-GB"/>
              </w:rPr>
              <w:t>For attributes: M=mandatory, O=optional, OD=optional with default value, CM=conditionally mandatory, F=fixed.</w:t>
            </w:r>
          </w:p>
          <w:p w14:paraId="011BC861" w14:textId="77777777" w:rsidR="00E320B1" w:rsidRPr="00193685" w:rsidRDefault="00E320B1" w:rsidP="00615DCE">
            <w:pPr>
              <w:keepNext/>
              <w:keepLines/>
              <w:tabs>
                <w:tab w:val="left" w:pos="403"/>
              </w:tabs>
              <w:overflowPunct w:val="0"/>
              <w:adjustRightInd w:val="0"/>
              <w:spacing w:line="240" w:lineRule="atLeast"/>
              <w:ind w:left="360"/>
              <w:rPr>
                <w:rFonts w:ascii="Cambria" w:hAnsi="Cambria"/>
                <w:sz w:val="18"/>
                <w:szCs w:val="18"/>
                <w:lang w:val="en-GB"/>
              </w:rPr>
            </w:pPr>
            <w:r w:rsidRPr="00193685">
              <w:rPr>
                <w:rFonts w:ascii="Cambria" w:hAnsi="Cambria"/>
                <w:sz w:val="18"/>
                <w:szCs w:val="18"/>
                <w:lang w:val="en-GB"/>
              </w:rPr>
              <w:t>For elements: &lt;minOccurs&gt;...&lt;maxOccurs&gt; (N=unbounded)</w:t>
            </w:r>
          </w:p>
          <w:p w14:paraId="21E2D44F" w14:textId="77777777" w:rsidR="00E320B1" w:rsidRPr="00193685" w:rsidRDefault="00E320B1" w:rsidP="00615DCE">
            <w:pPr>
              <w:keepNext/>
              <w:keepLines/>
              <w:tabs>
                <w:tab w:val="left" w:pos="403"/>
              </w:tabs>
              <w:overflowPunct w:val="0"/>
              <w:adjustRightInd w:val="0"/>
              <w:spacing w:line="240" w:lineRule="atLeast"/>
              <w:ind w:left="360"/>
              <w:rPr>
                <w:rFonts w:ascii="Cambria" w:hAnsi="Cambria"/>
                <w:sz w:val="18"/>
                <w:szCs w:val="18"/>
                <w:lang w:val="en-GB"/>
              </w:rPr>
            </w:pPr>
            <w:r w:rsidRPr="00193685">
              <w:rPr>
                <w:rFonts w:ascii="Cambria" w:hAnsi="Cambria"/>
                <w:sz w:val="18"/>
                <w:szCs w:val="18"/>
                <w:lang w:val="en-GB"/>
              </w:rPr>
              <w:t xml:space="preserve">The conditions only hold without using </w:t>
            </w:r>
            <w:r w:rsidRPr="00193685">
              <w:rPr>
                <w:rFonts w:ascii="Courier New" w:hAnsi="Courier New" w:cs="Courier New"/>
                <w:sz w:val="18"/>
                <w:szCs w:val="18"/>
                <w:lang w:val="en-GB"/>
              </w:rPr>
              <w:t>xlink:href</w:t>
            </w:r>
            <w:r w:rsidRPr="00193685">
              <w:rPr>
                <w:rFonts w:ascii="Cambria" w:hAnsi="Cambria"/>
                <w:sz w:val="18"/>
                <w:szCs w:val="18"/>
                <w:lang w:val="en-GB"/>
              </w:rPr>
              <w:t>. If linking is used, then all attributes are "optional" and &lt;minOccurs=0&gt;</w:t>
            </w:r>
          </w:p>
          <w:p w14:paraId="15F78E7B" w14:textId="77777777" w:rsidR="00E320B1" w:rsidRPr="00193685" w:rsidRDefault="00E320B1" w:rsidP="00615DCE">
            <w:pPr>
              <w:keepNext/>
              <w:keepLines/>
              <w:tabs>
                <w:tab w:val="left" w:pos="403"/>
              </w:tabs>
              <w:overflowPunct w:val="0"/>
              <w:adjustRightInd w:val="0"/>
              <w:spacing w:line="240" w:lineRule="atLeast"/>
              <w:rPr>
                <w:rFonts w:ascii="Cambria" w:hAnsi="Cambria"/>
                <w:sz w:val="18"/>
                <w:szCs w:val="18"/>
                <w:lang w:val="en-GB"/>
              </w:rPr>
            </w:pPr>
            <w:r w:rsidRPr="00193685">
              <w:rPr>
                <w:rFonts w:ascii="Cambria" w:hAnsi="Cambria"/>
                <w:sz w:val="18"/>
                <w:szCs w:val="18"/>
                <w:lang w:val="en-GB"/>
              </w:rPr>
              <w:t xml:space="preserve">Elements are </w:t>
            </w:r>
            <w:r w:rsidRPr="00193685">
              <w:rPr>
                <w:rFonts w:ascii="Cambria" w:hAnsi="Cambria"/>
                <w:b/>
                <w:sz w:val="18"/>
                <w:szCs w:val="18"/>
                <w:lang w:val="en-GB"/>
              </w:rPr>
              <w:t>bold</w:t>
            </w:r>
            <w:r w:rsidRPr="00193685">
              <w:rPr>
                <w:rFonts w:ascii="Cambria" w:hAnsi="Cambria"/>
                <w:sz w:val="18"/>
                <w:szCs w:val="18"/>
                <w:lang w:val="en-GB"/>
              </w:rPr>
              <w:t xml:space="preserve">; attributes are non-bold and preceded with an @, List of elements and attributes is in </w:t>
            </w:r>
            <w:r w:rsidRPr="00193685">
              <w:rPr>
                <w:rFonts w:ascii="Cambria" w:hAnsi="Cambria"/>
                <w:b/>
                <w:i/>
                <w:iCs/>
                <w:sz w:val="18"/>
                <w:szCs w:val="18"/>
                <w:lang w:val="en-GB"/>
              </w:rPr>
              <w:t>italics bold</w:t>
            </w:r>
            <w:r w:rsidRPr="00193685">
              <w:rPr>
                <w:rFonts w:ascii="Cambria" w:hAnsi="Cambria"/>
                <w:b/>
                <w:sz w:val="18"/>
                <w:szCs w:val="18"/>
                <w:lang w:val="en-GB"/>
              </w:rPr>
              <w:t xml:space="preserve"> </w:t>
            </w:r>
            <w:r w:rsidRPr="00193685">
              <w:rPr>
                <w:rFonts w:ascii="Cambria" w:hAnsi="Cambria"/>
                <w:color w:val="000000"/>
                <w:sz w:val="18"/>
                <w:szCs w:val="18"/>
                <w:lang w:val="en-GB" w:eastAsia="zh-CN"/>
              </w:rPr>
              <w:t>referring to those taken from the Base type that has been extended by this type.</w:t>
            </w:r>
          </w:p>
        </w:tc>
      </w:tr>
    </w:tbl>
    <w:p w14:paraId="08904AEC" w14:textId="77777777" w:rsidR="00E320B1" w:rsidRDefault="00E320B1" w:rsidP="00E320B1"/>
    <w:p w14:paraId="128A60FA" w14:textId="77777777" w:rsidR="00E320B1" w:rsidRDefault="00E320B1" w:rsidP="00E320B1">
      <w:r>
        <w:t>We further remove the prohibition on the json format.</w:t>
      </w:r>
    </w:p>
    <w:p w14:paraId="61B70460" w14:textId="77777777" w:rsidR="00E320B1" w:rsidRDefault="00E320B1" w:rsidP="00E320B1"/>
    <w:p w14:paraId="452FC17F" w14:textId="77777777" w:rsidR="00E320B1" w:rsidRPr="00193685" w:rsidRDefault="00E320B1" w:rsidP="00E320B1">
      <w:pPr>
        <w:tabs>
          <w:tab w:val="left" w:pos="403"/>
        </w:tabs>
        <w:spacing w:after="120" w:line="240" w:lineRule="atLeast"/>
        <w:jc w:val="center"/>
        <w:rPr>
          <w:rFonts w:ascii="Cambria" w:hAnsi="Cambria"/>
          <w:b/>
          <w:bCs/>
          <w:lang w:val="en-GB"/>
        </w:rPr>
      </w:pPr>
      <w:r w:rsidRPr="00193685">
        <w:rPr>
          <w:rFonts w:ascii="Cambria" w:hAnsi="Cambria"/>
          <w:b/>
          <w:bCs/>
          <w:lang w:val="en-GB"/>
        </w:rPr>
        <w:t>Table K.3.7-2 — CMCD specific parameters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3251"/>
        <w:gridCol w:w="1537"/>
        <w:gridCol w:w="4557"/>
      </w:tblGrid>
      <w:tr w:rsidR="00E320B1" w:rsidRPr="00193685" w14:paraId="3379A7C2" w14:textId="77777777" w:rsidTr="00615DCE">
        <w:trPr>
          <w:jc w:val="center"/>
        </w:trPr>
        <w:tc>
          <w:tcPr>
            <w:tcW w:w="3251" w:type="dxa"/>
          </w:tcPr>
          <w:p w14:paraId="541F112F" w14:textId="77777777" w:rsidR="00E320B1" w:rsidRPr="00193685" w:rsidRDefault="00E320B1" w:rsidP="00615DCE">
            <w:pPr>
              <w:keepNext/>
              <w:tabs>
                <w:tab w:val="left" w:pos="403"/>
              </w:tabs>
              <w:spacing w:after="200" w:line="240" w:lineRule="atLeast"/>
              <w:jc w:val="center"/>
              <w:rPr>
                <w:rFonts w:ascii="Cambria" w:hAnsi="Cambria"/>
                <w:b/>
                <w:lang w:val="en-GB"/>
              </w:rPr>
            </w:pPr>
            <w:r w:rsidRPr="00193685">
              <w:rPr>
                <w:rFonts w:ascii="Cambria" w:hAnsi="Cambria"/>
                <w:b/>
                <w:lang w:val="en-GB"/>
              </w:rPr>
              <w:t>Key</w:t>
            </w:r>
          </w:p>
        </w:tc>
        <w:tc>
          <w:tcPr>
            <w:tcW w:w="1537" w:type="dxa"/>
          </w:tcPr>
          <w:p w14:paraId="46E30F11" w14:textId="77777777" w:rsidR="00E320B1" w:rsidRPr="00193685" w:rsidRDefault="00E320B1" w:rsidP="00615DCE">
            <w:pPr>
              <w:keepNext/>
              <w:tabs>
                <w:tab w:val="left" w:pos="403"/>
              </w:tabs>
              <w:spacing w:after="200" w:line="240" w:lineRule="atLeast"/>
              <w:jc w:val="center"/>
              <w:rPr>
                <w:rFonts w:ascii="Cambria" w:hAnsi="Cambria"/>
                <w:b/>
                <w:lang w:val="en-GB"/>
              </w:rPr>
            </w:pPr>
            <w:r w:rsidRPr="00193685">
              <w:rPr>
                <w:rFonts w:ascii="Cambria" w:hAnsi="Cambria"/>
                <w:b/>
                <w:lang w:val="en-GB"/>
              </w:rPr>
              <w:t>Type</w:t>
            </w:r>
          </w:p>
        </w:tc>
        <w:tc>
          <w:tcPr>
            <w:tcW w:w="4557" w:type="dxa"/>
          </w:tcPr>
          <w:p w14:paraId="0FC5D499" w14:textId="77777777" w:rsidR="00E320B1" w:rsidRPr="00193685" w:rsidRDefault="00E320B1" w:rsidP="00615DCE">
            <w:pPr>
              <w:keepNext/>
              <w:tabs>
                <w:tab w:val="left" w:pos="403"/>
              </w:tabs>
              <w:spacing w:after="200" w:line="240" w:lineRule="atLeast"/>
              <w:jc w:val="center"/>
              <w:rPr>
                <w:rFonts w:ascii="Cambria" w:hAnsi="Cambria"/>
                <w:b/>
                <w:lang w:val="en-GB"/>
              </w:rPr>
            </w:pPr>
            <w:r w:rsidRPr="00193685">
              <w:rPr>
                <w:rFonts w:ascii="Cambria" w:hAnsi="Cambria"/>
                <w:b/>
                <w:lang w:val="en-GB"/>
              </w:rPr>
              <w:t>Description</w:t>
            </w:r>
          </w:p>
        </w:tc>
      </w:tr>
      <w:tr w:rsidR="00E320B1" w:rsidRPr="00193685" w14:paraId="07C44788" w14:textId="77777777" w:rsidTr="00615DCE">
        <w:trPr>
          <w:jc w:val="center"/>
        </w:trPr>
        <w:tc>
          <w:tcPr>
            <w:tcW w:w="3251" w:type="dxa"/>
          </w:tcPr>
          <w:p w14:paraId="5D257D77" w14:textId="77777777" w:rsidR="00E320B1" w:rsidRPr="00193685" w:rsidRDefault="00E320B1" w:rsidP="00615DCE">
            <w:pPr>
              <w:keepNext/>
              <w:tabs>
                <w:tab w:val="left" w:pos="403"/>
              </w:tabs>
              <w:spacing w:after="200" w:line="240" w:lineRule="atLeast"/>
              <w:rPr>
                <w:rFonts w:ascii="Courier New" w:hAnsi="Courier New" w:cs="Courier New"/>
                <w:lang w:val="en-GB"/>
              </w:rPr>
            </w:pPr>
            <w:r w:rsidRPr="00193685">
              <w:rPr>
                <w:rFonts w:ascii="Courier New" w:hAnsi="Courier New" w:cs="Courier New"/>
                <w:lang w:val="en-GB"/>
              </w:rPr>
              <w:t>Version</w:t>
            </w:r>
          </w:p>
        </w:tc>
        <w:tc>
          <w:tcPr>
            <w:tcW w:w="1537" w:type="dxa"/>
          </w:tcPr>
          <w:p w14:paraId="024B1CB8" w14:textId="77777777" w:rsidR="00E320B1" w:rsidRPr="00193685" w:rsidRDefault="00E320B1" w:rsidP="00615DCE">
            <w:pPr>
              <w:keepNext/>
              <w:tabs>
                <w:tab w:val="left" w:pos="403"/>
              </w:tabs>
              <w:spacing w:after="200" w:line="240" w:lineRule="atLeast"/>
              <w:rPr>
                <w:rFonts w:ascii="Courier New" w:hAnsi="Courier New" w:cs="Courier New"/>
                <w:lang w:val="en-GB"/>
              </w:rPr>
            </w:pPr>
            <w:r w:rsidRPr="00193685">
              <w:rPr>
                <w:rFonts w:ascii="Courier New" w:hAnsi="Courier New" w:cs="Courier New"/>
                <w:lang w:val="en-GB"/>
              </w:rPr>
              <w:t>unsigned int</w:t>
            </w:r>
          </w:p>
        </w:tc>
        <w:tc>
          <w:tcPr>
            <w:tcW w:w="4557" w:type="dxa"/>
          </w:tcPr>
          <w:p w14:paraId="16997432" w14:textId="77777777" w:rsidR="00E320B1" w:rsidRPr="00193685" w:rsidRDefault="00E320B1" w:rsidP="00615DCE">
            <w:pPr>
              <w:keepNext/>
              <w:tabs>
                <w:tab w:val="left" w:pos="403"/>
              </w:tabs>
              <w:spacing w:after="200" w:line="240" w:lineRule="atLeast"/>
              <w:rPr>
                <w:rFonts w:ascii="Cambria" w:hAnsi="Cambria"/>
                <w:lang w:val="en-GB"/>
              </w:rPr>
            </w:pPr>
            <w:r w:rsidRPr="00193685">
              <w:rPr>
                <w:rFonts w:ascii="Cambria" w:hAnsi="Cambria"/>
                <w:lang w:val="en-GB"/>
              </w:rPr>
              <w:t xml:space="preserve">specifies the highest </w:t>
            </w:r>
            <w:r w:rsidRPr="001C25AB">
              <w:rPr>
                <w:rFonts w:ascii="Cambria" w:hAnsi="Cambria"/>
                <w:i/>
                <w:iCs/>
                <w:lang w:val="en-GB"/>
              </w:rPr>
              <w:t>CMCD version</w:t>
            </w:r>
            <w:r w:rsidRPr="00193685">
              <w:rPr>
                <w:rFonts w:ascii="Cambria" w:hAnsi="Cambria"/>
                <w:lang w:val="en-GB"/>
              </w:rPr>
              <w:t xml:space="preserve"> as defined in CTA-5004 that is accepted by the reporting server. </w:t>
            </w:r>
          </w:p>
          <w:p w14:paraId="180B623C" w14:textId="77777777" w:rsidR="00E320B1" w:rsidRPr="00193685" w:rsidRDefault="00E320B1" w:rsidP="00615DCE">
            <w:pPr>
              <w:keepNext/>
              <w:tabs>
                <w:tab w:val="left" w:pos="403"/>
              </w:tabs>
              <w:spacing w:after="200" w:line="240" w:lineRule="atLeast"/>
              <w:rPr>
                <w:rFonts w:ascii="Cambria" w:hAnsi="Cambria"/>
                <w:lang w:val="en-GB"/>
              </w:rPr>
            </w:pPr>
            <w:r w:rsidRPr="00193685">
              <w:rPr>
                <w:rFonts w:ascii="Cambria" w:hAnsi="Cambria"/>
                <w:lang w:val="en-GB"/>
              </w:rPr>
              <w:t>If absent, the version is assumed to be version 1 as defined in CTA-5004.</w:t>
            </w:r>
          </w:p>
        </w:tc>
      </w:tr>
      <w:tr w:rsidR="00E320B1" w:rsidRPr="00193685" w14:paraId="53325505" w14:textId="77777777" w:rsidTr="00615DCE">
        <w:trPr>
          <w:jc w:val="center"/>
        </w:trPr>
        <w:tc>
          <w:tcPr>
            <w:tcW w:w="3251" w:type="dxa"/>
          </w:tcPr>
          <w:p w14:paraId="0FF8D492" w14:textId="77777777" w:rsidR="00E320B1" w:rsidRPr="00193685" w:rsidRDefault="00E320B1" w:rsidP="00615DCE">
            <w:pPr>
              <w:keepNext/>
              <w:tabs>
                <w:tab w:val="left" w:pos="403"/>
              </w:tabs>
              <w:spacing w:after="200" w:line="240" w:lineRule="atLeast"/>
              <w:rPr>
                <w:rFonts w:ascii="Courier New" w:hAnsi="Courier New" w:cs="Courier New"/>
                <w:lang w:val="en-GB"/>
              </w:rPr>
            </w:pPr>
            <w:r w:rsidRPr="00193685">
              <w:rPr>
                <w:rFonts w:ascii="Courier New" w:hAnsi="Courier New" w:cs="Courier New"/>
                <w:lang w:val="en-GB"/>
              </w:rPr>
              <w:t xml:space="preserve">mode </w:t>
            </w:r>
          </w:p>
        </w:tc>
        <w:tc>
          <w:tcPr>
            <w:tcW w:w="1537" w:type="dxa"/>
          </w:tcPr>
          <w:p w14:paraId="57FFA64D" w14:textId="77777777" w:rsidR="00E320B1" w:rsidRPr="00193685" w:rsidRDefault="00E320B1" w:rsidP="00615DCE">
            <w:pPr>
              <w:keepNext/>
              <w:tabs>
                <w:tab w:val="left" w:pos="403"/>
              </w:tabs>
              <w:spacing w:after="200" w:line="240" w:lineRule="atLeast"/>
              <w:rPr>
                <w:rFonts w:ascii="Courier New" w:hAnsi="Courier New" w:cs="Courier New"/>
                <w:lang w:val="en-GB"/>
              </w:rPr>
            </w:pPr>
            <w:r w:rsidRPr="00193685">
              <w:rPr>
                <w:rFonts w:ascii="Courier New" w:hAnsi="Courier New" w:cs="Courier New"/>
                <w:lang w:val="en-GB"/>
              </w:rPr>
              <w:t>string</w:t>
            </w:r>
          </w:p>
        </w:tc>
        <w:tc>
          <w:tcPr>
            <w:tcW w:w="4557" w:type="dxa"/>
          </w:tcPr>
          <w:p w14:paraId="059BB9D5" w14:textId="77777777" w:rsidR="00E320B1" w:rsidRPr="00193685" w:rsidRDefault="00E320B1" w:rsidP="00615DCE">
            <w:pPr>
              <w:keepNext/>
              <w:tabs>
                <w:tab w:val="left" w:pos="403"/>
              </w:tabs>
              <w:spacing w:after="200" w:line="240" w:lineRule="atLeast"/>
              <w:rPr>
                <w:rFonts w:ascii="Cambria" w:hAnsi="Cambria"/>
                <w:lang w:val="en-GB"/>
              </w:rPr>
            </w:pPr>
            <w:r w:rsidRPr="00193685">
              <w:rPr>
                <w:rFonts w:ascii="Cambria" w:hAnsi="Cambria"/>
                <w:lang w:val="en-GB"/>
              </w:rPr>
              <w:t>specifies the data transition mode how the media client shall send the media client data as defined in clause 2 of CTA-5004.</w:t>
            </w:r>
          </w:p>
          <w:p w14:paraId="4234DC66" w14:textId="77777777" w:rsidR="00E320B1" w:rsidRDefault="00E320B1" w:rsidP="00615DCE">
            <w:pPr>
              <w:keepNext/>
              <w:tabs>
                <w:tab w:val="left" w:pos="403"/>
              </w:tabs>
              <w:spacing w:after="200" w:line="240" w:lineRule="atLeast"/>
              <w:rPr>
                <w:rFonts w:ascii="Cambria" w:hAnsi="Cambria"/>
                <w:lang w:val="en-GB"/>
              </w:rPr>
            </w:pPr>
            <w:r w:rsidRPr="00193685">
              <w:rPr>
                <w:rFonts w:ascii="Cambria" w:hAnsi="Cambria"/>
                <w:lang w:val="en-GB"/>
              </w:rPr>
              <w:t xml:space="preserve">The </w:t>
            </w:r>
            <w:r>
              <w:rPr>
                <w:rFonts w:ascii="Cambria" w:hAnsi="Cambria"/>
                <w:lang w:val="en-GB"/>
              </w:rPr>
              <w:t>permitted</w:t>
            </w:r>
            <w:r w:rsidRPr="00193685">
              <w:rPr>
                <w:rFonts w:ascii="Cambria" w:hAnsi="Cambria"/>
                <w:lang w:val="en-GB"/>
              </w:rPr>
              <w:t xml:space="preserve"> options are "</w:t>
            </w:r>
            <w:r w:rsidRPr="001C25AB">
              <w:rPr>
                <w:rFonts w:ascii="Courier New" w:hAnsi="Courier New" w:cs="Courier New"/>
                <w:lang w:val="en-GB"/>
              </w:rPr>
              <w:t>query</w:t>
            </w:r>
            <w:r w:rsidRPr="00193685">
              <w:rPr>
                <w:rFonts w:ascii="Courier New" w:hAnsi="Courier New" w:cs="Courier New"/>
                <w:lang w:val="en-GB"/>
              </w:rPr>
              <w:t>"</w:t>
            </w:r>
            <w:r>
              <w:rPr>
                <w:rFonts w:ascii="Cambria" w:hAnsi="Cambria"/>
                <w:lang w:val="en-GB"/>
              </w:rPr>
              <w:t>,</w:t>
            </w:r>
            <w:r w:rsidRPr="00193685">
              <w:rPr>
                <w:rFonts w:ascii="Cambria" w:hAnsi="Cambria"/>
                <w:lang w:val="en-GB"/>
              </w:rPr>
              <w:t xml:space="preserve"> "</w:t>
            </w:r>
            <w:r w:rsidRPr="001C25AB">
              <w:rPr>
                <w:rFonts w:ascii="Courier New" w:hAnsi="Courier New" w:cs="Courier New"/>
                <w:lang w:val="en-GB"/>
              </w:rPr>
              <w:t>header"</w:t>
            </w:r>
            <w:r>
              <w:rPr>
                <w:rFonts w:ascii="Cambria" w:hAnsi="Cambria"/>
                <w:lang w:val="en-GB"/>
              </w:rPr>
              <w:t xml:space="preserve">, and “json”. </w:t>
            </w:r>
            <w:r w:rsidRPr="00193685">
              <w:rPr>
                <w:rFonts w:ascii="Cambria" w:hAnsi="Cambria"/>
                <w:lang w:val="en-GB"/>
              </w:rPr>
              <w:t xml:space="preserve"> "</w:t>
            </w:r>
            <w:r w:rsidRPr="00193685">
              <w:rPr>
                <w:rFonts w:ascii="Courier New" w:hAnsi="Courier New" w:cs="Courier New"/>
                <w:lang w:val="en-GB"/>
              </w:rPr>
              <w:t>header"</w:t>
            </w:r>
            <w:r w:rsidRPr="00193685">
              <w:rPr>
                <w:rFonts w:ascii="Cambria" w:hAnsi="Cambria"/>
                <w:lang w:val="en-GB"/>
              </w:rPr>
              <w:t xml:space="preserve"> re</w:t>
            </w:r>
            <w:r w:rsidRPr="001C25AB">
              <w:rPr>
                <w:rFonts w:ascii="Cambria" w:hAnsi="Cambria"/>
                <w:lang w:val="en-GB"/>
              </w:rPr>
              <w:t>fers</w:t>
            </w:r>
            <w:r w:rsidRPr="00193685">
              <w:rPr>
                <w:rFonts w:ascii="Cambria" w:hAnsi="Cambria"/>
                <w:lang w:val="en-GB"/>
              </w:rPr>
              <w:t xml:space="preserve"> to the mode defined in clause 2.1 of CTA-5004. "</w:t>
            </w:r>
            <w:r w:rsidRPr="00193685">
              <w:rPr>
                <w:rFonts w:ascii="Courier New" w:hAnsi="Courier New" w:cs="Courier New"/>
                <w:lang w:val="en-GB"/>
              </w:rPr>
              <w:t>query"</w:t>
            </w:r>
            <w:r w:rsidRPr="00193685">
              <w:rPr>
                <w:rFonts w:ascii="Cambria" w:hAnsi="Cambria"/>
                <w:lang w:val="en-GB"/>
              </w:rPr>
              <w:t xml:space="preserve"> refers to the mode defined in clause 2.2 of CTA-5004.</w:t>
            </w:r>
          </w:p>
          <w:p w14:paraId="00F7FB7E" w14:textId="77777777" w:rsidR="00E320B1" w:rsidRPr="00193685" w:rsidRDefault="00E320B1" w:rsidP="00615DCE">
            <w:pPr>
              <w:keepNext/>
              <w:tabs>
                <w:tab w:val="left" w:pos="403"/>
              </w:tabs>
              <w:spacing w:after="200" w:line="240" w:lineRule="atLeast"/>
              <w:rPr>
                <w:rFonts w:ascii="Cambria" w:hAnsi="Cambria"/>
                <w:lang w:val="en-GB"/>
              </w:rPr>
            </w:pPr>
            <w:r w:rsidRPr="00475C5C">
              <w:rPr>
                <w:rFonts w:ascii="Cambria" w:hAnsi="Cambria"/>
                <w:highlight w:val="yellow"/>
                <w:lang w:val="en-GB"/>
              </w:rPr>
              <w:t>If the “json” method is used, @beconingURL and @frequency attributes shall be set.</w:t>
            </w:r>
          </w:p>
          <w:p w14:paraId="4477BA5C" w14:textId="77777777" w:rsidR="00E320B1" w:rsidRPr="00193685" w:rsidRDefault="00E320B1" w:rsidP="00615DCE">
            <w:pPr>
              <w:keepNext/>
              <w:tabs>
                <w:tab w:val="left" w:pos="403"/>
              </w:tabs>
              <w:spacing w:after="200" w:line="240" w:lineRule="atLeast"/>
              <w:rPr>
                <w:rFonts w:ascii="Cambria" w:hAnsi="Cambria"/>
                <w:lang w:val="en-GB"/>
              </w:rPr>
            </w:pPr>
            <w:r w:rsidRPr="00193685">
              <w:rPr>
                <w:rFonts w:ascii="Cambria" w:hAnsi="Cambria"/>
                <w:lang w:val="en-GB"/>
              </w:rPr>
              <w:t>If the value is absent, the "</w:t>
            </w:r>
            <w:r w:rsidRPr="00193685">
              <w:rPr>
                <w:rFonts w:ascii="Courier New" w:hAnsi="Courier New" w:cs="Courier New"/>
                <w:lang w:val="en-GB"/>
              </w:rPr>
              <w:t>query"</w:t>
            </w:r>
            <w:r w:rsidRPr="00193685">
              <w:rPr>
                <w:rFonts w:ascii="Cambria" w:hAnsi="Cambria"/>
                <w:lang w:val="en-GB"/>
              </w:rPr>
              <w:t xml:space="preserve"> method shall be used.</w:t>
            </w:r>
          </w:p>
          <w:p w14:paraId="40352DFF" w14:textId="77777777" w:rsidR="00E320B1" w:rsidRPr="00475C5C" w:rsidRDefault="00E320B1" w:rsidP="00615DCE">
            <w:pPr>
              <w:tabs>
                <w:tab w:val="left" w:pos="1368"/>
              </w:tabs>
              <w:spacing w:after="240" w:line="220" w:lineRule="atLeast"/>
              <w:ind w:left="403"/>
              <w:rPr>
                <w:rFonts w:ascii="Cambria" w:hAnsi="Cambria"/>
                <w:strike/>
                <w:sz w:val="20"/>
                <w:lang w:val="en-GB"/>
              </w:rPr>
            </w:pPr>
            <w:r w:rsidRPr="00475C5C">
              <w:rPr>
                <w:rFonts w:ascii="Cambria" w:hAnsi="Cambria"/>
                <w:strike/>
                <w:sz w:val="20"/>
                <w:highlight w:val="yellow"/>
                <w:lang w:val="en-GB"/>
              </w:rPr>
              <w:t>Note: the third method, including the data in a JSON object, is not defined in this standard as CTA-5004 does not define a detailed protocol.</w:t>
            </w:r>
          </w:p>
        </w:tc>
      </w:tr>
    </w:tbl>
    <w:p w14:paraId="2F9B77AA" w14:textId="5719537D" w:rsidR="006877A4" w:rsidRDefault="006877A4" w:rsidP="006877A4">
      <w:pPr>
        <w:pStyle w:val="Heading2"/>
      </w:pPr>
      <w:bookmarkStart w:id="674" w:name="_Toc159837496"/>
      <w:bookmarkStart w:id="675" w:name="_Toc220055513"/>
      <w:r>
        <w:t>Notes from MP</w:t>
      </w:r>
      <w:r w:rsidR="004A3E7F">
        <w:t>EG#144</w:t>
      </w:r>
      <w:bookmarkEnd w:id="674"/>
      <w:bookmarkEnd w:id="675"/>
    </w:p>
    <w:p w14:paraId="17206740" w14:textId="50819DD4" w:rsidR="004A3E7F" w:rsidRDefault="004A3E7F">
      <w:pPr>
        <w:pStyle w:val="NormalWeb"/>
        <w:numPr>
          <w:ilvl w:val="0"/>
          <w:numId w:val="120"/>
        </w:numPr>
        <w:spacing w:before="0" w:beforeAutospacing="0" w:after="0" w:afterAutospacing="0"/>
      </w:pPr>
      <w:r>
        <w:t>CMCD currently does not include any reporting protocol</w:t>
      </w:r>
    </w:p>
    <w:p w14:paraId="5125C862" w14:textId="1790AF0D" w:rsidR="004A3E7F" w:rsidRDefault="004A3E7F">
      <w:pPr>
        <w:pStyle w:val="NormalWeb"/>
        <w:numPr>
          <w:ilvl w:val="0"/>
          <w:numId w:val="120"/>
        </w:numPr>
        <w:spacing w:before="0" w:beforeAutospacing="0" w:after="0" w:afterAutospacing="0"/>
      </w:pPr>
      <w:r>
        <w:t>In past, we didn't define any reporting mechanism for the DASH metric</w:t>
      </w:r>
    </w:p>
    <w:p w14:paraId="3185320B" w14:textId="249841D1" w:rsidR="004A3E7F" w:rsidRDefault="004A3E7F">
      <w:pPr>
        <w:pStyle w:val="NormalWeb"/>
        <w:numPr>
          <w:ilvl w:val="0"/>
          <w:numId w:val="120"/>
        </w:numPr>
        <w:spacing w:before="0" w:beforeAutospacing="0" w:after="0" w:afterAutospacing="0"/>
      </w:pPr>
      <w:r>
        <w:t>This should be provided as part of API</w:t>
      </w:r>
    </w:p>
    <w:p w14:paraId="5DDD8CB0" w14:textId="0021BC55" w:rsidR="004A3E7F" w:rsidRDefault="004A3E7F">
      <w:pPr>
        <w:pStyle w:val="NormalWeb"/>
        <w:numPr>
          <w:ilvl w:val="0"/>
          <w:numId w:val="120"/>
        </w:numPr>
        <w:spacing w:before="0" w:beforeAutospacing="0" w:after="0" w:afterAutospacing="0"/>
      </w:pPr>
      <w:r>
        <w:t>Recommendation:</w:t>
      </w:r>
    </w:p>
    <w:p w14:paraId="176B1AB9" w14:textId="2942AE58" w:rsidR="004A3E7F" w:rsidRDefault="004A3E7F">
      <w:pPr>
        <w:pStyle w:val="NormalWeb"/>
        <w:numPr>
          <w:ilvl w:val="1"/>
          <w:numId w:val="120"/>
        </w:numPr>
        <w:spacing w:before="0" w:beforeAutospacing="0" w:after="0" w:afterAutospacing="0"/>
      </w:pPr>
      <w:r>
        <w:lastRenderedPageBreak/>
        <w:t>Update the contribution to address the API (not implemented in above yet)</w:t>
      </w:r>
    </w:p>
    <w:p w14:paraId="5326E136" w14:textId="7E29FCB8" w:rsidR="009142A3" w:rsidRPr="009142A3" w:rsidRDefault="004A3E7F" w:rsidP="001E5A67">
      <w:pPr>
        <w:pStyle w:val="NormalWeb"/>
        <w:numPr>
          <w:ilvl w:val="1"/>
          <w:numId w:val="120"/>
        </w:numPr>
        <w:spacing w:before="0" w:beforeAutospacing="0" w:after="0" w:afterAutospacing="0"/>
      </w:pPr>
      <w:r>
        <w:t>Work with CTA WAVE on the scope of work in CMCD V2 and whether it will cover any protocol aspect.</w:t>
      </w:r>
    </w:p>
    <w:bookmarkEnd w:id="671"/>
    <w:p w14:paraId="543A8F9F" w14:textId="77777777" w:rsidR="002126E1" w:rsidRDefault="002126E1" w:rsidP="002126E1">
      <w:pPr>
        <w:rPr>
          <w:rFonts w:eastAsia="SimSun"/>
          <w:bCs/>
          <w:lang w:eastAsia="zh-CN"/>
        </w:rPr>
      </w:pPr>
    </w:p>
    <w:p w14:paraId="74AA059E" w14:textId="1E52E1E8" w:rsidR="009142A3" w:rsidRDefault="009142A3" w:rsidP="009142A3">
      <w:r w:rsidRPr="009142A3">
        <w:rPr>
          <w:rFonts w:eastAsia="SimSun"/>
          <w:bCs/>
          <w:sz w:val="28"/>
          <w:highlight w:val="yellow"/>
          <w:lang w:eastAsia="zh-CN"/>
        </w:rPr>
        <w:t xml:space="preserve">Editor’s note: </w:t>
      </w:r>
      <w:r w:rsidRPr="009142A3">
        <w:rPr>
          <w:highlight w:val="yellow"/>
        </w:rPr>
        <w:t>Recommend a solution to be considered for ISOBMFF before we do anything in DASH</w:t>
      </w:r>
      <w:r>
        <w:t>.</w:t>
      </w:r>
    </w:p>
    <w:p w14:paraId="11597377" w14:textId="77777777" w:rsidR="00183746" w:rsidRDefault="00183746" w:rsidP="009142A3"/>
    <w:p w14:paraId="563853CC" w14:textId="6A767F47" w:rsidR="000C11F8" w:rsidRDefault="006C2C4B" w:rsidP="000C11F8">
      <w:pPr>
        <w:pStyle w:val="Heading1"/>
        <w:rPr>
          <w:rFonts w:eastAsia="SimSun"/>
          <w:lang w:eastAsia="zh-CN"/>
        </w:rPr>
      </w:pPr>
      <w:bookmarkStart w:id="676" w:name="_Toc159837509"/>
      <w:bookmarkStart w:id="677" w:name="_Toc220055514"/>
      <w:r w:rsidRPr="006C2C4B">
        <w:rPr>
          <w:rFonts w:eastAsia="SimSun"/>
          <w:lang w:eastAsia="zh-CN"/>
        </w:rPr>
        <w:lastRenderedPageBreak/>
        <w:t xml:space="preserve">Signaling maximum segment size </w:t>
      </w:r>
      <w:r w:rsidR="000C11F8">
        <w:rPr>
          <w:rFonts w:eastAsia="SimSun"/>
          <w:lang w:eastAsia="zh-CN"/>
        </w:rPr>
        <w:t>(</w:t>
      </w:r>
      <w:r w:rsidR="000C11F8" w:rsidRPr="00A6156D">
        <w:rPr>
          <w:rFonts w:eastAsia="SimSun"/>
          <w:lang w:eastAsia="zh-CN"/>
        </w:rPr>
        <w:t>m65</w:t>
      </w:r>
      <w:r>
        <w:rPr>
          <w:rFonts w:eastAsia="SimSun"/>
          <w:lang w:eastAsia="zh-CN"/>
        </w:rPr>
        <w:t>860</w:t>
      </w:r>
      <w:r w:rsidR="000C11F8">
        <w:rPr>
          <w:rFonts w:eastAsia="SimSun"/>
          <w:lang w:eastAsia="zh-CN"/>
        </w:rPr>
        <w:t>)</w:t>
      </w:r>
      <w:bookmarkEnd w:id="676"/>
      <w:bookmarkEnd w:id="677"/>
    </w:p>
    <w:p w14:paraId="0DF2EE83" w14:textId="436CA93D" w:rsidR="00CD2CED" w:rsidRDefault="00C36BF2" w:rsidP="00CD2CED">
      <w:pPr>
        <w:rPr>
          <w:color w:val="0000EE"/>
          <w:u w:val="single"/>
        </w:rPr>
      </w:pPr>
      <w:hyperlink r:id="rId115">
        <w:r>
          <w:rPr>
            <w:color w:val="0000EE"/>
            <w:u w:val="single"/>
          </w:rPr>
          <w:t>MPEG/Systems/DASH/spec#422</w:t>
        </w:r>
      </w:hyperlink>
      <w:hyperlink r:id="rId116">
        <w:r>
          <w:rPr>
            <w:color w:val="0000EE"/>
            <w:u w:val="single"/>
          </w:rPr>
          <w:t>MPEG/Systems/DASH/spec#422</w:t>
        </w:r>
      </w:hyperlink>
    </w:p>
    <w:p w14:paraId="73F8735D" w14:textId="42B5A8AC" w:rsidR="00682407" w:rsidRDefault="00682407" w:rsidP="00682407">
      <w:pPr>
        <w:pStyle w:val="Heading2"/>
      </w:pPr>
      <w:bookmarkStart w:id="678" w:name="_Toc159837510"/>
      <w:bookmarkStart w:id="679" w:name="_Toc220055515"/>
      <w:r>
        <w:t>Introduction</w:t>
      </w:r>
      <w:bookmarkEnd w:id="678"/>
      <w:bookmarkEnd w:id="679"/>
    </w:p>
    <w:p w14:paraId="1D6EAC93" w14:textId="77777777" w:rsidR="00682407" w:rsidRDefault="00682407" w:rsidP="00682407">
      <w:r>
        <w:t xml:space="preserve">The DASH </w:t>
      </w:r>
      <w:r w:rsidRPr="003A4EF8">
        <w:rPr>
          <w:rFonts w:ascii="Courier New" w:hAnsi="Courier New" w:cs="Courier New"/>
          <w:b/>
          <w:bCs/>
        </w:rPr>
        <w:t>Representation</w:t>
      </w:r>
      <w:r w:rsidRPr="003A4EF8">
        <w:rPr>
          <w:rFonts w:ascii="Courier New" w:hAnsi="Courier New" w:cs="Courier New"/>
        </w:rPr>
        <w:t>@bandwidth</w:t>
      </w:r>
      <w:r>
        <w:t xml:space="preserve"> model is defined as a rate sufficient to transmit </w:t>
      </w:r>
      <w:r w:rsidRPr="003A4EF8">
        <w:rPr>
          <w:rFonts w:ascii="Courier New" w:hAnsi="Courier New" w:cs="Courier New"/>
          <w:b/>
          <w:bCs/>
        </w:rPr>
        <w:t>MPD</w:t>
      </w:r>
      <w:r w:rsidRPr="003A4EF8">
        <w:rPr>
          <w:rFonts w:ascii="Courier New" w:hAnsi="Courier New" w:cs="Courier New"/>
        </w:rPr>
        <w:t>@minBufferTime</w:t>
      </w:r>
      <w:r>
        <w:t xml:space="preserve">. Unfortunately, it does not explicitly specify either units or mode of operation, similarly to what has been done by the MPEG video standards for VBV and HRD. As a result, in many cases the MPD contains a bitrate equivalent to the maximum bitrate as stated in the HRD. The problem with the approach is that for shorter segments (e.g. 2s) and longer CPBs (e.g. 2s when converted into time units) the segment size often exceeds the expected maximum size of a segment as calculated given the value of the </w:t>
      </w:r>
      <w:r w:rsidRPr="003A4EF8">
        <w:rPr>
          <w:rFonts w:ascii="Courier New" w:hAnsi="Courier New" w:cs="Courier New"/>
        </w:rPr>
        <w:t>@bandwidth</w:t>
      </w:r>
      <w:r>
        <w:t xml:space="preserve"> attribute. Convergence to the </w:t>
      </w:r>
      <w:r w:rsidRPr="00F71804">
        <w:rPr>
          <w:rFonts w:ascii="Courier New" w:hAnsi="Courier New" w:cs="Courier New"/>
        </w:rPr>
        <w:t>@bandwidth</w:t>
      </w:r>
      <w:r>
        <w:t xml:space="preserve"> value is only guaranteed with segments longer than 2*CPB. This is problematic, especially for low-latency applications, as the client cannot always correctly predict the worst case time it will take it to download a segment. </w:t>
      </w:r>
    </w:p>
    <w:p w14:paraId="39DF4B8F" w14:textId="77777777" w:rsidR="00682407" w:rsidRDefault="00682407" w:rsidP="00682407"/>
    <w:p w14:paraId="466283B7" w14:textId="77777777" w:rsidR="00682407" w:rsidRDefault="00682407" w:rsidP="00682407">
      <w:r>
        <w:t xml:space="preserve">The above problem is only relevant for live profile services – in case of on demand profile </w:t>
      </w:r>
      <w:r w:rsidRPr="00F71804">
        <w:rPr>
          <w:rFonts w:ascii="Courier New" w:hAnsi="Courier New" w:cs="Courier New"/>
        </w:rPr>
        <w:t>`sidx`</w:t>
      </w:r>
      <w:r>
        <w:t xml:space="preserve"> provides precise information making the question moot.  </w:t>
      </w:r>
    </w:p>
    <w:p w14:paraId="4C63EA5B" w14:textId="77777777" w:rsidR="00682407" w:rsidRDefault="00682407" w:rsidP="00682407"/>
    <w:p w14:paraId="30228DF6" w14:textId="77777777" w:rsidR="00682407" w:rsidRDefault="00682407" w:rsidP="00682407">
      <w:r>
        <w:t xml:space="preserve">Apple HLS definition is entirely different and operates in units of segments. The bandwidth signaled is defined as the maximum bitrate for a sequence of segments between 0.5x and 1.5x of a target segment duration. They further recommend not to exceed the stated rate by more than 10%. This definition is not as elegant but provides the player with hard guarantees regarding the size of the segment. Having an HLS-compatible definition will make the HLS-to-DASH and DASH-to-HLS translation simpler. </w:t>
      </w:r>
    </w:p>
    <w:p w14:paraId="38ACD53C" w14:textId="77777777" w:rsidR="00682407" w:rsidRDefault="00682407" w:rsidP="00682407"/>
    <w:p w14:paraId="597D217B" w14:textId="77777777" w:rsidR="00682407" w:rsidRDefault="00682407" w:rsidP="00682407">
      <w:r>
        <w:t xml:space="preserve">The above proposal was discussed during MPEG #143 and added to the AhG mandate and to the TuC. The discussion at </w:t>
      </w:r>
      <w:hyperlink r:id="rId117" w:history="1">
        <w:r w:rsidRPr="004A75A6">
          <w:rPr>
            <w:rStyle w:val="Hyperlink"/>
          </w:rPr>
          <w:t>https://mpeg.expert/software/MPEG/Systems/DASH/spec/-/issues/368</w:t>
        </w:r>
      </w:hyperlink>
      <w:r>
        <w:t xml:space="preserve"> posed two questions:</w:t>
      </w:r>
    </w:p>
    <w:p w14:paraId="307A5EDA" w14:textId="77777777" w:rsidR="00682407" w:rsidRPr="00684DAA" w:rsidRDefault="00682407">
      <w:pPr>
        <w:pStyle w:val="ListParagraph"/>
        <w:numPr>
          <w:ilvl w:val="0"/>
          <w:numId w:val="121"/>
        </w:numPr>
        <w:jc w:val="left"/>
        <w:rPr>
          <w:rFonts w:eastAsia="Times New Roman"/>
        </w:rPr>
      </w:pPr>
      <w:r w:rsidRPr="00684DAA">
        <w:rPr>
          <w:rFonts w:eastAsia="Times New Roman" w:hAnsi="Symbol"/>
        </w:rPr>
        <w:t xml:space="preserve">What is the </w:t>
      </w:r>
      <w:r w:rsidRPr="00684DAA">
        <w:rPr>
          <w:rFonts w:eastAsia="Times New Roman"/>
        </w:rPr>
        <w:t>operational model?</w:t>
      </w:r>
    </w:p>
    <w:p w14:paraId="61958BA3" w14:textId="77777777" w:rsidR="00682407" w:rsidRDefault="00682407">
      <w:pPr>
        <w:pStyle w:val="ListParagraph"/>
        <w:numPr>
          <w:ilvl w:val="0"/>
          <w:numId w:val="121"/>
        </w:numPr>
      </w:pPr>
      <w:r w:rsidRPr="00684DAA">
        <w:rPr>
          <w:rFonts w:eastAsia="Times New Roman"/>
        </w:rPr>
        <w:t>How does this work with SegmentTimeline when there is no nominal duration?</w:t>
      </w:r>
      <w:r>
        <w:t xml:space="preserve"> </w:t>
      </w:r>
    </w:p>
    <w:p w14:paraId="411AE021" w14:textId="49EE7631" w:rsidR="00682407" w:rsidRDefault="00682407" w:rsidP="00682407">
      <w:pPr>
        <w:pStyle w:val="Heading2"/>
      </w:pPr>
      <w:bookmarkStart w:id="680" w:name="_Toc159837511"/>
      <w:bookmarkStart w:id="681" w:name="_Toc220055516"/>
      <w:r>
        <w:t>Proposal</w:t>
      </w:r>
      <w:bookmarkEnd w:id="680"/>
      <w:bookmarkEnd w:id="681"/>
    </w:p>
    <w:p w14:paraId="3F152BC1" w14:textId="77777777" w:rsidR="00682407" w:rsidRDefault="00682407" w:rsidP="00682407">
      <w:r>
        <w:t xml:space="preserve">We propose to define a concept of </w:t>
      </w:r>
      <w:r w:rsidRPr="00891B29">
        <w:rPr>
          <w:i/>
          <w:iCs/>
        </w:rPr>
        <w:t xml:space="preserve">segment </w:t>
      </w:r>
      <w:r>
        <w:rPr>
          <w:i/>
          <w:iCs/>
        </w:rPr>
        <w:t>bandwidth</w:t>
      </w:r>
      <w:r>
        <w:t xml:space="preserve">, conceptually defined as an peak bitrate of </w:t>
      </w:r>
      <w:r w:rsidRPr="00AA7E52">
        <w:rPr>
          <w:rFonts w:ascii="Courier New" w:eastAsia="Times New Roman" w:hAnsi="Courier New"/>
          <w:b/>
          <w:szCs w:val="20"/>
        </w:rPr>
        <w:t>MPD</w:t>
      </w:r>
      <w:r w:rsidRPr="00AA7E52">
        <w:rPr>
          <w:rFonts w:ascii="Courier New" w:eastAsia="Times New Roman" w:hAnsi="Courier New"/>
          <w:szCs w:val="20"/>
        </w:rPr>
        <w:t>@maximumSegmentDuration</w:t>
      </w:r>
      <w:r>
        <w:t xml:space="preserve"> worth of consecutive media segments (rounded up to the nearest segment boundary). </w:t>
      </w:r>
    </w:p>
    <w:p w14:paraId="2A3C55D2" w14:textId="20355A76" w:rsidR="00682407" w:rsidRDefault="00682407" w:rsidP="00682407">
      <w:pPr>
        <w:pStyle w:val="Heading3"/>
      </w:pPr>
      <w:bookmarkStart w:id="682" w:name="_Toc159837512"/>
      <w:bookmarkStart w:id="683" w:name="_Toc220055517"/>
      <w:r>
        <w:t>Definition</w:t>
      </w:r>
      <w:bookmarkEnd w:id="682"/>
      <w:bookmarkEnd w:id="683"/>
    </w:p>
    <w:p w14:paraId="2844668A" w14:textId="77777777" w:rsidR="00682407" w:rsidRDefault="00682407" w:rsidP="00682407">
      <w:r w:rsidRPr="00AA7E52">
        <w:rPr>
          <w:rFonts w:eastAsia="Times New Roman"/>
          <w:szCs w:val="22"/>
        </w:rPr>
        <w:t>Let</w:t>
      </w:r>
      <w:r>
        <w:rPr>
          <w:rFonts w:eastAsia="Times New Roman"/>
          <w:szCs w:val="22"/>
        </w:rPr>
        <w:t xml:space="preserve"> segment buffer</w:t>
      </w:r>
      <w:r w:rsidRPr="00AA7E52">
        <w:rPr>
          <w:rFonts w:eastAsia="Times New Roman"/>
          <w:szCs w:val="22"/>
        </w:rPr>
        <w:t xml:space="preserve"> </w:t>
      </w:r>
      <w:r>
        <w:rPr>
          <w:rFonts w:eastAsia="Times New Roman"/>
          <w:i/>
          <w:szCs w:val="22"/>
        </w:rPr>
        <w:t>SB</w:t>
      </w:r>
      <w:r>
        <w:rPr>
          <w:rFonts w:eastAsia="Times New Roman"/>
          <w:i/>
          <w:szCs w:val="22"/>
          <w:vertAlign w:val="subscript"/>
        </w:rPr>
        <w:t>i</w:t>
      </w:r>
      <w:r w:rsidRPr="00AA7E52">
        <w:rPr>
          <w:rFonts w:eastAsia="Times New Roman"/>
          <w:szCs w:val="22"/>
        </w:rPr>
        <w:t xml:space="preserve"> be </w:t>
      </w:r>
      <w:r>
        <w:rPr>
          <w:rFonts w:eastAsia="Times New Roman"/>
          <w:szCs w:val="22"/>
        </w:rPr>
        <w:t xml:space="preserve">comprised of the shortest sequence of one or more consecutive segments or segment sequences </w:t>
      </w:r>
      <w:r w:rsidRPr="00684DAA">
        <w:rPr>
          <w:rFonts w:eastAsia="Times New Roman"/>
          <w:i/>
          <w:iCs/>
          <w:szCs w:val="22"/>
        </w:rPr>
        <w:t>S(i)..S(i+k)</w:t>
      </w:r>
      <w:r>
        <w:rPr>
          <w:rFonts w:eastAsia="Times New Roman"/>
          <w:szCs w:val="22"/>
        </w:rPr>
        <w:t xml:space="preserve"> with combined media duration between 0.5</w:t>
      </w:r>
      <w:r>
        <w:rPr>
          <w:rFonts w:eastAsia="Times New Roman"/>
          <w:szCs w:val="22"/>
        </w:rPr>
        <w:sym w:font="Symbol" w:char="F0B4"/>
      </w:r>
      <w:r w:rsidRPr="00AA7E52">
        <w:rPr>
          <w:rFonts w:ascii="Courier New" w:eastAsia="Times New Roman" w:hAnsi="Courier New"/>
          <w:b/>
          <w:szCs w:val="20"/>
        </w:rPr>
        <w:t>MPD</w:t>
      </w:r>
      <w:r w:rsidRPr="00AA7E52">
        <w:rPr>
          <w:rFonts w:ascii="Courier New" w:eastAsia="Times New Roman" w:hAnsi="Courier New"/>
          <w:szCs w:val="20"/>
        </w:rPr>
        <w:t>@maximumSegmentDuration</w:t>
      </w:r>
      <w:r>
        <w:rPr>
          <w:rFonts w:eastAsia="Times New Roman"/>
          <w:szCs w:val="22"/>
        </w:rPr>
        <w:t xml:space="preserve"> and 1.5</w:t>
      </w:r>
      <w:r>
        <w:rPr>
          <w:rFonts w:eastAsia="Times New Roman"/>
          <w:szCs w:val="22"/>
        </w:rPr>
        <w:sym w:font="Symbol" w:char="F0B4"/>
      </w:r>
      <w:r w:rsidRPr="00AA7E52">
        <w:rPr>
          <w:rFonts w:ascii="Courier New" w:eastAsia="Times New Roman" w:hAnsi="Courier New"/>
          <w:b/>
          <w:szCs w:val="20"/>
        </w:rPr>
        <w:t>MPD</w:t>
      </w:r>
      <w:r w:rsidRPr="00AA7E52">
        <w:rPr>
          <w:rFonts w:ascii="Courier New" w:eastAsia="Times New Roman" w:hAnsi="Courier New"/>
          <w:szCs w:val="20"/>
        </w:rPr>
        <w:t>@maximumSegmentDuration</w:t>
      </w:r>
      <w:r>
        <w:rPr>
          <w:rFonts w:ascii="Courier New" w:eastAsia="Times New Roman" w:hAnsi="Courier New"/>
          <w:szCs w:val="20"/>
        </w:rPr>
        <w:t xml:space="preserve">. </w:t>
      </w:r>
      <w:r>
        <w:rPr>
          <w:i/>
          <w:iCs/>
        </w:rPr>
        <w:t>Instantaneous s</w:t>
      </w:r>
      <w:r w:rsidRPr="00891B29">
        <w:rPr>
          <w:i/>
          <w:iCs/>
        </w:rPr>
        <w:t xml:space="preserve">egment </w:t>
      </w:r>
      <w:r>
        <w:rPr>
          <w:i/>
          <w:iCs/>
        </w:rPr>
        <w:t>bandwidth</w:t>
      </w:r>
      <w:r>
        <w:t xml:space="preserve"> is defined as the sum of the sizes of the above segments (or segment sequences) in bytes divided by their combined duration.</w:t>
      </w:r>
    </w:p>
    <w:p w14:paraId="631E8B68" w14:textId="77777777" w:rsidR="00682407" w:rsidRDefault="00682407" w:rsidP="00682407"/>
    <w:p w14:paraId="25D6F55E" w14:textId="77777777" w:rsidR="00682407" w:rsidRPr="00684DAA" w:rsidRDefault="00682407" w:rsidP="00682407">
      <w:pPr>
        <w:ind w:left="720"/>
        <w:rPr>
          <w:sz w:val="21"/>
          <w:szCs w:val="22"/>
        </w:rPr>
      </w:pPr>
      <w:r w:rsidRPr="00684DAA">
        <w:rPr>
          <w:sz w:val="21"/>
          <w:szCs w:val="22"/>
        </w:rPr>
        <w:t>NOTE: the above variation is needed for avoiding very short video segments which inherently have higher rate (due to higher proportion of much larger I frames to P/B frames) and skew the rate calculation.</w:t>
      </w:r>
    </w:p>
    <w:p w14:paraId="428FCFCB" w14:textId="77777777" w:rsidR="00682407" w:rsidRDefault="00682407" w:rsidP="00682407"/>
    <w:p w14:paraId="222384E0" w14:textId="77777777" w:rsidR="00682407" w:rsidRDefault="00682407" w:rsidP="00682407">
      <w:r>
        <w:t xml:space="preserve">We further define a  </w:t>
      </w:r>
      <w:r>
        <w:rPr>
          <w:rFonts w:ascii="Courier New" w:eastAsia="Times New Roman" w:hAnsi="Courier New"/>
          <w:b/>
          <w:szCs w:val="20"/>
        </w:rPr>
        <w:t>Representation</w:t>
      </w:r>
      <w:r w:rsidRPr="00AA7E52">
        <w:rPr>
          <w:rFonts w:ascii="Courier New" w:eastAsia="Times New Roman" w:hAnsi="Courier New"/>
          <w:szCs w:val="20"/>
        </w:rPr>
        <w:t>@</w:t>
      </w:r>
      <w:r>
        <w:rPr>
          <w:rFonts w:ascii="Courier New" w:eastAsia="Times New Roman" w:hAnsi="Courier New"/>
          <w:szCs w:val="20"/>
        </w:rPr>
        <w:t xml:space="preserve">segmentBandwidth </w:t>
      </w:r>
      <w:r>
        <w:t xml:space="preserve">attribute as the maximum instantaneous bitrate of available segments. </w:t>
      </w:r>
    </w:p>
    <w:p w14:paraId="5EBACEB7" w14:textId="39E5CEE7" w:rsidR="00682407" w:rsidRDefault="00682407" w:rsidP="00DC6E81">
      <w:pPr>
        <w:pStyle w:val="Heading3"/>
      </w:pPr>
      <w:bookmarkStart w:id="684" w:name="_Toc159837513"/>
      <w:bookmarkStart w:id="685" w:name="_Toc220055518"/>
      <w:r>
        <w:t>Operational model</w:t>
      </w:r>
      <w:bookmarkEnd w:id="684"/>
      <w:bookmarkEnd w:id="685"/>
    </w:p>
    <w:p w14:paraId="3F9927C9" w14:textId="77777777" w:rsidR="00682407" w:rsidRDefault="00682407" w:rsidP="00DC6E81">
      <w:pPr>
        <w:pStyle w:val="Heading4"/>
      </w:pPr>
      <w:r>
        <w:t>Client operation</w:t>
      </w:r>
    </w:p>
    <w:p w14:paraId="719813AC" w14:textId="77777777" w:rsidR="00682407" w:rsidRDefault="00682407" w:rsidP="00682407">
      <w:r>
        <w:t xml:space="preserve">The client can make the following assumptions regarding the segment duration </w:t>
      </w:r>
      <w:r w:rsidRPr="00E97217">
        <w:rPr>
          <w:i/>
          <w:iCs/>
        </w:rPr>
        <w:t>SD</w:t>
      </w:r>
      <w:r w:rsidRPr="007272F7">
        <w:rPr>
          <w:i/>
          <w:iCs/>
          <w:vertAlign w:val="subscript"/>
        </w:rPr>
        <w:t>e</w:t>
      </w:r>
      <w:r>
        <w:t xml:space="preserve"> prior to reading it:</w:t>
      </w:r>
    </w:p>
    <w:p w14:paraId="72379C86" w14:textId="77777777" w:rsidR="00682407" w:rsidRPr="000B71A0" w:rsidRDefault="00682407">
      <w:pPr>
        <w:pStyle w:val="ListParagraph"/>
        <w:numPr>
          <w:ilvl w:val="0"/>
          <w:numId w:val="122"/>
        </w:numPr>
      </w:pPr>
      <w:r>
        <w:lastRenderedPageBreak/>
        <w:t xml:space="preserve">The segment duration may not exceed </w:t>
      </w:r>
      <w:r w:rsidRPr="00AA7E52">
        <w:rPr>
          <w:rFonts w:ascii="Courier New" w:eastAsia="Times New Roman" w:hAnsi="Courier New"/>
          <w:b/>
          <w:szCs w:val="20"/>
        </w:rPr>
        <w:t>MPD</w:t>
      </w:r>
      <w:r w:rsidRPr="00AA7E52">
        <w:rPr>
          <w:rFonts w:ascii="Courier New" w:eastAsia="Times New Roman" w:hAnsi="Courier New"/>
          <w:szCs w:val="20"/>
        </w:rPr>
        <w:t>@maximumSegmentDuration</w:t>
      </w:r>
      <w:r>
        <w:rPr>
          <w:rFonts w:ascii="Courier New" w:eastAsia="Times New Roman" w:hAnsi="Courier New"/>
          <w:szCs w:val="20"/>
        </w:rPr>
        <w:t xml:space="preserve"> </w:t>
      </w:r>
      <w:r>
        <w:rPr>
          <w:i/>
          <w:iCs/>
        </w:rPr>
        <w:t>(M</w:t>
      </w:r>
      <w:r w:rsidRPr="00536703">
        <w:rPr>
          <w:i/>
          <w:iCs/>
        </w:rPr>
        <w:t>SD</w:t>
      </w:r>
      <w:r>
        <w:rPr>
          <w:i/>
          <w:iCs/>
        </w:rPr>
        <w:t xml:space="preserve">). </w:t>
      </w:r>
      <w:r w:rsidRPr="00E97217">
        <w:t>Thus</w:t>
      </w:r>
      <w:r>
        <w:rPr>
          <w:i/>
          <w:iCs/>
        </w:rPr>
        <w:t xml:space="preserve"> SD</w:t>
      </w:r>
      <w:r w:rsidRPr="007272F7">
        <w:rPr>
          <w:i/>
          <w:iCs/>
          <w:vertAlign w:val="subscript"/>
        </w:rPr>
        <w:t>e</w:t>
      </w:r>
      <w:r>
        <w:rPr>
          <w:i/>
          <w:iCs/>
        </w:rPr>
        <w:t xml:space="preserve"> = MSD</w:t>
      </w:r>
    </w:p>
    <w:p w14:paraId="5A7CC860" w14:textId="77777777" w:rsidR="00682407" w:rsidRDefault="00682407">
      <w:pPr>
        <w:pStyle w:val="ListParagraph"/>
        <w:numPr>
          <w:ilvl w:val="0"/>
          <w:numId w:val="122"/>
        </w:numPr>
      </w:pPr>
      <w:r>
        <w:t xml:space="preserve">The segment duration is within tolerance </w:t>
      </w:r>
      <w:r w:rsidRPr="00E97217">
        <w:rPr>
          <w:i/>
          <w:iCs/>
        </w:rPr>
        <w:t>T</w:t>
      </w:r>
      <w:r>
        <w:t xml:space="preserve"> from </w:t>
      </w:r>
      <w:r w:rsidRPr="00536703">
        <w:rPr>
          <w:rFonts w:ascii="Courier New" w:hAnsi="Courier New" w:cs="Courier New"/>
          <w:b/>
          <w:bCs/>
        </w:rPr>
        <w:t>SegmentTimeline</w:t>
      </w:r>
      <w:r w:rsidRPr="00536703">
        <w:rPr>
          <w:rFonts w:ascii="Courier New" w:hAnsi="Courier New" w:cs="Courier New"/>
        </w:rPr>
        <w:t>@duration</w:t>
      </w:r>
      <w:r>
        <w:t xml:space="preserve"> </w:t>
      </w:r>
      <w:r w:rsidRPr="00E97217">
        <w:rPr>
          <w:i/>
          <w:iCs/>
        </w:rPr>
        <w:t>D</w:t>
      </w:r>
      <w:r>
        <w:t xml:space="preserve">. Here tolerance is defined as </w:t>
      </w:r>
      <w:r w:rsidRPr="00536703">
        <w:rPr>
          <w:i/>
          <w:iCs/>
        </w:rPr>
        <w:t>T =</w:t>
      </w:r>
      <w:r>
        <w:t xml:space="preserve"> </w:t>
      </w:r>
      <w:r w:rsidRPr="00536703">
        <w:rPr>
          <w:i/>
          <w:iCs/>
        </w:rPr>
        <w:t>min(0.5</w:t>
      </w:r>
      <w:r w:rsidRPr="00536703">
        <w:rPr>
          <w:rFonts w:eastAsia="Times New Roman"/>
          <w:szCs w:val="22"/>
        </w:rPr>
        <w:sym w:font="Symbol" w:char="F0B4"/>
      </w:r>
      <w:r w:rsidRPr="00536703">
        <w:rPr>
          <w:i/>
          <w:iCs/>
        </w:rPr>
        <w:t>D, (1+</w:t>
      </w:r>
      <w:r w:rsidRPr="00536703">
        <w:rPr>
          <w:rFonts w:ascii="Courier New" w:hAnsi="Courier New" w:cs="Courier New"/>
          <w:b/>
          <w:bCs/>
        </w:rPr>
        <w:t>SegmentTimeline</w:t>
      </w:r>
      <w:r w:rsidRPr="00536703">
        <w:rPr>
          <w:rFonts w:ascii="Courier New" w:hAnsi="Courier New" w:cs="Courier New"/>
        </w:rPr>
        <w:t>@tolerance</w:t>
      </w:r>
      <w:r w:rsidRPr="00536703">
        <w:rPr>
          <w:i/>
          <w:iCs/>
        </w:rPr>
        <w:t>)</w:t>
      </w:r>
      <w:r w:rsidRPr="00536703">
        <w:rPr>
          <w:rFonts w:eastAsia="Times New Roman"/>
          <w:szCs w:val="22"/>
        </w:rPr>
        <w:sym w:font="Symbol" w:char="F0B4"/>
      </w:r>
      <w:r w:rsidRPr="00536703">
        <w:rPr>
          <w:i/>
          <w:iCs/>
        </w:rPr>
        <w:t>D)</w:t>
      </w:r>
      <w:r>
        <w:t xml:space="preserve"> and </w:t>
      </w:r>
      <w:r w:rsidRPr="00E97217">
        <w:rPr>
          <w:i/>
          <w:iCs/>
        </w:rPr>
        <w:t>SD</w:t>
      </w:r>
      <w:r w:rsidRPr="007272F7">
        <w:rPr>
          <w:i/>
          <w:iCs/>
          <w:vertAlign w:val="subscript"/>
        </w:rPr>
        <w:t>e</w:t>
      </w:r>
      <w:r w:rsidRPr="00E97217">
        <w:rPr>
          <w:i/>
          <w:iCs/>
        </w:rPr>
        <w:t xml:space="preserve"> =</w:t>
      </w:r>
      <w:r>
        <w:t xml:space="preserve"> </w:t>
      </w:r>
      <w:r w:rsidRPr="00E97217">
        <w:rPr>
          <w:i/>
          <w:iCs/>
        </w:rPr>
        <w:t>min(MSD, D + T)</w:t>
      </w:r>
    </w:p>
    <w:p w14:paraId="001FE2EC" w14:textId="77777777" w:rsidR="00682407" w:rsidRPr="00200472" w:rsidRDefault="00682407">
      <w:pPr>
        <w:pStyle w:val="ListParagraph"/>
        <w:numPr>
          <w:ilvl w:val="0"/>
          <w:numId w:val="122"/>
        </w:numPr>
      </w:pPr>
      <w:r>
        <w:t xml:space="preserve">The segment duration is specified in the </w:t>
      </w:r>
      <w:r w:rsidRPr="00E97217">
        <w:rPr>
          <w:rFonts w:ascii="Courier New" w:hAnsi="Courier New" w:cs="Courier New"/>
          <w:b/>
          <w:bCs/>
        </w:rPr>
        <w:t>S</w:t>
      </w:r>
      <w:r w:rsidRPr="00E97217">
        <w:rPr>
          <w:rFonts w:ascii="Courier New" w:hAnsi="Courier New" w:cs="Courier New"/>
        </w:rPr>
        <w:t>@d</w:t>
      </w:r>
      <w:r>
        <w:t xml:space="preserve"> attribute, thus </w:t>
      </w:r>
      <w:r w:rsidRPr="00E97217">
        <w:rPr>
          <w:i/>
          <w:iCs/>
        </w:rPr>
        <w:t>SD</w:t>
      </w:r>
      <w:r w:rsidRPr="007272F7">
        <w:rPr>
          <w:i/>
          <w:iCs/>
          <w:vertAlign w:val="subscript"/>
        </w:rPr>
        <w:t>e</w:t>
      </w:r>
      <w:r>
        <w:t xml:space="preserve"> = </w:t>
      </w:r>
      <w:r w:rsidRPr="00E97217">
        <w:rPr>
          <w:rFonts w:ascii="Courier New" w:hAnsi="Courier New" w:cs="Courier New"/>
          <w:b/>
          <w:bCs/>
        </w:rPr>
        <w:t>S</w:t>
      </w:r>
      <w:r w:rsidRPr="00E97217">
        <w:rPr>
          <w:rFonts w:ascii="Courier New" w:hAnsi="Courier New" w:cs="Courier New"/>
        </w:rPr>
        <w:t>@d</w:t>
      </w:r>
    </w:p>
    <w:p w14:paraId="62511541" w14:textId="77777777" w:rsidR="00682407" w:rsidRDefault="00682407">
      <w:pPr>
        <w:pStyle w:val="ListParagraph"/>
        <w:numPr>
          <w:ilvl w:val="0"/>
          <w:numId w:val="122"/>
        </w:numPr>
      </w:pPr>
      <w:r>
        <w:t xml:space="preserve">The subsegment duration is specified in `sidx` along with size, hence the question is moot (segment size is precisely known)  </w:t>
      </w:r>
    </w:p>
    <w:p w14:paraId="5BA94E2E" w14:textId="77777777" w:rsidR="00682407" w:rsidRDefault="00682407" w:rsidP="00682407">
      <w:pPr>
        <w:ind w:left="720" w:hanging="720"/>
      </w:pPr>
    </w:p>
    <w:p w14:paraId="092934B3" w14:textId="77777777" w:rsidR="00682407" w:rsidRDefault="00682407" w:rsidP="00682407">
      <w:r>
        <w:t xml:space="preserve">Given the above assumptions, the maximum segment size in bytes </w:t>
      </w:r>
      <w:r w:rsidRPr="007272F7">
        <w:rPr>
          <w:i/>
          <w:iCs/>
        </w:rPr>
        <w:t>MSS</w:t>
      </w:r>
      <w:r>
        <w:t xml:space="preserve"> anticipated by the client is </w:t>
      </w:r>
      <w:r w:rsidRPr="007272F7">
        <w:rPr>
          <w:i/>
          <w:iCs/>
        </w:rPr>
        <w:t>SD</w:t>
      </w:r>
      <w:r w:rsidRPr="007272F7">
        <w:rPr>
          <w:i/>
          <w:iCs/>
          <w:vertAlign w:val="subscript"/>
        </w:rPr>
        <w:t>e</w:t>
      </w:r>
      <w:r w:rsidRPr="00536703">
        <w:rPr>
          <w:rFonts w:eastAsia="Times New Roman"/>
          <w:szCs w:val="22"/>
        </w:rPr>
        <w:sym w:font="Symbol" w:char="F0B4"/>
      </w:r>
      <w:r>
        <w:rPr>
          <w:rFonts w:ascii="Courier New" w:eastAsia="Times New Roman" w:hAnsi="Courier New"/>
          <w:b/>
          <w:szCs w:val="20"/>
        </w:rPr>
        <w:t>Representation</w:t>
      </w:r>
      <w:r w:rsidRPr="00AA7E52">
        <w:rPr>
          <w:rFonts w:ascii="Courier New" w:eastAsia="Times New Roman" w:hAnsi="Courier New"/>
          <w:szCs w:val="20"/>
        </w:rPr>
        <w:t>@</w:t>
      </w:r>
      <w:r>
        <w:rPr>
          <w:rFonts w:ascii="Courier New" w:eastAsia="Times New Roman" w:hAnsi="Courier New"/>
          <w:szCs w:val="20"/>
        </w:rPr>
        <w:t xml:space="preserve">segmentBandwidth </w:t>
      </w:r>
    </w:p>
    <w:p w14:paraId="3D743BAD" w14:textId="77777777" w:rsidR="00682407" w:rsidRDefault="00682407" w:rsidP="00DC6E81">
      <w:pPr>
        <w:pStyle w:val="Heading4"/>
      </w:pPr>
      <w:r>
        <w:t>Compliance</w:t>
      </w:r>
    </w:p>
    <w:p w14:paraId="2F223158" w14:textId="77777777" w:rsidR="00682407" w:rsidRDefault="00682407" w:rsidP="00682407">
      <w:r>
        <w:t xml:space="preserve">The segment shall never exceed the MSS. </w:t>
      </w:r>
    </w:p>
    <w:p w14:paraId="4DCBBA1C" w14:textId="77777777" w:rsidR="00682407" w:rsidRDefault="00682407" w:rsidP="00682407">
      <w:r>
        <w:t xml:space="preserve">For live, MSS is a bound defined by the encoder based on its expectation of the maximum size. </w:t>
      </w:r>
    </w:p>
    <w:p w14:paraId="1BAFA668" w14:textId="77777777" w:rsidR="00682407" w:rsidRDefault="00682407" w:rsidP="00682407"/>
    <w:p w14:paraId="3C8F9C47" w14:textId="77777777" w:rsidR="00682407" w:rsidRDefault="00682407" w:rsidP="00682407">
      <w:r>
        <w:t xml:space="preserve">Note that HLS compliance allows an “overshoot” of 10% over the segment bandwidth stated in the </w:t>
      </w:r>
      <w:r w:rsidRPr="00F71804">
        <w:rPr>
          <w:rFonts w:ascii="Courier New" w:hAnsi="Courier New" w:cs="Courier New"/>
        </w:rPr>
        <w:t>BANDWIDTH</w:t>
      </w:r>
      <w:r>
        <w:t xml:space="preserve"> attribute of the </w:t>
      </w:r>
      <w:r w:rsidRPr="00F71804">
        <w:rPr>
          <w:rFonts w:ascii="Courier New" w:hAnsi="Courier New" w:cs="Courier New"/>
        </w:rPr>
        <w:t>#EXT-X-STREAM-INF</w:t>
      </w:r>
      <w:r w:rsidRPr="00F71804">
        <w:t xml:space="preserve"> </w:t>
      </w:r>
      <w:r>
        <w:t xml:space="preserve">tag. This makes the relationship somewhat awkward as MSS is always 110% of the value of </w:t>
      </w:r>
      <w:r w:rsidRPr="00F71804">
        <w:rPr>
          <w:rFonts w:ascii="Courier New" w:hAnsi="Courier New" w:cs="Courier New"/>
        </w:rPr>
        <w:t>BANDWIDTH</w:t>
      </w:r>
      <w:r>
        <w:t>. It may be better to allow the same 10% overshoot to make conversion simpler (i.e., we have the same value in both DASH MPD and HLS playlist).</w:t>
      </w:r>
    </w:p>
    <w:p w14:paraId="6C6B27FB" w14:textId="77777777" w:rsidR="00682407" w:rsidRPr="00AA7E52" w:rsidRDefault="00682407" w:rsidP="00682407">
      <w:pPr>
        <w:rPr>
          <w:rFonts w:eastAsia="Times New Roman"/>
          <w:szCs w:val="22"/>
        </w:rPr>
      </w:pPr>
      <w:r>
        <w:t xml:space="preserve">   </w:t>
      </w:r>
      <w:r>
        <w:rPr>
          <w:rFonts w:ascii="Courier New" w:eastAsia="Times New Roman" w:hAnsi="Courier New"/>
          <w:szCs w:val="20"/>
        </w:rPr>
        <w:t xml:space="preserve"> </w:t>
      </w:r>
      <w:r>
        <w:rPr>
          <w:rFonts w:eastAsia="Times New Roman"/>
          <w:szCs w:val="22"/>
        </w:rPr>
        <w:t xml:space="preserve"> </w:t>
      </w:r>
      <w:r w:rsidRPr="00AA7E52">
        <w:rPr>
          <w:rFonts w:eastAsia="Times New Roman"/>
          <w:szCs w:val="22"/>
        </w:rPr>
        <w:t xml:space="preserve"> </w:t>
      </w:r>
    </w:p>
    <w:p w14:paraId="65E9C05E" w14:textId="77777777" w:rsidR="00682407" w:rsidRDefault="00682407" w:rsidP="00682407"/>
    <w:p w14:paraId="4AC44B86" w14:textId="0888AED2" w:rsidR="00BA0459" w:rsidRDefault="00CB4EED" w:rsidP="00BA0459">
      <w:pPr>
        <w:pStyle w:val="Heading1"/>
        <w:rPr>
          <w:rFonts w:eastAsia="SimSun"/>
          <w:lang w:eastAsia="zh-CN"/>
        </w:rPr>
      </w:pPr>
      <w:bookmarkStart w:id="686" w:name="_Toc159837514"/>
      <w:bookmarkStart w:id="687" w:name="_Toc220055519"/>
      <w:r w:rsidRPr="00CB4EED">
        <w:rPr>
          <w:rFonts w:eastAsia="SimSun"/>
          <w:lang w:eastAsia="zh-CN"/>
        </w:rPr>
        <w:lastRenderedPageBreak/>
        <w:t>Extending copyright license signaling</w:t>
      </w:r>
      <w:r w:rsidR="00BA0459" w:rsidRPr="006C2C4B">
        <w:rPr>
          <w:rFonts w:eastAsia="SimSun"/>
          <w:lang w:eastAsia="zh-CN"/>
        </w:rPr>
        <w:t xml:space="preserve"> </w:t>
      </w:r>
      <w:r w:rsidR="00BA0459">
        <w:rPr>
          <w:rFonts w:eastAsia="SimSun"/>
          <w:lang w:eastAsia="zh-CN"/>
        </w:rPr>
        <w:t>(</w:t>
      </w:r>
      <w:r w:rsidR="00BA0459" w:rsidRPr="00A6156D">
        <w:rPr>
          <w:rFonts w:eastAsia="SimSun"/>
          <w:lang w:eastAsia="zh-CN"/>
        </w:rPr>
        <w:t>m6</w:t>
      </w:r>
      <w:r>
        <w:rPr>
          <w:rFonts w:eastAsia="SimSun"/>
          <w:lang w:eastAsia="zh-CN"/>
        </w:rPr>
        <w:t>6512</w:t>
      </w:r>
      <w:r w:rsidR="00BA0459">
        <w:rPr>
          <w:rFonts w:eastAsia="SimSun"/>
          <w:lang w:eastAsia="zh-CN"/>
        </w:rPr>
        <w:t>)</w:t>
      </w:r>
      <w:bookmarkEnd w:id="686"/>
      <w:bookmarkEnd w:id="687"/>
    </w:p>
    <w:p w14:paraId="12C03D32" w14:textId="7F8BF191" w:rsidR="00682407" w:rsidRDefault="00CB4EED" w:rsidP="00CD2CED">
      <w:pPr>
        <w:rPr>
          <w:lang w:eastAsia="zh-CN"/>
        </w:rPr>
      </w:pPr>
      <w:hyperlink r:id="rId118" w:history="1">
        <w:r w:rsidRPr="00B84C58">
          <w:rPr>
            <w:rStyle w:val="Hyperlink"/>
            <w:lang w:eastAsia="zh-CN"/>
          </w:rPr>
          <w:t>https://git.mpeg.expert/MPEG/Systems/DASH/spec/-/issues/431</w:t>
        </w:r>
      </w:hyperlink>
    </w:p>
    <w:p w14:paraId="27087D86" w14:textId="77777777" w:rsidR="00A813A7" w:rsidRDefault="00A813A7" w:rsidP="001F4513">
      <w:pPr>
        <w:pStyle w:val="Heading2"/>
        <w:rPr>
          <w:sz w:val="24"/>
          <w:szCs w:val="24"/>
          <w:lang w:eastAsia="zh-CN"/>
        </w:rPr>
      </w:pPr>
      <w:bookmarkStart w:id="688" w:name="_Toc159837515"/>
      <w:bookmarkStart w:id="689" w:name="_Toc220055520"/>
      <w:r>
        <w:rPr>
          <w:lang w:eastAsia="zh-CN"/>
        </w:rPr>
        <w:t>Introduction</w:t>
      </w:r>
      <w:bookmarkEnd w:id="688"/>
      <w:bookmarkEnd w:id="689"/>
    </w:p>
    <w:p w14:paraId="0BC44936" w14:textId="77777777" w:rsidR="00A813A7" w:rsidRDefault="00A813A7" w:rsidP="00A813A7">
      <w:r>
        <w:t>This contribution proposes extending the copyright license signaling in the DASH standard.</w:t>
      </w:r>
    </w:p>
    <w:p w14:paraId="264C742F" w14:textId="77777777" w:rsidR="00A813A7" w:rsidRDefault="00A813A7" w:rsidP="00A813A7">
      <w:pPr>
        <w:pStyle w:val="Heading2"/>
        <w:rPr>
          <w:lang w:eastAsia="zh-CN"/>
        </w:rPr>
      </w:pPr>
      <w:bookmarkStart w:id="690" w:name="_Toc159837516"/>
      <w:bookmarkStart w:id="691" w:name="_Toc220055521"/>
      <w:r>
        <w:rPr>
          <w:lang w:eastAsia="zh-CN"/>
        </w:rPr>
        <w:t>Background</w:t>
      </w:r>
      <w:bookmarkEnd w:id="690"/>
      <w:bookmarkEnd w:id="691"/>
    </w:p>
    <w:p w14:paraId="73F595CD" w14:textId="77777777" w:rsidR="00A813A7" w:rsidRDefault="00A813A7" w:rsidP="00A813A7">
      <w:pPr>
        <w:rPr>
          <w:lang w:eastAsia="zh-CN"/>
        </w:rPr>
      </w:pPr>
      <w:r>
        <w:rPr>
          <w:lang w:eastAsia="zh-CN"/>
        </w:rPr>
        <w:t>The MPD has an element, ProgramInformation, at the MPD level. This element contains the copyright information for the entire MPD. This element can be used once or multiple times. The common use of multiple ProgramInformation is to describe the copyright information in multiple languages.</w:t>
      </w:r>
    </w:p>
    <w:p w14:paraId="2F80BC01" w14:textId="77777777" w:rsidR="00A813A7" w:rsidRDefault="00A813A7" w:rsidP="00A813A7">
      <w:pPr>
        <w:rPr>
          <w:lang w:eastAsia="zh-CN"/>
        </w:rPr>
      </w:pPr>
    </w:p>
    <w:p w14:paraId="78B946CE" w14:textId="77777777" w:rsidR="00A813A7" w:rsidRDefault="00A813A7" w:rsidP="00A813A7">
      <w:pPr>
        <w:pStyle w:val="Tabletitle"/>
        <w:ind w:left="360"/>
        <w:rPr>
          <w:lang w:val="en-GB" w:eastAsia="en-US"/>
        </w:rPr>
      </w:pPr>
      <w:bookmarkStart w:id="692" w:name="_Ref14699324"/>
      <w:r>
        <w:rPr>
          <w:lang w:val="en-GB"/>
        </w:rPr>
        <w:t xml:space="preserve">Table </w:t>
      </w:r>
      <w:r>
        <w:fldChar w:fldCharType="begin"/>
      </w:r>
      <w:r>
        <w:rPr>
          <w:lang w:val="en-GB"/>
        </w:rPr>
        <w:instrText xml:space="preserve"> SEQ Table \* ARABIC </w:instrText>
      </w:r>
      <w:r>
        <w:fldChar w:fldCharType="separate"/>
      </w:r>
      <w:r>
        <w:rPr>
          <w:noProof/>
          <w:lang w:val="en-GB"/>
        </w:rPr>
        <w:t>31</w:t>
      </w:r>
      <w:r>
        <w:fldChar w:fldCharType="end"/>
      </w:r>
      <w:bookmarkEnd w:id="692"/>
      <w:r>
        <w:rPr>
          <w:lang w:val="en-GB"/>
        </w:rPr>
        <w:t xml:space="preserve"> — Program information semantics</w:t>
      </w:r>
    </w:p>
    <w:tbl>
      <w:tblPr>
        <w:tblW w:w="4950"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61"/>
        <w:gridCol w:w="261"/>
        <w:gridCol w:w="2725"/>
        <w:gridCol w:w="1272"/>
        <w:gridCol w:w="4713"/>
      </w:tblGrid>
      <w:tr w:rsidR="00A813A7" w14:paraId="3D17923C" w14:textId="77777777" w:rsidTr="00A813A7">
        <w:trPr>
          <w:cantSplit/>
          <w:tblHeader/>
        </w:trPr>
        <w:tc>
          <w:tcPr>
            <w:tcW w:w="1717" w:type="pct"/>
            <w:gridSpan w:val="3"/>
            <w:tcBorders>
              <w:top w:val="single" w:sz="12" w:space="0" w:color="auto"/>
              <w:left w:val="single" w:sz="12" w:space="0" w:color="auto"/>
              <w:bottom w:val="single" w:sz="12" w:space="0" w:color="auto"/>
              <w:right w:val="single" w:sz="4" w:space="0" w:color="000000" w:themeColor="text1"/>
            </w:tcBorders>
            <w:hideMark/>
          </w:tcPr>
          <w:p w14:paraId="76DE41DF" w14:textId="77777777" w:rsidR="00A813A7" w:rsidRDefault="00A813A7">
            <w:pPr>
              <w:pStyle w:val="Tableheader"/>
              <w:tabs>
                <w:tab w:val="left" w:pos="720"/>
                <w:tab w:val="left" w:pos="1080"/>
                <w:tab w:val="left" w:pos="1440"/>
                <w:tab w:val="left" w:pos="1800"/>
                <w:tab w:val="left" w:pos="2160"/>
              </w:tabs>
              <w:autoSpaceDE w:val="0"/>
              <w:autoSpaceDN w:val="0"/>
              <w:rPr>
                <w:szCs w:val="20"/>
              </w:rPr>
            </w:pPr>
            <w:r>
              <w:rPr>
                <w:b/>
                <w:szCs w:val="20"/>
              </w:rPr>
              <w:t>Element or Attribute Name</w:t>
            </w:r>
          </w:p>
        </w:tc>
        <w:tc>
          <w:tcPr>
            <w:tcW w:w="710" w:type="pct"/>
            <w:tcBorders>
              <w:top w:val="single" w:sz="12" w:space="0" w:color="auto"/>
              <w:left w:val="single" w:sz="4" w:space="0" w:color="000000" w:themeColor="text1"/>
              <w:bottom w:val="single" w:sz="12" w:space="0" w:color="auto"/>
              <w:right w:val="single" w:sz="4" w:space="0" w:color="000000" w:themeColor="text1"/>
            </w:tcBorders>
            <w:hideMark/>
          </w:tcPr>
          <w:p w14:paraId="4791FDB9" w14:textId="77777777" w:rsidR="00A813A7" w:rsidRDefault="00A813A7">
            <w:pPr>
              <w:pStyle w:val="Tableheader"/>
              <w:tabs>
                <w:tab w:val="left" w:pos="720"/>
                <w:tab w:val="left" w:pos="1080"/>
                <w:tab w:val="left" w:pos="1440"/>
                <w:tab w:val="left" w:pos="1800"/>
                <w:tab w:val="left" w:pos="2160"/>
              </w:tabs>
              <w:autoSpaceDE w:val="0"/>
              <w:autoSpaceDN w:val="0"/>
              <w:jc w:val="center"/>
              <w:rPr>
                <w:szCs w:val="20"/>
              </w:rPr>
            </w:pPr>
            <w:r>
              <w:rPr>
                <w:b/>
                <w:szCs w:val="20"/>
              </w:rPr>
              <w:t>Use</w:t>
            </w:r>
          </w:p>
        </w:tc>
        <w:tc>
          <w:tcPr>
            <w:tcW w:w="2573" w:type="pct"/>
            <w:tcBorders>
              <w:top w:val="single" w:sz="12" w:space="0" w:color="auto"/>
              <w:left w:val="single" w:sz="4" w:space="0" w:color="000000" w:themeColor="text1"/>
              <w:bottom w:val="single" w:sz="12" w:space="0" w:color="auto"/>
              <w:right w:val="single" w:sz="12" w:space="0" w:color="auto"/>
            </w:tcBorders>
            <w:hideMark/>
          </w:tcPr>
          <w:p w14:paraId="46BF89D5" w14:textId="77777777" w:rsidR="00A813A7" w:rsidRDefault="00A813A7">
            <w:pPr>
              <w:pStyle w:val="Tableheader"/>
              <w:tabs>
                <w:tab w:val="left" w:pos="720"/>
                <w:tab w:val="left" w:pos="1080"/>
                <w:tab w:val="left" w:pos="1440"/>
                <w:tab w:val="left" w:pos="1800"/>
                <w:tab w:val="left" w:pos="2160"/>
              </w:tabs>
              <w:autoSpaceDE w:val="0"/>
              <w:autoSpaceDN w:val="0"/>
              <w:rPr>
                <w:szCs w:val="20"/>
              </w:rPr>
            </w:pPr>
            <w:r>
              <w:rPr>
                <w:b/>
                <w:szCs w:val="20"/>
              </w:rPr>
              <w:t>Description</w:t>
            </w:r>
          </w:p>
        </w:tc>
      </w:tr>
      <w:tr w:rsidR="00A813A7" w14:paraId="2278E1B6" w14:textId="77777777" w:rsidTr="00A813A7">
        <w:trPr>
          <w:cantSplit/>
        </w:trPr>
        <w:tc>
          <w:tcPr>
            <w:tcW w:w="127" w:type="pct"/>
            <w:tcBorders>
              <w:top w:val="single" w:sz="12" w:space="0" w:color="auto"/>
              <w:left w:val="single" w:sz="12" w:space="0" w:color="auto"/>
              <w:bottom w:val="single" w:sz="4" w:space="0" w:color="000000"/>
              <w:right w:val="nil"/>
            </w:tcBorders>
            <w:hideMark/>
          </w:tcPr>
          <w:p w14:paraId="4C51EA2D" w14:textId="77777777" w:rsidR="00A813A7" w:rsidRDefault="00A813A7">
            <w:pPr>
              <w:pStyle w:val="Tablebody"/>
              <w:autoSpaceDE w:val="0"/>
              <w:autoSpaceDN w:val="0"/>
              <w:rPr>
                <w:szCs w:val="20"/>
              </w:rPr>
            </w:pPr>
            <w:r>
              <w:rPr>
                <w:szCs w:val="20"/>
              </w:rPr>
              <w:t> </w:t>
            </w:r>
          </w:p>
        </w:tc>
        <w:tc>
          <w:tcPr>
            <w:tcW w:w="1590" w:type="pct"/>
            <w:gridSpan w:val="2"/>
            <w:tcBorders>
              <w:top w:val="single" w:sz="12" w:space="0" w:color="auto"/>
              <w:left w:val="nil"/>
              <w:bottom w:val="single" w:sz="4" w:space="0" w:color="000000"/>
              <w:right w:val="single" w:sz="4" w:space="0" w:color="000000" w:themeColor="text1"/>
            </w:tcBorders>
            <w:hideMark/>
          </w:tcPr>
          <w:p w14:paraId="7D91AD24" w14:textId="77777777" w:rsidR="00A813A7" w:rsidRDefault="00A813A7">
            <w:pPr>
              <w:pStyle w:val="Tablebody"/>
              <w:autoSpaceDE w:val="0"/>
              <w:autoSpaceDN w:val="0"/>
              <w:rPr>
                <w:rStyle w:val="ISOCodebold"/>
              </w:rPr>
            </w:pPr>
            <w:r>
              <w:rPr>
                <w:rStyle w:val="ISOCodebold"/>
                <w:szCs w:val="20"/>
              </w:rPr>
              <w:t>ProgramInformation</w:t>
            </w:r>
          </w:p>
        </w:tc>
        <w:tc>
          <w:tcPr>
            <w:tcW w:w="710" w:type="pct"/>
            <w:tcBorders>
              <w:top w:val="single" w:sz="12" w:space="0" w:color="auto"/>
              <w:left w:val="single" w:sz="4" w:space="0" w:color="000000" w:themeColor="text1"/>
              <w:bottom w:val="single" w:sz="4" w:space="0" w:color="000000"/>
              <w:right w:val="single" w:sz="4" w:space="0" w:color="000000" w:themeColor="text1"/>
            </w:tcBorders>
            <w:hideMark/>
          </w:tcPr>
          <w:p w14:paraId="58AC3464" w14:textId="77777777" w:rsidR="00A813A7" w:rsidRDefault="00A813A7">
            <w:pPr>
              <w:pStyle w:val="Tablebody"/>
              <w:autoSpaceDE w:val="0"/>
              <w:autoSpaceDN w:val="0"/>
            </w:pPr>
            <w:r>
              <w:rPr>
                <w:szCs w:val="20"/>
              </w:rPr>
              <w:t> </w:t>
            </w:r>
          </w:p>
        </w:tc>
        <w:tc>
          <w:tcPr>
            <w:tcW w:w="2573" w:type="pct"/>
            <w:tcBorders>
              <w:top w:val="single" w:sz="12" w:space="0" w:color="auto"/>
              <w:left w:val="single" w:sz="4" w:space="0" w:color="000000" w:themeColor="text1"/>
              <w:bottom w:val="single" w:sz="4" w:space="0" w:color="000000"/>
              <w:right w:val="single" w:sz="12" w:space="0" w:color="auto"/>
            </w:tcBorders>
            <w:hideMark/>
          </w:tcPr>
          <w:p w14:paraId="6162B2F9" w14:textId="77777777" w:rsidR="00A813A7" w:rsidRDefault="00A813A7">
            <w:pPr>
              <w:pStyle w:val="Tablebody"/>
              <w:autoSpaceDE w:val="0"/>
              <w:autoSpaceDN w:val="0"/>
              <w:rPr>
                <w:szCs w:val="20"/>
              </w:rPr>
            </w:pPr>
            <w:r>
              <w:rPr>
                <w:szCs w:val="20"/>
              </w:rPr>
              <w:t>specifies descriptive information about the program</w:t>
            </w:r>
          </w:p>
        </w:tc>
      </w:tr>
      <w:tr w:rsidR="00A813A7" w14:paraId="4552F4E0" w14:textId="77777777" w:rsidTr="00A813A7">
        <w:trPr>
          <w:cantSplit/>
        </w:trPr>
        <w:tc>
          <w:tcPr>
            <w:tcW w:w="127" w:type="pct"/>
            <w:tcBorders>
              <w:top w:val="single" w:sz="4" w:space="0" w:color="000000"/>
              <w:left w:val="single" w:sz="12" w:space="0" w:color="auto"/>
              <w:bottom w:val="single" w:sz="4" w:space="0" w:color="000000"/>
              <w:right w:val="nil"/>
            </w:tcBorders>
            <w:hideMark/>
          </w:tcPr>
          <w:p w14:paraId="1277C223" w14:textId="77777777" w:rsidR="00A813A7" w:rsidRDefault="00A813A7">
            <w:pPr>
              <w:pStyle w:val="Tablebody"/>
              <w:autoSpaceDE w:val="0"/>
              <w:autoSpaceDN w:val="0"/>
              <w:rPr>
                <w:noProof/>
                <w:szCs w:val="20"/>
              </w:rPr>
            </w:pPr>
            <w:r>
              <w:rPr>
                <w:szCs w:val="20"/>
              </w:rPr>
              <w:t> </w:t>
            </w:r>
          </w:p>
        </w:tc>
        <w:tc>
          <w:tcPr>
            <w:tcW w:w="123" w:type="pct"/>
            <w:tcBorders>
              <w:top w:val="single" w:sz="4" w:space="0" w:color="000000"/>
              <w:left w:val="nil"/>
              <w:bottom w:val="single" w:sz="4" w:space="0" w:color="000000"/>
              <w:right w:val="nil"/>
            </w:tcBorders>
            <w:hideMark/>
          </w:tcPr>
          <w:p w14:paraId="175F62FA" w14:textId="77777777" w:rsidR="00A813A7" w:rsidRDefault="00A813A7">
            <w:pPr>
              <w:pStyle w:val="Tablebody"/>
              <w:autoSpaceDE w:val="0"/>
              <w:autoSpaceDN w:val="0"/>
              <w:rPr>
                <w:noProof/>
                <w:szCs w:val="20"/>
              </w:rPr>
            </w:pPr>
            <w:r>
              <w:rPr>
                <w:szCs w:val="20"/>
              </w:rPr>
              <w:t> </w:t>
            </w:r>
          </w:p>
        </w:tc>
        <w:tc>
          <w:tcPr>
            <w:tcW w:w="1467" w:type="pct"/>
            <w:tcBorders>
              <w:top w:val="single" w:sz="4" w:space="0" w:color="000000"/>
              <w:left w:val="nil"/>
              <w:bottom w:val="single" w:sz="4" w:space="0" w:color="000000"/>
              <w:right w:val="single" w:sz="4" w:space="0" w:color="000000" w:themeColor="text1"/>
            </w:tcBorders>
            <w:hideMark/>
          </w:tcPr>
          <w:p w14:paraId="4164D561" w14:textId="77777777" w:rsidR="00A813A7" w:rsidRDefault="00A813A7">
            <w:pPr>
              <w:pStyle w:val="Tablebody"/>
              <w:autoSpaceDE w:val="0"/>
              <w:autoSpaceDN w:val="0"/>
              <w:rPr>
                <w:rStyle w:val="ISOCode"/>
                <w:szCs w:val="20"/>
              </w:rPr>
            </w:pPr>
            <w:r>
              <w:rPr>
                <w:rStyle w:val="ISOCode"/>
                <w:szCs w:val="20"/>
              </w:rPr>
              <w:t>@lang</w:t>
            </w:r>
          </w:p>
        </w:tc>
        <w:tc>
          <w:tcPr>
            <w:tcW w:w="710" w:type="pct"/>
            <w:tcBorders>
              <w:top w:val="single" w:sz="4" w:space="0" w:color="000000"/>
              <w:left w:val="single" w:sz="4" w:space="0" w:color="000000" w:themeColor="text1"/>
              <w:bottom w:val="single" w:sz="4" w:space="0" w:color="000000"/>
              <w:right w:val="single" w:sz="4" w:space="0" w:color="000000" w:themeColor="text1"/>
            </w:tcBorders>
            <w:hideMark/>
          </w:tcPr>
          <w:p w14:paraId="545ACBCB" w14:textId="77777777" w:rsidR="00A813A7" w:rsidRDefault="00A813A7">
            <w:pPr>
              <w:pStyle w:val="Tablebody"/>
              <w:autoSpaceDE w:val="0"/>
              <w:autoSpaceDN w:val="0"/>
              <w:rPr>
                <w:rFonts w:eastAsiaTheme="minorEastAsia"/>
              </w:rPr>
            </w:pPr>
            <w:r>
              <w:rPr>
                <w:szCs w:val="20"/>
              </w:rPr>
              <w:t>O</w:t>
            </w:r>
          </w:p>
        </w:tc>
        <w:tc>
          <w:tcPr>
            <w:tcW w:w="2573" w:type="pct"/>
            <w:tcBorders>
              <w:top w:val="single" w:sz="4" w:space="0" w:color="000000"/>
              <w:left w:val="single" w:sz="4" w:space="0" w:color="000000" w:themeColor="text1"/>
              <w:bottom w:val="single" w:sz="4" w:space="0" w:color="000000"/>
              <w:right w:val="single" w:sz="12" w:space="0" w:color="auto"/>
            </w:tcBorders>
            <w:hideMark/>
          </w:tcPr>
          <w:p w14:paraId="3A49179E" w14:textId="77777777" w:rsidR="00A813A7" w:rsidRDefault="00A813A7">
            <w:pPr>
              <w:pStyle w:val="Tablebody"/>
              <w:autoSpaceDE w:val="0"/>
              <w:autoSpaceDN w:val="0"/>
              <w:rPr>
                <w:szCs w:val="20"/>
              </w:rPr>
            </w:pPr>
            <w:r>
              <w:rPr>
                <w:szCs w:val="20"/>
              </w:rPr>
              <w:t xml:space="preserve">Declares the language code(s) for this Program Information. The syntax and semantics according to </w:t>
            </w:r>
            <w:r>
              <w:rPr>
                <w:rStyle w:val="stdpublisher"/>
                <w:szCs w:val="20"/>
              </w:rPr>
              <w:t>IETF RFC </w:t>
            </w:r>
            <w:r>
              <w:rPr>
                <w:rStyle w:val="stddocNumber"/>
                <w:rFonts w:eastAsia="MS Mincho"/>
                <w:szCs w:val="20"/>
              </w:rPr>
              <w:t>5646</w:t>
            </w:r>
            <w:r>
              <w:rPr>
                <w:szCs w:val="20"/>
              </w:rPr>
              <w:t xml:space="preserve"> shall be applied.</w:t>
            </w:r>
          </w:p>
          <w:p w14:paraId="211BDF51" w14:textId="77777777" w:rsidR="00A813A7" w:rsidRDefault="00A813A7">
            <w:pPr>
              <w:pStyle w:val="Tablebody"/>
              <w:autoSpaceDE w:val="0"/>
              <w:autoSpaceDN w:val="0"/>
              <w:rPr>
                <w:szCs w:val="20"/>
              </w:rPr>
            </w:pPr>
            <w:r>
              <w:rPr>
                <w:szCs w:val="20"/>
              </w:rPr>
              <w:t>If not present, the value is unknown.</w:t>
            </w:r>
          </w:p>
        </w:tc>
      </w:tr>
      <w:tr w:rsidR="00A813A7" w14:paraId="09CBECB7" w14:textId="77777777" w:rsidTr="00A813A7">
        <w:trPr>
          <w:cantSplit/>
        </w:trPr>
        <w:tc>
          <w:tcPr>
            <w:tcW w:w="127" w:type="pct"/>
            <w:tcBorders>
              <w:top w:val="single" w:sz="4" w:space="0" w:color="000000"/>
              <w:left w:val="single" w:sz="12" w:space="0" w:color="auto"/>
              <w:bottom w:val="single" w:sz="4" w:space="0" w:color="000000"/>
              <w:right w:val="nil"/>
            </w:tcBorders>
            <w:hideMark/>
          </w:tcPr>
          <w:p w14:paraId="1A891609" w14:textId="77777777" w:rsidR="00A813A7" w:rsidRDefault="00A813A7">
            <w:pPr>
              <w:pStyle w:val="Tablebody"/>
              <w:autoSpaceDE w:val="0"/>
              <w:autoSpaceDN w:val="0"/>
              <w:rPr>
                <w:noProof/>
                <w:szCs w:val="20"/>
              </w:rPr>
            </w:pPr>
            <w:r>
              <w:rPr>
                <w:szCs w:val="20"/>
              </w:rPr>
              <w:t> </w:t>
            </w:r>
          </w:p>
        </w:tc>
        <w:tc>
          <w:tcPr>
            <w:tcW w:w="123" w:type="pct"/>
            <w:tcBorders>
              <w:top w:val="single" w:sz="4" w:space="0" w:color="000000"/>
              <w:left w:val="nil"/>
              <w:bottom w:val="single" w:sz="4" w:space="0" w:color="000000"/>
              <w:right w:val="nil"/>
            </w:tcBorders>
            <w:hideMark/>
          </w:tcPr>
          <w:p w14:paraId="181F16E3" w14:textId="77777777" w:rsidR="00A813A7" w:rsidRDefault="00A813A7">
            <w:pPr>
              <w:pStyle w:val="Tablebody"/>
              <w:autoSpaceDE w:val="0"/>
              <w:autoSpaceDN w:val="0"/>
              <w:rPr>
                <w:noProof/>
                <w:szCs w:val="20"/>
              </w:rPr>
            </w:pPr>
            <w:r>
              <w:rPr>
                <w:szCs w:val="20"/>
              </w:rPr>
              <w:t> </w:t>
            </w:r>
          </w:p>
        </w:tc>
        <w:tc>
          <w:tcPr>
            <w:tcW w:w="1467" w:type="pct"/>
            <w:tcBorders>
              <w:top w:val="single" w:sz="4" w:space="0" w:color="000000"/>
              <w:left w:val="nil"/>
              <w:bottom w:val="single" w:sz="4" w:space="0" w:color="000000"/>
              <w:right w:val="single" w:sz="4" w:space="0" w:color="000000" w:themeColor="text1"/>
            </w:tcBorders>
            <w:hideMark/>
          </w:tcPr>
          <w:p w14:paraId="7BBDBE1B" w14:textId="77777777" w:rsidR="00A813A7" w:rsidRDefault="00A813A7">
            <w:pPr>
              <w:pStyle w:val="Tablebody"/>
              <w:autoSpaceDE w:val="0"/>
              <w:autoSpaceDN w:val="0"/>
              <w:rPr>
                <w:rStyle w:val="ISOCode"/>
                <w:szCs w:val="20"/>
              </w:rPr>
            </w:pPr>
            <w:r>
              <w:rPr>
                <w:rStyle w:val="ISOCode"/>
                <w:szCs w:val="20"/>
              </w:rPr>
              <w:t>@moreInformationURL</w:t>
            </w:r>
          </w:p>
        </w:tc>
        <w:tc>
          <w:tcPr>
            <w:tcW w:w="710" w:type="pct"/>
            <w:tcBorders>
              <w:top w:val="single" w:sz="4" w:space="0" w:color="000000"/>
              <w:left w:val="single" w:sz="4" w:space="0" w:color="000000" w:themeColor="text1"/>
              <w:bottom w:val="single" w:sz="4" w:space="0" w:color="000000"/>
              <w:right w:val="single" w:sz="4" w:space="0" w:color="000000" w:themeColor="text1"/>
            </w:tcBorders>
            <w:hideMark/>
          </w:tcPr>
          <w:p w14:paraId="39330220" w14:textId="77777777" w:rsidR="00A813A7" w:rsidRDefault="00A813A7">
            <w:pPr>
              <w:pStyle w:val="Tablebody"/>
              <w:autoSpaceDE w:val="0"/>
              <w:autoSpaceDN w:val="0"/>
              <w:rPr>
                <w:rFonts w:eastAsiaTheme="minorEastAsia"/>
              </w:rPr>
            </w:pPr>
            <w:r>
              <w:rPr>
                <w:szCs w:val="20"/>
              </w:rPr>
              <w:t>O</w:t>
            </w:r>
          </w:p>
        </w:tc>
        <w:tc>
          <w:tcPr>
            <w:tcW w:w="2573" w:type="pct"/>
            <w:tcBorders>
              <w:top w:val="single" w:sz="4" w:space="0" w:color="000000"/>
              <w:left w:val="single" w:sz="4" w:space="0" w:color="000000" w:themeColor="text1"/>
              <w:bottom w:val="single" w:sz="4" w:space="0" w:color="000000"/>
              <w:right w:val="single" w:sz="12" w:space="0" w:color="auto"/>
            </w:tcBorders>
            <w:hideMark/>
          </w:tcPr>
          <w:p w14:paraId="74E56A40" w14:textId="77777777" w:rsidR="00A813A7" w:rsidRDefault="00A813A7">
            <w:pPr>
              <w:pStyle w:val="Tablebody"/>
              <w:autoSpaceDE w:val="0"/>
              <w:autoSpaceDN w:val="0"/>
              <w:rPr>
                <w:szCs w:val="20"/>
              </w:rPr>
            </w:pPr>
            <w:r>
              <w:rPr>
                <w:szCs w:val="20"/>
              </w:rPr>
              <w:t>If provided, this attribute specifies an absolute URL which provides more information about the Media Presentation.</w:t>
            </w:r>
          </w:p>
          <w:p w14:paraId="202A1748" w14:textId="77777777" w:rsidR="00A813A7" w:rsidRDefault="00A813A7">
            <w:pPr>
              <w:pStyle w:val="Tablebody"/>
              <w:autoSpaceDE w:val="0"/>
              <w:autoSpaceDN w:val="0"/>
              <w:rPr>
                <w:szCs w:val="20"/>
              </w:rPr>
            </w:pPr>
            <w:r>
              <w:rPr>
                <w:szCs w:val="20"/>
              </w:rPr>
              <w:t>If not present, the value is unknown.</w:t>
            </w:r>
          </w:p>
        </w:tc>
      </w:tr>
      <w:tr w:rsidR="00A813A7" w14:paraId="41EE49AA" w14:textId="77777777" w:rsidTr="00A813A7">
        <w:trPr>
          <w:cantSplit/>
        </w:trPr>
        <w:tc>
          <w:tcPr>
            <w:tcW w:w="127" w:type="pct"/>
            <w:tcBorders>
              <w:top w:val="single" w:sz="4" w:space="0" w:color="000000"/>
              <w:left w:val="single" w:sz="12" w:space="0" w:color="auto"/>
              <w:bottom w:val="single" w:sz="4" w:space="0" w:color="000000"/>
              <w:right w:val="nil"/>
            </w:tcBorders>
            <w:hideMark/>
          </w:tcPr>
          <w:p w14:paraId="6F44EDDD" w14:textId="77777777" w:rsidR="00A813A7" w:rsidRDefault="00A813A7">
            <w:pPr>
              <w:pStyle w:val="Tablebody"/>
              <w:autoSpaceDE w:val="0"/>
              <w:autoSpaceDN w:val="0"/>
              <w:rPr>
                <w:noProof/>
                <w:szCs w:val="20"/>
              </w:rPr>
            </w:pPr>
            <w:r>
              <w:rPr>
                <w:szCs w:val="20"/>
              </w:rPr>
              <w:t> </w:t>
            </w:r>
          </w:p>
        </w:tc>
        <w:tc>
          <w:tcPr>
            <w:tcW w:w="123" w:type="pct"/>
            <w:tcBorders>
              <w:top w:val="single" w:sz="4" w:space="0" w:color="000000"/>
              <w:left w:val="nil"/>
              <w:bottom w:val="single" w:sz="4" w:space="0" w:color="000000"/>
              <w:right w:val="nil"/>
            </w:tcBorders>
            <w:hideMark/>
          </w:tcPr>
          <w:p w14:paraId="426618C4" w14:textId="77777777" w:rsidR="00A813A7" w:rsidRDefault="00A813A7">
            <w:pPr>
              <w:pStyle w:val="Tablebody"/>
              <w:autoSpaceDE w:val="0"/>
              <w:autoSpaceDN w:val="0"/>
              <w:rPr>
                <w:noProof/>
                <w:szCs w:val="20"/>
              </w:rPr>
            </w:pPr>
            <w:r>
              <w:rPr>
                <w:szCs w:val="20"/>
              </w:rPr>
              <w:t> </w:t>
            </w:r>
          </w:p>
        </w:tc>
        <w:tc>
          <w:tcPr>
            <w:tcW w:w="1467" w:type="pct"/>
            <w:tcBorders>
              <w:top w:val="single" w:sz="4" w:space="0" w:color="000000"/>
              <w:left w:val="nil"/>
              <w:bottom w:val="single" w:sz="4" w:space="0" w:color="000000"/>
              <w:right w:val="single" w:sz="4" w:space="0" w:color="000000" w:themeColor="text1"/>
            </w:tcBorders>
            <w:hideMark/>
          </w:tcPr>
          <w:p w14:paraId="61D0FD2E" w14:textId="77777777" w:rsidR="00A813A7" w:rsidRDefault="00A813A7">
            <w:pPr>
              <w:pStyle w:val="Tablebody"/>
              <w:autoSpaceDE w:val="0"/>
              <w:autoSpaceDN w:val="0"/>
              <w:rPr>
                <w:rStyle w:val="ISOCodebold"/>
              </w:rPr>
            </w:pPr>
            <w:r>
              <w:rPr>
                <w:rStyle w:val="ISOCodebold"/>
                <w:szCs w:val="20"/>
              </w:rPr>
              <w:t>Title</w:t>
            </w:r>
          </w:p>
        </w:tc>
        <w:tc>
          <w:tcPr>
            <w:tcW w:w="710" w:type="pct"/>
            <w:tcBorders>
              <w:top w:val="single" w:sz="4" w:space="0" w:color="000000"/>
              <w:left w:val="single" w:sz="4" w:space="0" w:color="000000" w:themeColor="text1"/>
              <w:bottom w:val="single" w:sz="4" w:space="0" w:color="000000"/>
              <w:right w:val="single" w:sz="4" w:space="0" w:color="000000" w:themeColor="text1"/>
            </w:tcBorders>
            <w:hideMark/>
          </w:tcPr>
          <w:p w14:paraId="298DAFB8" w14:textId="77777777" w:rsidR="00A813A7" w:rsidRDefault="00A813A7">
            <w:pPr>
              <w:pStyle w:val="Tablebody"/>
              <w:autoSpaceDE w:val="0"/>
              <w:autoSpaceDN w:val="0"/>
            </w:pPr>
            <w:r>
              <w:rPr>
                <w:szCs w:val="20"/>
              </w:rPr>
              <w:t>0 ... 1</w:t>
            </w:r>
          </w:p>
        </w:tc>
        <w:tc>
          <w:tcPr>
            <w:tcW w:w="2573" w:type="pct"/>
            <w:tcBorders>
              <w:top w:val="single" w:sz="4" w:space="0" w:color="000000"/>
              <w:left w:val="single" w:sz="4" w:space="0" w:color="000000" w:themeColor="text1"/>
              <w:bottom w:val="single" w:sz="4" w:space="0" w:color="000000"/>
              <w:right w:val="single" w:sz="12" w:space="0" w:color="auto"/>
            </w:tcBorders>
            <w:hideMark/>
          </w:tcPr>
          <w:p w14:paraId="3B9AEFCC" w14:textId="77777777" w:rsidR="00A813A7" w:rsidRDefault="00A813A7">
            <w:pPr>
              <w:pStyle w:val="Tablebody"/>
              <w:autoSpaceDE w:val="0"/>
              <w:autoSpaceDN w:val="0"/>
              <w:rPr>
                <w:szCs w:val="20"/>
              </w:rPr>
            </w:pPr>
            <w:r>
              <w:rPr>
                <w:szCs w:val="20"/>
              </w:rPr>
              <w:t>specifies the title for the Media Presentation.</w:t>
            </w:r>
          </w:p>
        </w:tc>
      </w:tr>
      <w:tr w:rsidR="00A813A7" w14:paraId="4812F410" w14:textId="77777777" w:rsidTr="00A813A7">
        <w:trPr>
          <w:cantSplit/>
        </w:trPr>
        <w:tc>
          <w:tcPr>
            <w:tcW w:w="127" w:type="pct"/>
            <w:tcBorders>
              <w:top w:val="single" w:sz="4" w:space="0" w:color="000000"/>
              <w:left w:val="single" w:sz="12" w:space="0" w:color="auto"/>
              <w:bottom w:val="single" w:sz="4" w:space="0" w:color="000000"/>
              <w:right w:val="nil"/>
            </w:tcBorders>
            <w:hideMark/>
          </w:tcPr>
          <w:p w14:paraId="6D8CCF74" w14:textId="77777777" w:rsidR="00A813A7" w:rsidRDefault="00A813A7">
            <w:pPr>
              <w:pStyle w:val="Tablebody"/>
              <w:autoSpaceDE w:val="0"/>
              <w:autoSpaceDN w:val="0"/>
              <w:rPr>
                <w:noProof/>
                <w:szCs w:val="20"/>
              </w:rPr>
            </w:pPr>
            <w:r>
              <w:rPr>
                <w:szCs w:val="20"/>
              </w:rPr>
              <w:t> </w:t>
            </w:r>
          </w:p>
        </w:tc>
        <w:tc>
          <w:tcPr>
            <w:tcW w:w="123" w:type="pct"/>
            <w:tcBorders>
              <w:top w:val="single" w:sz="4" w:space="0" w:color="000000"/>
              <w:left w:val="nil"/>
              <w:bottom w:val="single" w:sz="4" w:space="0" w:color="000000"/>
              <w:right w:val="nil"/>
            </w:tcBorders>
            <w:hideMark/>
          </w:tcPr>
          <w:p w14:paraId="4DFF8708" w14:textId="77777777" w:rsidR="00A813A7" w:rsidRDefault="00A813A7">
            <w:pPr>
              <w:pStyle w:val="Tablebody"/>
              <w:autoSpaceDE w:val="0"/>
              <w:autoSpaceDN w:val="0"/>
              <w:rPr>
                <w:noProof/>
                <w:szCs w:val="20"/>
              </w:rPr>
            </w:pPr>
            <w:r>
              <w:rPr>
                <w:szCs w:val="20"/>
              </w:rPr>
              <w:t> </w:t>
            </w:r>
          </w:p>
        </w:tc>
        <w:tc>
          <w:tcPr>
            <w:tcW w:w="1467" w:type="pct"/>
            <w:tcBorders>
              <w:top w:val="single" w:sz="4" w:space="0" w:color="000000"/>
              <w:left w:val="nil"/>
              <w:bottom w:val="single" w:sz="4" w:space="0" w:color="000000"/>
              <w:right w:val="single" w:sz="4" w:space="0" w:color="000000" w:themeColor="text1"/>
            </w:tcBorders>
            <w:hideMark/>
          </w:tcPr>
          <w:p w14:paraId="5EEC1B57" w14:textId="77777777" w:rsidR="00A813A7" w:rsidRDefault="00A813A7">
            <w:pPr>
              <w:pStyle w:val="Tablebody"/>
              <w:autoSpaceDE w:val="0"/>
              <w:autoSpaceDN w:val="0"/>
              <w:rPr>
                <w:rStyle w:val="ISOCodebold"/>
              </w:rPr>
            </w:pPr>
            <w:r>
              <w:rPr>
                <w:rStyle w:val="ISOCodebold"/>
                <w:szCs w:val="20"/>
              </w:rPr>
              <w:t>Source</w:t>
            </w:r>
          </w:p>
        </w:tc>
        <w:tc>
          <w:tcPr>
            <w:tcW w:w="710" w:type="pct"/>
            <w:tcBorders>
              <w:top w:val="single" w:sz="4" w:space="0" w:color="000000"/>
              <w:left w:val="single" w:sz="4" w:space="0" w:color="000000" w:themeColor="text1"/>
              <w:bottom w:val="single" w:sz="4" w:space="0" w:color="000000"/>
              <w:right w:val="single" w:sz="4" w:space="0" w:color="000000" w:themeColor="text1"/>
            </w:tcBorders>
            <w:hideMark/>
          </w:tcPr>
          <w:p w14:paraId="22E1C5DA" w14:textId="77777777" w:rsidR="00A813A7" w:rsidRDefault="00A813A7">
            <w:pPr>
              <w:pStyle w:val="Tablebody"/>
              <w:autoSpaceDE w:val="0"/>
              <w:autoSpaceDN w:val="0"/>
            </w:pPr>
            <w:r>
              <w:rPr>
                <w:szCs w:val="20"/>
              </w:rPr>
              <w:t>0 ... 1</w:t>
            </w:r>
          </w:p>
        </w:tc>
        <w:tc>
          <w:tcPr>
            <w:tcW w:w="2573" w:type="pct"/>
            <w:tcBorders>
              <w:top w:val="single" w:sz="4" w:space="0" w:color="000000"/>
              <w:left w:val="single" w:sz="4" w:space="0" w:color="000000" w:themeColor="text1"/>
              <w:bottom w:val="single" w:sz="4" w:space="0" w:color="000000"/>
              <w:right w:val="single" w:sz="12" w:space="0" w:color="auto"/>
            </w:tcBorders>
            <w:hideMark/>
          </w:tcPr>
          <w:p w14:paraId="4A700F97" w14:textId="77777777" w:rsidR="00A813A7" w:rsidRDefault="00A813A7">
            <w:pPr>
              <w:pStyle w:val="Tablebody"/>
              <w:autoSpaceDE w:val="0"/>
              <w:autoSpaceDN w:val="0"/>
              <w:rPr>
                <w:szCs w:val="20"/>
              </w:rPr>
            </w:pPr>
            <w:r>
              <w:rPr>
                <w:szCs w:val="20"/>
              </w:rPr>
              <w:t>specifies information about the original source (for example content provider) of the Media Presentation.</w:t>
            </w:r>
          </w:p>
        </w:tc>
      </w:tr>
      <w:tr w:rsidR="00A813A7" w14:paraId="4A2AABC2" w14:textId="77777777" w:rsidTr="00A813A7">
        <w:trPr>
          <w:cantSplit/>
        </w:trPr>
        <w:tc>
          <w:tcPr>
            <w:tcW w:w="127" w:type="pct"/>
            <w:tcBorders>
              <w:top w:val="single" w:sz="4" w:space="0" w:color="000000"/>
              <w:left w:val="single" w:sz="12" w:space="0" w:color="auto"/>
              <w:bottom w:val="single" w:sz="12" w:space="0" w:color="auto"/>
              <w:right w:val="nil"/>
            </w:tcBorders>
            <w:hideMark/>
          </w:tcPr>
          <w:p w14:paraId="1A29EC59" w14:textId="77777777" w:rsidR="00A813A7" w:rsidRDefault="00A813A7">
            <w:pPr>
              <w:pStyle w:val="Tablebody"/>
              <w:autoSpaceDE w:val="0"/>
              <w:autoSpaceDN w:val="0"/>
              <w:rPr>
                <w:noProof/>
                <w:szCs w:val="20"/>
              </w:rPr>
            </w:pPr>
            <w:r>
              <w:rPr>
                <w:szCs w:val="20"/>
              </w:rPr>
              <w:t> </w:t>
            </w:r>
          </w:p>
        </w:tc>
        <w:tc>
          <w:tcPr>
            <w:tcW w:w="123" w:type="pct"/>
            <w:tcBorders>
              <w:top w:val="single" w:sz="4" w:space="0" w:color="000000"/>
              <w:left w:val="nil"/>
              <w:bottom w:val="single" w:sz="12" w:space="0" w:color="auto"/>
              <w:right w:val="nil"/>
            </w:tcBorders>
            <w:hideMark/>
          </w:tcPr>
          <w:p w14:paraId="555CC056" w14:textId="77777777" w:rsidR="00A813A7" w:rsidRDefault="00A813A7">
            <w:pPr>
              <w:pStyle w:val="Tablebody"/>
              <w:autoSpaceDE w:val="0"/>
              <w:autoSpaceDN w:val="0"/>
              <w:rPr>
                <w:noProof/>
                <w:szCs w:val="20"/>
              </w:rPr>
            </w:pPr>
            <w:r>
              <w:rPr>
                <w:szCs w:val="20"/>
              </w:rPr>
              <w:t> </w:t>
            </w:r>
          </w:p>
        </w:tc>
        <w:tc>
          <w:tcPr>
            <w:tcW w:w="1467" w:type="pct"/>
            <w:tcBorders>
              <w:top w:val="single" w:sz="4" w:space="0" w:color="000000"/>
              <w:left w:val="nil"/>
              <w:bottom w:val="single" w:sz="12" w:space="0" w:color="auto"/>
              <w:right w:val="single" w:sz="4" w:space="0" w:color="000000" w:themeColor="text1"/>
            </w:tcBorders>
            <w:hideMark/>
          </w:tcPr>
          <w:p w14:paraId="624B914F" w14:textId="77777777" w:rsidR="00A813A7" w:rsidRDefault="00A813A7">
            <w:pPr>
              <w:pStyle w:val="Tablebody"/>
              <w:autoSpaceDE w:val="0"/>
              <w:autoSpaceDN w:val="0"/>
              <w:rPr>
                <w:rStyle w:val="ISOCodebold"/>
              </w:rPr>
            </w:pPr>
            <w:r>
              <w:rPr>
                <w:rStyle w:val="ISOCodebold"/>
                <w:szCs w:val="20"/>
              </w:rPr>
              <w:t>Copyright</w:t>
            </w:r>
          </w:p>
        </w:tc>
        <w:tc>
          <w:tcPr>
            <w:tcW w:w="710" w:type="pct"/>
            <w:tcBorders>
              <w:top w:val="single" w:sz="4" w:space="0" w:color="000000"/>
              <w:left w:val="single" w:sz="4" w:space="0" w:color="000000" w:themeColor="text1"/>
              <w:bottom w:val="single" w:sz="12" w:space="0" w:color="auto"/>
              <w:right w:val="single" w:sz="4" w:space="0" w:color="000000" w:themeColor="text1"/>
            </w:tcBorders>
            <w:hideMark/>
          </w:tcPr>
          <w:p w14:paraId="08127D63" w14:textId="77777777" w:rsidR="00A813A7" w:rsidRDefault="00A813A7">
            <w:pPr>
              <w:pStyle w:val="Tablebody"/>
              <w:autoSpaceDE w:val="0"/>
              <w:autoSpaceDN w:val="0"/>
            </w:pPr>
            <w:r>
              <w:rPr>
                <w:szCs w:val="20"/>
              </w:rPr>
              <w:t>0 ... 1</w:t>
            </w:r>
          </w:p>
        </w:tc>
        <w:tc>
          <w:tcPr>
            <w:tcW w:w="2573" w:type="pct"/>
            <w:tcBorders>
              <w:top w:val="single" w:sz="4" w:space="0" w:color="000000"/>
              <w:left w:val="single" w:sz="4" w:space="0" w:color="000000" w:themeColor="text1"/>
              <w:bottom w:val="single" w:sz="12" w:space="0" w:color="auto"/>
              <w:right w:val="single" w:sz="12" w:space="0" w:color="auto"/>
            </w:tcBorders>
            <w:hideMark/>
          </w:tcPr>
          <w:p w14:paraId="4860F1D7" w14:textId="77777777" w:rsidR="00A813A7" w:rsidRDefault="00A813A7">
            <w:pPr>
              <w:pStyle w:val="Tablebody"/>
              <w:autoSpaceDE w:val="0"/>
              <w:autoSpaceDN w:val="0"/>
              <w:rPr>
                <w:szCs w:val="20"/>
              </w:rPr>
            </w:pPr>
            <w:r>
              <w:rPr>
                <w:szCs w:val="20"/>
              </w:rPr>
              <w:t>specifies a copyright statement for the Media Presentation, usually starting with the copyright symbol, unicode U+00A9.</w:t>
            </w:r>
          </w:p>
        </w:tc>
      </w:tr>
      <w:tr w:rsidR="00A813A7" w14:paraId="2A559B0D" w14:textId="77777777" w:rsidTr="00A813A7">
        <w:trPr>
          <w:cantSplit/>
        </w:trPr>
        <w:tc>
          <w:tcPr>
            <w:tcW w:w="5000" w:type="pct"/>
            <w:gridSpan w:val="5"/>
            <w:tcBorders>
              <w:top w:val="single" w:sz="12" w:space="0" w:color="auto"/>
              <w:left w:val="single" w:sz="12" w:space="0" w:color="auto"/>
              <w:bottom w:val="single" w:sz="12" w:space="0" w:color="auto"/>
              <w:right w:val="single" w:sz="12" w:space="0" w:color="auto"/>
            </w:tcBorders>
            <w:hideMark/>
          </w:tcPr>
          <w:p w14:paraId="620C0578" w14:textId="77777777" w:rsidR="00A813A7" w:rsidRDefault="00A813A7">
            <w:pPr>
              <w:pStyle w:val="Tablefooter"/>
              <w:autoSpaceDE w:val="0"/>
              <w:autoSpaceDN w:val="0"/>
              <w:jc w:val="left"/>
              <w:rPr>
                <w:sz w:val="20"/>
                <w:szCs w:val="20"/>
              </w:rPr>
            </w:pPr>
            <w:r>
              <w:rPr>
                <w:b/>
                <w:sz w:val="20"/>
                <w:szCs w:val="20"/>
              </w:rPr>
              <w:t>Key</w:t>
            </w:r>
          </w:p>
          <w:p w14:paraId="023ABE30" w14:textId="77777777" w:rsidR="00A813A7" w:rsidRDefault="00A813A7">
            <w:pPr>
              <w:pStyle w:val="Tablefooter"/>
              <w:autoSpaceDE w:val="0"/>
              <w:autoSpaceDN w:val="0"/>
              <w:jc w:val="left"/>
              <w:rPr>
                <w:sz w:val="20"/>
                <w:szCs w:val="20"/>
              </w:rPr>
            </w:pPr>
            <w:r>
              <w:rPr>
                <w:sz w:val="20"/>
                <w:szCs w:val="20"/>
              </w:rPr>
              <w:t>For attributes: M=mandatory, O=optional, OD=optional with default Value, CM=conditionally mandatory</w:t>
            </w:r>
          </w:p>
          <w:p w14:paraId="229EF900" w14:textId="77777777" w:rsidR="00A813A7" w:rsidRDefault="00A813A7">
            <w:pPr>
              <w:pStyle w:val="Tablefooter"/>
              <w:autoSpaceDE w:val="0"/>
              <w:autoSpaceDN w:val="0"/>
              <w:jc w:val="left"/>
              <w:rPr>
                <w:sz w:val="20"/>
                <w:szCs w:val="20"/>
              </w:rPr>
            </w:pPr>
            <w:r>
              <w:rPr>
                <w:sz w:val="20"/>
                <w:szCs w:val="20"/>
              </w:rPr>
              <w:t>For elements: &lt;minOccurs&gt;...&lt;maxOccurs&gt; (N=unbounded)</w:t>
            </w:r>
          </w:p>
          <w:p w14:paraId="47C34C5E" w14:textId="77777777" w:rsidR="00A813A7" w:rsidRDefault="00A813A7">
            <w:pPr>
              <w:pStyle w:val="Tablefooter"/>
              <w:autoSpaceDE w:val="0"/>
              <w:autoSpaceDN w:val="0"/>
              <w:jc w:val="left"/>
              <w:rPr>
                <w:sz w:val="20"/>
                <w:szCs w:val="20"/>
              </w:rPr>
            </w:pPr>
            <w:r>
              <w:rPr>
                <w:sz w:val="20"/>
                <w:szCs w:val="20"/>
              </w:rPr>
              <w:t xml:space="preserve">Elements are </w:t>
            </w:r>
            <w:r>
              <w:rPr>
                <w:rStyle w:val="ISOCodebold"/>
                <w:sz w:val="20"/>
                <w:szCs w:val="20"/>
              </w:rPr>
              <w:t>bold</w:t>
            </w:r>
            <w:r>
              <w:rPr>
                <w:rFonts w:cs="Courier New"/>
                <w:sz w:val="20"/>
                <w:szCs w:val="20"/>
              </w:rPr>
              <w:t>; attributes are non-bold and preceded with an @.</w:t>
            </w:r>
          </w:p>
        </w:tc>
      </w:tr>
    </w:tbl>
    <w:p w14:paraId="312A0097" w14:textId="77777777" w:rsidR="00A813A7" w:rsidRDefault="00A813A7" w:rsidP="00A813A7">
      <w:pPr>
        <w:shd w:val="clear" w:color="auto" w:fill="D9D9D9" w:themeFill="background1" w:themeFillShade="D9"/>
        <w:adjustRightInd w:val="0"/>
        <w:rPr>
          <w:rFonts w:ascii="Courier New" w:eastAsia="Arial" w:hAnsi="Courier New" w:cs="Courier New"/>
          <w:b/>
          <w:bCs/>
          <w:color w:val="000000"/>
          <w:sz w:val="16"/>
          <w:szCs w:val="16"/>
        </w:rPr>
      </w:pPr>
    </w:p>
    <w:p w14:paraId="3365638B"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color w:val="0000FF"/>
          <w:sz w:val="16"/>
          <w:szCs w:val="16"/>
        </w:rPr>
        <w:t>&lt;xs:complexType</w:t>
      </w:r>
      <w:r>
        <w:rPr>
          <w:rFonts w:ascii="Courier New" w:hAnsi="Courier New" w:cs="Courier New"/>
          <w:color w:val="000000"/>
          <w:sz w:val="16"/>
          <w:szCs w:val="16"/>
        </w:rPr>
        <w:t xml:space="preserve"> </w:t>
      </w:r>
      <w:r>
        <w:rPr>
          <w:rFonts w:ascii="Courier New" w:hAnsi="Courier New" w:cs="Courier New"/>
          <w:color w:val="FF0000"/>
          <w:sz w:val="16"/>
          <w:szCs w:val="16"/>
        </w:rPr>
        <w:t>name</w:t>
      </w:r>
      <w:r>
        <w:rPr>
          <w:rFonts w:ascii="Courier New" w:hAnsi="Courier New" w:cs="Courier New"/>
          <w:color w:val="000000"/>
          <w:sz w:val="16"/>
          <w:szCs w:val="16"/>
        </w:rPr>
        <w:t>=</w:t>
      </w:r>
      <w:r>
        <w:rPr>
          <w:rFonts w:ascii="Courier New" w:hAnsi="Courier New" w:cs="Courier New"/>
          <w:color w:val="008000"/>
          <w:sz w:val="16"/>
          <w:szCs w:val="16"/>
        </w:rPr>
        <w:t>"ProgramInformationType"</w:t>
      </w:r>
      <w:r>
        <w:rPr>
          <w:rFonts w:ascii="Courier New" w:hAnsi="Courier New" w:cs="Courier New"/>
          <w:color w:val="0000FF"/>
          <w:sz w:val="16"/>
          <w:szCs w:val="16"/>
        </w:rPr>
        <w:t>&gt;</w:t>
      </w:r>
    </w:p>
    <w:p w14:paraId="53A8984C"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&lt;xs:annotation&gt;</w:t>
      </w:r>
    </w:p>
    <w:p w14:paraId="05E77C6C"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lang w:val="de-DE"/>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lang w:val="de-DE"/>
        </w:rPr>
        <w:t>&lt;xs:documentation</w:t>
      </w:r>
      <w:r>
        <w:rPr>
          <w:rFonts w:ascii="Courier New" w:hAnsi="Courier New" w:cs="Courier New"/>
          <w:color w:val="000000"/>
          <w:sz w:val="16"/>
          <w:szCs w:val="16"/>
          <w:lang w:val="de-DE"/>
        </w:rPr>
        <w:t xml:space="preserve"> </w:t>
      </w:r>
      <w:r>
        <w:rPr>
          <w:rFonts w:ascii="Courier New" w:hAnsi="Courier New" w:cs="Courier New"/>
          <w:color w:val="FF0000"/>
          <w:sz w:val="16"/>
          <w:szCs w:val="16"/>
          <w:lang w:val="de-DE"/>
        </w:rPr>
        <w:t>xml:lang</w:t>
      </w:r>
      <w:r>
        <w:rPr>
          <w:rFonts w:ascii="Courier New" w:hAnsi="Courier New" w:cs="Courier New"/>
          <w:color w:val="000000"/>
          <w:sz w:val="16"/>
          <w:szCs w:val="16"/>
          <w:lang w:val="de-DE"/>
        </w:rPr>
        <w:t>=</w:t>
      </w:r>
      <w:r>
        <w:rPr>
          <w:rFonts w:ascii="Courier New" w:hAnsi="Courier New" w:cs="Courier New"/>
          <w:color w:val="008000"/>
          <w:sz w:val="16"/>
          <w:szCs w:val="16"/>
          <w:lang w:val="de-DE"/>
        </w:rPr>
        <w:t>"en"</w:t>
      </w:r>
      <w:r>
        <w:rPr>
          <w:rFonts w:ascii="Courier New" w:hAnsi="Courier New" w:cs="Courier New"/>
          <w:color w:val="0000FF"/>
          <w:sz w:val="16"/>
          <w:szCs w:val="16"/>
          <w:lang w:val="de-DE"/>
        </w:rPr>
        <w:t>&gt;</w:t>
      </w:r>
    </w:p>
    <w:p w14:paraId="1C9CE26D"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lang w:val="de-DE"/>
        </w:rPr>
        <w:tab/>
      </w:r>
      <w:r>
        <w:rPr>
          <w:rFonts w:ascii="Courier New" w:hAnsi="Courier New" w:cs="Courier New"/>
          <w:b/>
          <w:bCs/>
          <w:color w:val="000000"/>
          <w:sz w:val="16"/>
          <w:szCs w:val="16"/>
          <w:lang w:val="de-DE"/>
        </w:rPr>
        <w:tab/>
      </w:r>
      <w:r>
        <w:rPr>
          <w:rFonts w:ascii="Courier New" w:hAnsi="Courier New" w:cs="Courier New"/>
          <w:b/>
          <w:bCs/>
          <w:color w:val="000000"/>
          <w:sz w:val="16"/>
          <w:szCs w:val="16"/>
          <w:lang w:val="de-DE"/>
        </w:rPr>
        <w:tab/>
      </w:r>
      <w:r>
        <w:rPr>
          <w:rFonts w:ascii="Courier New" w:hAnsi="Courier New" w:cs="Courier New"/>
          <w:b/>
          <w:bCs/>
          <w:color w:val="000000"/>
          <w:sz w:val="16"/>
          <w:szCs w:val="16"/>
        </w:rPr>
        <w:t>Program Information</w:t>
      </w:r>
    </w:p>
    <w:p w14:paraId="49A72300"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&lt;/xs:documentation&gt;</w:t>
      </w:r>
    </w:p>
    <w:p w14:paraId="2BF681B4"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&lt;/xs:annotation&gt;</w:t>
      </w:r>
    </w:p>
    <w:p w14:paraId="2ADAB3E7"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&lt;xs:sequence&gt;</w:t>
      </w:r>
    </w:p>
    <w:p w14:paraId="233472C5"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&lt;xs:element</w:t>
      </w:r>
      <w:r>
        <w:rPr>
          <w:rFonts w:ascii="Courier New" w:hAnsi="Courier New" w:cs="Courier New"/>
          <w:color w:val="000000"/>
          <w:sz w:val="16"/>
          <w:szCs w:val="16"/>
        </w:rPr>
        <w:t xml:space="preserve"> </w:t>
      </w:r>
      <w:r>
        <w:rPr>
          <w:rFonts w:ascii="Courier New" w:hAnsi="Courier New" w:cs="Courier New"/>
          <w:color w:val="FF0000"/>
          <w:sz w:val="16"/>
          <w:szCs w:val="16"/>
        </w:rPr>
        <w:t>name</w:t>
      </w:r>
      <w:r>
        <w:rPr>
          <w:rFonts w:ascii="Courier New" w:hAnsi="Courier New" w:cs="Courier New"/>
          <w:color w:val="000000"/>
          <w:sz w:val="16"/>
          <w:szCs w:val="16"/>
        </w:rPr>
        <w:t>=</w:t>
      </w:r>
      <w:r>
        <w:rPr>
          <w:rFonts w:ascii="Courier New" w:hAnsi="Courier New" w:cs="Courier New"/>
          <w:color w:val="008000"/>
          <w:sz w:val="16"/>
          <w:szCs w:val="16"/>
        </w:rPr>
        <w:t>"Title"</w:t>
      </w:r>
      <w:r>
        <w:rPr>
          <w:rFonts w:ascii="Courier New" w:hAnsi="Courier New" w:cs="Courier New"/>
          <w:color w:val="000000"/>
          <w:sz w:val="16"/>
          <w:szCs w:val="16"/>
        </w:rPr>
        <w:t xml:space="preserve"> </w:t>
      </w:r>
      <w:r>
        <w:rPr>
          <w:rFonts w:ascii="Courier New" w:hAnsi="Courier New" w:cs="Courier New"/>
          <w:color w:val="FF0000"/>
          <w:sz w:val="16"/>
          <w:szCs w:val="16"/>
        </w:rPr>
        <w:t>type</w:t>
      </w:r>
      <w:r>
        <w:rPr>
          <w:rFonts w:ascii="Courier New" w:hAnsi="Courier New" w:cs="Courier New"/>
          <w:color w:val="000000"/>
          <w:sz w:val="16"/>
          <w:szCs w:val="16"/>
        </w:rPr>
        <w:t>=</w:t>
      </w:r>
      <w:r>
        <w:rPr>
          <w:rFonts w:ascii="Courier New" w:hAnsi="Courier New" w:cs="Courier New"/>
          <w:color w:val="008000"/>
          <w:sz w:val="16"/>
          <w:szCs w:val="16"/>
        </w:rPr>
        <w:t>"xs:string"</w:t>
      </w:r>
      <w:r>
        <w:rPr>
          <w:rFonts w:ascii="Courier New" w:hAnsi="Courier New" w:cs="Courier New"/>
          <w:color w:val="000000"/>
          <w:sz w:val="16"/>
          <w:szCs w:val="16"/>
        </w:rPr>
        <w:t xml:space="preserve"> </w:t>
      </w:r>
      <w:r>
        <w:rPr>
          <w:rFonts w:ascii="Courier New" w:hAnsi="Courier New" w:cs="Courier New"/>
          <w:color w:val="FF0000"/>
          <w:sz w:val="16"/>
          <w:szCs w:val="16"/>
        </w:rPr>
        <w:t>minOccurs</w:t>
      </w:r>
      <w:r>
        <w:rPr>
          <w:rFonts w:ascii="Courier New" w:hAnsi="Courier New" w:cs="Courier New"/>
          <w:color w:val="000000"/>
          <w:sz w:val="16"/>
          <w:szCs w:val="16"/>
        </w:rPr>
        <w:t>=</w:t>
      </w:r>
      <w:r>
        <w:rPr>
          <w:rFonts w:ascii="Courier New" w:hAnsi="Courier New" w:cs="Courier New"/>
          <w:color w:val="008000"/>
          <w:sz w:val="16"/>
          <w:szCs w:val="16"/>
        </w:rPr>
        <w:t>"0"</w:t>
      </w:r>
      <w:r>
        <w:rPr>
          <w:rFonts w:ascii="Courier New" w:hAnsi="Courier New" w:cs="Courier New"/>
          <w:color w:val="0000FF"/>
          <w:sz w:val="16"/>
          <w:szCs w:val="16"/>
        </w:rPr>
        <w:t>/&gt;</w:t>
      </w:r>
    </w:p>
    <w:p w14:paraId="2E23BED8"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&lt;xs:element</w:t>
      </w:r>
      <w:r>
        <w:rPr>
          <w:rFonts w:ascii="Courier New" w:hAnsi="Courier New" w:cs="Courier New"/>
          <w:color w:val="000000"/>
          <w:sz w:val="16"/>
          <w:szCs w:val="16"/>
        </w:rPr>
        <w:t xml:space="preserve"> </w:t>
      </w:r>
      <w:r>
        <w:rPr>
          <w:rFonts w:ascii="Courier New" w:hAnsi="Courier New" w:cs="Courier New"/>
          <w:color w:val="FF0000"/>
          <w:sz w:val="16"/>
          <w:szCs w:val="16"/>
        </w:rPr>
        <w:t>name</w:t>
      </w:r>
      <w:r>
        <w:rPr>
          <w:rFonts w:ascii="Courier New" w:hAnsi="Courier New" w:cs="Courier New"/>
          <w:color w:val="000000"/>
          <w:sz w:val="16"/>
          <w:szCs w:val="16"/>
        </w:rPr>
        <w:t>=</w:t>
      </w:r>
      <w:r>
        <w:rPr>
          <w:rFonts w:ascii="Courier New" w:hAnsi="Courier New" w:cs="Courier New"/>
          <w:color w:val="008000"/>
          <w:sz w:val="16"/>
          <w:szCs w:val="16"/>
        </w:rPr>
        <w:t>"Source"</w:t>
      </w:r>
      <w:r>
        <w:rPr>
          <w:rFonts w:ascii="Courier New" w:hAnsi="Courier New" w:cs="Courier New"/>
          <w:color w:val="000000"/>
          <w:sz w:val="16"/>
          <w:szCs w:val="16"/>
        </w:rPr>
        <w:t xml:space="preserve"> </w:t>
      </w:r>
      <w:r>
        <w:rPr>
          <w:rFonts w:ascii="Courier New" w:hAnsi="Courier New" w:cs="Courier New"/>
          <w:color w:val="FF0000"/>
          <w:sz w:val="16"/>
          <w:szCs w:val="16"/>
        </w:rPr>
        <w:t>type</w:t>
      </w:r>
      <w:r>
        <w:rPr>
          <w:rFonts w:ascii="Courier New" w:hAnsi="Courier New" w:cs="Courier New"/>
          <w:color w:val="000000"/>
          <w:sz w:val="16"/>
          <w:szCs w:val="16"/>
        </w:rPr>
        <w:t>=</w:t>
      </w:r>
      <w:r>
        <w:rPr>
          <w:rFonts w:ascii="Courier New" w:hAnsi="Courier New" w:cs="Courier New"/>
          <w:color w:val="008000"/>
          <w:sz w:val="16"/>
          <w:szCs w:val="16"/>
        </w:rPr>
        <w:t>"xs:string"</w:t>
      </w:r>
      <w:r>
        <w:rPr>
          <w:rFonts w:ascii="Courier New" w:hAnsi="Courier New" w:cs="Courier New"/>
          <w:color w:val="000000"/>
          <w:sz w:val="16"/>
          <w:szCs w:val="16"/>
        </w:rPr>
        <w:t xml:space="preserve"> </w:t>
      </w:r>
      <w:r>
        <w:rPr>
          <w:rFonts w:ascii="Courier New" w:hAnsi="Courier New" w:cs="Courier New"/>
          <w:color w:val="FF0000"/>
          <w:sz w:val="16"/>
          <w:szCs w:val="16"/>
        </w:rPr>
        <w:t>minOccurs</w:t>
      </w:r>
      <w:r>
        <w:rPr>
          <w:rFonts w:ascii="Courier New" w:hAnsi="Courier New" w:cs="Courier New"/>
          <w:color w:val="000000"/>
          <w:sz w:val="16"/>
          <w:szCs w:val="16"/>
        </w:rPr>
        <w:t>=</w:t>
      </w:r>
      <w:r>
        <w:rPr>
          <w:rFonts w:ascii="Courier New" w:hAnsi="Courier New" w:cs="Courier New"/>
          <w:color w:val="008000"/>
          <w:sz w:val="16"/>
          <w:szCs w:val="16"/>
        </w:rPr>
        <w:t>"0"</w:t>
      </w:r>
      <w:r>
        <w:rPr>
          <w:rFonts w:ascii="Courier New" w:hAnsi="Courier New" w:cs="Courier New"/>
          <w:color w:val="0000FF"/>
          <w:sz w:val="16"/>
          <w:szCs w:val="16"/>
        </w:rPr>
        <w:t>/&gt;</w:t>
      </w:r>
    </w:p>
    <w:p w14:paraId="2C5D1EB1"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&lt;xs:element</w:t>
      </w:r>
      <w:r>
        <w:rPr>
          <w:rFonts w:ascii="Courier New" w:hAnsi="Courier New" w:cs="Courier New"/>
          <w:color w:val="000000"/>
          <w:sz w:val="16"/>
          <w:szCs w:val="16"/>
        </w:rPr>
        <w:t xml:space="preserve"> </w:t>
      </w:r>
      <w:r>
        <w:rPr>
          <w:rFonts w:ascii="Courier New" w:hAnsi="Courier New" w:cs="Courier New"/>
          <w:color w:val="FF0000"/>
          <w:sz w:val="16"/>
          <w:szCs w:val="16"/>
        </w:rPr>
        <w:t>name</w:t>
      </w:r>
      <w:r>
        <w:rPr>
          <w:rFonts w:ascii="Courier New" w:hAnsi="Courier New" w:cs="Courier New"/>
          <w:color w:val="000000"/>
          <w:sz w:val="16"/>
          <w:szCs w:val="16"/>
        </w:rPr>
        <w:t>=</w:t>
      </w:r>
      <w:r>
        <w:rPr>
          <w:rFonts w:ascii="Courier New" w:hAnsi="Courier New" w:cs="Courier New"/>
          <w:color w:val="008000"/>
          <w:sz w:val="16"/>
          <w:szCs w:val="16"/>
        </w:rPr>
        <w:t>"Copyright"</w:t>
      </w:r>
      <w:r>
        <w:rPr>
          <w:rFonts w:ascii="Courier New" w:hAnsi="Courier New" w:cs="Courier New"/>
          <w:color w:val="000000"/>
          <w:sz w:val="16"/>
          <w:szCs w:val="16"/>
        </w:rPr>
        <w:t xml:space="preserve"> </w:t>
      </w:r>
      <w:r>
        <w:rPr>
          <w:rFonts w:ascii="Courier New" w:hAnsi="Courier New" w:cs="Courier New"/>
          <w:color w:val="FF0000"/>
          <w:sz w:val="16"/>
          <w:szCs w:val="16"/>
        </w:rPr>
        <w:t>type</w:t>
      </w:r>
      <w:r>
        <w:rPr>
          <w:rFonts w:ascii="Courier New" w:hAnsi="Courier New" w:cs="Courier New"/>
          <w:color w:val="000000"/>
          <w:sz w:val="16"/>
          <w:szCs w:val="16"/>
        </w:rPr>
        <w:t>=</w:t>
      </w:r>
      <w:r>
        <w:rPr>
          <w:rFonts w:ascii="Courier New" w:hAnsi="Courier New" w:cs="Courier New"/>
          <w:color w:val="008000"/>
          <w:sz w:val="16"/>
          <w:szCs w:val="16"/>
        </w:rPr>
        <w:t>"xs:string"</w:t>
      </w:r>
      <w:r>
        <w:rPr>
          <w:rFonts w:ascii="Courier New" w:hAnsi="Courier New" w:cs="Courier New"/>
          <w:color w:val="000000"/>
          <w:sz w:val="16"/>
          <w:szCs w:val="16"/>
        </w:rPr>
        <w:t xml:space="preserve"> </w:t>
      </w:r>
      <w:r>
        <w:rPr>
          <w:rFonts w:ascii="Courier New" w:hAnsi="Courier New" w:cs="Courier New"/>
          <w:color w:val="FF0000"/>
          <w:sz w:val="16"/>
          <w:szCs w:val="16"/>
        </w:rPr>
        <w:t>minOccurs</w:t>
      </w:r>
      <w:r>
        <w:rPr>
          <w:rFonts w:ascii="Courier New" w:hAnsi="Courier New" w:cs="Courier New"/>
          <w:color w:val="000000"/>
          <w:sz w:val="16"/>
          <w:szCs w:val="16"/>
        </w:rPr>
        <w:t>=</w:t>
      </w:r>
      <w:r>
        <w:rPr>
          <w:rFonts w:ascii="Courier New" w:hAnsi="Courier New" w:cs="Courier New"/>
          <w:color w:val="008000"/>
          <w:sz w:val="16"/>
          <w:szCs w:val="16"/>
        </w:rPr>
        <w:t>"0"</w:t>
      </w:r>
      <w:r>
        <w:rPr>
          <w:rFonts w:ascii="Courier New" w:hAnsi="Courier New" w:cs="Courier New"/>
          <w:color w:val="0000FF"/>
          <w:sz w:val="16"/>
          <w:szCs w:val="16"/>
        </w:rPr>
        <w:t>/&gt;</w:t>
      </w:r>
    </w:p>
    <w:p w14:paraId="0B6F24F3"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&lt;xs:any</w:t>
      </w:r>
      <w:r>
        <w:rPr>
          <w:rFonts w:ascii="Courier New" w:hAnsi="Courier New" w:cs="Courier New"/>
          <w:color w:val="000000"/>
          <w:sz w:val="16"/>
          <w:szCs w:val="16"/>
        </w:rPr>
        <w:t xml:space="preserve"> </w:t>
      </w:r>
      <w:r>
        <w:rPr>
          <w:rFonts w:ascii="Courier New" w:hAnsi="Courier New" w:cs="Courier New"/>
          <w:color w:val="FF0000"/>
          <w:sz w:val="16"/>
          <w:szCs w:val="16"/>
        </w:rPr>
        <w:t>namespace</w:t>
      </w:r>
      <w:r>
        <w:rPr>
          <w:rFonts w:ascii="Courier New" w:hAnsi="Courier New" w:cs="Courier New"/>
          <w:color w:val="000000"/>
          <w:sz w:val="16"/>
          <w:szCs w:val="16"/>
        </w:rPr>
        <w:t>=</w:t>
      </w:r>
      <w:r>
        <w:rPr>
          <w:rFonts w:ascii="Courier New" w:hAnsi="Courier New" w:cs="Courier New"/>
          <w:color w:val="008000"/>
          <w:sz w:val="16"/>
          <w:szCs w:val="16"/>
        </w:rPr>
        <w:t>"##other"</w:t>
      </w:r>
      <w:r>
        <w:rPr>
          <w:rFonts w:ascii="Courier New" w:hAnsi="Courier New" w:cs="Courier New"/>
          <w:color w:val="000000"/>
          <w:sz w:val="16"/>
          <w:szCs w:val="16"/>
        </w:rPr>
        <w:t xml:space="preserve"> </w:t>
      </w:r>
      <w:r>
        <w:rPr>
          <w:rFonts w:ascii="Courier New" w:hAnsi="Courier New" w:cs="Courier New"/>
          <w:color w:val="FF0000"/>
          <w:sz w:val="16"/>
          <w:szCs w:val="16"/>
        </w:rPr>
        <w:t>processContents</w:t>
      </w:r>
      <w:r>
        <w:rPr>
          <w:rFonts w:ascii="Courier New" w:hAnsi="Courier New" w:cs="Courier New"/>
          <w:color w:val="000000"/>
          <w:sz w:val="16"/>
          <w:szCs w:val="16"/>
        </w:rPr>
        <w:t>=</w:t>
      </w:r>
      <w:r>
        <w:rPr>
          <w:rFonts w:ascii="Courier New" w:hAnsi="Courier New" w:cs="Courier New"/>
          <w:color w:val="008000"/>
          <w:sz w:val="16"/>
          <w:szCs w:val="16"/>
        </w:rPr>
        <w:t>"lax"</w:t>
      </w:r>
      <w:r>
        <w:rPr>
          <w:rFonts w:ascii="Courier New" w:hAnsi="Courier New" w:cs="Courier New"/>
          <w:color w:val="000000"/>
          <w:sz w:val="16"/>
          <w:szCs w:val="16"/>
        </w:rPr>
        <w:t xml:space="preserve"> </w:t>
      </w:r>
      <w:r>
        <w:rPr>
          <w:rFonts w:ascii="Courier New" w:hAnsi="Courier New" w:cs="Courier New"/>
          <w:color w:val="FF0000"/>
          <w:sz w:val="16"/>
          <w:szCs w:val="16"/>
        </w:rPr>
        <w:t>minOccurs</w:t>
      </w:r>
      <w:r>
        <w:rPr>
          <w:rFonts w:ascii="Courier New" w:hAnsi="Courier New" w:cs="Courier New"/>
          <w:color w:val="000000"/>
          <w:sz w:val="16"/>
          <w:szCs w:val="16"/>
        </w:rPr>
        <w:t>=</w:t>
      </w:r>
      <w:r>
        <w:rPr>
          <w:rFonts w:ascii="Courier New" w:hAnsi="Courier New" w:cs="Courier New"/>
          <w:color w:val="008000"/>
          <w:sz w:val="16"/>
          <w:szCs w:val="16"/>
        </w:rPr>
        <w:t>"0"</w:t>
      </w:r>
      <w:r>
        <w:rPr>
          <w:rFonts w:ascii="Courier New" w:hAnsi="Courier New" w:cs="Courier New"/>
          <w:color w:val="000000"/>
          <w:sz w:val="16"/>
          <w:szCs w:val="16"/>
        </w:rPr>
        <w:t xml:space="preserve"> </w:t>
      </w:r>
      <w:r>
        <w:rPr>
          <w:rFonts w:ascii="Courier New" w:hAnsi="Courier New" w:cs="Courier New"/>
          <w:color w:val="FF0000"/>
          <w:sz w:val="16"/>
          <w:szCs w:val="16"/>
        </w:rPr>
        <w:t>maxOccurs</w:t>
      </w:r>
      <w:r>
        <w:rPr>
          <w:rFonts w:ascii="Courier New" w:hAnsi="Courier New" w:cs="Courier New"/>
          <w:color w:val="000000"/>
          <w:sz w:val="16"/>
          <w:szCs w:val="16"/>
        </w:rPr>
        <w:t>=</w:t>
      </w:r>
      <w:r>
        <w:rPr>
          <w:rFonts w:ascii="Courier New" w:hAnsi="Courier New" w:cs="Courier New"/>
          <w:color w:val="008000"/>
          <w:sz w:val="16"/>
          <w:szCs w:val="16"/>
        </w:rPr>
        <w:t>"unbounded"</w:t>
      </w:r>
      <w:r>
        <w:rPr>
          <w:rFonts w:ascii="Courier New" w:hAnsi="Courier New" w:cs="Courier New"/>
          <w:color w:val="0000FF"/>
          <w:sz w:val="16"/>
          <w:szCs w:val="16"/>
        </w:rPr>
        <w:t>/&gt;</w:t>
      </w:r>
    </w:p>
    <w:p w14:paraId="41E93E0B"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&lt;/xs:sequence&gt;</w:t>
      </w:r>
    </w:p>
    <w:p w14:paraId="2BFDF594"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&lt;xs:attribute</w:t>
      </w:r>
      <w:r>
        <w:rPr>
          <w:rFonts w:ascii="Courier New" w:hAnsi="Courier New" w:cs="Courier New"/>
          <w:color w:val="000000"/>
          <w:sz w:val="16"/>
          <w:szCs w:val="16"/>
        </w:rPr>
        <w:t xml:space="preserve"> </w:t>
      </w:r>
      <w:r>
        <w:rPr>
          <w:rFonts w:ascii="Courier New" w:hAnsi="Courier New" w:cs="Courier New"/>
          <w:color w:val="FF0000"/>
          <w:sz w:val="16"/>
          <w:szCs w:val="16"/>
        </w:rPr>
        <w:t>name</w:t>
      </w:r>
      <w:r>
        <w:rPr>
          <w:rFonts w:ascii="Courier New" w:hAnsi="Courier New" w:cs="Courier New"/>
          <w:color w:val="000000"/>
          <w:sz w:val="16"/>
          <w:szCs w:val="16"/>
        </w:rPr>
        <w:t>=</w:t>
      </w:r>
      <w:r>
        <w:rPr>
          <w:rFonts w:ascii="Courier New" w:hAnsi="Courier New" w:cs="Courier New"/>
          <w:color w:val="008000"/>
          <w:sz w:val="16"/>
          <w:szCs w:val="16"/>
        </w:rPr>
        <w:t>"lang"</w:t>
      </w:r>
      <w:r>
        <w:rPr>
          <w:rFonts w:ascii="Courier New" w:hAnsi="Courier New" w:cs="Courier New"/>
          <w:color w:val="000000"/>
          <w:sz w:val="16"/>
          <w:szCs w:val="16"/>
        </w:rPr>
        <w:t xml:space="preserve"> </w:t>
      </w:r>
      <w:r>
        <w:rPr>
          <w:rFonts w:ascii="Courier New" w:hAnsi="Courier New" w:cs="Courier New"/>
          <w:color w:val="FF0000"/>
          <w:sz w:val="16"/>
          <w:szCs w:val="16"/>
        </w:rPr>
        <w:t>type</w:t>
      </w:r>
      <w:r>
        <w:rPr>
          <w:rFonts w:ascii="Courier New" w:hAnsi="Courier New" w:cs="Courier New"/>
          <w:color w:val="000000"/>
          <w:sz w:val="16"/>
          <w:szCs w:val="16"/>
        </w:rPr>
        <w:t>=</w:t>
      </w:r>
      <w:r>
        <w:rPr>
          <w:rFonts w:ascii="Courier New" w:hAnsi="Courier New" w:cs="Courier New"/>
          <w:color w:val="008000"/>
          <w:sz w:val="16"/>
          <w:szCs w:val="16"/>
        </w:rPr>
        <w:t>"xs:language"</w:t>
      </w:r>
      <w:r>
        <w:rPr>
          <w:rFonts w:ascii="Courier New" w:hAnsi="Courier New" w:cs="Courier New"/>
          <w:color w:val="0000FF"/>
          <w:sz w:val="16"/>
          <w:szCs w:val="16"/>
        </w:rPr>
        <w:t>/&gt;</w:t>
      </w:r>
    </w:p>
    <w:p w14:paraId="48C2F07A"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&lt;xs:attribute</w:t>
      </w:r>
      <w:r>
        <w:rPr>
          <w:rFonts w:ascii="Courier New" w:hAnsi="Courier New" w:cs="Courier New"/>
          <w:color w:val="000000"/>
          <w:sz w:val="16"/>
          <w:szCs w:val="16"/>
        </w:rPr>
        <w:t xml:space="preserve"> </w:t>
      </w:r>
      <w:r>
        <w:rPr>
          <w:rFonts w:ascii="Courier New" w:hAnsi="Courier New" w:cs="Courier New"/>
          <w:color w:val="FF0000"/>
          <w:sz w:val="16"/>
          <w:szCs w:val="16"/>
        </w:rPr>
        <w:t>name</w:t>
      </w:r>
      <w:r>
        <w:rPr>
          <w:rFonts w:ascii="Courier New" w:hAnsi="Courier New" w:cs="Courier New"/>
          <w:color w:val="000000"/>
          <w:sz w:val="16"/>
          <w:szCs w:val="16"/>
        </w:rPr>
        <w:t>=</w:t>
      </w:r>
      <w:r>
        <w:rPr>
          <w:rFonts w:ascii="Courier New" w:hAnsi="Courier New" w:cs="Courier New"/>
          <w:color w:val="008000"/>
          <w:sz w:val="16"/>
          <w:szCs w:val="16"/>
        </w:rPr>
        <w:t>"moreInformationURL"</w:t>
      </w:r>
      <w:r>
        <w:rPr>
          <w:rFonts w:ascii="Courier New" w:hAnsi="Courier New" w:cs="Courier New"/>
          <w:color w:val="000000"/>
          <w:sz w:val="16"/>
          <w:szCs w:val="16"/>
        </w:rPr>
        <w:t xml:space="preserve"> </w:t>
      </w:r>
      <w:r>
        <w:rPr>
          <w:rFonts w:ascii="Courier New" w:hAnsi="Courier New" w:cs="Courier New"/>
          <w:color w:val="FF0000"/>
          <w:sz w:val="16"/>
          <w:szCs w:val="16"/>
        </w:rPr>
        <w:t>type</w:t>
      </w:r>
      <w:r>
        <w:rPr>
          <w:rFonts w:ascii="Courier New" w:hAnsi="Courier New" w:cs="Courier New"/>
          <w:color w:val="000000"/>
          <w:sz w:val="16"/>
          <w:szCs w:val="16"/>
        </w:rPr>
        <w:t>=</w:t>
      </w:r>
      <w:r>
        <w:rPr>
          <w:rFonts w:ascii="Courier New" w:hAnsi="Courier New" w:cs="Courier New"/>
          <w:color w:val="008000"/>
          <w:sz w:val="16"/>
          <w:szCs w:val="16"/>
        </w:rPr>
        <w:t>"xs:anyURI"</w:t>
      </w:r>
      <w:r>
        <w:rPr>
          <w:rFonts w:ascii="Courier New" w:hAnsi="Courier New" w:cs="Courier New"/>
          <w:color w:val="0000FF"/>
          <w:sz w:val="16"/>
          <w:szCs w:val="16"/>
        </w:rPr>
        <w:t>/&gt;</w:t>
      </w:r>
    </w:p>
    <w:p w14:paraId="79905D9F"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&lt;xs:anyAttribute</w:t>
      </w:r>
      <w:r>
        <w:rPr>
          <w:rFonts w:ascii="Courier New" w:hAnsi="Courier New" w:cs="Courier New"/>
          <w:color w:val="000000"/>
          <w:sz w:val="16"/>
          <w:szCs w:val="16"/>
        </w:rPr>
        <w:t xml:space="preserve"> </w:t>
      </w:r>
      <w:r>
        <w:rPr>
          <w:rFonts w:ascii="Courier New" w:hAnsi="Courier New" w:cs="Courier New"/>
          <w:color w:val="FF0000"/>
          <w:sz w:val="16"/>
          <w:szCs w:val="16"/>
        </w:rPr>
        <w:t>namespace</w:t>
      </w:r>
      <w:r>
        <w:rPr>
          <w:rFonts w:ascii="Courier New" w:hAnsi="Courier New" w:cs="Courier New"/>
          <w:color w:val="000000"/>
          <w:sz w:val="16"/>
          <w:szCs w:val="16"/>
        </w:rPr>
        <w:t>=</w:t>
      </w:r>
      <w:r>
        <w:rPr>
          <w:rFonts w:ascii="Courier New" w:hAnsi="Courier New" w:cs="Courier New"/>
          <w:color w:val="008000"/>
          <w:sz w:val="16"/>
          <w:szCs w:val="16"/>
        </w:rPr>
        <w:t>"##other"</w:t>
      </w:r>
      <w:r>
        <w:rPr>
          <w:rFonts w:ascii="Courier New" w:hAnsi="Courier New" w:cs="Courier New"/>
          <w:color w:val="000000"/>
          <w:sz w:val="16"/>
          <w:szCs w:val="16"/>
        </w:rPr>
        <w:t xml:space="preserve"> </w:t>
      </w:r>
      <w:r>
        <w:rPr>
          <w:rFonts w:ascii="Courier New" w:hAnsi="Courier New" w:cs="Courier New"/>
          <w:color w:val="FF0000"/>
          <w:sz w:val="16"/>
          <w:szCs w:val="16"/>
        </w:rPr>
        <w:t>processContents</w:t>
      </w:r>
      <w:r>
        <w:rPr>
          <w:rFonts w:ascii="Courier New" w:hAnsi="Courier New" w:cs="Courier New"/>
          <w:color w:val="000000"/>
          <w:sz w:val="16"/>
          <w:szCs w:val="16"/>
        </w:rPr>
        <w:t>=</w:t>
      </w:r>
      <w:r>
        <w:rPr>
          <w:rFonts w:ascii="Courier New" w:hAnsi="Courier New" w:cs="Courier New"/>
          <w:color w:val="008000"/>
          <w:sz w:val="16"/>
          <w:szCs w:val="16"/>
        </w:rPr>
        <w:t>"lax"</w:t>
      </w:r>
      <w:r>
        <w:rPr>
          <w:rFonts w:ascii="Courier New" w:hAnsi="Courier New" w:cs="Courier New"/>
          <w:color w:val="0000FF"/>
          <w:sz w:val="16"/>
          <w:szCs w:val="16"/>
        </w:rPr>
        <w:t>/&gt;</w:t>
      </w:r>
    </w:p>
    <w:p w14:paraId="32648CC8"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color w:val="0000FF"/>
          <w:sz w:val="16"/>
          <w:szCs w:val="16"/>
        </w:rPr>
        <w:t>&lt;/xs:complexType&gt;</w:t>
      </w:r>
    </w:p>
    <w:p w14:paraId="56799D69" w14:textId="77777777" w:rsidR="00A813A7" w:rsidRDefault="00A813A7" w:rsidP="00A813A7">
      <w:pPr>
        <w:rPr>
          <w:rFonts w:ascii="Arial" w:hAnsi="Arial" w:cs="Arial"/>
          <w:szCs w:val="22"/>
          <w:lang w:eastAsia="zh-CN"/>
        </w:rPr>
      </w:pPr>
    </w:p>
    <w:p w14:paraId="1298AD4C" w14:textId="77777777" w:rsidR="00A813A7" w:rsidRDefault="00A813A7" w:rsidP="00A813A7">
      <w:pPr>
        <w:rPr>
          <w:lang w:eastAsia="zh-CN"/>
        </w:rPr>
      </w:pPr>
    </w:p>
    <w:p w14:paraId="063D0285" w14:textId="77777777" w:rsidR="00A813A7" w:rsidRDefault="00A813A7" w:rsidP="001F4513">
      <w:pPr>
        <w:pStyle w:val="Heading2"/>
        <w:rPr>
          <w:lang w:eastAsia="zh-CN"/>
        </w:rPr>
      </w:pPr>
      <w:bookmarkStart w:id="693" w:name="_Toc159837517"/>
      <w:bookmarkStart w:id="694" w:name="_Toc220055522"/>
      <w:r>
        <w:rPr>
          <w:lang w:eastAsia="zh-CN"/>
        </w:rPr>
        <w:lastRenderedPageBreak/>
        <w:t>Use case and justification</w:t>
      </w:r>
      <w:bookmarkEnd w:id="693"/>
      <w:bookmarkEnd w:id="694"/>
    </w:p>
    <w:p w14:paraId="6D966DD9" w14:textId="77777777" w:rsidR="00A813A7" w:rsidRDefault="00A813A7" w:rsidP="00A813A7">
      <w:r>
        <w:t>While the DASH standard provides ProgramInformation to describe copyright information for the entire program, it lacks signaling different copyright information per period. A simple use case is that the copyright license of the content may change per period since the program may consist of main content and ads or a splice of different content.</w:t>
      </w:r>
    </w:p>
    <w:p w14:paraId="3F010D40" w14:textId="77777777" w:rsidR="00A813A7" w:rsidRDefault="00A813A7" w:rsidP="00A813A7"/>
    <w:p w14:paraId="38FEFF4E" w14:textId="0ABAC7F6" w:rsidR="00A813A7" w:rsidRDefault="00A813A7" w:rsidP="001F4513">
      <w:pPr>
        <w:rPr>
          <w:b/>
          <w:bCs/>
          <w:lang w:eastAsia="zh-CN"/>
        </w:rPr>
      </w:pPr>
      <w:r>
        <w:t>Furthermore, signaling the copyright license is becoming more important in light of the recent legislative activities on AI deep fake content. Contribution m66513 describes two legislative activities for signaling the marking of AI-generated/altered content. At the same time, there have also been significant activities on copyright laws and the applicability of those laws to the content that is altered or generated by AI in major jurisdictions (the United States, the European Union, the United Kingdom, and China). Regardless of the results of this discussion, it seems that if a part of the content is altered, the copyright license for that part might be different than the original content copyright license. Therefore, providing the means of providing clear copyright licenses for different parts of content is needed.</w:t>
      </w:r>
    </w:p>
    <w:p w14:paraId="29951640" w14:textId="77777777" w:rsidR="00A813A7" w:rsidRDefault="00A813A7" w:rsidP="001F4513">
      <w:pPr>
        <w:pStyle w:val="Heading2"/>
        <w:rPr>
          <w:lang w:eastAsia="zh-CN"/>
        </w:rPr>
      </w:pPr>
      <w:bookmarkStart w:id="695" w:name="_Toc159837518"/>
      <w:bookmarkStart w:id="696" w:name="_Toc220055523"/>
      <w:r>
        <w:rPr>
          <w:lang w:eastAsia="zh-CN"/>
        </w:rPr>
        <w:t>Proposed solution</w:t>
      </w:r>
      <w:bookmarkEnd w:id="695"/>
      <w:bookmarkEnd w:id="696"/>
    </w:p>
    <w:p w14:paraId="57835098" w14:textId="77777777" w:rsidR="00A813A7" w:rsidRDefault="00A813A7" w:rsidP="00A813A7">
      <w:r>
        <w:t>We define an element for copyright information:</w:t>
      </w:r>
    </w:p>
    <w:p w14:paraId="63B7ABA9" w14:textId="77777777" w:rsidR="00A813A7" w:rsidRDefault="00A813A7" w:rsidP="00A813A7"/>
    <w:tbl>
      <w:tblPr>
        <w:tblW w:w="4950"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61"/>
        <w:gridCol w:w="242"/>
        <w:gridCol w:w="2725"/>
        <w:gridCol w:w="1284"/>
        <w:gridCol w:w="4720"/>
      </w:tblGrid>
      <w:tr w:rsidR="00A813A7" w14:paraId="25AC5261" w14:textId="77777777" w:rsidTr="00A813A7">
        <w:trPr>
          <w:cantSplit/>
          <w:tblHeader/>
        </w:trPr>
        <w:tc>
          <w:tcPr>
            <w:tcW w:w="1735" w:type="pct"/>
            <w:gridSpan w:val="3"/>
            <w:tcBorders>
              <w:top w:val="single" w:sz="12" w:space="0" w:color="auto"/>
              <w:left w:val="single" w:sz="12" w:space="0" w:color="auto"/>
              <w:bottom w:val="single" w:sz="12" w:space="0" w:color="auto"/>
              <w:right w:val="single" w:sz="4" w:space="0" w:color="000000" w:themeColor="text1"/>
            </w:tcBorders>
            <w:hideMark/>
          </w:tcPr>
          <w:p w14:paraId="1841676F" w14:textId="77777777" w:rsidR="00A813A7" w:rsidRDefault="00A813A7">
            <w:pPr>
              <w:pStyle w:val="Tableheader"/>
              <w:tabs>
                <w:tab w:val="left" w:pos="720"/>
                <w:tab w:val="left" w:pos="1080"/>
                <w:tab w:val="left" w:pos="1440"/>
                <w:tab w:val="left" w:pos="1800"/>
                <w:tab w:val="left" w:pos="2160"/>
              </w:tabs>
              <w:autoSpaceDE w:val="0"/>
              <w:autoSpaceDN w:val="0"/>
              <w:rPr>
                <w:szCs w:val="20"/>
              </w:rPr>
            </w:pPr>
            <w:r>
              <w:rPr>
                <w:b/>
                <w:szCs w:val="20"/>
              </w:rPr>
              <w:t>Element or Attribute Name</w:t>
            </w:r>
          </w:p>
        </w:tc>
        <w:tc>
          <w:tcPr>
            <w:tcW w:w="702" w:type="pct"/>
            <w:tcBorders>
              <w:top w:val="single" w:sz="12" w:space="0" w:color="auto"/>
              <w:left w:val="single" w:sz="4" w:space="0" w:color="000000" w:themeColor="text1"/>
              <w:bottom w:val="single" w:sz="12" w:space="0" w:color="auto"/>
              <w:right w:val="single" w:sz="4" w:space="0" w:color="000000" w:themeColor="text1"/>
            </w:tcBorders>
            <w:hideMark/>
          </w:tcPr>
          <w:p w14:paraId="2029DC87" w14:textId="77777777" w:rsidR="00A813A7" w:rsidRDefault="00A813A7">
            <w:pPr>
              <w:pStyle w:val="Tableheader"/>
              <w:tabs>
                <w:tab w:val="left" w:pos="720"/>
                <w:tab w:val="left" w:pos="1080"/>
                <w:tab w:val="left" w:pos="1440"/>
                <w:tab w:val="left" w:pos="1800"/>
                <w:tab w:val="left" w:pos="2160"/>
              </w:tabs>
              <w:autoSpaceDE w:val="0"/>
              <w:autoSpaceDN w:val="0"/>
              <w:jc w:val="center"/>
              <w:rPr>
                <w:szCs w:val="20"/>
              </w:rPr>
            </w:pPr>
            <w:r>
              <w:rPr>
                <w:b/>
                <w:szCs w:val="20"/>
              </w:rPr>
              <w:t>Use</w:t>
            </w:r>
          </w:p>
        </w:tc>
        <w:tc>
          <w:tcPr>
            <w:tcW w:w="2563" w:type="pct"/>
            <w:tcBorders>
              <w:top w:val="single" w:sz="12" w:space="0" w:color="auto"/>
              <w:left w:val="single" w:sz="4" w:space="0" w:color="000000" w:themeColor="text1"/>
              <w:bottom w:val="single" w:sz="12" w:space="0" w:color="auto"/>
              <w:right w:val="single" w:sz="12" w:space="0" w:color="auto"/>
            </w:tcBorders>
            <w:hideMark/>
          </w:tcPr>
          <w:p w14:paraId="00FDDA4C" w14:textId="77777777" w:rsidR="00A813A7" w:rsidRDefault="00A813A7">
            <w:pPr>
              <w:pStyle w:val="Tableheader"/>
              <w:tabs>
                <w:tab w:val="left" w:pos="720"/>
                <w:tab w:val="left" w:pos="1080"/>
                <w:tab w:val="left" w:pos="1440"/>
                <w:tab w:val="left" w:pos="1800"/>
                <w:tab w:val="left" w:pos="2160"/>
              </w:tabs>
              <w:autoSpaceDE w:val="0"/>
              <w:autoSpaceDN w:val="0"/>
              <w:rPr>
                <w:szCs w:val="20"/>
              </w:rPr>
            </w:pPr>
            <w:r>
              <w:rPr>
                <w:b/>
                <w:szCs w:val="20"/>
              </w:rPr>
              <w:t>Description</w:t>
            </w:r>
          </w:p>
        </w:tc>
      </w:tr>
      <w:tr w:rsidR="00A813A7" w14:paraId="09697AD8" w14:textId="77777777" w:rsidTr="00A813A7">
        <w:trPr>
          <w:cantSplit/>
        </w:trPr>
        <w:tc>
          <w:tcPr>
            <w:tcW w:w="138" w:type="pct"/>
            <w:tcBorders>
              <w:top w:val="single" w:sz="12" w:space="0" w:color="auto"/>
              <w:left w:val="single" w:sz="12" w:space="0" w:color="auto"/>
              <w:bottom w:val="single" w:sz="4" w:space="0" w:color="000000"/>
              <w:right w:val="nil"/>
            </w:tcBorders>
            <w:hideMark/>
          </w:tcPr>
          <w:p w14:paraId="5EE112A1" w14:textId="77777777" w:rsidR="00A813A7" w:rsidRDefault="00A813A7">
            <w:pPr>
              <w:pStyle w:val="Tablebody"/>
              <w:autoSpaceDE w:val="0"/>
              <w:autoSpaceDN w:val="0"/>
              <w:rPr>
                <w:szCs w:val="20"/>
              </w:rPr>
            </w:pPr>
            <w:r>
              <w:rPr>
                <w:szCs w:val="20"/>
              </w:rPr>
              <w:t> </w:t>
            </w:r>
          </w:p>
        </w:tc>
        <w:tc>
          <w:tcPr>
            <w:tcW w:w="1597" w:type="pct"/>
            <w:gridSpan w:val="2"/>
            <w:tcBorders>
              <w:top w:val="single" w:sz="12" w:space="0" w:color="auto"/>
              <w:left w:val="nil"/>
              <w:bottom w:val="single" w:sz="4" w:space="0" w:color="000000"/>
              <w:right w:val="single" w:sz="4" w:space="0" w:color="000000" w:themeColor="text1"/>
            </w:tcBorders>
            <w:hideMark/>
          </w:tcPr>
          <w:p w14:paraId="7B948316" w14:textId="77777777" w:rsidR="00A813A7" w:rsidRDefault="00A813A7">
            <w:pPr>
              <w:pStyle w:val="Tablebody"/>
              <w:autoSpaceDE w:val="0"/>
              <w:autoSpaceDN w:val="0"/>
              <w:rPr>
                <w:rStyle w:val="ISOCodebold"/>
              </w:rPr>
            </w:pPr>
            <w:r>
              <w:rPr>
                <w:rStyle w:val="ISOCodebold"/>
                <w:szCs w:val="20"/>
              </w:rPr>
              <w:t>CopyrightInfo</w:t>
            </w:r>
          </w:p>
        </w:tc>
        <w:tc>
          <w:tcPr>
            <w:tcW w:w="702" w:type="pct"/>
            <w:tcBorders>
              <w:top w:val="single" w:sz="12" w:space="0" w:color="auto"/>
              <w:left w:val="single" w:sz="4" w:space="0" w:color="000000" w:themeColor="text1"/>
              <w:bottom w:val="single" w:sz="4" w:space="0" w:color="000000"/>
              <w:right w:val="single" w:sz="4" w:space="0" w:color="000000" w:themeColor="text1"/>
            </w:tcBorders>
            <w:hideMark/>
          </w:tcPr>
          <w:p w14:paraId="0B75EE5D" w14:textId="77777777" w:rsidR="00A813A7" w:rsidRDefault="00A813A7">
            <w:pPr>
              <w:pStyle w:val="Tablebody"/>
              <w:autoSpaceDE w:val="0"/>
              <w:autoSpaceDN w:val="0"/>
            </w:pPr>
            <w:r>
              <w:rPr>
                <w:szCs w:val="20"/>
              </w:rPr>
              <w:t> </w:t>
            </w:r>
          </w:p>
        </w:tc>
        <w:tc>
          <w:tcPr>
            <w:tcW w:w="2563" w:type="pct"/>
            <w:tcBorders>
              <w:top w:val="single" w:sz="12" w:space="0" w:color="auto"/>
              <w:left w:val="single" w:sz="4" w:space="0" w:color="000000" w:themeColor="text1"/>
              <w:bottom w:val="single" w:sz="4" w:space="0" w:color="000000"/>
              <w:right w:val="single" w:sz="12" w:space="0" w:color="auto"/>
            </w:tcBorders>
            <w:hideMark/>
          </w:tcPr>
          <w:p w14:paraId="46461391" w14:textId="77777777" w:rsidR="00A813A7" w:rsidRDefault="00A813A7">
            <w:pPr>
              <w:pStyle w:val="Tablebody"/>
              <w:autoSpaceDE w:val="0"/>
              <w:autoSpaceDN w:val="0"/>
              <w:rPr>
                <w:szCs w:val="20"/>
              </w:rPr>
            </w:pPr>
            <w:r>
              <w:rPr>
                <w:szCs w:val="20"/>
              </w:rPr>
              <w:t xml:space="preserve">Specifies copyright information </w:t>
            </w:r>
          </w:p>
        </w:tc>
      </w:tr>
      <w:tr w:rsidR="00A813A7" w14:paraId="72744733" w14:textId="77777777" w:rsidTr="00A813A7">
        <w:trPr>
          <w:cantSplit/>
        </w:trPr>
        <w:tc>
          <w:tcPr>
            <w:tcW w:w="138" w:type="pct"/>
            <w:tcBorders>
              <w:top w:val="single" w:sz="4" w:space="0" w:color="000000"/>
              <w:left w:val="single" w:sz="12" w:space="0" w:color="auto"/>
              <w:bottom w:val="single" w:sz="4" w:space="0" w:color="000000"/>
              <w:right w:val="nil"/>
            </w:tcBorders>
          </w:tcPr>
          <w:p w14:paraId="2E9A69CA" w14:textId="77777777" w:rsidR="00A813A7" w:rsidRDefault="00A813A7">
            <w:pPr>
              <w:pStyle w:val="Tablebody"/>
              <w:autoSpaceDE w:val="0"/>
              <w:autoSpaceDN w:val="0"/>
              <w:rPr>
                <w:szCs w:val="20"/>
              </w:rPr>
            </w:pPr>
          </w:p>
        </w:tc>
        <w:tc>
          <w:tcPr>
            <w:tcW w:w="138" w:type="pct"/>
            <w:tcBorders>
              <w:top w:val="single" w:sz="4" w:space="0" w:color="000000"/>
              <w:left w:val="nil"/>
              <w:bottom w:val="single" w:sz="4" w:space="0" w:color="000000"/>
              <w:right w:val="nil"/>
            </w:tcBorders>
          </w:tcPr>
          <w:p w14:paraId="74D9427F" w14:textId="77777777" w:rsidR="00A813A7" w:rsidRDefault="00A813A7">
            <w:pPr>
              <w:pStyle w:val="Tablebody"/>
              <w:autoSpaceDE w:val="0"/>
              <w:autoSpaceDN w:val="0"/>
              <w:rPr>
                <w:szCs w:val="20"/>
              </w:rPr>
            </w:pPr>
          </w:p>
        </w:tc>
        <w:tc>
          <w:tcPr>
            <w:tcW w:w="1459" w:type="pct"/>
            <w:tcBorders>
              <w:top w:val="single" w:sz="4" w:space="0" w:color="000000"/>
              <w:left w:val="nil"/>
              <w:bottom w:val="single" w:sz="4" w:space="0" w:color="000000"/>
              <w:right w:val="single" w:sz="4" w:space="0" w:color="000000" w:themeColor="text1"/>
            </w:tcBorders>
            <w:hideMark/>
          </w:tcPr>
          <w:p w14:paraId="4DD8F35A" w14:textId="77777777" w:rsidR="00A813A7" w:rsidRDefault="00A813A7">
            <w:pPr>
              <w:pStyle w:val="Tablebody"/>
              <w:autoSpaceDE w:val="0"/>
              <w:autoSpaceDN w:val="0"/>
              <w:rPr>
                <w:rStyle w:val="ISOCodebold"/>
                <w:b w:val="0"/>
              </w:rPr>
            </w:pPr>
            <w:r>
              <w:rPr>
                <w:rStyle w:val="ISOCodebold"/>
                <w:szCs w:val="20"/>
              </w:rPr>
              <w:t>@lang</w:t>
            </w:r>
          </w:p>
        </w:tc>
        <w:tc>
          <w:tcPr>
            <w:tcW w:w="702" w:type="pct"/>
            <w:tcBorders>
              <w:top w:val="single" w:sz="4" w:space="0" w:color="000000"/>
              <w:left w:val="single" w:sz="4" w:space="0" w:color="000000" w:themeColor="text1"/>
              <w:bottom w:val="single" w:sz="4" w:space="0" w:color="000000"/>
              <w:right w:val="single" w:sz="4" w:space="0" w:color="000000" w:themeColor="text1"/>
            </w:tcBorders>
            <w:hideMark/>
          </w:tcPr>
          <w:p w14:paraId="16FCAF38" w14:textId="77777777" w:rsidR="00A813A7" w:rsidRDefault="00A813A7">
            <w:pPr>
              <w:pStyle w:val="Tablebody"/>
              <w:autoSpaceDE w:val="0"/>
              <w:autoSpaceDN w:val="0"/>
            </w:pPr>
            <w:r>
              <w:rPr>
                <w:szCs w:val="20"/>
              </w:rPr>
              <w:t>O</w:t>
            </w:r>
          </w:p>
        </w:tc>
        <w:tc>
          <w:tcPr>
            <w:tcW w:w="2563" w:type="pct"/>
            <w:tcBorders>
              <w:top w:val="single" w:sz="4" w:space="0" w:color="000000"/>
              <w:left w:val="single" w:sz="4" w:space="0" w:color="000000" w:themeColor="text1"/>
              <w:bottom w:val="single" w:sz="4" w:space="0" w:color="000000"/>
              <w:right w:val="single" w:sz="12" w:space="0" w:color="auto"/>
            </w:tcBorders>
            <w:hideMark/>
          </w:tcPr>
          <w:p w14:paraId="76DAC3EB" w14:textId="77777777" w:rsidR="00A813A7" w:rsidRDefault="00A813A7">
            <w:pPr>
              <w:pStyle w:val="Tablebody"/>
              <w:autoSpaceDE w:val="0"/>
              <w:autoSpaceDN w:val="0"/>
              <w:rPr>
                <w:szCs w:val="20"/>
              </w:rPr>
            </w:pPr>
            <w:r>
              <w:rPr>
                <w:szCs w:val="20"/>
              </w:rPr>
              <w:t xml:space="preserve">Declares the language code(s) for this Program Information. The syntax and semantics according to </w:t>
            </w:r>
            <w:r>
              <w:rPr>
                <w:rStyle w:val="stdpublisher"/>
                <w:szCs w:val="20"/>
              </w:rPr>
              <w:t>IETF RFC </w:t>
            </w:r>
            <w:r>
              <w:rPr>
                <w:rStyle w:val="stddocNumber"/>
                <w:rFonts w:eastAsia="MS Mincho"/>
                <w:szCs w:val="20"/>
              </w:rPr>
              <w:t>5646</w:t>
            </w:r>
            <w:r>
              <w:rPr>
                <w:szCs w:val="20"/>
              </w:rPr>
              <w:t xml:space="preserve"> shall be applied.</w:t>
            </w:r>
          </w:p>
          <w:p w14:paraId="419B00A3" w14:textId="77777777" w:rsidR="00A813A7" w:rsidRDefault="00A813A7">
            <w:pPr>
              <w:pStyle w:val="BodyText"/>
              <w:adjustRightInd w:val="0"/>
              <w:rPr>
                <w:rFonts w:asciiTheme="majorHAnsi" w:hAnsiTheme="majorHAnsi"/>
                <w:sz w:val="20"/>
                <w:szCs w:val="20"/>
              </w:rPr>
            </w:pPr>
            <w:r>
              <w:rPr>
                <w:rFonts w:asciiTheme="majorHAnsi" w:hAnsiTheme="majorHAnsi"/>
                <w:sz w:val="20"/>
                <w:szCs w:val="20"/>
              </w:rPr>
              <w:t>If not present, the value is unknown.</w:t>
            </w:r>
          </w:p>
        </w:tc>
      </w:tr>
      <w:tr w:rsidR="00A813A7" w14:paraId="012784C6" w14:textId="77777777" w:rsidTr="00A813A7">
        <w:trPr>
          <w:cantSplit/>
        </w:trPr>
        <w:tc>
          <w:tcPr>
            <w:tcW w:w="138" w:type="pct"/>
            <w:tcBorders>
              <w:top w:val="single" w:sz="4" w:space="0" w:color="000000"/>
              <w:left w:val="single" w:sz="12" w:space="0" w:color="auto"/>
              <w:bottom w:val="single" w:sz="4" w:space="0" w:color="000000"/>
              <w:right w:val="nil"/>
            </w:tcBorders>
          </w:tcPr>
          <w:p w14:paraId="71DC757F" w14:textId="77777777" w:rsidR="00A813A7" w:rsidRDefault="00A813A7">
            <w:pPr>
              <w:pStyle w:val="Tablebody"/>
              <w:autoSpaceDE w:val="0"/>
              <w:autoSpaceDN w:val="0"/>
              <w:rPr>
                <w:rFonts w:eastAsiaTheme="minorEastAsia"/>
                <w:szCs w:val="20"/>
              </w:rPr>
            </w:pPr>
          </w:p>
        </w:tc>
        <w:tc>
          <w:tcPr>
            <w:tcW w:w="138" w:type="pct"/>
            <w:tcBorders>
              <w:top w:val="single" w:sz="4" w:space="0" w:color="000000"/>
              <w:left w:val="nil"/>
              <w:bottom w:val="single" w:sz="4" w:space="0" w:color="000000"/>
              <w:right w:val="nil"/>
            </w:tcBorders>
          </w:tcPr>
          <w:p w14:paraId="319480A6" w14:textId="77777777" w:rsidR="00A813A7" w:rsidRDefault="00A813A7">
            <w:pPr>
              <w:pStyle w:val="Tablebody"/>
              <w:autoSpaceDE w:val="0"/>
              <w:autoSpaceDN w:val="0"/>
              <w:rPr>
                <w:szCs w:val="20"/>
              </w:rPr>
            </w:pPr>
          </w:p>
        </w:tc>
        <w:tc>
          <w:tcPr>
            <w:tcW w:w="1459" w:type="pct"/>
            <w:tcBorders>
              <w:top w:val="single" w:sz="4" w:space="0" w:color="000000"/>
              <w:left w:val="nil"/>
              <w:bottom w:val="single" w:sz="4" w:space="0" w:color="000000"/>
              <w:right w:val="single" w:sz="4" w:space="0" w:color="000000" w:themeColor="text1"/>
            </w:tcBorders>
            <w:hideMark/>
          </w:tcPr>
          <w:p w14:paraId="29182F5B" w14:textId="77777777" w:rsidR="00A813A7" w:rsidRDefault="00A813A7">
            <w:pPr>
              <w:pStyle w:val="Tablebody"/>
              <w:autoSpaceDE w:val="0"/>
              <w:autoSpaceDN w:val="0"/>
              <w:rPr>
                <w:rStyle w:val="ISOCodebold"/>
              </w:rPr>
            </w:pPr>
            <w:r>
              <w:rPr>
                <w:rStyle w:val="ISOCode"/>
                <w:szCs w:val="20"/>
              </w:rPr>
              <w:t>@moreInformationURL</w:t>
            </w:r>
          </w:p>
        </w:tc>
        <w:tc>
          <w:tcPr>
            <w:tcW w:w="702" w:type="pct"/>
            <w:tcBorders>
              <w:top w:val="single" w:sz="4" w:space="0" w:color="000000"/>
              <w:left w:val="single" w:sz="4" w:space="0" w:color="000000" w:themeColor="text1"/>
              <w:bottom w:val="single" w:sz="4" w:space="0" w:color="000000"/>
              <w:right w:val="single" w:sz="4" w:space="0" w:color="000000" w:themeColor="text1"/>
            </w:tcBorders>
            <w:hideMark/>
          </w:tcPr>
          <w:p w14:paraId="1FDD81BD" w14:textId="77777777" w:rsidR="00A813A7" w:rsidRDefault="00A813A7">
            <w:pPr>
              <w:pStyle w:val="Tablebody"/>
              <w:autoSpaceDE w:val="0"/>
              <w:autoSpaceDN w:val="0"/>
            </w:pPr>
            <w:r>
              <w:rPr>
                <w:szCs w:val="20"/>
              </w:rPr>
              <w:t>O</w:t>
            </w:r>
          </w:p>
        </w:tc>
        <w:tc>
          <w:tcPr>
            <w:tcW w:w="2563" w:type="pct"/>
            <w:tcBorders>
              <w:top w:val="single" w:sz="4" w:space="0" w:color="000000"/>
              <w:left w:val="single" w:sz="4" w:space="0" w:color="000000" w:themeColor="text1"/>
              <w:bottom w:val="single" w:sz="4" w:space="0" w:color="000000"/>
              <w:right w:val="single" w:sz="12" w:space="0" w:color="auto"/>
            </w:tcBorders>
            <w:hideMark/>
          </w:tcPr>
          <w:p w14:paraId="0FC6F4AC" w14:textId="77777777" w:rsidR="00A813A7" w:rsidRDefault="00A813A7">
            <w:pPr>
              <w:pStyle w:val="Tablebody"/>
              <w:autoSpaceDE w:val="0"/>
              <w:autoSpaceDN w:val="0"/>
              <w:rPr>
                <w:szCs w:val="20"/>
              </w:rPr>
            </w:pPr>
            <w:r>
              <w:rPr>
                <w:szCs w:val="20"/>
              </w:rPr>
              <w:t>If provided, this attribute specifies an absolute URL which provides more information about the Media Presentation.</w:t>
            </w:r>
          </w:p>
          <w:p w14:paraId="5EA5291F" w14:textId="77777777" w:rsidR="00A813A7" w:rsidRDefault="00A813A7">
            <w:pPr>
              <w:pStyle w:val="fields"/>
              <w:autoSpaceDE w:val="0"/>
              <w:autoSpaceDN w:val="0"/>
              <w:ind w:left="33" w:firstLine="0"/>
              <w:rPr>
                <w:szCs w:val="22"/>
              </w:rPr>
            </w:pPr>
            <w:r>
              <w:t>If not present, the value is unknown.</w:t>
            </w:r>
          </w:p>
        </w:tc>
      </w:tr>
      <w:tr w:rsidR="00A813A7" w14:paraId="1B762127" w14:textId="77777777" w:rsidTr="00A813A7">
        <w:trPr>
          <w:cantSplit/>
        </w:trPr>
        <w:tc>
          <w:tcPr>
            <w:tcW w:w="138" w:type="pct"/>
            <w:tcBorders>
              <w:top w:val="single" w:sz="4" w:space="0" w:color="000000"/>
              <w:left w:val="single" w:sz="12" w:space="0" w:color="auto"/>
              <w:bottom w:val="single" w:sz="4" w:space="0" w:color="000000"/>
              <w:right w:val="nil"/>
            </w:tcBorders>
          </w:tcPr>
          <w:p w14:paraId="641D52BB" w14:textId="77777777" w:rsidR="00A813A7" w:rsidRDefault="00A813A7">
            <w:pPr>
              <w:pStyle w:val="Tablebody"/>
              <w:autoSpaceDE w:val="0"/>
              <w:autoSpaceDN w:val="0"/>
              <w:rPr>
                <w:szCs w:val="20"/>
              </w:rPr>
            </w:pPr>
          </w:p>
        </w:tc>
        <w:tc>
          <w:tcPr>
            <w:tcW w:w="138" w:type="pct"/>
            <w:tcBorders>
              <w:top w:val="single" w:sz="4" w:space="0" w:color="000000"/>
              <w:left w:val="nil"/>
              <w:bottom w:val="single" w:sz="4" w:space="0" w:color="000000"/>
              <w:right w:val="nil"/>
            </w:tcBorders>
          </w:tcPr>
          <w:p w14:paraId="53FBAF9E" w14:textId="77777777" w:rsidR="00A813A7" w:rsidRDefault="00A813A7">
            <w:pPr>
              <w:pStyle w:val="Tablebody"/>
              <w:autoSpaceDE w:val="0"/>
              <w:autoSpaceDN w:val="0"/>
              <w:rPr>
                <w:szCs w:val="20"/>
              </w:rPr>
            </w:pPr>
          </w:p>
        </w:tc>
        <w:tc>
          <w:tcPr>
            <w:tcW w:w="1459" w:type="pct"/>
            <w:tcBorders>
              <w:top w:val="single" w:sz="4" w:space="0" w:color="000000"/>
              <w:left w:val="nil"/>
              <w:bottom w:val="single" w:sz="4" w:space="0" w:color="000000"/>
              <w:right w:val="single" w:sz="4" w:space="0" w:color="000000" w:themeColor="text1"/>
            </w:tcBorders>
            <w:hideMark/>
          </w:tcPr>
          <w:p w14:paraId="798D23FA" w14:textId="77777777" w:rsidR="00A813A7" w:rsidRDefault="00A813A7">
            <w:pPr>
              <w:pStyle w:val="Tablebody"/>
              <w:autoSpaceDE w:val="0"/>
              <w:autoSpaceDN w:val="0"/>
              <w:rPr>
                <w:rStyle w:val="ISOCodebold"/>
                <w:b w:val="0"/>
              </w:rPr>
            </w:pPr>
            <w:r>
              <w:rPr>
                <w:rStyle w:val="ISOCodebold"/>
                <w:szCs w:val="20"/>
              </w:rPr>
              <w:t>@owner</w:t>
            </w:r>
          </w:p>
        </w:tc>
        <w:tc>
          <w:tcPr>
            <w:tcW w:w="702" w:type="pct"/>
            <w:tcBorders>
              <w:top w:val="single" w:sz="4" w:space="0" w:color="000000"/>
              <w:left w:val="single" w:sz="4" w:space="0" w:color="000000" w:themeColor="text1"/>
              <w:bottom w:val="single" w:sz="4" w:space="0" w:color="000000"/>
              <w:right w:val="single" w:sz="4" w:space="0" w:color="000000" w:themeColor="text1"/>
            </w:tcBorders>
            <w:hideMark/>
          </w:tcPr>
          <w:p w14:paraId="36AA1705" w14:textId="77777777" w:rsidR="00A813A7" w:rsidRDefault="00A813A7">
            <w:pPr>
              <w:pStyle w:val="Tablebody"/>
              <w:autoSpaceDE w:val="0"/>
              <w:autoSpaceDN w:val="0"/>
            </w:pPr>
            <w:r>
              <w:rPr>
                <w:szCs w:val="20"/>
              </w:rPr>
              <w:t>O</w:t>
            </w:r>
          </w:p>
        </w:tc>
        <w:tc>
          <w:tcPr>
            <w:tcW w:w="2563" w:type="pct"/>
            <w:tcBorders>
              <w:top w:val="single" w:sz="4" w:space="0" w:color="000000"/>
              <w:left w:val="single" w:sz="4" w:space="0" w:color="000000" w:themeColor="text1"/>
              <w:bottom w:val="single" w:sz="4" w:space="0" w:color="000000"/>
              <w:right w:val="single" w:sz="12" w:space="0" w:color="auto"/>
            </w:tcBorders>
            <w:hideMark/>
          </w:tcPr>
          <w:p w14:paraId="3641F58E" w14:textId="77777777" w:rsidR="00A813A7" w:rsidRDefault="00A813A7">
            <w:pPr>
              <w:pStyle w:val="BodyText"/>
              <w:adjustRightInd w:val="0"/>
              <w:rPr>
                <w:rFonts w:asciiTheme="majorHAnsi" w:hAnsiTheme="majorHAnsi"/>
                <w:sz w:val="20"/>
                <w:szCs w:val="20"/>
              </w:rPr>
            </w:pPr>
            <w:r>
              <w:rPr>
                <w:rFonts w:asciiTheme="majorHAnsi" w:hAnsiTheme="majorHAnsi"/>
                <w:sz w:val="20"/>
                <w:szCs w:val="20"/>
              </w:rPr>
              <w:t>indicating the owner of the content.</w:t>
            </w:r>
          </w:p>
        </w:tc>
      </w:tr>
      <w:tr w:rsidR="00A813A7" w14:paraId="689AF201" w14:textId="77777777" w:rsidTr="00A813A7">
        <w:trPr>
          <w:cantSplit/>
        </w:trPr>
        <w:tc>
          <w:tcPr>
            <w:tcW w:w="138" w:type="pct"/>
            <w:tcBorders>
              <w:top w:val="single" w:sz="4" w:space="0" w:color="000000"/>
              <w:left w:val="single" w:sz="12" w:space="0" w:color="auto"/>
              <w:bottom w:val="single" w:sz="4" w:space="0" w:color="000000"/>
              <w:right w:val="nil"/>
            </w:tcBorders>
          </w:tcPr>
          <w:p w14:paraId="1DE2A378" w14:textId="77777777" w:rsidR="00A813A7" w:rsidRDefault="00A813A7">
            <w:pPr>
              <w:pStyle w:val="Tablebody"/>
              <w:autoSpaceDE w:val="0"/>
              <w:autoSpaceDN w:val="0"/>
              <w:rPr>
                <w:rFonts w:eastAsiaTheme="minorEastAsia"/>
                <w:szCs w:val="20"/>
              </w:rPr>
            </w:pPr>
          </w:p>
        </w:tc>
        <w:tc>
          <w:tcPr>
            <w:tcW w:w="138" w:type="pct"/>
            <w:tcBorders>
              <w:top w:val="single" w:sz="4" w:space="0" w:color="000000"/>
              <w:left w:val="nil"/>
              <w:bottom w:val="single" w:sz="4" w:space="0" w:color="000000"/>
              <w:right w:val="nil"/>
            </w:tcBorders>
          </w:tcPr>
          <w:p w14:paraId="1AA60551" w14:textId="77777777" w:rsidR="00A813A7" w:rsidRDefault="00A813A7">
            <w:pPr>
              <w:pStyle w:val="Tablebody"/>
              <w:autoSpaceDE w:val="0"/>
              <w:autoSpaceDN w:val="0"/>
              <w:rPr>
                <w:szCs w:val="20"/>
              </w:rPr>
            </w:pPr>
          </w:p>
        </w:tc>
        <w:tc>
          <w:tcPr>
            <w:tcW w:w="1459" w:type="pct"/>
            <w:tcBorders>
              <w:top w:val="single" w:sz="4" w:space="0" w:color="000000"/>
              <w:left w:val="nil"/>
              <w:bottom w:val="single" w:sz="4" w:space="0" w:color="000000"/>
              <w:right w:val="single" w:sz="4" w:space="0" w:color="000000" w:themeColor="text1"/>
            </w:tcBorders>
            <w:hideMark/>
          </w:tcPr>
          <w:p w14:paraId="6E26BC48" w14:textId="77777777" w:rsidR="00A813A7" w:rsidRDefault="00A813A7">
            <w:pPr>
              <w:pStyle w:val="Tablebody"/>
              <w:autoSpaceDE w:val="0"/>
              <w:autoSpaceDN w:val="0"/>
              <w:rPr>
                <w:rStyle w:val="ISOCodebold"/>
                <w:b w:val="0"/>
              </w:rPr>
            </w:pPr>
            <w:r>
              <w:rPr>
                <w:rStyle w:val="ISOCodebold"/>
                <w:szCs w:val="20"/>
              </w:rPr>
              <w:t>@year</w:t>
            </w:r>
          </w:p>
        </w:tc>
        <w:tc>
          <w:tcPr>
            <w:tcW w:w="702" w:type="pct"/>
            <w:tcBorders>
              <w:top w:val="single" w:sz="4" w:space="0" w:color="000000"/>
              <w:left w:val="single" w:sz="4" w:space="0" w:color="000000" w:themeColor="text1"/>
              <w:bottom w:val="single" w:sz="4" w:space="0" w:color="000000"/>
              <w:right w:val="single" w:sz="4" w:space="0" w:color="000000" w:themeColor="text1"/>
            </w:tcBorders>
            <w:hideMark/>
          </w:tcPr>
          <w:p w14:paraId="5F11F769" w14:textId="77777777" w:rsidR="00A813A7" w:rsidRDefault="00A813A7">
            <w:pPr>
              <w:pStyle w:val="Tablebody"/>
              <w:autoSpaceDE w:val="0"/>
              <w:autoSpaceDN w:val="0"/>
            </w:pPr>
            <w:r>
              <w:rPr>
                <w:szCs w:val="20"/>
              </w:rPr>
              <w:t>O</w:t>
            </w:r>
          </w:p>
        </w:tc>
        <w:tc>
          <w:tcPr>
            <w:tcW w:w="2563" w:type="pct"/>
            <w:tcBorders>
              <w:top w:val="single" w:sz="4" w:space="0" w:color="000000"/>
              <w:left w:val="single" w:sz="4" w:space="0" w:color="000000" w:themeColor="text1"/>
              <w:bottom w:val="single" w:sz="4" w:space="0" w:color="000000"/>
              <w:right w:val="single" w:sz="12" w:space="0" w:color="auto"/>
            </w:tcBorders>
            <w:hideMark/>
          </w:tcPr>
          <w:p w14:paraId="4F4D6EA8" w14:textId="77777777" w:rsidR="00A813A7" w:rsidRDefault="00A813A7">
            <w:pPr>
              <w:pStyle w:val="BodyText"/>
              <w:adjustRightInd w:val="0"/>
              <w:rPr>
                <w:rFonts w:asciiTheme="majorHAnsi" w:hAnsiTheme="majorHAnsi"/>
                <w:sz w:val="20"/>
                <w:szCs w:val="20"/>
              </w:rPr>
            </w:pPr>
            <w:r>
              <w:rPr>
                <w:rFonts w:asciiTheme="majorHAnsi" w:hAnsiTheme="majorHAnsi"/>
                <w:sz w:val="20"/>
                <w:szCs w:val="20"/>
              </w:rPr>
              <w:t>The year(s) of the copyright.</w:t>
            </w:r>
          </w:p>
        </w:tc>
      </w:tr>
      <w:tr w:rsidR="00A813A7" w14:paraId="1BCE5D64" w14:textId="77777777" w:rsidTr="00A813A7">
        <w:trPr>
          <w:cantSplit/>
        </w:trPr>
        <w:tc>
          <w:tcPr>
            <w:tcW w:w="138" w:type="pct"/>
            <w:tcBorders>
              <w:top w:val="single" w:sz="4" w:space="0" w:color="000000"/>
              <w:left w:val="single" w:sz="12" w:space="0" w:color="auto"/>
              <w:bottom w:val="single" w:sz="4" w:space="0" w:color="000000"/>
              <w:right w:val="nil"/>
            </w:tcBorders>
          </w:tcPr>
          <w:p w14:paraId="1B42FB70" w14:textId="77777777" w:rsidR="00A813A7" w:rsidRDefault="00A813A7">
            <w:pPr>
              <w:pStyle w:val="Tablebody"/>
              <w:autoSpaceDE w:val="0"/>
              <w:autoSpaceDN w:val="0"/>
              <w:rPr>
                <w:rFonts w:eastAsiaTheme="minorEastAsia"/>
                <w:szCs w:val="20"/>
              </w:rPr>
            </w:pPr>
          </w:p>
        </w:tc>
        <w:tc>
          <w:tcPr>
            <w:tcW w:w="138" w:type="pct"/>
            <w:tcBorders>
              <w:top w:val="single" w:sz="4" w:space="0" w:color="000000"/>
              <w:left w:val="nil"/>
              <w:bottom w:val="single" w:sz="4" w:space="0" w:color="000000"/>
              <w:right w:val="nil"/>
            </w:tcBorders>
          </w:tcPr>
          <w:p w14:paraId="73B4C0D1" w14:textId="77777777" w:rsidR="00A813A7" w:rsidRDefault="00A813A7">
            <w:pPr>
              <w:pStyle w:val="Tablebody"/>
              <w:autoSpaceDE w:val="0"/>
              <w:autoSpaceDN w:val="0"/>
              <w:rPr>
                <w:szCs w:val="20"/>
              </w:rPr>
            </w:pPr>
          </w:p>
        </w:tc>
        <w:tc>
          <w:tcPr>
            <w:tcW w:w="1459" w:type="pct"/>
            <w:tcBorders>
              <w:top w:val="single" w:sz="4" w:space="0" w:color="000000"/>
              <w:left w:val="nil"/>
              <w:bottom w:val="single" w:sz="4" w:space="0" w:color="000000"/>
              <w:right w:val="single" w:sz="4" w:space="0" w:color="000000" w:themeColor="text1"/>
            </w:tcBorders>
            <w:hideMark/>
          </w:tcPr>
          <w:p w14:paraId="7855F68D" w14:textId="77777777" w:rsidR="00A813A7" w:rsidRDefault="00A813A7">
            <w:pPr>
              <w:pStyle w:val="Tablebody"/>
              <w:autoSpaceDE w:val="0"/>
              <w:autoSpaceDN w:val="0"/>
              <w:rPr>
                <w:rStyle w:val="ISOCodebold"/>
                <w:b w:val="0"/>
              </w:rPr>
            </w:pPr>
            <w:r>
              <w:rPr>
                <w:rStyle w:val="ISOCodebold"/>
                <w:szCs w:val="20"/>
              </w:rPr>
              <w:t>@allRightsReserved</w:t>
            </w:r>
          </w:p>
        </w:tc>
        <w:tc>
          <w:tcPr>
            <w:tcW w:w="702" w:type="pct"/>
            <w:tcBorders>
              <w:top w:val="single" w:sz="4" w:space="0" w:color="000000"/>
              <w:left w:val="single" w:sz="4" w:space="0" w:color="000000" w:themeColor="text1"/>
              <w:bottom w:val="single" w:sz="4" w:space="0" w:color="000000"/>
              <w:right w:val="single" w:sz="4" w:space="0" w:color="000000" w:themeColor="text1"/>
            </w:tcBorders>
            <w:hideMark/>
          </w:tcPr>
          <w:p w14:paraId="14E07D54" w14:textId="77777777" w:rsidR="00A813A7" w:rsidRDefault="00A813A7">
            <w:pPr>
              <w:pStyle w:val="Tablebody"/>
              <w:autoSpaceDE w:val="0"/>
              <w:autoSpaceDN w:val="0"/>
            </w:pPr>
            <w:r>
              <w:rPr>
                <w:szCs w:val="20"/>
              </w:rPr>
              <w:t>O</w:t>
            </w:r>
          </w:p>
        </w:tc>
        <w:tc>
          <w:tcPr>
            <w:tcW w:w="2563" w:type="pct"/>
            <w:tcBorders>
              <w:top w:val="single" w:sz="4" w:space="0" w:color="000000"/>
              <w:left w:val="single" w:sz="4" w:space="0" w:color="000000" w:themeColor="text1"/>
              <w:bottom w:val="single" w:sz="4" w:space="0" w:color="000000"/>
              <w:right w:val="single" w:sz="12" w:space="0" w:color="auto"/>
            </w:tcBorders>
            <w:hideMark/>
          </w:tcPr>
          <w:p w14:paraId="0334CDF8" w14:textId="77777777" w:rsidR="00A813A7" w:rsidRDefault="00A813A7">
            <w:pPr>
              <w:pStyle w:val="fields"/>
              <w:autoSpaceDE w:val="0"/>
              <w:autoSpaceDN w:val="0"/>
              <w:ind w:left="-12" w:firstLine="12"/>
              <w:rPr>
                <w:rFonts w:asciiTheme="majorHAnsi" w:hAnsiTheme="majorHAnsi"/>
              </w:rPr>
            </w:pPr>
            <w:r>
              <w:rPr>
                <w:rFonts w:asciiTheme="majorHAnsi" w:hAnsiTheme="majorHAnsi"/>
              </w:rPr>
              <w:t xml:space="preserve">If true, </w:t>
            </w:r>
            <w:r>
              <w:rPr>
                <w:rFonts w:asciiTheme="majorHAnsi" w:eastAsiaTheme="minorHAnsi" w:hAnsiTheme="majorHAnsi"/>
              </w:rPr>
              <w:t>no right is granted by the copyright owner.</w:t>
            </w:r>
          </w:p>
        </w:tc>
      </w:tr>
      <w:tr w:rsidR="00A813A7" w14:paraId="0E6F90B7" w14:textId="77777777" w:rsidTr="00A813A7">
        <w:trPr>
          <w:cantSplit/>
        </w:trPr>
        <w:tc>
          <w:tcPr>
            <w:tcW w:w="138" w:type="pct"/>
            <w:tcBorders>
              <w:top w:val="single" w:sz="4" w:space="0" w:color="000000"/>
              <w:left w:val="single" w:sz="12" w:space="0" w:color="auto"/>
              <w:bottom w:val="single" w:sz="4" w:space="0" w:color="000000"/>
              <w:right w:val="nil"/>
            </w:tcBorders>
          </w:tcPr>
          <w:p w14:paraId="56E184F2" w14:textId="77777777" w:rsidR="00A813A7" w:rsidRDefault="00A813A7">
            <w:pPr>
              <w:pStyle w:val="Tablebody"/>
              <w:autoSpaceDE w:val="0"/>
              <w:autoSpaceDN w:val="0"/>
              <w:rPr>
                <w:szCs w:val="20"/>
              </w:rPr>
            </w:pPr>
          </w:p>
        </w:tc>
        <w:tc>
          <w:tcPr>
            <w:tcW w:w="138" w:type="pct"/>
            <w:tcBorders>
              <w:top w:val="single" w:sz="4" w:space="0" w:color="000000"/>
              <w:left w:val="nil"/>
              <w:bottom w:val="single" w:sz="4" w:space="0" w:color="000000"/>
              <w:right w:val="nil"/>
            </w:tcBorders>
          </w:tcPr>
          <w:p w14:paraId="24B60A90" w14:textId="77777777" w:rsidR="00A813A7" w:rsidRDefault="00A813A7">
            <w:pPr>
              <w:pStyle w:val="Tablebody"/>
              <w:autoSpaceDE w:val="0"/>
              <w:autoSpaceDN w:val="0"/>
              <w:rPr>
                <w:szCs w:val="20"/>
              </w:rPr>
            </w:pPr>
          </w:p>
        </w:tc>
        <w:tc>
          <w:tcPr>
            <w:tcW w:w="1459" w:type="pct"/>
            <w:tcBorders>
              <w:top w:val="single" w:sz="4" w:space="0" w:color="000000"/>
              <w:left w:val="nil"/>
              <w:bottom w:val="single" w:sz="4" w:space="0" w:color="000000"/>
              <w:right w:val="single" w:sz="4" w:space="0" w:color="000000" w:themeColor="text1"/>
            </w:tcBorders>
            <w:hideMark/>
          </w:tcPr>
          <w:p w14:paraId="76BFF733" w14:textId="77777777" w:rsidR="00A813A7" w:rsidRDefault="00A813A7">
            <w:pPr>
              <w:pStyle w:val="Tablebody"/>
              <w:autoSpaceDE w:val="0"/>
              <w:autoSpaceDN w:val="0"/>
              <w:rPr>
                <w:rStyle w:val="ISOCodebold"/>
                <w:b w:val="0"/>
              </w:rPr>
            </w:pPr>
            <w:r>
              <w:rPr>
                <w:rStyle w:val="ISOCodebold"/>
                <w:szCs w:val="20"/>
              </w:rPr>
              <w:t>@license</w:t>
            </w:r>
          </w:p>
        </w:tc>
        <w:tc>
          <w:tcPr>
            <w:tcW w:w="702" w:type="pct"/>
            <w:tcBorders>
              <w:top w:val="single" w:sz="4" w:space="0" w:color="000000"/>
              <w:left w:val="single" w:sz="4" w:space="0" w:color="000000" w:themeColor="text1"/>
              <w:bottom w:val="single" w:sz="4" w:space="0" w:color="000000"/>
              <w:right w:val="single" w:sz="4" w:space="0" w:color="000000" w:themeColor="text1"/>
            </w:tcBorders>
            <w:hideMark/>
          </w:tcPr>
          <w:p w14:paraId="3D7B44E8" w14:textId="77777777" w:rsidR="00A813A7" w:rsidRDefault="00A813A7">
            <w:pPr>
              <w:pStyle w:val="Tablebody"/>
              <w:autoSpaceDE w:val="0"/>
              <w:autoSpaceDN w:val="0"/>
            </w:pPr>
            <w:r>
              <w:rPr>
                <w:szCs w:val="20"/>
              </w:rPr>
              <w:t>O</w:t>
            </w:r>
          </w:p>
        </w:tc>
        <w:tc>
          <w:tcPr>
            <w:tcW w:w="2563" w:type="pct"/>
            <w:tcBorders>
              <w:top w:val="single" w:sz="4" w:space="0" w:color="000000"/>
              <w:left w:val="single" w:sz="4" w:space="0" w:color="000000" w:themeColor="text1"/>
              <w:bottom w:val="single" w:sz="4" w:space="0" w:color="000000"/>
              <w:right w:val="single" w:sz="12" w:space="0" w:color="auto"/>
            </w:tcBorders>
            <w:hideMark/>
          </w:tcPr>
          <w:p w14:paraId="3D0F48FB" w14:textId="77777777" w:rsidR="00A813A7" w:rsidRDefault="00A813A7">
            <w:pPr>
              <w:pStyle w:val="fields"/>
              <w:autoSpaceDE w:val="0"/>
              <w:autoSpaceDN w:val="0"/>
              <w:ind w:left="33" w:firstLine="0"/>
              <w:rPr>
                <w:rFonts w:asciiTheme="majorHAnsi" w:hAnsiTheme="majorHAnsi"/>
              </w:rPr>
            </w:pPr>
            <w:r>
              <w:rPr>
                <w:rFonts w:asciiTheme="majorHAnsi" w:hAnsiTheme="majorHAnsi"/>
              </w:rPr>
              <w:t>Describes the licensing information.</w:t>
            </w:r>
          </w:p>
        </w:tc>
      </w:tr>
      <w:tr w:rsidR="00A813A7" w14:paraId="4B42AA6E" w14:textId="77777777" w:rsidTr="00A813A7">
        <w:trPr>
          <w:cantSplit/>
        </w:trPr>
        <w:tc>
          <w:tcPr>
            <w:tcW w:w="5000" w:type="pct"/>
            <w:gridSpan w:val="5"/>
            <w:tcBorders>
              <w:top w:val="single" w:sz="12" w:space="0" w:color="auto"/>
              <w:left w:val="single" w:sz="12" w:space="0" w:color="auto"/>
              <w:bottom w:val="single" w:sz="12" w:space="0" w:color="auto"/>
              <w:right w:val="single" w:sz="12" w:space="0" w:color="auto"/>
            </w:tcBorders>
            <w:hideMark/>
          </w:tcPr>
          <w:p w14:paraId="690F738D" w14:textId="77777777" w:rsidR="00A813A7" w:rsidRDefault="00A813A7">
            <w:pPr>
              <w:pStyle w:val="Tablefooter"/>
              <w:autoSpaceDE w:val="0"/>
              <w:autoSpaceDN w:val="0"/>
              <w:jc w:val="left"/>
              <w:rPr>
                <w:sz w:val="20"/>
                <w:szCs w:val="20"/>
              </w:rPr>
            </w:pPr>
            <w:r>
              <w:rPr>
                <w:b/>
                <w:sz w:val="20"/>
                <w:szCs w:val="20"/>
              </w:rPr>
              <w:t>Key</w:t>
            </w:r>
          </w:p>
          <w:p w14:paraId="10D0D579" w14:textId="77777777" w:rsidR="00A813A7" w:rsidRDefault="00A813A7">
            <w:pPr>
              <w:pStyle w:val="Tablefooter"/>
              <w:autoSpaceDE w:val="0"/>
              <w:autoSpaceDN w:val="0"/>
              <w:jc w:val="left"/>
              <w:rPr>
                <w:sz w:val="20"/>
                <w:szCs w:val="20"/>
              </w:rPr>
            </w:pPr>
            <w:r>
              <w:rPr>
                <w:sz w:val="20"/>
                <w:szCs w:val="20"/>
              </w:rPr>
              <w:t>For attributes: M=Mandatory, O=Optional, OD=Optional with Default Value, CM=Conditionally Mandatory</w:t>
            </w:r>
          </w:p>
          <w:p w14:paraId="369A2FFD" w14:textId="77777777" w:rsidR="00A813A7" w:rsidRDefault="00A813A7">
            <w:pPr>
              <w:pStyle w:val="Tablefooter"/>
              <w:autoSpaceDE w:val="0"/>
              <w:autoSpaceDN w:val="0"/>
              <w:jc w:val="left"/>
              <w:rPr>
                <w:sz w:val="20"/>
                <w:szCs w:val="20"/>
              </w:rPr>
            </w:pPr>
            <w:r>
              <w:rPr>
                <w:sz w:val="20"/>
                <w:szCs w:val="20"/>
              </w:rPr>
              <w:t>For elements: &lt;minOccurs&gt;...&lt;maxOccurs&gt; (N=unbounded)</w:t>
            </w:r>
          </w:p>
          <w:p w14:paraId="542FDD1E" w14:textId="77777777" w:rsidR="00A813A7" w:rsidRDefault="00A813A7">
            <w:pPr>
              <w:pStyle w:val="Tablefooter"/>
              <w:autoSpaceDE w:val="0"/>
              <w:autoSpaceDN w:val="0"/>
              <w:jc w:val="left"/>
              <w:rPr>
                <w:sz w:val="20"/>
                <w:szCs w:val="20"/>
              </w:rPr>
            </w:pPr>
            <w:r>
              <w:rPr>
                <w:sz w:val="20"/>
                <w:szCs w:val="20"/>
              </w:rPr>
              <w:t xml:space="preserve">Elements are </w:t>
            </w:r>
            <w:r>
              <w:rPr>
                <w:rStyle w:val="ISOCodebold"/>
                <w:sz w:val="20"/>
                <w:szCs w:val="20"/>
              </w:rPr>
              <w:t>bold</w:t>
            </w:r>
            <w:r>
              <w:rPr>
                <w:rFonts w:cs="Courier New"/>
                <w:sz w:val="20"/>
                <w:szCs w:val="20"/>
              </w:rPr>
              <w:t>; attributes are non-bold and preceded with an @.</w:t>
            </w:r>
          </w:p>
        </w:tc>
      </w:tr>
    </w:tbl>
    <w:p w14:paraId="57911254" w14:textId="77777777" w:rsidR="00A813A7" w:rsidRDefault="00A813A7" w:rsidP="00A813A7">
      <w:pPr>
        <w:rPr>
          <w:rFonts w:ascii="Arial" w:eastAsia="Arial" w:hAnsi="Arial" w:cs="Arial"/>
          <w:szCs w:val="22"/>
        </w:rPr>
      </w:pPr>
    </w:p>
    <w:p w14:paraId="73790E95" w14:textId="77777777" w:rsidR="00A813A7" w:rsidRDefault="00A813A7" w:rsidP="00A813A7">
      <w:r>
        <w:t>We add the above element to MPD as part of ProgramInformation, Period, AdaptationSet, and ContentComponent elements. The semantics for ProgramInformation is shown below.</w:t>
      </w:r>
    </w:p>
    <w:p w14:paraId="063163D1" w14:textId="77777777" w:rsidR="00A813A7" w:rsidRDefault="00A813A7" w:rsidP="00A813A7"/>
    <w:tbl>
      <w:tblPr>
        <w:tblW w:w="4950"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61"/>
        <w:gridCol w:w="261"/>
        <w:gridCol w:w="2725"/>
        <w:gridCol w:w="1272"/>
        <w:gridCol w:w="4713"/>
      </w:tblGrid>
      <w:tr w:rsidR="00A813A7" w14:paraId="3CEB1FFE" w14:textId="77777777" w:rsidTr="00A813A7">
        <w:trPr>
          <w:cantSplit/>
          <w:tblHeader/>
        </w:trPr>
        <w:tc>
          <w:tcPr>
            <w:tcW w:w="1735" w:type="pct"/>
            <w:gridSpan w:val="3"/>
            <w:tcBorders>
              <w:top w:val="single" w:sz="12" w:space="0" w:color="auto"/>
              <w:left w:val="single" w:sz="12" w:space="0" w:color="auto"/>
              <w:bottom w:val="single" w:sz="12" w:space="0" w:color="auto"/>
              <w:right w:val="single" w:sz="4" w:space="0" w:color="000000" w:themeColor="text1"/>
            </w:tcBorders>
            <w:hideMark/>
          </w:tcPr>
          <w:p w14:paraId="2FCEFBCE" w14:textId="77777777" w:rsidR="00A813A7" w:rsidRDefault="00A813A7">
            <w:pPr>
              <w:pStyle w:val="Tableheader"/>
              <w:tabs>
                <w:tab w:val="left" w:pos="720"/>
                <w:tab w:val="left" w:pos="1080"/>
                <w:tab w:val="left" w:pos="1440"/>
                <w:tab w:val="left" w:pos="1800"/>
                <w:tab w:val="left" w:pos="2160"/>
              </w:tabs>
              <w:autoSpaceDE w:val="0"/>
              <w:autoSpaceDN w:val="0"/>
              <w:rPr>
                <w:szCs w:val="20"/>
              </w:rPr>
            </w:pPr>
            <w:r>
              <w:rPr>
                <w:b/>
                <w:szCs w:val="20"/>
              </w:rPr>
              <w:t>Element or Attribute Name</w:t>
            </w:r>
          </w:p>
        </w:tc>
        <w:tc>
          <w:tcPr>
            <w:tcW w:w="701" w:type="pct"/>
            <w:tcBorders>
              <w:top w:val="single" w:sz="12" w:space="0" w:color="auto"/>
              <w:left w:val="single" w:sz="4" w:space="0" w:color="000000" w:themeColor="text1"/>
              <w:bottom w:val="single" w:sz="12" w:space="0" w:color="auto"/>
              <w:right w:val="single" w:sz="4" w:space="0" w:color="000000" w:themeColor="text1"/>
            </w:tcBorders>
            <w:hideMark/>
          </w:tcPr>
          <w:p w14:paraId="329ECE20" w14:textId="77777777" w:rsidR="00A813A7" w:rsidRDefault="00A813A7">
            <w:pPr>
              <w:pStyle w:val="Tableheader"/>
              <w:tabs>
                <w:tab w:val="left" w:pos="720"/>
                <w:tab w:val="left" w:pos="1080"/>
                <w:tab w:val="left" w:pos="1440"/>
                <w:tab w:val="left" w:pos="1800"/>
                <w:tab w:val="left" w:pos="2160"/>
              </w:tabs>
              <w:autoSpaceDE w:val="0"/>
              <w:autoSpaceDN w:val="0"/>
              <w:jc w:val="center"/>
              <w:rPr>
                <w:szCs w:val="20"/>
              </w:rPr>
            </w:pPr>
            <w:r>
              <w:rPr>
                <w:b/>
                <w:szCs w:val="20"/>
              </w:rPr>
              <w:t>Use</w:t>
            </w:r>
          </w:p>
        </w:tc>
        <w:tc>
          <w:tcPr>
            <w:tcW w:w="2564" w:type="pct"/>
            <w:tcBorders>
              <w:top w:val="single" w:sz="12" w:space="0" w:color="auto"/>
              <w:left w:val="single" w:sz="4" w:space="0" w:color="000000" w:themeColor="text1"/>
              <w:bottom w:val="single" w:sz="12" w:space="0" w:color="auto"/>
              <w:right w:val="single" w:sz="12" w:space="0" w:color="auto"/>
            </w:tcBorders>
            <w:hideMark/>
          </w:tcPr>
          <w:p w14:paraId="1156759F" w14:textId="77777777" w:rsidR="00A813A7" w:rsidRDefault="00A813A7">
            <w:pPr>
              <w:pStyle w:val="Tableheader"/>
              <w:tabs>
                <w:tab w:val="left" w:pos="720"/>
                <w:tab w:val="left" w:pos="1080"/>
                <w:tab w:val="left" w:pos="1440"/>
                <w:tab w:val="left" w:pos="1800"/>
                <w:tab w:val="left" w:pos="2160"/>
              </w:tabs>
              <w:autoSpaceDE w:val="0"/>
              <w:autoSpaceDN w:val="0"/>
              <w:rPr>
                <w:szCs w:val="20"/>
              </w:rPr>
            </w:pPr>
            <w:r>
              <w:rPr>
                <w:b/>
                <w:szCs w:val="20"/>
              </w:rPr>
              <w:t>Description</w:t>
            </w:r>
          </w:p>
        </w:tc>
      </w:tr>
      <w:tr w:rsidR="00A813A7" w14:paraId="1A163AD2" w14:textId="77777777" w:rsidTr="00A813A7">
        <w:trPr>
          <w:cantSplit/>
        </w:trPr>
        <w:tc>
          <w:tcPr>
            <w:tcW w:w="138" w:type="pct"/>
            <w:tcBorders>
              <w:top w:val="single" w:sz="12" w:space="0" w:color="auto"/>
              <w:left w:val="single" w:sz="12" w:space="0" w:color="auto"/>
              <w:bottom w:val="single" w:sz="4" w:space="0" w:color="000000"/>
              <w:right w:val="nil"/>
            </w:tcBorders>
            <w:hideMark/>
          </w:tcPr>
          <w:p w14:paraId="233714D6" w14:textId="77777777" w:rsidR="00A813A7" w:rsidRDefault="00A813A7">
            <w:pPr>
              <w:pStyle w:val="Tablebody"/>
              <w:autoSpaceDE w:val="0"/>
              <w:autoSpaceDN w:val="0"/>
              <w:rPr>
                <w:szCs w:val="20"/>
              </w:rPr>
            </w:pPr>
            <w:r>
              <w:rPr>
                <w:szCs w:val="20"/>
              </w:rPr>
              <w:t> </w:t>
            </w:r>
          </w:p>
        </w:tc>
        <w:tc>
          <w:tcPr>
            <w:tcW w:w="1597" w:type="pct"/>
            <w:gridSpan w:val="2"/>
            <w:tcBorders>
              <w:top w:val="single" w:sz="12" w:space="0" w:color="auto"/>
              <w:left w:val="nil"/>
              <w:bottom w:val="single" w:sz="4" w:space="0" w:color="000000"/>
              <w:right w:val="single" w:sz="4" w:space="0" w:color="000000" w:themeColor="text1"/>
            </w:tcBorders>
            <w:hideMark/>
          </w:tcPr>
          <w:p w14:paraId="13272D1D" w14:textId="77777777" w:rsidR="00A813A7" w:rsidRDefault="00A813A7">
            <w:pPr>
              <w:pStyle w:val="Tablebody"/>
              <w:autoSpaceDE w:val="0"/>
              <w:autoSpaceDN w:val="0"/>
              <w:rPr>
                <w:rStyle w:val="ISOCodebold"/>
              </w:rPr>
            </w:pPr>
            <w:r>
              <w:rPr>
                <w:rStyle w:val="ISOCodebold"/>
                <w:szCs w:val="20"/>
              </w:rPr>
              <w:t>ProgramInformation</w:t>
            </w:r>
          </w:p>
        </w:tc>
        <w:tc>
          <w:tcPr>
            <w:tcW w:w="701" w:type="pct"/>
            <w:tcBorders>
              <w:top w:val="single" w:sz="12" w:space="0" w:color="auto"/>
              <w:left w:val="single" w:sz="4" w:space="0" w:color="000000" w:themeColor="text1"/>
              <w:bottom w:val="single" w:sz="4" w:space="0" w:color="000000"/>
              <w:right w:val="single" w:sz="4" w:space="0" w:color="000000" w:themeColor="text1"/>
            </w:tcBorders>
            <w:hideMark/>
          </w:tcPr>
          <w:p w14:paraId="60FA5D11" w14:textId="77777777" w:rsidR="00A813A7" w:rsidRDefault="00A813A7">
            <w:pPr>
              <w:pStyle w:val="Tablebody"/>
              <w:autoSpaceDE w:val="0"/>
              <w:autoSpaceDN w:val="0"/>
            </w:pPr>
            <w:r>
              <w:rPr>
                <w:szCs w:val="20"/>
              </w:rPr>
              <w:t> </w:t>
            </w:r>
          </w:p>
        </w:tc>
        <w:tc>
          <w:tcPr>
            <w:tcW w:w="2564" w:type="pct"/>
            <w:tcBorders>
              <w:top w:val="single" w:sz="12" w:space="0" w:color="auto"/>
              <w:left w:val="single" w:sz="4" w:space="0" w:color="000000" w:themeColor="text1"/>
              <w:bottom w:val="single" w:sz="4" w:space="0" w:color="000000"/>
              <w:right w:val="single" w:sz="12" w:space="0" w:color="auto"/>
            </w:tcBorders>
            <w:hideMark/>
          </w:tcPr>
          <w:p w14:paraId="7FD14377" w14:textId="77777777" w:rsidR="00A813A7" w:rsidRDefault="00A813A7">
            <w:pPr>
              <w:pStyle w:val="Tablebody"/>
              <w:autoSpaceDE w:val="0"/>
              <w:autoSpaceDN w:val="0"/>
              <w:rPr>
                <w:szCs w:val="20"/>
              </w:rPr>
            </w:pPr>
            <w:r>
              <w:rPr>
                <w:szCs w:val="20"/>
              </w:rPr>
              <w:t>specifies descriptive information about the program</w:t>
            </w:r>
          </w:p>
        </w:tc>
      </w:tr>
      <w:tr w:rsidR="00A813A7" w14:paraId="1ACE9067" w14:textId="77777777" w:rsidTr="00A813A7">
        <w:trPr>
          <w:cantSplit/>
        </w:trPr>
        <w:tc>
          <w:tcPr>
            <w:tcW w:w="138" w:type="pct"/>
            <w:tcBorders>
              <w:top w:val="single" w:sz="4" w:space="0" w:color="000000"/>
              <w:left w:val="single" w:sz="12" w:space="0" w:color="auto"/>
              <w:bottom w:val="single" w:sz="4" w:space="0" w:color="000000"/>
              <w:right w:val="nil"/>
            </w:tcBorders>
            <w:hideMark/>
          </w:tcPr>
          <w:p w14:paraId="61DB573D" w14:textId="77777777" w:rsidR="00A813A7" w:rsidRDefault="00A813A7">
            <w:pPr>
              <w:pStyle w:val="Tablebody"/>
              <w:autoSpaceDE w:val="0"/>
              <w:autoSpaceDN w:val="0"/>
              <w:rPr>
                <w:noProof/>
                <w:szCs w:val="20"/>
              </w:rPr>
            </w:pPr>
            <w:r>
              <w:rPr>
                <w:szCs w:val="20"/>
              </w:rPr>
              <w:t> </w:t>
            </w:r>
          </w:p>
        </w:tc>
        <w:tc>
          <w:tcPr>
            <w:tcW w:w="138" w:type="pct"/>
            <w:tcBorders>
              <w:top w:val="single" w:sz="4" w:space="0" w:color="000000"/>
              <w:left w:val="nil"/>
              <w:bottom w:val="single" w:sz="4" w:space="0" w:color="000000"/>
              <w:right w:val="nil"/>
            </w:tcBorders>
            <w:hideMark/>
          </w:tcPr>
          <w:p w14:paraId="36AEADE8" w14:textId="77777777" w:rsidR="00A813A7" w:rsidRDefault="00A813A7">
            <w:pPr>
              <w:pStyle w:val="Tablebody"/>
              <w:autoSpaceDE w:val="0"/>
              <w:autoSpaceDN w:val="0"/>
              <w:rPr>
                <w:noProof/>
                <w:szCs w:val="20"/>
              </w:rPr>
            </w:pPr>
            <w:r>
              <w:rPr>
                <w:szCs w:val="20"/>
              </w:rPr>
              <w:t> </w:t>
            </w:r>
          </w:p>
        </w:tc>
        <w:tc>
          <w:tcPr>
            <w:tcW w:w="1459" w:type="pct"/>
            <w:tcBorders>
              <w:top w:val="single" w:sz="4" w:space="0" w:color="000000"/>
              <w:left w:val="nil"/>
              <w:bottom w:val="single" w:sz="4" w:space="0" w:color="000000"/>
              <w:right w:val="single" w:sz="4" w:space="0" w:color="000000" w:themeColor="text1"/>
            </w:tcBorders>
            <w:hideMark/>
          </w:tcPr>
          <w:p w14:paraId="66526297" w14:textId="77777777" w:rsidR="00A813A7" w:rsidRDefault="00A813A7">
            <w:pPr>
              <w:pStyle w:val="Tablebody"/>
              <w:autoSpaceDE w:val="0"/>
              <w:autoSpaceDN w:val="0"/>
              <w:rPr>
                <w:rStyle w:val="ISOCode"/>
                <w:szCs w:val="20"/>
              </w:rPr>
            </w:pPr>
            <w:r>
              <w:rPr>
                <w:rStyle w:val="ISOCode"/>
                <w:szCs w:val="20"/>
              </w:rPr>
              <w:t>@lang</w:t>
            </w:r>
          </w:p>
        </w:tc>
        <w:tc>
          <w:tcPr>
            <w:tcW w:w="701" w:type="pct"/>
            <w:tcBorders>
              <w:top w:val="single" w:sz="4" w:space="0" w:color="000000"/>
              <w:left w:val="single" w:sz="4" w:space="0" w:color="000000" w:themeColor="text1"/>
              <w:bottom w:val="single" w:sz="4" w:space="0" w:color="000000"/>
              <w:right w:val="single" w:sz="4" w:space="0" w:color="000000" w:themeColor="text1"/>
            </w:tcBorders>
            <w:hideMark/>
          </w:tcPr>
          <w:p w14:paraId="019D155F" w14:textId="77777777" w:rsidR="00A813A7" w:rsidRDefault="00A813A7">
            <w:pPr>
              <w:pStyle w:val="Tablebody"/>
              <w:autoSpaceDE w:val="0"/>
              <w:autoSpaceDN w:val="0"/>
              <w:rPr>
                <w:rFonts w:eastAsiaTheme="minorEastAsia"/>
              </w:rPr>
            </w:pPr>
            <w:r>
              <w:rPr>
                <w:szCs w:val="20"/>
              </w:rPr>
              <w:t>O</w:t>
            </w:r>
          </w:p>
        </w:tc>
        <w:tc>
          <w:tcPr>
            <w:tcW w:w="2564" w:type="pct"/>
            <w:tcBorders>
              <w:top w:val="single" w:sz="4" w:space="0" w:color="000000"/>
              <w:left w:val="single" w:sz="4" w:space="0" w:color="000000" w:themeColor="text1"/>
              <w:bottom w:val="single" w:sz="4" w:space="0" w:color="000000"/>
              <w:right w:val="single" w:sz="12" w:space="0" w:color="auto"/>
            </w:tcBorders>
            <w:hideMark/>
          </w:tcPr>
          <w:p w14:paraId="0249A12D" w14:textId="77777777" w:rsidR="00A813A7" w:rsidRDefault="00A813A7">
            <w:pPr>
              <w:pStyle w:val="Tablebody"/>
              <w:autoSpaceDE w:val="0"/>
              <w:autoSpaceDN w:val="0"/>
              <w:rPr>
                <w:szCs w:val="20"/>
              </w:rPr>
            </w:pPr>
            <w:r>
              <w:rPr>
                <w:szCs w:val="20"/>
              </w:rPr>
              <w:t xml:space="preserve">Declares the language code(s) for this Program Information. The syntax and semantics according to </w:t>
            </w:r>
            <w:r>
              <w:rPr>
                <w:rStyle w:val="stdpublisher"/>
                <w:szCs w:val="20"/>
              </w:rPr>
              <w:t>IETF RFC </w:t>
            </w:r>
            <w:r>
              <w:rPr>
                <w:rStyle w:val="stddocNumber"/>
                <w:rFonts w:eastAsia="MS Mincho"/>
                <w:szCs w:val="20"/>
              </w:rPr>
              <w:t>5646</w:t>
            </w:r>
            <w:r>
              <w:rPr>
                <w:szCs w:val="20"/>
              </w:rPr>
              <w:t xml:space="preserve"> shall be applied.</w:t>
            </w:r>
          </w:p>
          <w:p w14:paraId="5DB8EFA6" w14:textId="77777777" w:rsidR="00A813A7" w:rsidRDefault="00A813A7">
            <w:pPr>
              <w:pStyle w:val="Tablebody"/>
              <w:autoSpaceDE w:val="0"/>
              <w:autoSpaceDN w:val="0"/>
              <w:rPr>
                <w:szCs w:val="20"/>
              </w:rPr>
            </w:pPr>
            <w:r>
              <w:rPr>
                <w:szCs w:val="20"/>
              </w:rPr>
              <w:t>If not present, the value is unknown.</w:t>
            </w:r>
          </w:p>
        </w:tc>
      </w:tr>
      <w:tr w:rsidR="00A813A7" w14:paraId="29058651" w14:textId="77777777" w:rsidTr="00A813A7">
        <w:trPr>
          <w:cantSplit/>
        </w:trPr>
        <w:tc>
          <w:tcPr>
            <w:tcW w:w="138" w:type="pct"/>
            <w:tcBorders>
              <w:top w:val="single" w:sz="4" w:space="0" w:color="000000"/>
              <w:left w:val="single" w:sz="12" w:space="0" w:color="auto"/>
              <w:bottom w:val="single" w:sz="4" w:space="0" w:color="000000"/>
              <w:right w:val="nil"/>
            </w:tcBorders>
            <w:hideMark/>
          </w:tcPr>
          <w:p w14:paraId="01868987" w14:textId="77777777" w:rsidR="00A813A7" w:rsidRDefault="00A813A7">
            <w:pPr>
              <w:pStyle w:val="Tablebody"/>
              <w:autoSpaceDE w:val="0"/>
              <w:autoSpaceDN w:val="0"/>
              <w:rPr>
                <w:noProof/>
                <w:szCs w:val="20"/>
              </w:rPr>
            </w:pPr>
            <w:r>
              <w:rPr>
                <w:szCs w:val="20"/>
              </w:rPr>
              <w:lastRenderedPageBreak/>
              <w:t> </w:t>
            </w:r>
          </w:p>
        </w:tc>
        <w:tc>
          <w:tcPr>
            <w:tcW w:w="138" w:type="pct"/>
            <w:tcBorders>
              <w:top w:val="single" w:sz="4" w:space="0" w:color="000000"/>
              <w:left w:val="nil"/>
              <w:bottom w:val="single" w:sz="4" w:space="0" w:color="000000"/>
              <w:right w:val="nil"/>
            </w:tcBorders>
            <w:hideMark/>
          </w:tcPr>
          <w:p w14:paraId="2156A5CF" w14:textId="77777777" w:rsidR="00A813A7" w:rsidRDefault="00A813A7">
            <w:pPr>
              <w:pStyle w:val="Tablebody"/>
              <w:autoSpaceDE w:val="0"/>
              <w:autoSpaceDN w:val="0"/>
              <w:rPr>
                <w:noProof/>
                <w:szCs w:val="20"/>
              </w:rPr>
            </w:pPr>
            <w:r>
              <w:rPr>
                <w:szCs w:val="20"/>
              </w:rPr>
              <w:t> </w:t>
            </w:r>
          </w:p>
        </w:tc>
        <w:tc>
          <w:tcPr>
            <w:tcW w:w="1459" w:type="pct"/>
            <w:tcBorders>
              <w:top w:val="single" w:sz="4" w:space="0" w:color="000000"/>
              <w:left w:val="nil"/>
              <w:bottom w:val="single" w:sz="4" w:space="0" w:color="000000"/>
              <w:right w:val="single" w:sz="4" w:space="0" w:color="000000" w:themeColor="text1"/>
            </w:tcBorders>
            <w:hideMark/>
          </w:tcPr>
          <w:p w14:paraId="1423BEA9" w14:textId="77777777" w:rsidR="00A813A7" w:rsidRDefault="00A813A7">
            <w:pPr>
              <w:pStyle w:val="Tablebody"/>
              <w:autoSpaceDE w:val="0"/>
              <w:autoSpaceDN w:val="0"/>
              <w:rPr>
                <w:rStyle w:val="ISOCode"/>
                <w:szCs w:val="20"/>
              </w:rPr>
            </w:pPr>
            <w:r>
              <w:rPr>
                <w:rStyle w:val="ISOCode"/>
                <w:szCs w:val="20"/>
              </w:rPr>
              <w:t>@moreInformationURL</w:t>
            </w:r>
          </w:p>
        </w:tc>
        <w:tc>
          <w:tcPr>
            <w:tcW w:w="701" w:type="pct"/>
            <w:tcBorders>
              <w:top w:val="single" w:sz="4" w:space="0" w:color="000000"/>
              <w:left w:val="single" w:sz="4" w:space="0" w:color="000000" w:themeColor="text1"/>
              <w:bottom w:val="single" w:sz="4" w:space="0" w:color="000000"/>
              <w:right w:val="single" w:sz="4" w:space="0" w:color="000000" w:themeColor="text1"/>
            </w:tcBorders>
            <w:hideMark/>
          </w:tcPr>
          <w:p w14:paraId="3A560ACF" w14:textId="77777777" w:rsidR="00A813A7" w:rsidRDefault="00A813A7">
            <w:pPr>
              <w:pStyle w:val="Tablebody"/>
              <w:autoSpaceDE w:val="0"/>
              <w:autoSpaceDN w:val="0"/>
              <w:rPr>
                <w:rFonts w:eastAsiaTheme="minorEastAsia"/>
              </w:rPr>
            </w:pPr>
            <w:r>
              <w:rPr>
                <w:szCs w:val="20"/>
              </w:rPr>
              <w:t>O</w:t>
            </w:r>
          </w:p>
        </w:tc>
        <w:tc>
          <w:tcPr>
            <w:tcW w:w="2564" w:type="pct"/>
            <w:tcBorders>
              <w:top w:val="single" w:sz="4" w:space="0" w:color="000000"/>
              <w:left w:val="single" w:sz="4" w:space="0" w:color="000000" w:themeColor="text1"/>
              <w:bottom w:val="single" w:sz="4" w:space="0" w:color="000000"/>
              <w:right w:val="single" w:sz="12" w:space="0" w:color="auto"/>
            </w:tcBorders>
            <w:hideMark/>
          </w:tcPr>
          <w:p w14:paraId="11E98C3E" w14:textId="77777777" w:rsidR="00A813A7" w:rsidRDefault="00A813A7">
            <w:pPr>
              <w:pStyle w:val="Tablebody"/>
              <w:autoSpaceDE w:val="0"/>
              <w:autoSpaceDN w:val="0"/>
              <w:rPr>
                <w:szCs w:val="20"/>
              </w:rPr>
            </w:pPr>
            <w:r>
              <w:rPr>
                <w:szCs w:val="20"/>
              </w:rPr>
              <w:t>If provided, this attribute specifies an absolute URL which provides more information about the Media Presentation.</w:t>
            </w:r>
          </w:p>
          <w:p w14:paraId="47B5EB02" w14:textId="77777777" w:rsidR="00A813A7" w:rsidRDefault="00A813A7">
            <w:pPr>
              <w:pStyle w:val="Tablebody"/>
              <w:autoSpaceDE w:val="0"/>
              <w:autoSpaceDN w:val="0"/>
              <w:rPr>
                <w:szCs w:val="20"/>
              </w:rPr>
            </w:pPr>
            <w:r>
              <w:rPr>
                <w:szCs w:val="20"/>
              </w:rPr>
              <w:t>If not present, the value is unknown.</w:t>
            </w:r>
          </w:p>
        </w:tc>
      </w:tr>
      <w:tr w:rsidR="00A813A7" w14:paraId="690A44D2" w14:textId="77777777" w:rsidTr="00A813A7">
        <w:trPr>
          <w:cantSplit/>
        </w:trPr>
        <w:tc>
          <w:tcPr>
            <w:tcW w:w="138" w:type="pct"/>
            <w:tcBorders>
              <w:top w:val="single" w:sz="4" w:space="0" w:color="000000"/>
              <w:left w:val="single" w:sz="12" w:space="0" w:color="auto"/>
              <w:bottom w:val="single" w:sz="4" w:space="0" w:color="000000"/>
              <w:right w:val="nil"/>
            </w:tcBorders>
            <w:hideMark/>
          </w:tcPr>
          <w:p w14:paraId="53FE9C0E" w14:textId="77777777" w:rsidR="00A813A7" w:rsidRDefault="00A813A7">
            <w:pPr>
              <w:pStyle w:val="Tablebody"/>
              <w:autoSpaceDE w:val="0"/>
              <w:autoSpaceDN w:val="0"/>
              <w:rPr>
                <w:noProof/>
                <w:szCs w:val="20"/>
              </w:rPr>
            </w:pPr>
            <w:r>
              <w:rPr>
                <w:szCs w:val="20"/>
              </w:rPr>
              <w:t> </w:t>
            </w:r>
          </w:p>
        </w:tc>
        <w:tc>
          <w:tcPr>
            <w:tcW w:w="138" w:type="pct"/>
            <w:tcBorders>
              <w:top w:val="single" w:sz="4" w:space="0" w:color="000000"/>
              <w:left w:val="nil"/>
              <w:bottom w:val="single" w:sz="4" w:space="0" w:color="000000"/>
              <w:right w:val="nil"/>
            </w:tcBorders>
            <w:hideMark/>
          </w:tcPr>
          <w:p w14:paraId="69B59BA0" w14:textId="77777777" w:rsidR="00A813A7" w:rsidRDefault="00A813A7">
            <w:pPr>
              <w:pStyle w:val="Tablebody"/>
              <w:autoSpaceDE w:val="0"/>
              <w:autoSpaceDN w:val="0"/>
              <w:rPr>
                <w:noProof/>
                <w:szCs w:val="20"/>
              </w:rPr>
            </w:pPr>
            <w:r>
              <w:rPr>
                <w:szCs w:val="20"/>
              </w:rPr>
              <w:t> </w:t>
            </w:r>
          </w:p>
        </w:tc>
        <w:tc>
          <w:tcPr>
            <w:tcW w:w="1459" w:type="pct"/>
            <w:tcBorders>
              <w:top w:val="single" w:sz="4" w:space="0" w:color="000000"/>
              <w:left w:val="nil"/>
              <w:bottom w:val="single" w:sz="4" w:space="0" w:color="000000"/>
              <w:right w:val="single" w:sz="4" w:space="0" w:color="000000" w:themeColor="text1"/>
            </w:tcBorders>
            <w:hideMark/>
          </w:tcPr>
          <w:p w14:paraId="77204175" w14:textId="77777777" w:rsidR="00A813A7" w:rsidRDefault="00A813A7">
            <w:pPr>
              <w:pStyle w:val="Tablebody"/>
              <w:autoSpaceDE w:val="0"/>
              <w:autoSpaceDN w:val="0"/>
              <w:rPr>
                <w:rStyle w:val="ISOCodebold"/>
              </w:rPr>
            </w:pPr>
            <w:r>
              <w:rPr>
                <w:rStyle w:val="ISOCodebold"/>
                <w:szCs w:val="20"/>
              </w:rPr>
              <w:t>Title</w:t>
            </w:r>
          </w:p>
        </w:tc>
        <w:tc>
          <w:tcPr>
            <w:tcW w:w="701" w:type="pct"/>
            <w:tcBorders>
              <w:top w:val="single" w:sz="4" w:space="0" w:color="000000"/>
              <w:left w:val="single" w:sz="4" w:space="0" w:color="000000" w:themeColor="text1"/>
              <w:bottom w:val="single" w:sz="4" w:space="0" w:color="000000"/>
              <w:right w:val="single" w:sz="4" w:space="0" w:color="000000" w:themeColor="text1"/>
            </w:tcBorders>
            <w:hideMark/>
          </w:tcPr>
          <w:p w14:paraId="2B7C1AC5" w14:textId="77777777" w:rsidR="00A813A7" w:rsidRDefault="00A813A7">
            <w:pPr>
              <w:pStyle w:val="Tablebody"/>
              <w:autoSpaceDE w:val="0"/>
              <w:autoSpaceDN w:val="0"/>
            </w:pPr>
            <w:r>
              <w:rPr>
                <w:szCs w:val="20"/>
              </w:rPr>
              <w:t>0 ... 1</w:t>
            </w:r>
          </w:p>
        </w:tc>
        <w:tc>
          <w:tcPr>
            <w:tcW w:w="2564" w:type="pct"/>
            <w:tcBorders>
              <w:top w:val="single" w:sz="4" w:space="0" w:color="000000"/>
              <w:left w:val="single" w:sz="4" w:space="0" w:color="000000" w:themeColor="text1"/>
              <w:bottom w:val="single" w:sz="4" w:space="0" w:color="000000"/>
              <w:right w:val="single" w:sz="12" w:space="0" w:color="auto"/>
            </w:tcBorders>
            <w:hideMark/>
          </w:tcPr>
          <w:p w14:paraId="531BB562" w14:textId="77777777" w:rsidR="00A813A7" w:rsidRDefault="00A813A7">
            <w:pPr>
              <w:pStyle w:val="Tablebody"/>
              <w:autoSpaceDE w:val="0"/>
              <w:autoSpaceDN w:val="0"/>
              <w:rPr>
                <w:szCs w:val="20"/>
              </w:rPr>
            </w:pPr>
            <w:r>
              <w:rPr>
                <w:szCs w:val="20"/>
              </w:rPr>
              <w:t>specifies the title for the Media Presentation.</w:t>
            </w:r>
          </w:p>
        </w:tc>
      </w:tr>
      <w:tr w:rsidR="00A813A7" w14:paraId="73F0D1B2" w14:textId="77777777" w:rsidTr="00A813A7">
        <w:trPr>
          <w:cantSplit/>
        </w:trPr>
        <w:tc>
          <w:tcPr>
            <w:tcW w:w="138" w:type="pct"/>
            <w:tcBorders>
              <w:top w:val="single" w:sz="4" w:space="0" w:color="000000"/>
              <w:left w:val="single" w:sz="12" w:space="0" w:color="auto"/>
              <w:bottom w:val="single" w:sz="4" w:space="0" w:color="000000"/>
              <w:right w:val="nil"/>
            </w:tcBorders>
            <w:hideMark/>
          </w:tcPr>
          <w:p w14:paraId="49FF0C6C" w14:textId="77777777" w:rsidR="00A813A7" w:rsidRDefault="00A813A7">
            <w:pPr>
              <w:pStyle w:val="Tablebody"/>
              <w:autoSpaceDE w:val="0"/>
              <w:autoSpaceDN w:val="0"/>
              <w:rPr>
                <w:noProof/>
                <w:szCs w:val="20"/>
              </w:rPr>
            </w:pPr>
            <w:r>
              <w:rPr>
                <w:szCs w:val="20"/>
              </w:rPr>
              <w:t> </w:t>
            </w:r>
          </w:p>
        </w:tc>
        <w:tc>
          <w:tcPr>
            <w:tcW w:w="138" w:type="pct"/>
            <w:tcBorders>
              <w:top w:val="single" w:sz="4" w:space="0" w:color="000000"/>
              <w:left w:val="nil"/>
              <w:bottom w:val="single" w:sz="4" w:space="0" w:color="000000"/>
              <w:right w:val="nil"/>
            </w:tcBorders>
            <w:hideMark/>
          </w:tcPr>
          <w:p w14:paraId="588C66CC" w14:textId="77777777" w:rsidR="00A813A7" w:rsidRDefault="00A813A7">
            <w:pPr>
              <w:pStyle w:val="Tablebody"/>
              <w:autoSpaceDE w:val="0"/>
              <w:autoSpaceDN w:val="0"/>
              <w:rPr>
                <w:noProof/>
                <w:szCs w:val="20"/>
              </w:rPr>
            </w:pPr>
            <w:r>
              <w:rPr>
                <w:szCs w:val="20"/>
              </w:rPr>
              <w:t> </w:t>
            </w:r>
          </w:p>
        </w:tc>
        <w:tc>
          <w:tcPr>
            <w:tcW w:w="1459" w:type="pct"/>
            <w:tcBorders>
              <w:top w:val="single" w:sz="4" w:space="0" w:color="000000"/>
              <w:left w:val="nil"/>
              <w:bottom w:val="single" w:sz="4" w:space="0" w:color="000000"/>
              <w:right w:val="single" w:sz="4" w:space="0" w:color="000000" w:themeColor="text1"/>
            </w:tcBorders>
            <w:hideMark/>
          </w:tcPr>
          <w:p w14:paraId="1D50789A" w14:textId="77777777" w:rsidR="00A813A7" w:rsidRDefault="00A813A7">
            <w:pPr>
              <w:pStyle w:val="Tablebody"/>
              <w:autoSpaceDE w:val="0"/>
              <w:autoSpaceDN w:val="0"/>
              <w:rPr>
                <w:rStyle w:val="ISOCodebold"/>
              </w:rPr>
            </w:pPr>
            <w:r>
              <w:rPr>
                <w:rStyle w:val="ISOCodebold"/>
                <w:szCs w:val="20"/>
              </w:rPr>
              <w:t>Source</w:t>
            </w:r>
          </w:p>
        </w:tc>
        <w:tc>
          <w:tcPr>
            <w:tcW w:w="701" w:type="pct"/>
            <w:tcBorders>
              <w:top w:val="single" w:sz="4" w:space="0" w:color="000000"/>
              <w:left w:val="single" w:sz="4" w:space="0" w:color="000000" w:themeColor="text1"/>
              <w:bottom w:val="single" w:sz="4" w:space="0" w:color="000000"/>
              <w:right w:val="single" w:sz="4" w:space="0" w:color="000000" w:themeColor="text1"/>
            </w:tcBorders>
            <w:hideMark/>
          </w:tcPr>
          <w:p w14:paraId="332F7347" w14:textId="77777777" w:rsidR="00A813A7" w:rsidRDefault="00A813A7">
            <w:pPr>
              <w:pStyle w:val="Tablebody"/>
              <w:autoSpaceDE w:val="0"/>
              <w:autoSpaceDN w:val="0"/>
            </w:pPr>
            <w:r>
              <w:rPr>
                <w:szCs w:val="20"/>
              </w:rPr>
              <w:t>0 ... 1</w:t>
            </w:r>
          </w:p>
        </w:tc>
        <w:tc>
          <w:tcPr>
            <w:tcW w:w="2564" w:type="pct"/>
            <w:tcBorders>
              <w:top w:val="single" w:sz="4" w:space="0" w:color="000000"/>
              <w:left w:val="single" w:sz="4" w:space="0" w:color="000000" w:themeColor="text1"/>
              <w:bottom w:val="single" w:sz="4" w:space="0" w:color="000000"/>
              <w:right w:val="single" w:sz="12" w:space="0" w:color="auto"/>
            </w:tcBorders>
            <w:hideMark/>
          </w:tcPr>
          <w:p w14:paraId="3E6641A3" w14:textId="77777777" w:rsidR="00A813A7" w:rsidRDefault="00A813A7">
            <w:pPr>
              <w:pStyle w:val="Tablebody"/>
              <w:autoSpaceDE w:val="0"/>
              <w:autoSpaceDN w:val="0"/>
              <w:rPr>
                <w:szCs w:val="20"/>
              </w:rPr>
            </w:pPr>
            <w:r>
              <w:rPr>
                <w:szCs w:val="20"/>
              </w:rPr>
              <w:t>specifies information about the original source (for example content provider) of the Media Presentation.</w:t>
            </w:r>
          </w:p>
        </w:tc>
      </w:tr>
      <w:tr w:rsidR="00A813A7" w14:paraId="7119D0AB" w14:textId="77777777" w:rsidTr="00A813A7">
        <w:trPr>
          <w:cantSplit/>
        </w:trPr>
        <w:tc>
          <w:tcPr>
            <w:tcW w:w="138" w:type="pct"/>
            <w:tcBorders>
              <w:top w:val="single" w:sz="4" w:space="0" w:color="000000"/>
              <w:left w:val="single" w:sz="12" w:space="0" w:color="auto"/>
              <w:bottom w:val="single" w:sz="12" w:space="0" w:color="auto"/>
              <w:right w:val="nil"/>
            </w:tcBorders>
            <w:hideMark/>
          </w:tcPr>
          <w:p w14:paraId="78A97E71" w14:textId="77777777" w:rsidR="00A813A7" w:rsidRDefault="00A813A7">
            <w:pPr>
              <w:pStyle w:val="Tablebody"/>
              <w:autoSpaceDE w:val="0"/>
              <w:autoSpaceDN w:val="0"/>
              <w:rPr>
                <w:noProof/>
                <w:szCs w:val="20"/>
              </w:rPr>
            </w:pPr>
            <w:r>
              <w:rPr>
                <w:szCs w:val="20"/>
              </w:rPr>
              <w:t> </w:t>
            </w:r>
          </w:p>
        </w:tc>
        <w:tc>
          <w:tcPr>
            <w:tcW w:w="138" w:type="pct"/>
            <w:tcBorders>
              <w:top w:val="single" w:sz="4" w:space="0" w:color="000000"/>
              <w:left w:val="nil"/>
              <w:bottom w:val="single" w:sz="12" w:space="0" w:color="auto"/>
              <w:right w:val="nil"/>
            </w:tcBorders>
            <w:hideMark/>
          </w:tcPr>
          <w:p w14:paraId="19649ABB" w14:textId="77777777" w:rsidR="00A813A7" w:rsidRDefault="00A813A7">
            <w:pPr>
              <w:pStyle w:val="Tablebody"/>
              <w:autoSpaceDE w:val="0"/>
              <w:autoSpaceDN w:val="0"/>
              <w:rPr>
                <w:noProof/>
                <w:szCs w:val="20"/>
              </w:rPr>
            </w:pPr>
            <w:r>
              <w:rPr>
                <w:szCs w:val="20"/>
              </w:rPr>
              <w:t> </w:t>
            </w:r>
          </w:p>
        </w:tc>
        <w:tc>
          <w:tcPr>
            <w:tcW w:w="1459" w:type="pct"/>
            <w:tcBorders>
              <w:top w:val="single" w:sz="4" w:space="0" w:color="000000"/>
              <w:left w:val="nil"/>
              <w:bottom w:val="single" w:sz="12" w:space="0" w:color="auto"/>
              <w:right w:val="single" w:sz="4" w:space="0" w:color="000000" w:themeColor="text1"/>
            </w:tcBorders>
            <w:hideMark/>
          </w:tcPr>
          <w:p w14:paraId="4390BE24" w14:textId="77777777" w:rsidR="00A813A7" w:rsidRDefault="00A813A7">
            <w:pPr>
              <w:pStyle w:val="Tablebody"/>
              <w:autoSpaceDE w:val="0"/>
              <w:autoSpaceDN w:val="0"/>
              <w:rPr>
                <w:rStyle w:val="ISOCodebold"/>
              </w:rPr>
            </w:pPr>
            <w:r>
              <w:rPr>
                <w:rStyle w:val="ISOCodebold"/>
                <w:szCs w:val="20"/>
              </w:rPr>
              <w:t>Copyright</w:t>
            </w:r>
          </w:p>
        </w:tc>
        <w:tc>
          <w:tcPr>
            <w:tcW w:w="701" w:type="pct"/>
            <w:tcBorders>
              <w:top w:val="single" w:sz="4" w:space="0" w:color="000000"/>
              <w:left w:val="single" w:sz="4" w:space="0" w:color="000000" w:themeColor="text1"/>
              <w:bottom w:val="single" w:sz="12" w:space="0" w:color="auto"/>
              <w:right w:val="single" w:sz="4" w:space="0" w:color="000000" w:themeColor="text1"/>
            </w:tcBorders>
            <w:hideMark/>
          </w:tcPr>
          <w:p w14:paraId="22DB4C7D" w14:textId="77777777" w:rsidR="00A813A7" w:rsidRDefault="00A813A7">
            <w:pPr>
              <w:pStyle w:val="Tablebody"/>
              <w:autoSpaceDE w:val="0"/>
              <w:autoSpaceDN w:val="0"/>
            </w:pPr>
            <w:r>
              <w:rPr>
                <w:szCs w:val="20"/>
              </w:rPr>
              <w:t>0 ... 1</w:t>
            </w:r>
          </w:p>
        </w:tc>
        <w:tc>
          <w:tcPr>
            <w:tcW w:w="2564" w:type="pct"/>
            <w:tcBorders>
              <w:top w:val="single" w:sz="4" w:space="0" w:color="000000"/>
              <w:left w:val="single" w:sz="4" w:space="0" w:color="000000" w:themeColor="text1"/>
              <w:bottom w:val="single" w:sz="12" w:space="0" w:color="auto"/>
              <w:right w:val="single" w:sz="12" w:space="0" w:color="auto"/>
            </w:tcBorders>
            <w:hideMark/>
          </w:tcPr>
          <w:p w14:paraId="52120FFB" w14:textId="77777777" w:rsidR="00A813A7" w:rsidRDefault="00A813A7">
            <w:pPr>
              <w:pStyle w:val="Tablebody"/>
              <w:autoSpaceDE w:val="0"/>
              <w:autoSpaceDN w:val="0"/>
              <w:rPr>
                <w:szCs w:val="20"/>
              </w:rPr>
            </w:pPr>
            <w:r>
              <w:rPr>
                <w:szCs w:val="20"/>
              </w:rPr>
              <w:t>specifies a copyright statement for the Media Presentation, usually starting with the copyright symbol, unicode U+00A9.</w:t>
            </w:r>
          </w:p>
          <w:p w14:paraId="19FBEF58" w14:textId="77777777" w:rsidR="00A813A7" w:rsidRDefault="00A813A7">
            <w:pPr>
              <w:pStyle w:val="Tablebody"/>
              <w:autoSpaceDE w:val="0"/>
              <w:autoSpaceDN w:val="0"/>
              <w:rPr>
                <w:szCs w:val="20"/>
              </w:rPr>
            </w:pPr>
            <w:r>
              <w:rPr>
                <w:szCs w:val="20"/>
              </w:rPr>
              <w:t>At most one Copyright or CopyrightInfo element at most shall be present.</w:t>
            </w:r>
          </w:p>
        </w:tc>
      </w:tr>
      <w:tr w:rsidR="00A813A7" w14:paraId="032B2F71" w14:textId="77777777" w:rsidTr="00A813A7">
        <w:trPr>
          <w:cantSplit/>
        </w:trPr>
        <w:tc>
          <w:tcPr>
            <w:tcW w:w="138" w:type="pct"/>
            <w:tcBorders>
              <w:top w:val="single" w:sz="4" w:space="0" w:color="000000"/>
              <w:left w:val="single" w:sz="12" w:space="0" w:color="auto"/>
              <w:bottom w:val="single" w:sz="12" w:space="0" w:color="auto"/>
              <w:right w:val="nil"/>
            </w:tcBorders>
          </w:tcPr>
          <w:p w14:paraId="066717D3" w14:textId="77777777" w:rsidR="00A813A7" w:rsidRDefault="00A813A7">
            <w:pPr>
              <w:pStyle w:val="Tablebody"/>
              <w:autoSpaceDE w:val="0"/>
              <w:autoSpaceDN w:val="0"/>
              <w:rPr>
                <w:szCs w:val="20"/>
              </w:rPr>
            </w:pPr>
          </w:p>
        </w:tc>
        <w:tc>
          <w:tcPr>
            <w:tcW w:w="138" w:type="pct"/>
            <w:tcBorders>
              <w:top w:val="single" w:sz="4" w:space="0" w:color="000000"/>
              <w:left w:val="nil"/>
              <w:bottom w:val="single" w:sz="12" w:space="0" w:color="auto"/>
              <w:right w:val="nil"/>
            </w:tcBorders>
          </w:tcPr>
          <w:p w14:paraId="3C09BC1D" w14:textId="77777777" w:rsidR="00A813A7" w:rsidRDefault="00A813A7">
            <w:pPr>
              <w:pStyle w:val="Tablebody"/>
              <w:autoSpaceDE w:val="0"/>
              <w:autoSpaceDN w:val="0"/>
              <w:rPr>
                <w:szCs w:val="20"/>
              </w:rPr>
            </w:pPr>
          </w:p>
        </w:tc>
        <w:tc>
          <w:tcPr>
            <w:tcW w:w="1459" w:type="pct"/>
            <w:tcBorders>
              <w:top w:val="single" w:sz="4" w:space="0" w:color="000000"/>
              <w:left w:val="nil"/>
              <w:bottom w:val="single" w:sz="12" w:space="0" w:color="auto"/>
              <w:right w:val="single" w:sz="4" w:space="0" w:color="000000" w:themeColor="text1"/>
            </w:tcBorders>
            <w:hideMark/>
          </w:tcPr>
          <w:p w14:paraId="5C8282CB" w14:textId="77777777" w:rsidR="00A813A7" w:rsidRDefault="00A813A7">
            <w:pPr>
              <w:pStyle w:val="Tablebody"/>
              <w:autoSpaceDE w:val="0"/>
              <w:autoSpaceDN w:val="0"/>
              <w:rPr>
                <w:rStyle w:val="ISOCodebold"/>
              </w:rPr>
            </w:pPr>
            <w:r>
              <w:rPr>
                <w:rStyle w:val="ISOCodebold"/>
                <w:szCs w:val="20"/>
              </w:rPr>
              <w:t>C</w:t>
            </w:r>
            <w:r>
              <w:rPr>
                <w:rStyle w:val="ISOCodebold"/>
              </w:rPr>
              <w:t>opyrightInfo</w:t>
            </w:r>
          </w:p>
        </w:tc>
        <w:tc>
          <w:tcPr>
            <w:tcW w:w="701" w:type="pct"/>
            <w:tcBorders>
              <w:top w:val="single" w:sz="4" w:space="0" w:color="000000"/>
              <w:left w:val="single" w:sz="4" w:space="0" w:color="000000" w:themeColor="text1"/>
              <w:bottom w:val="single" w:sz="12" w:space="0" w:color="auto"/>
              <w:right w:val="single" w:sz="4" w:space="0" w:color="000000" w:themeColor="text1"/>
            </w:tcBorders>
            <w:hideMark/>
          </w:tcPr>
          <w:p w14:paraId="15E092EB" w14:textId="77777777" w:rsidR="00A813A7" w:rsidRDefault="00A813A7">
            <w:pPr>
              <w:pStyle w:val="Tablebody"/>
              <w:autoSpaceDE w:val="0"/>
              <w:autoSpaceDN w:val="0"/>
            </w:pPr>
            <w:r>
              <w:rPr>
                <w:szCs w:val="20"/>
              </w:rPr>
              <w:t>0 ... 1</w:t>
            </w:r>
          </w:p>
        </w:tc>
        <w:tc>
          <w:tcPr>
            <w:tcW w:w="2564" w:type="pct"/>
            <w:tcBorders>
              <w:top w:val="single" w:sz="4" w:space="0" w:color="000000"/>
              <w:left w:val="single" w:sz="4" w:space="0" w:color="000000" w:themeColor="text1"/>
              <w:bottom w:val="single" w:sz="12" w:space="0" w:color="auto"/>
              <w:right w:val="single" w:sz="12" w:space="0" w:color="auto"/>
            </w:tcBorders>
            <w:hideMark/>
          </w:tcPr>
          <w:p w14:paraId="63710DCC" w14:textId="77777777" w:rsidR="00A813A7" w:rsidRDefault="00A813A7">
            <w:pPr>
              <w:pStyle w:val="Tablebody"/>
              <w:autoSpaceDE w:val="0"/>
              <w:autoSpaceDN w:val="0"/>
              <w:rPr>
                <w:szCs w:val="20"/>
              </w:rPr>
            </w:pPr>
            <w:r>
              <w:rPr>
                <w:szCs w:val="20"/>
              </w:rPr>
              <w:t>specifies the extended copyright information. At most one Copyright or CopyrightInfo element at most shall be present.</w:t>
            </w:r>
          </w:p>
        </w:tc>
      </w:tr>
      <w:tr w:rsidR="00A813A7" w14:paraId="21F7314F" w14:textId="77777777" w:rsidTr="00A813A7">
        <w:trPr>
          <w:cantSplit/>
        </w:trPr>
        <w:tc>
          <w:tcPr>
            <w:tcW w:w="5000" w:type="pct"/>
            <w:gridSpan w:val="5"/>
            <w:tcBorders>
              <w:top w:val="single" w:sz="12" w:space="0" w:color="auto"/>
              <w:left w:val="single" w:sz="12" w:space="0" w:color="auto"/>
              <w:bottom w:val="single" w:sz="12" w:space="0" w:color="auto"/>
              <w:right w:val="single" w:sz="12" w:space="0" w:color="auto"/>
            </w:tcBorders>
            <w:hideMark/>
          </w:tcPr>
          <w:p w14:paraId="2AC7BDD8" w14:textId="77777777" w:rsidR="00A813A7" w:rsidRDefault="00A813A7">
            <w:pPr>
              <w:pStyle w:val="Tablefooter"/>
              <w:autoSpaceDE w:val="0"/>
              <w:autoSpaceDN w:val="0"/>
              <w:jc w:val="left"/>
              <w:rPr>
                <w:sz w:val="20"/>
                <w:szCs w:val="20"/>
              </w:rPr>
            </w:pPr>
            <w:r>
              <w:rPr>
                <w:b/>
                <w:sz w:val="20"/>
                <w:szCs w:val="20"/>
              </w:rPr>
              <w:t>Key</w:t>
            </w:r>
          </w:p>
          <w:p w14:paraId="4BCADF5D" w14:textId="77777777" w:rsidR="00A813A7" w:rsidRDefault="00A813A7">
            <w:pPr>
              <w:pStyle w:val="Tablefooter"/>
              <w:autoSpaceDE w:val="0"/>
              <w:autoSpaceDN w:val="0"/>
              <w:jc w:val="left"/>
              <w:rPr>
                <w:sz w:val="20"/>
                <w:szCs w:val="20"/>
              </w:rPr>
            </w:pPr>
            <w:r>
              <w:rPr>
                <w:sz w:val="20"/>
                <w:szCs w:val="20"/>
              </w:rPr>
              <w:t>For attributes: M=mandatory, O=optional, OD=optional with default Value, CM=conditionally mandatory</w:t>
            </w:r>
          </w:p>
          <w:p w14:paraId="40E7BFBD" w14:textId="77777777" w:rsidR="00A813A7" w:rsidRDefault="00A813A7">
            <w:pPr>
              <w:pStyle w:val="Tablefooter"/>
              <w:autoSpaceDE w:val="0"/>
              <w:autoSpaceDN w:val="0"/>
              <w:jc w:val="left"/>
              <w:rPr>
                <w:sz w:val="20"/>
                <w:szCs w:val="20"/>
              </w:rPr>
            </w:pPr>
            <w:r>
              <w:rPr>
                <w:sz w:val="20"/>
                <w:szCs w:val="20"/>
              </w:rPr>
              <w:t>For elements: &lt;minOccurs&gt;...&lt;maxOccurs&gt; (N=unbounded)</w:t>
            </w:r>
          </w:p>
          <w:p w14:paraId="15B37E0B" w14:textId="77777777" w:rsidR="00A813A7" w:rsidRDefault="00A813A7">
            <w:pPr>
              <w:pStyle w:val="Tablefooter"/>
              <w:autoSpaceDE w:val="0"/>
              <w:autoSpaceDN w:val="0"/>
              <w:jc w:val="left"/>
              <w:rPr>
                <w:sz w:val="20"/>
                <w:szCs w:val="20"/>
              </w:rPr>
            </w:pPr>
            <w:r>
              <w:rPr>
                <w:sz w:val="20"/>
                <w:szCs w:val="20"/>
              </w:rPr>
              <w:t xml:space="preserve">Elements are </w:t>
            </w:r>
            <w:r>
              <w:rPr>
                <w:rStyle w:val="ISOCodebold"/>
                <w:sz w:val="20"/>
                <w:szCs w:val="20"/>
              </w:rPr>
              <w:t>bold</w:t>
            </w:r>
            <w:r>
              <w:rPr>
                <w:rFonts w:cs="Courier New"/>
                <w:sz w:val="20"/>
                <w:szCs w:val="20"/>
              </w:rPr>
              <w:t>; attributes are non-bold and preceded with an @.</w:t>
            </w:r>
          </w:p>
        </w:tc>
      </w:tr>
    </w:tbl>
    <w:p w14:paraId="50D609DB" w14:textId="77777777" w:rsidR="00A813A7" w:rsidRDefault="00A813A7" w:rsidP="00A813A7"/>
    <w:p w14:paraId="3E44F139" w14:textId="77777777" w:rsidR="00A813A7" w:rsidRDefault="00A813A7" w:rsidP="00A813A7">
      <w:r>
        <w:t>Similarly, Period, the proposed CopyrightInfo element can be added to the AdaptationSet, and ContentComponent elements.</w:t>
      </w:r>
    </w:p>
    <w:p w14:paraId="79AF0FD2" w14:textId="77777777" w:rsidR="00A813A7" w:rsidRDefault="00A813A7" w:rsidP="001F4513">
      <w:pPr>
        <w:pStyle w:val="Heading3"/>
        <w:rPr>
          <w:lang w:eastAsia="zh-CN"/>
        </w:rPr>
      </w:pPr>
      <w:bookmarkStart w:id="697" w:name="_Toc159837519"/>
      <w:bookmarkStart w:id="698" w:name="_Toc220055524"/>
      <w:r>
        <w:rPr>
          <w:lang w:eastAsia="zh-CN"/>
        </w:rPr>
        <w:t>Alternative solution</w:t>
      </w:r>
      <w:bookmarkEnd w:id="697"/>
      <w:bookmarkEnd w:id="698"/>
    </w:p>
    <w:p w14:paraId="4BFEDD08" w14:textId="77777777" w:rsidR="00A813A7" w:rsidRDefault="00A813A7" w:rsidP="00A813A7"/>
    <w:p w14:paraId="0B724B8F" w14:textId="77777777" w:rsidR="00A813A7" w:rsidRDefault="00A813A7" w:rsidP="00A813A7">
      <w:r>
        <w:rPr>
          <w:lang w:eastAsia="zh-CN"/>
        </w:rPr>
        <w:t>Alternatively, a supplemental descriptor can be used for signaling the copyright information using the above URI in its schemeURI. Then the value in the descriptor can consist of a white space-separated list of key=value pairs, where the keys are shown in the table below:</w:t>
      </w:r>
    </w:p>
    <w:tbl>
      <w:tblPr>
        <w:tblW w:w="4950"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593"/>
        <w:gridCol w:w="1405"/>
        <w:gridCol w:w="5244"/>
      </w:tblGrid>
      <w:tr w:rsidR="00A813A7" w14:paraId="7319BE72" w14:textId="77777777" w:rsidTr="00A813A7">
        <w:trPr>
          <w:cantSplit/>
        </w:trPr>
        <w:tc>
          <w:tcPr>
            <w:tcW w:w="1358" w:type="pct"/>
            <w:tcBorders>
              <w:top w:val="single" w:sz="4" w:space="0" w:color="000000"/>
              <w:left w:val="single" w:sz="4" w:space="0" w:color="auto"/>
              <w:bottom w:val="single" w:sz="4" w:space="0" w:color="000000"/>
              <w:right w:val="single" w:sz="4" w:space="0" w:color="000000" w:themeColor="text1"/>
            </w:tcBorders>
            <w:hideMark/>
          </w:tcPr>
          <w:p w14:paraId="3AC963A6" w14:textId="77777777" w:rsidR="00A813A7" w:rsidRDefault="00A813A7">
            <w:pPr>
              <w:pStyle w:val="Tablebody"/>
              <w:autoSpaceDE w:val="0"/>
              <w:autoSpaceDN w:val="0"/>
              <w:rPr>
                <w:rStyle w:val="ISOCodebold"/>
                <w:szCs w:val="20"/>
              </w:rPr>
            </w:pPr>
            <w:r>
              <w:rPr>
                <w:rStyle w:val="ISOCodebold"/>
                <w:szCs w:val="20"/>
              </w:rPr>
              <w:t>Key</w:t>
            </w:r>
          </w:p>
        </w:tc>
        <w:tc>
          <w:tcPr>
            <w:tcW w:w="783" w:type="pct"/>
            <w:tcBorders>
              <w:top w:val="single" w:sz="4" w:space="0" w:color="000000"/>
              <w:left w:val="single" w:sz="4" w:space="0" w:color="000000" w:themeColor="text1"/>
              <w:bottom w:val="single" w:sz="4" w:space="0" w:color="000000"/>
              <w:right w:val="single" w:sz="4" w:space="0" w:color="000000" w:themeColor="text1"/>
            </w:tcBorders>
            <w:hideMark/>
          </w:tcPr>
          <w:p w14:paraId="5B00A1B5" w14:textId="77777777" w:rsidR="00A813A7" w:rsidRDefault="00A813A7">
            <w:pPr>
              <w:pStyle w:val="Tablebody"/>
              <w:autoSpaceDE w:val="0"/>
              <w:autoSpaceDN w:val="0"/>
              <w:rPr>
                <w:bCs/>
              </w:rPr>
            </w:pPr>
            <w:r>
              <w:rPr>
                <w:b/>
                <w:bCs/>
                <w:szCs w:val="20"/>
              </w:rPr>
              <w:t>U</w:t>
            </w:r>
            <w:r>
              <w:rPr>
                <w:b/>
                <w:bCs/>
              </w:rPr>
              <w:t>se</w:t>
            </w:r>
          </w:p>
        </w:tc>
        <w:tc>
          <w:tcPr>
            <w:tcW w:w="2859" w:type="pct"/>
            <w:tcBorders>
              <w:top w:val="single" w:sz="4" w:space="0" w:color="000000"/>
              <w:left w:val="single" w:sz="4" w:space="0" w:color="000000" w:themeColor="text1"/>
              <w:bottom w:val="single" w:sz="4" w:space="0" w:color="000000"/>
              <w:right w:val="single" w:sz="12" w:space="0" w:color="auto"/>
            </w:tcBorders>
            <w:hideMark/>
          </w:tcPr>
          <w:p w14:paraId="424884C1" w14:textId="77777777" w:rsidR="00A813A7" w:rsidRDefault="00A813A7">
            <w:pPr>
              <w:pStyle w:val="BodyText"/>
              <w:adjustRightInd w:val="0"/>
              <w:rPr>
                <w:sz w:val="20"/>
                <w:szCs w:val="24"/>
              </w:rPr>
            </w:pPr>
            <w:r>
              <w:rPr>
                <w:sz w:val="20"/>
                <w:lang w:val="en-GB"/>
              </w:rPr>
              <w:t xml:space="preserve"> </w:t>
            </w:r>
            <w:r>
              <w:rPr>
                <w:sz w:val="20"/>
              </w:rPr>
              <w:t>Description</w:t>
            </w:r>
          </w:p>
        </w:tc>
      </w:tr>
      <w:tr w:rsidR="00A813A7" w14:paraId="27249AB0" w14:textId="77777777" w:rsidTr="00A813A7">
        <w:trPr>
          <w:cantSplit/>
        </w:trPr>
        <w:tc>
          <w:tcPr>
            <w:tcW w:w="1358" w:type="pct"/>
            <w:tcBorders>
              <w:top w:val="single" w:sz="4" w:space="0" w:color="000000"/>
              <w:left w:val="single" w:sz="4" w:space="0" w:color="auto"/>
              <w:bottom w:val="single" w:sz="4" w:space="0" w:color="000000"/>
              <w:right w:val="single" w:sz="4" w:space="0" w:color="000000" w:themeColor="text1"/>
            </w:tcBorders>
            <w:hideMark/>
          </w:tcPr>
          <w:p w14:paraId="3DAC0F8E" w14:textId="77777777" w:rsidR="00A813A7" w:rsidRDefault="00A813A7">
            <w:pPr>
              <w:pStyle w:val="Tablebody"/>
              <w:autoSpaceDE w:val="0"/>
              <w:autoSpaceDN w:val="0"/>
              <w:rPr>
                <w:rStyle w:val="ISOCodebold"/>
                <w:rFonts w:eastAsiaTheme="minorEastAsia"/>
                <w:b w:val="0"/>
                <w:bCs/>
                <w:szCs w:val="20"/>
              </w:rPr>
            </w:pPr>
            <w:r>
              <w:rPr>
                <w:rStyle w:val="ISOCodebold"/>
                <w:szCs w:val="20"/>
              </w:rPr>
              <w:t>DASHCRKEY-lang</w:t>
            </w:r>
          </w:p>
        </w:tc>
        <w:tc>
          <w:tcPr>
            <w:tcW w:w="783" w:type="pct"/>
            <w:tcBorders>
              <w:top w:val="single" w:sz="4" w:space="0" w:color="000000"/>
              <w:left w:val="single" w:sz="4" w:space="0" w:color="000000" w:themeColor="text1"/>
              <w:bottom w:val="single" w:sz="4" w:space="0" w:color="000000"/>
              <w:right w:val="single" w:sz="4" w:space="0" w:color="000000" w:themeColor="text1"/>
            </w:tcBorders>
            <w:hideMark/>
          </w:tcPr>
          <w:p w14:paraId="0CDD830C" w14:textId="77777777" w:rsidR="00A813A7" w:rsidRDefault="00A813A7">
            <w:pPr>
              <w:pStyle w:val="Tablebody"/>
              <w:autoSpaceDE w:val="0"/>
              <w:autoSpaceDN w:val="0"/>
            </w:pPr>
            <w:r>
              <w:rPr>
                <w:szCs w:val="20"/>
              </w:rPr>
              <w:t>M</w:t>
            </w:r>
          </w:p>
        </w:tc>
        <w:tc>
          <w:tcPr>
            <w:tcW w:w="2859" w:type="pct"/>
            <w:tcBorders>
              <w:top w:val="single" w:sz="4" w:space="0" w:color="000000"/>
              <w:left w:val="single" w:sz="4" w:space="0" w:color="000000" w:themeColor="text1"/>
              <w:bottom w:val="single" w:sz="4" w:space="0" w:color="000000"/>
              <w:right w:val="single" w:sz="12" w:space="0" w:color="auto"/>
            </w:tcBorders>
            <w:hideMark/>
          </w:tcPr>
          <w:p w14:paraId="28F90946" w14:textId="77777777" w:rsidR="00A813A7" w:rsidRDefault="00A813A7">
            <w:pPr>
              <w:pStyle w:val="Tablebody"/>
              <w:autoSpaceDE w:val="0"/>
              <w:autoSpaceDN w:val="0"/>
              <w:rPr>
                <w:szCs w:val="20"/>
              </w:rPr>
            </w:pPr>
            <w:r>
              <w:rPr>
                <w:szCs w:val="20"/>
              </w:rPr>
              <w:t xml:space="preserve">Declares the language code(s) for this Program Information. The syntax and semantics according to </w:t>
            </w:r>
            <w:r>
              <w:rPr>
                <w:rStyle w:val="stdpublisher"/>
                <w:szCs w:val="20"/>
              </w:rPr>
              <w:t>IETF RFC </w:t>
            </w:r>
            <w:r>
              <w:rPr>
                <w:rStyle w:val="stddocNumber"/>
                <w:rFonts w:eastAsia="MS Mincho"/>
                <w:szCs w:val="20"/>
              </w:rPr>
              <w:t>5646</w:t>
            </w:r>
            <w:r>
              <w:rPr>
                <w:szCs w:val="20"/>
              </w:rPr>
              <w:t xml:space="preserve"> shall be applied.</w:t>
            </w:r>
          </w:p>
          <w:p w14:paraId="74E598D2" w14:textId="77777777" w:rsidR="00A813A7" w:rsidRDefault="00A813A7">
            <w:pPr>
              <w:pStyle w:val="BodyText"/>
              <w:adjustRightInd w:val="0"/>
              <w:rPr>
                <w:sz w:val="20"/>
                <w:szCs w:val="24"/>
              </w:rPr>
            </w:pPr>
            <w:r>
              <w:rPr>
                <w:szCs w:val="20"/>
              </w:rPr>
              <w:t>If not present, the value is unknown.</w:t>
            </w:r>
          </w:p>
        </w:tc>
      </w:tr>
      <w:tr w:rsidR="00A813A7" w14:paraId="3358B3C0" w14:textId="77777777" w:rsidTr="00A813A7">
        <w:trPr>
          <w:cantSplit/>
        </w:trPr>
        <w:tc>
          <w:tcPr>
            <w:tcW w:w="1358" w:type="pct"/>
            <w:tcBorders>
              <w:top w:val="single" w:sz="4" w:space="0" w:color="000000"/>
              <w:left w:val="single" w:sz="4" w:space="0" w:color="auto"/>
              <w:bottom w:val="single" w:sz="4" w:space="0" w:color="000000"/>
              <w:right w:val="single" w:sz="4" w:space="0" w:color="000000" w:themeColor="text1"/>
            </w:tcBorders>
            <w:hideMark/>
          </w:tcPr>
          <w:p w14:paraId="424F2914" w14:textId="77777777" w:rsidR="00A813A7" w:rsidRDefault="00A813A7">
            <w:pPr>
              <w:pStyle w:val="Tablebody"/>
              <w:autoSpaceDE w:val="0"/>
              <w:autoSpaceDN w:val="0"/>
              <w:rPr>
                <w:rStyle w:val="ISOCodebold"/>
                <w:rFonts w:eastAsiaTheme="minorEastAsia"/>
                <w:b w:val="0"/>
                <w:bCs/>
                <w:szCs w:val="20"/>
              </w:rPr>
            </w:pPr>
            <w:r>
              <w:rPr>
                <w:rStyle w:val="ISOCodebold"/>
                <w:szCs w:val="20"/>
              </w:rPr>
              <w:t>DASHCRKEY-</w:t>
            </w:r>
            <w:r>
              <w:rPr>
                <w:rStyle w:val="ISOCode"/>
                <w:szCs w:val="20"/>
              </w:rPr>
              <w:t>moreInformationURL</w:t>
            </w:r>
          </w:p>
        </w:tc>
        <w:tc>
          <w:tcPr>
            <w:tcW w:w="783" w:type="pct"/>
            <w:tcBorders>
              <w:top w:val="single" w:sz="4" w:space="0" w:color="000000"/>
              <w:left w:val="single" w:sz="4" w:space="0" w:color="000000" w:themeColor="text1"/>
              <w:bottom w:val="single" w:sz="4" w:space="0" w:color="000000"/>
              <w:right w:val="single" w:sz="4" w:space="0" w:color="000000" w:themeColor="text1"/>
            </w:tcBorders>
            <w:hideMark/>
          </w:tcPr>
          <w:p w14:paraId="71E7C79E" w14:textId="77777777" w:rsidR="00A813A7" w:rsidRDefault="00A813A7">
            <w:pPr>
              <w:pStyle w:val="Tablebody"/>
              <w:autoSpaceDE w:val="0"/>
              <w:autoSpaceDN w:val="0"/>
            </w:pPr>
            <w:r>
              <w:rPr>
                <w:szCs w:val="20"/>
              </w:rPr>
              <w:t>O</w:t>
            </w:r>
          </w:p>
        </w:tc>
        <w:tc>
          <w:tcPr>
            <w:tcW w:w="2859" w:type="pct"/>
            <w:tcBorders>
              <w:top w:val="single" w:sz="4" w:space="0" w:color="000000"/>
              <w:left w:val="single" w:sz="4" w:space="0" w:color="000000" w:themeColor="text1"/>
              <w:bottom w:val="single" w:sz="4" w:space="0" w:color="000000"/>
              <w:right w:val="single" w:sz="12" w:space="0" w:color="auto"/>
            </w:tcBorders>
            <w:hideMark/>
          </w:tcPr>
          <w:p w14:paraId="63E1F30E" w14:textId="77777777" w:rsidR="00A813A7" w:rsidRDefault="00A813A7">
            <w:pPr>
              <w:pStyle w:val="Tablebody"/>
              <w:autoSpaceDE w:val="0"/>
              <w:autoSpaceDN w:val="0"/>
              <w:rPr>
                <w:szCs w:val="20"/>
              </w:rPr>
            </w:pPr>
            <w:r>
              <w:rPr>
                <w:szCs w:val="20"/>
              </w:rPr>
              <w:t>If provided, this attribute specifies an absolute URL which provides more information about the Media Presentation.</w:t>
            </w:r>
          </w:p>
          <w:p w14:paraId="6E364742" w14:textId="77777777" w:rsidR="00A813A7" w:rsidRDefault="00A813A7">
            <w:pPr>
              <w:pStyle w:val="fields"/>
              <w:autoSpaceDE w:val="0"/>
              <w:autoSpaceDN w:val="0"/>
              <w:ind w:left="33" w:firstLine="0"/>
              <w:rPr>
                <w:szCs w:val="22"/>
              </w:rPr>
            </w:pPr>
            <w:r>
              <w:t>If not present, the value is unknown.</w:t>
            </w:r>
          </w:p>
        </w:tc>
      </w:tr>
      <w:tr w:rsidR="00A813A7" w14:paraId="1B4FE695" w14:textId="77777777" w:rsidTr="00A813A7">
        <w:trPr>
          <w:cantSplit/>
        </w:trPr>
        <w:tc>
          <w:tcPr>
            <w:tcW w:w="1358" w:type="pct"/>
            <w:tcBorders>
              <w:top w:val="single" w:sz="4" w:space="0" w:color="000000"/>
              <w:left w:val="single" w:sz="4" w:space="0" w:color="auto"/>
              <w:bottom w:val="single" w:sz="4" w:space="0" w:color="000000"/>
              <w:right w:val="single" w:sz="4" w:space="0" w:color="000000" w:themeColor="text1"/>
            </w:tcBorders>
            <w:hideMark/>
          </w:tcPr>
          <w:p w14:paraId="6CF4A17E" w14:textId="77777777" w:rsidR="00A813A7" w:rsidRDefault="00A813A7">
            <w:pPr>
              <w:pStyle w:val="Tablebody"/>
              <w:autoSpaceDE w:val="0"/>
              <w:autoSpaceDN w:val="0"/>
              <w:rPr>
                <w:rStyle w:val="ISOCodebold"/>
                <w:b w:val="0"/>
                <w:bCs/>
                <w:szCs w:val="20"/>
              </w:rPr>
            </w:pPr>
            <w:r>
              <w:rPr>
                <w:rStyle w:val="ISOCodebold"/>
                <w:szCs w:val="20"/>
              </w:rPr>
              <w:t>DASHCRKEY-owner</w:t>
            </w:r>
          </w:p>
        </w:tc>
        <w:tc>
          <w:tcPr>
            <w:tcW w:w="783" w:type="pct"/>
            <w:tcBorders>
              <w:top w:val="single" w:sz="4" w:space="0" w:color="000000"/>
              <w:left w:val="single" w:sz="4" w:space="0" w:color="000000" w:themeColor="text1"/>
              <w:bottom w:val="single" w:sz="4" w:space="0" w:color="000000"/>
              <w:right w:val="single" w:sz="4" w:space="0" w:color="000000" w:themeColor="text1"/>
            </w:tcBorders>
            <w:hideMark/>
          </w:tcPr>
          <w:p w14:paraId="7FE44951" w14:textId="77777777" w:rsidR="00A813A7" w:rsidRDefault="00A813A7">
            <w:pPr>
              <w:pStyle w:val="Tablebody"/>
              <w:autoSpaceDE w:val="0"/>
              <w:autoSpaceDN w:val="0"/>
            </w:pPr>
            <w:r>
              <w:rPr>
                <w:szCs w:val="20"/>
              </w:rPr>
              <w:t>O</w:t>
            </w:r>
          </w:p>
        </w:tc>
        <w:tc>
          <w:tcPr>
            <w:tcW w:w="2859" w:type="pct"/>
            <w:tcBorders>
              <w:top w:val="single" w:sz="4" w:space="0" w:color="000000"/>
              <w:left w:val="single" w:sz="4" w:space="0" w:color="000000" w:themeColor="text1"/>
              <w:bottom w:val="single" w:sz="4" w:space="0" w:color="000000"/>
              <w:right w:val="single" w:sz="12" w:space="0" w:color="auto"/>
            </w:tcBorders>
            <w:hideMark/>
          </w:tcPr>
          <w:p w14:paraId="73DDB404" w14:textId="77777777" w:rsidR="00A813A7" w:rsidRDefault="00A813A7">
            <w:pPr>
              <w:pStyle w:val="BodyText"/>
              <w:adjustRightInd w:val="0"/>
              <w:rPr>
                <w:sz w:val="20"/>
                <w:szCs w:val="24"/>
              </w:rPr>
            </w:pPr>
            <w:r>
              <w:t>indicating the owner of the content.</w:t>
            </w:r>
          </w:p>
        </w:tc>
      </w:tr>
      <w:tr w:rsidR="00A813A7" w14:paraId="6E7A2F67" w14:textId="77777777" w:rsidTr="00A813A7">
        <w:trPr>
          <w:cantSplit/>
        </w:trPr>
        <w:tc>
          <w:tcPr>
            <w:tcW w:w="1358" w:type="pct"/>
            <w:tcBorders>
              <w:top w:val="single" w:sz="4" w:space="0" w:color="000000"/>
              <w:left w:val="single" w:sz="4" w:space="0" w:color="auto"/>
              <w:bottom w:val="single" w:sz="4" w:space="0" w:color="000000"/>
              <w:right w:val="single" w:sz="4" w:space="0" w:color="000000" w:themeColor="text1"/>
            </w:tcBorders>
            <w:hideMark/>
          </w:tcPr>
          <w:p w14:paraId="634D8F9C" w14:textId="77777777" w:rsidR="00A813A7" w:rsidRDefault="00A813A7">
            <w:pPr>
              <w:pStyle w:val="Tablebody"/>
              <w:autoSpaceDE w:val="0"/>
              <w:autoSpaceDN w:val="0"/>
              <w:rPr>
                <w:rStyle w:val="ISOCodebold"/>
                <w:rFonts w:eastAsiaTheme="minorEastAsia"/>
                <w:b w:val="0"/>
                <w:bCs/>
                <w:szCs w:val="20"/>
              </w:rPr>
            </w:pPr>
            <w:r>
              <w:rPr>
                <w:rStyle w:val="ISOCodebold"/>
                <w:szCs w:val="20"/>
              </w:rPr>
              <w:t>DASHCRKEY-year</w:t>
            </w:r>
          </w:p>
        </w:tc>
        <w:tc>
          <w:tcPr>
            <w:tcW w:w="783" w:type="pct"/>
            <w:tcBorders>
              <w:top w:val="single" w:sz="4" w:space="0" w:color="000000"/>
              <w:left w:val="single" w:sz="4" w:space="0" w:color="000000" w:themeColor="text1"/>
              <w:bottom w:val="single" w:sz="4" w:space="0" w:color="000000"/>
              <w:right w:val="single" w:sz="4" w:space="0" w:color="000000" w:themeColor="text1"/>
            </w:tcBorders>
            <w:hideMark/>
          </w:tcPr>
          <w:p w14:paraId="318B3754" w14:textId="77777777" w:rsidR="00A813A7" w:rsidRDefault="00A813A7">
            <w:pPr>
              <w:pStyle w:val="Tablebody"/>
              <w:autoSpaceDE w:val="0"/>
              <w:autoSpaceDN w:val="0"/>
            </w:pPr>
            <w:r>
              <w:rPr>
                <w:szCs w:val="20"/>
              </w:rPr>
              <w:t>O</w:t>
            </w:r>
          </w:p>
        </w:tc>
        <w:tc>
          <w:tcPr>
            <w:tcW w:w="2859" w:type="pct"/>
            <w:tcBorders>
              <w:top w:val="single" w:sz="4" w:space="0" w:color="000000"/>
              <w:left w:val="single" w:sz="4" w:space="0" w:color="000000" w:themeColor="text1"/>
              <w:bottom w:val="single" w:sz="4" w:space="0" w:color="000000"/>
              <w:right w:val="single" w:sz="12" w:space="0" w:color="auto"/>
            </w:tcBorders>
            <w:hideMark/>
          </w:tcPr>
          <w:p w14:paraId="44D65B52" w14:textId="77777777" w:rsidR="00A813A7" w:rsidRDefault="00A813A7">
            <w:pPr>
              <w:pStyle w:val="BodyText"/>
              <w:adjustRightInd w:val="0"/>
              <w:rPr>
                <w:sz w:val="20"/>
                <w:szCs w:val="24"/>
              </w:rPr>
            </w:pPr>
            <w:r>
              <w:t>The year(s) of the copyright.</w:t>
            </w:r>
          </w:p>
        </w:tc>
      </w:tr>
      <w:tr w:rsidR="00A813A7" w14:paraId="0A58A82B" w14:textId="77777777" w:rsidTr="00A813A7">
        <w:trPr>
          <w:cantSplit/>
        </w:trPr>
        <w:tc>
          <w:tcPr>
            <w:tcW w:w="1358" w:type="pct"/>
            <w:tcBorders>
              <w:top w:val="single" w:sz="4" w:space="0" w:color="000000"/>
              <w:left w:val="single" w:sz="4" w:space="0" w:color="auto"/>
              <w:bottom w:val="single" w:sz="4" w:space="0" w:color="000000"/>
              <w:right w:val="single" w:sz="4" w:space="0" w:color="000000" w:themeColor="text1"/>
            </w:tcBorders>
            <w:hideMark/>
          </w:tcPr>
          <w:p w14:paraId="607981B8" w14:textId="77777777" w:rsidR="00A813A7" w:rsidRDefault="00A813A7">
            <w:pPr>
              <w:pStyle w:val="Tablebody"/>
              <w:autoSpaceDE w:val="0"/>
              <w:autoSpaceDN w:val="0"/>
              <w:rPr>
                <w:rStyle w:val="ISOCodebold"/>
                <w:rFonts w:eastAsiaTheme="minorEastAsia"/>
                <w:b w:val="0"/>
                <w:bCs/>
                <w:szCs w:val="20"/>
              </w:rPr>
            </w:pPr>
            <w:r>
              <w:rPr>
                <w:rStyle w:val="ISOCodebold"/>
                <w:szCs w:val="20"/>
              </w:rPr>
              <w:t>DASHCRKEY-allRightsReserved</w:t>
            </w:r>
          </w:p>
        </w:tc>
        <w:tc>
          <w:tcPr>
            <w:tcW w:w="783" w:type="pct"/>
            <w:tcBorders>
              <w:top w:val="single" w:sz="4" w:space="0" w:color="000000"/>
              <w:left w:val="single" w:sz="4" w:space="0" w:color="000000" w:themeColor="text1"/>
              <w:bottom w:val="single" w:sz="4" w:space="0" w:color="000000"/>
              <w:right w:val="single" w:sz="4" w:space="0" w:color="000000" w:themeColor="text1"/>
            </w:tcBorders>
            <w:hideMark/>
          </w:tcPr>
          <w:p w14:paraId="30726110" w14:textId="77777777" w:rsidR="00A813A7" w:rsidRDefault="00A813A7">
            <w:pPr>
              <w:pStyle w:val="Tablebody"/>
              <w:autoSpaceDE w:val="0"/>
              <w:autoSpaceDN w:val="0"/>
            </w:pPr>
            <w:r>
              <w:rPr>
                <w:szCs w:val="20"/>
              </w:rPr>
              <w:t>O</w:t>
            </w:r>
          </w:p>
        </w:tc>
        <w:tc>
          <w:tcPr>
            <w:tcW w:w="2859" w:type="pct"/>
            <w:tcBorders>
              <w:top w:val="single" w:sz="4" w:space="0" w:color="000000"/>
              <w:left w:val="single" w:sz="4" w:space="0" w:color="000000" w:themeColor="text1"/>
              <w:bottom w:val="single" w:sz="4" w:space="0" w:color="000000"/>
              <w:right w:val="single" w:sz="12" w:space="0" w:color="auto"/>
            </w:tcBorders>
            <w:hideMark/>
          </w:tcPr>
          <w:p w14:paraId="2F0267E6" w14:textId="77777777" w:rsidR="00A813A7" w:rsidRDefault="00A813A7">
            <w:pPr>
              <w:pStyle w:val="fields"/>
              <w:autoSpaceDE w:val="0"/>
              <w:autoSpaceDN w:val="0"/>
              <w:ind w:left="-12" w:firstLine="12"/>
              <w:rPr>
                <w:szCs w:val="22"/>
              </w:rPr>
            </w:pPr>
            <w:r>
              <w:t xml:space="preserve">If true, </w:t>
            </w:r>
            <w:r>
              <w:rPr>
                <w:rFonts w:eastAsiaTheme="minorHAnsi"/>
              </w:rPr>
              <w:t>no right is granted by the copyright owner.</w:t>
            </w:r>
          </w:p>
        </w:tc>
      </w:tr>
      <w:tr w:rsidR="00A813A7" w14:paraId="000F9A88" w14:textId="77777777" w:rsidTr="00A813A7">
        <w:trPr>
          <w:cantSplit/>
        </w:trPr>
        <w:tc>
          <w:tcPr>
            <w:tcW w:w="1358" w:type="pct"/>
            <w:tcBorders>
              <w:top w:val="single" w:sz="4" w:space="0" w:color="000000"/>
              <w:left w:val="single" w:sz="4" w:space="0" w:color="auto"/>
              <w:bottom w:val="single" w:sz="4" w:space="0" w:color="000000"/>
              <w:right w:val="single" w:sz="4" w:space="0" w:color="000000" w:themeColor="text1"/>
            </w:tcBorders>
            <w:hideMark/>
          </w:tcPr>
          <w:p w14:paraId="06382349" w14:textId="77777777" w:rsidR="00A813A7" w:rsidRDefault="00A813A7">
            <w:pPr>
              <w:pStyle w:val="Tablebody"/>
              <w:autoSpaceDE w:val="0"/>
              <w:autoSpaceDN w:val="0"/>
              <w:rPr>
                <w:rStyle w:val="ISOCodebold"/>
                <w:b w:val="0"/>
                <w:bCs/>
                <w:szCs w:val="20"/>
              </w:rPr>
            </w:pPr>
            <w:r>
              <w:rPr>
                <w:rStyle w:val="ISOCodebold"/>
                <w:szCs w:val="20"/>
              </w:rPr>
              <w:t>DASHCRKEY-license</w:t>
            </w:r>
          </w:p>
        </w:tc>
        <w:tc>
          <w:tcPr>
            <w:tcW w:w="783" w:type="pct"/>
            <w:tcBorders>
              <w:top w:val="single" w:sz="4" w:space="0" w:color="000000"/>
              <w:left w:val="single" w:sz="4" w:space="0" w:color="000000" w:themeColor="text1"/>
              <w:bottom w:val="single" w:sz="4" w:space="0" w:color="000000"/>
              <w:right w:val="single" w:sz="4" w:space="0" w:color="000000" w:themeColor="text1"/>
            </w:tcBorders>
            <w:hideMark/>
          </w:tcPr>
          <w:p w14:paraId="32AE5AB2" w14:textId="77777777" w:rsidR="00A813A7" w:rsidRDefault="00A813A7">
            <w:pPr>
              <w:pStyle w:val="Tablebody"/>
              <w:autoSpaceDE w:val="0"/>
              <w:autoSpaceDN w:val="0"/>
            </w:pPr>
            <w:r>
              <w:rPr>
                <w:szCs w:val="20"/>
              </w:rPr>
              <w:t>O</w:t>
            </w:r>
          </w:p>
        </w:tc>
        <w:tc>
          <w:tcPr>
            <w:tcW w:w="2859" w:type="pct"/>
            <w:tcBorders>
              <w:top w:val="single" w:sz="4" w:space="0" w:color="000000"/>
              <w:left w:val="single" w:sz="4" w:space="0" w:color="000000" w:themeColor="text1"/>
              <w:bottom w:val="single" w:sz="4" w:space="0" w:color="000000"/>
              <w:right w:val="single" w:sz="12" w:space="0" w:color="auto"/>
            </w:tcBorders>
            <w:hideMark/>
          </w:tcPr>
          <w:p w14:paraId="65DA3AD3" w14:textId="77777777" w:rsidR="00A813A7" w:rsidRDefault="00A813A7">
            <w:pPr>
              <w:pStyle w:val="fields"/>
              <w:autoSpaceDE w:val="0"/>
              <w:autoSpaceDN w:val="0"/>
              <w:ind w:left="33" w:firstLine="0"/>
              <w:rPr>
                <w:szCs w:val="22"/>
              </w:rPr>
            </w:pPr>
            <w:r>
              <w:t>Describes the licensing information.</w:t>
            </w:r>
          </w:p>
        </w:tc>
      </w:tr>
    </w:tbl>
    <w:p w14:paraId="71A7F9C4" w14:textId="77777777" w:rsidR="00A813A7" w:rsidRDefault="00A813A7" w:rsidP="00A813A7">
      <w:pPr>
        <w:pStyle w:val="BodyText"/>
        <w:rPr>
          <w:rFonts w:eastAsia="Arial" w:cs="Arial"/>
          <w:sz w:val="24"/>
          <w:szCs w:val="24"/>
          <w:lang w:eastAsia="zh-CN"/>
        </w:rPr>
      </w:pPr>
    </w:p>
    <w:p w14:paraId="5425D468" w14:textId="77777777" w:rsidR="00A813A7" w:rsidRDefault="00A813A7" w:rsidP="00A813A7">
      <w:pPr>
        <w:pStyle w:val="BodyText"/>
        <w:rPr>
          <w:lang w:eastAsia="zh-CN"/>
        </w:rPr>
      </w:pPr>
      <w:r>
        <w:rPr>
          <w:lang w:eastAsia="zh-CN"/>
        </w:rPr>
        <w:t xml:space="preserve">The prefix </w:t>
      </w:r>
      <w:r>
        <w:rPr>
          <w:rStyle w:val="ISOCodebold"/>
          <w:bCs/>
          <w:szCs w:val="20"/>
        </w:rPr>
        <w:t xml:space="preserve">“DASHCPKEY-“ </w:t>
      </w:r>
      <w:r>
        <w:rPr>
          <w:lang w:eastAsia="zh-CN"/>
        </w:rPr>
        <w:t>in each key is used to identify a key from strings used in the values. Therefore, the use of this prefix is not allowed in any values.</w:t>
      </w:r>
    </w:p>
    <w:p w14:paraId="4A52792A" w14:textId="77777777" w:rsidR="00A813A7" w:rsidRDefault="00A813A7" w:rsidP="00A813A7">
      <w:pPr>
        <w:pStyle w:val="BodyText"/>
        <w:rPr>
          <w:lang w:eastAsia="zh-CN"/>
        </w:rPr>
      </w:pPr>
      <w:r>
        <w:rPr>
          <w:lang w:eastAsia="zh-CN"/>
        </w:rPr>
        <w:t xml:space="preserve">One or more descriptors can exist in an element. </w:t>
      </w:r>
    </w:p>
    <w:p w14:paraId="58FF22DD" w14:textId="77777777" w:rsidR="00A813A7" w:rsidRDefault="00A813A7" w:rsidP="00A813A7">
      <w:pPr>
        <w:pStyle w:val="BodyText"/>
        <w:rPr>
          <w:lang w:eastAsia="zh-CN"/>
        </w:rPr>
      </w:pPr>
    </w:p>
    <w:p w14:paraId="4EE9539F" w14:textId="77777777" w:rsidR="00A813A7" w:rsidRDefault="00A813A7" w:rsidP="00A813A7">
      <w:pPr>
        <w:pStyle w:val="BodyText"/>
        <w:rPr>
          <w:lang w:eastAsia="zh-CN"/>
        </w:rPr>
      </w:pPr>
      <w:r>
        <w:rPr>
          <w:lang w:eastAsia="zh-CN"/>
        </w:rPr>
        <w:t>The above descriptor can only be used at the MPD, Period, AdaptationSet, or ContentComponent elements.</w:t>
      </w:r>
    </w:p>
    <w:p w14:paraId="655F3229" w14:textId="6EBBC753" w:rsidR="001F4513" w:rsidRDefault="001F4513" w:rsidP="001F4513">
      <w:pPr>
        <w:pStyle w:val="Heading2"/>
        <w:rPr>
          <w:lang w:eastAsia="zh-CN"/>
        </w:rPr>
      </w:pPr>
      <w:bookmarkStart w:id="699" w:name="_Toc159837520"/>
      <w:bookmarkStart w:id="700" w:name="_Toc220055525"/>
      <w:r>
        <w:rPr>
          <w:lang w:eastAsia="zh-CN"/>
        </w:rPr>
        <w:t>Notes from MPEG#145</w:t>
      </w:r>
      <w:bookmarkEnd w:id="699"/>
      <w:bookmarkEnd w:id="700"/>
    </w:p>
    <w:p w14:paraId="29A2AE16" w14:textId="77777777" w:rsidR="000D31F1" w:rsidRPr="000D31F1" w:rsidRDefault="000D31F1">
      <w:pPr>
        <w:numPr>
          <w:ilvl w:val="0"/>
          <w:numId w:val="123"/>
        </w:numPr>
        <w:spacing w:before="100" w:beforeAutospacing="1" w:after="100" w:afterAutospacing="1"/>
        <w:jc w:val="left"/>
        <w:rPr>
          <w:rFonts w:eastAsia="Times New Roman"/>
        </w:rPr>
      </w:pPr>
      <w:r w:rsidRPr="000D31F1">
        <w:rPr>
          <w:rFonts w:eastAsia="Times New Roman"/>
        </w:rPr>
        <w:t>We are not in the business of defining what information should be carried. that can be defined by other standards or consortia, such as MPEG smart contract, EIDR, ADID.</w:t>
      </w:r>
    </w:p>
    <w:p w14:paraId="60FD4B45" w14:textId="77777777" w:rsidR="000D31F1" w:rsidRPr="000D31F1" w:rsidRDefault="000D31F1">
      <w:pPr>
        <w:numPr>
          <w:ilvl w:val="0"/>
          <w:numId w:val="123"/>
        </w:numPr>
        <w:spacing w:before="100" w:beforeAutospacing="1" w:after="100" w:afterAutospacing="1"/>
        <w:jc w:val="left"/>
        <w:rPr>
          <w:rFonts w:eastAsia="Times New Roman"/>
        </w:rPr>
      </w:pPr>
      <w:r w:rsidRPr="000D31F1">
        <w:rPr>
          <w:rFonts w:eastAsia="Times New Roman"/>
        </w:rPr>
        <w:t>We can investigate how to carry such information at lower levels than MPD, at period, at adaptation set, subsets, etc.</w:t>
      </w:r>
    </w:p>
    <w:p w14:paraId="703D88A1" w14:textId="77777777" w:rsidR="000D31F1" w:rsidRPr="000D31F1" w:rsidRDefault="000D31F1">
      <w:pPr>
        <w:numPr>
          <w:ilvl w:val="0"/>
          <w:numId w:val="123"/>
        </w:numPr>
        <w:spacing w:before="100" w:beforeAutospacing="1" w:after="100" w:afterAutospacing="1"/>
        <w:jc w:val="left"/>
        <w:rPr>
          <w:rFonts w:eastAsia="Times New Roman"/>
        </w:rPr>
      </w:pPr>
      <w:r w:rsidRPr="000D31F1">
        <w:rPr>
          <w:rFonts w:eastAsia="Times New Roman"/>
        </w:rPr>
        <w:t>We need a client processing model, what does the client do with this information?</w:t>
      </w:r>
    </w:p>
    <w:p w14:paraId="47B95AB2" w14:textId="41D96BBD" w:rsidR="00B36106" w:rsidRDefault="000D31F1">
      <w:pPr>
        <w:numPr>
          <w:ilvl w:val="0"/>
          <w:numId w:val="123"/>
        </w:numPr>
        <w:spacing w:before="100" w:beforeAutospacing="1" w:after="100" w:afterAutospacing="1"/>
        <w:jc w:val="left"/>
        <w:rPr>
          <w:rFonts w:eastAsia="Times New Roman"/>
        </w:rPr>
      </w:pPr>
      <w:r w:rsidRPr="000D31F1">
        <w:rPr>
          <w:rFonts w:eastAsia="Times New Roman"/>
        </w:rPr>
        <w:t>One use case would be the copyright of derivative work/added content, such as sign language video</w:t>
      </w:r>
      <w:r>
        <w:rPr>
          <w:rFonts w:eastAsia="Times New Roman"/>
        </w:rPr>
        <w:t>.</w:t>
      </w:r>
    </w:p>
    <w:p w14:paraId="4D06F83E" w14:textId="77777777" w:rsidR="00B36106" w:rsidRDefault="00B36106">
      <w:pPr>
        <w:jc w:val="left"/>
        <w:rPr>
          <w:rFonts w:eastAsia="Times New Roman"/>
        </w:rPr>
      </w:pPr>
      <w:r>
        <w:rPr>
          <w:rFonts w:eastAsia="Times New Roman"/>
        </w:rPr>
        <w:br w:type="page"/>
      </w:r>
    </w:p>
    <w:p w14:paraId="5507E129" w14:textId="43FB824C" w:rsidR="00B36106" w:rsidRDefault="00B36106" w:rsidP="00B36106">
      <w:pPr>
        <w:pStyle w:val="Header1"/>
      </w:pPr>
      <w:bookmarkStart w:id="701" w:name="_Toc220055526"/>
      <w:r w:rsidRPr="00B36106">
        <w:lastRenderedPageBreak/>
        <w:t>DASH events for C2PA metadata signaling</w:t>
      </w:r>
      <w:r>
        <w:t xml:space="preserve"> (m</w:t>
      </w:r>
      <w:r w:rsidR="0007392F">
        <w:t>72350)</w:t>
      </w:r>
      <w:bookmarkEnd w:id="701"/>
    </w:p>
    <w:p w14:paraId="139474C3" w14:textId="77777777" w:rsidR="00B36106" w:rsidRPr="00B36106" w:rsidRDefault="00B36106" w:rsidP="0007392F">
      <w:pPr>
        <w:pStyle w:val="Heading2"/>
      </w:pPr>
      <w:bookmarkStart w:id="702" w:name="_Toc220055527"/>
      <w:r w:rsidRPr="00B36106">
        <w:t>Abstract</w:t>
      </w:r>
      <w:bookmarkEnd w:id="702"/>
    </w:p>
    <w:p w14:paraId="39F8C94B" w14:textId="02ED046B" w:rsidR="00B36106" w:rsidRPr="00B36106" w:rsidRDefault="00B36106" w:rsidP="00B36106">
      <w:pPr>
        <w:rPr>
          <w:bCs/>
        </w:rPr>
      </w:pPr>
      <w:r w:rsidRPr="00B36106">
        <w:rPr>
          <w:bCs/>
        </w:rPr>
        <w:t xml:space="preserve">This </w:t>
      </w:r>
      <w:r w:rsidR="0007392F">
        <w:rPr>
          <w:bCs/>
        </w:rPr>
        <w:t xml:space="preserve">clause </w:t>
      </w:r>
      <w:r w:rsidRPr="00B36106">
        <w:rPr>
          <w:bCs/>
        </w:rPr>
        <w:t xml:space="preserve">proposes amending ISO/IEC 23009-1 to signal C2PA [1], or other authenticity, data through DASH events. </w:t>
      </w:r>
    </w:p>
    <w:p w14:paraId="184F17F8" w14:textId="77777777" w:rsidR="00B36106" w:rsidRPr="00B36106" w:rsidRDefault="00B36106" w:rsidP="0007392F">
      <w:pPr>
        <w:pStyle w:val="Heading2"/>
        <w:rPr>
          <w:rFonts w:eastAsia="SimSun"/>
        </w:rPr>
      </w:pPr>
      <w:bookmarkStart w:id="703" w:name="_Toc220055528"/>
      <w:r w:rsidRPr="00B36106">
        <w:t>Introduction</w:t>
      </w:r>
      <w:bookmarkEnd w:id="703"/>
    </w:p>
    <w:p w14:paraId="2D5730C7" w14:textId="77777777" w:rsidR="00B36106" w:rsidRPr="00B36106" w:rsidRDefault="00B36106" w:rsidP="00B36106">
      <w:pPr>
        <w:rPr>
          <w:bCs/>
        </w:rPr>
      </w:pPr>
      <w:r w:rsidRPr="00B36106">
        <w:rPr>
          <w:bCs/>
        </w:rPr>
        <w:t xml:space="preserve">During the November 2024 SC 29/ WG 2 meeting, the draft requirements on technologies for multimedia authentication were approved as WG02 N00413. During the same meeting, input contribution m70452 argued for the use of C2PA to meet the requirements developed by WG 2. During the January 2025 WG 2 &amp; 3 meetings, input contribution m71125 presented a proof of concept for the delivery of C2PA information using DASH events. That contribution listed how the described approach meets the requirements adopted by WG 2 for delivering provenance and authenticity information. WG 3 established an AhG to study the topic with one of it’s mandates being the identification of how provenance and authenticity information can be provided using existing standards (mandate 3) and another to solicit potential solutions to fill gaps in existing systems standards to meet the requirements for providing authenticity and provenance information (mandate 4). The current contribution describes how DASH can be amended to allow the interoperable delivery of provenance and authenticity information. </w:t>
      </w:r>
    </w:p>
    <w:p w14:paraId="04F7182A" w14:textId="77777777" w:rsidR="00B36106" w:rsidRPr="00B36106" w:rsidRDefault="00B36106" w:rsidP="00B36106">
      <w:pPr>
        <w:rPr>
          <w:b/>
        </w:rPr>
      </w:pPr>
    </w:p>
    <w:p w14:paraId="1666BCE1" w14:textId="77777777" w:rsidR="00B36106" w:rsidRPr="00B36106" w:rsidRDefault="00B36106" w:rsidP="00B36106">
      <w:pPr>
        <w:rPr>
          <w:bCs/>
        </w:rPr>
      </w:pPr>
      <w:r w:rsidRPr="00B36106">
        <w:rPr>
          <w:bCs/>
        </w:rPr>
        <w:t xml:space="preserve">The following section is mostly repeated from m71125 as a reminder of the workflow being addressed in this contribution. </w:t>
      </w:r>
    </w:p>
    <w:p w14:paraId="1634BD85" w14:textId="77777777" w:rsidR="00B36106" w:rsidRPr="00B36106" w:rsidRDefault="00B36106" w:rsidP="0007392F">
      <w:pPr>
        <w:pStyle w:val="Heading2"/>
        <w:rPr>
          <w:rFonts w:eastAsia="SimSun"/>
        </w:rPr>
      </w:pPr>
      <w:bookmarkStart w:id="704" w:name="_Toc220055529"/>
      <w:r w:rsidRPr="00B36106">
        <w:rPr>
          <w:rFonts w:eastAsia="SimSun"/>
        </w:rPr>
        <w:t>C2PA based streaming PoC</w:t>
      </w:r>
      <w:bookmarkEnd w:id="704"/>
    </w:p>
    <w:p w14:paraId="32BCFE50" w14:textId="77777777" w:rsidR="00B36106" w:rsidRPr="00B36106" w:rsidRDefault="00B36106" w:rsidP="00B36106">
      <w:pPr>
        <w:rPr>
          <w:bCs/>
        </w:rPr>
      </w:pPr>
      <w:r w:rsidRPr="00B36106">
        <w:rPr>
          <w:bCs/>
        </w:rPr>
        <w:t>Figure 1 shows the system used for the PoC. A modified packager is used to create the manifest for each segment of media based on the packager’s configuration. The configuration includes:</w:t>
      </w:r>
    </w:p>
    <w:p w14:paraId="17750946" w14:textId="77777777" w:rsidR="00B36106" w:rsidRPr="00B36106" w:rsidRDefault="00B36106" w:rsidP="00B36106">
      <w:pPr>
        <w:numPr>
          <w:ilvl w:val="0"/>
          <w:numId w:val="156"/>
        </w:numPr>
        <w:rPr>
          <w:bCs/>
        </w:rPr>
      </w:pPr>
      <w:r w:rsidRPr="00B36106">
        <w:rPr>
          <w:bCs/>
        </w:rPr>
        <w:t>The potential manipulation of the media (for example transcoding).</w:t>
      </w:r>
    </w:p>
    <w:p w14:paraId="7FF18BDB" w14:textId="77777777" w:rsidR="00B36106" w:rsidRPr="00B36106" w:rsidRDefault="00B36106" w:rsidP="00B36106">
      <w:pPr>
        <w:numPr>
          <w:ilvl w:val="0"/>
          <w:numId w:val="156"/>
        </w:numPr>
        <w:rPr>
          <w:bCs/>
        </w:rPr>
      </w:pPr>
      <w:r w:rsidRPr="00B36106">
        <w:rPr>
          <w:bCs/>
        </w:rPr>
        <w:t>The signature algorithm to be used.</w:t>
      </w:r>
    </w:p>
    <w:p w14:paraId="708F510F" w14:textId="77777777" w:rsidR="00B36106" w:rsidRPr="00B36106" w:rsidRDefault="00B36106" w:rsidP="00B36106">
      <w:pPr>
        <w:numPr>
          <w:ilvl w:val="0"/>
          <w:numId w:val="156"/>
        </w:numPr>
        <w:rPr>
          <w:bCs/>
        </w:rPr>
      </w:pPr>
      <w:r w:rsidRPr="00B36106">
        <w:rPr>
          <w:bCs/>
        </w:rPr>
        <w:t>The signature key to be used (to be applied by the packager).</w:t>
      </w:r>
    </w:p>
    <w:p w14:paraId="45259A12" w14:textId="77777777" w:rsidR="00B36106" w:rsidRPr="00B36106" w:rsidRDefault="00B36106" w:rsidP="00B36106">
      <w:pPr>
        <w:numPr>
          <w:ilvl w:val="0"/>
          <w:numId w:val="156"/>
        </w:numPr>
        <w:rPr>
          <w:bCs/>
        </w:rPr>
      </w:pPr>
      <w:r w:rsidRPr="00B36106">
        <w:rPr>
          <w:bCs/>
        </w:rPr>
        <w:t>The structure of the C2PA manifest that must be created (the elements of the manifest to be completed).</w:t>
      </w:r>
    </w:p>
    <w:p w14:paraId="4E94747D" w14:textId="77777777" w:rsidR="00B36106" w:rsidRPr="00B36106" w:rsidRDefault="00B36106" w:rsidP="00B36106">
      <w:pPr>
        <w:numPr>
          <w:ilvl w:val="0"/>
          <w:numId w:val="156"/>
        </w:numPr>
        <w:rPr>
          <w:bCs/>
        </w:rPr>
      </w:pPr>
      <w:r w:rsidRPr="00B36106">
        <w:rPr>
          <w:bCs/>
        </w:rPr>
        <w:t>Whether or not the ingested media carries C2PA information and it’s location (the location of the manifest or manifest store).</w:t>
      </w:r>
    </w:p>
    <w:p w14:paraId="3045B1FB" w14:textId="77777777" w:rsidR="00B36106" w:rsidRPr="00B36106" w:rsidRDefault="00B36106" w:rsidP="00B36106">
      <w:pPr>
        <w:rPr>
          <w:bCs/>
        </w:rPr>
      </w:pPr>
    </w:p>
    <w:p w14:paraId="7CC9CA77" w14:textId="77777777" w:rsidR="00B36106" w:rsidRPr="00B36106" w:rsidRDefault="00B36106" w:rsidP="00B36106">
      <w:pPr>
        <w:rPr>
          <w:bCs/>
        </w:rPr>
      </w:pPr>
      <w:r w:rsidRPr="00B36106">
        <w:rPr>
          <w:bCs/>
        </w:rPr>
        <w:t>The modified packager has a C2PA engine (module) that:</w:t>
      </w:r>
    </w:p>
    <w:p w14:paraId="646920BA" w14:textId="77777777" w:rsidR="00B36106" w:rsidRPr="00B36106" w:rsidRDefault="00B36106" w:rsidP="00B36106">
      <w:pPr>
        <w:numPr>
          <w:ilvl w:val="0"/>
          <w:numId w:val="157"/>
        </w:numPr>
        <w:rPr>
          <w:bCs/>
        </w:rPr>
      </w:pPr>
      <w:r w:rsidRPr="00B36106">
        <w:rPr>
          <w:bCs/>
        </w:rPr>
        <w:t>Receives the media data (as segments).</w:t>
      </w:r>
    </w:p>
    <w:p w14:paraId="3019762F" w14:textId="77777777" w:rsidR="00B36106" w:rsidRPr="00B36106" w:rsidRDefault="00B36106" w:rsidP="00B36106">
      <w:pPr>
        <w:numPr>
          <w:ilvl w:val="0"/>
          <w:numId w:val="157"/>
        </w:numPr>
        <w:rPr>
          <w:bCs/>
        </w:rPr>
      </w:pPr>
      <w:r w:rsidRPr="00B36106">
        <w:rPr>
          <w:bCs/>
        </w:rPr>
        <w:t>Generates the required C2PA manifest data as either a single manifest or part of a store for the received media.</w:t>
      </w:r>
    </w:p>
    <w:p w14:paraId="5BD7B127" w14:textId="77777777" w:rsidR="00B36106" w:rsidRPr="00B36106" w:rsidRDefault="00B36106" w:rsidP="00B36106">
      <w:pPr>
        <w:rPr>
          <w:bCs/>
        </w:rPr>
      </w:pPr>
    </w:p>
    <w:p w14:paraId="7CB41B54" w14:textId="77777777" w:rsidR="00B36106" w:rsidRPr="00B36106" w:rsidRDefault="00B36106" w:rsidP="00B36106">
      <w:pPr>
        <w:rPr>
          <w:bCs/>
        </w:rPr>
      </w:pPr>
      <w:r w:rsidRPr="00B36106">
        <w:rPr>
          <w:bCs/>
        </w:rPr>
        <w:t>Finally, the modified packager may generate an in-band event stream that is compliant with ISO/IEC 23001-18 and ISO/IEC 23009-1 with the events added to the segments in each representation, or it may generate and out of band event stream. The message data of each event is the C2PA data associated with the media for media segment during the time period covered by the event (i.e. the media segment). The representation made available to the player includes this event stream so that a modified DASH player can validate the provenance information provided in the event stream. Each event has the same active time as the segment it is associated with.</w:t>
      </w:r>
    </w:p>
    <w:p w14:paraId="24895084" w14:textId="77777777" w:rsidR="00B36106" w:rsidRPr="00B36106" w:rsidRDefault="00B36106" w:rsidP="00B36106">
      <w:pPr>
        <w:rPr>
          <w:bCs/>
        </w:rPr>
      </w:pPr>
    </w:p>
    <w:p w14:paraId="42E29A1D" w14:textId="49CFAD57" w:rsidR="00B36106" w:rsidRPr="00B36106" w:rsidRDefault="00B36106" w:rsidP="00B36106">
      <w:r w:rsidRPr="00B36106">
        <w:rPr>
          <w:noProof/>
        </w:rPr>
        <w:lastRenderedPageBreak/>
        <mc:AlternateContent>
          <mc:Choice Requires="wpg">
            <w:drawing>
              <wp:inline distT="0" distB="0" distL="0" distR="0" wp14:anchorId="4EBEBF24" wp14:editId="63A19B4C">
                <wp:extent cx="6042660" cy="3093720"/>
                <wp:effectExtent l="0" t="9525" r="0" b="1905"/>
                <wp:docPr id="2023695450"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42660" cy="3093720"/>
                          <a:chOff x="0" y="0"/>
                          <a:chExt cx="83569" cy="43488"/>
                        </a:xfrm>
                      </wpg:grpSpPr>
                      <pic:pic xmlns:pic="http://schemas.openxmlformats.org/drawingml/2006/picture">
                        <pic:nvPicPr>
                          <pic:cNvPr id="176844450" name="Google Shape;55;p13"/>
                          <pic:cNvPicPr preferRelativeResize="0">
                            <a:picLocks noChangeAspect="1" noChangeArrowheads="1"/>
                          </pic:cNvPicPr>
                        </pic:nvPicPr>
                        <pic:blipFill>
                          <a:blip r:embed="rId119">
                            <a:extLst>
                              <a:ext uri="{28A0092B-C50C-407E-A947-70E740481C1C}">
                                <a14:useLocalDpi xmlns:a14="http://schemas.microsoft.com/office/drawing/2010/main" val="0"/>
                              </a:ext>
                            </a:extLst>
                          </a:blip>
                          <a:srcRect l="317" r="308"/>
                          <a:stretch>
                            <a:fillRect/>
                          </a:stretch>
                        </pic:blipFill>
                        <pic:spPr bwMode="auto">
                          <a:xfrm>
                            <a:off x="27799" y="9320"/>
                            <a:ext cx="16462" cy="1909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27309196" name="Google Shape;56;p13"/>
                          <pic:cNvPicPr preferRelativeResize="0">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11604"/>
                            <a:ext cx="9023" cy="1207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866187408" name="Google Shape;57;p13"/>
                          <pic:cNvPicPr preferRelativeResize="0">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31414"/>
                            <a:ext cx="9023" cy="1207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521818079" name="Google Shape;58;p13" descr="Image"/>
                          <pic:cNvPicPr preferRelativeResize="0">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flipH="1">
                            <a:off x="59749" y="20817"/>
                            <a:ext cx="7615" cy="646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74371545" name="Google Shape;59;p13" descr="Image"/>
                          <pic:cNvPicPr preferRelativeResize="0">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flipH="1">
                            <a:off x="70622" y="25305"/>
                            <a:ext cx="3896" cy="610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34112289" name="Google Shape;60;p13" descr="Image"/>
                          <pic:cNvPicPr preferRelativeResize="0">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flipH="1">
                            <a:off x="76928" y="20817"/>
                            <a:ext cx="6641" cy="6375"/>
                          </a:xfrm>
                          <a:prstGeom prst="rect">
                            <a:avLst/>
                          </a:prstGeom>
                          <a:noFill/>
                          <a:extLst>
                            <a:ext uri="{909E8E84-426E-40DD-AFC4-6F175D3DCCD1}">
                              <a14:hiddenFill xmlns:a14="http://schemas.microsoft.com/office/drawing/2010/main">
                                <a:solidFill>
                                  <a:srgbClr val="FFFFFF"/>
                                </a:solidFill>
                              </a14:hiddenFill>
                            </a:ext>
                          </a:extLst>
                        </pic:spPr>
                      </pic:pic>
                      <wps:wsp>
                        <wps:cNvPr id="1667770111" name="Google Shape;61;p13"/>
                        <wps:cNvSpPr>
                          <a:spLocks noChangeArrowheads="1"/>
                        </wps:cNvSpPr>
                        <wps:spPr bwMode="auto">
                          <a:xfrm>
                            <a:off x="68205" y="15827"/>
                            <a:ext cx="5616" cy="5616"/>
                          </a:xfrm>
                          <a:prstGeom prst="ellipse">
                            <a:avLst/>
                          </a:prstGeom>
                          <a:solidFill>
                            <a:schemeClr val="lt1">
                              <a:lumMod val="100000"/>
                              <a:lumOff val="0"/>
                            </a:schemeClr>
                          </a:solidFill>
                          <a:ln w="9525">
                            <a:solidFill>
                              <a:schemeClr val="dk1">
                                <a:lumMod val="100000"/>
                                <a:lumOff val="0"/>
                              </a:schemeClr>
                            </a:solidFill>
                            <a:round/>
                            <a:headEnd type="none" w="sm" len="sm"/>
                            <a:tailEnd type="none" w="sm" len="sm"/>
                          </a:ln>
                          <a:effectLst>
                            <a:outerShdw dist="19050" dir="5400000" algn="bl" rotWithShape="0">
                              <a:srgbClr val="000000">
                                <a:alpha val="50000"/>
                              </a:srgbClr>
                            </a:outerShdw>
                          </a:effectLst>
                        </wps:spPr>
                        <wps:bodyPr rot="0" vert="horz" wrap="square" lIns="91425" tIns="45698" rIns="91425" bIns="45698" anchor="ctr" anchorCtr="0" upright="1">
                          <a:noAutofit/>
                        </wps:bodyPr>
                      </wps:wsp>
                      <wps:wsp>
                        <wps:cNvPr id="727159488" name="Google Shape;62;p13"/>
                        <wps:cNvSpPr>
                          <a:spLocks noChangeArrowheads="1"/>
                        </wps:cNvSpPr>
                        <wps:spPr bwMode="auto">
                          <a:xfrm>
                            <a:off x="30353" y="33229"/>
                            <a:ext cx="13908" cy="7455"/>
                          </a:xfrm>
                          <a:prstGeom prst="roundRect">
                            <a:avLst>
                              <a:gd name="adj" fmla="val 16667"/>
                            </a:avLst>
                          </a:prstGeom>
                          <a:noFill/>
                          <a:ln w="9525">
                            <a:solidFill>
                              <a:schemeClr val="dk2">
                                <a:lumMod val="100000"/>
                                <a:lumOff val="0"/>
                              </a:schemeClr>
                            </a:solidFill>
                            <a:round/>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4F5B1411" w14:textId="77777777" w:rsidR="00B36106" w:rsidRDefault="00B36106" w:rsidP="00B36106">
                              <w:pPr>
                                <w:jc w:val="center"/>
                                <w:rPr>
                                  <w:rFonts w:eastAsia="Times New Roman"/>
                                  <w:sz w:val="20"/>
                                  <w:szCs w:val="20"/>
                                </w:rPr>
                              </w:pPr>
                              <w:r>
                                <w:rPr>
                                  <w:rFonts w:eastAsia="Times New Roman"/>
                                  <w:sz w:val="20"/>
                                  <w:szCs w:val="20"/>
                                </w:rPr>
                                <w:t>C2PA engine</w:t>
                              </w:r>
                            </w:p>
                          </w:txbxContent>
                        </wps:txbx>
                        <wps:bodyPr rot="0" vert="horz" wrap="square" lIns="91425" tIns="91425" rIns="91425" bIns="91425" anchor="ctr" anchorCtr="0" upright="1">
                          <a:noAutofit/>
                        </wps:bodyPr>
                      </wps:wsp>
                      <wps:wsp>
                        <wps:cNvPr id="166263198" name="Google Shape;63;p13"/>
                        <wps:cNvSpPr>
                          <a:spLocks/>
                        </wps:cNvSpPr>
                        <wps:spPr bwMode="auto">
                          <a:xfrm>
                            <a:off x="24719" y="25331"/>
                            <a:ext cx="5571" cy="11879"/>
                          </a:xfrm>
                          <a:custGeom>
                            <a:avLst/>
                            <a:gdLst>
                              <a:gd name="T0" fmla="*/ 22284 w 22284"/>
                              <a:gd name="T1" fmla="*/ 0 h 47517"/>
                              <a:gd name="T2" fmla="*/ 42 w 22284"/>
                              <a:gd name="T3" fmla="*/ 23253 h 47517"/>
                              <a:gd name="T4" fmla="*/ 20262 w 22284"/>
                              <a:gd name="T5" fmla="*/ 47517 h 47517"/>
                            </a:gdLst>
                            <a:ahLst/>
                            <a:cxnLst>
                              <a:cxn ang="0">
                                <a:pos x="T0" y="T1"/>
                              </a:cxn>
                              <a:cxn ang="0">
                                <a:pos x="T2" y="T3"/>
                              </a:cxn>
                              <a:cxn ang="0">
                                <a:pos x="T4" y="T5"/>
                              </a:cxn>
                            </a:cxnLst>
                            <a:rect l="0" t="0" r="r" b="b"/>
                            <a:pathLst>
                              <a:path w="22284" h="47517" extrusionOk="0">
                                <a:moveTo>
                                  <a:pt x="22284" y="0"/>
                                </a:moveTo>
                                <a:cubicBezTo>
                                  <a:pt x="18577" y="3876"/>
                                  <a:pt x="379" y="15334"/>
                                  <a:pt x="42" y="23253"/>
                                </a:cubicBezTo>
                                <a:cubicBezTo>
                                  <a:pt x="-295" y="31173"/>
                                  <a:pt x="16892" y="43473"/>
                                  <a:pt x="20262" y="47517"/>
                                </a:cubicBezTo>
                              </a:path>
                            </a:pathLst>
                          </a:custGeom>
                          <a:noFill/>
                          <a:ln w="9525">
                            <a:solidFill>
                              <a:schemeClr val="dk1">
                                <a:lumMod val="95000"/>
                                <a:lumOff val="0"/>
                              </a:schemeClr>
                            </a:solidFill>
                            <a:round/>
                            <a:headEnd/>
                            <a:tailEnd type="stealth"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845758" name="Google Shape;64;p13"/>
                        <wps:cNvSpPr>
                          <a:spLocks/>
                        </wps:cNvSpPr>
                        <wps:spPr bwMode="auto">
                          <a:xfrm>
                            <a:off x="42106" y="24888"/>
                            <a:ext cx="10028" cy="12764"/>
                          </a:xfrm>
                          <a:custGeom>
                            <a:avLst/>
                            <a:gdLst>
                              <a:gd name="T0" fmla="*/ 8593 w 40114"/>
                              <a:gd name="T1" fmla="*/ 51055 h 51055"/>
                              <a:gd name="T2" fmla="*/ 39935 w 40114"/>
                              <a:gd name="T3" fmla="*/ 26286 h 51055"/>
                              <a:gd name="T4" fmla="*/ 0 w 40114"/>
                              <a:gd name="T5" fmla="*/ 0 h 51055"/>
                            </a:gdLst>
                            <a:ahLst/>
                            <a:cxnLst>
                              <a:cxn ang="0">
                                <a:pos x="T0" y="T1"/>
                              </a:cxn>
                              <a:cxn ang="0">
                                <a:pos x="T2" y="T3"/>
                              </a:cxn>
                              <a:cxn ang="0">
                                <a:pos x="T4" y="T5"/>
                              </a:cxn>
                            </a:cxnLst>
                            <a:rect l="0" t="0" r="r" b="b"/>
                            <a:pathLst>
                              <a:path w="40114" h="51055" extrusionOk="0">
                                <a:moveTo>
                                  <a:pt x="8593" y="51055"/>
                                </a:moveTo>
                                <a:cubicBezTo>
                                  <a:pt x="13817" y="46927"/>
                                  <a:pt x="41367" y="34795"/>
                                  <a:pt x="39935" y="26286"/>
                                </a:cubicBezTo>
                                <a:cubicBezTo>
                                  <a:pt x="38503" y="17777"/>
                                  <a:pt x="6656" y="4381"/>
                                  <a:pt x="0" y="0"/>
                                </a:cubicBezTo>
                              </a:path>
                            </a:pathLst>
                          </a:custGeom>
                          <a:noFill/>
                          <a:ln w="9525">
                            <a:solidFill>
                              <a:schemeClr val="dk1">
                                <a:lumMod val="95000"/>
                                <a:lumOff val="0"/>
                              </a:schemeClr>
                            </a:solidFill>
                            <a:round/>
                            <a:headEnd/>
                            <a:tailEnd type="stealth"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30242917" name="Google Shape;65;p13"/>
                        <wps:cNvSpPr>
                          <a:spLocks noChangeArrowheads="1"/>
                        </wps:cNvSpPr>
                        <wps:spPr bwMode="auto">
                          <a:xfrm>
                            <a:off x="21119" y="0"/>
                            <a:ext cx="13908" cy="7455"/>
                          </a:xfrm>
                          <a:prstGeom prst="roundRect">
                            <a:avLst>
                              <a:gd name="adj" fmla="val 16667"/>
                            </a:avLst>
                          </a:prstGeom>
                          <a:noFill/>
                          <a:ln w="9525">
                            <a:solidFill>
                              <a:schemeClr val="dk2">
                                <a:lumMod val="100000"/>
                                <a:lumOff val="0"/>
                              </a:schemeClr>
                            </a:solidFill>
                            <a:round/>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741DAC2F" w14:textId="77777777" w:rsidR="00B36106" w:rsidRDefault="00B36106" w:rsidP="00B36106">
                              <w:pPr>
                                <w:jc w:val="center"/>
                                <w:rPr>
                                  <w:rFonts w:eastAsia="Times New Roman"/>
                                  <w:sz w:val="20"/>
                                  <w:szCs w:val="20"/>
                                </w:rPr>
                              </w:pPr>
                              <w:r>
                                <w:rPr>
                                  <w:rFonts w:eastAsia="Times New Roman"/>
                                  <w:sz w:val="20"/>
                                  <w:szCs w:val="20"/>
                                </w:rPr>
                                <w:t>C2PA configuration interface</w:t>
                              </w:r>
                            </w:p>
                          </w:txbxContent>
                        </wps:txbx>
                        <wps:bodyPr rot="0" vert="horz" wrap="square" lIns="91425" tIns="91425" rIns="91425" bIns="91425" anchor="ctr" anchorCtr="0" upright="1">
                          <a:noAutofit/>
                        </wps:bodyPr>
                      </wps:wsp>
                      <wps:wsp>
                        <wps:cNvPr id="1195751661" name="Google Shape;66;p13"/>
                        <wps:cNvSpPr>
                          <a:spLocks/>
                        </wps:cNvSpPr>
                        <wps:spPr bwMode="auto">
                          <a:xfrm>
                            <a:off x="24624" y="7575"/>
                            <a:ext cx="5981" cy="5181"/>
                          </a:xfrm>
                          <a:custGeom>
                            <a:avLst/>
                            <a:gdLst>
                              <a:gd name="T0" fmla="*/ 15840 w 23927"/>
                              <a:gd name="T1" fmla="*/ 0 h 20725"/>
                              <a:gd name="T2" fmla="*/ 169 w 23927"/>
                              <a:gd name="T3" fmla="*/ 11121 h 20725"/>
                              <a:gd name="T4" fmla="*/ 23928 w 23927"/>
                              <a:gd name="T5" fmla="*/ 20725 h 20725"/>
                            </a:gdLst>
                            <a:ahLst/>
                            <a:cxnLst>
                              <a:cxn ang="0">
                                <a:pos x="T0" y="T1"/>
                              </a:cxn>
                              <a:cxn ang="0">
                                <a:pos x="T2" y="T3"/>
                              </a:cxn>
                              <a:cxn ang="0">
                                <a:pos x="T4" y="T5"/>
                              </a:cxn>
                            </a:cxnLst>
                            <a:rect l="0" t="0" r="r" b="b"/>
                            <a:pathLst>
                              <a:path w="23927" h="20725" extrusionOk="0">
                                <a:moveTo>
                                  <a:pt x="15840" y="0"/>
                                </a:moveTo>
                                <a:cubicBezTo>
                                  <a:pt x="13228" y="1854"/>
                                  <a:pt x="-1179" y="7667"/>
                                  <a:pt x="169" y="11121"/>
                                </a:cubicBezTo>
                                <a:cubicBezTo>
                                  <a:pt x="1517" y="14575"/>
                                  <a:pt x="19968" y="19124"/>
                                  <a:pt x="23928" y="20725"/>
                                </a:cubicBezTo>
                              </a:path>
                            </a:pathLst>
                          </a:custGeom>
                          <a:noFill/>
                          <a:ln w="9525">
                            <a:solidFill>
                              <a:schemeClr val="dk1">
                                <a:lumMod val="95000"/>
                                <a:lumOff val="0"/>
                              </a:schemeClr>
                            </a:solidFill>
                            <a:round/>
                            <a:headEnd/>
                            <a:tailEnd type="stealth"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447194" name="Google Shape;67;p13"/>
                        <wps:cNvCnPr>
                          <a:cxnSpLocks noChangeShapeType="1"/>
                          <a:stCxn id="1027309196" idx="3"/>
                        </wps:cNvCnPr>
                        <wps:spPr bwMode="auto">
                          <a:xfrm rot="10800000" flipH="1">
                            <a:off x="9023" y="17599"/>
                            <a:ext cx="19026" cy="42"/>
                          </a:xfrm>
                          <a:prstGeom prst="straightConnector1">
                            <a:avLst/>
                          </a:prstGeom>
                          <a:noFill/>
                          <a:ln w="28575">
                            <a:solidFill>
                              <a:schemeClr val="dk1">
                                <a:lumMod val="100000"/>
                                <a:lumOff val="0"/>
                              </a:schemeClr>
                            </a:solidFill>
                            <a:miter lim="800000"/>
                            <a:headEnd type="none" w="sm" len="sm"/>
                            <a:tailEnd type="none" w="sm" len="sm"/>
                          </a:ln>
                          <a:extLst>
                            <a:ext uri="{909E8E84-426E-40DD-AFC4-6F175D3DCCD1}">
                              <a14:hiddenFill xmlns:a14="http://schemas.microsoft.com/office/drawing/2010/main">
                                <a:noFill/>
                              </a14:hiddenFill>
                            </a:ext>
                          </a:extLst>
                        </wps:spPr>
                        <wps:bodyPr/>
                      </wps:wsp>
                      <wps:wsp>
                        <wps:cNvPr id="382000696" name="Google Shape;68;p13"/>
                        <wps:cNvSpPr>
                          <a:spLocks/>
                        </wps:cNvSpPr>
                        <wps:spPr bwMode="auto">
                          <a:xfrm>
                            <a:off x="9023" y="19327"/>
                            <a:ext cx="18777" cy="18325"/>
                          </a:xfrm>
                          <a:custGeom>
                            <a:avLst/>
                            <a:gdLst>
                              <a:gd name="T0" fmla="*/ 0 w 711"/>
                              <a:gd name="T1" fmla="*/ 235 h 235"/>
                              <a:gd name="T2" fmla="*/ 329 w 711"/>
                              <a:gd name="T3" fmla="*/ 235 h 235"/>
                              <a:gd name="T4" fmla="*/ 356 w 711"/>
                              <a:gd name="T5" fmla="*/ 208 h 235"/>
                              <a:gd name="T6" fmla="*/ 356 w 711"/>
                              <a:gd name="T7" fmla="*/ 27 h 235"/>
                              <a:gd name="T8" fmla="*/ 383 w 711"/>
                              <a:gd name="T9" fmla="*/ 0 h 235"/>
                              <a:gd name="T10" fmla="*/ 711 w 711"/>
                              <a:gd name="T11" fmla="*/ 0 h 235"/>
                            </a:gdLst>
                            <a:ahLst/>
                            <a:cxnLst>
                              <a:cxn ang="0">
                                <a:pos x="T0" y="T1"/>
                              </a:cxn>
                              <a:cxn ang="0">
                                <a:pos x="T2" y="T3"/>
                              </a:cxn>
                              <a:cxn ang="0">
                                <a:pos x="T4" y="T5"/>
                              </a:cxn>
                              <a:cxn ang="0">
                                <a:pos x="T6" y="T7"/>
                              </a:cxn>
                              <a:cxn ang="0">
                                <a:pos x="T8" y="T9"/>
                              </a:cxn>
                              <a:cxn ang="0">
                                <a:pos x="T10" y="T11"/>
                              </a:cxn>
                            </a:cxnLst>
                            <a:rect l="0" t="0" r="r" b="b"/>
                            <a:pathLst>
                              <a:path w="711" h="235" extrusionOk="0">
                                <a:moveTo>
                                  <a:pt x="0" y="235"/>
                                </a:moveTo>
                                <a:cubicBezTo>
                                  <a:pt x="329" y="235"/>
                                  <a:pt x="329" y="235"/>
                                  <a:pt x="329" y="235"/>
                                </a:cubicBezTo>
                                <a:cubicBezTo>
                                  <a:pt x="344" y="235"/>
                                  <a:pt x="356" y="223"/>
                                  <a:pt x="356" y="208"/>
                                </a:cubicBezTo>
                                <a:cubicBezTo>
                                  <a:pt x="356" y="27"/>
                                  <a:pt x="356" y="27"/>
                                  <a:pt x="356" y="27"/>
                                </a:cubicBezTo>
                                <a:cubicBezTo>
                                  <a:pt x="356" y="12"/>
                                  <a:pt x="368" y="0"/>
                                  <a:pt x="383" y="0"/>
                                </a:cubicBezTo>
                                <a:cubicBezTo>
                                  <a:pt x="711" y="0"/>
                                  <a:pt x="711" y="0"/>
                                  <a:pt x="711" y="0"/>
                                </a:cubicBezTo>
                              </a:path>
                            </a:pathLst>
                          </a:custGeom>
                          <a:noFill/>
                          <a:ln w="28575">
                            <a:solidFill>
                              <a:schemeClr val="dk1">
                                <a:lumMod val="100000"/>
                                <a:lumOff val="0"/>
                              </a:schemeClr>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8038506" name="Google Shape;69;p13"/>
                        <wps:cNvSpPr>
                          <a:spLocks noChangeArrowheads="1"/>
                        </wps:cNvSpPr>
                        <wps:spPr bwMode="auto">
                          <a:xfrm>
                            <a:off x="23533" y="27192"/>
                            <a:ext cx="12039" cy="4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38960" w14:textId="77777777" w:rsidR="00B36106" w:rsidRDefault="00B36106" w:rsidP="00B36106">
                              <w:pPr>
                                <w:jc w:val="center"/>
                                <w:rPr>
                                  <w:sz w:val="20"/>
                                  <w:szCs w:val="20"/>
                                </w:rPr>
                              </w:pPr>
                              <w:r>
                                <w:rPr>
                                  <w:sz w:val="20"/>
                                  <w:szCs w:val="20"/>
                                </w:rPr>
                                <w:t>Media segments</w:t>
                              </w:r>
                            </w:p>
                          </w:txbxContent>
                        </wps:txbx>
                        <wps:bodyPr rot="0" vert="horz" wrap="square" lIns="91425" tIns="91425" rIns="91425" bIns="91425" anchor="ctr" anchorCtr="0" upright="1">
                          <a:noAutofit/>
                        </wps:bodyPr>
                      </wps:wsp>
                      <wps:wsp>
                        <wps:cNvPr id="56993630" name="Google Shape;70;p13"/>
                        <wps:cNvSpPr>
                          <a:spLocks noChangeArrowheads="1"/>
                        </wps:cNvSpPr>
                        <wps:spPr bwMode="auto">
                          <a:xfrm>
                            <a:off x="44983" y="23240"/>
                            <a:ext cx="12676" cy="70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9FCEB" w14:textId="77777777" w:rsidR="00B36106" w:rsidRDefault="00B36106" w:rsidP="00B36106">
                              <w:pPr>
                                <w:jc w:val="center"/>
                                <w:rPr>
                                  <w:rFonts w:eastAsia="Times New Roman"/>
                                  <w:sz w:val="20"/>
                                  <w:szCs w:val="20"/>
                                </w:rPr>
                              </w:pPr>
                              <w:r>
                                <w:rPr>
                                  <w:rFonts w:eastAsia="Times New Roman"/>
                                  <w:sz w:val="20"/>
                                  <w:szCs w:val="20"/>
                                </w:rPr>
                                <w:t>C2PA manifests</w:t>
                              </w:r>
                            </w:p>
                          </w:txbxContent>
                        </wps:txbx>
                        <wps:bodyPr rot="0" vert="horz" wrap="square" lIns="91425" tIns="91425" rIns="91425" bIns="91425" anchor="ctr" anchorCtr="0" upright="1">
                          <a:noAutofit/>
                        </wps:bodyPr>
                      </wps:wsp>
                      <wps:wsp>
                        <wps:cNvPr id="1601772726" name="Google Shape;71;p13"/>
                        <wps:cNvCnPr>
                          <a:cxnSpLocks noChangeShapeType="1"/>
                        </wps:cNvCnPr>
                        <wps:spPr bwMode="auto">
                          <a:xfrm rot="10800000" flipH="1">
                            <a:off x="44090" y="18867"/>
                            <a:ext cx="24315" cy="234"/>
                          </a:xfrm>
                          <a:prstGeom prst="straightConnector1">
                            <a:avLst/>
                          </a:prstGeom>
                          <a:noFill/>
                          <a:ln w="28575">
                            <a:solidFill>
                              <a:schemeClr val="dk1">
                                <a:lumMod val="100000"/>
                                <a:lumOff val="0"/>
                              </a:schemeClr>
                            </a:solidFill>
                            <a:miter lim="800000"/>
                            <a:headEnd type="none" w="sm" len="sm"/>
                            <a:tailEnd type="none" w="sm" len="sm"/>
                          </a:ln>
                          <a:extLst>
                            <a:ext uri="{909E8E84-426E-40DD-AFC4-6F175D3DCCD1}">
                              <a14:hiddenFill xmlns:a14="http://schemas.microsoft.com/office/drawing/2010/main">
                                <a:noFill/>
                              </a14:hiddenFill>
                            </a:ext>
                          </a:extLst>
                        </wps:spPr>
                        <wps:bodyPr/>
                      </wps:wsp>
                      <wps:wsp>
                        <wps:cNvPr id="1565587637" name="Google Shape;72;p13"/>
                        <wps:cNvSpPr>
                          <a:spLocks noChangeArrowheads="1"/>
                        </wps:cNvSpPr>
                        <wps:spPr bwMode="auto">
                          <a:xfrm>
                            <a:off x="44983" y="7573"/>
                            <a:ext cx="12676" cy="103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8A36D" w14:textId="77777777" w:rsidR="00B36106" w:rsidRDefault="00B36106" w:rsidP="00B36106">
                              <w:pPr>
                                <w:jc w:val="center"/>
                                <w:rPr>
                                  <w:rFonts w:eastAsia="Times New Roman"/>
                                  <w:sz w:val="20"/>
                                  <w:szCs w:val="20"/>
                                </w:rPr>
                              </w:pPr>
                              <w:r>
                                <w:rPr>
                                  <w:rFonts w:eastAsia="Times New Roman"/>
                                  <w:sz w:val="20"/>
                                  <w:szCs w:val="20"/>
                                </w:rPr>
                                <w:t>Media presentation with C2PA event stream</w:t>
                              </w:r>
                            </w:p>
                          </w:txbxContent>
                        </wps:txbx>
                        <wps:bodyPr rot="0" vert="horz" wrap="square" lIns="91425" tIns="91425" rIns="91425" bIns="91425" anchor="ctr" anchorCtr="0" upright="1">
                          <a:noAutofit/>
                        </wps:bodyPr>
                      </wps:wsp>
                      <wps:wsp>
                        <wps:cNvPr id="2009245054" name="Google Shape;73;p13"/>
                        <wps:cNvSpPr>
                          <a:spLocks noChangeArrowheads="1"/>
                        </wps:cNvSpPr>
                        <wps:spPr bwMode="auto">
                          <a:xfrm>
                            <a:off x="63242" y="9237"/>
                            <a:ext cx="17886" cy="6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F2878E" w14:textId="77777777" w:rsidR="00B36106" w:rsidRDefault="00B36106" w:rsidP="00B36106">
                              <w:pPr>
                                <w:jc w:val="center"/>
                                <w:rPr>
                                  <w:rFonts w:eastAsia="Times New Roman"/>
                                  <w:sz w:val="20"/>
                                  <w:szCs w:val="20"/>
                                </w:rPr>
                              </w:pPr>
                              <w:r>
                                <w:rPr>
                                  <w:rFonts w:eastAsia="Times New Roman"/>
                                  <w:sz w:val="20"/>
                                  <w:szCs w:val="20"/>
                                </w:rPr>
                                <w:t>DASH player with C2PA validation</w:t>
                              </w:r>
                            </w:p>
                          </w:txbxContent>
                        </wps:txbx>
                        <wps:bodyPr rot="0" vert="horz" wrap="square" lIns="91425" tIns="91425" rIns="91425" bIns="91425" anchor="ctr" anchorCtr="0" upright="1">
                          <a:noAutofit/>
                        </wps:bodyPr>
                      </wps:wsp>
                      <wps:wsp>
                        <wps:cNvPr id="417030447" name="Google Shape;74;p13"/>
                        <wps:cNvSpPr>
                          <a:spLocks noChangeArrowheads="1"/>
                        </wps:cNvSpPr>
                        <wps:spPr bwMode="auto">
                          <a:xfrm>
                            <a:off x="9023" y="36631"/>
                            <a:ext cx="9024" cy="4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72F45" w14:textId="77777777" w:rsidR="00B36106" w:rsidRDefault="00B36106" w:rsidP="00B36106">
                              <w:pPr>
                                <w:jc w:val="center"/>
                                <w:rPr>
                                  <w:rFonts w:eastAsia="Times New Roman"/>
                                  <w:sz w:val="20"/>
                                  <w:szCs w:val="20"/>
                                </w:rPr>
                              </w:pPr>
                              <w:r>
                                <w:rPr>
                                  <w:rFonts w:eastAsia="Times New Roman"/>
                                  <w:sz w:val="20"/>
                                  <w:szCs w:val="20"/>
                                </w:rPr>
                                <w:t>VOD</w:t>
                              </w:r>
                            </w:p>
                          </w:txbxContent>
                        </wps:txbx>
                        <wps:bodyPr rot="0" vert="horz" wrap="square" lIns="91425" tIns="91425" rIns="91425" bIns="91425" anchor="ctr" anchorCtr="0" upright="1">
                          <a:noAutofit/>
                        </wps:bodyPr>
                      </wps:wsp>
                      <wps:wsp>
                        <wps:cNvPr id="730222324" name="Google Shape;75;p13"/>
                        <wps:cNvSpPr>
                          <a:spLocks noChangeArrowheads="1"/>
                        </wps:cNvSpPr>
                        <wps:spPr bwMode="auto">
                          <a:xfrm>
                            <a:off x="10001" y="14052"/>
                            <a:ext cx="9024" cy="4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ED5E5C" w14:textId="77777777" w:rsidR="00B36106" w:rsidRDefault="00B36106" w:rsidP="00B36106">
                              <w:pPr>
                                <w:jc w:val="center"/>
                                <w:rPr>
                                  <w:rFonts w:eastAsia="Times New Roman"/>
                                  <w:sz w:val="20"/>
                                  <w:szCs w:val="20"/>
                                </w:rPr>
                              </w:pPr>
                              <w:r>
                                <w:rPr>
                                  <w:rFonts w:eastAsia="Times New Roman"/>
                                  <w:sz w:val="20"/>
                                  <w:szCs w:val="20"/>
                                </w:rPr>
                                <w:t>Live</w:t>
                              </w:r>
                            </w:p>
                          </w:txbxContent>
                        </wps:txbx>
                        <wps:bodyPr rot="0" vert="horz" wrap="square" lIns="91425" tIns="91425" rIns="91425" bIns="91425" anchor="ctr" anchorCtr="0" upright="1">
                          <a:noAutofit/>
                        </wps:bodyPr>
                      </wps:wsp>
                    </wpg:wgp>
                  </a:graphicData>
                </a:graphic>
              </wp:inline>
            </w:drawing>
          </mc:Choice>
          <mc:Fallback>
            <w:pict>
              <v:group w14:anchorId="4EBEBF24" id="Group 4" o:spid="_x0000_s1027" style="width:475.8pt;height:243.6pt;mso-position-horizontal-relative:char;mso-position-vertical-relative:line" coordsize="83569,434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">
                <v:shape id="Google Shape;55;p13" o:spid="_x0000_s1028" type="#_x0000_t75" style="position:absolute;left:27799;top:9320;width:16462;height:19095;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">
                  <v:imagedata r:id="rId125" o:title="" cropleft="208f" cropright="202f"/>
                </v:shape>
                <v:shape id="Google Shape;56;p13" o:spid="_x0000_s1029" type="#_x0000_t75" style="position:absolute;top:11604;width:9023;height:1207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">
                  <v:imagedata r:id="rId126" o:title=""/>
                </v:shape>
                <v:shape id="Google Shape;57;p13" o:spid="_x0000_s1030" type="#_x0000_t75" style="position:absolute;top:31414;width:9023;height:1207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">
                  <v:imagedata r:id="rId127" o:title=""/>
                </v:shape>
                <v:shape id="Google Shape;58;p13" o:spid="_x0000_s1031" type="#_x0000_t75" alt="Image" style="position:absolute;left:59749;top:20817;width:7615;height:6463;flip:x;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">
                  <v:imagedata r:id="rId128" o:title="Image"/>
                </v:shape>
                <v:shape id="Google Shape;59;p13" o:spid="_x0000_s1032" type="#_x0000_t75" alt="Image" style="position:absolute;left:70622;top:25305;width:3896;height:6109;flip:x;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">
                  <v:imagedata r:id="rId129" o:title="Image"/>
                </v:shape>
                <v:shape id="Google Shape;60;p13" o:spid="_x0000_s1033" type="#_x0000_t75" alt="Image" style="position:absolute;left:76928;top:20817;width:6641;height:6375;flip:x;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">
                  <v:imagedata r:id="rId130" o:title="Image"/>
                </v:shape>
                <v:oval id="Google Shape;61;p13" o:spid="_x0000_s1034" style="position:absolute;left:68205;top:15827;width:5616;height:56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" fillcolor="white [3201]" strokecolor="black [3200]">
                  <v:stroke startarrowwidth="narrow" startarrowlength="short" endarrowwidth="narrow" endarrowlength="short"/>
                  <v:shadow on="t" color="black" opacity=".5" origin="-.5,.5" offset="0,1.5pt"/>
                  <v:textbox inset="2.53958mm,1.2694mm,2.53958mm,1.2694mm"/>
                </v:oval>
                <v:roundrect id="Google Shape;62;p13" o:spid="_x0000_s1035" style="position:absolute;left:30353;top:33229;width:13908;height:745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" filled="f" strokecolor="#1f497d [3202]">
                  <v:stroke startarrowwidth="narrow" startarrowlength="short" endarrowwidth="narrow" endarrowlength="short"/>
                  <v:textbox inset="2.53958mm,2.53958mm,2.53958mm,2.53958mm">
                    <w:txbxContent>
                      <w:p w14:paraId="4F5B1411" w14:textId="77777777" w:rsidR="00B36106" w:rsidRDefault="00B36106" w:rsidP="00B36106">
                        <w:pPr>
                          <w:jc w:val="center"/>
                          <w:rPr>
                            <w:rFonts w:eastAsia="Times New Roman"/>
                            <w:sz w:val="20"/>
                            <w:szCs w:val="20"/>
                          </w:rPr>
                        </w:pPr>
                        <w:r>
                          <w:rPr>
                            <w:rFonts w:eastAsia="Times New Roman"/>
                            <w:sz w:val="20"/>
                            <w:szCs w:val="20"/>
                          </w:rPr>
                          <w:t>C2PA engine</w:t>
                        </w:r>
                      </w:p>
                    </w:txbxContent>
                  </v:textbox>
                </v:roundrect>
                <v:shape id="Google Shape;63;p13" o:spid="_x0000_s1036" style="position:absolute;left:24719;top:25331;width:5571;height:11879;visibility:visible;mso-wrap-style:square;v-text-anchor:top" coordsize="22284,47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" path="m22284,c18577,3876,379,15334,42,23253v-337,7920,16850,20220,20220,24264e" filled="f" strokecolor="black [3040]">
                  <v:stroke endarrow="classic"/>
                  <v:path arrowok="t" o:extrusionok="f" o:connecttype="custom" o:connectlocs="5571,0;11,5813;5066,11879" o:connectangles="0,0,0"/>
                </v:shape>
                <v:shape id="Google Shape;64;p13" o:spid="_x0000_s1037" style="position:absolute;left:42106;top:24888;width:10028;height:12764;visibility:visible;mso-wrap-style:square;v-text-anchor:top" coordsize="40114,51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" path="m8593,51055c13817,46927,41367,34795,39935,26286,38503,17777,6656,4381,,e" filled="f" strokecolor="black [3040]">
                  <v:stroke endarrow="classic"/>
                  <v:path arrowok="t" o:extrusionok="f" o:connecttype="custom" o:connectlocs="2148,12764;9983,6572;0,0" o:connectangles="0,0,0"/>
                </v:shape>
                <v:roundrect id="Google Shape;65;p13" o:spid="_x0000_s1038" style="position:absolute;left:21119;width:13908;height:745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" filled="f" strokecolor="#1f497d [3202]">
                  <v:stroke startarrowwidth="narrow" startarrowlength="short" endarrowwidth="narrow" endarrowlength="short"/>
                  <v:textbox inset="2.53958mm,2.53958mm,2.53958mm,2.53958mm">
                    <w:txbxContent>
                      <w:p w14:paraId="741DAC2F" w14:textId="77777777" w:rsidR="00B36106" w:rsidRDefault="00B36106" w:rsidP="00B36106">
                        <w:pPr>
                          <w:jc w:val="center"/>
                          <w:rPr>
                            <w:rFonts w:eastAsia="Times New Roman"/>
                            <w:sz w:val="20"/>
                            <w:szCs w:val="20"/>
                          </w:rPr>
                        </w:pPr>
                        <w:r>
                          <w:rPr>
                            <w:rFonts w:eastAsia="Times New Roman"/>
                            <w:sz w:val="20"/>
                            <w:szCs w:val="20"/>
                          </w:rPr>
                          <w:t>C2PA configuration interface</w:t>
                        </w:r>
                      </w:p>
                    </w:txbxContent>
                  </v:textbox>
                </v:roundrect>
                <v:shape id="Google Shape;66;p13" o:spid="_x0000_s1039" style="position:absolute;left:24624;top:7575;width:5981;height:5181;visibility:visible;mso-wrap-style:square;v-text-anchor:top" coordsize="23927,20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" path="m15840,c13228,1854,-1179,7667,169,11121v1348,3454,19799,8003,23759,9604e" filled="f" strokecolor="black [3040]">
                  <v:stroke endarrow="classic"/>
                  <v:path arrowok="t" o:extrusionok="f" o:connecttype="custom" o:connectlocs="3960,0;42,2780;5981,5181" o:connectangles="0,0,0"/>
                </v:shape>
                <v:shapetype id="_x0000_t32" coordsize="21600,21600" o:spt="32" o:oned="t" path="m,l21600,21600e" filled="f">
                  <v:path arrowok="t" fillok="f" o:connecttype="none"/>
                  <o:lock v:ext="edit" shapetype="t"/>
                </v:shapetype>
                <v:shape id="Google Shape;67;p13" o:spid="_x0000_s1040" type="#_x0000_t32" style="position:absolute;left:9023;top:17599;width:19026;height:42;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" strokecolor="black [3200]" strokeweight="2.25pt">
                  <v:stroke startarrowwidth="narrow" startarrowlength="short" endarrowwidth="narrow" endarrowlength="short" joinstyle="miter"/>
                </v:shape>
                <v:shape id="Google Shape;68;p13" o:spid="_x0000_s1041" style="position:absolute;left:9023;top:19327;width:18777;height:18325;visibility:visible;mso-wrap-style:square;v-text-anchor:top" coordsize="711,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" path="m,235v329,,329,,329,c344,235,356,223,356,208v,-181,,-181,,-181c356,12,368,,383,,711,,711,,711,e" filled="f" strokecolor="black [3200]" strokeweight="2.25pt">
                  <v:stroke startarrowwidth="narrow" startarrowlength="short" endarrowwidth="narrow" endarrowlength="short" joinstyle="miter"/>
                  <v:path arrowok="t" o:extrusionok="f" o:connecttype="custom" o:connectlocs="0,18325;8689,18325;9402,16220;9402,2105;10115,0;18777,0" o:connectangles="0,0,0,0,0,0"/>
                </v:shape>
                <v:rect id="Google Shape;69;p13" o:spid="_x0000_s1042" style="position:absolute;left:23533;top:27192;width:12039;height:48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" filled="f" stroked="f">
                  <v:textbox inset="2.53958mm,2.53958mm,2.53958mm,2.53958mm">
                    <w:txbxContent>
                      <w:p w14:paraId="31638960" w14:textId="77777777" w:rsidR="00B36106" w:rsidRDefault="00B36106" w:rsidP="00B36106">
                        <w:pPr>
                          <w:jc w:val="center"/>
                          <w:rPr>
                            <w:sz w:val="20"/>
                            <w:szCs w:val="20"/>
                          </w:rPr>
                        </w:pPr>
                        <w:r>
                          <w:rPr>
                            <w:sz w:val="20"/>
                            <w:szCs w:val="20"/>
                          </w:rPr>
                          <w:t>Media segments</w:t>
                        </w:r>
                      </w:p>
                    </w:txbxContent>
                  </v:textbox>
                </v:rect>
                <v:rect id="Google Shape;70;p13" o:spid="_x0000_s1043" style="position:absolute;left:44983;top:23240;width:12676;height:7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" filled="f" stroked="f">
                  <v:textbox inset="2.53958mm,2.53958mm,2.53958mm,2.53958mm">
                    <w:txbxContent>
                      <w:p w14:paraId="5299FCEB" w14:textId="77777777" w:rsidR="00B36106" w:rsidRDefault="00B36106" w:rsidP="00B36106">
                        <w:pPr>
                          <w:jc w:val="center"/>
                          <w:rPr>
                            <w:rFonts w:eastAsia="Times New Roman"/>
                            <w:sz w:val="20"/>
                            <w:szCs w:val="20"/>
                          </w:rPr>
                        </w:pPr>
                        <w:r>
                          <w:rPr>
                            <w:rFonts w:eastAsia="Times New Roman"/>
                            <w:sz w:val="20"/>
                            <w:szCs w:val="20"/>
                          </w:rPr>
                          <w:t>C2PA manifests</w:t>
                        </w:r>
                      </w:p>
                    </w:txbxContent>
                  </v:textbox>
                </v:rect>
                <v:shape id="Google Shape;71;p13" o:spid="_x0000_s1044" type="#_x0000_t32" style="position:absolute;left:44090;top:18867;width:24315;height:234;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" strokecolor="black [3200]" strokeweight="2.25pt">
                  <v:stroke startarrowwidth="narrow" startarrowlength="short" endarrowwidth="narrow" endarrowlength="short" joinstyle="miter"/>
                </v:shape>
                <v:rect id="Google Shape;72;p13" o:spid="_x0000_s1045" style="position:absolute;left:44983;top:7573;width:12676;height:103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" filled="f" stroked="f">
                  <v:textbox inset="2.53958mm,2.53958mm,2.53958mm,2.53958mm">
                    <w:txbxContent>
                      <w:p w14:paraId="7888A36D" w14:textId="77777777" w:rsidR="00B36106" w:rsidRDefault="00B36106" w:rsidP="00B36106">
                        <w:pPr>
                          <w:jc w:val="center"/>
                          <w:rPr>
                            <w:rFonts w:eastAsia="Times New Roman"/>
                            <w:sz w:val="20"/>
                            <w:szCs w:val="20"/>
                          </w:rPr>
                        </w:pPr>
                        <w:r>
                          <w:rPr>
                            <w:rFonts w:eastAsia="Times New Roman"/>
                            <w:sz w:val="20"/>
                            <w:szCs w:val="20"/>
                          </w:rPr>
                          <w:t>Media presentation with C2PA event stream</w:t>
                        </w:r>
                      </w:p>
                    </w:txbxContent>
                  </v:textbox>
                </v:rect>
                <v:rect id="Google Shape;73;p13" o:spid="_x0000_s1046" style="position:absolute;left:63242;top:9237;width:17886;height:65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" filled="f" stroked="f">
                  <v:textbox inset="2.53958mm,2.53958mm,2.53958mm,2.53958mm">
                    <w:txbxContent>
                      <w:p w14:paraId="2CF2878E" w14:textId="77777777" w:rsidR="00B36106" w:rsidRDefault="00B36106" w:rsidP="00B36106">
                        <w:pPr>
                          <w:jc w:val="center"/>
                          <w:rPr>
                            <w:rFonts w:eastAsia="Times New Roman"/>
                            <w:sz w:val="20"/>
                            <w:szCs w:val="20"/>
                          </w:rPr>
                        </w:pPr>
                        <w:r>
                          <w:rPr>
                            <w:rFonts w:eastAsia="Times New Roman"/>
                            <w:sz w:val="20"/>
                            <w:szCs w:val="20"/>
                          </w:rPr>
                          <w:t>DASH player with C2PA validation</w:t>
                        </w:r>
                      </w:p>
                    </w:txbxContent>
                  </v:textbox>
                </v:rect>
                <v:rect id="Google Shape;74;p13" o:spid="_x0000_s1047" style="position:absolute;left:9023;top:36631;width:9024;height:48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" filled="f" stroked="f">
                  <v:textbox inset="2.53958mm,2.53958mm,2.53958mm,2.53958mm">
                    <w:txbxContent>
                      <w:p w14:paraId="6F472F45" w14:textId="77777777" w:rsidR="00B36106" w:rsidRDefault="00B36106" w:rsidP="00B36106">
                        <w:pPr>
                          <w:jc w:val="center"/>
                          <w:rPr>
                            <w:rFonts w:eastAsia="Times New Roman"/>
                            <w:sz w:val="20"/>
                            <w:szCs w:val="20"/>
                          </w:rPr>
                        </w:pPr>
                        <w:r>
                          <w:rPr>
                            <w:rFonts w:eastAsia="Times New Roman"/>
                            <w:sz w:val="20"/>
                            <w:szCs w:val="20"/>
                          </w:rPr>
                          <w:t>VOD</w:t>
                        </w:r>
                      </w:p>
                    </w:txbxContent>
                  </v:textbox>
                </v:rect>
                <v:rect id="Google Shape;75;p13" o:spid="_x0000_s1048" style="position:absolute;left:10001;top:14052;width:9024;height:48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" filled="f" stroked="f">
                  <v:textbox inset="2.53958mm,2.53958mm,2.53958mm,2.53958mm">
                    <w:txbxContent>
                      <w:p w14:paraId="18ED5E5C" w14:textId="77777777" w:rsidR="00B36106" w:rsidRDefault="00B36106" w:rsidP="00B36106">
                        <w:pPr>
                          <w:jc w:val="center"/>
                          <w:rPr>
                            <w:rFonts w:eastAsia="Times New Roman"/>
                            <w:sz w:val="20"/>
                            <w:szCs w:val="20"/>
                          </w:rPr>
                        </w:pPr>
                        <w:r>
                          <w:rPr>
                            <w:rFonts w:eastAsia="Times New Roman"/>
                            <w:sz w:val="20"/>
                            <w:szCs w:val="20"/>
                          </w:rPr>
                          <w:t>Live</w:t>
                        </w:r>
                      </w:p>
                    </w:txbxContent>
                  </v:textbox>
                </v:rect>
                <w10:anchorlock/>
              </v:group>
            </w:pict>
          </mc:Fallback>
        </mc:AlternateContent>
      </w:r>
    </w:p>
    <w:p w14:paraId="0A3F334A" w14:textId="77777777" w:rsidR="00B36106" w:rsidRPr="00B36106" w:rsidRDefault="00B36106" w:rsidP="0007392F">
      <w:pPr>
        <w:jc w:val="center"/>
      </w:pPr>
      <w:r w:rsidRPr="00B36106">
        <w:t xml:space="preserve">Figure </w:t>
      </w:r>
      <w:r w:rsidRPr="00B36106">
        <w:fldChar w:fldCharType="begin"/>
      </w:r>
      <w:r w:rsidRPr="00B36106">
        <w:instrText xml:space="preserve"> SEQ Figure \* ARABIC </w:instrText>
      </w:r>
      <w:r w:rsidRPr="00B36106">
        <w:fldChar w:fldCharType="separate"/>
      </w:r>
      <w:r w:rsidRPr="00B36106">
        <w:t>1</w:t>
      </w:r>
      <w:r w:rsidRPr="00B36106">
        <w:fldChar w:fldCharType="end"/>
      </w:r>
      <w:r w:rsidRPr="00B36106">
        <w:t xml:space="preserve"> C2PA PoC system diagram</w:t>
      </w:r>
    </w:p>
    <w:p w14:paraId="359F4ED0" w14:textId="77777777" w:rsidR="00B36106" w:rsidRPr="00B36106" w:rsidRDefault="00B36106" w:rsidP="00B36106"/>
    <w:p w14:paraId="3B9F4C7E" w14:textId="77777777" w:rsidR="00B36106" w:rsidRPr="00B36106" w:rsidRDefault="00B36106" w:rsidP="00B36106"/>
    <w:p w14:paraId="488B0B81" w14:textId="77777777" w:rsidR="00B36106" w:rsidRPr="00B36106" w:rsidRDefault="00B36106" w:rsidP="0007392F">
      <w:pPr>
        <w:pStyle w:val="Heading2"/>
        <w:rPr>
          <w:rFonts w:eastAsia="SimSun"/>
        </w:rPr>
      </w:pPr>
      <w:bookmarkStart w:id="705" w:name="_Toc220055530"/>
      <w:r w:rsidRPr="00B36106">
        <w:rPr>
          <w:rFonts w:eastAsia="SimSun"/>
        </w:rPr>
        <w:t>Proposed modifications to ISO/IEC 23009-1</w:t>
      </w:r>
      <w:bookmarkEnd w:id="705"/>
    </w:p>
    <w:p w14:paraId="0C8CF45C" w14:textId="77777777" w:rsidR="00B36106" w:rsidRPr="00B36106" w:rsidRDefault="00B36106" w:rsidP="00B36106">
      <w:pPr>
        <w:rPr>
          <w:bCs/>
        </w:rPr>
      </w:pPr>
      <w:r w:rsidRPr="00B36106">
        <w:rPr>
          <w:bCs/>
        </w:rPr>
        <w:t>In order to enable the above described DASH based workflow, it is recommended that clause 5.10 in ISO/IEC 23009-1 be modified to include a new sub-clause (which would currently be 5.10.5) that describes media provenance and authenticity events. Both out of band and in band event streams should be specified.</w:t>
      </w:r>
    </w:p>
    <w:p w14:paraId="168734FB" w14:textId="77777777" w:rsidR="00B36106" w:rsidRPr="00B36106" w:rsidRDefault="00B36106" w:rsidP="00B36106">
      <w:pPr>
        <w:rPr>
          <w:bCs/>
        </w:rPr>
      </w:pPr>
    </w:p>
    <w:p w14:paraId="5C084691" w14:textId="77777777" w:rsidR="00B36106" w:rsidRPr="00B36106" w:rsidRDefault="00B36106" w:rsidP="00B36106">
      <w:pPr>
        <w:rPr>
          <w:bCs/>
        </w:rPr>
      </w:pPr>
      <w:r w:rsidRPr="00B36106">
        <w:rPr>
          <w:bCs/>
        </w:rPr>
        <w:t xml:space="preserve">For the case of signaling C2PA data, it is proposed that the scheme identifier urn:mpeg:dash:event:c2pa:21 be specified for use by either in-band or out of band event streams, indicating that the event carries C2PA data that is conformant with version 2.1 of the C2PA specification. </w:t>
      </w:r>
    </w:p>
    <w:p w14:paraId="44880A28" w14:textId="77777777" w:rsidR="00B36106" w:rsidRPr="00B36106" w:rsidRDefault="00B36106" w:rsidP="00B36106">
      <w:pPr>
        <w:rPr>
          <w:bCs/>
        </w:rPr>
      </w:pPr>
    </w:p>
    <w:p w14:paraId="31FA866F" w14:textId="77777777" w:rsidR="00B36106" w:rsidRPr="00B36106" w:rsidRDefault="00B36106" w:rsidP="00B36106">
      <w:pPr>
        <w:rPr>
          <w:bCs/>
        </w:rPr>
      </w:pPr>
      <w:r w:rsidRPr="00B36106">
        <w:rPr>
          <w:bCs/>
        </w:rPr>
        <w:t>It is further proposed that the @id attribute for provenance and authenticity events shall be present and unique for each event. The @status attribute of the event, if present, shall not use the “update” value. The @status attribute should use the “repeat” value if the repeat content is being downloaded by the client.</w:t>
      </w:r>
    </w:p>
    <w:p w14:paraId="73042B5C" w14:textId="77777777" w:rsidR="00B36106" w:rsidRPr="00B36106" w:rsidRDefault="00B36106" w:rsidP="00B36106">
      <w:pPr>
        <w:rPr>
          <w:bCs/>
        </w:rPr>
      </w:pPr>
    </w:p>
    <w:p w14:paraId="02005CDD" w14:textId="77777777" w:rsidR="00B36106" w:rsidRPr="00B36106" w:rsidRDefault="00B36106" w:rsidP="00B36106">
      <w:pPr>
        <w:rPr>
          <w:bCs/>
        </w:rPr>
      </w:pPr>
      <w:r w:rsidRPr="00B36106">
        <w:rPr>
          <w:bCs/>
        </w:rPr>
        <w:t>The dispatching of these events shall be on-receive.</w:t>
      </w:r>
    </w:p>
    <w:p w14:paraId="439BA169" w14:textId="77777777" w:rsidR="00B36106" w:rsidRPr="00B36106" w:rsidRDefault="00B36106" w:rsidP="00B36106">
      <w:pPr>
        <w:rPr>
          <w:bCs/>
        </w:rPr>
      </w:pPr>
      <w:r w:rsidRPr="00B36106">
        <w:rPr>
          <w:bCs/>
        </w:rPr>
        <w:t>Table 1 defines the relevant Event and EventStream attributes for out of band events.</w:t>
      </w:r>
    </w:p>
    <w:p w14:paraId="4A291D18" w14:textId="77777777" w:rsidR="00B36106" w:rsidRPr="00B36106" w:rsidRDefault="00B36106" w:rsidP="00B36106">
      <w:pPr>
        <w:rPr>
          <w:bCs/>
        </w:rPr>
      </w:pPr>
    </w:p>
    <w:p w14:paraId="264DF3FE" w14:textId="77777777" w:rsidR="00B36106" w:rsidRPr="00B36106" w:rsidRDefault="00B36106" w:rsidP="00B36106">
      <w:pPr>
        <w:rPr>
          <w:lang w:val="en-GB"/>
        </w:rPr>
      </w:pPr>
      <w:r w:rsidRPr="00B36106">
        <w:rPr>
          <w:lang w:val="en-GB"/>
        </w:rPr>
        <w:t xml:space="preserve">Table </w:t>
      </w:r>
      <w:r w:rsidRPr="00B36106">
        <w:rPr>
          <w:lang w:val="en-GB"/>
        </w:rPr>
        <w:fldChar w:fldCharType="begin"/>
      </w:r>
      <w:r w:rsidRPr="00B36106">
        <w:rPr>
          <w:lang w:val="en-GB"/>
        </w:rPr>
        <w:instrText xml:space="preserve"> SEQ Table \* ARABIC </w:instrText>
      </w:r>
      <w:r w:rsidRPr="00B36106">
        <w:rPr>
          <w:lang w:val="en-GB"/>
        </w:rPr>
        <w:fldChar w:fldCharType="separate"/>
      </w:r>
      <w:r w:rsidRPr="00B36106">
        <w:rPr>
          <w:lang w:val="en-GB"/>
        </w:rPr>
        <w:t>1</w:t>
      </w:r>
      <w:r w:rsidRPr="00B36106">
        <w:fldChar w:fldCharType="end"/>
      </w:r>
      <w:r w:rsidRPr="00B36106">
        <w:rPr>
          <w:lang w:val="en-GB"/>
        </w:rPr>
        <w:t xml:space="preserve"> C2PA specific Event and EventStream attributes for out of band events</w:t>
      </w:r>
    </w:p>
    <w:tbl>
      <w:tblPr>
        <w:tblW w:w="4900" w:type="pct"/>
        <w:jc w:val="center"/>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3374"/>
        <w:gridCol w:w="5784"/>
      </w:tblGrid>
      <w:tr w:rsidR="00B36106" w:rsidRPr="00B36106" w14:paraId="3FFC38EA" w14:textId="77777777" w:rsidTr="00B36106">
        <w:trPr>
          <w:jc w:val="center"/>
        </w:trPr>
        <w:tc>
          <w:tcPr>
            <w:tcW w:w="1842" w:type="pct"/>
            <w:tcBorders>
              <w:top w:val="single" w:sz="4" w:space="0" w:color="000000"/>
              <w:left w:val="single" w:sz="4" w:space="0" w:color="000000"/>
              <w:bottom w:val="single" w:sz="4" w:space="0" w:color="000000"/>
              <w:right w:val="single" w:sz="4" w:space="0" w:color="000000"/>
            </w:tcBorders>
            <w:hideMark/>
          </w:tcPr>
          <w:p w14:paraId="17961BB0" w14:textId="77777777" w:rsidR="00B36106" w:rsidRPr="00B36106" w:rsidRDefault="00B36106" w:rsidP="00B36106">
            <w:pPr>
              <w:rPr>
                <w:lang w:val="en-GB"/>
              </w:rPr>
            </w:pPr>
            <w:r w:rsidRPr="00B36106">
              <w:rPr>
                <w:lang w:val="en-GB"/>
              </w:rPr>
              <w:t>Key</w:t>
            </w:r>
          </w:p>
        </w:tc>
        <w:tc>
          <w:tcPr>
            <w:tcW w:w="3158" w:type="pct"/>
            <w:tcBorders>
              <w:top w:val="single" w:sz="4" w:space="0" w:color="000000"/>
              <w:left w:val="single" w:sz="4" w:space="0" w:color="000000"/>
              <w:bottom w:val="single" w:sz="4" w:space="0" w:color="000000"/>
              <w:right w:val="single" w:sz="4" w:space="0" w:color="000000"/>
            </w:tcBorders>
            <w:hideMark/>
          </w:tcPr>
          <w:p w14:paraId="74B0DC31" w14:textId="77777777" w:rsidR="00B36106" w:rsidRPr="00B36106" w:rsidRDefault="00B36106" w:rsidP="00B36106">
            <w:pPr>
              <w:rPr>
                <w:lang w:val="en-GB"/>
              </w:rPr>
            </w:pPr>
            <w:r w:rsidRPr="00B36106">
              <w:rPr>
                <w:lang w:val="en-GB"/>
              </w:rPr>
              <w:t>Description</w:t>
            </w:r>
          </w:p>
        </w:tc>
      </w:tr>
      <w:tr w:rsidR="00B36106" w:rsidRPr="00B36106" w14:paraId="2394081C" w14:textId="77777777" w:rsidTr="00B36106">
        <w:trPr>
          <w:jc w:val="center"/>
        </w:trPr>
        <w:tc>
          <w:tcPr>
            <w:tcW w:w="1842" w:type="pct"/>
            <w:tcBorders>
              <w:top w:val="single" w:sz="4" w:space="0" w:color="000000"/>
              <w:left w:val="single" w:sz="4" w:space="0" w:color="000000"/>
              <w:bottom w:val="single" w:sz="4" w:space="0" w:color="000000"/>
              <w:right w:val="single" w:sz="4" w:space="0" w:color="000000"/>
            </w:tcBorders>
            <w:hideMark/>
          </w:tcPr>
          <w:p w14:paraId="4A203F40" w14:textId="77777777" w:rsidR="00B36106" w:rsidRPr="00B36106" w:rsidRDefault="00B36106" w:rsidP="00B36106">
            <w:pPr>
              <w:rPr>
                <w:lang w:val="en-GB"/>
              </w:rPr>
            </w:pPr>
            <w:r w:rsidRPr="00B36106">
              <w:rPr>
                <w:lang w:val="en-GB"/>
              </w:rPr>
              <w:t>schemeIdURI</w:t>
            </w:r>
          </w:p>
          <w:p w14:paraId="522756B6" w14:textId="77777777" w:rsidR="00B36106" w:rsidRPr="00B36106" w:rsidRDefault="00B36106" w:rsidP="00B36106">
            <w:pPr>
              <w:rPr>
                <w:lang w:val="en-GB"/>
              </w:rPr>
            </w:pPr>
            <w:r w:rsidRPr="00B36106">
              <w:rPr>
                <w:b/>
              </w:rPr>
              <w:t>EventStream</w:t>
            </w:r>
            <w:r w:rsidRPr="00B36106">
              <w:t>@schemeIdUri</w:t>
            </w:r>
          </w:p>
        </w:tc>
        <w:tc>
          <w:tcPr>
            <w:tcW w:w="3158" w:type="pct"/>
            <w:tcBorders>
              <w:top w:val="single" w:sz="4" w:space="0" w:color="000000"/>
              <w:left w:val="single" w:sz="4" w:space="0" w:color="000000"/>
              <w:bottom w:val="single" w:sz="4" w:space="0" w:color="000000"/>
              <w:right w:val="single" w:sz="4" w:space="0" w:color="000000"/>
            </w:tcBorders>
            <w:hideMark/>
          </w:tcPr>
          <w:p w14:paraId="4A366380" w14:textId="77777777" w:rsidR="00B36106" w:rsidRPr="00B36106" w:rsidRDefault="00B36106" w:rsidP="00B36106">
            <w:pPr>
              <w:rPr>
                <w:lang w:val="en-GB"/>
              </w:rPr>
            </w:pPr>
            <w:r w:rsidRPr="00B36106">
              <w:rPr>
                <w:lang w:val="en-GB"/>
              </w:rPr>
              <w:t>Set to urn:mpeg:dash:event:c2pa:21</w:t>
            </w:r>
          </w:p>
        </w:tc>
      </w:tr>
      <w:tr w:rsidR="00B36106" w:rsidRPr="00B36106" w14:paraId="7DC63F65" w14:textId="77777777" w:rsidTr="00B36106">
        <w:trPr>
          <w:jc w:val="center"/>
        </w:trPr>
        <w:tc>
          <w:tcPr>
            <w:tcW w:w="1842" w:type="pct"/>
            <w:tcBorders>
              <w:top w:val="single" w:sz="4" w:space="0" w:color="000000"/>
              <w:left w:val="single" w:sz="4" w:space="0" w:color="000000"/>
              <w:bottom w:val="single" w:sz="4" w:space="0" w:color="000000"/>
              <w:right w:val="single" w:sz="4" w:space="0" w:color="000000"/>
            </w:tcBorders>
            <w:hideMark/>
          </w:tcPr>
          <w:p w14:paraId="0107CF26" w14:textId="77777777" w:rsidR="00B36106" w:rsidRPr="00B36106" w:rsidRDefault="00B36106" w:rsidP="00B36106">
            <w:pPr>
              <w:rPr>
                <w:lang w:val="en-GB"/>
              </w:rPr>
            </w:pPr>
            <w:r w:rsidRPr="00B36106">
              <w:rPr>
                <w:lang w:val="en-GB"/>
              </w:rPr>
              <w:t>presentation_time</w:t>
            </w:r>
          </w:p>
          <w:p w14:paraId="23A2A864" w14:textId="77777777" w:rsidR="00B36106" w:rsidRPr="00B36106" w:rsidRDefault="00B36106" w:rsidP="00B36106">
            <w:pPr>
              <w:rPr>
                <w:lang w:val="en-GB"/>
              </w:rPr>
            </w:pPr>
            <w:r w:rsidRPr="00B36106">
              <w:rPr>
                <w:b/>
              </w:rPr>
              <w:t>Event</w:t>
            </w:r>
            <w:r w:rsidRPr="00B36106">
              <w:t>@presentationTime</w:t>
            </w:r>
          </w:p>
        </w:tc>
        <w:tc>
          <w:tcPr>
            <w:tcW w:w="3158" w:type="pct"/>
            <w:tcBorders>
              <w:top w:val="single" w:sz="4" w:space="0" w:color="000000"/>
              <w:left w:val="single" w:sz="4" w:space="0" w:color="000000"/>
              <w:bottom w:val="single" w:sz="4" w:space="0" w:color="000000"/>
              <w:right w:val="single" w:sz="4" w:space="0" w:color="000000"/>
            </w:tcBorders>
            <w:hideMark/>
          </w:tcPr>
          <w:p w14:paraId="3222D806" w14:textId="77777777" w:rsidR="00B36106" w:rsidRPr="00B36106" w:rsidRDefault="00B36106" w:rsidP="00B36106">
            <w:pPr>
              <w:rPr>
                <w:lang w:val="en-GB"/>
              </w:rPr>
            </w:pPr>
            <w:r w:rsidRPr="00B36106">
              <w:rPr>
                <w:lang w:val="en-GB"/>
              </w:rPr>
              <w:t>Provides the media presentation time corresponding to the C2PA data.</w:t>
            </w:r>
          </w:p>
        </w:tc>
      </w:tr>
      <w:tr w:rsidR="00B36106" w:rsidRPr="00B36106" w14:paraId="3D1E8A76" w14:textId="77777777" w:rsidTr="00B36106">
        <w:trPr>
          <w:jc w:val="center"/>
        </w:trPr>
        <w:tc>
          <w:tcPr>
            <w:tcW w:w="1842" w:type="pct"/>
            <w:tcBorders>
              <w:top w:val="single" w:sz="4" w:space="0" w:color="000000"/>
              <w:left w:val="single" w:sz="4" w:space="0" w:color="000000"/>
              <w:bottom w:val="single" w:sz="4" w:space="0" w:color="000000"/>
              <w:right w:val="single" w:sz="4" w:space="0" w:color="000000"/>
            </w:tcBorders>
            <w:hideMark/>
          </w:tcPr>
          <w:p w14:paraId="397B0CC0" w14:textId="77777777" w:rsidR="00B36106" w:rsidRPr="00B36106" w:rsidRDefault="00B36106" w:rsidP="00B36106">
            <w:pPr>
              <w:rPr>
                <w:lang w:val="en-GB"/>
              </w:rPr>
            </w:pPr>
            <w:r w:rsidRPr="00B36106">
              <w:rPr>
                <w:lang w:val="en-GB"/>
              </w:rPr>
              <w:t>duration</w:t>
            </w:r>
          </w:p>
          <w:p w14:paraId="40A4F825" w14:textId="77777777" w:rsidR="00B36106" w:rsidRPr="00B36106" w:rsidRDefault="00B36106" w:rsidP="00B36106">
            <w:pPr>
              <w:rPr>
                <w:lang w:val="en-GB"/>
              </w:rPr>
            </w:pPr>
            <w:r w:rsidRPr="00B36106">
              <w:rPr>
                <w:b/>
              </w:rPr>
              <w:t>Event</w:t>
            </w:r>
            <w:r w:rsidRPr="00B36106">
              <w:t>@duration</w:t>
            </w:r>
          </w:p>
        </w:tc>
        <w:tc>
          <w:tcPr>
            <w:tcW w:w="3158" w:type="pct"/>
            <w:tcBorders>
              <w:top w:val="single" w:sz="4" w:space="0" w:color="000000"/>
              <w:left w:val="single" w:sz="4" w:space="0" w:color="000000"/>
              <w:bottom w:val="single" w:sz="4" w:space="0" w:color="000000"/>
              <w:right w:val="single" w:sz="4" w:space="0" w:color="000000"/>
            </w:tcBorders>
            <w:hideMark/>
          </w:tcPr>
          <w:p w14:paraId="13D0677B" w14:textId="77777777" w:rsidR="00B36106" w:rsidRPr="00B36106" w:rsidRDefault="00B36106" w:rsidP="00B36106">
            <w:pPr>
              <w:rPr>
                <w:lang w:val="en-GB"/>
              </w:rPr>
            </w:pPr>
            <w:r w:rsidRPr="00B36106">
              <w:rPr>
                <w:lang w:val="en-GB"/>
              </w:rPr>
              <w:t>Shall be set to be the same as the duration of the segment to which the C2PA data is associated.</w:t>
            </w:r>
          </w:p>
        </w:tc>
      </w:tr>
      <w:tr w:rsidR="00B36106" w:rsidRPr="00B36106" w14:paraId="7412C2E2" w14:textId="77777777" w:rsidTr="00B36106">
        <w:trPr>
          <w:jc w:val="center"/>
        </w:trPr>
        <w:tc>
          <w:tcPr>
            <w:tcW w:w="1842" w:type="pct"/>
            <w:tcBorders>
              <w:top w:val="single" w:sz="4" w:space="0" w:color="000000"/>
              <w:left w:val="single" w:sz="4" w:space="0" w:color="000000"/>
              <w:bottom w:val="single" w:sz="4" w:space="0" w:color="000000"/>
              <w:right w:val="single" w:sz="4" w:space="0" w:color="000000"/>
            </w:tcBorders>
            <w:hideMark/>
          </w:tcPr>
          <w:p w14:paraId="57B2B439" w14:textId="77777777" w:rsidR="00B36106" w:rsidRPr="00B36106" w:rsidRDefault="00B36106" w:rsidP="00B36106">
            <w:pPr>
              <w:rPr>
                <w:lang w:val="en-GB"/>
              </w:rPr>
            </w:pPr>
            <w:r w:rsidRPr="00B36106">
              <w:rPr>
                <w:lang w:val="en-GB"/>
              </w:rPr>
              <w:t>id</w:t>
            </w:r>
          </w:p>
          <w:p w14:paraId="7DB8C2FF" w14:textId="77777777" w:rsidR="00B36106" w:rsidRPr="00B36106" w:rsidRDefault="00B36106" w:rsidP="00B36106">
            <w:pPr>
              <w:rPr>
                <w:lang w:val="en-GB"/>
              </w:rPr>
            </w:pPr>
            <w:r w:rsidRPr="00B36106">
              <w:rPr>
                <w:b/>
              </w:rPr>
              <w:t>Event</w:t>
            </w:r>
            <w:r w:rsidRPr="00B36106">
              <w:t>@id</w:t>
            </w:r>
          </w:p>
        </w:tc>
        <w:tc>
          <w:tcPr>
            <w:tcW w:w="3158" w:type="pct"/>
            <w:tcBorders>
              <w:top w:val="single" w:sz="4" w:space="0" w:color="000000"/>
              <w:left w:val="single" w:sz="4" w:space="0" w:color="000000"/>
              <w:bottom w:val="single" w:sz="4" w:space="0" w:color="000000"/>
              <w:right w:val="single" w:sz="4" w:space="0" w:color="000000"/>
            </w:tcBorders>
            <w:hideMark/>
          </w:tcPr>
          <w:p w14:paraId="341DBE1A" w14:textId="77777777" w:rsidR="00B36106" w:rsidRPr="00B36106" w:rsidRDefault="00B36106" w:rsidP="00B36106">
            <w:pPr>
              <w:rPr>
                <w:lang w:val="en-GB"/>
              </w:rPr>
            </w:pPr>
            <w:r w:rsidRPr="00B36106">
              <w:rPr>
                <w:lang w:val="en-GB"/>
              </w:rPr>
              <w:t>Shall be present and unique per event in a presentation.</w:t>
            </w:r>
          </w:p>
        </w:tc>
      </w:tr>
      <w:tr w:rsidR="00B36106" w:rsidRPr="00B36106" w14:paraId="360C78FD" w14:textId="77777777" w:rsidTr="00B36106">
        <w:trPr>
          <w:jc w:val="center"/>
        </w:trPr>
        <w:tc>
          <w:tcPr>
            <w:tcW w:w="1842" w:type="pct"/>
            <w:tcBorders>
              <w:top w:val="single" w:sz="4" w:space="0" w:color="000000"/>
              <w:left w:val="single" w:sz="4" w:space="0" w:color="000000"/>
              <w:bottom w:val="single" w:sz="4" w:space="0" w:color="000000"/>
              <w:right w:val="single" w:sz="4" w:space="0" w:color="000000"/>
            </w:tcBorders>
            <w:hideMark/>
          </w:tcPr>
          <w:p w14:paraId="0ECB5755" w14:textId="77777777" w:rsidR="00B36106" w:rsidRPr="00B36106" w:rsidRDefault="00B36106" w:rsidP="00B36106">
            <w:pPr>
              <w:rPr>
                <w:lang w:val="en-GB"/>
              </w:rPr>
            </w:pPr>
            <w:r w:rsidRPr="00B36106">
              <w:rPr>
                <w:lang w:val="en-GB"/>
              </w:rPr>
              <w:t>message</w:t>
            </w:r>
          </w:p>
          <w:p w14:paraId="29E21BD7" w14:textId="77777777" w:rsidR="00B36106" w:rsidRPr="00B36106" w:rsidRDefault="00B36106" w:rsidP="00B36106">
            <w:pPr>
              <w:rPr>
                <w:lang w:val="en-GB"/>
              </w:rPr>
            </w:pPr>
            <w:r w:rsidRPr="00B36106">
              <w:rPr>
                <w:b/>
              </w:rPr>
              <w:t xml:space="preserve">Event </w:t>
            </w:r>
            <w:r w:rsidRPr="00B36106">
              <w:rPr>
                <w:lang w:val="en-GB"/>
              </w:rPr>
              <w:t xml:space="preserve">value </w:t>
            </w:r>
          </w:p>
        </w:tc>
        <w:tc>
          <w:tcPr>
            <w:tcW w:w="3158" w:type="pct"/>
            <w:tcBorders>
              <w:top w:val="single" w:sz="4" w:space="0" w:color="000000"/>
              <w:left w:val="single" w:sz="4" w:space="0" w:color="000000"/>
              <w:bottom w:val="single" w:sz="4" w:space="0" w:color="000000"/>
              <w:right w:val="single" w:sz="4" w:space="0" w:color="000000"/>
            </w:tcBorders>
            <w:hideMark/>
          </w:tcPr>
          <w:p w14:paraId="6252D747" w14:textId="77777777" w:rsidR="00B36106" w:rsidRPr="00B36106" w:rsidRDefault="00B36106" w:rsidP="00B36106">
            <w:pPr>
              <w:rPr>
                <w:lang w:val="en-GB"/>
              </w:rPr>
            </w:pPr>
            <w:r w:rsidRPr="00B36106">
              <w:rPr>
                <w:lang w:val="en-GB"/>
              </w:rPr>
              <w:t xml:space="preserve">This shall be the C2PA manifest store or manifest data. </w:t>
            </w:r>
          </w:p>
          <w:p w14:paraId="1F19A645" w14:textId="77777777" w:rsidR="00B36106" w:rsidRPr="00B36106" w:rsidRDefault="00B36106" w:rsidP="00B36106">
            <w:pPr>
              <w:rPr>
                <w:lang w:val="en-GB"/>
              </w:rPr>
            </w:pPr>
            <w:r w:rsidRPr="00B36106">
              <w:rPr>
                <w:lang w:val="en-GB"/>
              </w:rPr>
              <w:t xml:space="preserve">(Note that Event@messageData has been deprecated in the sixth edition in favour of using Event value, otherwise the Event@messageData would have been proposed for use in this case) </w:t>
            </w:r>
          </w:p>
        </w:tc>
      </w:tr>
    </w:tbl>
    <w:p w14:paraId="178A462C" w14:textId="77777777" w:rsidR="00B36106" w:rsidRPr="00B36106" w:rsidRDefault="00B36106" w:rsidP="00B36106">
      <w:pPr>
        <w:rPr>
          <w:bCs/>
        </w:rPr>
      </w:pPr>
    </w:p>
    <w:p w14:paraId="2EB2CBAB" w14:textId="77777777" w:rsidR="00B36106" w:rsidRPr="00B36106" w:rsidRDefault="00B36106" w:rsidP="00B36106">
      <w:pPr>
        <w:rPr>
          <w:bCs/>
        </w:rPr>
      </w:pPr>
    </w:p>
    <w:p w14:paraId="1C3C361E" w14:textId="77777777" w:rsidR="00B36106" w:rsidRPr="00B36106" w:rsidRDefault="00B36106" w:rsidP="00B36106">
      <w:pPr>
        <w:rPr>
          <w:lang w:val="en-GB"/>
        </w:rPr>
      </w:pPr>
      <w:r w:rsidRPr="00B36106">
        <w:rPr>
          <w:bCs/>
        </w:rPr>
        <w:t xml:space="preserve">For out of band C2PA events, the </w:t>
      </w:r>
      <w:r w:rsidRPr="00B36106">
        <w:rPr>
          <w:lang w:val="en-GB"/>
        </w:rPr>
        <w:t>message shall contain a header indicating which representations the C2PA data is to be associated with as well as the C2PA manifest data as defined by the struct DASHC2PAEvent below:</w:t>
      </w:r>
    </w:p>
    <w:p w14:paraId="4CF4CBF4" w14:textId="77777777" w:rsidR="00B36106" w:rsidRPr="00B36106" w:rsidRDefault="00B36106" w:rsidP="00B36106">
      <w:pPr>
        <w:rPr>
          <w:lang w:val="en-GB"/>
        </w:rPr>
      </w:pPr>
    </w:p>
    <w:p w14:paraId="66412C2D" w14:textId="77777777" w:rsidR="00B36106" w:rsidRPr="00B36106" w:rsidRDefault="00B36106" w:rsidP="00B36106">
      <w:pPr>
        <w:rPr>
          <w:lang w:val="en-GB"/>
        </w:rPr>
      </w:pPr>
      <w:r w:rsidRPr="00B36106">
        <w:t xml:space="preserve">aligned(8) struct DASHC2PAEvent </w:t>
      </w:r>
    </w:p>
    <w:p w14:paraId="6D48A0B2" w14:textId="77777777" w:rsidR="00B36106" w:rsidRPr="00B36106" w:rsidRDefault="00B36106" w:rsidP="00B36106">
      <w:r w:rsidRPr="00B36106">
        <w:t>{</w:t>
      </w:r>
    </w:p>
    <w:p w14:paraId="1649D184" w14:textId="77777777" w:rsidR="00B36106" w:rsidRPr="00B36106" w:rsidRDefault="00B36106" w:rsidP="00B36106">
      <w:pPr>
        <w:rPr>
          <w:lang w:val="en-GB"/>
        </w:rPr>
      </w:pPr>
      <w:r w:rsidRPr="00B36106">
        <w:t xml:space="preserve">   string representation_id; // the representation to which this event belongs</w:t>
      </w:r>
    </w:p>
    <w:p w14:paraId="36B8D245" w14:textId="71BEF9EF" w:rsidR="00B36106" w:rsidRPr="00B36106" w:rsidRDefault="00B36106" w:rsidP="00B36106">
      <w:pPr>
        <w:rPr>
          <w:lang w:val="en-GB"/>
        </w:rPr>
      </w:pPr>
      <w:r w:rsidRPr="00B36106">
        <w:t xml:space="preserve">   string c2pa_data; // c2pa manifest or manifest store</w:t>
      </w:r>
    </w:p>
    <w:p w14:paraId="7D025B04" w14:textId="77777777" w:rsidR="00B36106" w:rsidRPr="00B36106" w:rsidRDefault="00B36106" w:rsidP="00B36106">
      <w:pPr>
        <w:rPr>
          <w:lang w:val="en-GB"/>
        </w:rPr>
      </w:pPr>
      <w:r w:rsidRPr="00B36106">
        <w:t>}</w:t>
      </w:r>
    </w:p>
    <w:p w14:paraId="5E6AB23F" w14:textId="77777777" w:rsidR="00B36106" w:rsidRPr="00B36106" w:rsidRDefault="00B36106" w:rsidP="00B36106">
      <w:pPr>
        <w:rPr>
          <w:bCs/>
        </w:rPr>
      </w:pPr>
    </w:p>
    <w:p w14:paraId="3E44F63A" w14:textId="77777777" w:rsidR="00B36106" w:rsidRPr="00B36106" w:rsidRDefault="00B36106" w:rsidP="00B36106">
      <w:pPr>
        <w:rPr>
          <w:bCs/>
        </w:rPr>
      </w:pPr>
      <w:r w:rsidRPr="00B36106">
        <w:rPr>
          <w:bCs/>
        </w:rPr>
        <w:t xml:space="preserve">In the case of in band events the </w:t>
      </w:r>
      <w:r w:rsidRPr="00B36106">
        <w:rPr>
          <w:lang w:val="en-GB"/>
        </w:rPr>
        <w:t>message</w:t>
      </w:r>
      <w:r w:rsidRPr="00B36106">
        <w:rPr>
          <w:bCs/>
        </w:rPr>
        <w:t xml:space="preserve"> attribute is not required and shall be ignored if present. The relevant C2PA data shall be found in the </w:t>
      </w:r>
      <w:r w:rsidRPr="00B36106">
        <w:rPr>
          <w:lang w:val="en-GB"/>
        </w:rPr>
        <w:t xml:space="preserve">'emsg'.message_data[] </w:t>
      </w:r>
      <w:r w:rsidRPr="00B36106">
        <w:rPr>
          <w:bCs/>
          <w:lang w:val="en-GB"/>
        </w:rPr>
        <w:t xml:space="preserve">field. Note that for in-band messages the association with the representation is clear. </w:t>
      </w:r>
    </w:p>
    <w:p w14:paraId="78EC4AB9" w14:textId="77777777" w:rsidR="00B36106" w:rsidRPr="00B36106" w:rsidRDefault="00B36106" w:rsidP="0007392F">
      <w:pPr>
        <w:pStyle w:val="Heading2"/>
        <w:rPr>
          <w:rFonts w:eastAsia="SimSun"/>
        </w:rPr>
      </w:pPr>
      <w:bookmarkStart w:id="706" w:name="_Toc220055531"/>
      <w:r w:rsidRPr="00B36106">
        <w:t>Recommendations</w:t>
      </w:r>
      <w:bookmarkEnd w:id="706"/>
    </w:p>
    <w:p w14:paraId="1BFB975E" w14:textId="77777777" w:rsidR="00B36106" w:rsidRPr="00B36106" w:rsidRDefault="00B36106" w:rsidP="00B36106">
      <w:pPr>
        <w:rPr>
          <w:bCs/>
        </w:rPr>
      </w:pPr>
      <w:r w:rsidRPr="00B36106">
        <w:rPr>
          <w:bCs/>
        </w:rPr>
        <w:t>The proposed modifications listed above are recommended for inclusion in a possible amendment to ISO/IEC 23009-1.</w:t>
      </w:r>
    </w:p>
    <w:p w14:paraId="4D9DA117" w14:textId="77777777" w:rsidR="00B36106" w:rsidRPr="00B36106" w:rsidRDefault="00B36106" w:rsidP="0007392F">
      <w:pPr>
        <w:pStyle w:val="Heading2"/>
        <w:rPr>
          <w:rFonts w:eastAsia="SimSun"/>
        </w:rPr>
      </w:pPr>
      <w:bookmarkStart w:id="707" w:name="_Toc220055532"/>
      <w:r w:rsidRPr="00B36106">
        <w:t>References</w:t>
      </w:r>
      <w:bookmarkEnd w:id="707"/>
    </w:p>
    <w:p w14:paraId="3339CB98" w14:textId="77777777" w:rsidR="00B36106" w:rsidRPr="00B36106" w:rsidRDefault="00B36106" w:rsidP="00B36106">
      <w:r w:rsidRPr="00B36106">
        <w:fldChar w:fldCharType="begin"/>
      </w:r>
      <w:r w:rsidRPr="00B36106">
        <w:instrText xml:space="preserve"> BIBLIOGRAPHY </w:instrText>
      </w:r>
      <w:r w:rsidRPr="00B36106">
        <w:fldChar w:fldCharType="separate"/>
      </w:r>
    </w:p>
    <w:tbl>
      <w:tblPr>
        <w:tblW w:w="5000" w:type="pct"/>
        <w:tblCellSpacing w:w="15" w:type="dxa"/>
        <w:tblLook w:val="04A0" w:firstRow="1" w:lastRow="0" w:firstColumn="1" w:lastColumn="0" w:noHBand="0" w:noVBand="1"/>
      </w:tblPr>
      <w:tblGrid>
        <w:gridCol w:w="332"/>
        <w:gridCol w:w="9023"/>
      </w:tblGrid>
      <w:tr w:rsidR="00B36106" w:rsidRPr="00B36106" w14:paraId="113D4012" w14:textId="77777777" w:rsidTr="00B36106">
        <w:trPr>
          <w:tblCellSpacing w:w="15" w:type="dxa"/>
        </w:trPr>
        <w:tc>
          <w:tcPr>
            <w:tcW w:w="50" w:type="pct"/>
            <w:tcMar>
              <w:top w:w="15" w:type="dxa"/>
              <w:left w:w="15" w:type="dxa"/>
              <w:bottom w:w="15" w:type="dxa"/>
              <w:right w:w="15" w:type="dxa"/>
            </w:tcMar>
            <w:hideMark/>
          </w:tcPr>
          <w:p w14:paraId="4B4450B2" w14:textId="77777777" w:rsidR="00B36106" w:rsidRPr="00B36106" w:rsidRDefault="00B36106" w:rsidP="00B36106">
            <w:r w:rsidRPr="00B36106">
              <w:t xml:space="preserve">[1] </w:t>
            </w:r>
          </w:p>
        </w:tc>
        <w:tc>
          <w:tcPr>
            <w:tcW w:w="0" w:type="auto"/>
            <w:tcMar>
              <w:top w:w="15" w:type="dxa"/>
              <w:left w:w="15" w:type="dxa"/>
              <w:bottom w:w="15" w:type="dxa"/>
              <w:right w:w="15" w:type="dxa"/>
            </w:tcMar>
            <w:hideMark/>
          </w:tcPr>
          <w:p w14:paraId="16D8ABA3" w14:textId="77777777" w:rsidR="00B36106" w:rsidRPr="00B36106" w:rsidRDefault="00B36106" w:rsidP="00B36106">
            <w:r w:rsidRPr="00B36106">
              <w:t>Coalition for Content Provenance and Authenticity (C2PA), "Content Credentials : C2PA Technical Specification," [Online]. Available: https://c2pa.org/specifications/specifications/2.1/specs/C2PA_Specification.html.</w:t>
            </w:r>
          </w:p>
        </w:tc>
      </w:tr>
    </w:tbl>
    <w:p w14:paraId="75CF9A53" w14:textId="77777777" w:rsidR="00B36106" w:rsidRPr="00B36106" w:rsidRDefault="00B36106" w:rsidP="00B36106"/>
    <w:p w14:paraId="2C40DC77" w14:textId="38604D4D" w:rsidR="002126E1" w:rsidRDefault="00B36106" w:rsidP="00B36106">
      <w:r w:rsidRPr="00B36106">
        <w:fldChar w:fldCharType="end"/>
      </w:r>
    </w:p>
    <w:p w14:paraId="4F5694A0" w14:textId="77777777" w:rsidR="002126E1" w:rsidRDefault="002126E1" w:rsidP="002126E1"/>
    <w:p w14:paraId="5A834169" w14:textId="77777777" w:rsidR="00F4183E" w:rsidRDefault="00F4183E">
      <w:pPr>
        <w:jc w:val="left"/>
        <w:rPr>
          <w:rFonts w:asciiTheme="majorHAnsi" w:eastAsiaTheme="majorEastAsia" w:hAnsiTheme="majorHAnsi" w:cstheme="majorBidi"/>
          <w:b/>
          <w:color w:val="0D0D0D" w:themeColor="text1" w:themeTint="F2"/>
          <w:sz w:val="32"/>
          <w:szCs w:val="32"/>
          <w:lang w:eastAsia="ja-JP"/>
        </w:rPr>
      </w:pPr>
      <w:r>
        <w:br w:type="page"/>
      </w:r>
    </w:p>
    <w:p w14:paraId="17C01BC0" w14:textId="5D9C9169" w:rsidR="00F4183E" w:rsidRDefault="00F4183E" w:rsidP="00F4183E">
      <w:pPr>
        <w:pStyle w:val="Header1"/>
      </w:pPr>
      <w:bookmarkStart w:id="708" w:name="_Toc220055533"/>
      <w:r>
        <w:lastRenderedPageBreak/>
        <w:t>A</w:t>
      </w:r>
      <w:r w:rsidRPr="00F4183E">
        <w:t xml:space="preserve">ssociation of provenance and authenticity of multiple media representations in </w:t>
      </w:r>
      <w:r>
        <w:t>DASH manifest (m75658)</w:t>
      </w:r>
      <w:bookmarkEnd w:id="708"/>
    </w:p>
    <w:p w14:paraId="561D5C74" w14:textId="77777777" w:rsidR="00F4183E" w:rsidRDefault="00F4183E" w:rsidP="00F4183E">
      <w:pPr>
        <w:pStyle w:val="Heading2"/>
        <w:rPr>
          <w:lang w:eastAsia="zh-CN"/>
        </w:rPr>
      </w:pPr>
      <w:bookmarkStart w:id="709" w:name="_Toc220055534"/>
      <w:r>
        <w:rPr>
          <w:lang w:eastAsia="zh-CN"/>
        </w:rPr>
        <w:t>Abstract</w:t>
      </w:r>
      <w:bookmarkEnd w:id="709"/>
    </w:p>
    <w:p w14:paraId="3F70B7A4" w14:textId="77777777" w:rsidR="00F4183E" w:rsidRDefault="00F4183E" w:rsidP="00F4183E">
      <w:pPr>
        <w:rPr>
          <w:rFonts w:eastAsia="SimSun"/>
          <w:bCs/>
          <w:szCs w:val="22"/>
          <w:lang w:eastAsia="zh-CN"/>
        </w:rPr>
      </w:pPr>
      <w:r>
        <w:rPr>
          <w:rFonts w:eastAsia="SimSun"/>
          <w:bCs/>
          <w:lang w:eastAsia="zh-CN"/>
        </w:rPr>
        <w:t>This contribution addresses the problem of associating the provenance and authenticity information of multiple representations (video, audio, text) that make up a presentation. The proposal is to insert a signature at the DASH MPD level. This signature is cryptographically associated with the content of the MPD, allowing for a chain of trust to be created that includes the association of representations as intended by the content creator.</w:t>
      </w:r>
    </w:p>
    <w:p w14:paraId="140E331A" w14:textId="77777777" w:rsidR="00F4183E" w:rsidRDefault="00F4183E" w:rsidP="00F4183E">
      <w:pPr>
        <w:pStyle w:val="Heading2"/>
        <w:rPr>
          <w:rFonts w:eastAsia="Arial"/>
          <w:lang w:eastAsia="zh-CN"/>
        </w:rPr>
      </w:pPr>
      <w:bookmarkStart w:id="710" w:name="_Toc220055535"/>
      <w:r>
        <w:rPr>
          <w:lang w:eastAsia="zh-CN"/>
        </w:rPr>
        <w:t>Introduction</w:t>
      </w:r>
      <w:bookmarkEnd w:id="710"/>
    </w:p>
    <w:p w14:paraId="2D1343BD" w14:textId="77777777" w:rsidR="00F4183E" w:rsidRDefault="00F4183E" w:rsidP="00F4183E">
      <w:pPr>
        <w:rPr>
          <w:rFonts w:eastAsia="SimSun"/>
          <w:bCs/>
          <w:szCs w:val="22"/>
          <w:lang w:eastAsia="zh-CN"/>
        </w:rPr>
      </w:pPr>
      <w:r>
        <w:rPr>
          <w:rFonts w:eastAsia="SimSun"/>
          <w:bCs/>
          <w:lang w:eastAsia="zh-CN"/>
        </w:rPr>
        <w:t xml:space="preserve">Multimedia presentations composed from multiple media assets, such as a movie composed of video, audio and subtitles may be compromised by the disassociation of media assets from one another. For example, an audio track that was not intended by the content creators to be used along with a video track may be delivered in place of the intended audio track. There is also the possibility of audio and video being misaligned intentionally, however, that possibility is significantly reduced by the use of specifications such as C2PA (v2.3) </w:t>
      </w:r>
      <w:sdt>
        <w:sdtPr>
          <w:rPr>
            <w:rFonts w:eastAsia="SimSun"/>
            <w:bCs/>
            <w:lang w:eastAsia="zh-CN"/>
          </w:rPr>
          <w:id w:val="-2088913306"/>
          <w:citation/>
        </w:sdtPr>
        <w:sdtContent>
          <w:r>
            <w:rPr>
              <w:rFonts w:eastAsia="SimSun"/>
              <w:bCs/>
              <w:lang w:eastAsia="zh-CN"/>
            </w:rPr>
            <w:fldChar w:fldCharType="begin"/>
          </w:r>
          <w:r>
            <w:rPr>
              <w:rFonts w:eastAsia="SimSun"/>
              <w:bCs/>
              <w:lang w:eastAsia="zh-CN"/>
            </w:rPr>
            <w:instrText xml:space="preserve"> CITATION Coa \l 1033 </w:instrText>
          </w:r>
          <w:r>
            <w:rPr>
              <w:rFonts w:eastAsia="SimSun"/>
              <w:bCs/>
              <w:lang w:eastAsia="zh-CN"/>
            </w:rPr>
            <w:fldChar w:fldCharType="separate"/>
          </w:r>
          <w:r>
            <w:rPr>
              <w:rFonts w:eastAsia="SimSun"/>
              <w:noProof/>
              <w:lang w:eastAsia="zh-CN"/>
            </w:rPr>
            <w:t>[1]</w:t>
          </w:r>
          <w:r>
            <w:rPr>
              <w:rFonts w:eastAsia="SimSun"/>
              <w:bCs/>
              <w:lang w:eastAsia="zh-CN"/>
            </w:rPr>
            <w:fldChar w:fldCharType="end"/>
          </w:r>
        </w:sdtContent>
      </w:sdt>
      <w:r>
        <w:rPr>
          <w:rFonts w:eastAsia="SimSun"/>
          <w:bCs/>
          <w:lang w:eastAsia="zh-CN"/>
        </w:rPr>
        <w:t xml:space="preserve"> which specifies a mechanism for ensuring that segments in a track are being delivered in the intended order. This leaves the issue of associating whole component assets correctly with each other.</w:t>
      </w:r>
    </w:p>
    <w:p w14:paraId="571A6BD2" w14:textId="77777777" w:rsidR="00F4183E" w:rsidRDefault="00F4183E" w:rsidP="00F4183E">
      <w:pPr>
        <w:rPr>
          <w:rFonts w:eastAsia="SimSun"/>
          <w:bCs/>
          <w:lang w:eastAsia="zh-CN"/>
        </w:rPr>
      </w:pPr>
    </w:p>
    <w:p w14:paraId="2BA7400A" w14:textId="77777777" w:rsidR="00F4183E" w:rsidRDefault="00F4183E" w:rsidP="00F4183E">
      <w:pPr>
        <w:rPr>
          <w:rFonts w:eastAsia="SimSun"/>
          <w:bCs/>
          <w:lang w:eastAsia="zh-CN"/>
        </w:rPr>
      </w:pPr>
      <w:r>
        <w:rPr>
          <w:rFonts w:eastAsia="SimSun"/>
          <w:bCs/>
          <w:lang w:eastAsia="zh-CN"/>
        </w:rPr>
        <w:t>This proposal is for the inclusion of provenance and authenticity information as part of the DASH MPD.</w:t>
      </w:r>
    </w:p>
    <w:p w14:paraId="10BACD07" w14:textId="77777777" w:rsidR="00F4183E" w:rsidRDefault="00F4183E" w:rsidP="00F4183E">
      <w:pPr>
        <w:pStyle w:val="Heading2"/>
        <w:rPr>
          <w:rFonts w:eastAsia="Arial"/>
          <w:lang w:eastAsia="zh-CN"/>
        </w:rPr>
      </w:pPr>
      <w:bookmarkStart w:id="711" w:name="_Toc220055536"/>
      <w:r>
        <w:rPr>
          <w:lang w:eastAsia="zh-CN"/>
        </w:rPr>
        <w:t>Proposal</w:t>
      </w:r>
      <w:bookmarkEnd w:id="711"/>
    </w:p>
    <w:p w14:paraId="69585198" w14:textId="77777777" w:rsidR="00F4183E" w:rsidRDefault="00F4183E" w:rsidP="00F4183E">
      <w:pPr>
        <w:rPr>
          <w:rFonts w:eastAsia="SimSun"/>
          <w:bCs/>
          <w:szCs w:val="22"/>
          <w:lang w:eastAsia="zh-CN"/>
        </w:rPr>
      </w:pPr>
      <w:r>
        <w:rPr>
          <w:rFonts w:eastAsia="SimSun"/>
          <w:bCs/>
          <w:lang w:eastAsia="zh-CN"/>
        </w:rPr>
        <w:t>The proposal is for the creator of the MPD that is accessed by a DASH client to include a signature element that includes a cryptographic hash of the other elements in the MPD.</w:t>
      </w:r>
    </w:p>
    <w:p w14:paraId="7C3F1C11" w14:textId="77777777" w:rsidR="00F4183E" w:rsidRDefault="00F4183E" w:rsidP="00F4183E">
      <w:pPr>
        <w:rPr>
          <w:rFonts w:eastAsia="SimSun"/>
          <w:bCs/>
          <w:lang w:eastAsia="zh-CN"/>
        </w:rPr>
      </w:pPr>
    </w:p>
    <w:p w14:paraId="1C24AEF1" w14:textId="77777777" w:rsidR="00F4183E" w:rsidRDefault="00F4183E" w:rsidP="00F4183E">
      <w:pPr>
        <w:rPr>
          <w:rFonts w:eastAsia="SimSun"/>
          <w:bCs/>
          <w:lang w:eastAsia="zh-CN"/>
        </w:rPr>
      </w:pPr>
      <w:r>
        <w:rPr>
          <w:rFonts w:eastAsia="SimSun"/>
          <w:bCs/>
          <w:lang w:eastAsia="zh-CN"/>
        </w:rPr>
        <w:t xml:space="preserve">It is proposed that a W3C &lt;Signature&gt; element </w:t>
      </w:r>
      <w:sdt>
        <w:sdtPr>
          <w:rPr>
            <w:rFonts w:eastAsia="SimSun"/>
            <w:bCs/>
            <w:lang w:eastAsia="zh-CN"/>
          </w:rPr>
          <w:id w:val="2026444474"/>
          <w:citation/>
        </w:sdtPr>
        <w:sdtContent>
          <w:r>
            <w:rPr>
              <w:rFonts w:eastAsia="SimSun"/>
              <w:bCs/>
              <w:lang w:eastAsia="zh-CN"/>
            </w:rPr>
            <w:fldChar w:fldCharType="begin"/>
          </w:r>
          <w:r>
            <w:rPr>
              <w:rFonts w:eastAsia="SimSun"/>
              <w:bCs/>
              <w:lang w:eastAsia="zh-CN"/>
            </w:rPr>
            <w:instrText xml:space="preserve"> CITATION W3C00 \l 1033 </w:instrText>
          </w:r>
          <w:r>
            <w:rPr>
              <w:rFonts w:eastAsia="SimSun"/>
              <w:bCs/>
              <w:lang w:eastAsia="zh-CN"/>
            </w:rPr>
            <w:fldChar w:fldCharType="separate"/>
          </w:r>
          <w:r>
            <w:rPr>
              <w:rFonts w:eastAsia="SimSun"/>
              <w:noProof/>
              <w:lang w:eastAsia="zh-CN"/>
            </w:rPr>
            <w:t>[2]</w:t>
          </w:r>
          <w:r>
            <w:rPr>
              <w:rFonts w:eastAsia="SimSun"/>
              <w:bCs/>
              <w:lang w:eastAsia="zh-CN"/>
            </w:rPr>
            <w:fldChar w:fldCharType="end"/>
          </w:r>
        </w:sdtContent>
      </w:sdt>
      <w:r>
        <w:rPr>
          <w:rFonts w:eastAsia="SimSun"/>
          <w:bCs/>
          <w:lang w:eastAsia="zh-CN"/>
        </w:rPr>
        <w:t xml:space="preserve"> where the &lt;SignedInfo&gt; element references all the other elements of the MPD in which the signature is included. It is proposed that the signature element is included as the last element in the MPD.</w:t>
      </w:r>
    </w:p>
    <w:p w14:paraId="46580348" w14:textId="77777777" w:rsidR="00F4183E" w:rsidRDefault="00F4183E" w:rsidP="00F4183E">
      <w:pPr>
        <w:rPr>
          <w:rFonts w:eastAsia="SimSun"/>
          <w:bCs/>
          <w:sz w:val="20"/>
          <w:szCs w:val="20"/>
          <w:lang w:eastAsia="zh-CN"/>
        </w:rPr>
      </w:pPr>
    </w:p>
    <w:p w14:paraId="3982AFAF" w14:textId="77777777" w:rsidR="00F4183E" w:rsidRDefault="00F4183E" w:rsidP="00F4183E">
      <w:pPr>
        <w:rPr>
          <w:rFonts w:eastAsia="SimSun"/>
          <w:bCs/>
          <w:szCs w:val="22"/>
          <w:lang w:eastAsia="zh-CN"/>
        </w:rPr>
      </w:pPr>
      <w:r>
        <w:rPr>
          <w:rFonts w:eastAsia="SimSun"/>
          <w:bCs/>
          <w:lang w:eastAsia="zh-CN"/>
        </w:rPr>
        <w:t>By providing such a signature element the MPD creator is providing a signed, timestamped MPD that lists the assets included in a presentation as well as the time periods of the presentation. Any update of the MPD would include its own signature element. In this way, the client can validate that the media assets included in a presentation are associated with one another as intended by the creator of the MPD. The client can further log the received signatures as well as the validation results.</w:t>
      </w:r>
    </w:p>
    <w:p w14:paraId="659A8DD6" w14:textId="77777777" w:rsidR="00F4183E" w:rsidRDefault="00F4183E" w:rsidP="00F4183E">
      <w:pPr>
        <w:rPr>
          <w:rFonts w:eastAsia="SimSun"/>
          <w:bCs/>
          <w:lang w:eastAsia="zh-CN"/>
        </w:rPr>
      </w:pPr>
    </w:p>
    <w:p w14:paraId="75402C98" w14:textId="77777777" w:rsidR="00F4183E" w:rsidRDefault="00F4183E" w:rsidP="00F4183E">
      <w:pPr>
        <w:rPr>
          <w:rFonts w:eastAsia="SimSun"/>
          <w:bCs/>
          <w:lang w:eastAsia="zh-CN"/>
        </w:rPr>
      </w:pPr>
      <w:r>
        <w:rPr>
          <w:rFonts w:eastAsia="SimSun"/>
          <w:bCs/>
          <w:lang w:eastAsia="zh-CN"/>
        </w:rPr>
        <w:t>Assuming that the media assets have provenance and authenticity information embedded, the client is able to validate both the received media’s provenance and authenticity information as well as the intended association of the assets.</w:t>
      </w:r>
    </w:p>
    <w:p w14:paraId="47909E55" w14:textId="447D58AF" w:rsidR="002126E1" w:rsidRDefault="002126E1" w:rsidP="00F4183E">
      <w:pPr>
        <w:pStyle w:val="Header1"/>
      </w:pPr>
      <w:r>
        <w:br w:type="page"/>
      </w:r>
    </w:p>
    <w:p w14:paraId="6767E381" w14:textId="37E81CF5" w:rsidR="002126E1" w:rsidRDefault="0007392F" w:rsidP="0007392F">
      <w:pPr>
        <w:pStyle w:val="Heading1"/>
      </w:pPr>
      <w:bookmarkStart w:id="712" w:name="_Toc220055537"/>
      <w:r>
        <w:lastRenderedPageBreak/>
        <w:t>Latency Reporting (m72386)</w:t>
      </w:r>
      <w:bookmarkEnd w:id="712"/>
    </w:p>
    <w:p w14:paraId="30B0E19B" w14:textId="77777777" w:rsidR="0007392F" w:rsidRPr="0007392F" w:rsidRDefault="0007392F" w:rsidP="0007392F">
      <w:pPr>
        <w:pStyle w:val="Heading2"/>
      </w:pPr>
      <w:bookmarkStart w:id="713" w:name="_Toc220055538"/>
      <w:r w:rsidRPr="0007392F">
        <w:t>Introduction</w:t>
      </w:r>
      <w:bookmarkEnd w:id="713"/>
    </w:p>
    <w:p w14:paraId="0CCBBEF2" w14:textId="77777777" w:rsidR="0007392F" w:rsidRPr="0007392F" w:rsidRDefault="0007392F" w:rsidP="0007392F">
      <w:r w:rsidRPr="0007392F">
        <w:t>In the BBC Project Timbre work it was outlined that the latency of each audio segment was a key indicator of quality of service for the listener. The information may be exposed as an API in the network.</w:t>
      </w:r>
    </w:p>
    <w:p w14:paraId="7F68EFE6" w14:textId="77777777" w:rsidR="0007392F" w:rsidRPr="0007392F" w:rsidRDefault="0007392F" w:rsidP="0007392F">
      <w:hyperlink r:id="rId131" w:history="1">
        <w:r w:rsidRPr="0007392F">
          <w:rPr>
            <w:rStyle w:val="Hyperlink"/>
          </w:rPr>
          <w:t>https://www.bbc.co.uk/rd/blog/2024-03-project-timbre-investigating-mobile-coverage-for-live-radio-streaming-on-bbc-sounds</w:t>
        </w:r>
      </w:hyperlink>
    </w:p>
    <w:p w14:paraId="77C84E47" w14:textId="77777777" w:rsidR="0007392F" w:rsidRPr="0007392F" w:rsidRDefault="0007392F" w:rsidP="0007392F"/>
    <w:p w14:paraId="5A6FE038" w14:textId="77777777" w:rsidR="0007392F" w:rsidRPr="0007392F" w:rsidRDefault="0007392F" w:rsidP="0007392F">
      <w:r w:rsidRPr="0007392F">
        <w:t>In an Adaptive Streaming environment using Segments (typically CMAF objects), and a manifest such as DASH or HLS, the service provider wants to control the end-to-end latency, possibly also for synchronized playback across the clients, but also wants to measure the latency and report this information back back to the network or service provider.</w:t>
      </w:r>
    </w:p>
    <w:p w14:paraId="10F9A9E0" w14:textId="77777777" w:rsidR="0007392F" w:rsidRPr="0007392F" w:rsidRDefault="0007392F" w:rsidP="0007392F"/>
    <w:p w14:paraId="54F6AE92" w14:textId="77777777" w:rsidR="0007392F" w:rsidRPr="0007392F" w:rsidRDefault="0007392F" w:rsidP="0007392F">
      <w:r w:rsidRPr="0007392F">
        <w:t>Latency is typically measure from glass-to-glass or measured from encoder to glass.</w:t>
      </w:r>
    </w:p>
    <w:p w14:paraId="1693F9B9" w14:textId="77777777" w:rsidR="0007392F" w:rsidRPr="0007392F" w:rsidRDefault="0007392F" w:rsidP="0007392F">
      <w:r w:rsidRPr="0007392F">
        <w:t xml:space="preserve">Information on the latency may include </w:t>
      </w:r>
    </w:p>
    <w:p w14:paraId="45DFEA26" w14:textId="77777777" w:rsidR="0007392F" w:rsidRPr="0007392F" w:rsidRDefault="0007392F" w:rsidP="0007392F">
      <w:pPr>
        <w:numPr>
          <w:ilvl w:val="0"/>
          <w:numId w:val="158"/>
        </w:numPr>
      </w:pPr>
      <w:r w:rsidRPr="0007392F">
        <w:rPr>
          <w:lang w:val="de-DE"/>
        </w:rPr>
        <w:t>what the actually latency is</w:t>
      </w:r>
    </w:p>
    <w:p w14:paraId="3A2699A2" w14:textId="77777777" w:rsidR="0007392F" w:rsidRPr="0007392F" w:rsidRDefault="0007392F" w:rsidP="0007392F">
      <w:pPr>
        <w:numPr>
          <w:ilvl w:val="0"/>
          <w:numId w:val="158"/>
        </w:numPr>
      </w:pPr>
      <w:r w:rsidRPr="0007392F">
        <w:t>If a desired target latency is met</w:t>
      </w:r>
    </w:p>
    <w:p w14:paraId="75E0AFEB" w14:textId="77777777" w:rsidR="0007392F" w:rsidRPr="0007392F" w:rsidRDefault="0007392F" w:rsidP="0007392F">
      <w:pPr>
        <w:numPr>
          <w:ilvl w:val="0"/>
          <w:numId w:val="158"/>
        </w:numPr>
      </w:pPr>
      <w:r w:rsidRPr="0007392F">
        <w:t>The deviation from the target latency</w:t>
      </w:r>
    </w:p>
    <w:p w14:paraId="47C9C2EE" w14:textId="77777777" w:rsidR="0007392F" w:rsidRPr="0007392F" w:rsidRDefault="0007392F" w:rsidP="0007392F">
      <w:pPr>
        <w:numPr>
          <w:ilvl w:val="0"/>
          <w:numId w:val="158"/>
        </w:numPr>
      </w:pPr>
      <w:r w:rsidRPr="0007392F">
        <w:t xml:space="preserve">The reason for the target latency: late arrival, network issues, user controlled, etc. </w:t>
      </w:r>
    </w:p>
    <w:p w14:paraId="22480858" w14:textId="77777777" w:rsidR="0007392F" w:rsidRPr="0007392F" w:rsidRDefault="0007392F" w:rsidP="0007392F"/>
    <w:p w14:paraId="4074D051" w14:textId="77777777" w:rsidR="0007392F" w:rsidRPr="0007392F" w:rsidRDefault="0007392F" w:rsidP="0007392F">
      <w:r w:rsidRPr="0007392F">
        <w:t xml:space="preserve">The network and/or service provider may use this information to </w:t>
      </w:r>
    </w:p>
    <w:p w14:paraId="5C687DAE" w14:textId="77777777" w:rsidR="0007392F" w:rsidRPr="0007392F" w:rsidRDefault="0007392F" w:rsidP="0007392F">
      <w:pPr>
        <w:numPr>
          <w:ilvl w:val="0"/>
          <w:numId w:val="158"/>
        </w:numPr>
      </w:pPr>
      <w:r w:rsidRPr="0007392F">
        <w:t>Do a QoE measure for each client</w:t>
      </w:r>
    </w:p>
    <w:p w14:paraId="2FAA5647" w14:textId="77777777" w:rsidR="0007392F" w:rsidRPr="0007392F" w:rsidRDefault="0007392F" w:rsidP="0007392F">
      <w:pPr>
        <w:numPr>
          <w:ilvl w:val="0"/>
          <w:numId w:val="158"/>
        </w:numPr>
      </w:pPr>
      <w:r w:rsidRPr="0007392F">
        <w:t>Do some network improvements if the latency is not met, e.g. Content Steering, QoS, etc.</w:t>
      </w:r>
    </w:p>
    <w:p w14:paraId="34BCA202" w14:textId="77777777" w:rsidR="0007392F" w:rsidRPr="0007392F" w:rsidRDefault="0007392F" w:rsidP="0007392F">
      <w:pPr>
        <w:numPr>
          <w:ilvl w:val="0"/>
          <w:numId w:val="158"/>
        </w:numPr>
      </w:pPr>
      <w:r w:rsidRPr="0007392F">
        <w:t>Aggregate the information across multiple/all users</w:t>
      </w:r>
    </w:p>
    <w:p w14:paraId="439FF3C1" w14:textId="77777777" w:rsidR="0007392F" w:rsidRPr="0007392F" w:rsidRDefault="0007392F" w:rsidP="0007392F">
      <w:r w:rsidRPr="0007392F">
        <w:t>In this document we present the general problem statements and the extensions in DASH that would be needed to support the use case.</w:t>
      </w:r>
    </w:p>
    <w:p w14:paraId="6A570276" w14:textId="6D5862C9" w:rsidR="0007392F" w:rsidRPr="0007392F" w:rsidRDefault="0007392F" w:rsidP="0007392F">
      <w:pPr>
        <w:pStyle w:val="Heading2"/>
      </w:pPr>
      <w:bookmarkStart w:id="714" w:name="_Toc220055539"/>
      <w:r w:rsidRPr="0007392F">
        <w:t>Principles</w:t>
      </w:r>
      <w:bookmarkEnd w:id="714"/>
    </w:p>
    <w:p w14:paraId="2706506C" w14:textId="77777777" w:rsidR="0007392F" w:rsidRPr="0007392F" w:rsidRDefault="0007392F" w:rsidP="0007392F">
      <w:r w:rsidRPr="0007392F">
        <w:t>Assume the architecture below for which the Camera or encoder are synced to a time sync server and so is the DASH client.</w:t>
      </w:r>
    </w:p>
    <w:p w14:paraId="3847F3C3" w14:textId="1ECF8E00" w:rsidR="0007392F" w:rsidRPr="0007392F" w:rsidRDefault="0007392F" w:rsidP="0007392F">
      <w:r w:rsidRPr="0007392F">
        <w:rPr>
          <w:noProof/>
        </w:rPr>
        <w:drawing>
          <wp:inline distT="0" distB="0" distL="0" distR="0" wp14:anchorId="47FF857D" wp14:editId="0B29F273">
            <wp:extent cx="5940425" cy="2490470"/>
            <wp:effectExtent l="0" t="0" r="3175" b="5080"/>
            <wp:docPr id="861899267" name="Picture 6" descr="A diagram of a software syste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899267" name="Picture 6" descr="A diagram of a software system&#10;&#10;AI-generated content may be incorrect."/>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5940425" cy="2490470"/>
                    </a:xfrm>
                    <a:prstGeom prst="rect">
                      <a:avLst/>
                    </a:prstGeom>
                    <a:noFill/>
                    <a:ln>
                      <a:noFill/>
                    </a:ln>
                  </pic:spPr>
                </pic:pic>
              </a:graphicData>
            </a:graphic>
          </wp:inline>
        </w:drawing>
      </w:r>
    </w:p>
    <w:p w14:paraId="3B5F3FFB" w14:textId="77777777" w:rsidR="0007392F" w:rsidRPr="0007392F" w:rsidRDefault="0007392F" w:rsidP="0007392F">
      <w:r w:rsidRPr="0007392F">
        <w:t>Then the principle way to solve his:</w:t>
      </w:r>
    </w:p>
    <w:p w14:paraId="5026463E" w14:textId="77777777" w:rsidR="0007392F" w:rsidRPr="0007392F" w:rsidRDefault="0007392F" w:rsidP="0007392F">
      <w:pPr>
        <w:numPr>
          <w:ilvl w:val="0"/>
          <w:numId w:val="159"/>
        </w:numPr>
        <w:rPr>
          <w:i/>
          <w:iCs/>
        </w:rPr>
      </w:pPr>
      <w:r w:rsidRPr="0007392F">
        <w:rPr>
          <w:i/>
          <w:iCs/>
          <w:lang w:val="de-DE"/>
        </w:rPr>
        <w:t>Provide producer reference times</w:t>
      </w:r>
    </w:p>
    <w:p w14:paraId="67618BFE" w14:textId="77777777" w:rsidR="0007392F" w:rsidRPr="0007392F" w:rsidRDefault="0007392F" w:rsidP="0007392F">
      <w:pPr>
        <w:numPr>
          <w:ilvl w:val="1"/>
          <w:numId w:val="159"/>
        </w:numPr>
        <w:rPr>
          <w:i/>
          <w:iCs/>
        </w:rPr>
      </w:pPr>
      <w:r w:rsidRPr="0007392F">
        <w:rPr>
          <w:i/>
          <w:iCs/>
          <w:lang w:val="de-DE"/>
        </w:rPr>
        <w:t>Add to manifest</w:t>
      </w:r>
    </w:p>
    <w:p w14:paraId="24447674" w14:textId="77777777" w:rsidR="0007392F" w:rsidRPr="0007392F" w:rsidRDefault="0007392F" w:rsidP="0007392F">
      <w:pPr>
        <w:numPr>
          <w:ilvl w:val="1"/>
          <w:numId w:val="159"/>
        </w:numPr>
        <w:rPr>
          <w:i/>
          <w:iCs/>
        </w:rPr>
      </w:pPr>
      <w:r w:rsidRPr="0007392F">
        <w:rPr>
          <w:i/>
          <w:iCs/>
          <w:lang w:val="de-DE"/>
        </w:rPr>
        <w:t>Add prft into CMAF Segments</w:t>
      </w:r>
    </w:p>
    <w:p w14:paraId="7180F82F" w14:textId="77777777" w:rsidR="0007392F" w:rsidRPr="0007392F" w:rsidRDefault="0007392F" w:rsidP="0007392F">
      <w:pPr>
        <w:numPr>
          <w:ilvl w:val="0"/>
          <w:numId w:val="159"/>
        </w:numPr>
        <w:rPr>
          <w:i/>
          <w:iCs/>
        </w:rPr>
      </w:pPr>
      <w:r w:rsidRPr="0007392F">
        <w:rPr>
          <w:i/>
          <w:iCs/>
          <w:lang w:val="de-DE"/>
        </w:rPr>
        <w:t>Synchronize client and server</w:t>
      </w:r>
    </w:p>
    <w:p w14:paraId="7BBE1E2E" w14:textId="77777777" w:rsidR="0007392F" w:rsidRPr="0007392F" w:rsidRDefault="0007392F" w:rsidP="0007392F">
      <w:pPr>
        <w:numPr>
          <w:ilvl w:val="1"/>
          <w:numId w:val="159"/>
        </w:numPr>
        <w:rPr>
          <w:i/>
          <w:iCs/>
        </w:rPr>
      </w:pPr>
      <w:r w:rsidRPr="0007392F">
        <w:rPr>
          <w:i/>
          <w:iCs/>
          <w:lang w:val="de-DE"/>
        </w:rPr>
        <w:t>External means</w:t>
      </w:r>
    </w:p>
    <w:p w14:paraId="4798B555" w14:textId="77777777" w:rsidR="0007392F" w:rsidRPr="0007392F" w:rsidRDefault="0007392F" w:rsidP="0007392F">
      <w:pPr>
        <w:numPr>
          <w:ilvl w:val="1"/>
          <w:numId w:val="159"/>
        </w:numPr>
        <w:rPr>
          <w:i/>
          <w:iCs/>
        </w:rPr>
      </w:pPr>
      <w:r w:rsidRPr="0007392F">
        <w:rPr>
          <w:i/>
          <w:iCs/>
          <w:lang w:val="de-DE"/>
        </w:rPr>
        <w:t>Use UTCTiming</w:t>
      </w:r>
    </w:p>
    <w:p w14:paraId="48716A00" w14:textId="77777777" w:rsidR="0007392F" w:rsidRPr="0007392F" w:rsidRDefault="0007392F" w:rsidP="0007392F">
      <w:pPr>
        <w:numPr>
          <w:ilvl w:val="0"/>
          <w:numId w:val="159"/>
        </w:numPr>
        <w:rPr>
          <w:i/>
          <w:iCs/>
        </w:rPr>
      </w:pPr>
      <w:r w:rsidRPr="0007392F">
        <w:rPr>
          <w:i/>
          <w:iCs/>
        </w:rPr>
        <w:t>Potentially create a service description for desired latency</w:t>
      </w:r>
    </w:p>
    <w:p w14:paraId="41FC5FF6" w14:textId="77777777" w:rsidR="0007392F" w:rsidRPr="0007392F" w:rsidRDefault="0007392F" w:rsidP="0007392F">
      <w:pPr>
        <w:numPr>
          <w:ilvl w:val="0"/>
          <w:numId w:val="159"/>
        </w:numPr>
        <w:rPr>
          <w:b/>
          <w:bCs/>
        </w:rPr>
      </w:pPr>
      <w:r w:rsidRPr="0007392F">
        <w:rPr>
          <w:b/>
          <w:bCs/>
        </w:rPr>
        <w:lastRenderedPageBreak/>
        <w:t>Measure the latency in the client</w:t>
      </w:r>
    </w:p>
    <w:p w14:paraId="09FA31AB" w14:textId="77777777" w:rsidR="0007392F" w:rsidRPr="0007392F" w:rsidRDefault="0007392F" w:rsidP="0007392F">
      <w:pPr>
        <w:numPr>
          <w:ilvl w:val="0"/>
          <w:numId w:val="159"/>
        </w:numPr>
        <w:rPr>
          <w:b/>
          <w:bCs/>
        </w:rPr>
      </w:pPr>
      <w:r w:rsidRPr="0007392F">
        <w:rPr>
          <w:b/>
          <w:bCs/>
        </w:rPr>
        <w:t>Report the latency/latency offset to the network, for example DASH Metrics or CMCD</w:t>
      </w:r>
    </w:p>
    <w:p w14:paraId="5E5023AB" w14:textId="77777777" w:rsidR="0007392F" w:rsidRPr="0007392F" w:rsidRDefault="0007392F" w:rsidP="0007392F">
      <w:pPr>
        <w:numPr>
          <w:ilvl w:val="0"/>
          <w:numId w:val="159"/>
        </w:numPr>
      </w:pPr>
      <w:r w:rsidRPr="0007392F">
        <w:t>Use the reports in the network for optimization</w:t>
      </w:r>
    </w:p>
    <w:p w14:paraId="437539F4" w14:textId="77777777" w:rsidR="0007392F" w:rsidRPr="0007392F" w:rsidRDefault="0007392F" w:rsidP="0007392F">
      <w:pPr>
        <w:numPr>
          <w:ilvl w:val="0"/>
          <w:numId w:val="159"/>
        </w:numPr>
      </w:pPr>
      <w:r w:rsidRPr="0007392F">
        <w:rPr>
          <w:lang w:val="de-DE"/>
        </w:rPr>
        <w:t>Latency aggregation</w:t>
      </w:r>
    </w:p>
    <w:p w14:paraId="033D0F86" w14:textId="77777777" w:rsidR="0007392F" w:rsidRPr="0007392F" w:rsidRDefault="0007392F" w:rsidP="0007392F">
      <w:pPr>
        <w:numPr>
          <w:ilvl w:val="0"/>
          <w:numId w:val="159"/>
        </w:numPr>
      </w:pPr>
      <w:r w:rsidRPr="0007392F">
        <w:t>Create network APIs that expose the observed latency.</w:t>
      </w:r>
    </w:p>
    <w:p w14:paraId="58893EE7" w14:textId="77777777" w:rsidR="0007392F" w:rsidRPr="0007392F" w:rsidRDefault="0007392F" w:rsidP="0007392F">
      <w:r w:rsidRPr="0007392F">
        <w:t xml:space="preserve">In DASH, the italics above exist, and only the </w:t>
      </w:r>
      <w:r w:rsidRPr="0007392F">
        <w:rPr>
          <w:b/>
          <w:bCs/>
        </w:rPr>
        <w:t>bold aspects</w:t>
      </w:r>
      <w:r w:rsidRPr="0007392F">
        <w:t xml:space="preserve"> are to be addressed.</w:t>
      </w:r>
    </w:p>
    <w:p w14:paraId="243EF8BE" w14:textId="77777777" w:rsidR="0007392F" w:rsidRPr="0007392F" w:rsidRDefault="0007392F" w:rsidP="0007392F">
      <w:r w:rsidRPr="0007392F">
        <w:t>The principle work flow is as follows</w:t>
      </w:r>
    </w:p>
    <w:p w14:paraId="1ED94CD2" w14:textId="77777777" w:rsidR="0007392F" w:rsidRPr="0007392F" w:rsidRDefault="0007392F" w:rsidP="0007392F">
      <w:pPr>
        <w:numPr>
          <w:ilvl w:val="0"/>
          <w:numId w:val="160"/>
        </w:numPr>
      </w:pPr>
      <w:r w:rsidRPr="0007392F">
        <w:t>The DASH client is time-synchronized to a network function that generates a producer reference time and carries this time in the media and the client the uses producer reference time information in the media to measure the latency and reports the observed latency of a media sample or derived information back to the network where the producer reference time is a pair of media time and wall-clock time, and the media time relates to the wall-clock time.</w:t>
      </w:r>
    </w:p>
    <w:p w14:paraId="1164C5D2" w14:textId="77777777" w:rsidR="0007392F" w:rsidRPr="0007392F" w:rsidRDefault="0007392F" w:rsidP="0007392F">
      <w:pPr>
        <w:numPr>
          <w:ilvl w:val="0"/>
          <w:numId w:val="160"/>
        </w:numPr>
      </w:pPr>
      <w:r w:rsidRPr="0007392F">
        <w:t>The details of the measurement is following:</w:t>
      </w:r>
    </w:p>
    <w:p w14:paraId="6205BF3C" w14:textId="77777777" w:rsidR="0007392F" w:rsidRPr="0007392F" w:rsidRDefault="0007392F" w:rsidP="0007392F">
      <w:pPr>
        <w:numPr>
          <w:ilvl w:val="1"/>
          <w:numId w:val="160"/>
        </w:numPr>
      </w:pPr>
      <w:r w:rsidRPr="0007392F">
        <w:t>The information documented in the producer reference time is used as an anchor and media time is MTA and the wall-clock time is WCA</w:t>
      </w:r>
    </w:p>
    <w:p w14:paraId="1186589C" w14:textId="77777777" w:rsidR="0007392F" w:rsidRPr="0007392F" w:rsidRDefault="0007392F" w:rsidP="0007392F">
      <w:pPr>
        <w:numPr>
          <w:ilvl w:val="1"/>
          <w:numId w:val="160"/>
        </w:numPr>
      </w:pPr>
      <w:r w:rsidRPr="0007392F">
        <w:t>A timescale is known from the media that documents the units per second as TS.</w:t>
      </w:r>
    </w:p>
    <w:p w14:paraId="6A021D27" w14:textId="77777777" w:rsidR="0007392F" w:rsidRPr="0007392F" w:rsidRDefault="0007392F" w:rsidP="0007392F">
      <w:pPr>
        <w:numPr>
          <w:ilvl w:val="1"/>
          <w:numId w:val="160"/>
        </w:numPr>
      </w:pPr>
      <w:r w:rsidRPr="0007392F">
        <w:t xml:space="preserve">Then media time latency MTL of a media time MT presented at wall clock time WC in seconds is determined as MTL = (WC – WCA) - (PT – PTA)/TS </w:t>
      </w:r>
    </w:p>
    <w:p w14:paraId="6E25621E" w14:textId="77777777" w:rsidR="0007392F" w:rsidRPr="0007392F" w:rsidRDefault="0007392F" w:rsidP="0007392F">
      <w:pPr>
        <w:numPr>
          <w:ilvl w:val="0"/>
          <w:numId w:val="160"/>
        </w:numPr>
      </w:pPr>
      <w:r w:rsidRPr="0007392F">
        <w:t xml:space="preserve">Example: Let the timecale be set to 20. Assume the media time of a sample being 3740 and the presentation time is presented at 20:18:10.5 and the anchor of the wall-clock time is 20:15:00. Then the presentation latency of the sample is derived as 190.5s - 3740/20 s = 190.5s - 187s = 3.5s. </w:t>
      </w:r>
    </w:p>
    <w:p w14:paraId="2B3209E4" w14:textId="77777777" w:rsidR="0007392F" w:rsidRPr="0007392F" w:rsidRDefault="0007392F" w:rsidP="0007392F">
      <w:pPr>
        <w:numPr>
          <w:ilvl w:val="0"/>
          <w:numId w:val="160"/>
        </w:numPr>
      </w:pPr>
      <w:r w:rsidRPr="0007392F">
        <w:t>The media sample for which the metrics is reported may be</w:t>
      </w:r>
    </w:p>
    <w:p w14:paraId="39B2465F" w14:textId="77777777" w:rsidR="0007392F" w:rsidRPr="0007392F" w:rsidRDefault="0007392F" w:rsidP="0007392F">
      <w:pPr>
        <w:numPr>
          <w:ilvl w:val="1"/>
          <w:numId w:val="160"/>
        </w:numPr>
      </w:pPr>
      <w:r w:rsidRPr="0007392F">
        <w:t>The start of the specific segment</w:t>
      </w:r>
    </w:p>
    <w:p w14:paraId="07427C7D" w14:textId="77777777" w:rsidR="0007392F" w:rsidRPr="0007392F" w:rsidRDefault="0007392F" w:rsidP="0007392F">
      <w:pPr>
        <w:numPr>
          <w:ilvl w:val="1"/>
          <w:numId w:val="160"/>
        </w:numPr>
      </w:pPr>
      <w:r w:rsidRPr="0007392F">
        <w:t>The start of the previous segment</w:t>
      </w:r>
    </w:p>
    <w:p w14:paraId="1CAE6FF3" w14:textId="77777777" w:rsidR="0007392F" w:rsidRPr="0007392F" w:rsidRDefault="0007392F" w:rsidP="0007392F">
      <w:pPr>
        <w:numPr>
          <w:ilvl w:val="1"/>
          <w:numId w:val="160"/>
        </w:numPr>
      </w:pPr>
      <w:r w:rsidRPr="0007392F">
        <w:t>Any media time that is configured in the measurement, for example every 10 seconds</w:t>
      </w:r>
    </w:p>
    <w:p w14:paraId="6B097B04" w14:textId="77777777" w:rsidR="0007392F" w:rsidRPr="0007392F" w:rsidRDefault="0007392F" w:rsidP="0007392F">
      <w:pPr>
        <w:numPr>
          <w:ilvl w:val="1"/>
          <w:numId w:val="160"/>
        </w:numPr>
      </w:pPr>
      <w:r w:rsidRPr="0007392F">
        <w:t>Only measured based on events, i.e. the latency is exceeding a threshold</w:t>
      </w:r>
    </w:p>
    <w:p w14:paraId="65C13C11" w14:textId="77777777" w:rsidR="0007392F" w:rsidRPr="0007392F" w:rsidRDefault="0007392F" w:rsidP="0007392F">
      <w:pPr>
        <w:numPr>
          <w:ilvl w:val="0"/>
          <w:numId w:val="160"/>
        </w:numPr>
      </w:pPr>
      <w:r w:rsidRPr="0007392F">
        <w:t>Not only the latency may be measure, but derived information</w:t>
      </w:r>
    </w:p>
    <w:p w14:paraId="412A3C81" w14:textId="77777777" w:rsidR="0007392F" w:rsidRPr="0007392F" w:rsidRDefault="0007392F" w:rsidP="0007392F">
      <w:pPr>
        <w:numPr>
          <w:ilvl w:val="1"/>
          <w:numId w:val="160"/>
        </w:numPr>
      </w:pPr>
      <w:r w:rsidRPr="0007392F">
        <w:t>If a presentation latency is configured (for example by a service description), then the deviation may measured</w:t>
      </w:r>
    </w:p>
    <w:p w14:paraId="0C600306" w14:textId="77777777" w:rsidR="0007392F" w:rsidRPr="0007392F" w:rsidRDefault="0007392F" w:rsidP="0007392F">
      <w:pPr>
        <w:numPr>
          <w:ilvl w:val="1"/>
          <w:numId w:val="160"/>
        </w:numPr>
      </w:pPr>
      <w:r w:rsidRPr="0007392F">
        <w:t>The information may be aggregated and a distribution may be reported</w:t>
      </w:r>
    </w:p>
    <w:p w14:paraId="5A60AEB5" w14:textId="77777777" w:rsidR="0007392F" w:rsidRPr="0007392F" w:rsidRDefault="0007392F" w:rsidP="0007392F">
      <w:pPr>
        <w:numPr>
          <w:ilvl w:val="1"/>
          <w:numId w:val="160"/>
        </w:numPr>
      </w:pPr>
      <w:r w:rsidRPr="0007392F">
        <w:t>The reporting is only initiated if a specific event occurs</w:t>
      </w:r>
    </w:p>
    <w:p w14:paraId="4A1B3211" w14:textId="77777777" w:rsidR="0007392F" w:rsidRPr="0007392F" w:rsidRDefault="0007392F" w:rsidP="0007392F">
      <w:pPr>
        <w:numPr>
          <w:ilvl w:val="1"/>
          <w:numId w:val="160"/>
        </w:numPr>
      </w:pPr>
      <w:r w:rsidRPr="0007392F">
        <w:t>The reporting may depend on the playback mode of the client, for example in live mode it reports, in timeshift mode not</w:t>
      </w:r>
    </w:p>
    <w:p w14:paraId="105C87A0" w14:textId="39185D94" w:rsidR="0007392F" w:rsidRPr="0007392F" w:rsidRDefault="0007392F" w:rsidP="0007392F">
      <w:pPr>
        <w:pStyle w:val="Heading2"/>
      </w:pPr>
      <w:bookmarkStart w:id="715" w:name="_Toc220055540"/>
      <w:r w:rsidRPr="0007392F">
        <w:t>What does CMCD v2 define</w:t>
      </w:r>
      <w:bookmarkEnd w:id="715"/>
    </w:p>
    <w:p w14:paraId="4D024042" w14:textId="77777777" w:rsidR="0007392F" w:rsidRPr="0007392F" w:rsidRDefault="0007392F" w:rsidP="0007392F">
      <w:r w:rsidRPr="0007392F">
        <w:t>Note that CMCDv2 defines the following metric (ltc) Live stream latency "The time delta between when a given media timestamp was made available at the origin and when it was rendered by the client. The accuracy of this estimate is dependent on synchronization between the packager and the player clocks. "</w:t>
      </w:r>
    </w:p>
    <w:p w14:paraId="36CAF330" w14:textId="1BEC43E4" w:rsidR="0007392F" w:rsidRPr="0007392F" w:rsidRDefault="0007392F" w:rsidP="0007392F">
      <w:r w:rsidRPr="0007392F">
        <w:t>CMCDv2 metric is not exactly what we need, as we measure the encoding and end-to-end latency and the definition is more accurate.</w:t>
      </w:r>
    </w:p>
    <w:p w14:paraId="111D9259" w14:textId="7945C012" w:rsidR="0007392F" w:rsidRPr="0007392F" w:rsidRDefault="0007392F" w:rsidP="0007392F">
      <w:pPr>
        <w:pStyle w:val="Heading2"/>
      </w:pPr>
      <w:r w:rsidRPr="0007392F">
        <w:tab/>
      </w:r>
      <w:bookmarkStart w:id="716" w:name="_Toc220055541"/>
      <w:r w:rsidRPr="0007392F">
        <w:t>Proposal</w:t>
      </w:r>
      <w:bookmarkEnd w:id="716"/>
    </w:p>
    <w:p w14:paraId="07D59163" w14:textId="6848AF56" w:rsidR="0007392F" w:rsidRPr="0007392F" w:rsidRDefault="0007392F" w:rsidP="0007392F">
      <w:r w:rsidRPr="0007392F">
        <w:t>It is proposed that</w:t>
      </w:r>
    </w:p>
    <w:p w14:paraId="273737CB" w14:textId="77777777" w:rsidR="0007392F" w:rsidRPr="0007392F" w:rsidRDefault="0007392F" w:rsidP="0007392F">
      <w:pPr>
        <w:numPr>
          <w:ilvl w:val="0"/>
          <w:numId w:val="161"/>
        </w:numPr>
      </w:pPr>
      <w:r w:rsidRPr="0007392F">
        <w:t xml:space="preserve">The metrics are defined </w:t>
      </w:r>
    </w:p>
    <w:p w14:paraId="0C641C66" w14:textId="77777777" w:rsidR="0007392F" w:rsidRPr="0007392F" w:rsidRDefault="0007392F" w:rsidP="0007392F">
      <w:pPr>
        <w:numPr>
          <w:ilvl w:val="1"/>
          <w:numId w:val="161"/>
        </w:numPr>
      </w:pPr>
      <w:r w:rsidRPr="0007392F">
        <w:t>Latency: see above</w:t>
      </w:r>
    </w:p>
    <w:p w14:paraId="77A22AA0" w14:textId="77777777" w:rsidR="0007392F" w:rsidRPr="0007392F" w:rsidRDefault="0007392F" w:rsidP="0007392F">
      <w:pPr>
        <w:numPr>
          <w:ilvl w:val="1"/>
          <w:numId w:val="161"/>
        </w:numPr>
      </w:pPr>
      <w:r w:rsidRPr="0007392F">
        <w:t>latency deviation: the deviation from Target Latency</w:t>
      </w:r>
    </w:p>
    <w:p w14:paraId="234A3776" w14:textId="77777777" w:rsidR="0007392F" w:rsidRPr="0007392F" w:rsidRDefault="0007392F" w:rsidP="0007392F">
      <w:pPr>
        <w:numPr>
          <w:ilvl w:val="0"/>
          <w:numId w:val="161"/>
        </w:numPr>
      </w:pPr>
      <w:r w:rsidRPr="0007392F">
        <w:t>the metrics are added to DASH metrics</w:t>
      </w:r>
    </w:p>
    <w:p w14:paraId="713E5CBE" w14:textId="77777777" w:rsidR="0007392F" w:rsidRPr="0007392F" w:rsidRDefault="0007392F" w:rsidP="0007392F">
      <w:pPr>
        <w:numPr>
          <w:ilvl w:val="0"/>
          <w:numId w:val="161"/>
        </w:numPr>
      </w:pPr>
      <w:r w:rsidRPr="0007392F">
        <w:t>We check with CMCD whether they are interested in defining the metric in CMCD or we address this in a DASH metrics calls.</w:t>
      </w:r>
    </w:p>
    <w:p w14:paraId="2862D939" w14:textId="76DED78A" w:rsidR="00D4205B" w:rsidRDefault="0007392F" w:rsidP="00D4205B">
      <w:pPr>
        <w:numPr>
          <w:ilvl w:val="0"/>
          <w:numId w:val="161"/>
        </w:numPr>
      </w:pPr>
      <w:r w:rsidRPr="0007392F">
        <w:t>We may also consider a specific way to carry DASH metrics in CM</w:t>
      </w:r>
    </w:p>
    <w:p w14:paraId="641F6DA5" w14:textId="77777777" w:rsidR="00D4205B" w:rsidRDefault="00D4205B" w:rsidP="00D4205B">
      <w:pPr>
        <w:ind w:left="360"/>
      </w:pPr>
    </w:p>
    <w:p w14:paraId="19A6F784" w14:textId="77777777" w:rsidR="00D4205B" w:rsidRDefault="00D4205B" w:rsidP="00D4205B">
      <w:pPr>
        <w:ind w:left="360"/>
      </w:pPr>
    </w:p>
    <w:p w14:paraId="7C1FEECA" w14:textId="77777777" w:rsidR="00D4205B" w:rsidRDefault="00D4205B" w:rsidP="00D4205B">
      <w:pPr>
        <w:ind w:left="360"/>
      </w:pPr>
    </w:p>
    <w:p w14:paraId="70C73F46" w14:textId="77777777" w:rsidR="00D4205B" w:rsidRDefault="00D4205B" w:rsidP="00D4205B">
      <w:pPr>
        <w:ind w:left="360"/>
      </w:pPr>
    </w:p>
    <w:p w14:paraId="11AE4C89" w14:textId="77777777" w:rsidR="00D4205B" w:rsidRDefault="00D4205B" w:rsidP="00D4205B">
      <w:pPr>
        <w:ind w:left="360"/>
      </w:pPr>
    </w:p>
    <w:p w14:paraId="33F9B58B" w14:textId="77777777" w:rsidR="00D4205B" w:rsidRPr="00D4205B" w:rsidRDefault="00D4205B" w:rsidP="00D4205B">
      <w:pPr>
        <w:ind w:left="360"/>
        <w:rPr>
          <w:lang w:val="en-GB"/>
        </w:rPr>
      </w:pPr>
    </w:p>
    <w:p w14:paraId="781FC0CB" w14:textId="332B2902" w:rsidR="00D4205B" w:rsidRPr="00D4205B" w:rsidRDefault="00D4205B" w:rsidP="00B81F07">
      <w:pPr>
        <w:pStyle w:val="Header1"/>
      </w:pPr>
      <w:bookmarkStart w:id="717" w:name="_Toc220055542"/>
      <w:r w:rsidRPr="00D4205B">
        <w:t>“urn:mpeg:dash:…” namespace assignments</w:t>
      </w:r>
      <w:bookmarkEnd w:id="717"/>
    </w:p>
    <w:p w14:paraId="6C3F29C4" w14:textId="77777777" w:rsidR="00D4205B" w:rsidRPr="00D4205B" w:rsidRDefault="00D4205B" w:rsidP="00D4205B">
      <w:pPr>
        <w:ind w:left="360"/>
      </w:pPr>
    </w:p>
    <w:p w14:paraId="4E322E14" w14:textId="77777777" w:rsidR="00D4205B" w:rsidRPr="00D4205B" w:rsidRDefault="00D4205B" w:rsidP="00B81F07">
      <w:pPr>
        <w:pStyle w:val="Heading2"/>
      </w:pPr>
      <w:bookmarkStart w:id="718" w:name="_Toc220055543"/>
      <w:r w:rsidRPr="00D4205B">
        <w:t>Abstract</w:t>
      </w:r>
      <w:bookmarkEnd w:id="718"/>
    </w:p>
    <w:p w14:paraId="761E8210" w14:textId="77777777" w:rsidR="00D4205B" w:rsidRPr="00D4205B" w:rsidRDefault="00D4205B" w:rsidP="00D4205B">
      <w:pPr>
        <w:ind w:left="360"/>
      </w:pPr>
      <w:r w:rsidRPr="00D4205B">
        <w:t>Proposal for clarification of URN namespaces defined by DASH family to avoid naming collisions.</w:t>
      </w:r>
    </w:p>
    <w:p w14:paraId="0B70A6FD" w14:textId="77777777" w:rsidR="00D4205B" w:rsidRPr="00D4205B" w:rsidRDefault="00D4205B" w:rsidP="00D4205B">
      <w:pPr>
        <w:ind w:left="360"/>
      </w:pPr>
    </w:p>
    <w:p w14:paraId="7BC2DF18" w14:textId="77777777" w:rsidR="00D4205B" w:rsidRPr="00D4205B" w:rsidRDefault="00D4205B" w:rsidP="00B81F07">
      <w:pPr>
        <w:pStyle w:val="Heading2"/>
      </w:pPr>
      <w:bookmarkStart w:id="719" w:name="_Toc220055544"/>
      <w:r w:rsidRPr="00D4205B">
        <w:t>Introduction</w:t>
      </w:r>
      <w:bookmarkEnd w:id="719"/>
    </w:p>
    <w:p w14:paraId="7DF59BD8" w14:textId="77777777" w:rsidR="00D4205B" w:rsidRPr="00D4205B" w:rsidRDefault="00D4205B" w:rsidP="00D4205B">
      <w:pPr>
        <w:ind w:left="360"/>
      </w:pPr>
      <w:r w:rsidRPr="00D4205B">
        <w:t>According to IETF RFC 3614, URN namespaces for all MPEG developed standards should follow the pattern:</w:t>
      </w:r>
    </w:p>
    <w:p w14:paraId="52689EAF" w14:textId="77777777" w:rsidR="00D4205B" w:rsidRPr="00D4205B" w:rsidRDefault="00D4205B" w:rsidP="00D4205B">
      <w:pPr>
        <w:ind w:left="360"/>
      </w:pPr>
    </w:p>
    <w:p w14:paraId="129C8B19" w14:textId="77777777" w:rsidR="00D4205B" w:rsidRPr="00D4205B" w:rsidRDefault="00D4205B" w:rsidP="00D4205B">
      <w:pPr>
        <w:ind w:left="360"/>
      </w:pPr>
      <w:r w:rsidRPr="00D4205B">
        <w:t>urn:mpeg:{standard name}:{assigned US-ASCII string}</w:t>
      </w:r>
    </w:p>
    <w:p w14:paraId="1A910AA9" w14:textId="77777777" w:rsidR="00D4205B" w:rsidRPr="00D4205B" w:rsidRDefault="00D4205B" w:rsidP="00D4205B">
      <w:pPr>
        <w:ind w:left="360"/>
      </w:pPr>
    </w:p>
    <w:p w14:paraId="4952C14C" w14:textId="77777777" w:rsidR="00D4205B" w:rsidRPr="00D4205B" w:rsidRDefault="00D4205B" w:rsidP="00D4205B">
      <w:pPr>
        <w:ind w:left="360"/>
      </w:pPr>
      <w:r w:rsidRPr="00D4205B">
        <w:t>where "{standard name}" is a US-ASCII string that conforms to URN Syntax requirements ([RFC2141]) and corresponds to the name of an MPEG standard (such as "mpeg1", "mpeg2", "mpeg4", "mpeg7", "mpeg21")</w:t>
      </w:r>
    </w:p>
    <w:p w14:paraId="06CE5A87" w14:textId="77777777" w:rsidR="00D4205B" w:rsidRPr="00D4205B" w:rsidRDefault="00D4205B" w:rsidP="00D4205B">
      <w:pPr>
        <w:ind w:left="360"/>
      </w:pPr>
    </w:p>
    <w:p w14:paraId="35739F52" w14:textId="77777777" w:rsidR="00D4205B" w:rsidRPr="00D4205B" w:rsidRDefault="00D4205B" w:rsidP="00D4205B">
      <w:pPr>
        <w:ind w:left="360"/>
      </w:pPr>
      <w:r w:rsidRPr="00D4205B">
        <w:t>Since the "{standard name}" refers to the standard family name and not individual parts thereof, it is common practice for other MPEG standards to designate a sub-namespace for each part of a standard.</w:t>
      </w:r>
    </w:p>
    <w:p w14:paraId="2FB3E20F" w14:textId="77777777" w:rsidR="00D4205B" w:rsidRPr="00D4205B" w:rsidRDefault="00D4205B" w:rsidP="00D4205B">
      <w:pPr>
        <w:ind w:left="360"/>
      </w:pPr>
    </w:p>
    <w:p w14:paraId="22F4280D" w14:textId="77777777" w:rsidR="00D4205B" w:rsidRPr="00D4205B" w:rsidRDefault="00D4205B" w:rsidP="00D4205B">
      <w:pPr>
        <w:ind w:left="360"/>
      </w:pPr>
      <w:r w:rsidRPr="00D4205B">
        <w:t>An example therefore is</w:t>
      </w:r>
    </w:p>
    <w:p w14:paraId="0BB142F5" w14:textId="77777777" w:rsidR="00D4205B" w:rsidRPr="00D4205B" w:rsidRDefault="00D4205B" w:rsidP="00D4205B">
      <w:pPr>
        <w:ind w:left="360"/>
      </w:pPr>
      <w:r w:rsidRPr="00D4205B">
        <w:t>urn:mpeg:mpegB:cicp:</w:t>
      </w:r>
    </w:p>
    <w:p w14:paraId="2A626861" w14:textId="77777777" w:rsidR="00D4205B" w:rsidRPr="00D4205B" w:rsidRDefault="00D4205B" w:rsidP="00D4205B">
      <w:pPr>
        <w:ind w:left="360"/>
      </w:pPr>
      <w:r w:rsidRPr="00D4205B">
        <w:t>where the 3</w:t>
      </w:r>
      <w:r w:rsidRPr="00D4205B">
        <w:rPr>
          <w:vertAlign w:val="superscript"/>
        </w:rPr>
        <w:t>rd</w:t>
      </w:r>
      <w:r w:rsidRPr="00D4205B">
        <w:t xml:space="preserve"> and 4</w:t>
      </w:r>
      <w:r w:rsidRPr="00D4205B">
        <w:rPr>
          <w:vertAlign w:val="superscript"/>
        </w:rPr>
        <w:t>th</w:t>
      </w:r>
      <w:r w:rsidRPr="00D4205B">
        <w:t xml:space="preserve"> component refer to:</w:t>
      </w:r>
    </w:p>
    <w:p w14:paraId="1C4B0DA2" w14:textId="77777777" w:rsidR="00D4205B" w:rsidRPr="00D4205B" w:rsidRDefault="00D4205B" w:rsidP="00D4205B">
      <w:pPr>
        <w:numPr>
          <w:ilvl w:val="0"/>
          <w:numId w:val="162"/>
        </w:numPr>
      </w:pPr>
      <w:r w:rsidRPr="00D4205B">
        <w:t xml:space="preserve">mpegB: </w:t>
      </w:r>
      <w:r w:rsidRPr="00D4205B">
        <w:sym w:font="Wingdings" w:char="F0E0"/>
      </w:r>
      <w:r w:rsidRPr="00D4205B">
        <w:t xml:space="preserve"> ISO/IEC 23001</w:t>
      </w:r>
    </w:p>
    <w:p w14:paraId="0656C2C4" w14:textId="77777777" w:rsidR="00D4205B" w:rsidRPr="00D4205B" w:rsidRDefault="00D4205B" w:rsidP="00D4205B">
      <w:pPr>
        <w:numPr>
          <w:ilvl w:val="0"/>
          <w:numId w:val="162"/>
        </w:numPr>
      </w:pPr>
      <w:r w:rsidRPr="00D4205B">
        <w:t xml:space="preserve">cicp: </w:t>
      </w:r>
      <w:r w:rsidRPr="00D4205B">
        <w:sym w:font="Wingdings" w:char="F0E0"/>
      </w:r>
      <w:r w:rsidRPr="00D4205B">
        <w:t xml:space="preserve"> Part 8 of the abovementioned standard</w:t>
      </w:r>
    </w:p>
    <w:p w14:paraId="497A948C" w14:textId="77777777" w:rsidR="00D4205B" w:rsidRPr="00D4205B" w:rsidRDefault="00D4205B" w:rsidP="00D4205B">
      <w:pPr>
        <w:ind w:left="360"/>
      </w:pPr>
    </w:p>
    <w:p w14:paraId="7EA1934D" w14:textId="77777777" w:rsidR="00D4205B" w:rsidRPr="00D4205B" w:rsidRDefault="00D4205B" w:rsidP="00D4205B">
      <w:pPr>
        <w:ind w:left="360"/>
      </w:pPr>
      <w:r w:rsidRPr="00D4205B">
        <w:t>However, with the MPEG DASH standards including all its parts, this concept was not followed and there is no single and obvious source of URN scheme definition.</w:t>
      </w:r>
    </w:p>
    <w:p w14:paraId="179CE603" w14:textId="77777777" w:rsidR="00D4205B" w:rsidRPr="00D4205B" w:rsidRDefault="00D4205B" w:rsidP="00D4205B">
      <w:pPr>
        <w:ind w:left="360"/>
      </w:pPr>
      <w:r w:rsidRPr="00D4205B">
        <w:t>This implies a potential source of naming collisions.</w:t>
      </w:r>
    </w:p>
    <w:p w14:paraId="7930D070" w14:textId="77777777" w:rsidR="00D4205B" w:rsidRPr="00D4205B" w:rsidRDefault="00D4205B" w:rsidP="00D4205B">
      <w:pPr>
        <w:ind w:left="360"/>
      </w:pPr>
    </w:p>
    <w:p w14:paraId="60B9403D" w14:textId="77777777" w:rsidR="00D4205B" w:rsidRPr="00D4205B" w:rsidRDefault="00D4205B" w:rsidP="00D4205B">
      <w:pPr>
        <w:ind w:left="360"/>
      </w:pPr>
      <w:r w:rsidRPr="00D4205B">
        <w:t>While Part 1 uses urn:mpeg:dash:,  most of all other parts of the MPEG-DASH standards family use this namespace with an additional identifier to span a sub-namespace, e.g.: serverpush: for Part 6 or asset-storage-format: for Part 9.</w:t>
      </w:r>
    </w:p>
    <w:p w14:paraId="3DE23F33" w14:textId="77777777" w:rsidR="00D4205B" w:rsidRPr="00D4205B" w:rsidRDefault="00D4205B" w:rsidP="00D4205B">
      <w:pPr>
        <w:ind w:left="360"/>
      </w:pPr>
    </w:p>
    <w:p w14:paraId="2B9F559B" w14:textId="77777777" w:rsidR="00D4205B" w:rsidRPr="00D4205B" w:rsidRDefault="00D4205B" w:rsidP="00B81F07">
      <w:pPr>
        <w:pStyle w:val="Heading2"/>
      </w:pPr>
      <w:bookmarkStart w:id="720" w:name="_Toc220055545"/>
      <w:r w:rsidRPr="00D4205B">
        <w:t>Proposal</w:t>
      </w:r>
      <w:bookmarkEnd w:id="720"/>
    </w:p>
    <w:p w14:paraId="1AA3D921" w14:textId="77777777" w:rsidR="00D4205B" w:rsidRPr="00D4205B" w:rsidRDefault="00D4205B" w:rsidP="00D4205B">
      <w:pPr>
        <w:ind w:left="360"/>
      </w:pPr>
      <w:r w:rsidRPr="00D4205B">
        <w:t>It is proposed to add the following changes to ISO/IEC 23009-1, clause 4.7 “Schemes”:</w:t>
      </w:r>
    </w:p>
    <w:p w14:paraId="1ACD74D9" w14:textId="77777777" w:rsidR="00D4205B" w:rsidRPr="00D4205B" w:rsidRDefault="00D4205B" w:rsidP="00D4205B">
      <w:pPr>
        <w:ind w:left="360"/>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4810"/>
        <w:gridCol w:w="1403"/>
        <w:gridCol w:w="3112"/>
      </w:tblGrid>
      <w:tr w:rsidR="00D4205B" w:rsidRPr="00D4205B" w14:paraId="6F9C123F" w14:textId="77777777" w:rsidTr="00D4205B">
        <w:trPr>
          <w:cantSplit/>
          <w:tblHeader/>
        </w:trPr>
        <w:tc>
          <w:tcPr>
            <w:tcW w:w="2703" w:type="pct"/>
            <w:tcBorders>
              <w:top w:val="single" w:sz="12" w:space="0" w:color="auto"/>
              <w:left w:val="single" w:sz="12" w:space="0" w:color="auto"/>
              <w:bottom w:val="single" w:sz="12" w:space="0" w:color="auto"/>
              <w:right w:val="single" w:sz="6" w:space="0" w:color="auto"/>
            </w:tcBorders>
            <w:hideMark/>
          </w:tcPr>
          <w:p w14:paraId="5708629A" w14:textId="77777777" w:rsidR="00D4205B" w:rsidRPr="00D4205B" w:rsidRDefault="00D4205B" w:rsidP="00D4205B">
            <w:pPr>
              <w:ind w:left="360"/>
              <w:rPr>
                <w:b/>
                <w:lang w:val="en-GB"/>
              </w:rPr>
            </w:pPr>
            <w:r w:rsidRPr="00D4205B">
              <w:rPr>
                <w:b/>
                <w:lang w:val="en-GB"/>
              </w:rPr>
              <w:t>Scheme identifier</w:t>
            </w:r>
          </w:p>
        </w:tc>
        <w:tc>
          <w:tcPr>
            <w:tcW w:w="505" w:type="pct"/>
            <w:tcBorders>
              <w:top w:val="single" w:sz="12" w:space="0" w:color="auto"/>
              <w:left w:val="single" w:sz="6" w:space="0" w:color="auto"/>
              <w:bottom w:val="single" w:sz="12" w:space="0" w:color="auto"/>
              <w:right w:val="single" w:sz="6" w:space="0" w:color="auto"/>
            </w:tcBorders>
            <w:tcMar>
              <w:top w:w="0" w:type="dxa"/>
              <w:left w:w="57" w:type="dxa"/>
              <w:bottom w:w="0" w:type="dxa"/>
              <w:right w:w="57" w:type="dxa"/>
            </w:tcMar>
            <w:hideMark/>
          </w:tcPr>
          <w:p w14:paraId="77BB8981" w14:textId="77777777" w:rsidR="00D4205B" w:rsidRPr="00D4205B" w:rsidRDefault="00D4205B" w:rsidP="00D4205B">
            <w:pPr>
              <w:ind w:left="360"/>
              <w:rPr>
                <w:b/>
                <w:lang w:val="en-GB"/>
              </w:rPr>
            </w:pPr>
            <w:r w:rsidRPr="00D4205B">
              <w:rPr>
                <w:b/>
                <w:lang w:val="en-GB"/>
              </w:rPr>
              <w:t>Clause in this document</w:t>
            </w:r>
          </w:p>
        </w:tc>
        <w:tc>
          <w:tcPr>
            <w:tcW w:w="1792" w:type="pct"/>
            <w:tcBorders>
              <w:top w:val="single" w:sz="12" w:space="0" w:color="auto"/>
              <w:left w:val="single" w:sz="6" w:space="0" w:color="auto"/>
              <w:bottom w:val="single" w:sz="12" w:space="0" w:color="auto"/>
              <w:right w:val="single" w:sz="12" w:space="0" w:color="auto"/>
            </w:tcBorders>
            <w:hideMark/>
          </w:tcPr>
          <w:p w14:paraId="709718B7" w14:textId="77777777" w:rsidR="00D4205B" w:rsidRPr="00D4205B" w:rsidRDefault="00D4205B" w:rsidP="00D4205B">
            <w:pPr>
              <w:ind w:left="360"/>
              <w:rPr>
                <w:b/>
                <w:lang w:val="en-GB"/>
              </w:rPr>
            </w:pPr>
            <w:r w:rsidRPr="00D4205B">
              <w:rPr>
                <w:b/>
                <w:lang w:val="en-GB"/>
              </w:rPr>
              <w:t>Informative description</w:t>
            </w:r>
          </w:p>
        </w:tc>
      </w:tr>
      <w:tr w:rsidR="00D4205B" w:rsidRPr="00D4205B" w14:paraId="79F46FE3" w14:textId="77777777" w:rsidTr="00D4205B">
        <w:tc>
          <w:tcPr>
            <w:tcW w:w="2703" w:type="pct"/>
            <w:tcBorders>
              <w:top w:val="single" w:sz="12" w:space="0" w:color="auto"/>
              <w:left w:val="single" w:sz="12" w:space="0" w:color="auto"/>
              <w:bottom w:val="single" w:sz="4" w:space="0" w:color="auto"/>
              <w:right w:val="single" w:sz="6" w:space="0" w:color="auto"/>
            </w:tcBorders>
          </w:tcPr>
          <w:p w14:paraId="5174FF22" w14:textId="77777777" w:rsidR="00D4205B" w:rsidRPr="00D4205B" w:rsidRDefault="00D4205B" w:rsidP="00D4205B">
            <w:pPr>
              <w:ind w:left="360"/>
              <w:rPr>
                <w:lang w:val="de-DE"/>
              </w:rPr>
            </w:pPr>
          </w:p>
        </w:tc>
        <w:tc>
          <w:tcPr>
            <w:tcW w:w="505" w:type="pct"/>
            <w:tcBorders>
              <w:top w:val="single" w:sz="12" w:space="0" w:color="auto"/>
              <w:left w:val="single" w:sz="6" w:space="0" w:color="auto"/>
              <w:bottom w:val="single" w:sz="4" w:space="0" w:color="auto"/>
              <w:right w:val="single" w:sz="6" w:space="0" w:color="auto"/>
            </w:tcBorders>
          </w:tcPr>
          <w:p w14:paraId="106CAC1F" w14:textId="77777777" w:rsidR="00D4205B" w:rsidRPr="00D4205B" w:rsidRDefault="00D4205B" w:rsidP="00D4205B">
            <w:pPr>
              <w:ind w:left="360"/>
              <w:rPr>
                <w:lang w:val="en-GB"/>
              </w:rPr>
            </w:pPr>
          </w:p>
        </w:tc>
        <w:tc>
          <w:tcPr>
            <w:tcW w:w="1792" w:type="pct"/>
            <w:tcBorders>
              <w:top w:val="single" w:sz="12" w:space="0" w:color="auto"/>
              <w:left w:val="single" w:sz="6" w:space="0" w:color="auto"/>
              <w:bottom w:val="single" w:sz="4" w:space="0" w:color="auto"/>
              <w:right w:val="single" w:sz="12" w:space="0" w:color="auto"/>
            </w:tcBorders>
          </w:tcPr>
          <w:p w14:paraId="3413E2E6" w14:textId="77777777" w:rsidR="00D4205B" w:rsidRPr="00D4205B" w:rsidRDefault="00D4205B" w:rsidP="00D4205B">
            <w:pPr>
              <w:ind w:left="360"/>
              <w:rPr>
                <w:lang w:val="en-GB"/>
              </w:rPr>
            </w:pPr>
          </w:p>
        </w:tc>
      </w:tr>
      <w:tr w:rsidR="00D4205B" w:rsidRPr="00D4205B" w14:paraId="0974ED3B" w14:textId="77777777" w:rsidTr="00D4205B">
        <w:tc>
          <w:tcPr>
            <w:tcW w:w="2703" w:type="pct"/>
            <w:tcBorders>
              <w:top w:val="single" w:sz="4" w:space="0" w:color="auto"/>
              <w:left w:val="single" w:sz="12" w:space="0" w:color="auto"/>
              <w:bottom w:val="single" w:sz="6" w:space="0" w:color="auto"/>
              <w:right w:val="single" w:sz="6" w:space="0" w:color="auto"/>
            </w:tcBorders>
            <w:hideMark/>
          </w:tcPr>
          <w:p w14:paraId="31754B9B" w14:textId="77777777" w:rsidR="00D4205B" w:rsidRPr="00D4205B" w:rsidRDefault="00D4205B" w:rsidP="00D4205B">
            <w:pPr>
              <w:ind w:left="360"/>
              <w:rPr>
                <w:lang w:val="en-GB"/>
              </w:rPr>
            </w:pPr>
            <w:r w:rsidRPr="00D4205B">
              <w:rPr>
                <w:lang w:val="de-DE"/>
              </w:rPr>
              <w:t>…</w:t>
            </w:r>
          </w:p>
        </w:tc>
        <w:tc>
          <w:tcPr>
            <w:tcW w:w="505" w:type="pct"/>
            <w:tcBorders>
              <w:top w:val="single" w:sz="4" w:space="0" w:color="auto"/>
              <w:left w:val="single" w:sz="6" w:space="0" w:color="auto"/>
              <w:bottom w:val="single" w:sz="6" w:space="0" w:color="auto"/>
              <w:right w:val="single" w:sz="6" w:space="0" w:color="auto"/>
            </w:tcBorders>
          </w:tcPr>
          <w:p w14:paraId="7BE241C3" w14:textId="77777777" w:rsidR="00D4205B" w:rsidRPr="00D4205B" w:rsidRDefault="00D4205B" w:rsidP="00D4205B">
            <w:pPr>
              <w:ind w:left="360"/>
              <w:rPr>
                <w:lang w:val="en-GB"/>
              </w:rPr>
            </w:pPr>
          </w:p>
        </w:tc>
        <w:tc>
          <w:tcPr>
            <w:tcW w:w="1792" w:type="pct"/>
            <w:tcBorders>
              <w:top w:val="single" w:sz="4" w:space="0" w:color="auto"/>
              <w:left w:val="single" w:sz="6" w:space="0" w:color="auto"/>
              <w:bottom w:val="single" w:sz="6" w:space="0" w:color="auto"/>
              <w:right w:val="single" w:sz="12" w:space="0" w:color="auto"/>
            </w:tcBorders>
          </w:tcPr>
          <w:p w14:paraId="3201C87B" w14:textId="77777777" w:rsidR="00D4205B" w:rsidRPr="00D4205B" w:rsidRDefault="00D4205B" w:rsidP="00D4205B">
            <w:pPr>
              <w:ind w:left="360"/>
              <w:rPr>
                <w:lang w:val="en-GB"/>
              </w:rPr>
            </w:pPr>
          </w:p>
        </w:tc>
      </w:tr>
      <w:tr w:rsidR="00D4205B" w:rsidRPr="00D4205B" w14:paraId="25AD91DD" w14:textId="77777777" w:rsidTr="00D4205B">
        <w:tc>
          <w:tcPr>
            <w:tcW w:w="2703" w:type="pct"/>
            <w:tcBorders>
              <w:top w:val="single" w:sz="4" w:space="0" w:color="auto"/>
              <w:left w:val="single" w:sz="12" w:space="0" w:color="auto"/>
              <w:bottom w:val="single" w:sz="6" w:space="0" w:color="auto"/>
              <w:right w:val="single" w:sz="6" w:space="0" w:color="auto"/>
            </w:tcBorders>
            <w:hideMark/>
          </w:tcPr>
          <w:p w14:paraId="65BD9C0A" w14:textId="77777777" w:rsidR="00D4205B" w:rsidRPr="00D4205B" w:rsidRDefault="00D4205B" w:rsidP="00D4205B">
            <w:pPr>
              <w:ind w:left="360"/>
              <w:rPr>
                <w:lang w:val="en-GB"/>
              </w:rPr>
            </w:pPr>
            <w:r w:rsidRPr="00D4205B">
              <w:rPr>
                <w:lang w:val="de-DE"/>
              </w:rPr>
              <w:t>…</w:t>
            </w:r>
          </w:p>
        </w:tc>
        <w:tc>
          <w:tcPr>
            <w:tcW w:w="505" w:type="pct"/>
            <w:tcBorders>
              <w:top w:val="single" w:sz="4" w:space="0" w:color="auto"/>
              <w:left w:val="single" w:sz="6" w:space="0" w:color="auto"/>
              <w:bottom w:val="single" w:sz="6" w:space="0" w:color="auto"/>
              <w:right w:val="single" w:sz="6" w:space="0" w:color="auto"/>
            </w:tcBorders>
          </w:tcPr>
          <w:p w14:paraId="361820E6" w14:textId="77777777" w:rsidR="00D4205B" w:rsidRPr="00D4205B" w:rsidRDefault="00D4205B" w:rsidP="00D4205B">
            <w:pPr>
              <w:ind w:left="360"/>
              <w:rPr>
                <w:lang w:val="en-GB"/>
              </w:rPr>
            </w:pPr>
          </w:p>
        </w:tc>
        <w:tc>
          <w:tcPr>
            <w:tcW w:w="1792" w:type="pct"/>
            <w:tcBorders>
              <w:top w:val="single" w:sz="4" w:space="0" w:color="auto"/>
              <w:left w:val="single" w:sz="6" w:space="0" w:color="auto"/>
              <w:bottom w:val="single" w:sz="6" w:space="0" w:color="auto"/>
              <w:right w:val="single" w:sz="12" w:space="0" w:color="auto"/>
            </w:tcBorders>
          </w:tcPr>
          <w:p w14:paraId="56B2D54B" w14:textId="77777777" w:rsidR="00D4205B" w:rsidRPr="00D4205B" w:rsidRDefault="00D4205B" w:rsidP="00D4205B">
            <w:pPr>
              <w:ind w:left="360"/>
              <w:rPr>
                <w:lang w:val="en-GB"/>
              </w:rPr>
            </w:pPr>
          </w:p>
        </w:tc>
      </w:tr>
      <w:tr w:rsidR="00D4205B" w:rsidRPr="00D4205B" w14:paraId="34259998" w14:textId="77777777" w:rsidTr="00D4205B">
        <w:tc>
          <w:tcPr>
            <w:tcW w:w="2703" w:type="pct"/>
            <w:tcBorders>
              <w:top w:val="single" w:sz="4" w:space="0" w:color="auto"/>
              <w:left w:val="single" w:sz="12" w:space="0" w:color="auto"/>
              <w:bottom w:val="single" w:sz="6" w:space="0" w:color="auto"/>
              <w:right w:val="single" w:sz="6" w:space="0" w:color="auto"/>
            </w:tcBorders>
          </w:tcPr>
          <w:p w14:paraId="0EC1892E" w14:textId="77777777" w:rsidR="00D4205B" w:rsidRPr="00D4205B" w:rsidRDefault="00D4205B" w:rsidP="00D4205B">
            <w:pPr>
              <w:ind w:left="360"/>
              <w:rPr>
                <w:lang w:val="en-GB"/>
              </w:rPr>
            </w:pPr>
          </w:p>
        </w:tc>
        <w:tc>
          <w:tcPr>
            <w:tcW w:w="505" w:type="pct"/>
            <w:tcBorders>
              <w:top w:val="single" w:sz="4" w:space="0" w:color="auto"/>
              <w:left w:val="single" w:sz="6" w:space="0" w:color="auto"/>
              <w:bottom w:val="single" w:sz="6" w:space="0" w:color="auto"/>
              <w:right w:val="single" w:sz="6" w:space="0" w:color="auto"/>
            </w:tcBorders>
          </w:tcPr>
          <w:p w14:paraId="31B85E89" w14:textId="77777777" w:rsidR="00D4205B" w:rsidRPr="00D4205B" w:rsidRDefault="00D4205B" w:rsidP="00D4205B">
            <w:pPr>
              <w:ind w:left="360"/>
              <w:rPr>
                <w:lang w:val="en-GB"/>
              </w:rPr>
            </w:pPr>
          </w:p>
        </w:tc>
        <w:tc>
          <w:tcPr>
            <w:tcW w:w="1792" w:type="pct"/>
            <w:tcBorders>
              <w:top w:val="single" w:sz="4" w:space="0" w:color="auto"/>
              <w:left w:val="single" w:sz="6" w:space="0" w:color="auto"/>
              <w:bottom w:val="single" w:sz="6" w:space="0" w:color="auto"/>
              <w:right w:val="single" w:sz="12" w:space="0" w:color="auto"/>
            </w:tcBorders>
          </w:tcPr>
          <w:p w14:paraId="090F89C9" w14:textId="77777777" w:rsidR="00D4205B" w:rsidRPr="00D4205B" w:rsidRDefault="00D4205B" w:rsidP="00D4205B">
            <w:pPr>
              <w:ind w:left="360"/>
              <w:rPr>
                <w:lang w:val="en-GB"/>
              </w:rPr>
            </w:pPr>
          </w:p>
        </w:tc>
      </w:tr>
      <w:tr w:rsidR="00D4205B" w:rsidRPr="00D4205B" w14:paraId="23F0A4B7" w14:textId="77777777" w:rsidTr="00D4205B">
        <w:tc>
          <w:tcPr>
            <w:tcW w:w="2703" w:type="pct"/>
            <w:tcBorders>
              <w:top w:val="single" w:sz="6" w:space="0" w:color="auto"/>
              <w:left w:val="single" w:sz="12" w:space="0" w:color="auto"/>
              <w:bottom w:val="single" w:sz="6" w:space="0" w:color="auto"/>
              <w:right w:val="single" w:sz="6" w:space="0" w:color="auto"/>
            </w:tcBorders>
            <w:hideMark/>
          </w:tcPr>
          <w:p w14:paraId="21823131" w14:textId="77777777" w:rsidR="00D4205B" w:rsidRPr="00D4205B" w:rsidRDefault="00D4205B" w:rsidP="00D4205B">
            <w:pPr>
              <w:ind w:left="360"/>
              <w:rPr>
                <w:b/>
                <w:bCs/>
                <w:lang w:val="en-GB"/>
              </w:rPr>
            </w:pPr>
            <w:r w:rsidRPr="00D4205B">
              <w:rPr>
                <w:b/>
                <w:bCs/>
              </w:rPr>
              <w:t>Sub-Namespaces and Scheme defined by other parts</w:t>
            </w:r>
          </w:p>
        </w:tc>
        <w:tc>
          <w:tcPr>
            <w:tcW w:w="505" w:type="pct"/>
            <w:tcBorders>
              <w:top w:val="single" w:sz="6" w:space="0" w:color="auto"/>
              <w:left w:val="single" w:sz="6" w:space="0" w:color="auto"/>
              <w:bottom w:val="single" w:sz="6" w:space="0" w:color="auto"/>
              <w:right w:val="single" w:sz="6" w:space="0" w:color="auto"/>
            </w:tcBorders>
            <w:hideMark/>
          </w:tcPr>
          <w:p w14:paraId="1AA5D788" w14:textId="77777777" w:rsidR="00D4205B" w:rsidRPr="00D4205B" w:rsidRDefault="00D4205B" w:rsidP="00D4205B">
            <w:pPr>
              <w:ind w:left="360"/>
              <w:rPr>
                <w:b/>
                <w:bCs/>
                <w:lang w:val="en-GB"/>
              </w:rPr>
            </w:pPr>
          </w:p>
        </w:tc>
        <w:tc>
          <w:tcPr>
            <w:tcW w:w="1792" w:type="pct"/>
            <w:tcBorders>
              <w:top w:val="single" w:sz="6" w:space="0" w:color="auto"/>
              <w:left w:val="single" w:sz="6" w:space="0" w:color="auto"/>
              <w:bottom w:val="single" w:sz="6" w:space="0" w:color="auto"/>
              <w:right w:val="single" w:sz="12" w:space="0" w:color="auto"/>
            </w:tcBorders>
            <w:hideMark/>
          </w:tcPr>
          <w:p w14:paraId="674A2EC2" w14:textId="77777777" w:rsidR="00D4205B" w:rsidRPr="00D4205B" w:rsidRDefault="00D4205B" w:rsidP="00D4205B">
            <w:pPr>
              <w:ind w:left="360"/>
            </w:pPr>
          </w:p>
        </w:tc>
      </w:tr>
      <w:tr w:rsidR="00D4205B" w:rsidRPr="00D4205B" w14:paraId="27D255A3" w14:textId="77777777" w:rsidTr="00D4205B">
        <w:tc>
          <w:tcPr>
            <w:tcW w:w="2703" w:type="pct"/>
            <w:tcBorders>
              <w:top w:val="single" w:sz="6" w:space="0" w:color="auto"/>
              <w:left w:val="single" w:sz="12" w:space="0" w:color="auto"/>
              <w:bottom w:val="single" w:sz="6" w:space="0" w:color="auto"/>
              <w:right w:val="single" w:sz="6" w:space="0" w:color="auto"/>
            </w:tcBorders>
            <w:hideMark/>
          </w:tcPr>
          <w:p w14:paraId="61EBCAF5" w14:textId="77777777" w:rsidR="00D4205B" w:rsidRPr="00D4205B" w:rsidRDefault="00D4205B" w:rsidP="00D4205B">
            <w:pPr>
              <w:ind w:left="360"/>
              <w:rPr>
                <w:lang w:val="en-GB"/>
              </w:rPr>
            </w:pPr>
            <w:r w:rsidRPr="00D4205B">
              <w:rPr>
                <w:lang w:val="en-GB"/>
              </w:rPr>
              <w:t>urn:mpeg:dash:serverpush:</w:t>
            </w:r>
          </w:p>
        </w:tc>
        <w:tc>
          <w:tcPr>
            <w:tcW w:w="505" w:type="pct"/>
            <w:tcBorders>
              <w:top w:val="single" w:sz="6" w:space="0" w:color="auto"/>
              <w:left w:val="single" w:sz="6" w:space="0" w:color="auto"/>
              <w:bottom w:val="single" w:sz="6" w:space="0" w:color="auto"/>
              <w:right w:val="single" w:sz="6" w:space="0" w:color="auto"/>
            </w:tcBorders>
            <w:hideMark/>
          </w:tcPr>
          <w:p w14:paraId="2DD607F9" w14:textId="77777777" w:rsidR="00D4205B" w:rsidRPr="00D4205B" w:rsidRDefault="00D4205B" w:rsidP="00D4205B">
            <w:pPr>
              <w:ind w:left="360"/>
            </w:pPr>
            <w:r w:rsidRPr="00D4205B">
              <w:rPr>
                <w:lang w:val="en-GB"/>
              </w:rPr>
              <w:t>n/a</w:t>
            </w:r>
          </w:p>
        </w:tc>
        <w:tc>
          <w:tcPr>
            <w:tcW w:w="1792" w:type="pct"/>
            <w:tcBorders>
              <w:top w:val="single" w:sz="6" w:space="0" w:color="auto"/>
              <w:left w:val="single" w:sz="6" w:space="0" w:color="auto"/>
              <w:bottom w:val="single" w:sz="6" w:space="0" w:color="auto"/>
              <w:right w:val="single" w:sz="12" w:space="0" w:color="auto"/>
            </w:tcBorders>
            <w:hideMark/>
          </w:tcPr>
          <w:p w14:paraId="06FCB5AD" w14:textId="77777777" w:rsidR="00D4205B" w:rsidRPr="00D4205B" w:rsidRDefault="00D4205B" w:rsidP="00D4205B">
            <w:pPr>
              <w:ind w:left="360"/>
              <w:rPr>
                <w:lang w:val="en-GB"/>
              </w:rPr>
            </w:pPr>
            <w:r w:rsidRPr="00D4205B">
              <w:rPr>
                <w:lang w:val="en-GB"/>
              </w:rPr>
              <w:t>Namespace used for ISO/IEC 23009-6</w:t>
            </w:r>
          </w:p>
        </w:tc>
      </w:tr>
      <w:tr w:rsidR="00D4205B" w:rsidRPr="00D4205B" w14:paraId="5A1AEAE5" w14:textId="77777777" w:rsidTr="00D4205B">
        <w:tc>
          <w:tcPr>
            <w:tcW w:w="2703" w:type="pct"/>
            <w:tcBorders>
              <w:top w:val="single" w:sz="6" w:space="0" w:color="auto"/>
              <w:left w:val="single" w:sz="12" w:space="0" w:color="auto"/>
              <w:bottom w:val="single" w:sz="6" w:space="0" w:color="auto"/>
              <w:right w:val="single" w:sz="6" w:space="0" w:color="auto"/>
            </w:tcBorders>
            <w:hideMark/>
          </w:tcPr>
          <w:p w14:paraId="4B2C1300" w14:textId="77777777" w:rsidR="00D4205B" w:rsidRPr="00D4205B" w:rsidRDefault="00D4205B" w:rsidP="00D4205B">
            <w:pPr>
              <w:ind w:left="360"/>
              <w:rPr>
                <w:lang w:val="en-GB"/>
              </w:rPr>
            </w:pPr>
            <w:r w:rsidRPr="00D4205B">
              <w:rPr>
                <w:lang w:val="en-GB"/>
              </w:rPr>
              <w:lastRenderedPageBreak/>
              <w:t>urn:mpeg:dash:asset-storage-format:</w:t>
            </w:r>
          </w:p>
        </w:tc>
        <w:tc>
          <w:tcPr>
            <w:tcW w:w="505" w:type="pct"/>
            <w:tcBorders>
              <w:top w:val="single" w:sz="6" w:space="0" w:color="auto"/>
              <w:left w:val="single" w:sz="6" w:space="0" w:color="auto"/>
              <w:bottom w:val="single" w:sz="6" w:space="0" w:color="auto"/>
              <w:right w:val="single" w:sz="6" w:space="0" w:color="auto"/>
            </w:tcBorders>
            <w:hideMark/>
          </w:tcPr>
          <w:p w14:paraId="74E1B718" w14:textId="77777777" w:rsidR="00D4205B" w:rsidRPr="00D4205B" w:rsidRDefault="00D4205B" w:rsidP="00D4205B">
            <w:pPr>
              <w:ind w:left="360"/>
            </w:pPr>
            <w:r w:rsidRPr="00D4205B">
              <w:rPr>
                <w:lang w:val="en-GB"/>
              </w:rPr>
              <w:t>n/a</w:t>
            </w:r>
          </w:p>
        </w:tc>
        <w:tc>
          <w:tcPr>
            <w:tcW w:w="1792" w:type="pct"/>
            <w:tcBorders>
              <w:top w:val="single" w:sz="6" w:space="0" w:color="auto"/>
              <w:left w:val="single" w:sz="6" w:space="0" w:color="auto"/>
              <w:bottom w:val="single" w:sz="6" w:space="0" w:color="auto"/>
              <w:right w:val="single" w:sz="12" w:space="0" w:color="auto"/>
            </w:tcBorders>
            <w:hideMark/>
          </w:tcPr>
          <w:p w14:paraId="123A1A98" w14:textId="77777777" w:rsidR="00D4205B" w:rsidRPr="00D4205B" w:rsidRDefault="00D4205B" w:rsidP="00D4205B">
            <w:pPr>
              <w:ind w:left="360"/>
              <w:rPr>
                <w:lang w:val="en-GB"/>
              </w:rPr>
            </w:pPr>
            <w:r w:rsidRPr="00D4205B">
              <w:rPr>
                <w:lang w:val="en-GB"/>
              </w:rPr>
              <w:t>Namespace used for ISO/IEC 23009-9</w:t>
            </w:r>
          </w:p>
        </w:tc>
      </w:tr>
      <w:tr w:rsidR="00D4205B" w:rsidRPr="00D4205B" w14:paraId="05B6F92B" w14:textId="77777777" w:rsidTr="00D4205B">
        <w:tc>
          <w:tcPr>
            <w:tcW w:w="2703" w:type="pct"/>
            <w:tcBorders>
              <w:top w:val="single" w:sz="6" w:space="0" w:color="auto"/>
              <w:left w:val="single" w:sz="12" w:space="0" w:color="auto"/>
              <w:bottom w:val="single" w:sz="6" w:space="0" w:color="auto"/>
              <w:right w:val="single" w:sz="6" w:space="0" w:color="auto"/>
            </w:tcBorders>
            <w:hideMark/>
          </w:tcPr>
          <w:p w14:paraId="55B23D70" w14:textId="77777777" w:rsidR="00D4205B" w:rsidRPr="00D4205B" w:rsidRDefault="00D4205B" w:rsidP="00D4205B">
            <w:pPr>
              <w:ind w:left="360"/>
              <w:rPr>
                <w:lang w:val="en-GB"/>
              </w:rPr>
            </w:pPr>
            <w:r w:rsidRPr="00D4205B">
              <w:rPr>
                <w:i/>
                <w:iCs/>
              </w:rPr>
              <w:t>urn:mpeg:dash:encryptionkey-server</w:t>
            </w:r>
          </w:p>
        </w:tc>
        <w:tc>
          <w:tcPr>
            <w:tcW w:w="505" w:type="pct"/>
            <w:tcBorders>
              <w:top w:val="single" w:sz="6" w:space="0" w:color="auto"/>
              <w:left w:val="single" w:sz="6" w:space="0" w:color="auto"/>
              <w:bottom w:val="single" w:sz="6" w:space="0" w:color="auto"/>
              <w:right w:val="single" w:sz="6" w:space="0" w:color="auto"/>
            </w:tcBorders>
            <w:hideMark/>
          </w:tcPr>
          <w:p w14:paraId="31EBE142" w14:textId="77777777" w:rsidR="00D4205B" w:rsidRPr="00D4205B" w:rsidRDefault="00D4205B" w:rsidP="00D4205B">
            <w:pPr>
              <w:ind w:left="360"/>
            </w:pPr>
            <w:r w:rsidRPr="00D4205B">
              <w:rPr>
                <w:lang w:val="en-GB"/>
              </w:rPr>
              <w:t>TBD – see below</w:t>
            </w:r>
          </w:p>
        </w:tc>
        <w:tc>
          <w:tcPr>
            <w:tcW w:w="1792" w:type="pct"/>
            <w:tcBorders>
              <w:top w:val="single" w:sz="6" w:space="0" w:color="auto"/>
              <w:left w:val="single" w:sz="6" w:space="0" w:color="auto"/>
              <w:bottom w:val="single" w:sz="6" w:space="0" w:color="auto"/>
              <w:right w:val="single" w:sz="12" w:space="0" w:color="auto"/>
            </w:tcBorders>
            <w:hideMark/>
          </w:tcPr>
          <w:p w14:paraId="412D6636" w14:textId="77777777" w:rsidR="00D4205B" w:rsidRPr="00D4205B" w:rsidRDefault="00D4205B" w:rsidP="00D4205B">
            <w:pPr>
              <w:ind w:left="360"/>
              <w:rPr>
                <w:lang w:val="en-GB"/>
              </w:rPr>
            </w:pPr>
            <w:r w:rsidRPr="00D4205B">
              <w:rPr>
                <w:lang w:val="en-GB"/>
              </w:rPr>
              <w:t>TBD</w:t>
            </w:r>
          </w:p>
        </w:tc>
      </w:tr>
      <w:tr w:rsidR="00D4205B" w:rsidRPr="00D4205B" w14:paraId="5FDC4538" w14:textId="77777777" w:rsidTr="00D4205B">
        <w:tc>
          <w:tcPr>
            <w:tcW w:w="2703" w:type="pct"/>
            <w:tcBorders>
              <w:top w:val="single" w:sz="6" w:space="0" w:color="auto"/>
              <w:left w:val="single" w:sz="12" w:space="0" w:color="auto"/>
              <w:bottom w:val="single" w:sz="12" w:space="0" w:color="auto"/>
              <w:right w:val="single" w:sz="6" w:space="0" w:color="auto"/>
            </w:tcBorders>
          </w:tcPr>
          <w:p w14:paraId="5781880A" w14:textId="77777777" w:rsidR="00D4205B" w:rsidRPr="00D4205B" w:rsidRDefault="00D4205B" w:rsidP="00D4205B">
            <w:pPr>
              <w:ind w:left="360"/>
              <w:rPr>
                <w:lang w:val="en-GB"/>
              </w:rPr>
            </w:pPr>
          </w:p>
        </w:tc>
        <w:tc>
          <w:tcPr>
            <w:tcW w:w="505" w:type="pct"/>
            <w:tcBorders>
              <w:top w:val="single" w:sz="6" w:space="0" w:color="auto"/>
              <w:left w:val="single" w:sz="6" w:space="0" w:color="auto"/>
              <w:bottom w:val="single" w:sz="12" w:space="0" w:color="auto"/>
              <w:right w:val="single" w:sz="6" w:space="0" w:color="auto"/>
            </w:tcBorders>
          </w:tcPr>
          <w:p w14:paraId="1F4CC1EC" w14:textId="77777777" w:rsidR="00D4205B" w:rsidRPr="00D4205B" w:rsidRDefault="00D4205B" w:rsidP="00D4205B">
            <w:pPr>
              <w:ind w:left="360"/>
            </w:pPr>
          </w:p>
        </w:tc>
        <w:tc>
          <w:tcPr>
            <w:tcW w:w="1792" w:type="pct"/>
            <w:tcBorders>
              <w:top w:val="single" w:sz="6" w:space="0" w:color="auto"/>
              <w:left w:val="single" w:sz="6" w:space="0" w:color="auto"/>
              <w:bottom w:val="single" w:sz="12" w:space="0" w:color="auto"/>
              <w:right w:val="single" w:sz="12" w:space="0" w:color="auto"/>
            </w:tcBorders>
          </w:tcPr>
          <w:p w14:paraId="5EB84FDA" w14:textId="77777777" w:rsidR="00D4205B" w:rsidRPr="00D4205B" w:rsidRDefault="00D4205B" w:rsidP="00D4205B">
            <w:pPr>
              <w:ind w:left="360"/>
              <w:rPr>
                <w:lang w:val="en-GB"/>
              </w:rPr>
            </w:pPr>
          </w:p>
        </w:tc>
      </w:tr>
    </w:tbl>
    <w:p w14:paraId="20586C2F" w14:textId="77777777" w:rsidR="00D4205B" w:rsidRPr="00D4205B" w:rsidRDefault="00D4205B" w:rsidP="00D4205B">
      <w:pPr>
        <w:ind w:left="360"/>
      </w:pPr>
    </w:p>
    <w:p w14:paraId="7B3AFDB2" w14:textId="77777777" w:rsidR="00D4205B" w:rsidRPr="00D4205B" w:rsidRDefault="00D4205B" w:rsidP="00D4205B">
      <w:pPr>
        <w:ind w:left="360"/>
      </w:pPr>
    </w:p>
    <w:p w14:paraId="21237F77" w14:textId="77777777" w:rsidR="00D4205B" w:rsidRPr="00D4205B" w:rsidRDefault="00D4205B" w:rsidP="00B81F07">
      <w:pPr>
        <w:pStyle w:val="Heading3"/>
      </w:pPr>
      <w:bookmarkStart w:id="721" w:name="_Toc220055546"/>
      <w:r w:rsidRPr="00D4205B">
        <w:t xml:space="preserve">On </w:t>
      </w:r>
      <w:r w:rsidRPr="00D4205B">
        <w:rPr>
          <w:rFonts w:eastAsia="MS Mincho"/>
        </w:rPr>
        <w:t>urn:mpeg:dash:encryptionkey-server:</w:t>
      </w:r>
      <w:bookmarkEnd w:id="721"/>
    </w:p>
    <w:p w14:paraId="69DDBDFD" w14:textId="77777777" w:rsidR="00D4205B" w:rsidRPr="00D4205B" w:rsidRDefault="00D4205B" w:rsidP="00D4205B">
      <w:pPr>
        <w:ind w:left="360"/>
      </w:pPr>
      <w:r w:rsidRPr="00D4205B">
        <w:t>This scheme is used in ISO/IEC 23009-9. This scheme does not follow the common naming convention of all other schemes defined by this part of the DASH standards family.</w:t>
      </w:r>
    </w:p>
    <w:p w14:paraId="7ACE70DE" w14:textId="77777777" w:rsidR="00D4205B" w:rsidRPr="00D4205B" w:rsidRDefault="00D4205B" w:rsidP="00B81F07">
      <w:pPr>
        <w:pStyle w:val="Heading2"/>
      </w:pPr>
      <w:bookmarkStart w:id="722" w:name="_Toc220055547"/>
      <w:r w:rsidRPr="00D4205B">
        <w:t>Recommendations</w:t>
      </w:r>
      <w:bookmarkEnd w:id="722"/>
    </w:p>
    <w:p w14:paraId="5CCCEC4F" w14:textId="77777777" w:rsidR="00D4205B" w:rsidRPr="00D4205B" w:rsidRDefault="00D4205B" w:rsidP="00D4205B">
      <w:pPr>
        <w:ind w:left="360"/>
      </w:pPr>
      <w:r w:rsidRPr="00D4205B">
        <w:t>Since there’s no clear disambiguation for schemes defined by Part 1, this contribution proposes to list all sub-namespace utilized by the DASH standards family in Part 1.</w:t>
      </w:r>
    </w:p>
    <w:p w14:paraId="3C926FB0" w14:textId="77777777" w:rsidR="00D4205B" w:rsidRPr="00D4205B" w:rsidRDefault="00D4205B" w:rsidP="00D4205B">
      <w:pPr>
        <w:ind w:left="360"/>
      </w:pPr>
    </w:p>
    <w:p w14:paraId="58D3765F" w14:textId="77777777" w:rsidR="00D4205B" w:rsidRPr="00D4205B" w:rsidRDefault="00D4205B" w:rsidP="00D4205B">
      <w:pPr>
        <w:ind w:left="360"/>
      </w:pPr>
      <w:r w:rsidRPr="00D4205B">
        <w:t>It’s recommended to study the problem of potential naming collisions and consider the proposed text from clause 3 for inclusion into a future version of 23009-1.</w:t>
      </w:r>
    </w:p>
    <w:p w14:paraId="437106A2" w14:textId="77777777" w:rsidR="00D4205B" w:rsidRPr="00D4205B" w:rsidRDefault="00D4205B" w:rsidP="00D4205B">
      <w:pPr>
        <w:ind w:left="360"/>
      </w:pPr>
    </w:p>
    <w:p w14:paraId="621852CF" w14:textId="77777777" w:rsidR="00D4205B" w:rsidRPr="00D4205B" w:rsidRDefault="00D4205B" w:rsidP="00D4205B">
      <w:pPr>
        <w:ind w:left="360"/>
      </w:pPr>
      <w:r w:rsidRPr="00D4205B">
        <w:t>Further it’s recommended to check DASH Part 2 to 5 for any other scheme assignments.</w:t>
      </w:r>
    </w:p>
    <w:p w14:paraId="5A2DC6DC" w14:textId="77777777" w:rsidR="00D4205B" w:rsidRPr="00D4205B" w:rsidRDefault="00D4205B" w:rsidP="00B81F07">
      <w:pPr>
        <w:pStyle w:val="Heading2"/>
      </w:pPr>
      <w:bookmarkStart w:id="723" w:name="_Toc220055548"/>
      <w:r w:rsidRPr="00D4205B">
        <w:t>References</w:t>
      </w:r>
      <w:bookmarkEnd w:id="723"/>
    </w:p>
    <w:p w14:paraId="2932C2D6" w14:textId="56382141" w:rsidR="00C5155E" w:rsidRPr="00484BF7" w:rsidRDefault="00D4205B" w:rsidP="00D4205B">
      <w:pPr>
        <w:numPr>
          <w:ilvl w:val="0"/>
          <w:numId w:val="163"/>
        </w:numPr>
        <w:rPr>
          <w:lang w:val="nl-NL"/>
        </w:rPr>
      </w:pPr>
      <w:r w:rsidRPr="00484BF7">
        <w:rPr>
          <w:lang w:val="nl-NL"/>
        </w:rPr>
        <w:t xml:space="preserve">IETF RFC 3614: </w:t>
      </w:r>
      <w:hyperlink r:id="rId133" w:history="1">
        <w:r w:rsidRPr="00484BF7">
          <w:rPr>
            <w:rStyle w:val="Hyperlink"/>
            <w:lang w:val="nl-NL"/>
          </w:rPr>
          <w:t>https://datatracker.ietf.org/doc/html/rfc3614</w:t>
        </w:r>
      </w:hyperlink>
    </w:p>
    <w:p w14:paraId="4260A6CF" w14:textId="77777777" w:rsidR="00C5155E" w:rsidRPr="00484BF7" w:rsidRDefault="00C5155E">
      <w:pPr>
        <w:jc w:val="left"/>
        <w:rPr>
          <w:lang w:val="nl-NL"/>
        </w:rPr>
      </w:pPr>
      <w:r w:rsidRPr="00484BF7">
        <w:rPr>
          <w:lang w:val="nl-NL"/>
        </w:rPr>
        <w:br w:type="page"/>
      </w:r>
    </w:p>
    <w:p w14:paraId="53703F97" w14:textId="0D026126" w:rsidR="00C5155E" w:rsidRDefault="00C5155E" w:rsidP="00C5155E">
      <w:pPr>
        <w:pStyle w:val="Header1"/>
      </w:pPr>
      <w:bookmarkStart w:id="724" w:name="_Toc220055549"/>
      <w:r>
        <w:lastRenderedPageBreak/>
        <w:t xml:space="preserve">CMCD </w:t>
      </w:r>
      <w:r w:rsidR="00484BF7">
        <w:t xml:space="preserve">V1 and </w:t>
      </w:r>
      <w:r>
        <w:t>V2</w:t>
      </w:r>
      <w:r w:rsidR="0017195C">
        <w:t xml:space="preserve"> (m74567</w:t>
      </w:r>
      <w:r w:rsidR="00484BF7">
        <w:t>, m75722</w:t>
      </w:r>
      <w:r w:rsidR="0017195C">
        <w:t>)</w:t>
      </w:r>
      <w:bookmarkEnd w:id="724"/>
    </w:p>
    <w:p w14:paraId="01D54621" w14:textId="77777777" w:rsidR="00484BF7" w:rsidRPr="005F2341" w:rsidRDefault="00484BF7" w:rsidP="005F2341"/>
    <w:p w14:paraId="22E57CDC" w14:textId="77777777" w:rsidR="005F2341" w:rsidRDefault="005F2341" w:rsidP="005F2341">
      <w:pPr>
        <w:pStyle w:val="Heading2"/>
        <w:rPr>
          <w:lang w:eastAsia="zh-CN"/>
        </w:rPr>
      </w:pPr>
      <w:bookmarkStart w:id="725" w:name="_Toc220055550"/>
      <w:bookmarkStart w:id="726" w:name="_Hlk220054265"/>
      <w:r>
        <w:rPr>
          <w:lang w:eastAsia="zh-CN"/>
        </w:rPr>
        <w:t>Introduction</w:t>
      </w:r>
      <w:bookmarkEnd w:id="725"/>
    </w:p>
    <w:p w14:paraId="58F3C8C8" w14:textId="77777777" w:rsidR="005F2341" w:rsidRDefault="005F2341" w:rsidP="005F2341">
      <w:pPr>
        <w:rPr>
          <w:rFonts w:cstheme="minorBidi"/>
        </w:rPr>
      </w:pPr>
    </w:p>
    <w:p w14:paraId="1B6A77BA" w14:textId="77777777" w:rsidR="005F2341" w:rsidRDefault="005F2341" w:rsidP="005F2341">
      <w:pPr>
        <w:rPr>
          <w:rFonts w:cstheme="minorBidi"/>
        </w:rPr>
      </w:pPr>
      <w:r>
        <w:rPr>
          <w:rFonts w:cstheme="minorBidi"/>
        </w:rPr>
        <w:t>This document addresses CMCD v2 for the next version of DASH. The document is taking into account discussions in the SVTA DASH-IF WG.</w:t>
      </w:r>
    </w:p>
    <w:p w14:paraId="5E7FD098" w14:textId="77777777" w:rsidR="005F2341" w:rsidRDefault="005F2341" w:rsidP="005F2341">
      <w:pPr>
        <w:rPr>
          <w:rFonts w:cstheme="minorBidi"/>
        </w:rPr>
      </w:pPr>
    </w:p>
    <w:p w14:paraId="68722FA2" w14:textId="77777777" w:rsidR="005F2341" w:rsidRDefault="005F2341" w:rsidP="005F2341">
      <w:pPr>
        <w:rPr>
          <w:rFonts w:cstheme="minorBidi"/>
        </w:rPr>
      </w:pPr>
      <w:r>
        <w:rPr>
          <w:rFonts w:cstheme="minorBidi"/>
        </w:rPr>
        <w:t xml:space="preserve">Also follow the discussion here: </w:t>
      </w:r>
      <w:r w:rsidRPr="00FD7BAA">
        <w:rPr>
          <w:rFonts w:cstheme="minorBidi"/>
        </w:rPr>
        <w:t>https://github.com/Dash-Industry-Forum/DASH-IF-IOP/issues/440</w:t>
      </w:r>
    </w:p>
    <w:p w14:paraId="7F9A4093" w14:textId="77777777" w:rsidR="005F2341" w:rsidRDefault="005F2341" w:rsidP="005F2341">
      <w:pPr>
        <w:rPr>
          <w:rFonts w:cstheme="minorBidi"/>
        </w:rPr>
      </w:pPr>
    </w:p>
    <w:p w14:paraId="5BAC48BA" w14:textId="77777777" w:rsidR="005F2341" w:rsidRDefault="005F2341" w:rsidP="005F2341">
      <w:pPr>
        <w:pStyle w:val="Heading2"/>
        <w:rPr>
          <w:lang w:eastAsia="zh-CN"/>
        </w:rPr>
      </w:pPr>
      <w:bookmarkStart w:id="727" w:name="_Toc220055551"/>
      <w:r>
        <w:rPr>
          <w:lang w:eastAsia="zh-CN"/>
        </w:rPr>
        <w:t>Open Questions related to 6</w:t>
      </w:r>
      <w:r w:rsidRPr="009D7C30">
        <w:rPr>
          <w:vertAlign w:val="superscript"/>
          <w:lang w:eastAsia="zh-CN"/>
        </w:rPr>
        <w:t>th</w:t>
      </w:r>
      <w:r>
        <w:rPr>
          <w:lang w:eastAsia="zh-CN"/>
        </w:rPr>
        <w:t xml:space="preserve"> edition</w:t>
      </w:r>
      <w:bookmarkEnd w:id="727"/>
    </w:p>
    <w:p w14:paraId="7B6EF530" w14:textId="77777777" w:rsidR="005F2341" w:rsidRDefault="005F2341" w:rsidP="005F2341">
      <w:pPr>
        <w:rPr>
          <w:rFonts w:cstheme="minorBidi"/>
        </w:rPr>
      </w:pPr>
    </w:p>
    <w:p w14:paraId="6AC128AC" w14:textId="77777777" w:rsidR="005F2341" w:rsidRDefault="005F2341" w:rsidP="005F2341">
      <w:pPr>
        <w:rPr>
          <w:rFonts w:cstheme="minorBidi"/>
        </w:rPr>
      </w:pPr>
      <w:r>
        <w:rPr>
          <w:rFonts w:cstheme="minorBidi"/>
        </w:rPr>
        <w:t>In clause K3.7, client data reporting is provided. However, there are some ambiguities in the definition of this reporting: Client-Data Reporting seemingly permits different reporting schemes. The reporting can seemingly be filtered. However, filtering is unclear whether it refers to</w:t>
      </w:r>
    </w:p>
    <w:p w14:paraId="0F42409A" w14:textId="77777777" w:rsidR="005F2341" w:rsidRDefault="005F2341" w:rsidP="005F2341">
      <w:pPr>
        <w:pStyle w:val="ListParagraph"/>
        <w:widowControl w:val="0"/>
        <w:numPr>
          <w:ilvl w:val="0"/>
          <w:numId w:val="167"/>
        </w:numPr>
        <w:autoSpaceDE w:val="0"/>
        <w:autoSpaceDN w:val="0"/>
        <w:contextualSpacing w:val="0"/>
        <w:jc w:val="left"/>
        <w:rPr>
          <w:rFonts w:cstheme="minorBidi"/>
        </w:rPr>
      </w:pPr>
      <w:r>
        <w:rPr>
          <w:rFonts w:cstheme="minorBidi"/>
        </w:rPr>
        <w:t>The metrics are only measured for data received for a specific service location and/or adaptation set, but reported to all service locations and with every adaptation set request.</w:t>
      </w:r>
    </w:p>
    <w:p w14:paraId="7BB51FEB" w14:textId="77777777" w:rsidR="005F2341" w:rsidRDefault="005F2341" w:rsidP="005F2341">
      <w:pPr>
        <w:pStyle w:val="ListParagraph"/>
        <w:widowControl w:val="0"/>
        <w:numPr>
          <w:ilvl w:val="0"/>
          <w:numId w:val="167"/>
        </w:numPr>
        <w:autoSpaceDE w:val="0"/>
        <w:autoSpaceDN w:val="0"/>
        <w:contextualSpacing w:val="0"/>
        <w:jc w:val="left"/>
        <w:rPr>
          <w:rFonts w:cstheme="minorBidi"/>
        </w:rPr>
      </w:pPr>
      <w:r>
        <w:rPr>
          <w:rFonts w:cstheme="minorBidi"/>
        </w:rPr>
        <w:t>The metrics are measured for all requests, but the reporting is only enabled for service locations and/or adaptation sets.</w:t>
      </w:r>
    </w:p>
    <w:p w14:paraId="6E96819D" w14:textId="77777777" w:rsidR="005F2341" w:rsidRDefault="005F2341" w:rsidP="005F2341">
      <w:pPr>
        <w:rPr>
          <w:rFonts w:cstheme="minorBidi"/>
        </w:rPr>
      </w:pPr>
    </w:p>
    <w:p w14:paraId="1EF75EFF" w14:textId="77777777" w:rsidR="005F2341" w:rsidRPr="00FB32C5" w:rsidRDefault="005F2341" w:rsidP="005F2341">
      <w:pPr>
        <w:rPr>
          <w:rFonts w:cstheme="minorBidi"/>
        </w:rPr>
      </w:pPr>
      <w:r>
        <w:rPr>
          <w:rFonts w:cstheme="minorBidi"/>
        </w:rPr>
        <w:t>Note as it is intended to be used generically, it is suspected that 2 is intended instead of 1. The selected reporting is enabled by the reporting scheme, but then this should be covered under CMCD version 1 specifically, similar to the include request data.</w:t>
      </w:r>
    </w:p>
    <w:p w14:paraId="130412F6" w14:textId="77777777" w:rsidR="005F2341" w:rsidRDefault="005F2341" w:rsidP="005F2341">
      <w:pPr>
        <w:pStyle w:val="a3"/>
        <w:numPr>
          <w:ilvl w:val="0"/>
          <w:numId w:val="0"/>
        </w:numPr>
        <w:spacing w:before="240"/>
      </w:pPr>
      <w:bookmarkStart w:id="728" w:name="_Toc204523082"/>
      <w:bookmarkStart w:id="729" w:name="_Toc220055552"/>
      <w:r>
        <w:t>K3.7</w:t>
      </w:r>
      <w:r>
        <w:tab/>
        <w:t>Client-Data Reporting Configuration</w:t>
      </w:r>
      <w:bookmarkEnd w:id="728"/>
      <w:bookmarkEnd w:id="729"/>
    </w:p>
    <w:p w14:paraId="1E58354C" w14:textId="77777777" w:rsidR="005F2341" w:rsidRDefault="005F2341" w:rsidP="005F2341">
      <w:pPr>
        <w:pStyle w:val="BodyText"/>
      </w:pPr>
      <w:r>
        <w:t xml:space="preserve">This document specifies a Metrics reporting scheme in </w:t>
      </w:r>
      <w:hyperlink w:anchor="Section_sec_5.9">
        <w:r>
          <w:rPr>
            <w:color w:val="0563C1"/>
            <w:u w:val="single"/>
          </w:rPr>
          <w:fldChar w:fldCharType="begin"/>
        </w:r>
        <w:r>
          <w:rPr>
            <w:color w:val="0563C1"/>
            <w:u w:val="single"/>
          </w:rPr>
          <w:instrText xml:space="preserve"> REF Section_sec_5.9 \r \h </w:instrText>
        </w:r>
        <w:r>
          <w:rPr>
            <w:color w:val="0563C1"/>
            <w:u w:val="single"/>
          </w:rPr>
        </w:r>
        <w:r>
          <w:rPr>
            <w:color w:val="0563C1"/>
            <w:u w:val="single"/>
          </w:rPr>
          <w:fldChar w:fldCharType="separate"/>
        </w:r>
        <w:r>
          <w:rPr>
            <w:rStyle w:val="Hyperlink"/>
            <w:color w:val="0563C1"/>
          </w:rPr>
          <w:t>subclause 5.9</w:t>
        </w:r>
        <w:r>
          <w:rPr>
            <w:color w:val="0563C1"/>
            <w:u w:val="single"/>
          </w:rPr>
          <w:fldChar w:fldCharType="end"/>
        </w:r>
      </w:hyperlink>
      <w:r>
        <w:t xml:space="preserve">. However, in several cases an external client data collection is used that needs configuration, including the ability to invoke metadata reporting only for a subset of the MPEG DASH parameters. Reporting may apply only for a subset of DASH requests. A set of filters for configuring a subset of filters is provided in </w:t>
      </w:r>
      <w:hyperlink w:anchor="Table_tab_K.7">
        <w:r>
          <w:rPr>
            <w:color w:val="0563C1"/>
            <w:u w:val="single"/>
          </w:rPr>
          <w:fldChar w:fldCharType="begin"/>
        </w:r>
        <w:r>
          <w:rPr>
            <w:color w:val="0563C1"/>
            <w:u w:val="single"/>
          </w:rPr>
          <w:instrText xml:space="preserve"> REF Table_tab_K.7 \r \h </w:instrText>
        </w:r>
        <w:r>
          <w:rPr>
            <w:color w:val="0563C1"/>
            <w:u w:val="single"/>
          </w:rPr>
        </w:r>
        <w:r>
          <w:rPr>
            <w:color w:val="0563C1"/>
            <w:u w:val="single"/>
          </w:rPr>
          <w:fldChar w:fldCharType="separate"/>
        </w:r>
        <w:r>
          <w:rPr>
            <w:rStyle w:val="Hyperlink"/>
            <w:color w:val="0563C1"/>
          </w:rPr>
          <w:t>Table K.7</w:t>
        </w:r>
        <w:r>
          <w:rPr>
            <w:color w:val="0563C1"/>
            <w:u w:val="single"/>
          </w:rPr>
          <w:fldChar w:fldCharType="end"/>
        </w:r>
      </w:hyperlink>
      <w:r>
        <w:t>.</w:t>
      </w:r>
    </w:p>
    <w:p w14:paraId="3901547D" w14:textId="77777777" w:rsidR="005F2341" w:rsidRDefault="005F2341" w:rsidP="005F2341">
      <w:pPr>
        <w:pStyle w:val="Tabletitle"/>
      </w:pPr>
      <w:bookmarkStart w:id="730" w:name="Table_tab_K.7"/>
      <w:bookmarkEnd w:id="730"/>
      <w:r>
        <w:t>Table K.7 — Client Metadata Reporting filters</w:t>
      </w:r>
    </w:p>
    <w:tbl>
      <w:tblPr>
        <w:tblW w:w="5000" w:type="pct"/>
        <w:jc w:val="center"/>
        <w:tblBorders>
          <w:top w:val="single" w:sz="10"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240"/>
        <w:gridCol w:w="1545"/>
        <w:gridCol w:w="4540"/>
      </w:tblGrid>
      <w:tr w:rsidR="005F2341" w14:paraId="1475C7F4" w14:textId="77777777" w:rsidTr="00787908">
        <w:trPr>
          <w:tblHeader/>
          <w:jc w:val="center"/>
        </w:trPr>
        <w:tc>
          <w:tcPr>
            <w:tcW w:w="3349" w:type="dxa"/>
            <w:tcBorders>
              <w:bottom w:val="single" w:sz="10" w:space="0" w:color="auto"/>
            </w:tcBorders>
          </w:tcPr>
          <w:p w14:paraId="03131BE0" w14:textId="77777777" w:rsidR="005F2341" w:rsidRDefault="005F2341" w:rsidP="00787908">
            <w:pPr>
              <w:pStyle w:val="Tableheader"/>
            </w:pPr>
            <w:r>
              <w:rPr>
                <w:b/>
              </w:rPr>
              <w:t>Key</w:t>
            </w:r>
          </w:p>
        </w:tc>
        <w:tc>
          <w:tcPr>
            <w:tcW w:w="1597" w:type="dxa"/>
            <w:tcBorders>
              <w:bottom w:val="single" w:sz="10" w:space="0" w:color="auto"/>
            </w:tcBorders>
          </w:tcPr>
          <w:p w14:paraId="0F211966" w14:textId="77777777" w:rsidR="005F2341" w:rsidRDefault="005F2341" w:rsidP="00787908">
            <w:pPr>
              <w:pStyle w:val="Tableheader"/>
            </w:pPr>
            <w:r>
              <w:rPr>
                <w:b/>
              </w:rPr>
              <w:t>Type</w:t>
            </w:r>
          </w:p>
        </w:tc>
        <w:tc>
          <w:tcPr>
            <w:tcW w:w="4693" w:type="dxa"/>
            <w:tcBorders>
              <w:bottom w:val="single" w:sz="10" w:space="0" w:color="auto"/>
            </w:tcBorders>
          </w:tcPr>
          <w:p w14:paraId="03D81A4E" w14:textId="77777777" w:rsidR="005F2341" w:rsidRDefault="005F2341" w:rsidP="00787908">
            <w:pPr>
              <w:pStyle w:val="Tableheader"/>
            </w:pPr>
            <w:r>
              <w:rPr>
                <w:b/>
              </w:rPr>
              <w:t>Description</w:t>
            </w:r>
          </w:p>
        </w:tc>
      </w:tr>
      <w:tr w:rsidR="005F2341" w14:paraId="1552EA40" w14:textId="77777777" w:rsidTr="00787908">
        <w:trPr>
          <w:jc w:val="center"/>
        </w:trPr>
        <w:tc>
          <w:tcPr>
            <w:tcW w:w="3349" w:type="dxa"/>
          </w:tcPr>
          <w:p w14:paraId="0584962A" w14:textId="77777777" w:rsidR="005F2341" w:rsidRDefault="005F2341" w:rsidP="00787908">
            <w:pPr>
              <w:pStyle w:val="Tablebody"/>
            </w:pPr>
            <w:r>
              <w:rPr>
                <w:rStyle w:val="Courier"/>
              </w:rPr>
              <w:t>serviceLocations</w:t>
            </w:r>
          </w:p>
        </w:tc>
        <w:tc>
          <w:tcPr>
            <w:tcW w:w="1597" w:type="dxa"/>
          </w:tcPr>
          <w:p w14:paraId="4A81776A" w14:textId="77777777" w:rsidR="005F2341" w:rsidRDefault="005F2341" w:rsidP="00787908">
            <w:pPr>
              <w:pStyle w:val="Tablebody"/>
            </w:pPr>
            <w:r>
              <w:rPr>
                <w:rStyle w:val="Courier"/>
              </w:rPr>
              <w:t>string</w:t>
            </w:r>
          </w:p>
        </w:tc>
        <w:tc>
          <w:tcPr>
            <w:tcW w:w="4693" w:type="dxa"/>
          </w:tcPr>
          <w:p w14:paraId="63CEF326" w14:textId="77777777" w:rsidR="005F2341" w:rsidRDefault="005F2341" w:rsidP="00787908">
            <w:pPr>
              <w:pStyle w:val="Tablebody"/>
            </w:pPr>
            <w:r>
              <w:t xml:space="preserve">specifies a space-delimited list of Service Locations as defined in </w:t>
            </w:r>
            <w:hyperlink w:anchor="Section_sec_5.6.6">
              <w:r>
                <w:rPr>
                  <w:color w:val="0563C1"/>
                  <w:u w:val="single"/>
                </w:rPr>
                <w:fldChar w:fldCharType="begin"/>
              </w:r>
              <w:r>
                <w:rPr>
                  <w:color w:val="0563C1"/>
                  <w:u w:val="single"/>
                </w:rPr>
                <w:instrText xml:space="preserve"> REF Section_sec_5.6.6 \r \h </w:instrText>
              </w:r>
              <w:r>
                <w:rPr>
                  <w:color w:val="0563C1"/>
                  <w:u w:val="single"/>
                </w:rPr>
              </w:r>
              <w:r>
                <w:rPr>
                  <w:color w:val="0563C1"/>
                  <w:u w:val="single"/>
                </w:rPr>
                <w:fldChar w:fldCharType="separate"/>
              </w:r>
              <w:r>
                <w:rPr>
                  <w:rStyle w:val="Hyperlink"/>
                  <w:color w:val="0563C1"/>
                </w:rPr>
                <w:t>subclause 5.6.6</w:t>
              </w:r>
              <w:r>
                <w:rPr>
                  <w:color w:val="0563C1"/>
                  <w:u w:val="single"/>
                </w:rPr>
                <w:fldChar w:fldCharType="end"/>
              </w:r>
            </w:hyperlink>
            <w:r>
              <w:t xml:space="preserve"> for which reporting is enabled. If the attribute is absent, then it applies to all Service Locations specified in the MPD.</w:t>
            </w:r>
          </w:p>
        </w:tc>
      </w:tr>
      <w:tr w:rsidR="005F2341" w14:paraId="14B4774A" w14:textId="77777777" w:rsidTr="00787908">
        <w:trPr>
          <w:jc w:val="center"/>
        </w:trPr>
        <w:tc>
          <w:tcPr>
            <w:tcW w:w="3349" w:type="dxa"/>
          </w:tcPr>
          <w:p w14:paraId="28F14CE1" w14:textId="77777777" w:rsidR="005F2341" w:rsidRDefault="005F2341" w:rsidP="00787908">
            <w:pPr>
              <w:pStyle w:val="Tablebody"/>
            </w:pPr>
            <w:r>
              <w:rPr>
                <w:rStyle w:val="Courier"/>
              </w:rPr>
              <w:t>adaptationSets</w:t>
            </w:r>
          </w:p>
        </w:tc>
        <w:tc>
          <w:tcPr>
            <w:tcW w:w="1597" w:type="dxa"/>
          </w:tcPr>
          <w:p w14:paraId="4C1F0CFC" w14:textId="77777777" w:rsidR="005F2341" w:rsidRDefault="005F2341" w:rsidP="00787908">
            <w:pPr>
              <w:pStyle w:val="Tablebody"/>
            </w:pPr>
            <w:r>
              <w:rPr>
                <w:rStyle w:val="Courier"/>
              </w:rPr>
              <w:t>string</w:t>
            </w:r>
          </w:p>
        </w:tc>
        <w:tc>
          <w:tcPr>
            <w:tcW w:w="4693" w:type="dxa"/>
          </w:tcPr>
          <w:p w14:paraId="5E41F0B1" w14:textId="77777777" w:rsidR="005F2341" w:rsidRDefault="005F2341" w:rsidP="00787908">
            <w:pPr>
              <w:pStyle w:val="Tablebody"/>
            </w:pPr>
            <w:r>
              <w:t xml:space="preserve">specifies a space-delimited list of identifiers </w:t>
            </w:r>
            <w:r>
              <w:rPr>
                <w:rStyle w:val="Courier"/>
              </w:rPr>
              <w:t>@id</w:t>
            </w:r>
            <w:r>
              <w:t xml:space="preserve">  of Adaptation Sets for which reporting is applied. If the attribute is absent, then it applies to all eligible Adaptation Sets.</w:t>
            </w:r>
          </w:p>
          <w:p w14:paraId="22BBABA4" w14:textId="77777777" w:rsidR="005F2341" w:rsidRDefault="005F2341" w:rsidP="00787908">
            <w:pPr>
              <w:pStyle w:val="Tablebody"/>
            </w:pPr>
            <w:r>
              <w:t>Service Locations and Adaptation Sets filters are applied jointly addressing the intersection of the two.</w:t>
            </w:r>
          </w:p>
        </w:tc>
      </w:tr>
      <w:tr w:rsidR="005F2341" w14:paraId="29ECC100" w14:textId="77777777" w:rsidTr="00787908">
        <w:trPr>
          <w:jc w:val="center"/>
        </w:trPr>
        <w:tc>
          <w:tcPr>
            <w:tcW w:w="3349" w:type="dxa"/>
          </w:tcPr>
          <w:p w14:paraId="6A511B03" w14:textId="77777777" w:rsidR="005F2341" w:rsidRDefault="005F2341" w:rsidP="00787908">
            <w:pPr>
              <w:pStyle w:val="Tablebody"/>
            </w:pPr>
            <w:r>
              <w:rPr>
                <w:rStyle w:val="Courier"/>
                <w:b/>
              </w:rPr>
              <w:t>ReportingSystem</w:t>
            </w:r>
          </w:p>
        </w:tc>
        <w:tc>
          <w:tcPr>
            <w:tcW w:w="1597" w:type="dxa"/>
          </w:tcPr>
          <w:p w14:paraId="448626B8" w14:textId="77777777" w:rsidR="005F2341" w:rsidRDefault="005F2341" w:rsidP="00787908">
            <w:pPr>
              <w:pStyle w:val="Tablebody"/>
            </w:pPr>
            <w:r>
              <w:rPr>
                <w:rStyle w:val="Courier"/>
              </w:rPr>
              <w:t xml:space="preserve">descriptor </w:t>
            </w:r>
          </w:p>
        </w:tc>
        <w:tc>
          <w:tcPr>
            <w:tcW w:w="4693" w:type="dxa"/>
          </w:tcPr>
          <w:p w14:paraId="69883882" w14:textId="77777777" w:rsidR="005F2341" w:rsidRDefault="005F2341" w:rsidP="00787908">
            <w:pPr>
              <w:pStyle w:val="Tablebody"/>
            </w:pPr>
            <w:r>
              <w:t>specifies the reporting system and configuration to send back client data for the intersection of the Service Locations and Adaptation Sets, if both are provided.</w:t>
            </w:r>
          </w:p>
        </w:tc>
      </w:tr>
    </w:tbl>
    <w:p w14:paraId="7AB4D472" w14:textId="77777777" w:rsidR="005F2341" w:rsidRDefault="005F2341" w:rsidP="005F2341">
      <w:pPr>
        <w:pStyle w:val="BodyText"/>
        <w:spacing w:before="240"/>
      </w:pPr>
      <w:r>
        <w:t>A specific client data reporting system is Common Media Client Data (CMCD) specified in CTA-5004.</w:t>
      </w:r>
    </w:p>
    <w:p w14:paraId="06470324" w14:textId="77777777" w:rsidR="005F2341" w:rsidRDefault="005F2341" w:rsidP="005F2341">
      <w:pPr>
        <w:pStyle w:val="BodyText"/>
      </w:pPr>
      <w:r>
        <w:t xml:space="preserve">A descriptor is defined as </w:t>
      </w:r>
      <w:r>
        <w:rPr>
          <w:rStyle w:val="Courier"/>
        </w:rPr>
        <w:t xml:space="preserve">urn:mpeg:dash:cta-5004:2023 </w:t>
      </w:r>
      <w:r>
        <w:t xml:space="preserve">and the value of the descriptor is the version number of the specification. </w:t>
      </w:r>
      <w:hyperlink w:anchor="Table_tab_K.8">
        <w:r>
          <w:rPr>
            <w:color w:val="0563C1"/>
            <w:u w:val="single"/>
          </w:rPr>
          <w:fldChar w:fldCharType="begin"/>
        </w:r>
        <w:r>
          <w:rPr>
            <w:color w:val="0563C1"/>
            <w:u w:val="single"/>
          </w:rPr>
          <w:instrText xml:space="preserve"> REF Table_tab_K.8 \r \h </w:instrText>
        </w:r>
        <w:r>
          <w:rPr>
            <w:color w:val="0563C1"/>
            <w:u w:val="single"/>
          </w:rPr>
        </w:r>
        <w:r>
          <w:rPr>
            <w:color w:val="0563C1"/>
            <w:u w:val="single"/>
          </w:rPr>
          <w:fldChar w:fldCharType="separate"/>
        </w:r>
        <w:r>
          <w:rPr>
            <w:rStyle w:val="Hyperlink"/>
            <w:color w:val="0563C1"/>
          </w:rPr>
          <w:t>Table K.8</w:t>
        </w:r>
        <w:r>
          <w:rPr>
            <w:color w:val="0563C1"/>
            <w:u w:val="single"/>
          </w:rPr>
          <w:fldChar w:fldCharType="end"/>
        </w:r>
      </w:hyperlink>
      <w:r>
        <w:t xml:space="preserve"> provides relevant parameters to configure CMCD reporting.</w:t>
      </w:r>
    </w:p>
    <w:p w14:paraId="6D503AF1" w14:textId="77777777" w:rsidR="005F2341" w:rsidRDefault="005F2341" w:rsidP="005F2341">
      <w:pPr>
        <w:pStyle w:val="Tabletitle"/>
      </w:pPr>
      <w:bookmarkStart w:id="731" w:name="Table_tab_K.8"/>
      <w:bookmarkEnd w:id="731"/>
      <w:r>
        <w:lastRenderedPageBreak/>
        <w:t>Table K.8 — CMCD specific parameters</w:t>
      </w:r>
    </w:p>
    <w:tbl>
      <w:tblPr>
        <w:tblW w:w="5000" w:type="pct"/>
        <w:jc w:val="center"/>
        <w:tblBorders>
          <w:top w:val="single" w:sz="10"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32"/>
        <w:gridCol w:w="1382"/>
        <w:gridCol w:w="5111"/>
      </w:tblGrid>
      <w:tr w:rsidR="005F2341" w14:paraId="76B9F77E" w14:textId="77777777" w:rsidTr="00787908">
        <w:trPr>
          <w:tblHeader/>
          <w:jc w:val="center"/>
        </w:trPr>
        <w:tc>
          <w:tcPr>
            <w:tcW w:w="3089" w:type="dxa"/>
            <w:tcBorders>
              <w:bottom w:val="single" w:sz="10" w:space="0" w:color="auto"/>
            </w:tcBorders>
          </w:tcPr>
          <w:p w14:paraId="39F2189A" w14:textId="77777777" w:rsidR="005F2341" w:rsidRDefault="005F2341" w:rsidP="00787908">
            <w:pPr>
              <w:pStyle w:val="Tableheader"/>
              <w:jc w:val="center"/>
            </w:pPr>
            <w:r>
              <w:rPr>
                <w:b/>
              </w:rPr>
              <w:t>Key</w:t>
            </w:r>
          </w:p>
        </w:tc>
        <w:tc>
          <w:tcPr>
            <w:tcW w:w="1507" w:type="dxa"/>
            <w:tcBorders>
              <w:bottom w:val="single" w:sz="10" w:space="0" w:color="auto"/>
            </w:tcBorders>
          </w:tcPr>
          <w:p w14:paraId="17A698E6" w14:textId="77777777" w:rsidR="005F2341" w:rsidRDefault="005F2341" w:rsidP="00787908">
            <w:pPr>
              <w:pStyle w:val="Tableheader"/>
              <w:jc w:val="center"/>
            </w:pPr>
            <w:r>
              <w:rPr>
                <w:b/>
              </w:rPr>
              <w:t>Type</w:t>
            </w:r>
          </w:p>
        </w:tc>
        <w:tc>
          <w:tcPr>
            <w:tcW w:w="5578" w:type="dxa"/>
            <w:tcBorders>
              <w:bottom w:val="single" w:sz="10" w:space="0" w:color="auto"/>
            </w:tcBorders>
          </w:tcPr>
          <w:p w14:paraId="6D4477EF" w14:textId="77777777" w:rsidR="005F2341" w:rsidRDefault="005F2341" w:rsidP="00787908">
            <w:pPr>
              <w:pStyle w:val="Tableheader"/>
              <w:jc w:val="center"/>
            </w:pPr>
            <w:r>
              <w:rPr>
                <w:b/>
              </w:rPr>
              <w:t>Description</w:t>
            </w:r>
          </w:p>
        </w:tc>
      </w:tr>
      <w:tr w:rsidR="005F2341" w14:paraId="68A9C6B1" w14:textId="77777777" w:rsidTr="00787908">
        <w:trPr>
          <w:jc w:val="center"/>
        </w:trPr>
        <w:tc>
          <w:tcPr>
            <w:tcW w:w="3089" w:type="dxa"/>
          </w:tcPr>
          <w:p w14:paraId="57589DB9" w14:textId="77777777" w:rsidR="005F2341" w:rsidRDefault="005F2341" w:rsidP="00787908">
            <w:pPr>
              <w:pStyle w:val="Tablebody"/>
            </w:pPr>
            <w:r>
              <w:rPr>
                <w:rStyle w:val="Courier"/>
              </w:rPr>
              <w:t>version</w:t>
            </w:r>
          </w:p>
        </w:tc>
        <w:tc>
          <w:tcPr>
            <w:tcW w:w="1507" w:type="dxa"/>
          </w:tcPr>
          <w:p w14:paraId="7DA7B345" w14:textId="77777777" w:rsidR="005F2341" w:rsidRDefault="005F2341" w:rsidP="00787908">
            <w:pPr>
              <w:pStyle w:val="Tablebody"/>
            </w:pPr>
            <w:r>
              <w:rPr>
                <w:rStyle w:val="Courier"/>
              </w:rPr>
              <w:t>unsigned int</w:t>
            </w:r>
          </w:p>
        </w:tc>
        <w:tc>
          <w:tcPr>
            <w:tcW w:w="5578" w:type="dxa"/>
          </w:tcPr>
          <w:p w14:paraId="259561F1" w14:textId="77777777" w:rsidR="005F2341" w:rsidRDefault="005F2341" w:rsidP="00787908">
            <w:pPr>
              <w:pStyle w:val="Tablebody"/>
            </w:pPr>
            <w:r>
              <w:t xml:space="preserve">specifies the highest </w:t>
            </w:r>
            <w:r>
              <w:rPr>
                <w:i/>
              </w:rPr>
              <w:t>CMCD version</w:t>
            </w:r>
            <w:r>
              <w:t xml:space="preserve"> as defined in CTA-5004 that is accepted by the reporting server.</w:t>
            </w:r>
          </w:p>
          <w:p w14:paraId="6EDB2866" w14:textId="77777777" w:rsidR="005F2341" w:rsidRDefault="005F2341" w:rsidP="00787908">
            <w:pPr>
              <w:pStyle w:val="Tablebody"/>
            </w:pPr>
            <w:r>
              <w:t>If absent, the version is assumed to be version 1 as defined in CTA-5004.</w:t>
            </w:r>
          </w:p>
        </w:tc>
      </w:tr>
      <w:tr w:rsidR="005F2341" w14:paraId="28F8F7F9" w14:textId="77777777" w:rsidTr="00787908">
        <w:trPr>
          <w:jc w:val="center"/>
        </w:trPr>
        <w:tc>
          <w:tcPr>
            <w:tcW w:w="3089" w:type="dxa"/>
          </w:tcPr>
          <w:p w14:paraId="54385508" w14:textId="77777777" w:rsidR="005F2341" w:rsidRDefault="005F2341" w:rsidP="00787908">
            <w:pPr>
              <w:pStyle w:val="Tablebody"/>
            </w:pPr>
            <w:r>
              <w:rPr>
                <w:rStyle w:val="Courier"/>
              </w:rPr>
              <w:t xml:space="preserve">mode </w:t>
            </w:r>
          </w:p>
        </w:tc>
        <w:tc>
          <w:tcPr>
            <w:tcW w:w="1507" w:type="dxa"/>
          </w:tcPr>
          <w:p w14:paraId="102300DB" w14:textId="77777777" w:rsidR="005F2341" w:rsidRDefault="005F2341" w:rsidP="00787908">
            <w:pPr>
              <w:pStyle w:val="Tablebody"/>
            </w:pPr>
            <w:r>
              <w:rPr>
                <w:rStyle w:val="Courier"/>
              </w:rPr>
              <w:t>string</w:t>
            </w:r>
          </w:p>
        </w:tc>
        <w:tc>
          <w:tcPr>
            <w:tcW w:w="5578" w:type="dxa"/>
          </w:tcPr>
          <w:p w14:paraId="29E48915" w14:textId="77777777" w:rsidR="005F2341" w:rsidRDefault="005F2341" w:rsidP="00787908">
            <w:pPr>
              <w:pStyle w:val="Tablebody"/>
            </w:pPr>
            <w:r>
              <w:t>specifies the data transition mode how the media client shall send the media client data as defined in CTA-5004, Clause2.</w:t>
            </w:r>
          </w:p>
          <w:p w14:paraId="3F6BB4F5" w14:textId="77777777" w:rsidR="005F2341" w:rsidRDefault="005F2341" w:rsidP="00787908">
            <w:pPr>
              <w:pStyle w:val="Tablebody"/>
            </w:pPr>
            <w:r>
              <w:t>The two options are "</w:t>
            </w:r>
            <w:r>
              <w:rPr>
                <w:rStyle w:val="Courier"/>
              </w:rPr>
              <w:t>query"</w:t>
            </w:r>
            <w:r>
              <w:t xml:space="preserve"> and "</w:t>
            </w:r>
            <w:r>
              <w:rPr>
                <w:rStyle w:val="Courier"/>
              </w:rPr>
              <w:t>header"</w:t>
            </w:r>
            <w:r>
              <w:t>. "</w:t>
            </w:r>
            <w:r>
              <w:rPr>
                <w:rStyle w:val="Courier"/>
              </w:rPr>
              <w:t>header"</w:t>
            </w:r>
            <w:r>
              <w:t xml:space="preserve"> refers to the mode defined in CTA-5004, subclause 2.1. "</w:t>
            </w:r>
            <w:r>
              <w:rPr>
                <w:rStyle w:val="Courier"/>
              </w:rPr>
              <w:t>query"</w:t>
            </w:r>
            <w:r>
              <w:t xml:space="preserve"> refers to the mode defined in CTA-5004, subclause 2.2.</w:t>
            </w:r>
          </w:p>
          <w:p w14:paraId="2209FC0A" w14:textId="77777777" w:rsidR="005F2341" w:rsidRDefault="005F2341" w:rsidP="00787908">
            <w:pPr>
              <w:pStyle w:val="Tablebody"/>
            </w:pPr>
            <w:r>
              <w:t>If the value is absent, the "</w:t>
            </w:r>
            <w:r>
              <w:rPr>
                <w:rStyle w:val="Courier"/>
              </w:rPr>
              <w:t>query"</w:t>
            </w:r>
            <w:r>
              <w:t xml:space="preserve"> method shall be used.</w:t>
            </w:r>
          </w:p>
          <w:p w14:paraId="7416C7B9" w14:textId="77777777" w:rsidR="005F2341" w:rsidRDefault="005F2341" w:rsidP="00787908">
            <w:pPr>
              <w:keepNext/>
              <w:spacing w:after="200"/>
            </w:pPr>
            <w:r>
              <w:t>NOTE</w:t>
            </w:r>
            <w:r>
              <w:tab/>
              <w:t>The third method, including the data in a JSON object, is not defined in this document as CTA-5004 does not define a detailed protocol for using it.</w:t>
            </w:r>
          </w:p>
        </w:tc>
      </w:tr>
      <w:tr w:rsidR="005F2341" w14:paraId="1507D05F" w14:textId="77777777" w:rsidTr="00787908">
        <w:trPr>
          <w:jc w:val="center"/>
        </w:trPr>
        <w:tc>
          <w:tcPr>
            <w:tcW w:w="3089" w:type="dxa"/>
          </w:tcPr>
          <w:p w14:paraId="724DD75B" w14:textId="77777777" w:rsidR="005F2341" w:rsidRDefault="005F2341" w:rsidP="00787908">
            <w:pPr>
              <w:pStyle w:val="Tablebody"/>
            </w:pPr>
            <w:r>
              <w:rPr>
                <w:rStyle w:val="Courier"/>
              </w:rPr>
              <w:t>includeInRequests</w:t>
            </w:r>
          </w:p>
        </w:tc>
        <w:tc>
          <w:tcPr>
            <w:tcW w:w="1507" w:type="dxa"/>
          </w:tcPr>
          <w:p w14:paraId="2F4BBE56" w14:textId="77777777" w:rsidR="005F2341" w:rsidRDefault="005F2341" w:rsidP="00787908">
            <w:pPr>
              <w:pStyle w:val="Tablebody"/>
            </w:pPr>
            <w:r>
              <w:rPr>
                <w:rStyle w:val="Courier"/>
              </w:rPr>
              <w:t>string</w:t>
            </w:r>
          </w:p>
        </w:tc>
        <w:tc>
          <w:tcPr>
            <w:tcW w:w="5578" w:type="dxa"/>
          </w:tcPr>
          <w:p w14:paraId="07D1C1E3" w14:textId="77777777" w:rsidR="005F2341" w:rsidRDefault="005F2341" w:rsidP="00787908">
            <w:pPr>
              <w:pStyle w:val="Tablebody"/>
            </w:pPr>
            <w:r>
              <w:t xml:space="preserve">specifies which HTTP GET requests that shall include CMCD data. The semantics are identical to the </w:t>
            </w:r>
            <w:r>
              <w:rPr>
                <w:rStyle w:val="Courier"/>
              </w:rPr>
              <w:t>@includeInRequests</w:t>
            </w:r>
            <w:r>
              <w:t xml:space="preserve"> attribute in </w:t>
            </w:r>
            <w:hyperlink w:anchor="Table_tab_I.3">
              <w:r>
                <w:rPr>
                  <w:color w:val="0563C1"/>
                  <w:u w:val="single"/>
                </w:rPr>
                <w:fldChar w:fldCharType="begin"/>
              </w:r>
              <w:r>
                <w:rPr>
                  <w:color w:val="0563C1"/>
                  <w:u w:val="single"/>
                </w:rPr>
                <w:instrText xml:space="preserve"> REF Table_tab_I.3 \r \h </w:instrText>
              </w:r>
              <w:r>
                <w:rPr>
                  <w:color w:val="0563C1"/>
                  <w:u w:val="single"/>
                </w:rPr>
              </w:r>
              <w:r>
                <w:rPr>
                  <w:color w:val="0563C1"/>
                  <w:u w:val="single"/>
                </w:rPr>
                <w:fldChar w:fldCharType="separate"/>
              </w:r>
              <w:r>
                <w:rPr>
                  <w:rStyle w:val="Hyperlink"/>
                  <w:color w:val="0563C1"/>
                </w:rPr>
                <w:t>Table I.3</w:t>
              </w:r>
              <w:r>
                <w:rPr>
                  <w:color w:val="0563C1"/>
                  <w:u w:val="single"/>
                </w:rPr>
                <w:fldChar w:fldCharType="end"/>
              </w:r>
            </w:hyperlink>
            <w:r>
              <w:t>.</w:t>
            </w:r>
          </w:p>
        </w:tc>
      </w:tr>
      <w:tr w:rsidR="005F2341" w14:paraId="427002B2" w14:textId="77777777" w:rsidTr="00787908">
        <w:trPr>
          <w:jc w:val="center"/>
        </w:trPr>
        <w:tc>
          <w:tcPr>
            <w:tcW w:w="3089" w:type="dxa"/>
          </w:tcPr>
          <w:p w14:paraId="67D19B1C" w14:textId="77777777" w:rsidR="005F2341" w:rsidRDefault="005F2341" w:rsidP="00787908">
            <w:pPr>
              <w:pStyle w:val="Tablebody"/>
            </w:pPr>
            <w:r>
              <w:rPr>
                <w:rStyle w:val="Courier"/>
              </w:rPr>
              <w:t>keys</w:t>
            </w:r>
          </w:p>
        </w:tc>
        <w:tc>
          <w:tcPr>
            <w:tcW w:w="1507" w:type="dxa"/>
          </w:tcPr>
          <w:p w14:paraId="6F386FC3" w14:textId="77777777" w:rsidR="005F2341" w:rsidRDefault="005F2341" w:rsidP="00787908">
            <w:pPr>
              <w:pStyle w:val="Tablebody"/>
            </w:pPr>
            <w:r>
              <w:rPr>
                <w:rStyle w:val="Courier"/>
              </w:rPr>
              <w:t>string</w:t>
            </w:r>
          </w:p>
        </w:tc>
        <w:tc>
          <w:tcPr>
            <w:tcW w:w="5578" w:type="dxa"/>
          </w:tcPr>
          <w:p w14:paraId="63248FF0" w14:textId="77777777" w:rsidR="005F2341" w:rsidRDefault="005F2341" w:rsidP="00787908">
            <w:pPr>
              <w:pStyle w:val="Tablebody"/>
            </w:pPr>
            <w:r>
              <w:t>specifies a space-delimited list of the CMCD keys which shall be reported as a part of CMCD reporting. Values of the keys are listed in CTA-5004.</w:t>
            </w:r>
          </w:p>
          <w:p w14:paraId="0CB2CD05" w14:textId="77777777" w:rsidR="005F2341" w:rsidRDefault="005F2341" w:rsidP="00787908">
            <w:pPr>
              <w:pStyle w:val="Tablebody"/>
            </w:pPr>
            <w:r>
              <w:t>Keys not defined in CTA-5004 shall not be present in the attribute unless they use the custom key syntax defined in CTA 5004. Unsupported keys shall be ignored by the client and not reported.</w:t>
            </w:r>
          </w:p>
        </w:tc>
      </w:tr>
      <w:tr w:rsidR="005F2341" w14:paraId="2AD8AC91" w14:textId="77777777" w:rsidTr="00787908">
        <w:trPr>
          <w:jc w:val="center"/>
        </w:trPr>
        <w:tc>
          <w:tcPr>
            <w:tcW w:w="3089" w:type="dxa"/>
          </w:tcPr>
          <w:p w14:paraId="5E24443F" w14:textId="77777777" w:rsidR="005F2341" w:rsidRDefault="005F2341" w:rsidP="00787908">
            <w:pPr>
              <w:pStyle w:val="Tablebody"/>
            </w:pPr>
            <w:r>
              <w:rPr>
                <w:rStyle w:val="Courier"/>
              </w:rPr>
              <w:t>contentId</w:t>
            </w:r>
          </w:p>
        </w:tc>
        <w:tc>
          <w:tcPr>
            <w:tcW w:w="1507" w:type="dxa"/>
          </w:tcPr>
          <w:p w14:paraId="305B2012" w14:textId="77777777" w:rsidR="005F2341" w:rsidRDefault="005F2341" w:rsidP="00787908">
            <w:pPr>
              <w:pStyle w:val="Tablebody"/>
            </w:pPr>
            <w:r>
              <w:rPr>
                <w:rStyle w:val="Courier"/>
              </w:rPr>
              <w:t>string</w:t>
            </w:r>
          </w:p>
        </w:tc>
        <w:tc>
          <w:tcPr>
            <w:tcW w:w="5578" w:type="dxa"/>
          </w:tcPr>
          <w:p w14:paraId="32EA1DB1" w14:textId="77777777" w:rsidR="005F2341" w:rsidRDefault="005F2341" w:rsidP="00787908">
            <w:pPr>
              <w:pStyle w:val="Tablebody"/>
            </w:pPr>
            <w:r>
              <w:t xml:space="preserve">specifies the value of the </w:t>
            </w:r>
            <w:r>
              <w:rPr>
                <w:i/>
              </w:rPr>
              <w:t>Content ID </w:t>
            </w:r>
            <w:r>
              <w:rPr>
                <w:rStyle w:val="Courier"/>
              </w:rPr>
              <w:t>cid</w:t>
            </w:r>
            <w:r>
              <w:t xml:space="preserve"> key in CMCD reporting, if </w:t>
            </w:r>
            <w:r>
              <w:rPr>
                <w:rStyle w:val="Courier"/>
              </w:rPr>
              <w:t>cid</w:t>
            </w:r>
            <w:r>
              <w:t xml:space="preserve"> is present in the </w:t>
            </w:r>
            <w:r>
              <w:rPr>
                <w:rStyle w:val="Courier"/>
              </w:rPr>
              <w:t>keys</w:t>
            </w:r>
            <w:r>
              <w:t xml:space="preserve"> attribute. The value shall be restricted to maximum of 64 characters.</w:t>
            </w:r>
          </w:p>
          <w:p w14:paraId="5A81F042" w14:textId="77777777" w:rsidR="005F2341" w:rsidRDefault="005F2341" w:rsidP="00787908">
            <w:pPr>
              <w:pStyle w:val="Tablebody"/>
            </w:pPr>
            <w:r>
              <w:t xml:space="preserve">If the value is absent or is invalid and the </w:t>
            </w:r>
            <w:r>
              <w:rPr>
                <w:i/>
              </w:rPr>
              <w:t>Content ID</w:t>
            </w:r>
            <w:r>
              <w:t xml:space="preserve"> needs to be reported, then the value of </w:t>
            </w:r>
            <w:r>
              <w:rPr>
                <w:i/>
              </w:rPr>
              <w:t>Content ID</w:t>
            </w:r>
            <w:r>
              <w:t xml:space="preserve"> is derived as follows:</w:t>
            </w:r>
          </w:p>
          <w:p w14:paraId="45EAEF77" w14:textId="77777777" w:rsidR="005F2341" w:rsidRDefault="005F2341" w:rsidP="00787908">
            <w:pPr>
              <w:pStyle w:val="Tablebody"/>
            </w:pPr>
            <w:r>
              <w:t xml:space="preserve">If there exists an </w:t>
            </w:r>
            <w:r>
              <w:rPr>
                <w:rStyle w:val="Courier"/>
                <w:b/>
              </w:rPr>
              <w:t>up:ExtUrlQueryInfo</w:t>
            </w:r>
            <w:r>
              <w:t xml:space="preserve"> element with an </w:t>
            </w:r>
            <w:r>
              <w:rPr>
                <w:rStyle w:val="Courier"/>
              </w:rPr>
              <w:t>@includeInRequests</w:t>
            </w:r>
            <w:r>
              <w:t xml:space="preserve"> attribute having value of </w:t>
            </w:r>
            <w:r>
              <w:rPr>
                <w:rStyle w:val="Courier"/>
              </w:rPr>
              <w:t>"urn:mpeg:dash:cmcd#cid"</w:t>
            </w:r>
            <w:r>
              <w:t xml:space="preserve">, the </w:t>
            </w:r>
            <w:r>
              <w:rPr>
                <w:i/>
              </w:rPr>
              <w:t>Content ID</w:t>
            </w:r>
            <w:r>
              <w:t xml:space="preserve"> value shall be the value of the corresponding </w:t>
            </w:r>
            <w:r>
              <w:rPr>
                <w:i/>
              </w:rPr>
              <w:t>finalQueryString</w:t>
            </w:r>
            <w:r>
              <w:t xml:space="preserve"> derived using the process defined in Clause </w:t>
            </w:r>
            <w:hyperlink w:anchor="Annex_sec_I.3">
              <w:r>
                <w:rPr>
                  <w:color w:val="0563C1"/>
                  <w:u w:val="single"/>
                </w:rPr>
                <w:fldChar w:fldCharType="begin"/>
              </w:r>
              <w:r>
                <w:rPr>
                  <w:color w:val="0563C1"/>
                  <w:u w:val="single"/>
                </w:rPr>
                <w:instrText xml:space="preserve"> REF Annex_sec_I.3 \r \h </w:instrText>
              </w:r>
              <w:r>
                <w:rPr>
                  <w:color w:val="0563C1"/>
                  <w:u w:val="single"/>
                </w:rPr>
              </w:r>
              <w:r>
                <w:rPr>
                  <w:color w:val="0563C1"/>
                  <w:u w:val="single"/>
                </w:rPr>
                <w:fldChar w:fldCharType="separate"/>
              </w:r>
              <w:r>
                <w:rPr>
                  <w:rStyle w:val="Hyperlink"/>
                  <w:color w:val="0563C1"/>
                </w:rPr>
                <w:t>I.3</w:t>
              </w:r>
              <w:r>
                <w:rPr>
                  <w:color w:val="0563C1"/>
                  <w:u w:val="single"/>
                </w:rPr>
                <w:fldChar w:fldCharType="end"/>
              </w:r>
            </w:hyperlink>
            <w:r>
              <w:t>.</w:t>
            </w:r>
          </w:p>
          <w:p w14:paraId="60F179C0" w14:textId="77777777" w:rsidR="005F2341" w:rsidRDefault="005F2341" w:rsidP="00787908">
            <w:pPr>
              <w:pStyle w:val="Tablebody"/>
            </w:pPr>
            <w:r>
              <w:t xml:space="preserve">If the above does not result in a valid </w:t>
            </w:r>
            <w:r>
              <w:rPr>
                <w:i/>
              </w:rPr>
              <w:t>Content ID</w:t>
            </w:r>
            <w:r>
              <w:t xml:space="preserve"> value, the client shall not report the </w:t>
            </w:r>
            <w:r>
              <w:rPr>
                <w:rStyle w:val="Courier"/>
              </w:rPr>
              <w:t>cid</w:t>
            </w:r>
            <w:r>
              <w:t xml:space="preserve"> key.</w:t>
            </w:r>
          </w:p>
        </w:tc>
      </w:tr>
      <w:tr w:rsidR="005F2341" w14:paraId="033DDEB3" w14:textId="77777777" w:rsidTr="00787908">
        <w:trPr>
          <w:jc w:val="center"/>
        </w:trPr>
        <w:tc>
          <w:tcPr>
            <w:tcW w:w="3089" w:type="dxa"/>
          </w:tcPr>
          <w:p w14:paraId="55610D24" w14:textId="77777777" w:rsidR="005F2341" w:rsidRDefault="005F2341" w:rsidP="00787908">
            <w:pPr>
              <w:pStyle w:val="Tablebody"/>
            </w:pPr>
            <w:r>
              <w:rPr>
                <w:rStyle w:val="Courier"/>
              </w:rPr>
              <w:t>sessionID</w:t>
            </w:r>
          </w:p>
        </w:tc>
        <w:tc>
          <w:tcPr>
            <w:tcW w:w="1507" w:type="dxa"/>
          </w:tcPr>
          <w:p w14:paraId="07420F73" w14:textId="77777777" w:rsidR="005F2341" w:rsidRDefault="005F2341" w:rsidP="00787908">
            <w:pPr>
              <w:pStyle w:val="Tablebody"/>
            </w:pPr>
            <w:r>
              <w:rPr>
                <w:rStyle w:val="Courier"/>
              </w:rPr>
              <w:t>string</w:t>
            </w:r>
          </w:p>
        </w:tc>
        <w:tc>
          <w:tcPr>
            <w:tcW w:w="5578" w:type="dxa"/>
          </w:tcPr>
          <w:p w14:paraId="0C575B70" w14:textId="77777777" w:rsidR="005F2341" w:rsidRDefault="005F2341" w:rsidP="00787908">
            <w:pPr>
              <w:pStyle w:val="Tablebody"/>
            </w:pPr>
            <w:r>
              <w:t xml:space="preserve">specifies the value of the </w:t>
            </w:r>
            <w:r>
              <w:rPr>
                <w:i/>
              </w:rPr>
              <w:t>Session ID</w:t>
            </w:r>
            <w:r>
              <w:rPr>
                <w:rStyle w:val="Courier"/>
              </w:rPr>
              <w:t>sid</w:t>
            </w:r>
            <w:r>
              <w:t xml:space="preserve"> key in CMCD reporting, if </w:t>
            </w:r>
            <w:r>
              <w:rPr>
                <w:rStyle w:val="Courier"/>
              </w:rPr>
              <w:t>sid</w:t>
            </w:r>
            <w:r>
              <w:t xml:space="preserve"> is present in the </w:t>
            </w:r>
            <w:r>
              <w:rPr>
                <w:rStyle w:val="Courier"/>
              </w:rPr>
              <w:t>keys</w:t>
            </w:r>
            <w:r>
              <w:t xml:space="preserve"> attribute. The value shall be restricted to maximum 64 characters and the authors should make sure it complies with the definitions in CTA 5004.</w:t>
            </w:r>
          </w:p>
          <w:p w14:paraId="0E5B950F" w14:textId="77777777" w:rsidR="005F2341" w:rsidRPr="002B0347" w:rsidRDefault="005F2341" w:rsidP="00787908">
            <w:pPr>
              <w:pStyle w:val="Tablebody"/>
              <w:rPr>
                <w:szCs w:val="20"/>
              </w:rPr>
            </w:pPr>
            <w:r>
              <w:t xml:space="preserve">It is not recommended to provide </w:t>
            </w:r>
            <w:r>
              <w:rPr>
                <w:i/>
              </w:rPr>
              <w:t>Session ID</w:t>
            </w:r>
            <w:r>
              <w:t xml:space="preserve"> in the MPD, unless </w:t>
            </w:r>
            <w:r w:rsidRPr="002B0347">
              <w:rPr>
                <w:szCs w:val="20"/>
              </w:rPr>
              <w:t>the author intends this MPD to be unique per client.</w:t>
            </w:r>
          </w:p>
          <w:p w14:paraId="6A720ADB" w14:textId="77777777" w:rsidR="005F2341" w:rsidRPr="00266EDD" w:rsidRDefault="005F2341" w:rsidP="005F2341">
            <w:pPr>
              <w:pStyle w:val="ListNumber1"/>
              <w:numPr>
                <w:ilvl w:val="0"/>
                <w:numId w:val="166"/>
              </w:numPr>
              <w:tabs>
                <w:tab w:val="clear" w:pos="403"/>
              </w:tabs>
              <w:rPr>
                <w:sz w:val="20"/>
                <w:szCs w:val="20"/>
              </w:rPr>
            </w:pPr>
            <w:r w:rsidRPr="00710098">
              <w:rPr>
                <w:szCs w:val="20"/>
              </w:rPr>
              <w:t xml:space="preserve">If the value is absent or is invalid and the </w:t>
            </w:r>
            <w:r w:rsidRPr="00710098">
              <w:rPr>
                <w:i/>
                <w:szCs w:val="20"/>
              </w:rPr>
              <w:t>Session ID</w:t>
            </w:r>
            <w:r w:rsidRPr="00710098">
              <w:rPr>
                <w:szCs w:val="20"/>
              </w:rPr>
              <w:t xml:space="preserve"> needs to be </w:t>
            </w:r>
            <w:r w:rsidRPr="002B0347">
              <w:rPr>
                <w:szCs w:val="20"/>
              </w:rPr>
              <w:t>reported,</w:t>
            </w:r>
            <w:r w:rsidRPr="00710098">
              <w:rPr>
                <w:szCs w:val="20"/>
              </w:rPr>
              <w:t xml:space="preserve"> then the value of </w:t>
            </w:r>
            <w:r w:rsidRPr="00710098">
              <w:rPr>
                <w:i/>
                <w:szCs w:val="20"/>
              </w:rPr>
              <w:t>Session ID</w:t>
            </w:r>
            <w:r w:rsidRPr="00710098">
              <w:rPr>
                <w:szCs w:val="20"/>
              </w:rPr>
              <w:t xml:space="preserve"> is derived as follows:</w:t>
            </w:r>
            <w:r w:rsidRPr="00266EDD">
              <w:rPr>
                <w:sz w:val="20"/>
                <w:szCs w:val="20"/>
              </w:rPr>
              <w:t xml:space="preserve">If there exists an </w:t>
            </w:r>
            <w:r w:rsidRPr="00266EDD">
              <w:rPr>
                <w:rStyle w:val="Courier"/>
                <w:b/>
                <w:sz w:val="20"/>
                <w:szCs w:val="20"/>
              </w:rPr>
              <w:t>up:ExtUrlQueryInfo</w:t>
            </w:r>
            <w:r w:rsidRPr="00266EDD">
              <w:rPr>
                <w:sz w:val="20"/>
                <w:szCs w:val="20"/>
              </w:rPr>
              <w:t xml:space="preserve"> element with an </w:t>
            </w:r>
            <w:r w:rsidRPr="00266EDD">
              <w:rPr>
                <w:rStyle w:val="Courier"/>
                <w:sz w:val="20"/>
                <w:szCs w:val="20"/>
              </w:rPr>
              <w:lastRenderedPageBreak/>
              <w:t>@includeInRequests</w:t>
            </w:r>
            <w:r w:rsidRPr="00266EDD">
              <w:rPr>
                <w:sz w:val="20"/>
                <w:szCs w:val="20"/>
              </w:rPr>
              <w:t xml:space="preserve"> attribute having value of </w:t>
            </w:r>
            <w:r w:rsidRPr="00266EDD">
              <w:rPr>
                <w:rStyle w:val="Courier"/>
                <w:sz w:val="20"/>
                <w:szCs w:val="20"/>
              </w:rPr>
              <w:t>"urn:mpeg:dash:cmcd#sid"</w:t>
            </w:r>
            <w:r w:rsidRPr="00266EDD">
              <w:rPr>
                <w:sz w:val="20"/>
                <w:szCs w:val="20"/>
              </w:rPr>
              <w:t xml:space="preserve">, the </w:t>
            </w:r>
            <w:r w:rsidRPr="00266EDD">
              <w:rPr>
                <w:i/>
                <w:sz w:val="20"/>
                <w:szCs w:val="20"/>
              </w:rPr>
              <w:t>Session ID</w:t>
            </w:r>
            <w:r w:rsidRPr="00266EDD">
              <w:rPr>
                <w:sz w:val="20"/>
                <w:szCs w:val="20"/>
              </w:rPr>
              <w:t xml:space="preserve"> value shall be the value of the corresponding </w:t>
            </w:r>
            <w:r w:rsidRPr="00266EDD">
              <w:rPr>
                <w:i/>
                <w:sz w:val="20"/>
                <w:szCs w:val="20"/>
              </w:rPr>
              <w:t>finalQueryString</w:t>
            </w:r>
            <w:r w:rsidRPr="00266EDD">
              <w:rPr>
                <w:sz w:val="20"/>
                <w:szCs w:val="20"/>
              </w:rPr>
              <w:t xml:space="preserve"> derived using the process defined in Clause </w:t>
            </w:r>
            <w:hyperlink w:anchor="Annex_sec_I.3">
              <w:r w:rsidRPr="00266EDD">
                <w:rPr>
                  <w:color w:val="0563C1"/>
                  <w:sz w:val="20"/>
                  <w:szCs w:val="20"/>
                  <w:u w:val="single"/>
                </w:rPr>
                <w:fldChar w:fldCharType="begin"/>
              </w:r>
              <w:r w:rsidRPr="00266EDD">
                <w:rPr>
                  <w:color w:val="0563C1"/>
                  <w:sz w:val="20"/>
                  <w:szCs w:val="20"/>
                  <w:u w:val="single"/>
                </w:rPr>
                <w:instrText xml:space="preserve"> REF Annex_sec_I.3 \r \h </w:instrText>
              </w:r>
              <w:r>
                <w:rPr>
                  <w:color w:val="0563C1"/>
                  <w:sz w:val="20"/>
                  <w:szCs w:val="20"/>
                  <w:u w:val="single"/>
                </w:rPr>
                <w:instrText xml:space="preserve"> \* MERGEFORMAT </w:instrText>
              </w:r>
              <w:r w:rsidRPr="00266EDD">
                <w:rPr>
                  <w:color w:val="0563C1"/>
                  <w:sz w:val="20"/>
                  <w:szCs w:val="20"/>
                  <w:u w:val="single"/>
                </w:rPr>
              </w:r>
              <w:r w:rsidRPr="00266EDD">
                <w:rPr>
                  <w:color w:val="0563C1"/>
                  <w:sz w:val="20"/>
                  <w:szCs w:val="20"/>
                  <w:u w:val="single"/>
                </w:rPr>
                <w:fldChar w:fldCharType="separate"/>
              </w:r>
              <w:r w:rsidRPr="00266EDD">
                <w:rPr>
                  <w:rStyle w:val="Hyperlink"/>
                  <w:color w:val="0563C1"/>
                  <w:sz w:val="20"/>
                  <w:szCs w:val="20"/>
                </w:rPr>
                <w:t>I.3</w:t>
              </w:r>
              <w:r w:rsidRPr="00266EDD">
                <w:rPr>
                  <w:color w:val="0563C1"/>
                  <w:sz w:val="20"/>
                  <w:szCs w:val="20"/>
                  <w:u w:val="single"/>
                </w:rPr>
                <w:fldChar w:fldCharType="end"/>
              </w:r>
            </w:hyperlink>
          </w:p>
          <w:p w14:paraId="34176C6B" w14:textId="77777777" w:rsidR="005F2341" w:rsidRPr="00266EDD" w:rsidRDefault="005F2341" w:rsidP="005F2341">
            <w:pPr>
              <w:pStyle w:val="ListNumber1"/>
              <w:numPr>
                <w:ilvl w:val="0"/>
                <w:numId w:val="166"/>
              </w:numPr>
              <w:tabs>
                <w:tab w:val="clear" w:pos="403"/>
              </w:tabs>
              <w:rPr>
                <w:sz w:val="20"/>
              </w:rPr>
            </w:pPr>
            <w:r w:rsidRPr="00266EDD">
              <w:rPr>
                <w:sz w:val="20"/>
                <w:szCs w:val="20"/>
              </w:rPr>
              <w:t xml:space="preserve">In case a </w:t>
            </w:r>
            <w:r w:rsidRPr="00266EDD">
              <w:rPr>
                <w:i/>
                <w:sz w:val="20"/>
                <w:szCs w:val="20"/>
              </w:rPr>
              <w:t>SessionID</w:t>
            </w:r>
            <w:r w:rsidRPr="00266EDD">
              <w:rPr>
                <w:sz w:val="20"/>
                <w:szCs w:val="20"/>
              </w:rPr>
              <w:t xml:space="preserve"> value could not be derived as specified above, the DASH client shall generate a UUID formatted Session ID per RFC 9562 and use the same </w:t>
            </w:r>
            <w:r w:rsidRPr="00266EDD">
              <w:rPr>
                <w:rStyle w:val="Courier"/>
                <w:sz w:val="20"/>
                <w:szCs w:val="20"/>
              </w:rPr>
              <w:t>sid</w:t>
            </w:r>
            <w:r w:rsidRPr="00266EDD">
              <w:rPr>
                <w:sz w:val="20"/>
                <w:szCs w:val="20"/>
              </w:rPr>
              <w:t xml:space="preserve"> for the entire session. Use of UUIDv7 for this purpose is recommended to simplify processing of CDN logs.</w:t>
            </w:r>
          </w:p>
          <w:p w14:paraId="01A71E31" w14:textId="77777777" w:rsidR="005F2341" w:rsidRDefault="005F2341" w:rsidP="00787908">
            <w:pPr>
              <w:pStyle w:val="Tablebody"/>
            </w:pPr>
          </w:p>
        </w:tc>
      </w:tr>
    </w:tbl>
    <w:p w14:paraId="77952289" w14:textId="77777777" w:rsidR="005F2341" w:rsidRDefault="005F2341" w:rsidP="005F2341">
      <w:pPr>
        <w:rPr>
          <w:rFonts w:cstheme="minorBidi"/>
        </w:rPr>
      </w:pPr>
    </w:p>
    <w:p w14:paraId="2F5ADF3C" w14:textId="77777777" w:rsidR="005F2341" w:rsidRDefault="005F2341" w:rsidP="005F2341">
      <w:pPr>
        <w:rPr>
          <w:rFonts w:cstheme="minorBidi"/>
        </w:rPr>
      </w:pPr>
      <w:r>
        <w:rPr>
          <w:rFonts w:cstheme="minorBidi"/>
        </w:rPr>
        <w:t>A proposed fix is as follows:</w:t>
      </w:r>
    </w:p>
    <w:p w14:paraId="4C32DCE2" w14:textId="77777777" w:rsidR="005F2341" w:rsidRDefault="005F2341" w:rsidP="005F2341">
      <w:pPr>
        <w:pStyle w:val="ListParagraph"/>
        <w:widowControl w:val="0"/>
        <w:numPr>
          <w:ilvl w:val="0"/>
          <w:numId w:val="168"/>
        </w:numPr>
        <w:autoSpaceDE w:val="0"/>
        <w:autoSpaceDN w:val="0"/>
        <w:contextualSpacing w:val="0"/>
        <w:jc w:val="left"/>
        <w:rPr>
          <w:rFonts w:cstheme="minorBidi"/>
        </w:rPr>
      </w:pPr>
      <w:r>
        <w:rPr>
          <w:rFonts w:cstheme="minorBidi"/>
        </w:rPr>
        <w:t>Separate three aspects</w:t>
      </w:r>
    </w:p>
    <w:p w14:paraId="5650AD02" w14:textId="77777777" w:rsidR="005F2341" w:rsidRDefault="005F2341" w:rsidP="005F2341">
      <w:pPr>
        <w:pStyle w:val="ListParagraph"/>
        <w:widowControl w:val="0"/>
        <w:numPr>
          <w:ilvl w:val="1"/>
          <w:numId w:val="169"/>
        </w:numPr>
        <w:autoSpaceDE w:val="0"/>
        <w:autoSpaceDN w:val="0"/>
        <w:contextualSpacing w:val="0"/>
        <w:jc w:val="left"/>
        <w:rPr>
          <w:rFonts w:cstheme="minorBidi"/>
        </w:rPr>
      </w:pPr>
      <w:r>
        <w:rPr>
          <w:rFonts w:cstheme="minorBidi"/>
        </w:rPr>
        <w:t xml:space="preserve">Filter for what is reported </w:t>
      </w:r>
      <w:r w:rsidRPr="00466047">
        <w:rPr>
          <w:rFonts w:cstheme="minorBidi"/>
        </w:rPr>
        <w:sym w:font="Wingdings" w:char="F0E8"/>
      </w:r>
      <w:r>
        <w:rPr>
          <w:rFonts w:cstheme="minorBidi"/>
        </w:rPr>
        <w:t xml:space="preserve"> owned by DASH</w:t>
      </w:r>
    </w:p>
    <w:p w14:paraId="7009F692" w14:textId="77777777" w:rsidR="005F2341" w:rsidRDefault="005F2341" w:rsidP="005F2341">
      <w:pPr>
        <w:pStyle w:val="ListParagraph"/>
        <w:widowControl w:val="0"/>
        <w:numPr>
          <w:ilvl w:val="1"/>
          <w:numId w:val="169"/>
        </w:numPr>
        <w:autoSpaceDE w:val="0"/>
        <w:autoSpaceDN w:val="0"/>
        <w:contextualSpacing w:val="0"/>
        <w:jc w:val="left"/>
        <w:rPr>
          <w:rFonts w:cstheme="minorBidi"/>
        </w:rPr>
      </w:pPr>
      <w:r>
        <w:rPr>
          <w:rFonts w:cstheme="minorBidi"/>
        </w:rPr>
        <w:t xml:space="preserve">Filter what is reported </w:t>
      </w:r>
      <w:r w:rsidRPr="00466047">
        <w:rPr>
          <w:rFonts w:cstheme="minorBidi"/>
        </w:rPr>
        <w:sym w:font="Wingdings" w:char="F0E8"/>
      </w:r>
      <w:r>
        <w:rPr>
          <w:rFonts w:cstheme="minorBidi"/>
        </w:rPr>
        <w:t xml:space="preserve"> owned by reporting system, like CMCD</w:t>
      </w:r>
    </w:p>
    <w:p w14:paraId="49453EDE" w14:textId="77777777" w:rsidR="005F2341" w:rsidRDefault="005F2341" w:rsidP="005F2341">
      <w:pPr>
        <w:pStyle w:val="ListParagraph"/>
        <w:widowControl w:val="0"/>
        <w:numPr>
          <w:ilvl w:val="1"/>
          <w:numId w:val="169"/>
        </w:numPr>
        <w:autoSpaceDE w:val="0"/>
        <w:autoSpaceDN w:val="0"/>
        <w:contextualSpacing w:val="0"/>
        <w:jc w:val="left"/>
        <w:rPr>
          <w:rFonts w:cstheme="minorBidi"/>
        </w:rPr>
      </w:pPr>
      <w:r>
        <w:rPr>
          <w:rFonts w:cstheme="minorBidi"/>
        </w:rPr>
        <w:t xml:space="preserve">Filter how it is reported </w:t>
      </w:r>
      <w:r w:rsidRPr="00466047">
        <w:rPr>
          <w:rFonts w:cstheme="minorBidi"/>
        </w:rPr>
        <w:sym w:font="Wingdings" w:char="F0E8"/>
      </w:r>
      <w:r>
        <w:rPr>
          <w:rFonts w:cstheme="minorBidi"/>
        </w:rPr>
        <w:t xml:space="preserve"> owned by reporting system, also CMCD</w:t>
      </w:r>
    </w:p>
    <w:p w14:paraId="00899FFF" w14:textId="77777777" w:rsidR="005F2341" w:rsidRDefault="005F2341" w:rsidP="005F2341">
      <w:pPr>
        <w:pStyle w:val="ListParagraph"/>
        <w:widowControl w:val="0"/>
        <w:numPr>
          <w:ilvl w:val="1"/>
          <w:numId w:val="168"/>
        </w:numPr>
        <w:autoSpaceDE w:val="0"/>
        <w:autoSpaceDN w:val="0"/>
        <w:contextualSpacing w:val="0"/>
        <w:jc w:val="left"/>
        <w:rPr>
          <w:rFonts w:cstheme="minorBidi"/>
        </w:rPr>
      </w:pPr>
      <w:r>
        <w:rPr>
          <w:rFonts w:cstheme="minorBidi"/>
        </w:rPr>
        <w:t>Note that logically, 1 and 2 could be combined as they are a filter on the measurement (which metrics and for what)</w:t>
      </w:r>
    </w:p>
    <w:p w14:paraId="3ACBA8D8" w14:textId="77777777" w:rsidR="005F2341" w:rsidRDefault="005F2341" w:rsidP="005F2341">
      <w:pPr>
        <w:pStyle w:val="ListParagraph"/>
        <w:widowControl w:val="0"/>
        <w:numPr>
          <w:ilvl w:val="1"/>
          <w:numId w:val="168"/>
        </w:numPr>
        <w:autoSpaceDE w:val="0"/>
        <w:autoSpaceDN w:val="0"/>
        <w:contextualSpacing w:val="0"/>
        <w:jc w:val="left"/>
        <w:rPr>
          <w:rFonts w:cstheme="minorBidi"/>
        </w:rPr>
      </w:pPr>
      <w:r>
        <w:rPr>
          <w:rFonts w:cstheme="minorBidi"/>
        </w:rPr>
        <w:t>However, as CMCD does both, this is not trivial.</w:t>
      </w:r>
    </w:p>
    <w:p w14:paraId="32192A95" w14:textId="77777777" w:rsidR="005F2341" w:rsidRPr="007F0816" w:rsidRDefault="005F2341" w:rsidP="005F2341">
      <w:pPr>
        <w:rPr>
          <w:rFonts w:cstheme="minorBidi"/>
        </w:rPr>
      </w:pPr>
    </w:p>
    <w:p w14:paraId="0A835958" w14:textId="77777777" w:rsidR="005F2341" w:rsidRDefault="005F2341" w:rsidP="005F2341">
      <w:r>
        <w:t>For 1, DASH today defines service locations and Adaptation Sets. This could be generalized further, for example for Periods, for specific media types, and so on.</w:t>
      </w:r>
    </w:p>
    <w:p w14:paraId="6C0735D2" w14:textId="77777777" w:rsidR="005F2341" w:rsidRDefault="005F2341" w:rsidP="005F2341"/>
    <w:p w14:paraId="6BA8A39C" w14:textId="77777777" w:rsidR="005F2341" w:rsidRDefault="005F2341" w:rsidP="005F2341">
      <w:r>
        <w:t>For 2 and 3, this needs to added to the reporting system. This can be updated.</w:t>
      </w:r>
    </w:p>
    <w:p w14:paraId="3F998E49" w14:textId="77777777" w:rsidR="005F2341" w:rsidRDefault="005F2341" w:rsidP="005F2341"/>
    <w:p w14:paraId="00F44EAE" w14:textId="77777777" w:rsidR="005F2341" w:rsidRDefault="005F2341" w:rsidP="005F2341">
      <w:r>
        <w:t>Proposed updates are provided.</w:t>
      </w:r>
    </w:p>
    <w:p w14:paraId="377B199E" w14:textId="77777777" w:rsidR="005F2341" w:rsidRDefault="005F2341" w:rsidP="005F2341"/>
    <w:p w14:paraId="089282EB" w14:textId="77777777" w:rsidR="005F2341" w:rsidRDefault="005F2341" w:rsidP="005F2341">
      <w:pPr>
        <w:pStyle w:val="a3"/>
        <w:numPr>
          <w:ilvl w:val="0"/>
          <w:numId w:val="0"/>
        </w:numPr>
        <w:spacing w:before="240"/>
      </w:pPr>
      <w:bookmarkStart w:id="732" w:name="_Toc220055553"/>
      <w:r>
        <w:t>K3.7</w:t>
      </w:r>
      <w:r>
        <w:tab/>
        <w:t>Client-Data Reporting Configuration</w:t>
      </w:r>
      <w:bookmarkEnd w:id="732"/>
    </w:p>
    <w:p w14:paraId="77B51901" w14:textId="77777777" w:rsidR="005F2341" w:rsidRDefault="005F2341" w:rsidP="005F2341">
      <w:pPr>
        <w:pStyle w:val="BodyText"/>
        <w:rPr>
          <w:ins w:id="733" w:author="Thomas Stockhammer (26-A)" w:date="2026-01-14T20:36:00Z" w16du:dateUtc="2026-01-14T19:36:00Z"/>
        </w:rPr>
      </w:pPr>
      <w:r>
        <w:t xml:space="preserve">This document specifies a </w:t>
      </w:r>
      <w:ins w:id="734" w:author="Thomas Stockhammer (26-A)" w:date="2026-01-14T20:36:00Z" w16du:dateUtc="2026-01-14T19:36:00Z">
        <w:r>
          <w:t xml:space="preserve">the configuration of </w:t>
        </w:r>
      </w:ins>
      <w:r>
        <w:t xml:space="preserve">Metrics reporting scheme in </w:t>
      </w:r>
      <w:hyperlink w:anchor="Section_sec_5.9">
        <w:r>
          <w:rPr>
            <w:color w:val="0563C1"/>
            <w:u w:val="single"/>
          </w:rPr>
          <w:fldChar w:fldCharType="begin"/>
        </w:r>
        <w:r>
          <w:rPr>
            <w:color w:val="0563C1"/>
            <w:u w:val="single"/>
          </w:rPr>
          <w:instrText xml:space="preserve"> REF Section_sec_5.9 \r \h </w:instrText>
        </w:r>
        <w:r>
          <w:rPr>
            <w:color w:val="0563C1"/>
            <w:u w:val="single"/>
          </w:rPr>
        </w:r>
        <w:r>
          <w:rPr>
            <w:color w:val="0563C1"/>
            <w:u w:val="single"/>
          </w:rPr>
          <w:fldChar w:fldCharType="separate"/>
        </w:r>
        <w:r>
          <w:rPr>
            <w:rStyle w:val="Hyperlink"/>
            <w:color w:val="0563C1"/>
          </w:rPr>
          <w:t>subclause 5.9</w:t>
        </w:r>
        <w:r>
          <w:rPr>
            <w:color w:val="0563C1"/>
            <w:u w:val="single"/>
          </w:rPr>
          <w:fldChar w:fldCharType="end"/>
        </w:r>
      </w:hyperlink>
      <w:r>
        <w:t xml:space="preserve">. However, in several cases an external client data collection </w:t>
      </w:r>
      <w:del w:id="735" w:author="Thomas Stockhammer (26-A)" w:date="2026-01-14T20:36:00Z" w16du:dateUtc="2026-01-14T19:36:00Z">
        <w:r w:rsidDel="007D22DC">
          <w:delText xml:space="preserve">is </w:delText>
        </w:r>
      </w:del>
      <w:ins w:id="736" w:author="Thomas Stockhammer (26-A)" w:date="2026-01-14T20:36:00Z" w16du:dateUtc="2026-01-14T19:36:00Z">
        <w:r>
          <w:t xml:space="preserve">may be </w:t>
        </w:r>
      </w:ins>
      <w:r>
        <w:t xml:space="preserve">used that needs configuration, including the ability to invoke metadata reporting only for a subset of the </w:t>
      </w:r>
      <w:ins w:id="737" w:author="Thomas Stockhammer (26-A)" w:date="2026-01-14T20:29:00Z" w16du:dateUtc="2026-01-14T19:29:00Z">
        <w:r>
          <w:t xml:space="preserve">DASH Media Presentation. </w:t>
        </w:r>
      </w:ins>
    </w:p>
    <w:p w14:paraId="798D3EEF" w14:textId="77777777" w:rsidR="005F2341" w:rsidRDefault="005F2341" w:rsidP="005F2341">
      <w:pPr>
        <w:pStyle w:val="BodyText"/>
        <w:rPr>
          <w:ins w:id="738" w:author="Thomas Stockhammer (26-A)" w:date="2026-01-14T20:36:00Z" w16du:dateUtc="2026-01-14T19:36:00Z"/>
        </w:rPr>
      </w:pPr>
    </w:p>
    <w:p w14:paraId="3AB45587" w14:textId="77777777" w:rsidR="005F2341" w:rsidRDefault="005F2341" w:rsidP="005F2341">
      <w:pPr>
        <w:pStyle w:val="BodyText"/>
        <w:rPr>
          <w:ins w:id="739" w:author="Thomas Stockhammer (26-A)" w:date="2026-01-14T20:36:00Z" w16du:dateUtc="2026-01-14T19:36:00Z"/>
        </w:rPr>
      </w:pPr>
      <w:ins w:id="740" w:author="Thomas Stockhammer (26-A)" w:date="2026-01-14T20:36:00Z" w16du:dateUtc="2026-01-14T19:36:00Z">
        <w:r>
          <w:t xml:space="preserve">In addition, </w:t>
        </w:r>
      </w:ins>
      <w:ins w:id="741" w:author="Thomas Stockhammer (26-A)" w:date="2026-01-14T20:37:00Z" w16du:dateUtc="2026-01-14T19:37:00Z">
        <w:r>
          <w:t xml:space="preserve">system itself and the </w:t>
        </w:r>
      </w:ins>
    </w:p>
    <w:p w14:paraId="3341FBE1" w14:textId="77777777" w:rsidR="005F2341" w:rsidRDefault="005F2341" w:rsidP="005F2341">
      <w:pPr>
        <w:pStyle w:val="BodyText"/>
        <w:rPr>
          <w:ins w:id="742" w:author="Thomas Stockhammer (26-A)" w:date="2026-01-14T20:36:00Z" w16du:dateUtc="2026-01-14T19:36:00Z"/>
        </w:rPr>
      </w:pPr>
    </w:p>
    <w:p w14:paraId="0568A66E" w14:textId="77777777" w:rsidR="005F2341" w:rsidRDefault="005F2341" w:rsidP="005F2341">
      <w:pPr>
        <w:pStyle w:val="BodyText"/>
      </w:pPr>
      <w:del w:id="743" w:author="Thomas Stockhammer (26-A)" w:date="2026-01-14T20:29:00Z" w16du:dateUtc="2026-01-14T19:29:00Z">
        <w:r w:rsidDel="00135924">
          <w:delText xml:space="preserve">MPEG DASH parameters. </w:delText>
        </w:r>
      </w:del>
      <w:del w:id="744" w:author="Thomas Stockhammer (26-A)" w:date="2026-01-14T20:31:00Z" w16du:dateUtc="2026-01-14T19:31:00Z">
        <w:r w:rsidDel="00E91820">
          <w:delText xml:space="preserve">Reporting may apply only for a subset of DASH requests. </w:delText>
        </w:r>
        <w:r w:rsidDel="008B60DA">
          <w:delText>A set of filters for configuring</w:delText>
        </w:r>
      </w:del>
      <w:ins w:id="745" w:author="Thomas Stockhammer (26-A)" w:date="2026-01-14T20:31:00Z" w16du:dateUtc="2026-01-14T19:31:00Z">
        <w:r>
          <w:t>The configuration</w:t>
        </w:r>
      </w:ins>
      <w:r>
        <w:t xml:space="preserve"> </w:t>
      </w:r>
      <w:ins w:id="746" w:author="Thomas Stockhammer (26-A)" w:date="2026-01-14T20:31:00Z" w16du:dateUtc="2026-01-14T19:31:00Z">
        <w:r>
          <w:t xml:space="preserve">of a reporting system </w:t>
        </w:r>
      </w:ins>
      <w:del w:id="747" w:author="Thomas Stockhammer (26-A)" w:date="2026-01-14T20:31:00Z" w16du:dateUtc="2026-01-14T19:31:00Z">
        <w:r w:rsidDel="008B60DA">
          <w:delText xml:space="preserve">a subset of filters </w:delText>
        </w:r>
      </w:del>
      <w:r>
        <w:t xml:space="preserve">is provided in </w:t>
      </w:r>
      <w:hyperlink w:anchor="Table_tab_K.7">
        <w:r>
          <w:rPr>
            <w:color w:val="0563C1"/>
            <w:u w:val="single"/>
          </w:rPr>
          <w:fldChar w:fldCharType="begin"/>
        </w:r>
        <w:r>
          <w:rPr>
            <w:color w:val="0563C1"/>
            <w:u w:val="single"/>
          </w:rPr>
          <w:instrText xml:space="preserve"> REF Table_tab_K.7 \r \h </w:instrText>
        </w:r>
        <w:r>
          <w:rPr>
            <w:color w:val="0563C1"/>
            <w:u w:val="single"/>
          </w:rPr>
        </w:r>
        <w:r>
          <w:rPr>
            <w:color w:val="0563C1"/>
            <w:u w:val="single"/>
          </w:rPr>
          <w:fldChar w:fldCharType="separate"/>
        </w:r>
        <w:r>
          <w:rPr>
            <w:rStyle w:val="Hyperlink"/>
            <w:color w:val="0563C1"/>
          </w:rPr>
          <w:t>Table K.7</w:t>
        </w:r>
        <w:r>
          <w:rPr>
            <w:color w:val="0563C1"/>
            <w:u w:val="single"/>
          </w:rPr>
          <w:fldChar w:fldCharType="end"/>
        </w:r>
      </w:hyperlink>
      <w:r>
        <w:t>.</w:t>
      </w:r>
    </w:p>
    <w:p w14:paraId="1AC58C93" w14:textId="77777777" w:rsidR="005F2341" w:rsidRDefault="005F2341" w:rsidP="005F2341">
      <w:pPr>
        <w:pStyle w:val="Tabletitle"/>
      </w:pPr>
      <w:r>
        <w:t>Table K.7 — Client Metadata Reporting filters</w:t>
      </w:r>
    </w:p>
    <w:tbl>
      <w:tblPr>
        <w:tblW w:w="5000" w:type="pct"/>
        <w:jc w:val="center"/>
        <w:tblBorders>
          <w:top w:val="single" w:sz="10"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240"/>
        <w:gridCol w:w="1545"/>
        <w:gridCol w:w="4540"/>
      </w:tblGrid>
      <w:tr w:rsidR="005F2341" w14:paraId="11F1B7D3" w14:textId="77777777" w:rsidTr="00787908">
        <w:trPr>
          <w:tblHeader/>
          <w:jc w:val="center"/>
        </w:trPr>
        <w:tc>
          <w:tcPr>
            <w:tcW w:w="3349" w:type="dxa"/>
            <w:tcBorders>
              <w:bottom w:val="single" w:sz="10" w:space="0" w:color="auto"/>
            </w:tcBorders>
          </w:tcPr>
          <w:p w14:paraId="27AEA93D" w14:textId="77777777" w:rsidR="005F2341" w:rsidRDefault="005F2341" w:rsidP="00787908">
            <w:pPr>
              <w:pStyle w:val="Tableheader"/>
            </w:pPr>
            <w:r>
              <w:rPr>
                <w:b/>
              </w:rPr>
              <w:t>Key</w:t>
            </w:r>
          </w:p>
        </w:tc>
        <w:tc>
          <w:tcPr>
            <w:tcW w:w="1597" w:type="dxa"/>
            <w:tcBorders>
              <w:bottom w:val="single" w:sz="10" w:space="0" w:color="auto"/>
            </w:tcBorders>
          </w:tcPr>
          <w:p w14:paraId="729F47B9" w14:textId="77777777" w:rsidR="005F2341" w:rsidRDefault="005F2341" w:rsidP="00787908">
            <w:pPr>
              <w:pStyle w:val="Tableheader"/>
            </w:pPr>
            <w:r>
              <w:rPr>
                <w:b/>
              </w:rPr>
              <w:t>Type</w:t>
            </w:r>
          </w:p>
        </w:tc>
        <w:tc>
          <w:tcPr>
            <w:tcW w:w="4693" w:type="dxa"/>
            <w:tcBorders>
              <w:bottom w:val="single" w:sz="10" w:space="0" w:color="auto"/>
            </w:tcBorders>
          </w:tcPr>
          <w:p w14:paraId="638F77BF" w14:textId="77777777" w:rsidR="005F2341" w:rsidRDefault="005F2341" w:rsidP="00787908">
            <w:pPr>
              <w:pStyle w:val="Tableheader"/>
            </w:pPr>
            <w:r>
              <w:rPr>
                <w:b/>
              </w:rPr>
              <w:t>Description</w:t>
            </w:r>
          </w:p>
        </w:tc>
      </w:tr>
      <w:tr w:rsidR="005F2341" w14:paraId="58943543" w14:textId="77777777" w:rsidTr="00787908">
        <w:trPr>
          <w:jc w:val="center"/>
        </w:trPr>
        <w:tc>
          <w:tcPr>
            <w:tcW w:w="3349" w:type="dxa"/>
          </w:tcPr>
          <w:p w14:paraId="0125E08A" w14:textId="77777777" w:rsidR="005F2341" w:rsidRDefault="005F2341" w:rsidP="00787908">
            <w:pPr>
              <w:pStyle w:val="Tablebody"/>
            </w:pPr>
            <w:commentRangeStart w:id="748"/>
            <w:r>
              <w:rPr>
                <w:rStyle w:val="Courier"/>
              </w:rPr>
              <w:t>serviceLocations</w:t>
            </w:r>
          </w:p>
        </w:tc>
        <w:tc>
          <w:tcPr>
            <w:tcW w:w="1597" w:type="dxa"/>
          </w:tcPr>
          <w:p w14:paraId="2523BB2B" w14:textId="77777777" w:rsidR="005F2341" w:rsidRDefault="005F2341" w:rsidP="00787908">
            <w:pPr>
              <w:pStyle w:val="Tablebody"/>
            </w:pPr>
            <w:r>
              <w:rPr>
                <w:rStyle w:val="Courier"/>
              </w:rPr>
              <w:t>string</w:t>
            </w:r>
          </w:p>
        </w:tc>
        <w:tc>
          <w:tcPr>
            <w:tcW w:w="4693" w:type="dxa"/>
          </w:tcPr>
          <w:p w14:paraId="66D01A77" w14:textId="77777777" w:rsidR="005F2341" w:rsidRDefault="005F2341" w:rsidP="00787908">
            <w:pPr>
              <w:pStyle w:val="Tablebody"/>
            </w:pPr>
            <w:r>
              <w:t xml:space="preserve">specifies a space-delimited list of Service Locations as defined in </w:t>
            </w:r>
            <w:hyperlink w:anchor="Section_sec_5.6.6">
              <w:r>
                <w:rPr>
                  <w:color w:val="0563C1"/>
                  <w:u w:val="single"/>
                </w:rPr>
                <w:fldChar w:fldCharType="begin"/>
              </w:r>
              <w:r>
                <w:rPr>
                  <w:color w:val="0563C1"/>
                  <w:u w:val="single"/>
                </w:rPr>
                <w:instrText xml:space="preserve"> REF Section_sec_5.6.6 \r \h </w:instrText>
              </w:r>
              <w:r>
                <w:rPr>
                  <w:color w:val="0563C1"/>
                  <w:u w:val="single"/>
                </w:rPr>
              </w:r>
              <w:r>
                <w:rPr>
                  <w:color w:val="0563C1"/>
                  <w:u w:val="single"/>
                </w:rPr>
                <w:fldChar w:fldCharType="separate"/>
              </w:r>
              <w:r>
                <w:rPr>
                  <w:rStyle w:val="Hyperlink"/>
                  <w:color w:val="0563C1"/>
                </w:rPr>
                <w:t>subclause 5.6.6</w:t>
              </w:r>
              <w:r>
                <w:rPr>
                  <w:color w:val="0563C1"/>
                  <w:u w:val="single"/>
                </w:rPr>
                <w:fldChar w:fldCharType="end"/>
              </w:r>
            </w:hyperlink>
            <w:r>
              <w:t xml:space="preserve"> for which </w:t>
            </w:r>
            <w:del w:id="749" w:author="Thomas Stockhammer (26-A)" w:date="2026-01-14T20:45:00Z" w16du:dateUtc="2026-01-14T19:45:00Z">
              <w:r w:rsidDel="002C7A4D">
                <w:delText xml:space="preserve">reporting </w:delText>
              </w:r>
            </w:del>
            <w:ins w:id="750" w:author="Thomas Stockhammer (26-A)" w:date="2026-01-14T20:45:00Z" w16du:dateUtc="2026-01-14T19:45:00Z">
              <w:r>
                <w:t>the metrics are</w:t>
              </w:r>
            </w:ins>
            <w:del w:id="751" w:author="Thomas Stockhammer (26-A)" w:date="2026-01-14T20:45:00Z" w16du:dateUtc="2026-01-14T19:45:00Z">
              <w:r w:rsidDel="002C7A4D">
                <w:delText>is</w:delText>
              </w:r>
            </w:del>
            <w:r>
              <w:t xml:space="preserve"> </w:t>
            </w:r>
            <w:del w:id="752" w:author="Thomas Stockhammer (26-A)" w:date="2026-01-14T20:45:00Z" w16du:dateUtc="2026-01-14T19:45:00Z">
              <w:r w:rsidDel="002C7A4D">
                <w:delText>enabled</w:delText>
              </w:r>
            </w:del>
            <w:ins w:id="753" w:author="Thomas Stockhammer (26-A)" w:date="2026-01-14T20:45:00Z" w16du:dateUtc="2026-01-14T19:45:00Z">
              <w:r>
                <w:t>collected</w:t>
              </w:r>
            </w:ins>
            <w:r>
              <w:t>. If the attribute is absent, then it applies to all Service Locations specified in the MPD.</w:t>
            </w:r>
          </w:p>
        </w:tc>
      </w:tr>
      <w:tr w:rsidR="005F2341" w14:paraId="6DFBA5A3" w14:textId="77777777" w:rsidTr="00787908">
        <w:trPr>
          <w:jc w:val="center"/>
        </w:trPr>
        <w:tc>
          <w:tcPr>
            <w:tcW w:w="3349" w:type="dxa"/>
          </w:tcPr>
          <w:p w14:paraId="48CC2E65" w14:textId="77777777" w:rsidR="005F2341" w:rsidRDefault="005F2341" w:rsidP="00787908">
            <w:pPr>
              <w:pStyle w:val="Tablebody"/>
            </w:pPr>
            <w:r>
              <w:rPr>
                <w:rStyle w:val="Courier"/>
              </w:rPr>
              <w:t>adaptationSets</w:t>
            </w:r>
          </w:p>
        </w:tc>
        <w:tc>
          <w:tcPr>
            <w:tcW w:w="1597" w:type="dxa"/>
          </w:tcPr>
          <w:p w14:paraId="5C1CB779" w14:textId="77777777" w:rsidR="005F2341" w:rsidRDefault="005F2341" w:rsidP="00787908">
            <w:pPr>
              <w:pStyle w:val="Tablebody"/>
            </w:pPr>
            <w:r>
              <w:rPr>
                <w:rStyle w:val="Courier"/>
              </w:rPr>
              <w:t>string</w:t>
            </w:r>
          </w:p>
        </w:tc>
        <w:tc>
          <w:tcPr>
            <w:tcW w:w="4693" w:type="dxa"/>
          </w:tcPr>
          <w:p w14:paraId="54B7948B" w14:textId="77777777" w:rsidR="005F2341" w:rsidRDefault="005F2341" w:rsidP="00787908">
            <w:pPr>
              <w:pStyle w:val="Tablebody"/>
            </w:pPr>
            <w:r>
              <w:t xml:space="preserve">specifies a space-delimited list of identifiers </w:t>
            </w:r>
            <w:r>
              <w:rPr>
                <w:rStyle w:val="Courier"/>
              </w:rPr>
              <w:t>@id</w:t>
            </w:r>
            <w:r>
              <w:t xml:space="preserve">  of Adaptation Sets for which </w:t>
            </w:r>
            <w:ins w:id="754" w:author="Thomas Stockhammer (26-A)" w:date="2026-01-14T20:44:00Z" w16du:dateUtc="2026-01-14T19:44:00Z">
              <w:r>
                <w:t xml:space="preserve">the metrics </w:t>
              </w:r>
            </w:ins>
            <w:ins w:id="755" w:author="Thomas Stockhammer (26-A)" w:date="2026-01-14T20:45:00Z" w16du:dateUtc="2026-01-14T19:45:00Z">
              <w:r>
                <w:t>are collected</w:t>
              </w:r>
            </w:ins>
            <w:del w:id="756" w:author="Thomas Stockhammer (26-A)" w:date="2026-01-14T20:45:00Z" w16du:dateUtc="2026-01-14T19:45:00Z">
              <w:r w:rsidDel="002C7A4D">
                <w:delText>reporting is applied</w:delText>
              </w:r>
            </w:del>
            <w:r>
              <w:t>. If the attribute is absent, then it applies to all eligible Adaptation Sets.</w:t>
            </w:r>
          </w:p>
          <w:p w14:paraId="21CA6E71" w14:textId="77777777" w:rsidR="005F2341" w:rsidRDefault="005F2341" w:rsidP="00787908">
            <w:pPr>
              <w:pStyle w:val="Tablebody"/>
            </w:pPr>
            <w:r>
              <w:lastRenderedPageBreak/>
              <w:t>Service Locations and Adaptation Sets filters are applied jointly addressing the intersection of the two.</w:t>
            </w:r>
            <w:commentRangeEnd w:id="748"/>
            <w:r>
              <w:rPr>
                <w:rStyle w:val="CommentReference"/>
                <w:rFonts w:ascii="Times New Roman" w:eastAsia="Times New Roman" w:hAnsi="Times New Roman"/>
                <w:lang w:eastAsia="en-GB"/>
              </w:rPr>
              <w:commentReference w:id="748"/>
            </w:r>
          </w:p>
        </w:tc>
      </w:tr>
      <w:tr w:rsidR="005F2341" w14:paraId="17B3C961" w14:textId="77777777" w:rsidTr="00787908">
        <w:trPr>
          <w:jc w:val="center"/>
        </w:trPr>
        <w:tc>
          <w:tcPr>
            <w:tcW w:w="3349" w:type="dxa"/>
          </w:tcPr>
          <w:p w14:paraId="6A0E4E15" w14:textId="77777777" w:rsidR="005F2341" w:rsidRDefault="005F2341" w:rsidP="00787908">
            <w:pPr>
              <w:pStyle w:val="Tablebody"/>
            </w:pPr>
            <w:r>
              <w:rPr>
                <w:rStyle w:val="Courier"/>
                <w:b/>
              </w:rPr>
              <w:lastRenderedPageBreak/>
              <w:t>ReportingSystem</w:t>
            </w:r>
          </w:p>
        </w:tc>
        <w:tc>
          <w:tcPr>
            <w:tcW w:w="1597" w:type="dxa"/>
          </w:tcPr>
          <w:p w14:paraId="41D65CD0" w14:textId="77777777" w:rsidR="005F2341" w:rsidRDefault="005F2341" w:rsidP="00787908">
            <w:pPr>
              <w:pStyle w:val="Tablebody"/>
            </w:pPr>
            <w:r>
              <w:rPr>
                <w:rStyle w:val="Courier"/>
              </w:rPr>
              <w:t xml:space="preserve">descriptor </w:t>
            </w:r>
          </w:p>
        </w:tc>
        <w:tc>
          <w:tcPr>
            <w:tcW w:w="4693" w:type="dxa"/>
          </w:tcPr>
          <w:p w14:paraId="57B36197" w14:textId="77777777" w:rsidR="005F2341" w:rsidRDefault="005F2341" w:rsidP="00787908">
            <w:pPr>
              <w:pStyle w:val="Tablebody"/>
            </w:pPr>
            <w:r>
              <w:t>specifies the reporting system and configuration to send back client data for the intersection of the Service Locations and Adaptation Sets, if both are provided.</w:t>
            </w:r>
          </w:p>
        </w:tc>
      </w:tr>
    </w:tbl>
    <w:p w14:paraId="67415AD0" w14:textId="77777777" w:rsidR="005F2341" w:rsidRDefault="005F2341" w:rsidP="005F2341">
      <w:pPr>
        <w:pStyle w:val="BodyText"/>
        <w:spacing w:before="240"/>
      </w:pPr>
      <w:r>
        <w:t>A specific client data reporting system is Common Media Client Data (CMCD) specified in CTA-5004.</w:t>
      </w:r>
    </w:p>
    <w:p w14:paraId="5145CFD4" w14:textId="77777777" w:rsidR="005F2341" w:rsidRDefault="005F2341" w:rsidP="005F2341">
      <w:pPr>
        <w:pStyle w:val="BodyText"/>
      </w:pPr>
      <w:r>
        <w:t xml:space="preserve">A descriptor is defined as </w:t>
      </w:r>
      <w:r>
        <w:rPr>
          <w:rStyle w:val="Courier"/>
        </w:rPr>
        <w:t xml:space="preserve">urn:mpeg:dash:cta-5004:2023 </w:t>
      </w:r>
      <w:r>
        <w:t xml:space="preserve">and the value of the descriptor is the version number of the specification. </w:t>
      </w:r>
      <w:hyperlink w:anchor="Table_tab_K.8">
        <w:r>
          <w:rPr>
            <w:color w:val="0563C1"/>
            <w:u w:val="single"/>
          </w:rPr>
          <w:fldChar w:fldCharType="begin"/>
        </w:r>
        <w:r>
          <w:rPr>
            <w:color w:val="0563C1"/>
            <w:u w:val="single"/>
          </w:rPr>
          <w:instrText xml:space="preserve"> REF Table_tab_K.8 \r \h </w:instrText>
        </w:r>
        <w:r>
          <w:rPr>
            <w:color w:val="0563C1"/>
            <w:u w:val="single"/>
          </w:rPr>
        </w:r>
        <w:r>
          <w:rPr>
            <w:color w:val="0563C1"/>
            <w:u w:val="single"/>
          </w:rPr>
          <w:fldChar w:fldCharType="separate"/>
        </w:r>
        <w:r>
          <w:rPr>
            <w:rStyle w:val="Hyperlink"/>
            <w:color w:val="0563C1"/>
          </w:rPr>
          <w:t>Table K.8</w:t>
        </w:r>
        <w:r>
          <w:rPr>
            <w:color w:val="0563C1"/>
            <w:u w:val="single"/>
          </w:rPr>
          <w:fldChar w:fldCharType="end"/>
        </w:r>
      </w:hyperlink>
      <w:r>
        <w:t xml:space="preserve"> provides relevant parameters to configure CMCD reporting.</w:t>
      </w:r>
    </w:p>
    <w:p w14:paraId="7E42D1ED" w14:textId="77777777" w:rsidR="005F2341" w:rsidRDefault="005F2341" w:rsidP="005F2341">
      <w:pPr>
        <w:pStyle w:val="Tabletitle"/>
      </w:pPr>
      <w:r>
        <w:t>Table K.8 — CMCD specific parameters</w:t>
      </w:r>
    </w:p>
    <w:tbl>
      <w:tblPr>
        <w:tblW w:w="5000" w:type="pct"/>
        <w:jc w:val="center"/>
        <w:tblBorders>
          <w:top w:val="single" w:sz="10"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Change w:id="757" w:author="Thomas Stockhammer (26-A)" w:date="2026-01-14T20:39:00Z" w16du:dateUtc="2026-01-14T19:39:00Z">
          <w:tblPr>
            <w:tblW w:w="5000" w:type="pct"/>
            <w:jc w:val="center"/>
            <w:tblBorders>
              <w:top w:val="single" w:sz="10"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PrChange>
      </w:tblPr>
      <w:tblGrid>
        <w:gridCol w:w="2832"/>
        <w:gridCol w:w="1383"/>
        <w:gridCol w:w="5110"/>
        <w:tblGridChange w:id="758">
          <w:tblGrid>
            <w:gridCol w:w="2731"/>
            <w:gridCol w:w="101"/>
            <w:gridCol w:w="1232"/>
            <w:gridCol w:w="151"/>
            <w:gridCol w:w="4775"/>
            <w:gridCol w:w="335"/>
          </w:tblGrid>
        </w:tblGridChange>
      </w:tblGrid>
      <w:tr w:rsidR="005F2341" w14:paraId="3D1800C0" w14:textId="77777777" w:rsidTr="00787908">
        <w:trPr>
          <w:tblHeader/>
          <w:jc w:val="center"/>
          <w:trPrChange w:id="759" w:author="Thomas Stockhammer (26-A)" w:date="2026-01-14T20:39:00Z" w16du:dateUtc="2026-01-14T19:39:00Z">
            <w:trPr>
              <w:gridAfter w:val="0"/>
              <w:tblHeader/>
              <w:jc w:val="center"/>
            </w:trPr>
          </w:trPrChange>
        </w:trPr>
        <w:tc>
          <w:tcPr>
            <w:tcW w:w="2731" w:type="dxa"/>
            <w:tcBorders>
              <w:bottom w:val="single" w:sz="10" w:space="0" w:color="auto"/>
            </w:tcBorders>
            <w:tcPrChange w:id="760" w:author="Thomas Stockhammer (26-A)" w:date="2026-01-14T20:39:00Z" w16du:dateUtc="2026-01-14T19:39:00Z">
              <w:tcPr>
                <w:tcW w:w="3089" w:type="dxa"/>
                <w:tcBorders>
                  <w:bottom w:val="single" w:sz="10" w:space="0" w:color="auto"/>
                </w:tcBorders>
              </w:tcPr>
            </w:tcPrChange>
          </w:tcPr>
          <w:p w14:paraId="647C7019" w14:textId="77777777" w:rsidR="005F2341" w:rsidRDefault="005F2341" w:rsidP="00787908">
            <w:pPr>
              <w:pStyle w:val="Tableheader"/>
              <w:jc w:val="center"/>
            </w:pPr>
            <w:r>
              <w:rPr>
                <w:b/>
              </w:rPr>
              <w:t>Key</w:t>
            </w:r>
          </w:p>
        </w:tc>
        <w:tc>
          <w:tcPr>
            <w:tcW w:w="1333" w:type="dxa"/>
            <w:tcBorders>
              <w:bottom w:val="single" w:sz="10" w:space="0" w:color="auto"/>
            </w:tcBorders>
            <w:tcPrChange w:id="761" w:author="Thomas Stockhammer (26-A)" w:date="2026-01-14T20:39:00Z" w16du:dateUtc="2026-01-14T19:39:00Z">
              <w:tcPr>
                <w:tcW w:w="1507" w:type="dxa"/>
                <w:gridSpan w:val="2"/>
                <w:tcBorders>
                  <w:bottom w:val="single" w:sz="10" w:space="0" w:color="auto"/>
                </w:tcBorders>
              </w:tcPr>
            </w:tcPrChange>
          </w:tcPr>
          <w:p w14:paraId="14E56ACB" w14:textId="77777777" w:rsidR="005F2341" w:rsidRDefault="005F2341" w:rsidP="00787908">
            <w:pPr>
              <w:pStyle w:val="Tableheader"/>
              <w:jc w:val="center"/>
            </w:pPr>
            <w:r>
              <w:rPr>
                <w:b/>
              </w:rPr>
              <w:t>Type</w:t>
            </w:r>
          </w:p>
        </w:tc>
        <w:tc>
          <w:tcPr>
            <w:tcW w:w="4926" w:type="dxa"/>
            <w:tcBorders>
              <w:bottom w:val="single" w:sz="10" w:space="0" w:color="auto"/>
            </w:tcBorders>
            <w:tcPrChange w:id="762" w:author="Thomas Stockhammer (26-A)" w:date="2026-01-14T20:39:00Z" w16du:dateUtc="2026-01-14T19:39:00Z">
              <w:tcPr>
                <w:tcW w:w="5578" w:type="dxa"/>
                <w:gridSpan w:val="2"/>
                <w:tcBorders>
                  <w:bottom w:val="single" w:sz="10" w:space="0" w:color="auto"/>
                </w:tcBorders>
              </w:tcPr>
            </w:tcPrChange>
          </w:tcPr>
          <w:p w14:paraId="403E9CF4" w14:textId="77777777" w:rsidR="005F2341" w:rsidRDefault="005F2341" w:rsidP="00787908">
            <w:pPr>
              <w:pStyle w:val="Tableheader"/>
              <w:jc w:val="center"/>
            </w:pPr>
            <w:r>
              <w:rPr>
                <w:b/>
              </w:rPr>
              <w:t>Description</w:t>
            </w:r>
          </w:p>
        </w:tc>
      </w:tr>
      <w:tr w:rsidR="005F2341" w:rsidDel="00DA4E66" w14:paraId="1BED4E03" w14:textId="77777777" w:rsidTr="00787908">
        <w:trPr>
          <w:jc w:val="center"/>
          <w:del w:id="763" w:author="Thomas Stockhammer (26-A)" w:date="2026-01-14T21:07:00Z"/>
          <w:trPrChange w:id="764" w:author="Thomas Stockhammer (26-A)" w:date="2026-01-14T20:39:00Z" w16du:dateUtc="2026-01-14T19:39:00Z">
            <w:trPr>
              <w:gridAfter w:val="0"/>
              <w:jc w:val="center"/>
            </w:trPr>
          </w:trPrChange>
        </w:trPr>
        <w:tc>
          <w:tcPr>
            <w:tcW w:w="2731" w:type="dxa"/>
            <w:tcPrChange w:id="765" w:author="Thomas Stockhammer (26-A)" w:date="2026-01-14T20:39:00Z" w16du:dateUtc="2026-01-14T19:39:00Z">
              <w:tcPr>
                <w:tcW w:w="3089" w:type="dxa"/>
              </w:tcPr>
            </w:tcPrChange>
          </w:tcPr>
          <w:p w14:paraId="5CE1A3DC" w14:textId="77777777" w:rsidR="005F2341" w:rsidDel="00DA4E66" w:rsidRDefault="005F2341" w:rsidP="00787908">
            <w:pPr>
              <w:pStyle w:val="Tablebody"/>
              <w:rPr>
                <w:del w:id="766" w:author="Thomas Stockhammer (26-A)" w:date="2026-01-14T21:07:00Z" w16du:dateUtc="2026-01-14T20:07:00Z"/>
              </w:rPr>
            </w:pPr>
            <w:commentRangeStart w:id="767"/>
            <w:commentRangeStart w:id="768"/>
            <w:del w:id="769" w:author="Thomas Stockhammer (26-A)" w:date="2026-01-14T21:07:00Z" w16du:dateUtc="2026-01-14T20:07:00Z">
              <w:r w:rsidDel="00DA4E66">
                <w:rPr>
                  <w:rStyle w:val="Courier"/>
                </w:rPr>
                <w:delText>version</w:delText>
              </w:r>
            </w:del>
          </w:p>
        </w:tc>
        <w:tc>
          <w:tcPr>
            <w:tcW w:w="1333" w:type="dxa"/>
            <w:tcPrChange w:id="770" w:author="Thomas Stockhammer (26-A)" w:date="2026-01-14T20:39:00Z" w16du:dateUtc="2026-01-14T19:39:00Z">
              <w:tcPr>
                <w:tcW w:w="1507" w:type="dxa"/>
                <w:gridSpan w:val="2"/>
              </w:tcPr>
            </w:tcPrChange>
          </w:tcPr>
          <w:p w14:paraId="57580E28" w14:textId="77777777" w:rsidR="005F2341" w:rsidDel="00DA4E66" w:rsidRDefault="005F2341" w:rsidP="00787908">
            <w:pPr>
              <w:pStyle w:val="Tablebody"/>
              <w:rPr>
                <w:del w:id="771" w:author="Thomas Stockhammer (26-A)" w:date="2026-01-14T21:07:00Z" w16du:dateUtc="2026-01-14T20:07:00Z"/>
              </w:rPr>
            </w:pPr>
            <w:del w:id="772" w:author="Thomas Stockhammer (26-A)" w:date="2026-01-14T21:07:00Z" w16du:dateUtc="2026-01-14T20:07:00Z">
              <w:r w:rsidDel="00DA4E66">
                <w:rPr>
                  <w:rStyle w:val="Courier"/>
                </w:rPr>
                <w:delText>unsigned int</w:delText>
              </w:r>
            </w:del>
          </w:p>
        </w:tc>
        <w:tc>
          <w:tcPr>
            <w:tcW w:w="4926" w:type="dxa"/>
            <w:tcPrChange w:id="773" w:author="Thomas Stockhammer (26-A)" w:date="2026-01-14T20:39:00Z" w16du:dateUtc="2026-01-14T19:39:00Z">
              <w:tcPr>
                <w:tcW w:w="5578" w:type="dxa"/>
                <w:gridSpan w:val="2"/>
              </w:tcPr>
            </w:tcPrChange>
          </w:tcPr>
          <w:p w14:paraId="6823E933" w14:textId="77777777" w:rsidR="005F2341" w:rsidDel="00DA4E66" w:rsidRDefault="005F2341" w:rsidP="00787908">
            <w:pPr>
              <w:pStyle w:val="Tablebody"/>
              <w:rPr>
                <w:del w:id="774" w:author="Thomas Stockhammer (26-A)" w:date="2026-01-14T21:07:00Z" w16du:dateUtc="2026-01-14T20:07:00Z"/>
              </w:rPr>
            </w:pPr>
            <w:del w:id="775" w:author="Thomas Stockhammer (26-A)" w:date="2026-01-14T21:07:00Z" w16du:dateUtc="2026-01-14T20:07:00Z">
              <w:r w:rsidDel="00DA4E66">
                <w:delText xml:space="preserve">specifies the highest </w:delText>
              </w:r>
              <w:r w:rsidDel="00DA4E66">
                <w:rPr>
                  <w:i/>
                </w:rPr>
                <w:delText>CMCD version</w:delText>
              </w:r>
              <w:r w:rsidDel="00DA4E66">
                <w:delText xml:space="preserve"> as defined in CTA-5004 that is accepted by the reporting server.</w:delText>
              </w:r>
            </w:del>
          </w:p>
          <w:p w14:paraId="44B62D1B" w14:textId="77777777" w:rsidR="005F2341" w:rsidDel="00DA4E66" w:rsidRDefault="005F2341" w:rsidP="00787908">
            <w:pPr>
              <w:pStyle w:val="Tablebody"/>
              <w:rPr>
                <w:del w:id="776" w:author="Thomas Stockhammer (26-A)" w:date="2026-01-14T21:07:00Z" w16du:dateUtc="2026-01-14T20:07:00Z"/>
              </w:rPr>
            </w:pPr>
            <w:del w:id="777" w:author="Thomas Stockhammer (26-A)" w:date="2026-01-14T21:07:00Z" w16du:dateUtc="2026-01-14T20:07:00Z">
              <w:r w:rsidDel="00DA4E66">
                <w:delText>If absent, the version is assumed to be version 1 as defined in CTA-5004.</w:delText>
              </w:r>
              <w:commentRangeEnd w:id="767"/>
              <w:r w:rsidDel="00DA4E66">
                <w:rPr>
                  <w:rStyle w:val="CommentReference"/>
                  <w:rFonts w:ascii="Times New Roman" w:eastAsia="Times New Roman" w:hAnsi="Times New Roman"/>
                  <w:lang w:eastAsia="en-GB"/>
                </w:rPr>
                <w:commentReference w:id="767"/>
              </w:r>
            </w:del>
            <w:commentRangeEnd w:id="768"/>
            <w:r>
              <w:rPr>
                <w:rStyle w:val="CommentReference"/>
                <w:rFonts w:ascii="Times New Roman" w:eastAsia="Times New Roman" w:hAnsi="Times New Roman"/>
                <w:lang w:eastAsia="en-GB"/>
              </w:rPr>
              <w:commentReference w:id="768"/>
            </w:r>
          </w:p>
        </w:tc>
      </w:tr>
      <w:tr w:rsidR="005F2341" w14:paraId="6C8AB2FF" w14:textId="77777777" w:rsidTr="00787908">
        <w:trPr>
          <w:jc w:val="center"/>
          <w:trPrChange w:id="778" w:author="Thomas Stockhammer (26-A)" w:date="2026-01-14T20:39:00Z" w16du:dateUtc="2026-01-14T19:39:00Z">
            <w:trPr>
              <w:gridAfter w:val="0"/>
              <w:jc w:val="center"/>
            </w:trPr>
          </w:trPrChange>
        </w:trPr>
        <w:tc>
          <w:tcPr>
            <w:tcW w:w="2731" w:type="dxa"/>
            <w:tcPrChange w:id="779" w:author="Thomas Stockhammer (26-A)" w:date="2026-01-14T20:39:00Z" w16du:dateUtc="2026-01-14T19:39:00Z">
              <w:tcPr>
                <w:tcW w:w="3089" w:type="dxa"/>
              </w:tcPr>
            </w:tcPrChange>
          </w:tcPr>
          <w:p w14:paraId="79D67D76" w14:textId="77777777" w:rsidR="005F2341" w:rsidRDefault="005F2341" w:rsidP="00787908">
            <w:pPr>
              <w:pStyle w:val="Tablebody"/>
            </w:pPr>
            <w:r>
              <w:rPr>
                <w:rStyle w:val="Courier"/>
              </w:rPr>
              <w:t xml:space="preserve">mode </w:t>
            </w:r>
          </w:p>
        </w:tc>
        <w:tc>
          <w:tcPr>
            <w:tcW w:w="1333" w:type="dxa"/>
            <w:tcPrChange w:id="780" w:author="Thomas Stockhammer (26-A)" w:date="2026-01-14T20:39:00Z" w16du:dateUtc="2026-01-14T19:39:00Z">
              <w:tcPr>
                <w:tcW w:w="1507" w:type="dxa"/>
                <w:gridSpan w:val="2"/>
              </w:tcPr>
            </w:tcPrChange>
          </w:tcPr>
          <w:p w14:paraId="349816CC" w14:textId="77777777" w:rsidR="005F2341" w:rsidRDefault="005F2341" w:rsidP="00787908">
            <w:pPr>
              <w:pStyle w:val="Tablebody"/>
            </w:pPr>
            <w:r>
              <w:rPr>
                <w:rStyle w:val="Courier"/>
              </w:rPr>
              <w:t>string</w:t>
            </w:r>
          </w:p>
        </w:tc>
        <w:tc>
          <w:tcPr>
            <w:tcW w:w="4926" w:type="dxa"/>
            <w:tcPrChange w:id="781" w:author="Thomas Stockhammer (26-A)" w:date="2026-01-14T20:39:00Z" w16du:dateUtc="2026-01-14T19:39:00Z">
              <w:tcPr>
                <w:tcW w:w="5578" w:type="dxa"/>
                <w:gridSpan w:val="2"/>
              </w:tcPr>
            </w:tcPrChange>
          </w:tcPr>
          <w:p w14:paraId="49AF5E8F" w14:textId="77777777" w:rsidR="005F2341" w:rsidRDefault="005F2341" w:rsidP="00787908">
            <w:pPr>
              <w:pStyle w:val="Tablebody"/>
            </w:pPr>
            <w:r>
              <w:t>specifies the data transition mode how the media client shall send the media client data as defined in CTA-5004, Clause2.</w:t>
            </w:r>
          </w:p>
          <w:p w14:paraId="67CB749B" w14:textId="77777777" w:rsidR="005F2341" w:rsidRDefault="005F2341" w:rsidP="00787908">
            <w:pPr>
              <w:pStyle w:val="Tablebody"/>
            </w:pPr>
            <w:r>
              <w:t>The two options are "</w:t>
            </w:r>
            <w:r>
              <w:rPr>
                <w:rStyle w:val="Courier"/>
              </w:rPr>
              <w:t>query"</w:t>
            </w:r>
            <w:r>
              <w:t xml:space="preserve"> and "</w:t>
            </w:r>
            <w:r>
              <w:rPr>
                <w:rStyle w:val="Courier"/>
              </w:rPr>
              <w:t>header"</w:t>
            </w:r>
            <w:r>
              <w:t>. "</w:t>
            </w:r>
            <w:r>
              <w:rPr>
                <w:rStyle w:val="Courier"/>
              </w:rPr>
              <w:t>header"</w:t>
            </w:r>
            <w:r>
              <w:t xml:space="preserve"> refers to the mode defined in CTA-5004, subclause 2.1. "</w:t>
            </w:r>
            <w:r>
              <w:rPr>
                <w:rStyle w:val="Courier"/>
              </w:rPr>
              <w:t>query"</w:t>
            </w:r>
            <w:r>
              <w:t xml:space="preserve"> refers to the mode defined in CTA-5004, subclause 2.2.</w:t>
            </w:r>
          </w:p>
          <w:p w14:paraId="0345444A" w14:textId="77777777" w:rsidR="005F2341" w:rsidRDefault="005F2341" w:rsidP="00787908">
            <w:pPr>
              <w:pStyle w:val="Tablebody"/>
            </w:pPr>
            <w:r>
              <w:t>If the value is absent, the "</w:t>
            </w:r>
            <w:r>
              <w:rPr>
                <w:rStyle w:val="Courier"/>
              </w:rPr>
              <w:t>query"</w:t>
            </w:r>
            <w:r>
              <w:t xml:space="preserve"> method shall be used.</w:t>
            </w:r>
          </w:p>
          <w:p w14:paraId="13598687" w14:textId="77777777" w:rsidR="005F2341" w:rsidRDefault="005F2341" w:rsidP="00787908">
            <w:pPr>
              <w:keepNext/>
              <w:spacing w:after="200"/>
            </w:pPr>
            <w:r>
              <w:t>NOTE</w:t>
            </w:r>
            <w:r>
              <w:tab/>
              <w:t>The third method, including the data in a JSON object, is not defined in this document as CTA-5004 does not define a detailed protocol for using it.</w:t>
            </w:r>
          </w:p>
        </w:tc>
      </w:tr>
      <w:tr w:rsidR="005F2341" w14:paraId="74DE951E" w14:textId="77777777" w:rsidTr="00787908">
        <w:trPr>
          <w:jc w:val="center"/>
          <w:trPrChange w:id="782" w:author="Thomas Stockhammer (26-A)" w:date="2026-01-14T20:39:00Z" w16du:dateUtc="2026-01-14T19:39:00Z">
            <w:trPr>
              <w:gridAfter w:val="0"/>
              <w:jc w:val="center"/>
            </w:trPr>
          </w:trPrChange>
        </w:trPr>
        <w:tc>
          <w:tcPr>
            <w:tcW w:w="2731" w:type="dxa"/>
            <w:tcPrChange w:id="783" w:author="Thomas Stockhammer (26-A)" w:date="2026-01-14T20:39:00Z" w16du:dateUtc="2026-01-14T19:39:00Z">
              <w:tcPr>
                <w:tcW w:w="3089" w:type="dxa"/>
              </w:tcPr>
            </w:tcPrChange>
          </w:tcPr>
          <w:p w14:paraId="2001DC32" w14:textId="77777777" w:rsidR="005F2341" w:rsidRDefault="005F2341" w:rsidP="00787908">
            <w:pPr>
              <w:pStyle w:val="Tablebody"/>
            </w:pPr>
            <w:r>
              <w:rPr>
                <w:rStyle w:val="Courier"/>
              </w:rPr>
              <w:t>includeInRequests</w:t>
            </w:r>
          </w:p>
        </w:tc>
        <w:tc>
          <w:tcPr>
            <w:tcW w:w="1333" w:type="dxa"/>
            <w:tcPrChange w:id="784" w:author="Thomas Stockhammer (26-A)" w:date="2026-01-14T20:39:00Z" w16du:dateUtc="2026-01-14T19:39:00Z">
              <w:tcPr>
                <w:tcW w:w="1507" w:type="dxa"/>
                <w:gridSpan w:val="2"/>
              </w:tcPr>
            </w:tcPrChange>
          </w:tcPr>
          <w:p w14:paraId="026931E0" w14:textId="77777777" w:rsidR="005F2341" w:rsidRDefault="005F2341" w:rsidP="00787908">
            <w:pPr>
              <w:pStyle w:val="Tablebody"/>
            </w:pPr>
            <w:r>
              <w:rPr>
                <w:rStyle w:val="Courier"/>
              </w:rPr>
              <w:t>string</w:t>
            </w:r>
          </w:p>
        </w:tc>
        <w:tc>
          <w:tcPr>
            <w:tcW w:w="4926" w:type="dxa"/>
            <w:tcPrChange w:id="785" w:author="Thomas Stockhammer (26-A)" w:date="2026-01-14T20:39:00Z" w16du:dateUtc="2026-01-14T19:39:00Z">
              <w:tcPr>
                <w:tcW w:w="5578" w:type="dxa"/>
                <w:gridSpan w:val="2"/>
              </w:tcPr>
            </w:tcPrChange>
          </w:tcPr>
          <w:p w14:paraId="18AB0B56" w14:textId="77777777" w:rsidR="005F2341" w:rsidRDefault="005F2341" w:rsidP="00787908">
            <w:pPr>
              <w:pStyle w:val="Tablebody"/>
            </w:pPr>
            <w:r>
              <w:t xml:space="preserve">specifies which HTTP GET requests that shall include CMCD data. The semantics are identical to the </w:t>
            </w:r>
            <w:r>
              <w:rPr>
                <w:rStyle w:val="Courier"/>
              </w:rPr>
              <w:t>@includeInRequests</w:t>
            </w:r>
            <w:r>
              <w:t xml:space="preserve"> attribute in </w:t>
            </w:r>
            <w:r>
              <w:fldChar w:fldCharType="begin"/>
            </w:r>
            <w:r>
              <w:instrText>HYPERLINK \l "Table_tab_I.3" \h</w:instrText>
            </w:r>
            <w:r>
              <w:fldChar w:fldCharType="separate"/>
            </w:r>
            <w:r>
              <w:rPr>
                <w:color w:val="0563C1"/>
                <w:u w:val="single"/>
              </w:rPr>
              <w:fldChar w:fldCharType="begin"/>
            </w:r>
            <w:r>
              <w:rPr>
                <w:color w:val="0563C1"/>
                <w:u w:val="single"/>
              </w:rPr>
              <w:instrText xml:space="preserve"> REF Table_tab_I.3 \r \h </w:instrText>
            </w:r>
            <w:r>
              <w:rPr>
                <w:color w:val="0563C1"/>
                <w:u w:val="single"/>
              </w:rPr>
            </w:r>
            <w:r>
              <w:rPr>
                <w:color w:val="0563C1"/>
                <w:u w:val="single"/>
              </w:rPr>
              <w:fldChar w:fldCharType="separate"/>
            </w:r>
            <w:r>
              <w:rPr>
                <w:rStyle w:val="Hyperlink"/>
                <w:color w:val="0563C1"/>
              </w:rPr>
              <w:t>Table I.3</w:t>
            </w:r>
            <w:r>
              <w:rPr>
                <w:color w:val="0563C1"/>
                <w:u w:val="single"/>
              </w:rPr>
              <w:fldChar w:fldCharType="end"/>
            </w:r>
            <w:r>
              <w:fldChar w:fldCharType="end"/>
            </w:r>
            <w:r>
              <w:t>.</w:t>
            </w:r>
          </w:p>
        </w:tc>
      </w:tr>
      <w:tr w:rsidR="005F2341" w14:paraId="336C2F95" w14:textId="77777777" w:rsidTr="00787908">
        <w:trPr>
          <w:jc w:val="center"/>
          <w:ins w:id="786" w:author="Thomas Stockhammer (26-A)" w:date="2026-01-14T20:39:00Z"/>
          <w:trPrChange w:id="787" w:author="Thomas Stockhammer (26-A)" w:date="2026-01-14T20:39:00Z" w16du:dateUtc="2026-01-14T19:39:00Z">
            <w:trPr>
              <w:gridAfter w:val="0"/>
              <w:jc w:val="center"/>
            </w:trPr>
          </w:trPrChange>
        </w:trPr>
        <w:tc>
          <w:tcPr>
            <w:tcW w:w="2731" w:type="dxa"/>
            <w:tcPrChange w:id="788" w:author="Thomas Stockhammer (26-A)" w:date="2026-01-14T20:39:00Z" w16du:dateUtc="2026-01-14T19:39:00Z">
              <w:tcPr>
                <w:tcW w:w="3089" w:type="dxa"/>
              </w:tcPr>
            </w:tcPrChange>
          </w:tcPr>
          <w:p w14:paraId="1A0B9D8E" w14:textId="77777777" w:rsidR="005F2341" w:rsidRDefault="005F2341" w:rsidP="00787908">
            <w:pPr>
              <w:pStyle w:val="Tablebody"/>
              <w:rPr>
                <w:ins w:id="789" w:author="Thomas Stockhammer (26-A)" w:date="2026-01-14T20:39:00Z" w16du:dateUtc="2026-01-14T19:39:00Z"/>
                <w:rStyle w:val="Courier"/>
              </w:rPr>
            </w:pPr>
            <w:ins w:id="790" w:author="Thomas Stockhammer (26-A)" w:date="2026-01-14T20:40:00Z" w16du:dateUtc="2026-01-14T19:40:00Z">
              <w:r>
                <w:rPr>
                  <w:rStyle w:val="Courier"/>
                </w:rPr>
                <w:t>includeInServiceLocation</w:t>
              </w:r>
            </w:ins>
          </w:p>
        </w:tc>
        <w:tc>
          <w:tcPr>
            <w:tcW w:w="1333" w:type="dxa"/>
            <w:tcPrChange w:id="791" w:author="Thomas Stockhammer (26-A)" w:date="2026-01-14T20:39:00Z" w16du:dateUtc="2026-01-14T19:39:00Z">
              <w:tcPr>
                <w:tcW w:w="1507" w:type="dxa"/>
                <w:gridSpan w:val="2"/>
              </w:tcPr>
            </w:tcPrChange>
          </w:tcPr>
          <w:p w14:paraId="4AA81B97" w14:textId="77777777" w:rsidR="005F2341" w:rsidRDefault="005F2341" w:rsidP="00787908">
            <w:pPr>
              <w:pStyle w:val="Tablebody"/>
              <w:rPr>
                <w:ins w:id="792" w:author="Thomas Stockhammer (26-A)" w:date="2026-01-14T20:39:00Z" w16du:dateUtc="2026-01-14T19:39:00Z"/>
                <w:rStyle w:val="Courier"/>
              </w:rPr>
            </w:pPr>
            <w:ins w:id="793" w:author="Thomas Stockhammer (26-A)" w:date="2026-01-14T20:40:00Z" w16du:dateUtc="2026-01-14T19:40:00Z">
              <w:r>
                <w:rPr>
                  <w:rStyle w:val="Courier"/>
                </w:rPr>
                <w:t>string</w:t>
              </w:r>
            </w:ins>
          </w:p>
        </w:tc>
        <w:tc>
          <w:tcPr>
            <w:tcW w:w="4926" w:type="dxa"/>
            <w:tcPrChange w:id="794" w:author="Thomas Stockhammer (26-A)" w:date="2026-01-14T20:39:00Z" w16du:dateUtc="2026-01-14T19:39:00Z">
              <w:tcPr>
                <w:tcW w:w="5578" w:type="dxa"/>
                <w:gridSpan w:val="2"/>
              </w:tcPr>
            </w:tcPrChange>
          </w:tcPr>
          <w:p w14:paraId="2E3742E1" w14:textId="77777777" w:rsidR="005F2341" w:rsidRDefault="005F2341" w:rsidP="00787908">
            <w:pPr>
              <w:pStyle w:val="Tablebody"/>
              <w:rPr>
                <w:ins w:id="795" w:author="Thomas Stockhammer (26-A)" w:date="2026-01-14T20:42:00Z" w16du:dateUtc="2026-01-14T19:42:00Z"/>
              </w:rPr>
            </w:pPr>
            <w:ins w:id="796" w:author="Thomas Stockhammer (26-A)" w:date="2026-01-14T20:40:00Z" w16du:dateUtc="2026-01-14T19:40:00Z">
              <w:r>
                <w:t xml:space="preserve">specifies a space-delimited list of Service Locations as defined in </w:t>
              </w:r>
              <w:r>
                <w:fldChar w:fldCharType="begin"/>
              </w:r>
              <w:r>
                <w:instrText>HYPERLINK \l "Section_sec_5.6.6" \h</w:instrText>
              </w:r>
              <w:r>
                <w:fldChar w:fldCharType="separate"/>
              </w:r>
              <w:r>
                <w:rPr>
                  <w:color w:val="0563C1"/>
                  <w:u w:val="single"/>
                </w:rPr>
                <w:fldChar w:fldCharType="begin"/>
              </w:r>
              <w:r>
                <w:rPr>
                  <w:color w:val="0563C1"/>
                  <w:u w:val="single"/>
                </w:rPr>
                <w:instrText xml:space="preserve"> REF Section_sec_5.6.6 \r \h </w:instrText>
              </w:r>
            </w:ins>
            <w:r>
              <w:rPr>
                <w:color w:val="0563C1"/>
                <w:u w:val="single"/>
              </w:rPr>
            </w:r>
            <w:ins w:id="797" w:author="Thomas Stockhammer (26-A)" w:date="2026-01-14T20:40:00Z" w16du:dateUtc="2026-01-14T19:40:00Z">
              <w:r>
                <w:rPr>
                  <w:color w:val="0563C1"/>
                  <w:u w:val="single"/>
                </w:rPr>
                <w:fldChar w:fldCharType="separate"/>
              </w:r>
              <w:r>
                <w:rPr>
                  <w:rStyle w:val="Hyperlink"/>
                  <w:color w:val="0563C1"/>
                </w:rPr>
                <w:t>subclause 5.6.6</w:t>
              </w:r>
              <w:r>
                <w:rPr>
                  <w:color w:val="0563C1"/>
                  <w:u w:val="single"/>
                </w:rPr>
                <w:fldChar w:fldCharType="end"/>
              </w:r>
              <w:r>
                <w:fldChar w:fldCharType="end"/>
              </w:r>
              <w:r>
                <w:t xml:space="preserve"> for which </w:t>
              </w:r>
            </w:ins>
            <w:ins w:id="798" w:author="Thomas Stockhammer (26-A)" w:date="2026-01-14T20:42:00Z" w16du:dateUtc="2026-01-14T19:42:00Z">
              <w:r>
                <w:t>the requests shall include CMCD data.</w:t>
              </w:r>
            </w:ins>
          </w:p>
          <w:p w14:paraId="190D6F1B" w14:textId="77777777" w:rsidR="005F2341" w:rsidRDefault="005F2341" w:rsidP="00787908">
            <w:pPr>
              <w:pStyle w:val="Tablebody"/>
              <w:rPr>
                <w:ins w:id="799" w:author="Thomas Stockhammer (26-A)" w:date="2026-01-14T20:39:00Z" w16du:dateUtc="2026-01-14T19:39:00Z"/>
              </w:rPr>
            </w:pPr>
            <w:ins w:id="800" w:author="Thomas Stockhammer (26-A)" w:date="2026-01-14T20:40:00Z" w16du:dateUtc="2026-01-14T19:40:00Z">
              <w:r>
                <w:t>If the attribute is absent, then it applies to all Service Locations specified in the MPD.</w:t>
              </w:r>
            </w:ins>
          </w:p>
        </w:tc>
      </w:tr>
      <w:tr w:rsidR="005F2341" w14:paraId="60A78EE0" w14:textId="77777777" w:rsidTr="00787908">
        <w:trPr>
          <w:jc w:val="center"/>
          <w:ins w:id="801" w:author="Thomas Stockhammer (26-A)" w:date="2026-01-14T20:43:00Z"/>
        </w:trPr>
        <w:tc>
          <w:tcPr>
            <w:tcW w:w="2731" w:type="dxa"/>
          </w:tcPr>
          <w:p w14:paraId="586A39A0" w14:textId="77777777" w:rsidR="005F2341" w:rsidRDefault="005F2341" w:rsidP="00787908">
            <w:pPr>
              <w:pStyle w:val="Tablebody"/>
              <w:rPr>
                <w:ins w:id="802" w:author="Thomas Stockhammer (26-A)" w:date="2026-01-14T20:43:00Z" w16du:dateUtc="2026-01-14T19:43:00Z"/>
                <w:rStyle w:val="Courier"/>
              </w:rPr>
            </w:pPr>
            <w:ins w:id="803" w:author="Thomas Stockhammer (26-A)" w:date="2026-01-14T20:43:00Z" w16du:dateUtc="2026-01-14T19:43:00Z">
              <w:r>
                <w:rPr>
                  <w:rStyle w:val="Courier"/>
                </w:rPr>
                <w:t>includeInAdaptationSets</w:t>
              </w:r>
            </w:ins>
          </w:p>
        </w:tc>
        <w:tc>
          <w:tcPr>
            <w:tcW w:w="1333" w:type="dxa"/>
          </w:tcPr>
          <w:p w14:paraId="7E318870" w14:textId="77777777" w:rsidR="005F2341" w:rsidRDefault="005F2341" w:rsidP="00787908">
            <w:pPr>
              <w:pStyle w:val="Tablebody"/>
              <w:rPr>
                <w:ins w:id="804" w:author="Thomas Stockhammer (26-A)" w:date="2026-01-14T20:43:00Z" w16du:dateUtc="2026-01-14T19:43:00Z"/>
                <w:rStyle w:val="Courier"/>
              </w:rPr>
            </w:pPr>
          </w:p>
        </w:tc>
        <w:tc>
          <w:tcPr>
            <w:tcW w:w="4926" w:type="dxa"/>
          </w:tcPr>
          <w:p w14:paraId="4D4C1E4F" w14:textId="77777777" w:rsidR="005F2341" w:rsidRDefault="005F2341" w:rsidP="00787908">
            <w:pPr>
              <w:pStyle w:val="Tablebody"/>
              <w:rPr>
                <w:ins w:id="805" w:author="Thomas Stockhammer (26-A)" w:date="2026-01-14T20:44:00Z" w16du:dateUtc="2026-01-14T19:44:00Z"/>
              </w:rPr>
            </w:pPr>
            <w:ins w:id="806" w:author="Thomas Stockhammer (26-A)" w:date="2026-01-14T20:43:00Z" w16du:dateUtc="2026-01-14T19:43:00Z">
              <w:r>
                <w:t xml:space="preserve">specifies a space-delimited list of Adaptation Sets by the value of </w:t>
              </w:r>
              <w:r w:rsidRPr="00005D24">
                <w:rPr>
                  <w:rFonts w:ascii="Courier New" w:hAnsi="Courier New" w:cs="Courier New"/>
                  <w:rPrChange w:id="807" w:author="Thomas Stockhammer (26-A)" w:date="2026-01-14T20:44:00Z" w16du:dateUtc="2026-01-14T19:44:00Z">
                    <w:rPr/>
                  </w:rPrChange>
                </w:rPr>
                <w:t>@id</w:t>
              </w:r>
              <w:r>
                <w:t xml:space="preserve"> for which the requests shall include CMCD data.</w:t>
              </w:r>
            </w:ins>
          </w:p>
          <w:p w14:paraId="7C338CA5" w14:textId="77777777" w:rsidR="005F2341" w:rsidRDefault="005F2341" w:rsidP="00787908">
            <w:pPr>
              <w:pStyle w:val="Tablebody"/>
              <w:rPr>
                <w:ins w:id="808" w:author="Thomas Stockhammer (26-A)" w:date="2026-01-14T20:43:00Z" w16du:dateUtc="2026-01-14T19:43:00Z"/>
              </w:rPr>
            </w:pPr>
            <w:ins w:id="809" w:author="Thomas Stockhammer (26-A)" w:date="2026-01-14T20:44:00Z" w16du:dateUtc="2026-01-14T19:44:00Z">
              <w:r>
                <w:t>Request Types, Service Locations and Adaptation Sets filters are applied jointly addressing the intersection of the two.</w:t>
              </w:r>
            </w:ins>
          </w:p>
        </w:tc>
      </w:tr>
      <w:tr w:rsidR="005F2341" w14:paraId="7B6D7612" w14:textId="77777777" w:rsidTr="00787908">
        <w:trPr>
          <w:jc w:val="center"/>
          <w:trPrChange w:id="810" w:author="Thomas Stockhammer (26-A)" w:date="2026-01-14T20:39:00Z" w16du:dateUtc="2026-01-14T19:39:00Z">
            <w:trPr>
              <w:gridAfter w:val="0"/>
              <w:jc w:val="center"/>
            </w:trPr>
          </w:trPrChange>
        </w:trPr>
        <w:tc>
          <w:tcPr>
            <w:tcW w:w="2731" w:type="dxa"/>
            <w:tcPrChange w:id="811" w:author="Thomas Stockhammer (26-A)" w:date="2026-01-14T20:39:00Z" w16du:dateUtc="2026-01-14T19:39:00Z">
              <w:tcPr>
                <w:tcW w:w="3089" w:type="dxa"/>
              </w:tcPr>
            </w:tcPrChange>
          </w:tcPr>
          <w:p w14:paraId="172107CF" w14:textId="77777777" w:rsidR="005F2341" w:rsidRDefault="005F2341" w:rsidP="00787908">
            <w:pPr>
              <w:pStyle w:val="Tablebody"/>
            </w:pPr>
            <w:r>
              <w:rPr>
                <w:rStyle w:val="Courier"/>
              </w:rPr>
              <w:t>keys</w:t>
            </w:r>
          </w:p>
        </w:tc>
        <w:tc>
          <w:tcPr>
            <w:tcW w:w="1333" w:type="dxa"/>
            <w:tcPrChange w:id="812" w:author="Thomas Stockhammer (26-A)" w:date="2026-01-14T20:39:00Z" w16du:dateUtc="2026-01-14T19:39:00Z">
              <w:tcPr>
                <w:tcW w:w="1507" w:type="dxa"/>
                <w:gridSpan w:val="2"/>
              </w:tcPr>
            </w:tcPrChange>
          </w:tcPr>
          <w:p w14:paraId="69356145" w14:textId="77777777" w:rsidR="005F2341" w:rsidRDefault="005F2341" w:rsidP="00787908">
            <w:pPr>
              <w:pStyle w:val="Tablebody"/>
            </w:pPr>
            <w:r>
              <w:rPr>
                <w:rStyle w:val="Courier"/>
              </w:rPr>
              <w:t>string</w:t>
            </w:r>
          </w:p>
        </w:tc>
        <w:tc>
          <w:tcPr>
            <w:tcW w:w="4926" w:type="dxa"/>
            <w:tcPrChange w:id="813" w:author="Thomas Stockhammer (26-A)" w:date="2026-01-14T20:39:00Z" w16du:dateUtc="2026-01-14T19:39:00Z">
              <w:tcPr>
                <w:tcW w:w="5578" w:type="dxa"/>
                <w:gridSpan w:val="2"/>
              </w:tcPr>
            </w:tcPrChange>
          </w:tcPr>
          <w:p w14:paraId="3FE18270" w14:textId="77777777" w:rsidR="005F2341" w:rsidRDefault="005F2341" w:rsidP="00787908">
            <w:pPr>
              <w:pStyle w:val="Tablebody"/>
            </w:pPr>
            <w:r>
              <w:t>specifies a space-delimited list of the CMCD keys which shall be reported as a part of CMCD reporting. Values of the keys are listed in CTA-5004.</w:t>
            </w:r>
          </w:p>
          <w:p w14:paraId="4955CB84" w14:textId="77777777" w:rsidR="005F2341" w:rsidRDefault="005F2341" w:rsidP="00787908">
            <w:pPr>
              <w:pStyle w:val="Tablebody"/>
            </w:pPr>
            <w:r>
              <w:t>Keys not defined in CTA-5004 shall not be present in the attribute unless they use the custom key syntax defined in CTA 5004. Unsupported keys shall be ignored by the client and not reported.</w:t>
            </w:r>
          </w:p>
        </w:tc>
      </w:tr>
      <w:tr w:rsidR="005F2341" w14:paraId="79781F07" w14:textId="77777777" w:rsidTr="00787908">
        <w:trPr>
          <w:jc w:val="center"/>
          <w:trPrChange w:id="814" w:author="Thomas Stockhammer (26-A)" w:date="2026-01-14T20:39:00Z" w16du:dateUtc="2026-01-14T19:39:00Z">
            <w:trPr>
              <w:gridAfter w:val="0"/>
              <w:jc w:val="center"/>
            </w:trPr>
          </w:trPrChange>
        </w:trPr>
        <w:tc>
          <w:tcPr>
            <w:tcW w:w="2731" w:type="dxa"/>
            <w:tcPrChange w:id="815" w:author="Thomas Stockhammer (26-A)" w:date="2026-01-14T20:39:00Z" w16du:dateUtc="2026-01-14T19:39:00Z">
              <w:tcPr>
                <w:tcW w:w="3089" w:type="dxa"/>
              </w:tcPr>
            </w:tcPrChange>
          </w:tcPr>
          <w:p w14:paraId="315778B1" w14:textId="77777777" w:rsidR="005F2341" w:rsidRDefault="005F2341" w:rsidP="00787908">
            <w:pPr>
              <w:pStyle w:val="Tablebody"/>
            </w:pPr>
            <w:r>
              <w:rPr>
                <w:rStyle w:val="Courier"/>
              </w:rPr>
              <w:lastRenderedPageBreak/>
              <w:t>contentId</w:t>
            </w:r>
          </w:p>
        </w:tc>
        <w:tc>
          <w:tcPr>
            <w:tcW w:w="1333" w:type="dxa"/>
            <w:tcPrChange w:id="816" w:author="Thomas Stockhammer (26-A)" w:date="2026-01-14T20:39:00Z" w16du:dateUtc="2026-01-14T19:39:00Z">
              <w:tcPr>
                <w:tcW w:w="1507" w:type="dxa"/>
                <w:gridSpan w:val="2"/>
              </w:tcPr>
            </w:tcPrChange>
          </w:tcPr>
          <w:p w14:paraId="03BDE45D" w14:textId="77777777" w:rsidR="005F2341" w:rsidRDefault="005F2341" w:rsidP="00787908">
            <w:pPr>
              <w:pStyle w:val="Tablebody"/>
            </w:pPr>
            <w:r>
              <w:rPr>
                <w:rStyle w:val="Courier"/>
              </w:rPr>
              <w:t>string</w:t>
            </w:r>
          </w:p>
        </w:tc>
        <w:tc>
          <w:tcPr>
            <w:tcW w:w="4926" w:type="dxa"/>
            <w:tcPrChange w:id="817" w:author="Thomas Stockhammer (26-A)" w:date="2026-01-14T20:39:00Z" w16du:dateUtc="2026-01-14T19:39:00Z">
              <w:tcPr>
                <w:tcW w:w="5578" w:type="dxa"/>
                <w:gridSpan w:val="2"/>
              </w:tcPr>
            </w:tcPrChange>
          </w:tcPr>
          <w:p w14:paraId="26EE70E5" w14:textId="77777777" w:rsidR="005F2341" w:rsidRDefault="005F2341" w:rsidP="00787908">
            <w:pPr>
              <w:pStyle w:val="Tablebody"/>
            </w:pPr>
            <w:r>
              <w:t xml:space="preserve">specifies the value of the </w:t>
            </w:r>
            <w:r>
              <w:rPr>
                <w:i/>
              </w:rPr>
              <w:t>Content ID </w:t>
            </w:r>
            <w:r>
              <w:rPr>
                <w:rStyle w:val="Courier"/>
              </w:rPr>
              <w:t>cid</w:t>
            </w:r>
            <w:r>
              <w:t xml:space="preserve"> key in CMCD reporting, if </w:t>
            </w:r>
            <w:r>
              <w:rPr>
                <w:rStyle w:val="Courier"/>
              </w:rPr>
              <w:t>cid</w:t>
            </w:r>
            <w:r>
              <w:t xml:space="preserve"> is present in the </w:t>
            </w:r>
            <w:r>
              <w:rPr>
                <w:rStyle w:val="Courier"/>
              </w:rPr>
              <w:t>keys</w:t>
            </w:r>
            <w:r>
              <w:t xml:space="preserve"> attribute. The value shall be restricted to maximum of 64 characters.</w:t>
            </w:r>
          </w:p>
          <w:p w14:paraId="246DC202" w14:textId="77777777" w:rsidR="005F2341" w:rsidRDefault="005F2341" w:rsidP="00787908">
            <w:pPr>
              <w:pStyle w:val="Tablebody"/>
            </w:pPr>
            <w:r>
              <w:t xml:space="preserve">If the value is absent or is invalid and the </w:t>
            </w:r>
            <w:r>
              <w:rPr>
                <w:i/>
              </w:rPr>
              <w:t>Content ID</w:t>
            </w:r>
            <w:r>
              <w:t xml:space="preserve"> needs to be reported, then the value of </w:t>
            </w:r>
            <w:r>
              <w:rPr>
                <w:i/>
              </w:rPr>
              <w:t>Content ID</w:t>
            </w:r>
            <w:r>
              <w:t xml:space="preserve"> is derived as follows:</w:t>
            </w:r>
          </w:p>
          <w:p w14:paraId="21B87EC6" w14:textId="77777777" w:rsidR="005F2341" w:rsidRDefault="005F2341" w:rsidP="00787908">
            <w:pPr>
              <w:pStyle w:val="Tablebody"/>
            </w:pPr>
            <w:r>
              <w:t xml:space="preserve">If there exists an </w:t>
            </w:r>
            <w:r>
              <w:rPr>
                <w:rStyle w:val="Courier"/>
                <w:b/>
              </w:rPr>
              <w:t>up:ExtUrlQueryInfo</w:t>
            </w:r>
            <w:r>
              <w:t xml:space="preserve"> element with an </w:t>
            </w:r>
            <w:r>
              <w:rPr>
                <w:rStyle w:val="Courier"/>
              </w:rPr>
              <w:t>@includeInRequests</w:t>
            </w:r>
            <w:r>
              <w:t xml:space="preserve"> attribute having value of </w:t>
            </w:r>
            <w:r>
              <w:rPr>
                <w:rStyle w:val="Courier"/>
              </w:rPr>
              <w:t>"urn:mpeg:dash:cmcd#cid"</w:t>
            </w:r>
            <w:r>
              <w:t xml:space="preserve">, the </w:t>
            </w:r>
            <w:r>
              <w:rPr>
                <w:i/>
              </w:rPr>
              <w:t>Content ID</w:t>
            </w:r>
            <w:r>
              <w:t xml:space="preserve"> value shall be the value of the corresponding </w:t>
            </w:r>
            <w:r>
              <w:rPr>
                <w:i/>
              </w:rPr>
              <w:t>finalQueryString</w:t>
            </w:r>
            <w:r>
              <w:t xml:space="preserve"> derived using the process defined in Clause </w:t>
            </w:r>
            <w:r>
              <w:fldChar w:fldCharType="begin"/>
            </w:r>
            <w:r>
              <w:instrText>HYPERLINK \l "Annex_sec_I.3" \h</w:instrText>
            </w:r>
            <w:r>
              <w:fldChar w:fldCharType="separate"/>
            </w:r>
            <w:r>
              <w:rPr>
                <w:color w:val="0563C1"/>
                <w:u w:val="single"/>
              </w:rPr>
              <w:fldChar w:fldCharType="begin"/>
            </w:r>
            <w:r>
              <w:rPr>
                <w:color w:val="0563C1"/>
                <w:u w:val="single"/>
              </w:rPr>
              <w:instrText xml:space="preserve"> REF Annex_sec_I.3 \r \h </w:instrText>
            </w:r>
            <w:r>
              <w:rPr>
                <w:color w:val="0563C1"/>
                <w:u w:val="single"/>
              </w:rPr>
            </w:r>
            <w:r>
              <w:rPr>
                <w:color w:val="0563C1"/>
                <w:u w:val="single"/>
              </w:rPr>
              <w:fldChar w:fldCharType="separate"/>
            </w:r>
            <w:r>
              <w:rPr>
                <w:rStyle w:val="Hyperlink"/>
                <w:color w:val="0563C1"/>
              </w:rPr>
              <w:t>I.3</w:t>
            </w:r>
            <w:r>
              <w:rPr>
                <w:color w:val="0563C1"/>
                <w:u w:val="single"/>
              </w:rPr>
              <w:fldChar w:fldCharType="end"/>
            </w:r>
            <w:r>
              <w:fldChar w:fldCharType="end"/>
            </w:r>
            <w:r>
              <w:t>.</w:t>
            </w:r>
          </w:p>
          <w:p w14:paraId="3DE446AD" w14:textId="77777777" w:rsidR="005F2341" w:rsidRDefault="005F2341" w:rsidP="00787908">
            <w:pPr>
              <w:pStyle w:val="Tablebody"/>
            </w:pPr>
            <w:r>
              <w:t xml:space="preserve">If the above does not result in a valid </w:t>
            </w:r>
            <w:r>
              <w:rPr>
                <w:i/>
              </w:rPr>
              <w:t>Content ID</w:t>
            </w:r>
            <w:r>
              <w:t xml:space="preserve"> value, the client shall not report the </w:t>
            </w:r>
            <w:r>
              <w:rPr>
                <w:rStyle w:val="Courier"/>
              </w:rPr>
              <w:t>cid</w:t>
            </w:r>
            <w:r>
              <w:t xml:space="preserve"> key.</w:t>
            </w:r>
          </w:p>
        </w:tc>
      </w:tr>
      <w:tr w:rsidR="005F2341" w14:paraId="5A7DBBB1" w14:textId="77777777" w:rsidTr="00787908">
        <w:trPr>
          <w:jc w:val="center"/>
          <w:trPrChange w:id="818" w:author="Thomas Stockhammer (26-A)" w:date="2026-01-14T20:39:00Z" w16du:dateUtc="2026-01-14T19:39:00Z">
            <w:trPr>
              <w:gridAfter w:val="0"/>
              <w:jc w:val="center"/>
            </w:trPr>
          </w:trPrChange>
        </w:trPr>
        <w:tc>
          <w:tcPr>
            <w:tcW w:w="2731" w:type="dxa"/>
            <w:tcPrChange w:id="819" w:author="Thomas Stockhammer (26-A)" w:date="2026-01-14T20:39:00Z" w16du:dateUtc="2026-01-14T19:39:00Z">
              <w:tcPr>
                <w:tcW w:w="3089" w:type="dxa"/>
              </w:tcPr>
            </w:tcPrChange>
          </w:tcPr>
          <w:p w14:paraId="104B5AFD" w14:textId="77777777" w:rsidR="005F2341" w:rsidRDefault="005F2341" w:rsidP="00787908">
            <w:pPr>
              <w:pStyle w:val="Tablebody"/>
            </w:pPr>
            <w:r>
              <w:rPr>
                <w:rStyle w:val="Courier"/>
              </w:rPr>
              <w:t>sessionID</w:t>
            </w:r>
          </w:p>
        </w:tc>
        <w:tc>
          <w:tcPr>
            <w:tcW w:w="1333" w:type="dxa"/>
            <w:tcPrChange w:id="820" w:author="Thomas Stockhammer (26-A)" w:date="2026-01-14T20:39:00Z" w16du:dateUtc="2026-01-14T19:39:00Z">
              <w:tcPr>
                <w:tcW w:w="1507" w:type="dxa"/>
                <w:gridSpan w:val="2"/>
              </w:tcPr>
            </w:tcPrChange>
          </w:tcPr>
          <w:p w14:paraId="35EE50BC" w14:textId="77777777" w:rsidR="005F2341" w:rsidRDefault="005F2341" w:rsidP="00787908">
            <w:pPr>
              <w:pStyle w:val="Tablebody"/>
            </w:pPr>
            <w:r>
              <w:rPr>
                <w:rStyle w:val="Courier"/>
              </w:rPr>
              <w:t>string</w:t>
            </w:r>
          </w:p>
        </w:tc>
        <w:tc>
          <w:tcPr>
            <w:tcW w:w="4926" w:type="dxa"/>
            <w:tcPrChange w:id="821" w:author="Thomas Stockhammer (26-A)" w:date="2026-01-14T20:39:00Z" w16du:dateUtc="2026-01-14T19:39:00Z">
              <w:tcPr>
                <w:tcW w:w="5578" w:type="dxa"/>
                <w:gridSpan w:val="2"/>
              </w:tcPr>
            </w:tcPrChange>
          </w:tcPr>
          <w:p w14:paraId="129C1850" w14:textId="77777777" w:rsidR="005F2341" w:rsidRDefault="005F2341" w:rsidP="00787908">
            <w:pPr>
              <w:pStyle w:val="Tablebody"/>
            </w:pPr>
            <w:r>
              <w:t xml:space="preserve">specifies the value of the </w:t>
            </w:r>
            <w:r>
              <w:rPr>
                <w:i/>
              </w:rPr>
              <w:t>Session ID</w:t>
            </w:r>
            <w:r>
              <w:rPr>
                <w:rStyle w:val="Courier"/>
              </w:rPr>
              <w:t>sid</w:t>
            </w:r>
            <w:r>
              <w:t xml:space="preserve"> key in CMCD reporting, if </w:t>
            </w:r>
            <w:r>
              <w:rPr>
                <w:rStyle w:val="Courier"/>
              </w:rPr>
              <w:t>sid</w:t>
            </w:r>
            <w:r>
              <w:t xml:space="preserve"> is present in the </w:t>
            </w:r>
            <w:r>
              <w:rPr>
                <w:rStyle w:val="Courier"/>
              </w:rPr>
              <w:t>keys</w:t>
            </w:r>
            <w:r>
              <w:t xml:space="preserve"> attribute. The value shall be restricted to maximum 64 characters and the authors should make sure it complies with the definitions in CTA 5004.</w:t>
            </w:r>
          </w:p>
          <w:p w14:paraId="095D6AA4" w14:textId="77777777" w:rsidR="005F2341" w:rsidRPr="002B0347" w:rsidRDefault="005F2341" w:rsidP="00787908">
            <w:pPr>
              <w:pStyle w:val="Tablebody"/>
              <w:rPr>
                <w:szCs w:val="20"/>
              </w:rPr>
            </w:pPr>
            <w:r>
              <w:t xml:space="preserve">It is not recommended to provide </w:t>
            </w:r>
            <w:r>
              <w:rPr>
                <w:i/>
              </w:rPr>
              <w:t>Session ID</w:t>
            </w:r>
            <w:r>
              <w:t xml:space="preserve"> in the MPD, unless </w:t>
            </w:r>
            <w:r w:rsidRPr="002B0347">
              <w:rPr>
                <w:szCs w:val="20"/>
              </w:rPr>
              <w:t>the author intends this MPD to be unique per client.</w:t>
            </w:r>
          </w:p>
          <w:p w14:paraId="5FD0C42F" w14:textId="77777777" w:rsidR="005F2341" w:rsidRPr="00266EDD" w:rsidRDefault="005F2341" w:rsidP="005F2341">
            <w:pPr>
              <w:pStyle w:val="ListNumber1"/>
              <w:numPr>
                <w:ilvl w:val="0"/>
                <w:numId w:val="166"/>
              </w:numPr>
              <w:tabs>
                <w:tab w:val="clear" w:pos="403"/>
              </w:tabs>
              <w:rPr>
                <w:sz w:val="20"/>
                <w:szCs w:val="20"/>
              </w:rPr>
            </w:pPr>
            <w:r w:rsidRPr="00710098">
              <w:rPr>
                <w:szCs w:val="20"/>
              </w:rPr>
              <w:t xml:space="preserve">If the value is absent or is invalid and the </w:t>
            </w:r>
            <w:r w:rsidRPr="00710098">
              <w:rPr>
                <w:i/>
                <w:szCs w:val="20"/>
              </w:rPr>
              <w:t>Session ID</w:t>
            </w:r>
            <w:r w:rsidRPr="00710098">
              <w:rPr>
                <w:szCs w:val="20"/>
              </w:rPr>
              <w:t xml:space="preserve"> needs to be </w:t>
            </w:r>
            <w:r w:rsidRPr="002B0347">
              <w:rPr>
                <w:szCs w:val="20"/>
              </w:rPr>
              <w:t>reported,</w:t>
            </w:r>
            <w:r w:rsidRPr="00710098">
              <w:rPr>
                <w:szCs w:val="20"/>
              </w:rPr>
              <w:t xml:space="preserve"> then the value of </w:t>
            </w:r>
            <w:r w:rsidRPr="00710098">
              <w:rPr>
                <w:i/>
                <w:szCs w:val="20"/>
              </w:rPr>
              <w:t>Session ID</w:t>
            </w:r>
            <w:r w:rsidRPr="00710098">
              <w:rPr>
                <w:szCs w:val="20"/>
              </w:rPr>
              <w:t xml:space="preserve"> is derived as follows:</w:t>
            </w:r>
            <w:r w:rsidRPr="00266EDD">
              <w:rPr>
                <w:sz w:val="20"/>
                <w:szCs w:val="20"/>
              </w:rPr>
              <w:t xml:space="preserve">If there exists an </w:t>
            </w:r>
            <w:r w:rsidRPr="00266EDD">
              <w:rPr>
                <w:rStyle w:val="Courier"/>
                <w:b/>
                <w:sz w:val="20"/>
                <w:szCs w:val="20"/>
              </w:rPr>
              <w:t>up:ExtUrlQueryInfo</w:t>
            </w:r>
            <w:r w:rsidRPr="00266EDD">
              <w:rPr>
                <w:sz w:val="20"/>
                <w:szCs w:val="20"/>
              </w:rPr>
              <w:t xml:space="preserve"> element with an </w:t>
            </w:r>
            <w:r w:rsidRPr="00266EDD">
              <w:rPr>
                <w:rStyle w:val="Courier"/>
                <w:sz w:val="20"/>
                <w:szCs w:val="20"/>
              </w:rPr>
              <w:t>@includeInRequests</w:t>
            </w:r>
            <w:r w:rsidRPr="00266EDD">
              <w:rPr>
                <w:sz w:val="20"/>
                <w:szCs w:val="20"/>
              </w:rPr>
              <w:t xml:space="preserve"> attribute having value of </w:t>
            </w:r>
            <w:r w:rsidRPr="00266EDD">
              <w:rPr>
                <w:rStyle w:val="Courier"/>
                <w:sz w:val="20"/>
                <w:szCs w:val="20"/>
              </w:rPr>
              <w:t>"urn:mpeg:dash:cmcd#sid"</w:t>
            </w:r>
            <w:r w:rsidRPr="00266EDD">
              <w:rPr>
                <w:sz w:val="20"/>
                <w:szCs w:val="20"/>
              </w:rPr>
              <w:t xml:space="preserve">, the </w:t>
            </w:r>
            <w:r w:rsidRPr="00266EDD">
              <w:rPr>
                <w:i/>
                <w:sz w:val="20"/>
                <w:szCs w:val="20"/>
              </w:rPr>
              <w:t>Session ID</w:t>
            </w:r>
            <w:r w:rsidRPr="00266EDD">
              <w:rPr>
                <w:sz w:val="20"/>
                <w:szCs w:val="20"/>
              </w:rPr>
              <w:t xml:space="preserve"> value shall be the value of the corresponding </w:t>
            </w:r>
            <w:r w:rsidRPr="00266EDD">
              <w:rPr>
                <w:i/>
                <w:sz w:val="20"/>
                <w:szCs w:val="20"/>
              </w:rPr>
              <w:t>finalQueryString</w:t>
            </w:r>
            <w:r w:rsidRPr="00266EDD">
              <w:rPr>
                <w:sz w:val="20"/>
                <w:szCs w:val="20"/>
              </w:rPr>
              <w:t xml:space="preserve"> derived using the process defined in Clause </w:t>
            </w:r>
            <w:r>
              <w:fldChar w:fldCharType="begin"/>
            </w:r>
            <w:r>
              <w:instrText>HYPERLINK \l "Annex_sec_I.3" \h</w:instrText>
            </w:r>
            <w:r>
              <w:fldChar w:fldCharType="separate"/>
            </w:r>
            <w:r w:rsidRPr="00266EDD">
              <w:rPr>
                <w:color w:val="0563C1"/>
                <w:sz w:val="20"/>
                <w:szCs w:val="20"/>
                <w:u w:val="single"/>
              </w:rPr>
              <w:fldChar w:fldCharType="begin"/>
            </w:r>
            <w:r w:rsidRPr="00266EDD">
              <w:rPr>
                <w:color w:val="0563C1"/>
                <w:sz w:val="20"/>
                <w:szCs w:val="20"/>
                <w:u w:val="single"/>
              </w:rPr>
              <w:instrText xml:space="preserve"> REF Annex_sec_I.3 \r \h </w:instrText>
            </w:r>
            <w:r>
              <w:rPr>
                <w:color w:val="0563C1"/>
                <w:sz w:val="20"/>
                <w:szCs w:val="20"/>
                <w:u w:val="single"/>
              </w:rPr>
              <w:instrText xml:space="preserve"> \* MERGEFORMAT </w:instrText>
            </w:r>
            <w:r w:rsidRPr="00266EDD">
              <w:rPr>
                <w:color w:val="0563C1"/>
                <w:sz w:val="20"/>
                <w:szCs w:val="20"/>
                <w:u w:val="single"/>
              </w:rPr>
            </w:r>
            <w:r w:rsidRPr="00266EDD">
              <w:rPr>
                <w:color w:val="0563C1"/>
                <w:sz w:val="20"/>
                <w:szCs w:val="20"/>
                <w:u w:val="single"/>
              </w:rPr>
              <w:fldChar w:fldCharType="separate"/>
            </w:r>
            <w:r w:rsidRPr="00266EDD">
              <w:rPr>
                <w:rStyle w:val="Hyperlink"/>
                <w:color w:val="0563C1"/>
                <w:sz w:val="20"/>
                <w:szCs w:val="20"/>
              </w:rPr>
              <w:t>I.3</w:t>
            </w:r>
            <w:r w:rsidRPr="00266EDD">
              <w:rPr>
                <w:color w:val="0563C1"/>
                <w:sz w:val="20"/>
                <w:szCs w:val="20"/>
                <w:u w:val="single"/>
              </w:rPr>
              <w:fldChar w:fldCharType="end"/>
            </w:r>
            <w:r>
              <w:fldChar w:fldCharType="end"/>
            </w:r>
          </w:p>
          <w:p w14:paraId="67031829" w14:textId="77777777" w:rsidR="005F2341" w:rsidRPr="00266EDD" w:rsidRDefault="005F2341" w:rsidP="005F2341">
            <w:pPr>
              <w:pStyle w:val="ListNumber1"/>
              <w:numPr>
                <w:ilvl w:val="0"/>
                <w:numId w:val="166"/>
              </w:numPr>
              <w:tabs>
                <w:tab w:val="clear" w:pos="403"/>
              </w:tabs>
              <w:rPr>
                <w:sz w:val="20"/>
              </w:rPr>
            </w:pPr>
            <w:r w:rsidRPr="00266EDD">
              <w:rPr>
                <w:sz w:val="20"/>
                <w:szCs w:val="20"/>
              </w:rPr>
              <w:t xml:space="preserve">In case a </w:t>
            </w:r>
            <w:r w:rsidRPr="00266EDD">
              <w:rPr>
                <w:i/>
                <w:sz w:val="20"/>
                <w:szCs w:val="20"/>
              </w:rPr>
              <w:t>SessionID</w:t>
            </w:r>
            <w:r w:rsidRPr="00266EDD">
              <w:rPr>
                <w:sz w:val="20"/>
                <w:szCs w:val="20"/>
              </w:rPr>
              <w:t xml:space="preserve"> value could not be derived as specified above, the DASH client shall generate a UUID formatted Session ID per RFC 9562 and use the same </w:t>
            </w:r>
            <w:r w:rsidRPr="00266EDD">
              <w:rPr>
                <w:rStyle w:val="Courier"/>
                <w:sz w:val="20"/>
                <w:szCs w:val="20"/>
              </w:rPr>
              <w:t>sid</w:t>
            </w:r>
            <w:r w:rsidRPr="00266EDD">
              <w:rPr>
                <w:sz w:val="20"/>
                <w:szCs w:val="20"/>
              </w:rPr>
              <w:t xml:space="preserve"> for the entire session. Use of UUIDv7 for this purpose is recommended to simplify processing of CDN logs.</w:t>
            </w:r>
          </w:p>
          <w:p w14:paraId="7CC2DBF8" w14:textId="77777777" w:rsidR="005F2341" w:rsidRDefault="005F2341" w:rsidP="00787908">
            <w:pPr>
              <w:pStyle w:val="Tablebody"/>
            </w:pPr>
          </w:p>
        </w:tc>
      </w:tr>
    </w:tbl>
    <w:p w14:paraId="24966638" w14:textId="77777777" w:rsidR="005F2341" w:rsidRDefault="005F2341" w:rsidP="005F2341"/>
    <w:p w14:paraId="38DC41EB" w14:textId="77777777" w:rsidR="005F2341" w:rsidRDefault="005F2341" w:rsidP="005F2341">
      <w:r>
        <w:t>The equivalent updates need to be done for Annex K.4.2.7</w:t>
      </w:r>
    </w:p>
    <w:p w14:paraId="74D9AA76" w14:textId="77777777" w:rsidR="005F2341" w:rsidRDefault="005F2341" w:rsidP="005F2341"/>
    <w:p w14:paraId="5D6D65C1" w14:textId="77777777" w:rsidR="005F2341" w:rsidRDefault="005F2341" w:rsidP="005F2341">
      <w:r>
        <w:t xml:space="preserve">Note that there are more inconsistencies in the reporting system, the URN for the reporting system is not even used. Also it allows to report N times, which also needs clarification. Also this semantic hints clearly towards the interpretation from above, namely that collection is  </w:t>
      </w:r>
    </w:p>
    <w:p w14:paraId="48E584BD" w14:textId="77777777" w:rsidR="005F2341" w:rsidRDefault="005F2341" w:rsidP="005F2341"/>
    <w:tbl>
      <w:tblPr>
        <w:tblW w:w="5000" w:type="pct"/>
        <w:jc w:val="center"/>
        <w:tblBorders>
          <w:top w:val="single" w:sz="10"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43"/>
        <w:gridCol w:w="241"/>
        <w:gridCol w:w="2765"/>
        <w:gridCol w:w="1134"/>
        <w:gridCol w:w="4942"/>
      </w:tblGrid>
      <w:tr w:rsidR="005F2341" w14:paraId="6E9002A4" w14:textId="77777777" w:rsidTr="00787908">
        <w:trPr>
          <w:jc w:val="center"/>
        </w:trPr>
        <w:tc>
          <w:tcPr>
            <w:tcW w:w="244" w:type="dxa"/>
          </w:tcPr>
          <w:p w14:paraId="28222885" w14:textId="77777777" w:rsidR="005F2341" w:rsidRDefault="005F2341" w:rsidP="00787908">
            <w:pPr>
              <w:pStyle w:val="Tablebody"/>
            </w:pPr>
            <w:r>
              <w:t> </w:t>
            </w:r>
          </w:p>
        </w:tc>
        <w:tc>
          <w:tcPr>
            <w:tcW w:w="241" w:type="dxa"/>
          </w:tcPr>
          <w:p w14:paraId="41793256" w14:textId="77777777" w:rsidR="005F2341" w:rsidRDefault="005F2341" w:rsidP="00787908">
            <w:pPr>
              <w:pStyle w:val="Tablebody"/>
            </w:pPr>
            <w:r>
              <w:t> </w:t>
            </w:r>
          </w:p>
        </w:tc>
        <w:tc>
          <w:tcPr>
            <w:tcW w:w="2862" w:type="dxa"/>
          </w:tcPr>
          <w:p w14:paraId="618CD3AC" w14:textId="77777777" w:rsidR="005F2341" w:rsidRDefault="005F2341" w:rsidP="00787908">
            <w:pPr>
              <w:pStyle w:val="Tablebody"/>
            </w:pPr>
            <w:r>
              <w:rPr>
                <w:rStyle w:val="Courier"/>
                <w:b/>
              </w:rPr>
              <w:t>CMCDParameters</w:t>
            </w:r>
          </w:p>
        </w:tc>
        <w:tc>
          <w:tcPr>
            <w:tcW w:w="1169" w:type="dxa"/>
          </w:tcPr>
          <w:p w14:paraId="72A163CB" w14:textId="77777777" w:rsidR="005F2341" w:rsidRDefault="005F2341" w:rsidP="00787908">
            <w:pPr>
              <w:pStyle w:val="Tablebody"/>
              <w:jc w:val="center"/>
            </w:pPr>
            <w:r>
              <w:t>0 … N</w:t>
            </w:r>
          </w:p>
        </w:tc>
        <w:tc>
          <w:tcPr>
            <w:tcW w:w="5123" w:type="dxa"/>
          </w:tcPr>
          <w:p w14:paraId="347E5BAE" w14:textId="77777777" w:rsidR="005F2341" w:rsidRDefault="005F2341" w:rsidP="00787908">
            <w:pPr>
              <w:pStyle w:val="Tablebody"/>
            </w:pPr>
            <w:r>
              <w:t xml:space="preserve">Defines reporting system parameters to send back client data for the above Service Locations and Adaptation Sets for CMCD. For details refer to </w:t>
            </w:r>
            <w:hyperlink w:anchor="Annex_sec_K.4.2.7.2">
              <w:r>
                <w:rPr>
                  <w:color w:val="0563C1"/>
                  <w:u w:val="single"/>
                </w:rPr>
                <w:fldChar w:fldCharType="begin"/>
              </w:r>
              <w:r>
                <w:rPr>
                  <w:color w:val="0563C1"/>
                  <w:u w:val="single"/>
                </w:rPr>
                <w:instrText xml:space="preserve"> REF Annex_sec_K.4.2.7.2 \r \h </w:instrText>
              </w:r>
              <w:r>
                <w:rPr>
                  <w:color w:val="0563C1"/>
                  <w:u w:val="single"/>
                </w:rPr>
              </w:r>
              <w:r>
                <w:rPr>
                  <w:color w:val="0563C1"/>
                  <w:u w:val="single"/>
                </w:rPr>
                <w:fldChar w:fldCharType="separate"/>
              </w:r>
              <w:r>
                <w:rPr>
                  <w:rStyle w:val="Hyperlink"/>
                  <w:color w:val="0563C1"/>
                </w:rPr>
                <w:t>subclause K.4.2.7.2</w:t>
              </w:r>
              <w:r>
                <w:rPr>
                  <w:color w:val="0563C1"/>
                  <w:u w:val="single"/>
                </w:rPr>
                <w:fldChar w:fldCharType="end"/>
              </w:r>
            </w:hyperlink>
            <w:r>
              <w:t>.</w:t>
            </w:r>
          </w:p>
        </w:tc>
      </w:tr>
    </w:tbl>
    <w:p w14:paraId="25C24504" w14:textId="77777777" w:rsidR="005F2341" w:rsidRDefault="005F2341" w:rsidP="005F2341"/>
    <w:p w14:paraId="28DE729C" w14:textId="77777777" w:rsidR="005F2341" w:rsidRDefault="005F2341" w:rsidP="005F2341">
      <w:pPr>
        <w:pStyle w:val="Heading2"/>
        <w:rPr>
          <w:lang w:eastAsia="zh-CN"/>
        </w:rPr>
      </w:pPr>
      <w:bookmarkStart w:id="822" w:name="_Toc220055554"/>
      <w:r>
        <w:rPr>
          <w:lang w:eastAsia="zh-CN"/>
        </w:rPr>
        <w:t>What about CMCDv2</w:t>
      </w:r>
      <w:bookmarkEnd w:id="822"/>
    </w:p>
    <w:p w14:paraId="78DFA170" w14:textId="77777777" w:rsidR="005F2341" w:rsidRDefault="005F2341" w:rsidP="005F2341"/>
    <w:p w14:paraId="36412C91" w14:textId="77777777" w:rsidR="005F2341" w:rsidRDefault="005F2341" w:rsidP="005F2341">
      <w:r>
        <w:lastRenderedPageBreak/>
        <w:t>dash.js has prepared a configuration object to configure reporting.</w:t>
      </w:r>
    </w:p>
    <w:p w14:paraId="7D577949" w14:textId="77777777" w:rsidR="005F2341" w:rsidRDefault="005F2341" w:rsidP="005F2341"/>
    <w:p w14:paraId="1FD4D1B8" w14:textId="77777777" w:rsidR="005F2341" w:rsidRDefault="005F2341" w:rsidP="005F2341">
      <w:hyperlink r:id="rId138" w:history="1">
        <w:r w:rsidRPr="00200D8A">
          <w:rPr>
            <w:rStyle w:val="Hyperlink"/>
          </w:rPr>
          <w:t>https://github.com/Dash-Industry-Forum/dash.js/pull/4816/files?diff=unified&amp;w=0</w:t>
        </w:r>
      </w:hyperlink>
    </w:p>
    <w:p w14:paraId="427E3E69" w14:textId="77777777" w:rsidR="005F2341" w:rsidRDefault="005F2341" w:rsidP="005F2341"/>
    <w:p w14:paraId="002D0F53" w14:textId="77777777" w:rsidR="005F2341" w:rsidRPr="000C12A5" w:rsidRDefault="005F2341" w:rsidP="005F2341">
      <w:pPr>
        <w:spacing w:after="200" w:line="276" w:lineRule="auto"/>
        <w:rPr>
          <w:rFonts w:ascii="Cambria" w:hAnsi="Cambria"/>
          <w:szCs w:val="22"/>
        </w:rPr>
      </w:pPr>
      <w:r>
        <w:rPr>
          <w:rFonts w:ascii="Cambria" w:hAnsi="Cambria"/>
          <w:szCs w:val="22"/>
        </w:rPr>
        <w:t>A</w:t>
      </w:r>
      <w:r w:rsidRPr="000C12A5">
        <w:rPr>
          <w:rFonts w:ascii="Cambria" w:hAnsi="Cambria"/>
          <w:szCs w:val="22"/>
        </w:rPr>
        <w:t xml:space="preserve"> clean, valid JSON configuration for CMCD reporting</w:t>
      </w:r>
      <w:r>
        <w:rPr>
          <w:rFonts w:ascii="Cambria" w:hAnsi="Cambria"/>
          <w:szCs w:val="22"/>
        </w:rPr>
        <w:t xml:space="preserve"> is provided</w:t>
      </w:r>
      <w:r w:rsidRPr="000C12A5">
        <w:rPr>
          <w:rFonts w:ascii="Cambria" w:hAnsi="Cambria"/>
          <w:szCs w:val="22"/>
        </w:rPr>
        <w:t>.</w:t>
      </w:r>
    </w:p>
    <w:p w14:paraId="5BB19A13" w14:textId="77777777" w:rsidR="005F2341" w:rsidRPr="000C12A5" w:rsidRDefault="005F2341" w:rsidP="005F2341">
      <w:pPr>
        <w:spacing w:before="120" w:after="120" w:line="276" w:lineRule="auto"/>
        <w:ind w:left="240"/>
        <w:rPr>
          <w:rFonts w:ascii="Cambria" w:hAnsi="Cambria"/>
          <w:szCs w:val="22"/>
        </w:rPr>
      </w:pPr>
      <w:r w:rsidRPr="000C12A5">
        <w:rPr>
          <w:rFonts w:ascii="Consolas" w:hAnsi="Consolas"/>
          <w:color w:val="000000"/>
          <w:sz w:val="20"/>
          <w:szCs w:val="22"/>
        </w:rPr>
        <w:t>{</w:t>
      </w:r>
      <w:r w:rsidRPr="000C12A5">
        <w:rPr>
          <w:rFonts w:ascii="Consolas" w:hAnsi="Consolas"/>
          <w:color w:val="000000"/>
          <w:sz w:val="20"/>
          <w:szCs w:val="22"/>
        </w:rPr>
        <w:br/>
        <w:t xml:space="preserve">  </w:t>
      </w:r>
      <w:r w:rsidRPr="000C12A5">
        <w:rPr>
          <w:rFonts w:ascii="Consolas" w:hAnsi="Consolas"/>
          <w:color w:val="0000CC"/>
          <w:sz w:val="20"/>
          <w:szCs w:val="22"/>
        </w:rPr>
        <w:t>"cmcd"</w:t>
      </w:r>
      <w:r w:rsidRPr="000C12A5">
        <w:rPr>
          <w:rFonts w:ascii="Consolas" w:hAnsi="Consolas"/>
          <w:color w:val="000000"/>
          <w:sz w:val="20"/>
          <w:szCs w:val="22"/>
        </w:rPr>
        <w:t>: {</w:t>
      </w:r>
      <w:r w:rsidRPr="000C12A5">
        <w:rPr>
          <w:rFonts w:ascii="Consolas" w:hAnsi="Consolas"/>
          <w:color w:val="000000"/>
          <w:sz w:val="20"/>
          <w:szCs w:val="22"/>
        </w:rPr>
        <w:br/>
        <w:t xml:space="preserve">    </w:t>
      </w:r>
      <w:r w:rsidRPr="000C12A5">
        <w:rPr>
          <w:rFonts w:ascii="Consolas" w:hAnsi="Consolas"/>
          <w:color w:val="0000CC"/>
          <w:sz w:val="20"/>
          <w:szCs w:val="22"/>
        </w:rPr>
        <w:t>"version"</w:t>
      </w:r>
      <w:r w:rsidRPr="000C12A5">
        <w:rPr>
          <w:rFonts w:ascii="Consolas" w:hAnsi="Consolas"/>
          <w:color w:val="000000"/>
          <w:sz w:val="20"/>
          <w:szCs w:val="22"/>
        </w:rPr>
        <w:t xml:space="preserve">: </w:t>
      </w:r>
      <w:r w:rsidRPr="000C12A5">
        <w:rPr>
          <w:rFonts w:ascii="Consolas" w:hAnsi="Consolas"/>
          <w:color w:val="CC6600"/>
          <w:sz w:val="20"/>
          <w:szCs w:val="22"/>
        </w:rPr>
        <w:t>2</w:t>
      </w:r>
      <w:r w:rsidRPr="000C12A5">
        <w:rPr>
          <w:rFonts w:ascii="Consolas" w:hAnsi="Consolas"/>
          <w:color w:val="000000"/>
          <w:sz w:val="20"/>
          <w:szCs w:val="22"/>
        </w:rPr>
        <w:t>,</w:t>
      </w:r>
      <w:r w:rsidRPr="000C12A5">
        <w:rPr>
          <w:rFonts w:ascii="Consolas" w:hAnsi="Consolas"/>
          <w:color w:val="000000"/>
          <w:sz w:val="20"/>
          <w:szCs w:val="22"/>
        </w:rPr>
        <w:br/>
        <w:t xml:space="preserve">    </w:t>
      </w:r>
      <w:r w:rsidRPr="000C12A5">
        <w:rPr>
          <w:rFonts w:ascii="Consolas" w:hAnsi="Consolas"/>
          <w:color w:val="0000CC"/>
          <w:sz w:val="20"/>
          <w:szCs w:val="22"/>
        </w:rPr>
        <w:t>"enabled"</w:t>
      </w:r>
      <w:r w:rsidRPr="000C12A5">
        <w:rPr>
          <w:rFonts w:ascii="Consolas" w:hAnsi="Consolas"/>
          <w:color w:val="000000"/>
          <w:sz w:val="20"/>
          <w:szCs w:val="22"/>
        </w:rPr>
        <w:t xml:space="preserve">: </w:t>
      </w:r>
      <w:r w:rsidRPr="000C12A5">
        <w:rPr>
          <w:rFonts w:ascii="Consolas" w:hAnsi="Consolas"/>
          <w:color w:val="9900CC"/>
          <w:sz w:val="20"/>
          <w:szCs w:val="22"/>
        </w:rPr>
        <w:t>true</w:t>
      </w:r>
      <w:r w:rsidRPr="000C12A5">
        <w:rPr>
          <w:rFonts w:ascii="Consolas" w:hAnsi="Consolas"/>
          <w:color w:val="000000"/>
          <w:sz w:val="20"/>
          <w:szCs w:val="22"/>
        </w:rPr>
        <w:t>,</w:t>
      </w:r>
      <w:r w:rsidRPr="000C12A5">
        <w:rPr>
          <w:rFonts w:ascii="Consolas" w:hAnsi="Consolas"/>
          <w:color w:val="000000"/>
          <w:sz w:val="20"/>
          <w:szCs w:val="22"/>
        </w:rPr>
        <w:br/>
        <w:t xml:space="preserve">    </w:t>
      </w:r>
      <w:r w:rsidRPr="000C12A5">
        <w:rPr>
          <w:rFonts w:ascii="Consolas" w:hAnsi="Consolas"/>
          <w:color w:val="0000CC"/>
          <w:sz w:val="20"/>
          <w:szCs w:val="22"/>
        </w:rPr>
        <w:t>"sid"</w:t>
      </w:r>
      <w:r w:rsidRPr="000C12A5">
        <w:rPr>
          <w:rFonts w:ascii="Consolas" w:hAnsi="Consolas"/>
          <w:color w:val="000000"/>
          <w:sz w:val="20"/>
          <w:szCs w:val="22"/>
        </w:rPr>
        <w:t xml:space="preserve">: </w:t>
      </w:r>
      <w:r w:rsidRPr="000C12A5">
        <w:rPr>
          <w:rFonts w:ascii="Consolas" w:hAnsi="Consolas"/>
          <w:color w:val="008000"/>
          <w:sz w:val="20"/>
          <w:szCs w:val="22"/>
        </w:rPr>
        <w:t>"b248658d-1d1a-4039-91d0-8c08ba597da5"</w:t>
      </w:r>
      <w:r w:rsidRPr="000C12A5">
        <w:rPr>
          <w:rFonts w:ascii="Consolas" w:hAnsi="Consolas"/>
          <w:color w:val="000000"/>
          <w:sz w:val="20"/>
          <w:szCs w:val="22"/>
        </w:rPr>
        <w:t>,</w:t>
      </w:r>
      <w:r w:rsidRPr="000C12A5">
        <w:rPr>
          <w:rFonts w:ascii="Consolas" w:hAnsi="Consolas"/>
          <w:color w:val="000000"/>
          <w:sz w:val="20"/>
          <w:szCs w:val="22"/>
        </w:rPr>
        <w:br/>
        <w:t xml:space="preserve">    </w:t>
      </w:r>
      <w:r w:rsidRPr="000C12A5">
        <w:rPr>
          <w:rFonts w:ascii="Consolas" w:hAnsi="Consolas"/>
          <w:color w:val="0000CC"/>
          <w:sz w:val="20"/>
          <w:szCs w:val="22"/>
        </w:rPr>
        <w:t>"cid"</w:t>
      </w:r>
      <w:r w:rsidRPr="000C12A5">
        <w:rPr>
          <w:rFonts w:ascii="Consolas" w:hAnsi="Consolas"/>
          <w:color w:val="000000"/>
          <w:sz w:val="20"/>
          <w:szCs w:val="22"/>
        </w:rPr>
        <w:t xml:space="preserve">: </w:t>
      </w:r>
      <w:r w:rsidRPr="000C12A5">
        <w:rPr>
          <w:rFonts w:ascii="Consolas" w:hAnsi="Consolas"/>
          <w:color w:val="008000"/>
          <w:sz w:val="20"/>
          <w:szCs w:val="22"/>
        </w:rPr>
        <w:t>"21cf726cfe3d937b5f974f72bb5bd06a"</w:t>
      </w:r>
      <w:r w:rsidRPr="000C12A5">
        <w:rPr>
          <w:rFonts w:ascii="Consolas" w:hAnsi="Consolas"/>
          <w:color w:val="000000"/>
          <w:sz w:val="20"/>
          <w:szCs w:val="22"/>
        </w:rPr>
        <w:t>,</w:t>
      </w:r>
      <w:r w:rsidRPr="000C12A5">
        <w:rPr>
          <w:rFonts w:ascii="Consolas" w:hAnsi="Consolas"/>
          <w:color w:val="000000"/>
          <w:sz w:val="20"/>
          <w:szCs w:val="22"/>
        </w:rPr>
        <w:br/>
        <w:t xml:space="preserve">    </w:t>
      </w:r>
      <w:r w:rsidRPr="000C12A5">
        <w:rPr>
          <w:rFonts w:ascii="Consolas" w:hAnsi="Consolas"/>
          <w:color w:val="0000CC"/>
          <w:sz w:val="20"/>
          <w:szCs w:val="22"/>
        </w:rPr>
        <w:t>"mode"</w:t>
      </w:r>
      <w:r w:rsidRPr="000C12A5">
        <w:rPr>
          <w:rFonts w:ascii="Consolas" w:hAnsi="Consolas"/>
          <w:color w:val="000000"/>
          <w:sz w:val="20"/>
          <w:szCs w:val="22"/>
        </w:rPr>
        <w:t xml:space="preserve">: </w:t>
      </w:r>
      <w:r w:rsidRPr="000C12A5">
        <w:rPr>
          <w:rFonts w:ascii="Consolas" w:hAnsi="Consolas"/>
          <w:color w:val="008000"/>
          <w:sz w:val="20"/>
          <w:szCs w:val="22"/>
        </w:rPr>
        <w:t>"CMCD_MODE_QUERY"</w:t>
      </w:r>
      <w:r w:rsidRPr="000C12A5">
        <w:rPr>
          <w:rFonts w:ascii="Consolas" w:hAnsi="Consolas"/>
          <w:color w:val="000000"/>
          <w:sz w:val="20"/>
          <w:szCs w:val="22"/>
        </w:rPr>
        <w:t>,</w:t>
      </w:r>
      <w:r w:rsidRPr="000C12A5">
        <w:rPr>
          <w:rFonts w:ascii="Consolas" w:hAnsi="Consolas"/>
          <w:color w:val="000000"/>
          <w:sz w:val="20"/>
          <w:szCs w:val="22"/>
        </w:rPr>
        <w:br/>
        <w:t xml:space="preserve">    </w:t>
      </w:r>
      <w:r w:rsidRPr="000C12A5">
        <w:rPr>
          <w:rFonts w:ascii="Consolas" w:hAnsi="Consolas"/>
          <w:color w:val="0000CC"/>
          <w:sz w:val="20"/>
          <w:szCs w:val="22"/>
        </w:rPr>
        <w:t>"enabledKeys"</w:t>
      </w:r>
      <w:r w:rsidRPr="000C12A5">
        <w:rPr>
          <w:rFonts w:ascii="Consolas" w:hAnsi="Consolas"/>
          <w:color w:val="000000"/>
          <w:sz w:val="20"/>
          <w:szCs w:val="22"/>
        </w:rPr>
        <w:t>: [</w:t>
      </w:r>
      <w:r w:rsidRPr="000C12A5">
        <w:rPr>
          <w:rFonts w:ascii="Consolas" w:hAnsi="Consolas"/>
          <w:color w:val="000000"/>
          <w:sz w:val="20"/>
          <w:szCs w:val="22"/>
        </w:rPr>
        <w:br/>
        <w:t xml:space="preserve">      </w:t>
      </w:r>
      <w:r w:rsidRPr="000C12A5">
        <w:rPr>
          <w:rFonts w:ascii="Consolas" w:hAnsi="Consolas"/>
          <w:color w:val="008000"/>
          <w:sz w:val="20"/>
          <w:szCs w:val="22"/>
        </w:rPr>
        <w:t>"br"</w:t>
      </w:r>
      <w:r w:rsidRPr="000C12A5">
        <w:rPr>
          <w:rFonts w:ascii="Consolas" w:hAnsi="Consolas"/>
          <w:color w:val="000000"/>
          <w:sz w:val="20"/>
          <w:szCs w:val="22"/>
        </w:rPr>
        <w:t xml:space="preserve">, </w:t>
      </w:r>
      <w:r w:rsidRPr="000C12A5">
        <w:rPr>
          <w:rFonts w:ascii="Consolas" w:hAnsi="Consolas"/>
          <w:color w:val="008000"/>
          <w:sz w:val="20"/>
          <w:szCs w:val="22"/>
        </w:rPr>
        <w:t>"d"</w:t>
      </w:r>
      <w:r w:rsidRPr="000C12A5">
        <w:rPr>
          <w:rFonts w:ascii="Consolas" w:hAnsi="Consolas"/>
          <w:color w:val="000000"/>
          <w:sz w:val="20"/>
          <w:szCs w:val="22"/>
        </w:rPr>
        <w:t xml:space="preserve">, </w:t>
      </w:r>
      <w:r w:rsidRPr="000C12A5">
        <w:rPr>
          <w:rFonts w:ascii="Consolas" w:hAnsi="Consolas"/>
          <w:color w:val="008000"/>
          <w:sz w:val="20"/>
          <w:szCs w:val="22"/>
        </w:rPr>
        <w:t>"ot"</w:t>
      </w:r>
      <w:r w:rsidRPr="000C12A5">
        <w:rPr>
          <w:rFonts w:ascii="Consolas" w:hAnsi="Consolas"/>
          <w:color w:val="000000"/>
          <w:sz w:val="20"/>
          <w:szCs w:val="22"/>
        </w:rPr>
        <w:t xml:space="preserve">, </w:t>
      </w:r>
      <w:r w:rsidRPr="000C12A5">
        <w:rPr>
          <w:rFonts w:ascii="Consolas" w:hAnsi="Consolas"/>
          <w:color w:val="008000"/>
          <w:sz w:val="20"/>
          <w:szCs w:val="22"/>
        </w:rPr>
        <w:t>"tb"</w:t>
      </w:r>
      <w:r w:rsidRPr="000C12A5">
        <w:rPr>
          <w:rFonts w:ascii="Consolas" w:hAnsi="Consolas"/>
          <w:color w:val="000000"/>
          <w:sz w:val="20"/>
          <w:szCs w:val="22"/>
        </w:rPr>
        <w:t xml:space="preserve">, </w:t>
      </w:r>
      <w:r w:rsidRPr="000C12A5">
        <w:rPr>
          <w:rFonts w:ascii="Consolas" w:hAnsi="Consolas"/>
          <w:color w:val="008000"/>
          <w:sz w:val="20"/>
          <w:szCs w:val="22"/>
        </w:rPr>
        <w:t>"bl"</w:t>
      </w:r>
      <w:r w:rsidRPr="000C12A5">
        <w:rPr>
          <w:rFonts w:ascii="Consolas" w:hAnsi="Consolas"/>
          <w:color w:val="000000"/>
          <w:sz w:val="20"/>
          <w:szCs w:val="22"/>
        </w:rPr>
        <w:t xml:space="preserve">, </w:t>
      </w:r>
      <w:r w:rsidRPr="000C12A5">
        <w:rPr>
          <w:rFonts w:ascii="Consolas" w:hAnsi="Consolas"/>
          <w:color w:val="008000"/>
          <w:sz w:val="20"/>
          <w:szCs w:val="22"/>
        </w:rPr>
        <w:t>"dl"</w:t>
      </w:r>
      <w:r w:rsidRPr="000C12A5">
        <w:rPr>
          <w:rFonts w:ascii="Consolas" w:hAnsi="Consolas"/>
          <w:color w:val="000000"/>
          <w:sz w:val="20"/>
          <w:szCs w:val="22"/>
        </w:rPr>
        <w:t xml:space="preserve">, </w:t>
      </w:r>
      <w:r w:rsidRPr="000C12A5">
        <w:rPr>
          <w:rFonts w:ascii="Consolas" w:hAnsi="Consolas"/>
          <w:color w:val="008000"/>
          <w:sz w:val="20"/>
          <w:szCs w:val="22"/>
        </w:rPr>
        <w:t>"mtp"</w:t>
      </w:r>
      <w:r w:rsidRPr="000C12A5">
        <w:rPr>
          <w:rFonts w:ascii="Consolas" w:hAnsi="Consolas"/>
          <w:color w:val="000000"/>
          <w:sz w:val="20"/>
          <w:szCs w:val="22"/>
        </w:rPr>
        <w:t xml:space="preserve">, </w:t>
      </w:r>
      <w:r w:rsidRPr="000C12A5">
        <w:rPr>
          <w:rFonts w:ascii="Consolas" w:hAnsi="Consolas"/>
          <w:color w:val="008000"/>
          <w:sz w:val="20"/>
          <w:szCs w:val="22"/>
        </w:rPr>
        <w:t>"nor"</w:t>
      </w:r>
      <w:r w:rsidRPr="000C12A5">
        <w:rPr>
          <w:rFonts w:ascii="Consolas" w:hAnsi="Consolas"/>
          <w:color w:val="000000"/>
          <w:sz w:val="20"/>
          <w:szCs w:val="22"/>
        </w:rPr>
        <w:t xml:space="preserve">, </w:t>
      </w:r>
      <w:r w:rsidRPr="000C12A5">
        <w:rPr>
          <w:rFonts w:ascii="Consolas" w:hAnsi="Consolas"/>
          <w:color w:val="008000"/>
          <w:sz w:val="20"/>
          <w:szCs w:val="22"/>
        </w:rPr>
        <w:t>"nrr"</w:t>
      </w:r>
      <w:r w:rsidRPr="000C12A5">
        <w:rPr>
          <w:rFonts w:ascii="Consolas" w:hAnsi="Consolas"/>
          <w:color w:val="000000"/>
          <w:sz w:val="20"/>
          <w:szCs w:val="22"/>
        </w:rPr>
        <w:t xml:space="preserve">, </w:t>
      </w:r>
      <w:r w:rsidRPr="000C12A5">
        <w:rPr>
          <w:rFonts w:ascii="Consolas" w:hAnsi="Consolas"/>
          <w:color w:val="008000"/>
          <w:sz w:val="20"/>
          <w:szCs w:val="22"/>
        </w:rPr>
        <w:t>"su"</w:t>
      </w:r>
      <w:r w:rsidRPr="000C12A5">
        <w:rPr>
          <w:rFonts w:ascii="Consolas" w:hAnsi="Consolas"/>
          <w:color w:val="000000"/>
          <w:sz w:val="20"/>
          <w:szCs w:val="22"/>
        </w:rPr>
        <w:t>,</w:t>
      </w:r>
      <w:r w:rsidRPr="000C12A5">
        <w:rPr>
          <w:rFonts w:ascii="Consolas" w:hAnsi="Consolas"/>
          <w:color w:val="000000"/>
          <w:sz w:val="20"/>
          <w:szCs w:val="22"/>
        </w:rPr>
        <w:br/>
        <w:t xml:space="preserve">      </w:t>
      </w:r>
      <w:r w:rsidRPr="000C12A5">
        <w:rPr>
          <w:rFonts w:ascii="Consolas" w:hAnsi="Consolas"/>
          <w:color w:val="008000"/>
          <w:sz w:val="20"/>
          <w:szCs w:val="22"/>
        </w:rPr>
        <w:t>"bs"</w:t>
      </w:r>
      <w:r w:rsidRPr="000C12A5">
        <w:rPr>
          <w:rFonts w:ascii="Consolas" w:hAnsi="Consolas"/>
          <w:color w:val="000000"/>
          <w:sz w:val="20"/>
          <w:szCs w:val="22"/>
        </w:rPr>
        <w:t xml:space="preserve">, </w:t>
      </w:r>
      <w:r w:rsidRPr="000C12A5">
        <w:rPr>
          <w:rFonts w:ascii="Consolas" w:hAnsi="Consolas"/>
          <w:color w:val="008000"/>
          <w:sz w:val="20"/>
          <w:szCs w:val="22"/>
        </w:rPr>
        <w:t>"rtp"</w:t>
      </w:r>
      <w:r w:rsidRPr="000C12A5">
        <w:rPr>
          <w:rFonts w:ascii="Consolas" w:hAnsi="Consolas"/>
          <w:color w:val="000000"/>
          <w:sz w:val="20"/>
          <w:szCs w:val="22"/>
        </w:rPr>
        <w:t xml:space="preserve">, </w:t>
      </w:r>
      <w:r w:rsidRPr="000C12A5">
        <w:rPr>
          <w:rFonts w:ascii="Consolas" w:hAnsi="Consolas"/>
          <w:color w:val="008000"/>
          <w:sz w:val="20"/>
          <w:szCs w:val="22"/>
        </w:rPr>
        <w:t>"cid"</w:t>
      </w:r>
      <w:r w:rsidRPr="000C12A5">
        <w:rPr>
          <w:rFonts w:ascii="Consolas" w:hAnsi="Consolas"/>
          <w:color w:val="000000"/>
          <w:sz w:val="20"/>
          <w:szCs w:val="22"/>
        </w:rPr>
        <w:t xml:space="preserve">, </w:t>
      </w:r>
      <w:r w:rsidRPr="000C12A5">
        <w:rPr>
          <w:rFonts w:ascii="Consolas" w:hAnsi="Consolas"/>
          <w:color w:val="008000"/>
          <w:sz w:val="20"/>
          <w:szCs w:val="22"/>
        </w:rPr>
        <w:t>"pr"</w:t>
      </w:r>
      <w:r w:rsidRPr="000C12A5">
        <w:rPr>
          <w:rFonts w:ascii="Consolas" w:hAnsi="Consolas"/>
          <w:color w:val="000000"/>
          <w:sz w:val="20"/>
          <w:szCs w:val="22"/>
        </w:rPr>
        <w:t xml:space="preserve">, </w:t>
      </w:r>
      <w:r w:rsidRPr="000C12A5">
        <w:rPr>
          <w:rFonts w:ascii="Consolas" w:hAnsi="Consolas"/>
          <w:color w:val="008000"/>
          <w:sz w:val="20"/>
          <w:szCs w:val="22"/>
        </w:rPr>
        <w:t>"sf"</w:t>
      </w:r>
      <w:r w:rsidRPr="000C12A5">
        <w:rPr>
          <w:rFonts w:ascii="Consolas" w:hAnsi="Consolas"/>
          <w:color w:val="000000"/>
          <w:sz w:val="20"/>
          <w:szCs w:val="22"/>
        </w:rPr>
        <w:t xml:space="preserve">, </w:t>
      </w:r>
      <w:r w:rsidRPr="000C12A5">
        <w:rPr>
          <w:rFonts w:ascii="Consolas" w:hAnsi="Consolas"/>
          <w:color w:val="008000"/>
          <w:sz w:val="20"/>
          <w:szCs w:val="22"/>
        </w:rPr>
        <w:t>"sid"</w:t>
      </w:r>
      <w:r w:rsidRPr="000C12A5">
        <w:rPr>
          <w:rFonts w:ascii="Consolas" w:hAnsi="Consolas"/>
          <w:color w:val="000000"/>
          <w:sz w:val="20"/>
          <w:szCs w:val="22"/>
        </w:rPr>
        <w:t xml:space="preserve">, </w:t>
      </w:r>
      <w:r w:rsidRPr="000C12A5">
        <w:rPr>
          <w:rFonts w:ascii="Consolas" w:hAnsi="Consolas"/>
          <w:color w:val="008000"/>
          <w:sz w:val="20"/>
          <w:szCs w:val="22"/>
        </w:rPr>
        <w:t>"st"</w:t>
      </w:r>
      <w:r w:rsidRPr="000C12A5">
        <w:rPr>
          <w:rFonts w:ascii="Consolas" w:hAnsi="Consolas"/>
          <w:color w:val="000000"/>
          <w:sz w:val="20"/>
          <w:szCs w:val="22"/>
        </w:rPr>
        <w:t xml:space="preserve">, </w:t>
      </w:r>
      <w:r w:rsidRPr="000C12A5">
        <w:rPr>
          <w:rFonts w:ascii="Consolas" w:hAnsi="Consolas"/>
          <w:color w:val="008000"/>
          <w:sz w:val="20"/>
          <w:szCs w:val="22"/>
        </w:rPr>
        <w:t>"v"</w:t>
      </w:r>
      <w:r w:rsidRPr="000C12A5">
        <w:rPr>
          <w:rFonts w:ascii="Consolas" w:hAnsi="Consolas"/>
          <w:color w:val="000000"/>
          <w:sz w:val="20"/>
          <w:szCs w:val="22"/>
        </w:rPr>
        <w:t xml:space="preserve">, </w:t>
      </w:r>
      <w:r w:rsidRPr="000C12A5">
        <w:rPr>
          <w:rFonts w:ascii="Consolas" w:hAnsi="Consolas"/>
          <w:color w:val="008000"/>
          <w:sz w:val="20"/>
          <w:szCs w:val="22"/>
        </w:rPr>
        <w:t>"msd"</w:t>
      </w:r>
      <w:r w:rsidRPr="000C12A5">
        <w:rPr>
          <w:rFonts w:ascii="Consolas" w:hAnsi="Consolas"/>
          <w:color w:val="000000"/>
          <w:sz w:val="20"/>
          <w:szCs w:val="22"/>
        </w:rPr>
        <w:br/>
        <w:t xml:space="preserve">    ],</w:t>
      </w:r>
      <w:r w:rsidRPr="000C12A5">
        <w:rPr>
          <w:rFonts w:ascii="Consolas" w:hAnsi="Consolas"/>
          <w:color w:val="000000"/>
          <w:sz w:val="20"/>
          <w:szCs w:val="22"/>
        </w:rPr>
        <w:br/>
        <w:t xml:space="preserve">    </w:t>
      </w:r>
      <w:r w:rsidRPr="000C12A5">
        <w:rPr>
          <w:rFonts w:ascii="Consolas" w:hAnsi="Consolas"/>
          <w:color w:val="0000CC"/>
          <w:sz w:val="20"/>
          <w:szCs w:val="22"/>
        </w:rPr>
        <w:t>"targets"</w:t>
      </w:r>
      <w:r w:rsidRPr="000C12A5">
        <w:rPr>
          <w:rFonts w:ascii="Consolas" w:hAnsi="Consolas"/>
          <w:color w:val="000000"/>
          <w:sz w:val="20"/>
          <w:szCs w:val="22"/>
        </w:rPr>
        <w:t>: [</w:t>
      </w:r>
      <w:r w:rsidRPr="000C12A5">
        <w:rPr>
          <w:rFonts w:ascii="Consolas" w:hAnsi="Consolas"/>
          <w:color w:val="000000"/>
          <w:sz w:val="20"/>
          <w:szCs w:val="22"/>
        </w:rPr>
        <w:br/>
        <w:t xml:space="preserve">      {</w:t>
      </w:r>
      <w:r w:rsidRPr="000C12A5">
        <w:rPr>
          <w:rFonts w:ascii="Consolas" w:hAnsi="Consolas"/>
          <w:color w:val="000000"/>
          <w:sz w:val="20"/>
          <w:szCs w:val="22"/>
        </w:rPr>
        <w:br/>
        <w:t xml:space="preserve">        </w:t>
      </w:r>
      <w:r w:rsidRPr="000C12A5">
        <w:rPr>
          <w:rFonts w:ascii="Consolas" w:hAnsi="Consolas"/>
          <w:color w:val="0000CC"/>
          <w:sz w:val="20"/>
          <w:szCs w:val="22"/>
        </w:rPr>
        <w:t>"enabled"</w:t>
      </w:r>
      <w:r w:rsidRPr="000C12A5">
        <w:rPr>
          <w:rFonts w:ascii="Consolas" w:hAnsi="Consolas"/>
          <w:color w:val="000000"/>
          <w:sz w:val="20"/>
          <w:szCs w:val="22"/>
        </w:rPr>
        <w:t xml:space="preserve">: </w:t>
      </w:r>
      <w:r w:rsidRPr="000C12A5">
        <w:rPr>
          <w:rFonts w:ascii="Consolas" w:hAnsi="Consolas"/>
          <w:color w:val="9900CC"/>
          <w:sz w:val="20"/>
          <w:szCs w:val="22"/>
        </w:rPr>
        <w:t>true</w:t>
      </w:r>
      <w:r w:rsidRPr="000C12A5">
        <w:rPr>
          <w:rFonts w:ascii="Consolas" w:hAnsi="Consolas"/>
          <w:color w:val="000000"/>
          <w:sz w:val="20"/>
          <w:szCs w:val="22"/>
        </w:rPr>
        <w:t>,</w:t>
      </w:r>
      <w:r w:rsidRPr="000C12A5">
        <w:rPr>
          <w:rFonts w:ascii="Consolas" w:hAnsi="Consolas"/>
          <w:color w:val="000000"/>
          <w:sz w:val="20"/>
          <w:szCs w:val="22"/>
        </w:rPr>
        <w:br/>
        <w:t xml:space="preserve">        </w:t>
      </w:r>
      <w:r w:rsidRPr="000C12A5">
        <w:rPr>
          <w:rFonts w:ascii="Consolas" w:hAnsi="Consolas"/>
          <w:color w:val="0000CC"/>
          <w:sz w:val="20"/>
          <w:szCs w:val="22"/>
        </w:rPr>
        <w:t>"url"</w:t>
      </w:r>
      <w:r w:rsidRPr="000C12A5">
        <w:rPr>
          <w:rFonts w:ascii="Consolas" w:hAnsi="Consolas"/>
          <w:color w:val="000000"/>
          <w:sz w:val="20"/>
          <w:szCs w:val="22"/>
        </w:rPr>
        <w:t xml:space="preserve">: </w:t>
      </w:r>
      <w:r w:rsidRPr="000C12A5">
        <w:rPr>
          <w:rFonts w:ascii="Consolas" w:hAnsi="Consolas"/>
          <w:color w:val="008000"/>
          <w:sz w:val="20"/>
          <w:szCs w:val="22"/>
        </w:rPr>
        <w:t>"http://localhost:3001/cmcd/response-received"</w:t>
      </w:r>
      <w:r w:rsidRPr="000C12A5">
        <w:rPr>
          <w:rFonts w:ascii="Consolas" w:hAnsi="Consolas"/>
          <w:color w:val="000000"/>
          <w:sz w:val="20"/>
          <w:szCs w:val="22"/>
        </w:rPr>
        <w:t>,</w:t>
      </w:r>
      <w:r w:rsidRPr="000C12A5">
        <w:rPr>
          <w:rFonts w:ascii="Consolas" w:hAnsi="Consolas"/>
          <w:color w:val="000000"/>
          <w:sz w:val="20"/>
          <w:szCs w:val="22"/>
        </w:rPr>
        <w:br/>
        <w:t xml:space="preserve">        </w:t>
      </w:r>
      <w:r w:rsidRPr="000C12A5">
        <w:rPr>
          <w:rFonts w:ascii="Consolas" w:hAnsi="Consolas"/>
          <w:color w:val="0000CC"/>
          <w:sz w:val="20"/>
          <w:szCs w:val="22"/>
        </w:rPr>
        <w:t>"enabledKeys"</w:t>
      </w:r>
      <w:r w:rsidRPr="000C12A5">
        <w:rPr>
          <w:rFonts w:ascii="Consolas" w:hAnsi="Consolas"/>
          <w:color w:val="000000"/>
          <w:sz w:val="20"/>
          <w:szCs w:val="22"/>
        </w:rPr>
        <w:t>: [</w:t>
      </w:r>
      <w:r w:rsidRPr="000C12A5">
        <w:rPr>
          <w:rFonts w:ascii="Consolas" w:hAnsi="Consolas"/>
          <w:color w:val="008000"/>
          <w:sz w:val="20"/>
          <w:szCs w:val="22"/>
        </w:rPr>
        <w:t>"url"</w:t>
      </w:r>
      <w:r w:rsidRPr="000C12A5">
        <w:rPr>
          <w:rFonts w:ascii="Consolas" w:hAnsi="Consolas"/>
          <w:color w:val="000000"/>
          <w:sz w:val="20"/>
          <w:szCs w:val="22"/>
        </w:rPr>
        <w:t xml:space="preserve">, </w:t>
      </w:r>
      <w:r w:rsidRPr="000C12A5">
        <w:rPr>
          <w:rFonts w:ascii="Consolas" w:hAnsi="Consolas"/>
          <w:color w:val="008000"/>
          <w:sz w:val="20"/>
          <w:szCs w:val="22"/>
        </w:rPr>
        <w:t>"rc"</w:t>
      </w:r>
      <w:r w:rsidRPr="000C12A5">
        <w:rPr>
          <w:rFonts w:ascii="Consolas" w:hAnsi="Consolas"/>
          <w:color w:val="000000"/>
          <w:sz w:val="20"/>
          <w:szCs w:val="22"/>
        </w:rPr>
        <w:t xml:space="preserve">, </w:t>
      </w:r>
      <w:r w:rsidRPr="000C12A5">
        <w:rPr>
          <w:rFonts w:ascii="Consolas" w:hAnsi="Consolas"/>
          <w:color w:val="008000"/>
          <w:sz w:val="20"/>
          <w:szCs w:val="22"/>
        </w:rPr>
        <w:t>"msd"</w:t>
      </w:r>
      <w:r w:rsidRPr="000C12A5">
        <w:rPr>
          <w:rFonts w:ascii="Consolas" w:hAnsi="Consolas"/>
          <w:color w:val="000000"/>
          <w:sz w:val="20"/>
          <w:szCs w:val="22"/>
        </w:rPr>
        <w:t>],</w:t>
      </w:r>
      <w:r w:rsidRPr="000C12A5">
        <w:rPr>
          <w:rFonts w:ascii="Consolas" w:hAnsi="Consolas"/>
          <w:color w:val="000000"/>
          <w:sz w:val="20"/>
          <w:szCs w:val="22"/>
        </w:rPr>
        <w:br/>
        <w:t xml:space="preserve">        </w:t>
      </w:r>
      <w:r w:rsidRPr="000C12A5">
        <w:rPr>
          <w:rFonts w:ascii="Consolas" w:hAnsi="Consolas"/>
          <w:color w:val="0000CC"/>
          <w:sz w:val="20"/>
          <w:szCs w:val="22"/>
        </w:rPr>
        <w:t>"includeOnRequests"</w:t>
      </w:r>
      <w:r w:rsidRPr="000C12A5">
        <w:rPr>
          <w:rFonts w:ascii="Consolas" w:hAnsi="Consolas"/>
          <w:color w:val="000000"/>
          <w:sz w:val="20"/>
          <w:szCs w:val="22"/>
        </w:rPr>
        <w:t>: [</w:t>
      </w:r>
      <w:r w:rsidRPr="000C12A5">
        <w:rPr>
          <w:rFonts w:ascii="Consolas" w:hAnsi="Consolas"/>
          <w:color w:val="008000"/>
          <w:sz w:val="20"/>
          <w:szCs w:val="22"/>
        </w:rPr>
        <w:t>"mpd"</w:t>
      </w:r>
      <w:r w:rsidRPr="000C12A5">
        <w:rPr>
          <w:rFonts w:ascii="Consolas" w:hAnsi="Consolas"/>
          <w:color w:val="000000"/>
          <w:sz w:val="20"/>
          <w:szCs w:val="22"/>
        </w:rPr>
        <w:t xml:space="preserve">, </w:t>
      </w:r>
      <w:r w:rsidRPr="000C12A5">
        <w:rPr>
          <w:rFonts w:ascii="Consolas" w:hAnsi="Consolas"/>
          <w:color w:val="008000"/>
          <w:sz w:val="20"/>
          <w:szCs w:val="22"/>
        </w:rPr>
        <w:t>"segment"</w:t>
      </w:r>
      <w:r w:rsidRPr="000C12A5">
        <w:rPr>
          <w:rFonts w:ascii="Consolas" w:hAnsi="Consolas"/>
          <w:color w:val="000000"/>
          <w:sz w:val="20"/>
          <w:szCs w:val="22"/>
        </w:rPr>
        <w:t>],</w:t>
      </w:r>
      <w:r w:rsidRPr="000C12A5">
        <w:rPr>
          <w:rFonts w:ascii="Consolas" w:hAnsi="Consolas"/>
          <w:color w:val="000000"/>
          <w:sz w:val="20"/>
          <w:szCs w:val="22"/>
        </w:rPr>
        <w:br/>
        <w:t xml:space="preserve">        </w:t>
      </w:r>
      <w:r w:rsidRPr="000C12A5">
        <w:rPr>
          <w:rFonts w:ascii="Consolas" w:hAnsi="Consolas"/>
          <w:color w:val="0000CC"/>
          <w:sz w:val="20"/>
          <w:szCs w:val="22"/>
        </w:rPr>
        <w:t>"events"</w:t>
      </w:r>
      <w:r w:rsidRPr="000C12A5">
        <w:rPr>
          <w:rFonts w:ascii="Consolas" w:hAnsi="Consolas"/>
          <w:color w:val="000000"/>
          <w:sz w:val="20"/>
          <w:szCs w:val="22"/>
        </w:rPr>
        <w:t>: [</w:t>
      </w:r>
      <w:r w:rsidRPr="000C12A5">
        <w:rPr>
          <w:rFonts w:ascii="Consolas" w:hAnsi="Consolas"/>
          <w:color w:val="008000"/>
          <w:sz w:val="20"/>
          <w:szCs w:val="22"/>
        </w:rPr>
        <w:t>"rr"</w:t>
      </w:r>
      <w:r w:rsidRPr="000C12A5">
        <w:rPr>
          <w:rFonts w:ascii="Consolas" w:hAnsi="Consolas"/>
          <w:color w:val="000000"/>
          <w:sz w:val="20"/>
          <w:szCs w:val="22"/>
        </w:rPr>
        <w:t>],</w:t>
      </w:r>
      <w:r w:rsidRPr="000C12A5">
        <w:rPr>
          <w:rFonts w:ascii="Consolas" w:hAnsi="Consolas"/>
          <w:color w:val="000000"/>
          <w:sz w:val="20"/>
          <w:szCs w:val="22"/>
        </w:rPr>
        <w:br/>
        <w:t xml:space="preserve">        </w:t>
      </w:r>
      <w:r w:rsidRPr="000C12A5">
        <w:rPr>
          <w:rFonts w:ascii="Consolas" w:hAnsi="Consolas"/>
          <w:color w:val="0000CC"/>
          <w:sz w:val="20"/>
          <w:szCs w:val="22"/>
        </w:rPr>
        <w:t>"mode"</w:t>
      </w:r>
      <w:r w:rsidRPr="000C12A5">
        <w:rPr>
          <w:rFonts w:ascii="Consolas" w:hAnsi="Consolas"/>
          <w:color w:val="000000"/>
          <w:sz w:val="20"/>
          <w:szCs w:val="22"/>
        </w:rPr>
        <w:t xml:space="preserve">: </w:t>
      </w:r>
      <w:r w:rsidRPr="000C12A5">
        <w:rPr>
          <w:rFonts w:ascii="Consolas" w:hAnsi="Consolas"/>
          <w:color w:val="008000"/>
          <w:sz w:val="20"/>
          <w:szCs w:val="22"/>
        </w:rPr>
        <w:t>"CMCD_MODE_QUERY"</w:t>
      </w:r>
      <w:r w:rsidRPr="000C12A5">
        <w:rPr>
          <w:rFonts w:ascii="Consolas" w:hAnsi="Consolas"/>
          <w:color w:val="000000"/>
          <w:sz w:val="20"/>
          <w:szCs w:val="22"/>
        </w:rPr>
        <w:br/>
        <w:t xml:space="preserve">      },</w:t>
      </w:r>
      <w:r w:rsidRPr="000C12A5">
        <w:rPr>
          <w:rFonts w:ascii="Consolas" w:hAnsi="Consolas"/>
          <w:color w:val="000000"/>
          <w:sz w:val="20"/>
          <w:szCs w:val="22"/>
        </w:rPr>
        <w:br/>
        <w:t xml:space="preserve">      {</w:t>
      </w:r>
      <w:r w:rsidRPr="000C12A5">
        <w:rPr>
          <w:rFonts w:ascii="Consolas" w:hAnsi="Consolas"/>
          <w:color w:val="000000"/>
          <w:sz w:val="20"/>
          <w:szCs w:val="22"/>
        </w:rPr>
        <w:br/>
        <w:t xml:space="preserve">        </w:t>
      </w:r>
      <w:r w:rsidRPr="000C12A5">
        <w:rPr>
          <w:rFonts w:ascii="Consolas" w:hAnsi="Consolas"/>
          <w:color w:val="0000CC"/>
          <w:sz w:val="20"/>
          <w:szCs w:val="22"/>
        </w:rPr>
        <w:t>"enabled"</w:t>
      </w:r>
      <w:r w:rsidRPr="000C12A5">
        <w:rPr>
          <w:rFonts w:ascii="Consolas" w:hAnsi="Consolas"/>
          <w:color w:val="000000"/>
          <w:sz w:val="20"/>
          <w:szCs w:val="22"/>
        </w:rPr>
        <w:t xml:space="preserve">: </w:t>
      </w:r>
      <w:r w:rsidRPr="000C12A5">
        <w:rPr>
          <w:rFonts w:ascii="Consolas" w:hAnsi="Consolas"/>
          <w:color w:val="9900CC"/>
          <w:sz w:val="20"/>
          <w:szCs w:val="22"/>
        </w:rPr>
        <w:t>true</w:t>
      </w:r>
      <w:r w:rsidRPr="000C12A5">
        <w:rPr>
          <w:rFonts w:ascii="Consolas" w:hAnsi="Consolas"/>
          <w:color w:val="000000"/>
          <w:sz w:val="20"/>
          <w:szCs w:val="22"/>
        </w:rPr>
        <w:t>,</w:t>
      </w:r>
      <w:r w:rsidRPr="000C12A5">
        <w:rPr>
          <w:rFonts w:ascii="Consolas" w:hAnsi="Consolas"/>
          <w:color w:val="000000"/>
          <w:sz w:val="20"/>
          <w:szCs w:val="22"/>
        </w:rPr>
        <w:br/>
        <w:t xml:space="preserve">        </w:t>
      </w:r>
      <w:r w:rsidRPr="000C12A5">
        <w:rPr>
          <w:rFonts w:ascii="Consolas" w:hAnsi="Consolas"/>
          <w:color w:val="0000CC"/>
          <w:sz w:val="20"/>
          <w:szCs w:val="22"/>
        </w:rPr>
        <w:t>"url"</w:t>
      </w:r>
      <w:r w:rsidRPr="000C12A5">
        <w:rPr>
          <w:rFonts w:ascii="Consolas" w:hAnsi="Consolas"/>
          <w:color w:val="000000"/>
          <w:sz w:val="20"/>
          <w:szCs w:val="22"/>
        </w:rPr>
        <w:t xml:space="preserve">: </w:t>
      </w:r>
      <w:r w:rsidRPr="000C12A5">
        <w:rPr>
          <w:rFonts w:ascii="Consolas" w:hAnsi="Consolas"/>
          <w:color w:val="008000"/>
          <w:sz w:val="20"/>
          <w:szCs w:val="22"/>
        </w:rPr>
        <w:t>"http://localhost:3002/cmcd/event-mode"</w:t>
      </w:r>
      <w:r w:rsidRPr="000C12A5">
        <w:rPr>
          <w:rFonts w:ascii="Consolas" w:hAnsi="Consolas"/>
          <w:color w:val="000000"/>
          <w:sz w:val="20"/>
          <w:szCs w:val="22"/>
        </w:rPr>
        <w:t>,</w:t>
      </w:r>
      <w:r w:rsidRPr="000C12A5">
        <w:rPr>
          <w:rFonts w:ascii="Consolas" w:hAnsi="Consolas"/>
          <w:color w:val="000000"/>
          <w:sz w:val="20"/>
          <w:szCs w:val="22"/>
        </w:rPr>
        <w:br/>
        <w:t xml:space="preserve">        </w:t>
      </w:r>
      <w:r w:rsidRPr="000C12A5">
        <w:rPr>
          <w:rFonts w:ascii="Consolas" w:hAnsi="Consolas"/>
          <w:color w:val="0000CC"/>
          <w:sz w:val="20"/>
          <w:szCs w:val="22"/>
        </w:rPr>
        <w:t>"timeInterval"</w:t>
      </w:r>
      <w:r w:rsidRPr="000C12A5">
        <w:rPr>
          <w:rFonts w:ascii="Consolas" w:hAnsi="Consolas"/>
          <w:color w:val="000000"/>
          <w:sz w:val="20"/>
          <w:szCs w:val="22"/>
        </w:rPr>
        <w:t xml:space="preserve">: </w:t>
      </w:r>
      <w:r w:rsidRPr="000C12A5">
        <w:rPr>
          <w:rFonts w:ascii="Consolas" w:hAnsi="Consolas"/>
          <w:color w:val="CC6600"/>
          <w:sz w:val="20"/>
          <w:szCs w:val="22"/>
        </w:rPr>
        <w:t>10</w:t>
      </w:r>
      <w:r w:rsidRPr="000C12A5">
        <w:rPr>
          <w:rFonts w:ascii="Consolas" w:hAnsi="Consolas"/>
          <w:color w:val="000000"/>
          <w:sz w:val="20"/>
          <w:szCs w:val="22"/>
        </w:rPr>
        <w:t>,</w:t>
      </w:r>
      <w:r w:rsidRPr="000C12A5">
        <w:rPr>
          <w:rFonts w:ascii="Consolas" w:hAnsi="Consolas"/>
          <w:color w:val="000000"/>
          <w:sz w:val="20"/>
          <w:szCs w:val="22"/>
        </w:rPr>
        <w:br/>
        <w:t xml:space="preserve">        </w:t>
      </w:r>
      <w:r w:rsidRPr="000C12A5">
        <w:rPr>
          <w:rFonts w:ascii="Consolas" w:hAnsi="Consolas"/>
          <w:color w:val="0000CC"/>
          <w:sz w:val="20"/>
          <w:szCs w:val="22"/>
        </w:rPr>
        <w:t>"enabledKeys"</w:t>
      </w:r>
      <w:r w:rsidRPr="000C12A5">
        <w:rPr>
          <w:rFonts w:ascii="Consolas" w:hAnsi="Consolas"/>
          <w:color w:val="000000"/>
          <w:sz w:val="20"/>
          <w:szCs w:val="22"/>
        </w:rPr>
        <w:t>: [</w:t>
      </w:r>
      <w:r w:rsidRPr="000C12A5">
        <w:rPr>
          <w:rFonts w:ascii="Consolas" w:hAnsi="Consolas"/>
          <w:color w:val="008000"/>
          <w:sz w:val="20"/>
          <w:szCs w:val="22"/>
        </w:rPr>
        <w:t>"e"</w:t>
      </w:r>
      <w:r w:rsidRPr="000C12A5">
        <w:rPr>
          <w:rFonts w:ascii="Consolas" w:hAnsi="Consolas"/>
          <w:color w:val="000000"/>
          <w:sz w:val="20"/>
          <w:szCs w:val="22"/>
        </w:rPr>
        <w:t xml:space="preserve">, </w:t>
      </w:r>
      <w:r w:rsidRPr="000C12A5">
        <w:rPr>
          <w:rFonts w:ascii="Consolas" w:hAnsi="Consolas"/>
          <w:color w:val="008000"/>
          <w:sz w:val="20"/>
          <w:szCs w:val="22"/>
        </w:rPr>
        <w:t>"msd"</w:t>
      </w:r>
      <w:r w:rsidRPr="000C12A5">
        <w:rPr>
          <w:rFonts w:ascii="Consolas" w:hAnsi="Consolas"/>
          <w:color w:val="000000"/>
          <w:sz w:val="20"/>
          <w:szCs w:val="22"/>
        </w:rPr>
        <w:t xml:space="preserve">, </w:t>
      </w:r>
      <w:r w:rsidRPr="000C12A5">
        <w:rPr>
          <w:rFonts w:ascii="Consolas" w:hAnsi="Consolas"/>
          <w:color w:val="008000"/>
          <w:sz w:val="20"/>
          <w:szCs w:val="22"/>
        </w:rPr>
        <w:t>"sta"</w:t>
      </w:r>
      <w:r w:rsidRPr="000C12A5">
        <w:rPr>
          <w:rFonts w:ascii="Consolas" w:hAnsi="Consolas"/>
          <w:color w:val="000000"/>
          <w:sz w:val="20"/>
          <w:szCs w:val="22"/>
        </w:rPr>
        <w:t>],</w:t>
      </w:r>
      <w:r w:rsidRPr="000C12A5">
        <w:rPr>
          <w:rFonts w:ascii="Consolas" w:hAnsi="Consolas"/>
          <w:color w:val="000000"/>
          <w:sz w:val="20"/>
          <w:szCs w:val="22"/>
        </w:rPr>
        <w:br/>
        <w:t xml:space="preserve">        </w:t>
      </w:r>
      <w:r w:rsidRPr="000C12A5">
        <w:rPr>
          <w:rFonts w:ascii="Consolas" w:hAnsi="Consolas"/>
          <w:color w:val="0000CC"/>
          <w:sz w:val="20"/>
          <w:szCs w:val="22"/>
        </w:rPr>
        <w:t>"events"</w:t>
      </w:r>
      <w:r w:rsidRPr="000C12A5">
        <w:rPr>
          <w:rFonts w:ascii="Consolas" w:hAnsi="Consolas"/>
          <w:color w:val="000000"/>
          <w:sz w:val="20"/>
          <w:szCs w:val="22"/>
        </w:rPr>
        <w:t>: [</w:t>
      </w:r>
      <w:r w:rsidRPr="000C12A5">
        <w:rPr>
          <w:rFonts w:ascii="Consolas" w:hAnsi="Consolas"/>
          <w:color w:val="008000"/>
          <w:sz w:val="20"/>
          <w:szCs w:val="22"/>
        </w:rPr>
        <w:t>"ps"</w:t>
      </w:r>
      <w:r w:rsidRPr="000C12A5">
        <w:rPr>
          <w:rFonts w:ascii="Consolas" w:hAnsi="Consolas"/>
          <w:color w:val="000000"/>
          <w:sz w:val="20"/>
          <w:szCs w:val="22"/>
        </w:rPr>
        <w:t xml:space="preserve">, </w:t>
      </w:r>
      <w:r w:rsidRPr="000C12A5">
        <w:rPr>
          <w:rFonts w:ascii="Consolas" w:hAnsi="Consolas"/>
          <w:color w:val="008000"/>
          <w:sz w:val="20"/>
          <w:szCs w:val="22"/>
        </w:rPr>
        <w:t>"e"</w:t>
      </w:r>
      <w:r w:rsidRPr="000C12A5">
        <w:rPr>
          <w:rFonts w:ascii="Consolas" w:hAnsi="Consolas"/>
          <w:color w:val="000000"/>
          <w:sz w:val="20"/>
          <w:szCs w:val="22"/>
        </w:rPr>
        <w:t xml:space="preserve">, </w:t>
      </w:r>
      <w:r w:rsidRPr="000C12A5">
        <w:rPr>
          <w:rFonts w:ascii="Consolas" w:hAnsi="Consolas"/>
          <w:color w:val="008000"/>
          <w:sz w:val="20"/>
          <w:szCs w:val="22"/>
        </w:rPr>
        <w:t>"t"</w:t>
      </w:r>
      <w:r w:rsidRPr="000C12A5">
        <w:rPr>
          <w:rFonts w:ascii="Consolas" w:hAnsi="Consolas"/>
          <w:color w:val="000000"/>
          <w:sz w:val="20"/>
          <w:szCs w:val="22"/>
        </w:rPr>
        <w:t>],</w:t>
      </w:r>
      <w:r w:rsidRPr="000C12A5">
        <w:rPr>
          <w:rFonts w:ascii="Consolas" w:hAnsi="Consolas"/>
          <w:color w:val="000000"/>
          <w:sz w:val="20"/>
          <w:szCs w:val="22"/>
        </w:rPr>
        <w:br/>
        <w:t xml:space="preserve">        </w:t>
      </w:r>
      <w:r w:rsidRPr="000C12A5">
        <w:rPr>
          <w:rFonts w:ascii="Consolas" w:hAnsi="Consolas"/>
          <w:color w:val="0000CC"/>
          <w:sz w:val="20"/>
          <w:szCs w:val="22"/>
        </w:rPr>
        <w:t>"mode"</w:t>
      </w:r>
      <w:r w:rsidRPr="000C12A5">
        <w:rPr>
          <w:rFonts w:ascii="Consolas" w:hAnsi="Consolas"/>
          <w:color w:val="000000"/>
          <w:sz w:val="20"/>
          <w:szCs w:val="22"/>
        </w:rPr>
        <w:t xml:space="preserve">: </w:t>
      </w:r>
      <w:r w:rsidRPr="000C12A5">
        <w:rPr>
          <w:rFonts w:ascii="Consolas" w:hAnsi="Consolas"/>
          <w:color w:val="008000"/>
          <w:sz w:val="20"/>
          <w:szCs w:val="22"/>
        </w:rPr>
        <w:t>"CMCD_MODE_QUERY"</w:t>
      </w:r>
      <w:r w:rsidRPr="000C12A5">
        <w:rPr>
          <w:rFonts w:ascii="Consolas" w:hAnsi="Consolas"/>
          <w:color w:val="000000"/>
          <w:sz w:val="20"/>
          <w:szCs w:val="22"/>
        </w:rPr>
        <w:br/>
        <w:t xml:space="preserve">      },</w:t>
      </w:r>
      <w:r w:rsidRPr="000C12A5">
        <w:rPr>
          <w:rFonts w:ascii="Consolas" w:hAnsi="Consolas"/>
          <w:color w:val="000000"/>
          <w:sz w:val="20"/>
          <w:szCs w:val="22"/>
        </w:rPr>
        <w:br/>
        <w:t xml:space="preserve">      {</w:t>
      </w:r>
      <w:r w:rsidRPr="000C12A5">
        <w:rPr>
          <w:rFonts w:ascii="Consolas" w:hAnsi="Consolas"/>
          <w:color w:val="000000"/>
          <w:sz w:val="20"/>
          <w:szCs w:val="22"/>
        </w:rPr>
        <w:br/>
        <w:t xml:space="preserve">        </w:t>
      </w:r>
      <w:r w:rsidRPr="000C12A5">
        <w:rPr>
          <w:rFonts w:ascii="Consolas" w:hAnsi="Consolas"/>
          <w:color w:val="0000CC"/>
          <w:sz w:val="20"/>
          <w:szCs w:val="22"/>
        </w:rPr>
        <w:t>"enabled"</w:t>
      </w:r>
      <w:r w:rsidRPr="000C12A5">
        <w:rPr>
          <w:rFonts w:ascii="Consolas" w:hAnsi="Consolas"/>
          <w:color w:val="000000"/>
          <w:sz w:val="20"/>
          <w:szCs w:val="22"/>
        </w:rPr>
        <w:t xml:space="preserve">: </w:t>
      </w:r>
      <w:r w:rsidRPr="000C12A5">
        <w:rPr>
          <w:rFonts w:ascii="Consolas" w:hAnsi="Consolas"/>
          <w:color w:val="9900CC"/>
          <w:sz w:val="20"/>
          <w:szCs w:val="22"/>
        </w:rPr>
        <w:t>true</w:t>
      </w:r>
      <w:r w:rsidRPr="000C12A5">
        <w:rPr>
          <w:rFonts w:ascii="Consolas" w:hAnsi="Consolas"/>
          <w:color w:val="000000"/>
          <w:sz w:val="20"/>
          <w:szCs w:val="22"/>
        </w:rPr>
        <w:t>,</w:t>
      </w:r>
      <w:r w:rsidRPr="000C12A5">
        <w:rPr>
          <w:rFonts w:ascii="Consolas" w:hAnsi="Consolas"/>
          <w:color w:val="000000"/>
          <w:sz w:val="20"/>
          <w:szCs w:val="22"/>
        </w:rPr>
        <w:br/>
        <w:t xml:space="preserve">        </w:t>
      </w:r>
      <w:r w:rsidRPr="000C12A5">
        <w:rPr>
          <w:rFonts w:ascii="Consolas" w:hAnsi="Consolas"/>
          <w:color w:val="0000CC"/>
          <w:sz w:val="20"/>
          <w:szCs w:val="22"/>
        </w:rPr>
        <w:t>"url"</w:t>
      </w:r>
      <w:r w:rsidRPr="000C12A5">
        <w:rPr>
          <w:rFonts w:ascii="Consolas" w:hAnsi="Consolas"/>
          <w:color w:val="000000"/>
          <w:sz w:val="20"/>
          <w:szCs w:val="22"/>
        </w:rPr>
        <w:t xml:space="preserve">: </w:t>
      </w:r>
      <w:r w:rsidRPr="000C12A5">
        <w:rPr>
          <w:rFonts w:ascii="Consolas" w:hAnsi="Consolas"/>
          <w:color w:val="008000"/>
          <w:sz w:val="20"/>
          <w:szCs w:val="22"/>
        </w:rPr>
        <w:t>"http://localhost:3003/cmcd/event-mode"</w:t>
      </w:r>
      <w:r w:rsidRPr="000C12A5">
        <w:rPr>
          <w:rFonts w:ascii="Consolas" w:hAnsi="Consolas"/>
          <w:color w:val="000000"/>
          <w:sz w:val="20"/>
          <w:szCs w:val="22"/>
        </w:rPr>
        <w:t>,</w:t>
      </w:r>
      <w:r w:rsidRPr="000C12A5">
        <w:rPr>
          <w:rFonts w:ascii="Consolas" w:hAnsi="Consolas"/>
          <w:color w:val="000000"/>
          <w:sz w:val="20"/>
          <w:szCs w:val="22"/>
        </w:rPr>
        <w:br/>
        <w:t xml:space="preserve">        </w:t>
      </w:r>
      <w:r w:rsidRPr="000C12A5">
        <w:rPr>
          <w:rFonts w:ascii="Consolas" w:hAnsi="Consolas"/>
          <w:color w:val="0000CC"/>
          <w:sz w:val="20"/>
          <w:szCs w:val="22"/>
        </w:rPr>
        <w:t>"timeInterval"</w:t>
      </w:r>
      <w:r w:rsidRPr="000C12A5">
        <w:rPr>
          <w:rFonts w:ascii="Consolas" w:hAnsi="Consolas"/>
          <w:color w:val="000000"/>
          <w:sz w:val="20"/>
          <w:szCs w:val="22"/>
        </w:rPr>
        <w:t xml:space="preserve">: </w:t>
      </w:r>
      <w:r w:rsidRPr="000C12A5">
        <w:rPr>
          <w:rFonts w:ascii="Consolas" w:hAnsi="Consolas"/>
          <w:color w:val="CC6600"/>
          <w:sz w:val="20"/>
          <w:szCs w:val="22"/>
        </w:rPr>
        <w:t>6</w:t>
      </w:r>
      <w:r w:rsidRPr="000C12A5">
        <w:rPr>
          <w:rFonts w:ascii="Consolas" w:hAnsi="Consolas"/>
          <w:color w:val="000000"/>
          <w:sz w:val="20"/>
          <w:szCs w:val="22"/>
        </w:rPr>
        <w:t>,</w:t>
      </w:r>
      <w:r w:rsidRPr="000C12A5">
        <w:rPr>
          <w:rFonts w:ascii="Consolas" w:hAnsi="Consolas"/>
          <w:color w:val="000000"/>
          <w:sz w:val="20"/>
          <w:szCs w:val="22"/>
        </w:rPr>
        <w:br/>
        <w:t xml:space="preserve">        </w:t>
      </w:r>
      <w:r w:rsidRPr="000C12A5">
        <w:rPr>
          <w:rFonts w:ascii="Consolas" w:hAnsi="Consolas"/>
          <w:color w:val="0000CC"/>
          <w:sz w:val="20"/>
          <w:szCs w:val="22"/>
        </w:rPr>
        <w:t>"mode"</w:t>
      </w:r>
      <w:r w:rsidRPr="000C12A5">
        <w:rPr>
          <w:rFonts w:ascii="Consolas" w:hAnsi="Consolas"/>
          <w:color w:val="000000"/>
          <w:sz w:val="20"/>
          <w:szCs w:val="22"/>
        </w:rPr>
        <w:t xml:space="preserve">: </w:t>
      </w:r>
      <w:r w:rsidRPr="000C12A5">
        <w:rPr>
          <w:rFonts w:ascii="Consolas" w:hAnsi="Consolas"/>
          <w:color w:val="008000"/>
          <w:sz w:val="20"/>
          <w:szCs w:val="22"/>
        </w:rPr>
        <w:t>"CMCD_MODE_HEADER"</w:t>
      </w:r>
      <w:r w:rsidRPr="000C12A5">
        <w:rPr>
          <w:rFonts w:ascii="Consolas" w:hAnsi="Consolas"/>
          <w:color w:val="000000"/>
          <w:sz w:val="20"/>
          <w:szCs w:val="22"/>
        </w:rPr>
        <w:br/>
        <w:t xml:space="preserve">      },</w:t>
      </w:r>
      <w:r w:rsidRPr="000C12A5">
        <w:rPr>
          <w:rFonts w:ascii="Consolas" w:hAnsi="Consolas"/>
          <w:color w:val="000000"/>
          <w:sz w:val="20"/>
          <w:szCs w:val="22"/>
        </w:rPr>
        <w:br/>
        <w:t xml:space="preserve">      {</w:t>
      </w:r>
      <w:r w:rsidRPr="000C12A5">
        <w:rPr>
          <w:rFonts w:ascii="Consolas" w:hAnsi="Consolas"/>
          <w:color w:val="000000"/>
          <w:sz w:val="20"/>
          <w:szCs w:val="22"/>
        </w:rPr>
        <w:br/>
        <w:t xml:space="preserve">        </w:t>
      </w:r>
      <w:r w:rsidRPr="000C12A5">
        <w:rPr>
          <w:rFonts w:ascii="Consolas" w:hAnsi="Consolas"/>
          <w:color w:val="0000CC"/>
          <w:sz w:val="20"/>
          <w:szCs w:val="22"/>
        </w:rPr>
        <w:t>"enabled"</w:t>
      </w:r>
      <w:r w:rsidRPr="000C12A5">
        <w:rPr>
          <w:rFonts w:ascii="Consolas" w:hAnsi="Consolas"/>
          <w:color w:val="000000"/>
          <w:sz w:val="20"/>
          <w:szCs w:val="22"/>
        </w:rPr>
        <w:t xml:space="preserve">: </w:t>
      </w:r>
      <w:r w:rsidRPr="000C12A5">
        <w:rPr>
          <w:rFonts w:ascii="Consolas" w:hAnsi="Consolas"/>
          <w:color w:val="9900CC"/>
          <w:sz w:val="20"/>
          <w:szCs w:val="22"/>
        </w:rPr>
        <w:t>true</w:t>
      </w:r>
      <w:r w:rsidRPr="000C12A5">
        <w:rPr>
          <w:rFonts w:ascii="Consolas" w:hAnsi="Consolas"/>
          <w:color w:val="000000"/>
          <w:sz w:val="20"/>
          <w:szCs w:val="22"/>
        </w:rPr>
        <w:t>,</w:t>
      </w:r>
      <w:r w:rsidRPr="000C12A5">
        <w:rPr>
          <w:rFonts w:ascii="Consolas" w:hAnsi="Consolas"/>
          <w:color w:val="000000"/>
          <w:sz w:val="20"/>
          <w:szCs w:val="22"/>
        </w:rPr>
        <w:br/>
        <w:t xml:space="preserve">        </w:t>
      </w:r>
      <w:r w:rsidRPr="000C12A5">
        <w:rPr>
          <w:rFonts w:ascii="Consolas" w:hAnsi="Consolas"/>
          <w:color w:val="0000CC"/>
          <w:sz w:val="20"/>
          <w:szCs w:val="22"/>
        </w:rPr>
        <w:t>"url"</w:t>
      </w:r>
      <w:r w:rsidRPr="000C12A5">
        <w:rPr>
          <w:rFonts w:ascii="Consolas" w:hAnsi="Consolas"/>
          <w:color w:val="000000"/>
          <w:sz w:val="20"/>
          <w:szCs w:val="22"/>
        </w:rPr>
        <w:t xml:space="preserve">: </w:t>
      </w:r>
      <w:r w:rsidRPr="000C12A5">
        <w:rPr>
          <w:rFonts w:ascii="Consolas" w:hAnsi="Consolas"/>
          <w:color w:val="008000"/>
          <w:sz w:val="20"/>
          <w:szCs w:val="22"/>
        </w:rPr>
        <w:t>"http://localhost:3004/cmcd/event-body-mode"</w:t>
      </w:r>
      <w:r w:rsidRPr="000C12A5">
        <w:rPr>
          <w:rFonts w:ascii="Consolas" w:hAnsi="Consolas"/>
          <w:color w:val="000000"/>
          <w:sz w:val="20"/>
          <w:szCs w:val="22"/>
        </w:rPr>
        <w:t>,</w:t>
      </w:r>
      <w:r w:rsidRPr="000C12A5">
        <w:rPr>
          <w:rFonts w:ascii="Consolas" w:hAnsi="Consolas"/>
          <w:color w:val="000000"/>
          <w:sz w:val="20"/>
          <w:szCs w:val="22"/>
        </w:rPr>
        <w:br/>
        <w:t xml:space="preserve">        </w:t>
      </w:r>
      <w:r w:rsidRPr="000C12A5">
        <w:rPr>
          <w:rFonts w:ascii="Consolas" w:hAnsi="Consolas"/>
          <w:color w:val="0000CC"/>
          <w:sz w:val="20"/>
          <w:szCs w:val="22"/>
        </w:rPr>
        <w:t>"mode"</w:t>
      </w:r>
      <w:r w:rsidRPr="000C12A5">
        <w:rPr>
          <w:rFonts w:ascii="Consolas" w:hAnsi="Consolas"/>
          <w:color w:val="000000"/>
          <w:sz w:val="20"/>
          <w:szCs w:val="22"/>
        </w:rPr>
        <w:t xml:space="preserve">: </w:t>
      </w:r>
      <w:r w:rsidRPr="000C12A5">
        <w:rPr>
          <w:rFonts w:ascii="Consolas" w:hAnsi="Consolas"/>
          <w:color w:val="008000"/>
          <w:sz w:val="20"/>
          <w:szCs w:val="22"/>
        </w:rPr>
        <w:t>"CMCD_MODE_BODY"</w:t>
      </w:r>
      <w:r w:rsidRPr="000C12A5">
        <w:rPr>
          <w:rFonts w:ascii="Consolas" w:hAnsi="Consolas"/>
          <w:color w:val="000000"/>
          <w:sz w:val="20"/>
          <w:szCs w:val="22"/>
        </w:rPr>
        <w:t>,</w:t>
      </w:r>
      <w:r w:rsidRPr="000C12A5">
        <w:rPr>
          <w:rFonts w:ascii="Consolas" w:hAnsi="Consolas"/>
          <w:color w:val="000000"/>
          <w:sz w:val="20"/>
          <w:szCs w:val="22"/>
        </w:rPr>
        <w:br/>
        <w:t xml:space="preserve">        </w:t>
      </w:r>
      <w:r w:rsidRPr="000C12A5">
        <w:rPr>
          <w:rFonts w:ascii="Consolas" w:hAnsi="Consolas"/>
          <w:color w:val="0000CC"/>
          <w:sz w:val="20"/>
          <w:szCs w:val="22"/>
        </w:rPr>
        <w:t>"batchSize"</w:t>
      </w:r>
      <w:r w:rsidRPr="000C12A5">
        <w:rPr>
          <w:rFonts w:ascii="Consolas" w:hAnsi="Consolas"/>
          <w:color w:val="000000"/>
          <w:sz w:val="20"/>
          <w:szCs w:val="22"/>
        </w:rPr>
        <w:t xml:space="preserve">: </w:t>
      </w:r>
      <w:r w:rsidRPr="000C12A5">
        <w:rPr>
          <w:rFonts w:ascii="Consolas" w:hAnsi="Consolas"/>
          <w:color w:val="CC6600"/>
          <w:sz w:val="20"/>
          <w:szCs w:val="22"/>
        </w:rPr>
        <w:t>3</w:t>
      </w:r>
      <w:r w:rsidRPr="000C12A5">
        <w:rPr>
          <w:rFonts w:ascii="Consolas" w:hAnsi="Consolas"/>
          <w:color w:val="000000"/>
          <w:sz w:val="20"/>
          <w:szCs w:val="22"/>
        </w:rPr>
        <w:br/>
        <w:t xml:space="preserve">      },</w:t>
      </w:r>
      <w:r w:rsidRPr="000C12A5">
        <w:rPr>
          <w:rFonts w:ascii="Consolas" w:hAnsi="Consolas"/>
          <w:color w:val="000000"/>
          <w:sz w:val="20"/>
          <w:szCs w:val="22"/>
        </w:rPr>
        <w:br/>
        <w:t xml:space="preserve">      {</w:t>
      </w:r>
      <w:r w:rsidRPr="000C12A5">
        <w:rPr>
          <w:rFonts w:ascii="Consolas" w:hAnsi="Consolas"/>
          <w:color w:val="000000"/>
          <w:sz w:val="20"/>
          <w:szCs w:val="22"/>
        </w:rPr>
        <w:br/>
        <w:t xml:space="preserve">        </w:t>
      </w:r>
      <w:r w:rsidRPr="000C12A5">
        <w:rPr>
          <w:rFonts w:ascii="Consolas" w:hAnsi="Consolas"/>
          <w:color w:val="0000CC"/>
          <w:sz w:val="20"/>
          <w:szCs w:val="22"/>
        </w:rPr>
        <w:t>"enabled"</w:t>
      </w:r>
      <w:r w:rsidRPr="000C12A5">
        <w:rPr>
          <w:rFonts w:ascii="Consolas" w:hAnsi="Consolas"/>
          <w:color w:val="000000"/>
          <w:sz w:val="20"/>
          <w:szCs w:val="22"/>
        </w:rPr>
        <w:t xml:space="preserve">: </w:t>
      </w:r>
      <w:r w:rsidRPr="000C12A5">
        <w:rPr>
          <w:rFonts w:ascii="Consolas" w:hAnsi="Consolas"/>
          <w:color w:val="9900CC"/>
          <w:sz w:val="20"/>
          <w:szCs w:val="22"/>
        </w:rPr>
        <w:t>true</w:t>
      </w:r>
      <w:r w:rsidRPr="000C12A5">
        <w:rPr>
          <w:rFonts w:ascii="Consolas" w:hAnsi="Consolas"/>
          <w:color w:val="000000"/>
          <w:sz w:val="20"/>
          <w:szCs w:val="22"/>
        </w:rPr>
        <w:t>,</w:t>
      </w:r>
      <w:r w:rsidRPr="000C12A5">
        <w:rPr>
          <w:rFonts w:ascii="Consolas" w:hAnsi="Consolas"/>
          <w:color w:val="000000"/>
          <w:sz w:val="20"/>
          <w:szCs w:val="22"/>
        </w:rPr>
        <w:br/>
        <w:t xml:space="preserve">        </w:t>
      </w:r>
      <w:r w:rsidRPr="000C12A5">
        <w:rPr>
          <w:rFonts w:ascii="Consolas" w:hAnsi="Consolas"/>
          <w:color w:val="0000CC"/>
          <w:sz w:val="20"/>
          <w:szCs w:val="22"/>
        </w:rPr>
        <w:t>"url"</w:t>
      </w:r>
      <w:r w:rsidRPr="000C12A5">
        <w:rPr>
          <w:rFonts w:ascii="Consolas" w:hAnsi="Consolas"/>
          <w:color w:val="000000"/>
          <w:sz w:val="20"/>
          <w:szCs w:val="22"/>
        </w:rPr>
        <w:t xml:space="preserve">: </w:t>
      </w:r>
      <w:r w:rsidRPr="000C12A5">
        <w:rPr>
          <w:rFonts w:ascii="Consolas" w:hAnsi="Consolas"/>
          <w:color w:val="008000"/>
          <w:sz w:val="20"/>
          <w:szCs w:val="22"/>
        </w:rPr>
        <w:t>"http://localhost:3005/cmcd/event-body-mode"</w:t>
      </w:r>
      <w:r w:rsidRPr="000C12A5">
        <w:rPr>
          <w:rFonts w:ascii="Consolas" w:hAnsi="Consolas"/>
          <w:color w:val="000000"/>
          <w:sz w:val="20"/>
          <w:szCs w:val="22"/>
        </w:rPr>
        <w:t>,</w:t>
      </w:r>
      <w:r w:rsidRPr="000C12A5">
        <w:rPr>
          <w:rFonts w:ascii="Consolas" w:hAnsi="Consolas"/>
          <w:color w:val="000000"/>
          <w:sz w:val="20"/>
          <w:szCs w:val="22"/>
        </w:rPr>
        <w:br/>
        <w:t xml:space="preserve">        </w:t>
      </w:r>
      <w:r w:rsidRPr="000C12A5">
        <w:rPr>
          <w:rFonts w:ascii="Consolas" w:hAnsi="Consolas"/>
          <w:color w:val="0000CC"/>
          <w:sz w:val="20"/>
          <w:szCs w:val="22"/>
        </w:rPr>
        <w:t>"mode"</w:t>
      </w:r>
      <w:r w:rsidRPr="000C12A5">
        <w:rPr>
          <w:rFonts w:ascii="Consolas" w:hAnsi="Consolas"/>
          <w:color w:val="000000"/>
          <w:sz w:val="20"/>
          <w:szCs w:val="22"/>
        </w:rPr>
        <w:t xml:space="preserve">: </w:t>
      </w:r>
      <w:r w:rsidRPr="000C12A5">
        <w:rPr>
          <w:rFonts w:ascii="Consolas" w:hAnsi="Consolas"/>
          <w:color w:val="008000"/>
          <w:sz w:val="20"/>
          <w:szCs w:val="22"/>
        </w:rPr>
        <w:t>"CMCD_MODE_BODY"</w:t>
      </w:r>
      <w:r w:rsidRPr="000C12A5">
        <w:rPr>
          <w:rFonts w:ascii="Consolas" w:hAnsi="Consolas"/>
          <w:color w:val="000000"/>
          <w:sz w:val="20"/>
          <w:szCs w:val="22"/>
        </w:rPr>
        <w:t>,</w:t>
      </w:r>
      <w:r w:rsidRPr="000C12A5">
        <w:rPr>
          <w:rFonts w:ascii="Consolas" w:hAnsi="Consolas"/>
          <w:color w:val="000000"/>
          <w:sz w:val="20"/>
          <w:szCs w:val="22"/>
        </w:rPr>
        <w:br/>
        <w:t xml:space="preserve">        </w:t>
      </w:r>
      <w:r w:rsidRPr="000C12A5">
        <w:rPr>
          <w:rFonts w:ascii="Consolas" w:hAnsi="Consolas"/>
          <w:color w:val="0000CC"/>
          <w:sz w:val="20"/>
          <w:szCs w:val="22"/>
        </w:rPr>
        <w:t>"batchTimer"</w:t>
      </w:r>
      <w:r w:rsidRPr="000C12A5">
        <w:rPr>
          <w:rFonts w:ascii="Consolas" w:hAnsi="Consolas"/>
          <w:color w:val="000000"/>
          <w:sz w:val="20"/>
          <w:szCs w:val="22"/>
        </w:rPr>
        <w:t xml:space="preserve">: </w:t>
      </w:r>
      <w:r w:rsidRPr="000C12A5">
        <w:rPr>
          <w:rFonts w:ascii="Consolas" w:hAnsi="Consolas"/>
          <w:color w:val="CC6600"/>
          <w:sz w:val="20"/>
          <w:szCs w:val="22"/>
        </w:rPr>
        <w:t>3</w:t>
      </w:r>
      <w:r w:rsidRPr="000C12A5">
        <w:rPr>
          <w:rFonts w:ascii="Consolas" w:hAnsi="Consolas"/>
          <w:color w:val="000000"/>
          <w:sz w:val="20"/>
          <w:szCs w:val="22"/>
        </w:rPr>
        <w:br/>
        <w:t xml:space="preserve">      }</w:t>
      </w:r>
      <w:r w:rsidRPr="000C12A5">
        <w:rPr>
          <w:rFonts w:ascii="Consolas" w:hAnsi="Consolas"/>
          <w:color w:val="000000"/>
          <w:sz w:val="20"/>
          <w:szCs w:val="22"/>
        </w:rPr>
        <w:br/>
      </w:r>
      <w:r w:rsidRPr="000C12A5">
        <w:rPr>
          <w:rFonts w:ascii="Consolas" w:hAnsi="Consolas"/>
          <w:color w:val="000000"/>
          <w:sz w:val="20"/>
          <w:szCs w:val="22"/>
        </w:rPr>
        <w:lastRenderedPageBreak/>
        <w:t xml:space="preserve">    ]</w:t>
      </w:r>
      <w:r w:rsidRPr="000C12A5">
        <w:rPr>
          <w:rFonts w:ascii="Consolas" w:hAnsi="Consolas"/>
          <w:color w:val="000000"/>
          <w:sz w:val="20"/>
          <w:szCs w:val="22"/>
        </w:rPr>
        <w:br/>
        <w:t xml:space="preserve">  }</w:t>
      </w:r>
      <w:r w:rsidRPr="000C12A5">
        <w:rPr>
          <w:rFonts w:ascii="Consolas" w:hAnsi="Consolas"/>
          <w:color w:val="000000"/>
          <w:sz w:val="20"/>
          <w:szCs w:val="22"/>
        </w:rPr>
        <w:br/>
        <w:t>}</w:t>
      </w:r>
    </w:p>
    <w:p w14:paraId="4770AA36" w14:textId="77777777" w:rsidR="005F2341" w:rsidRPr="00CB3E2E" w:rsidRDefault="005F2341" w:rsidP="005F2341">
      <w:pPr>
        <w:spacing w:after="200" w:line="276" w:lineRule="auto"/>
        <w:rPr>
          <w:rFonts w:ascii="Cambria" w:hAnsi="Cambria"/>
          <w:szCs w:val="22"/>
        </w:rPr>
      </w:pPr>
      <w:r>
        <w:rPr>
          <w:rFonts w:ascii="Cambria" w:hAnsi="Cambria"/>
          <w:szCs w:val="22"/>
        </w:rPr>
        <w:t>An overview of the semantics is provided.</w:t>
      </w:r>
    </w:p>
    <w:p w14:paraId="483EC3A4" w14:textId="77777777" w:rsidR="005F2341" w:rsidRPr="000C12A5" w:rsidRDefault="005F2341" w:rsidP="005F2341">
      <w:pPr>
        <w:spacing w:after="200" w:line="276" w:lineRule="auto"/>
        <w:rPr>
          <w:rFonts w:ascii="Cambria" w:hAnsi="Cambria"/>
          <w:szCs w:val="22"/>
        </w:rPr>
      </w:pPr>
      <w:r w:rsidRPr="000C12A5">
        <w:rPr>
          <w:rFonts w:ascii="Cambria" w:hAnsi="Cambria"/>
          <w:b/>
          <w:szCs w:val="22"/>
        </w:rPr>
        <w:t>Global CMCD settings</w:t>
      </w:r>
    </w:p>
    <w:p w14:paraId="2AE4453E" w14:textId="77777777" w:rsidR="005F2341" w:rsidRPr="00CB3E2E" w:rsidRDefault="005F2341" w:rsidP="005F2341">
      <w:pPr>
        <w:pStyle w:val="ListParagraph"/>
        <w:widowControl w:val="0"/>
        <w:numPr>
          <w:ilvl w:val="0"/>
          <w:numId w:val="168"/>
        </w:numPr>
        <w:autoSpaceDE w:val="0"/>
        <w:autoSpaceDN w:val="0"/>
        <w:spacing w:after="200" w:line="276" w:lineRule="auto"/>
        <w:contextualSpacing w:val="0"/>
        <w:jc w:val="left"/>
        <w:rPr>
          <w:rFonts w:ascii="Cambria" w:hAnsi="Cambria"/>
        </w:rPr>
      </w:pPr>
      <w:r w:rsidRPr="00CB3E2E">
        <w:rPr>
          <w:rFonts w:ascii="Cambria" w:hAnsi="Cambria"/>
        </w:rPr>
        <w:t>version: 2 — Uses CMCD v2 key semantics.</w:t>
      </w:r>
    </w:p>
    <w:p w14:paraId="12412D20" w14:textId="77777777" w:rsidR="005F2341" w:rsidRPr="00CB3E2E" w:rsidRDefault="005F2341" w:rsidP="005F2341">
      <w:pPr>
        <w:pStyle w:val="ListParagraph"/>
        <w:widowControl w:val="0"/>
        <w:numPr>
          <w:ilvl w:val="0"/>
          <w:numId w:val="168"/>
        </w:numPr>
        <w:autoSpaceDE w:val="0"/>
        <w:autoSpaceDN w:val="0"/>
        <w:spacing w:after="200" w:line="276" w:lineRule="auto"/>
        <w:contextualSpacing w:val="0"/>
        <w:jc w:val="left"/>
        <w:rPr>
          <w:rFonts w:ascii="Cambria" w:hAnsi="Cambria"/>
        </w:rPr>
      </w:pPr>
      <w:r w:rsidRPr="00CB3E2E">
        <w:rPr>
          <w:rFonts w:ascii="Cambria" w:hAnsi="Cambria"/>
        </w:rPr>
        <w:t>enabled: true — CMCD reporting is active for requests/events.</w:t>
      </w:r>
    </w:p>
    <w:p w14:paraId="696CD0AE" w14:textId="77777777" w:rsidR="005F2341" w:rsidRPr="00CB3E2E" w:rsidRDefault="005F2341" w:rsidP="005F2341">
      <w:pPr>
        <w:pStyle w:val="ListParagraph"/>
        <w:widowControl w:val="0"/>
        <w:numPr>
          <w:ilvl w:val="0"/>
          <w:numId w:val="168"/>
        </w:numPr>
        <w:autoSpaceDE w:val="0"/>
        <w:autoSpaceDN w:val="0"/>
        <w:spacing w:after="200" w:line="276" w:lineRule="auto"/>
        <w:contextualSpacing w:val="0"/>
        <w:jc w:val="left"/>
        <w:rPr>
          <w:rFonts w:ascii="Cambria" w:hAnsi="Cambria"/>
        </w:rPr>
      </w:pPr>
      <w:r w:rsidRPr="00CB3E2E">
        <w:rPr>
          <w:rFonts w:ascii="Cambria" w:hAnsi="Cambria"/>
        </w:rPr>
        <w:t>mode: CMCD_MODE_QUERY — Default CMCD transport is query-string unless overridden per target.</w:t>
      </w:r>
    </w:p>
    <w:p w14:paraId="0E8E9BEC" w14:textId="77777777" w:rsidR="005F2341" w:rsidRPr="00CB3E2E" w:rsidRDefault="005F2341" w:rsidP="005F2341">
      <w:pPr>
        <w:pStyle w:val="ListParagraph"/>
        <w:widowControl w:val="0"/>
        <w:numPr>
          <w:ilvl w:val="0"/>
          <w:numId w:val="168"/>
        </w:numPr>
        <w:autoSpaceDE w:val="0"/>
        <w:autoSpaceDN w:val="0"/>
        <w:spacing w:after="200" w:line="276" w:lineRule="auto"/>
        <w:contextualSpacing w:val="0"/>
        <w:jc w:val="left"/>
        <w:rPr>
          <w:rFonts w:ascii="Cambria" w:hAnsi="Cambria"/>
        </w:rPr>
      </w:pPr>
      <w:r w:rsidRPr="00CB3E2E">
        <w:rPr>
          <w:rFonts w:ascii="Cambria" w:hAnsi="Cambria"/>
        </w:rPr>
        <w:t>sid and cid — Session and Content IDs included everywhere for correlation.</w:t>
      </w:r>
    </w:p>
    <w:p w14:paraId="1000781E" w14:textId="77777777" w:rsidR="005F2341" w:rsidRPr="000C12A5" w:rsidRDefault="005F2341" w:rsidP="005F2341">
      <w:pPr>
        <w:spacing w:after="200" w:line="276" w:lineRule="auto"/>
        <w:rPr>
          <w:rFonts w:ascii="Cambria" w:hAnsi="Cambria"/>
          <w:szCs w:val="22"/>
        </w:rPr>
      </w:pPr>
      <w:r w:rsidRPr="000C12A5">
        <w:rPr>
          <w:rFonts w:ascii="Cambria" w:hAnsi="Cambria"/>
          <w:b/>
          <w:szCs w:val="22"/>
        </w:rPr>
        <w:t>Enabled keys (global)</w:t>
      </w:r>
    </w:p>
    <w:p w14:paraId="7D0CC008" w14:textId="77777777" w:rsidR="005F2341" w:rsidRPr="00CB3E2E" w:rsidRDefault="005F2341" w:rsidP="005F2341">
      <w:pPr>
        <w:pStyle w:val="ListParagraph"/>
        <w:widowControl w:val="0"/>
        <w:numPr>
          <w:ilvl w:val="0"/>
          <w:numId w:val="170"/>
        </w:numPr>
        <w:autoSpaceDE w:val="0"/>
        <w:autoSpaceDN w:val="0"/>
        <w:spacing w:after="200" w:line="276" w:lineRule="auto"/>
        <w:contextualSpacing w:val="0"/>
        <w:jc w:val="left"/>
        <w:rPr>
          <w:rFonts w:ascii="Cambria" w:hAnsi="Cambria"/>
        </w:rPr>
      </w:pPr>
      <w:r w:rsidRPr="00CB3E2E">
        <w:rPr>
          <w:rFonts w:ascii="Cambria" w:hAnsi="Cambria"/>
        </w:rPr>
        <w:t>Emitted across requests/events when applicable: br, d, ot, tb, bl, dl, mtp, nor, nrr, su, bs, rtp, cid, pr, sf, sid, st, v, msd.</w:t>
      </w:r>
    </w:p>
    <w:p w14:paraId="6D2FE864" w14:textId="77777777" w:rsidR="005F2341" w:rsidRPr="000C12A5" w:rsidRDefault="005F2341" w:rsidP="005F2341">
      <w:pPr>
        <w:spacing w:after="200" w:line="276" w:lineRule="auto"/>
        <w:rPr>
          <w:rFonts w:ascii="Cambria" w:hAnsi="Cambria"/>
          <w:szCs w:val="22"/>
        </w:rPr>
      </w:pPr>
      <w:r w:rsidRPr="000C12A5">
        <w:rPr>
          <w:rFonts w:ascii="Cambria" w:hAnsi="Cambria"/>
          <w:b/>
          <w:szCs w:val="22"/>
        </w:rPr>
        <w:t>Targets (per-destination transport &amp; schedule)</w:t>
      </w:r>
    </w:p>
    <w:p w14:paraId="61F33D56" w14:textId="77777777" w:rsidR="005F2341" w:rsidRPr="00CB3E2E" w:rsidRDefault="005F2341" w:rsidP="005F2341">
      <w:pPr>
        <w:pStyle w:val="ListParagraph"/>
        <w:widowControl w:val="0"/>
        <w:numPr>
          <w:ilvl w:val="0"/>
          <w:numId w:val="171"/>
        </w:numPr>
        <w:autoSpaceDE w:val="0"/>
        <w:autoSpaceDN w:val="0"/>
        <w:spacing w:after="200" w:line="276" w:lineRule="auto"/>
        <w:contextualSpacing w:val="0"/>
        <w:jc w:val="left"/>
        <w:rPr>
          <w:rFonts w:ascii="Cambria" w:hAnsi="Cambria"/>
        </w:rPr>
      </w:pPr>
      <w:r w:rsidRPr="00CB3E2E">
        <w:rPr>
          <w:rFonts w:ascii="Cambria" w:hAnsi="Cambria"/>
        </w:rPr>
        <w:t>Response-received events (rr) — Query mode; sends url, rc, msd on MPD &amp; segment requests to http://localhost:3001/...</w:t>
      </w:r>
    </w:p>
    <w:p w14:paraId="4B84F391" w14:textId="77777777" w:rsidR="005F2341" w:rsidRPr="00CB3E2E" w:rsidRDefault="005F2341" w:rsidP="005F2341">
      <w:pPr>
        <w:pStyle w:val="ListParagraph"/>
        <w:widowControl w:val="0"/>
        <w:numPr>
          <w:ilvl w:val="0"/>
          <w:numId w:val="171"/>
        </w:numPr>
        <w:autoSpaceDE w:val="0"/>
        <w:autoSpaceDN w:val="0"/>
        <w:spacing w:after="200" w:line="276" w:lineRule="auto"/>
        <w:contextualSpacing w:val="0"/>
        <w:jc w:val="left"/>
        <w:rPr>
          <w:rFonts w:ascii="Cambria" w:hAnsi="Cambria"/>
        </w:rPr>
      </w:pPr>
      <w:r w:rsidRPr="00CB3E2E">
        <w:rPr>
          <w:rFonts w:ascii="Cambria" w:hAnsi="Cambria"/>
        </w:rPr>
        <w:t>Event mode (query) — Every 10s, emits events ps, e, t with e, msd, sta to http://localhost:3002/...</w:t>
      </w:r>
    </w:p>
    <w:p w14:paraId="4680EE06" w14:textId="77777777" w:rsidR="005F2341" w:rsidRPr="00CB3E2E" w:rsidRDefault="005F2341" w:rsidP="005F2341">
      <w:pPr>
        <w:pStyle w:val="ListParagraph"/>
        <w:widowControl w:val="0"/>
        <w:numPr>
          <w:ilvl w:val="0"/>
          <w:numId w:val="171"/>
        </w:numPr>
        <w:autoSpaceDE w:val="0"/>
        <w:autoSpaceDN w:val="0"/>
        <w:spacing w:after="200" w:line="276" w:lineRule="auto"/>
        <w:contextualSpacing w:val="0"/>
        <w:jc w:val="left"/>
        <w:rPr>
          <w:rFonts w:ascii="Cambria" w:hAnsi="Cambria"/>
        </w:rPr>
      </w:pPr>
      <w:r w:rsidRPr="00CB3E2E">
        <w:rPr>
          <w:rFonts w:ascii="Cambria" w:hAnsi="Cambria"/>
        </w:rPr>
        <w:t>Event mode (header) — Every 6s, attaches CMCD as HTTP headers to http://localhost:3003/...</w:t>
      </w:r>
    </w:p>
    <w:p w14:paraId="5B3828AE" w14:textId="77777777" w:rsidR="005F2341" w:rsidRPr="00CB3E2E" w:rsidRDefault="005F2341" w:rsidP="005F2341">
      <w:pPr>
        <w:pStyle w:val="ListParagraph"/>
        <w:widowControl w:val="0"/>
        <w:numPr>
          <w:ilvl w:val="0"/>
          <w:numId w:val="171"/>
        </w:numPr>
        <w:autoSpaceDE w:val="0"/>
        <w:autoSpaceDN w:val="0"/>
        <w:spacing w:after="200" w:line="276" w:lineRule="auto"/>
        <w:contextualSpacing w:val="0"/>
        <w:jc w:val="left"/>
        <w:rPr>
          <w:rFonts w:ascii="Cambria" w:hAnsi="Cambria"/>
        </w:rPr>
      </w:pPr>
      <w:r w:rsidRPr="00CB3E2E">
        <w:rPr>
          <w:rFonts w:ascii="Cambria" w:hAnsi="Cambria"/>
        </w:rPr>
        <w:t>Event body mode (batched by count) — Body mode; batch sends after collecting 3 events to http://localhost:3004/...</w:t>
      </w:r>
    </w:p>
    <w:p w14:paraId="147D8683" w14:textId="77777777" w:rsidR="005F2341" w:rsidRPr="00CB3E2E" w:rsidRDefault="005F2341" w:rsidP="005F2341">
      <w:pPr>
        <w:pStyle w:val="ListParagraph"/>
        <w:widowControl w:val="0"/>
        <w:numPr>
          <w:ilvl w:val="0"/>
          <w:numId w:val="171"/>
        </w:numPr>
        <w:autoSpaceDE w:val="0"/>
        <w:autoSpaceDN w:val="0"/>
        <w:spacing w:after="200" w:line="276" w:lineRule="auto"/>
        <w:contextualSpacing w:val="0"/>
        <w:jc w:val="left"/>
        <w:rPr>
          <w:rFonts w:ascii="Cambria" w:hAnsi="Cambria"/>
        </w:rPr>
      </w:pPr>
      <w:r w:rsidRPr="00CB3E2E">
        <w:rPr>
          <w:rFonts w:ascii="Cambria" w:hAnsi="Cambria"/>
        </w:rPr>
        <w:t>Event body mode (batched by timer) — Body mode; batch sends every 3s to http://localhost:3005/...</w:t>
      </w:r>
    </w:p>
    <w:p w14:paraId="2E9E0743" w14:textId="77777777" w:rsidR="005F2341" w:rsidRPr="000C12A5" w:rsidRDefault="005F2341" w:rsidP="005F2341">
      <w:pPr>
        <w:pStyle w:val="Heading3"/>
        <w:rPr>
          <w:rFonts w:eastAsia="MS Mincho"/>
          <w:sz w:val="22"/>
        </w:rPr>
      </w:pPr>
      <w:bookmarkStart w:id="823" w:name="_Toc220055555"/>
      <w:r w:rsidRPr="000C12A5">
        <w:rPr>
          <w:rFonts w:eastAsia="MS Mincho"/>
        </w:rPr>
        <w:t>Example</w:t>
      </w:r>
      <w:r>
        <w:rPr>
          <w:rFonts w:eastAsia="MS Mincho"/>
        </w:rPr>
        <w:t xml:space="preserve"> </w:t>
      </w:r>
      <w:r w:rsidRPr="000C12A5">
        <w:rPr>
          <w:rFonts w:eastAsia="MS Mincho"/>
        </w:rPr>
        <w:t>Emissions</w:t>
      </w:r>
      <w:bookmarkEnd w:id="823"/>
    </w:p>
    <w:p w14:paraId="7F896D9A" w14:textId="77777777" w:rsidR="005F2341" w:rsidRPr="000C12A5" w:rsidRDefault="005F2341" w:rsidP="005F2341">
      <w:pPr>
        <w:spacing w:after="200" w:line="276" w:lineRule="auto"/>
        <w:rPr>
          <w:rFonts w:ascii="Cambria" w:hAnsi="Cambria"/>
          <w:szCs w:val="22"/>
        </w:rPr>
      </w:pPr>
      <w:r w:rsidRPr="000C12A5">
        <w:rPr>
          <w:rFonts w:ascii="Cambria" w:hAnsi="Cambria"/>
          <w:b/>
          <w:szCs w:val="22"/>
        </w:rPr>
        <w:t>3.1 Query-Mode on MPD Request</w:t>
      </w:r>
    </w:p>
    <w:p w14:paraId="563EAC19" w14:textId="77777777" w:rsidR="005F2341" w:rsidRPr="000C12A5" w:rsidRDefault="005F2341" w:rsidP="00F4183E">
      <w:pPr>
        <w:spacing w:after="200" w:line="276" w:lineRule="auto"/>
        <w:jc w:val="left"/>
        <w:rPr>
          <w:rFonts w:ascii="Cambria" w:hAnsi="Cambria"/>
          <w:szCs w:val="22"/>
        </w:rPr>
      </w:pPr>
      <w:r w:rsidRPr="000C12A5">
        <w:rPr>
          <w:rFonts w:ascii="Cambria" w:hAnsi="Cambria"/>
          <w:szCs w:val="22"/>
        </w:rPr>
        <w:t>Request URL (MPD fetch)</w:t>
      </w:r>
    </w:p>
    <w:p w14:paraId="3D5D1E5D" w14:textId="77777777" w:rsidR="005F2341" w:rsidRPr="000C12A5" w:rsidRDefault="005F2341" w:rsidP="00F4183E">
      <w:pPr>
        <w:spacing w:before="120" w:after="120" w:line="276" w:lineRule="auto"/>
        <w:ind w:left="240"/>
        <w:jc w:val="left"/>
        <w:rPr>
          <w:rFonts w:ascii="Cambria" w:hAnsi="Cambria"/>
          <w:szCs w:val="22"/>
        </w:rPr>
      </w:pPr>
      <w:r w:rsidRPr="000C12A5">
        <w:rPr>
          <w:rFonts w:ascii="Consolas" w:hAnsi="Consolas"/>
          <w:color w:val="000000"/>
          <w:sz w:val="20"/>
          <w:szCs w:val="22"/>
        </w:rPr>
        <w:t>GET https://example.com/manifest.mpd?CMCD=br%3D4800%2Cot%3Dm%2Ctb%3D4500%2Cbl%3D12000%2Cdl%3D3000%2Csu%2Csf%3Dd%2Csid%3Db248658d-1d1a-4039-91d0-8c08ba597da5%2Ccid%3D21cf726cfe3d937b5f974f72bb5bd06a%2Cv%3D2%2Cmsd%3D123</w:t>
      </w:r>
    </w:p>
    <w:p w14:paraId="3862A31D" w14:textId="77777777" w:rsidR="005F2341" w:rsidRPr="000C12A5" w:rsidRDefault="005F2341" w:rsidP="00F4183E">
      <w:pPr>
        <w:spacing w:after="200" w:line="276" w:lineRule="auto"/>
        <w:jc w:val="left"/>
        <w:rPr>
          <w:rFonts w:ascii="Cambria" w:hAnsi="Cambria"/>
          <w:szCs w:val="22"/>
        </w:rPr>
      </w:pPr>
      <w:r w:rsidRPr="000C12A5">
        <w:rPr>
          <w:rFonts w:ascii="Cambria" w:hAnsi="Cambria"/>
          <w:szCs w:val="22"/>
        </w:rPr>
        <w:t>rr Event to Target 1 (query mode)</w:t>
      </w:r>
    </w:p>
    <w:p w14:paraId="3B185465" w14:textId="77777777" w:rsidR="005F2341" w:rsidRPr="000C12A5" w:rsidRDefault="005F2341" w:rsidP="00F4183E">
      <w:pPr>
        <w:spacing w:before="120" w:after="120" w:line="276" w:lineRule="auto"/>
        <w:ind w:left="240"/>
        <w:jc w:val="left"/>
        <w:rPr>
          <w:rFonts w:ascii="Cambria" w:hAnsi="Cambria"/>
          <w:szCs w:val="22"/>
        </w:rPr>
      </w:pPr>
      <w:r w:rsidRPr="000C12A5">
        <w:rPr>
          <w:rFonts w:ascii="Consolas" w:hAnsi="Consolas"/>
          <w:color w:val="000000"/>
          <w:sz w:val="20"/>
          <w:szCs w:val="22"/>
        </w:rPr>
        <w:t>GET http://localhost:3001/cmcd/response-received?CMCD=url%3Dhttps%3A%2F%2Fexample.com%2Fmanifest.mpd%2Crc%3D200%2Cmsd%3D124</w:t>
      </w:r>
    </w:p>
    <w:p w14:paraId="2F6A7DC2" w14:textId="77777777" w:rsidR="005F2341" w:rsidRPr="000C12A5" w:rsidRDefault="005F2341" w:rsidP="005F2341">
      <w:pPr>
        <w:spacing w:after="200" w:line="276" w:lineRule="auto"/>
        <w:rPr>
          <w:rFonts w:ascii="Cambria" w:hAnsi="Cambria"/>
          <w:szCs w:val="22"/>
        </w:rPr>
      </w:pPr>
      <w:r w:rsidRPr="000C12A5">
        <w:rPr>
          <w:rFonts w:ascii="Cambria" w:hAnsi="Cambria"/>
          <w:b/>
          <w:szCs w:val="22"/>
        </w:rPr>
        <w:lastRenderedPageBreak/>
        <w:t>3.2 Segment Request with CMCD in Query</w:t>
      </w:r>
    </w:p>
    <w:p w14:paraId="236757DD" w14:textId="77777777" w:rsidR="005F2341" w:rsidRPr="000C12A5" w:rsidRDefault="005F2341" w:rsidP="00F4183E">
      <w:pPr>
        <w:spacing w:after="200" w:line="276" w:lineRule="auto"/>
        <w:jc w:val="left"/>
        <w:rPr>
          <w:rFonts w:ascii="Cambria" w:hAnsi="Cambria"/>
          <w:szCs w:val="22"/>
        </w:rPr>
      </w:pPr>
      <w:r w:rsidRPr="000C12A5">
        <w:rPr>
          <w:rFonts w:ascii="Cambria" w:hAnsi="Cambria"/>
          <w:szCs w:val="22"/>
        </w:rPr>
        <w:t>Request URL (Segment fetch)</w:t>
      </w:r>
    </w:p>
    <w:p w14:paraId="4EA291B3" w14:textId="77777777" w:rsidR="005F2341" w:rsidRPr="000C12A5" w:rsidRDefault="005F2341" w:rsidP="00F4183E">
      <w:pPr>
        <w:spacing w:before="120" w:after="120" w:line="276" w:lineRule="auto"/>
        <w:ind w:left="240"/>
        <w:jc w:val="left"/>
        <w:rPr>
          <w:rFonts w:ascii="Cambria" w:hAnsi="Cambria"/>
          <w:szCs w:val="22"/>
        </w:rPr>
      </w:pPr>
      <w:r w:rsidRPr="000C12A5">
        <w:rPr>
          <w:rFonts w:ascii="Consolas" w:hAnsi="Consolas"/>
          <w:color w:val="000000"/>
          <w:sz w:val="20"/>
          <w:szCs w:val="22"/>
        </w:rPr>
        <w:t>GET https://cdn.example.com/video/seg-1200.m4s?CMCD=br%3D1200%2Cot%3Da%2Ctb%3D2000%2Cbl%3D8000%2Cdl%3D2500%2Crtp%3D1%2Cst%3Dl%2Csid%3Db248658d-1d1a-4039-91d0-8c08ba597da5%2Ccid%3D21cf726cfe3d937b5f974f72bb5bd06a%2Cv%3D2%2Cmsd%3D130</w:t>
      </w:r>
    </w:p>
    <w:p w14:paraId="4DBC66C1" w14:textId="77777777" w:rsidR="005F2341" w:rsidRPr="000C12A5" w:rsidRDefault="005F2341" w:rsidP="00F4183E">
      <w:pPr>
        <w:spacing w:after="200" w:line="276" w:lineRule="auto"/>
        <w:jc w:val="left"/>
        <w:rPr>
          <w:rFonts w:ascii="Cambria" w:hAnsi="Cambria"/>
          <w:szCs w:val="22"/>
        </w:rPr>
      </w:pPr>
      <w:r w:rsidRPr="000C12A5">
        <w:rPr>
          <w:rFonts w:ascii="Cambria" w:hAnsi="Cambria"/>
          <w:szCs w:val="22"/>
        </w:rPr>
        <w:t>rr Event to Target 1 (query mode)</w:t>
      </w:r>
    </w:p>
    <w:p w14:paraId="4FBED513" w14:textId="77777777" w:rsidR="005F2341" w:rsidRPr="000C12A5" w:rsidRDefault="005F2341" w:rsidP="00F4183E">
      <w:pPr>
        <w:spacing w:before="120" w:after="120" w:line="276" w:lineRule="auto"/>
        <w:ind w:left="240"/>
        <w:jc w:val="left"/>
        <w:rPr>
          <w:rFonts w:ascii="Cambria" w:hAnsi="Cambria"/>
          <w:szCs w:val="22"/>
        </w:rPr>
      </w:pPr>
      <w:r w:rsidRPr="000C12A5">
        <w:rPr>
          <w:rFonts w:ascii="Consolas" w:hAnsi="Consolas"/>
          <w:color w:val="000000"/>
          <w:sz w:val="20"/>
          <w:szCs w:val="22"/>
        </w:rPr>
        <w:t>GET http://localhost:3001/cmcd/response-received?CMCD=url%3Dhttps%3A%2F%2Fcdn.example.com%2Fvideo%2Fseg-1200.m4s%2Crc%3D206%2Cmsd%3D131</w:t>
      </w:r>
    </w:p>
    <w:p w14:paraId="6701275F" w14:textId="77777777" w:rsidR="005F2341" w:rsidRPr="000C12A5" w:rsidRDefault="005F2341" w:rsidP="00F4183E">
      <w:pPr>
        <w:spacing w:after="200" w:line="276" w:lineRule="auto"/>
        <w:jc w:val="left"/>
        <w:rPr>
          <w:rFonts w:ascii="Cambria" w:hAnsi="Cambria"/>
          <w:szCs w:val="22"/>
        </w:rPr>
      </w:pPr>
      <w:r w:rsidRPr="000C12A5">
        <w:rPr>
          <w:rFonts w:ascii="Cambria" w:hAnsi="Cambria"/>
          <w:b/>
          <w:szCs w:val="22"/>
        </w:rPr>
        <w:t>3.3 Periodic Events in Header Mode (every 6s)</w:t>
      </w:r>
    </w:p>
    <w:p w14:paraId="32504FD0" w14:textId="77777777" w:rsidR="005F2341" w:rsidRPr="000C12A5" w:rsidRDefault="005F2341" w:rsidP="00F4183E">
      <w:pPr>
        <w:spacing w:before="120" w:after="120" w:line="276" w:lineRule="auto"/>
        <w:ind w:left="240"/>
        <w:jc w:val="left"/>
        <w:rPr>
          <w:rFonts w:ascii="Cambria" w:hAnsi="Cambria"/>
          <w:szCs w:val="22"/>
        </w:rPr>
      </w:pPr>
      <w:r w:rsidRPr="000C12A5">
        <w:rPr>
          <w:rFonts w:ascii="Consolas" w:hAnsi="Consolas"/>
          <w:color w:val="000000"/>
          <w:sz w:val="20"/>
          <w:szCs w:val="22"/>
        </w:rPr>
        <w:t>GET http://localhost:3003/cmcd/event-mode</w:t>
      </w:r>
      <w:r w:rsidRPr="000C12A5">
        <w:rPr>
          <w:rFonts w:ascii="Cambria" w:hAnsi="Cambria"/>
          <w:szCs w:val="22"/>
        </w:rPr>
        <w:br/>
      </w:r>
      <w:r w:rsidRPr="000C12A5">
        <w:rPr>
          <w:rFonts w:ascii="Consolas" w:hAnsi="Consolas"/>
          <w:b/>
          <w:color w:val="000099"/>
          <w:sz w:val="20"/>
          <w:szCs w:val="22"/>
        </w:rPr>
        <w:t xml:space="preserve">CMCD-Object: </w:t>
      </w:r>
      <w:r w:rsidRPr="000C12A5">
        <w:rPr>
          <w:rFonts w:ascii="Consolas" w:hAnsi="Consolas"/>
          <w:color w:val="000000"/>
          <w:sz w:val="20"/>
          <w:szCs w:val="22"/>
        </w:rPr>
        <w:t>br=2400,ot=v,tb=3200,bl=9000,dl=2000</w:t>
      </w:r>
      <w:r w:rsidRPr="000C12A5">
        <w:rPr>
          <w:rFonts w:ascii="Cambria" w:hAnsi="Cambria"/>
          <w:szCs w:val="22"/>
        </w:rPr>
        <w:br/>
      </w:r>
      <w:r w:rsidRPr="000C12A5">
        <w:rPr>
          <w:rFonts w:ascii="Consolas" w:hAnsi="Consolas"/>
          <w:b/>
          <w:color w:val="000099"/>
          <w:sz w:val="20"/>
          <w:szCs w:val="22"/>
        </w:rPr>
        <w:t xml:space="preserve">CMCD-Session: </w:t>
      </w:r>
      <w:r w:rsidRPr="000C12A5">
        <w:rPr>
          <w:rFonts w:ascii="Consolas" w:hAnsi="Consolas"/>
          <w:color w:val="000000"/>
          <w:sz w:val="20"/>
          <w:szCs w:val="22"/>
        </w:rPr>
        <w:t>su,sid=b248658d-1d1a-4039-91d0-8c08ba597da5,cid=21cf726cfe3d937b5f974f72bb5bd06a</w:t>
      </w:r>
      <w:r w:rsidRPr="000C12A5">
        <w:rPr>
          <w:rFonts w:ascii="Cambria" w:hAnsi="Cambria"/>
          <w:szCs w:val="22"/>
        </w:rPr>
        <w:br/>
      </w:r>
      <w:r w:rsidRPr="000C12A5">
        <w:rPr>
          <w:rFonts w:ascii="Consolas" w:hAnsi="Consolas"/>
          <w:b/>
          <w:color w:val="000099"/>
          <w:sz w:val="20"/>
          <w:szCs w:val="22"/>
        </w:rPr>
        <w:t xml:space="preserve">CMCD-Request: </w:t>
      </w:r>
      <w:r w:rsidRPr="000C12A5">
        <w:rPr>
          <w:rFonts w:ascii="Consolas" w:hAnsi="Consolas"/>
          <w:color w:val="000000"/>
          <w:sz w:val="20"/>
          <w:szCs w:val="22"/>
        </w:rPr>
        <w:t>sf=d,v=2,msd=140</w:t>
      </w:r>
    </w:p>
    <w:p w14:paraId="4E12B268" w14:textId="77777777" w:rsidR="005F2341" w:rsidRPr="000C12A5" w:rsidRDefault="005F2341" w:rsidP="00F4183E">
      <w:pPr>
        <w:spacing w:after="200" w:line="276" w:lineRule="auto"/>
        <w:jc w:val="left"/>
        <w:rPr>
          <w:rFonts w:ascii="Cambria" w:hAnsi="Cambria"/>
          <w:szCs w:val="22"/>
        </w:rPr>
      </w:pPr>
      <w:r w:rsidRPr="000C12A5">
        <w:rPr>
          <w:rFonts w:ascii="Cambria" w:hAnsi="Cambria"/>
          <w:b/>
          <w:szCs w:val="22"/>
        </w:rPr>
        <w:t>3.4 Event Mode in Query (every 10s)</w:t>
      </w:r>
    </w:p>
    <w:p w14:paraId="3E532370" w14:textId="77777777" w:rsidR="005F2341" w:rsidRPr="000C12A5" w:rsidRDefault="005F2341" w:rsidP="00F4183E">
      <w:pPr>
        <w:spacing w:before="120" w:after="120" w:line="276" w:lineRule="auto"/>
        <w:ind w:left="240"/>
        <w:jc w:val="left"/>
        <w:rPr>
          <w:rFonts w:ascii="Cambria" w:hAnsi="Cambria"/>
          <w:szCs w:val="22"/>
        </w:rPr>
      </w:pPr>
      <w:r w:rsidRPr="000C12A5">
        <w:rPr>
          <w:rFonts w:ascii="Consolas" w:hAnsi="Consolas"/>
          <w:color w:val="000000"/>
          <w:sz w:val="20"/>
          <w:szCs w:val="22"/>
        </w:rPr>
        <w:t>GET http://localhost:3002/cmcd/event-mode?CMCD=e%3Dps%2Cmsd%3D150%2Csta%3Dstartup</w:t>
      </w:r>
    </w:p>
    <w:p w14:paraId="1683497F" w14:textId="77777777" w:rsidR="005F2341" w:rsidRPr="000C12A5" w:rsidRDefault="005F2341" w:rsidP="00F4183E">
      <w:pPr>
        <w:spacing w:before="120" w:after="120" w:line="276" w:lineRule="auto"/>
        <w:ind w:left="240"/>
        <w:jc w:val="left"/>
        <w:rPr>
          <w:rFonts w:ascii="Cambria" w:hAnsi="Cambria"/>
          <w:szCs w:val="22"/>
        </w:rPr>
      </w:pPr>
      <w:r w:rsidRPr="000C12A5">
        <w:rPr>
          <w:rFonts w:ascii="Consolas" w:hAnsi="Consolas"/>
          <w:color w:val="000000"/>
          <w:sz w:val="20"/>
          <w:szCs w:val="22"/>
        </w:rPr>
        <w:t>GET http://localhost:3002/cmcd/event-mode?CMCD=e%3Dt%2Cmsd%3D152%2Csta%3Dtrick</w:t>
      </w:r>
    </w:p>
    <w:p w14:paraId="45A73D64" w14:textId="77777777" w:rsidR="005F2341" w:rsidRPr="000C12A5" w:rsidRDefault="005F2341" w:rsidP="00F4183E">
      <w:pPr>
        <w:spacing w:after="200" w:line="276" w:lineRule="auto"/>
        <w:jc w:val="left"/>
        <w:rPr>
          <w:rFonts w:ascii="Cambria" w:hAnsi="Cambria"/>
          <w:szCs w:val="22"/>
        </w:rPr>
      </w:pPr>
      <w:r w:rsidRPr="000C12A5">
        <w:rPr>
          <w:rFonts w:ascii="Cambria" w:hAnsi="Cambria"/>
          <w:b/>
          <w:szCs w:val="22"/>
        </w:rPr>
        <w:t>3.5 Event Body Mode, Batched by Size</w:t>
      </w:r>
    </w:p>
    <w:p w14:paraId="3BEAFE45" w14:textId="77777777" w:rsidR="005F2341" w:rsidRPr="000C12A5" w:rsidRDefault="005F2341" w:rsidP="00F4183E">
      <w:pPr>
        <w:spacing w:before="120" w:after="120" w:line="276" w:lineRule="auto"/>
        <w:ind w:left="240"/>
        <w:jc w:val="left"/>
        <w:rPr>
          <w:rFonts w:ascii="Cambria" w:hAnsi="Cambria"/>
          <w:szCs w:val="22"/>
        </w:rPr>
      </w:pPr>
      <w:r w:rsidRPr="000C12A5">
        <w:rPr>
          <w:rFonts w:ascii="Consolas" w:hAnsi="Consolas"/>
          <w:color w:val="000000"/>
          <w:sz w:val="20"/>
          <w:szCs w:val="22"/>
        </w:rPr>
        <w:t>POST http://localhost:3004/cmcd/event-body-mode</w:t>
      </w:r>
      <w:r w:rsidRPr="000C12A5">
        <w:rPr>
          <w:rFonts w:ascii="Cambria" w:hAnsi="Cambria"/>
          <w:szCs w:val="22"/>
        </w:rPr>
        <w:br/>
      </w:r>
      <w:r w:rsidRPr="000C12A5">
        <w:rPr>
          <w:rFonts w:ascii="Consolas" w:hAnsi="Consolas"/>
          <w:b/>
          <w:color w:val="000099"/>
          <w:sz w:val="20"/>
          <w:szCs w:val="22"/>
        </w:rPr>
        <w:t xml:space="preserve">Content-Type: </w:t>
      </w:r>
      <w:r w:rsidRPr="000C12A5">
        <w:rPr>
          <w:rFonts w:ascii="Consolas" w:hAnsi="Consolas"/>
          <w:color w:val="000000"/>
          <w:sz w:val="20"/>
          <w:szCs w:val="22"/>
        </w:rPr>
        <w:t>application/json</w:t>
      </w:r>
      <w:r w:rsidRPr="000C12A5">
        <w:rPr>
          <w:rFonts w:ascii="Cambria" w:hAnsi="Cambria"/>
          <w:szCs w:val="22"/>
        </w:rPr>
        <w:br/>
      </w:r>
      <w:r w:rsidRPr="000C12A5">
        <w:rPr>
          <w:rFonts w:ascii="Cambria" w:hAnsi="Cambria"/>
          <w:szCs w:val="22"/>
        </w:rPr>
        <w:br/>
      </w:r>
      <w:r w:rsidRPr="000C12A5">
        <w:rPr>
          <w:rFonts w:ascii="Consolas" w:hAnsi="Consolas"/>
          <w:color w:val="000000"/>
          <w:sz w:val="20"/>
          <w:szCs w:val="22"/>
        </w:rPr>
        <w:t>{</w:t>
      </w:r>
      <w:r w:rsidRPr="000C12A5">
        <w:rPr>
          <w:rFonts w:ascii="Cambria" w:hAnsi="Cambria"/>
          <w:szCs w:val="22"/>
        </w:rPr>
        <w:br/>
      </w:r>
      <w:r w:rsidRPr="000C12A5">
        <w:rPr>
          <w:rFonts w:ascii="Consolas" w:hAnsi="Consolas"/>
          <w:color w:val="000000"/>
          <w:sz w:val="20"/>
          <w:szCs w:val="22"/>
        </w:rPr>
        <w:t xml:space="preserve">  "batch": [</w:t>
      </w:r>
      <w:r w:rsidRPr="000C12A5">
        <w:rPr>
          <w:rFonts w:ascii="Cambria" w:hAnsi="Cambria"/>
          <w:szCs w:val="22"/>
        </w:rPr>
        <w:br/>
      </w:r>
      <w:r w:rsidRPr="000C12A5">
        <w:rPr>
          <w:rFonts w:ascii="Consolas" w:hAnsi="Consolas"/>
          <w:color w:val="000000"/>
          <w:sz w:val="20"/>
          <w:szCs w:val="22"/>
        </w:rPr>
        <w:t xml:space="preserve">    { "e": "ps", "msd": 160, "sta": "startup", "sid": "b248658d-1a-4039-91d0-8c08ba597da5", "cid": "21cf726cfe3d937b5f974f72bb5bd06a", "v": 2 },</w:t>
      </w:r>
      <w:r w:rsidRPr="000C12A5">
        <w:rPr>
          <w:rFonts w:ascii="Cambria" w:hAnsi="Cambria"/>
          <w:szCs w:val="22"/>
        </w:rPr>
        <w:br/>
      </w:r>
      <w:r w:rsidRPr="000C12A5">
        <w:rPr>
          <w:rFonts w:ascii="Consolas" w:hAnsi="Consolas"/>
          <w:color w:val="000000"/>
          <w:sz w:val="20"/>
          <w:szCs w:val="22"/>
        </w:rPr>
        <w:t xml:space="preserve">    { "e": "e",  "msd": 162, "sta": "rebuffer", "sid": "b248658d-1d1a-4039-91d0-8c08ba597da5", "cid": "21cf726cfe3d937b5f974f72bb5bd06a", "v": 2 },</w:t>
      </w:r>
      <w:r w:rsidRPr="000C12A5">
        <w:rPr>
          <w:rFonts w:ascii="Cambria" w:hAnsi="Cambria"/>
          <w:szCs w:val="22"/>
        </w:rPr>
        <w:br/>
      </w:r>
      <w:r w:rsidRPr="000C12A5">
        <w:rPr>
          <w:rFonts w:ascii="Consolas" w:hAnsi="Consolas"/>
          <w:color w:val="000000"/>
          <w:sz w:val="20"/>
          <w:szCs w:val="22"/>
        </w:rPr>
        <w:t xml:space="preserve">    { "e": "t",  "msd": 165, "sta": "seek",     "sid": "b248658d-1d1a-4039-91d0-8c08ba597da5", "cid": "21cf726cfe3d937b5f974f72bb5bd06a", "v": 2 }</w:t>
      </w:r>
      <w:r w:rsidRPr="000C12A5">
        <w:rPr>
          <w:rFonts w:ascii="Cambria" w:hAnsi="Cambria"/>
          <w:szCs w:val="22"/>
        </w:rPr>
        <w:br/>
      </w:r>
      <w:r w:rsidRPr="000C12A5">
        <w:rPr>
          <w:rFonts w:ascii="Consolas" w:hAnsi="Consolas"/>
          <w:color w:val="000000"/>
          <w:sz w:val="20"/>
          <w:szCs w:val="22"/>
        </w:rPr>
        <w:t xml:space="preserve">  ]</w:t>
      </w:r>
      <w:r w:rsidRPr="000C12A5">
        <w:rPr>
          <w:rFonts w:ascii="Cambria" w:hAnsi="Cambria"/>
          <w:szCs w:val="22"/>
        </w:rPr>
        <w:br/>
      </w:r>
      <w:r w:rsidRPr="000C12A5">
        <w:rPr>
          <w:rFonts w:ascii="Consolas" w:hAnsi="Consolas"/>
          <w:color w:val="000000"/>
          <w:sz w:val="20"/>
          <w:szCs w:val="22"/>
        </w:rPr>
        <w:t>}</w:t>
      </w:r>
    </w:p>
    <w:p w14:paraId="412967D8" w14:textId="77777777" w:rsidR="005F2341" w:rsidRPr="000C12A5" w:rsidRDefault="005F2341" w:rsidP="00F4183E">
      <w:pPr>
        <w:spacing w:after="200" w:line="276" w:lineRule="auto"/>
        <w:jc w:val="left"/>
        <w:rPr>
          <w:rFonts w:ascii="Cambria" w:hAnsi="Cambria"/>
          <w:szCs w:val="22"/>
        </w:rPr>
      </w:pPr>
      <w:r w:rsidRPr="000C12A5">
        <w:rPr>
          <w:rFonts w:ascii="Cambria" w:hAnsi="Cambria"/>
          <w:b/>
          <w:szCs w:val="22"/>
        </w:rPr>
        <w:t>3.6 Event Body Mode, Batched by Timer (every 3s)</w:t>
      </w:r>
    </w:p>
    <w:p w14:paraId="6C81ADF2" w14:textId="77777777" w:rsidR="005F2341" w:rsidRPr="000C12A5" w:rsidRDefault="005F2341" w:rsidP="00F4183E">
      <w:pPr>
        <w:spacing w:before="120" w:after="120" w:line="276" w:lineRule="auto"/>
        <w:ind w:left="240"/>
        <w:jc w:val="left"/>
        <w:rPr>
          <w:rFonts w:ascii="Cambria" w:hAnsi="Cambria"/>
          <w:szCs w:val="22"/>
        </w:rPr>
      </w:pPr>
      <w:r w:rsidRPr="000C12A5">
        <w:rPr>
          <w:rFonts w:ascii="Consolas" w:hAnsi="Consolas"/>
          <w:color w:val="000000"/>
          <w:sz w:val="20"/>
          <w:szCs w:val="22"/>
        </w:rPr>
        <w:t>POST http://localhost:3005/cmcd/event-body-mode</w:t>
      </w:r>
      <w:r w:rsidRPr="000C12A5">
        <w:rPr>
          <w:rFonts w:ascii="Cambria" w:hAnsi="Cambria"/>
          <w:szCs w:val="22"/>
        </w:rPr>
        <w:br/>
      </w:r>
      <w:r w:rsidRPr="000C12A5">
        <w:rPr>
          <w:rFonts w:ascii="Consolas" w:hAnsi="Consolas"/>
          <w:b/>
          <w:color w:val="000099"/>
          <w:sz w:val="20"/>
          <w:szCs w:val="22"/>
        </w:rPr>
        <w:t xml:space="preserve">Content-Type: </w:t>
      </w:r>
      <w:r w:rsidRPr="000C12A5">
        <w:rPr>
          <w:rFonts w:ascii="Consolas" w:hAnsi="Consolas"/>
          <w:color w:val="000000"/>
          <w:sz w:val="20"/>
          <w:szCs w:val="22"/>
        </w:rPr>
        <w:t>application/json</w:t>
      </w:r>
      <w:r w:rsidRPr="000C12A5">
        <w:rPr>
          <w:rFonts w:ascii="Cambria" w:hAnsi="Cambria"/>
          <w:szCs w:val="22"/>
        </w:rPr>
        <w:br/>
      </w:r>
      <w:r w:rsidRPr="000C12A5">
        <w:rPr>
          <w:rFonts w:ascii="Cambria" w:hAnsi="Cambria"/>
          <w:szCs w:val="22"/>
        </w:rPr>
        <w:br/>
      </w:r>
      <w:r w:rsidRPr="000C12A5">
        <w:rPr>
          <w:rFonts w:ascii="Consolas" w:hAnsi="Consolas"/>
          <w:color w:val="000000"/>
          <w:sz w:val="20"/>
          <w:szCs w:val="22"/>
        </w:rPr>
        <w:t>{</w:t>
      </w:r>
      <w:r w:rsidRPr="000C12A5">
        <w:rPr>
          <w:rFonts w:ascii="Cambria" w:hAnsi="Cambria"/>
          <w:szCs w:val="22"/>
        </w:rPr>
        <w:br/>
      </w:r>
      <w:r w:rsidRPr="000C12A5">
        <w:rPr>
          <w:rFonts w:ascii="Consolas" w:hAnsi="Consolas"/>
          <w:color w:val="000000"/>
          <w:sz w:val="20"/>
          <w:szCs w:val="22"/>
        </w:rPr>
        <w:t xml:space="preserve">  "batch": [</w:t>
      </w:r>
      <w:r w:rsidRPr="000C12A5">
        <w:rPr>
          <w:rFonts w:ascii="Cambria" w:hAnsi="Cambria"/>
          <w:szCs w:val="22"/>
        </w:rPr>
        <w:br/>
      </w:r>
      <w:r w:rsidRPr="000C12A5">
        <w:rPr>
          <w:rFonts w:ascii="Consolas" w:hAnsi="Consolas"/>
          <w:color w:val="000000"/>
          <w:sz w:val="20"/>
          <w:szCs w:val="22"/>
        </w:rPr>
        <w:t xml:space="preserve">    { "e": "ps", "msd": 170, "sta": "startup", "sid": "b248658d-1d1a-4039-91d0-8c08ba597da5", "cid": "21cf726cfe3d937b5f974f72bb5bd06a", "v": 2 }</w:t>
      </w:r>
      <w:r w:rsidRPr="000C12A5">
        <w:rPr>
          <w:rFonts w:ascii="Cambria" w:hAnsi="Cambria"/>
          <w:szCs w:val="22"/>
        </w:rPr>
        <w:br/>
      </w:r>
      <w:r w:rsidRPr="000C12A5">
        <w:rPr>
          <w:rFonts w:ascii="Consolas" w:hAnsi="Consolas"/>
          <w:color w:val="000000"/>
          <w:sz w:val="20"/>
          <w:szCs w:val="22"/>
        </w:rPr>
        <w:t xml:space="preserve">  ]</w:t>
      </w:r>
      <w:r w:rsidRPr="000C12A5">
        <w:rPr>
          <w:rFonts w:ascii="Cambria" w:hAnsi="Cambria"/>
          <w:szCs w:val="22"/>
        </w:rPr>
        <w:br/>
      </w:r>
      <w:r w:rsidRPr="000C12A5">
        <w:rPr>
          <w:rFonts w:ascii="Consolas" w:hAnsi="Consolas"/>
          <w:color w:val="000000"/>
          <w:sz w:val="20"/>
          <w:szCs w:val="22"/>
        </w:rPr>
        <w:t>}</w:t>
      </w:r>
    </w:p>
    <w:p w14:paraId="45FB0D02" w14:textId="77777777" w:rsidR="005F2341" w:rsidRPr="00112520" w:rsidRDefault="005F2341" w:rsidP="00F4183E">
      <w:pPr>
        <w:jc w:val="left"/>
        <w:rPr>
          <w:rFonts w:ascii="Calibri" w:eastAsia="MS Gothic" w:hAnsi="Calibri"/>
          <w:b/>
          <w:bCs/>
          <w:color w:val="4F81BD"/>
          <w:sz w:val="26"/>
          <w:szCs w:val="26"/>
        </w:rPr>
      </w:pPr>
      <w:bookmarkStart w:id="824" w:name="_Toc220055367"/>
      <w:r w:rsidRPr="00112520">
        <w:rPr>
          <w:rFonts w:ascii="Calibri" w:eastAsia="MS Gothic" w:hAnsi="Calibri"/>
          <w:b/>
          <w:bCs/>
          <w:color w:val="4F81BD"/>
          <w:sz w:val="26"/>
          <w:szCs w:val="26"/>
        </w:rPr>
        <w:lastRenderedPageBreak/>
        <w:t>JSON Schema</w:t>
      </w:r>
      <w:r w:rsidRPr="00112520">
        <w:rPr>
          <w:color w:val="000000"/>
        </w:rPr>
        <w:br/>
        <w:t>{</w:t>
      </w:r>
      <w:r w:rsidRPr="00112520">
        <w:rPr>
          <w:color w:val="000000"/>
        </w:rPr>
        <w:br/>
        <w:t xml:space="preserve">  </w:t>
      </w:r>
      <w:r w:rsidRPr="00112520">
        <w:rPr>
          <w:color w:val="0033CC"/>
        </w:rPr>
        <w:t>"$schema"</w:t>
      </w:r>
      <w:r w:rsidRPr="00112520">
        <w:rPr>
          <w:color w:val="000000"/>
        </w:rPr>
        <w:t xml:space="preserve">: </w:t>
      </w:r>
      <w:r w:rsidRPr="00112520">
        <w:t>"https://json-schema.org/draft/2020-12/schema"</w:t>
      </w:r>
      <w:r w:rsidRPr="00112520">
        <w:rPr>
          <w:color w:val="000000"/>
        </w:rPr>
        <w:t>,</w:t>
      </w:r>
      <w:r w:rsidRPr="00112520">
        <w:rPr>
          <w:color w:val="000000"/>
        </w:rPr>
        <w:br/>
        <w:t xml:space="preserve">  </w:t>
      </w:r>
      <w:r w:rsidRPr="00112520">
        <w:rPr>
          <w:color w:val="0033CC"/>
        </w:rPr>
        <w:t>"$id"</w:t>
      </w:r>
      <w:r w:rsidRPr="00112520">
        <w:rPr>
          <w:color w:val="000000"/>
        </w:rPr>
        <w:t xml:space="preserve">: </w:t>
      </w:r>
      <w:r w:rsidRPr="00112520">
        <w:t>"https://example.com/schemas/cmcd-config.schema.json"</w:t>
      </w:r>
      <w:r w:rsidRPr="00112520">
        <w:rPr>
          <w:color w:val="000000"/>
        </w:rPr>
        <w:t>,</w:t>
      </w:r>
      <w:r w:rsidRPr="00112520">
        <w:rPr>
          <w:color w:val="000000"/>
        </w:rPr>
        <w:br/>
        <w:t xml:space="preserve">  </w:t>
      </w:r>
      <w:r w:rsidRPr="00112520">
        <w:rPr>
          <w:color w:val="0033CC"/>
        </w:rPr>
        <w:t>"title"</w:t>
      </w:r>
      <w:r w:rsidRPr="00112520">
        <w:rPr>
          <w:color w:val="000000"/>
        </w:rPr>
        <w:t xml:space="preserve">: </w:t>
      </w:r>
      <w:r w:rsidRPr="00112520">
        <w:t>"CMCD Configuration"</w:t>
      </w:r>
      <w:r w:rsidRPr="00112520">
        <w:rPr>
          <w:color w:val="000000"/>
        </w:rPr>
        <w:t>,</w:t>
      </w:r>
      <w:r w:rsidRPr="00112520">
        <w:rPr>
          <w:color w:val="000000"/>
        </w:rPr>
        <w:br/>
        <w:t xml:space="preserve">  </w:t>
      </w:r>
      <w:r w:rsidRPr="00112520">
        <w:rPr>
          <w:color w:val="0033CC"/>
        </w:rPr>
        <w:t>"type"</w:t>
      </w:r>
      <w:r w:rsidRPr="00112520">
        <w:rPr>
          <w:color w:val="000000"/>
        </w:rPr>
        <w:t xml:space="preserve">: </w:t>
      </w:r>
      <w:r w:rsidRPr="00112520">
        <w:t>"object"</w:t>
      </w:r>
      <w:r w:rsidRPr="00112520">
        <w:rPr>
          <w:color w:val="000000"/>
        </w:rPr>
        <w:t>,</w:t>
      </w:r>
      <w:r w:rsidRPr="00112520">
        <w:rPr>
          <w:color w:val="000000"/>
        </w:rPr>
        <w:br/>
        <w:t xml:space="preserve">  </w:t>
      </w:r>
      <w:r w:rsidRPr="00112520">
        <w:rPr>
          <w:color w:val="0033CC"/>
        </w:rPr>
        <w:t>"required"</w:t>
      </w:r>
      <w:r w:rsidRPr="00112520">
        <w:rPr>
          <w:color w:val="000000"/>
        </w:rPr>
        <w:t>: [</w:t>
      </w:r>
      <w:r w:rsidRPr="00112520">
        <w:t>"cmcd"</w:t>
      </w:r>
      <w:r w:rsidRPr="00112520">
        <w:rPr>
          <w:color w:val="000000"/>
        </w:rPr>
        <w:t>],</w:t>
      </w:r>
      <w:r w:rsidRPr="00112520">
        <w:rPr>
          <w:color w:val="000000"/>
        </w:rPr>
        <w:br/>
        <w:t xml:space="preserve">  </w:t>
      </w:r>
      <w:r w:rsidRPr="00112520">
        <w:rPr>
          <w:color w:val="0033CC"/>
        </w:rPr>
        <w:t>"properties"</w:t>
      </w:r>
      <w:r w:rsidRPr="00112520">
        <w:rPr>
          <w:color w:val="000000"/>
        </w:rPr>
        <w:t>: {</w:t>
      </w:r>
      <w:r w:rsidRPr="00112520">
        <w:rPr>
          <w:color w:val="000000"/>
        </w:rPr>
        <w:br/>
        <w:t xml:space="preserve">    </w:t>
      </w:r>
      <w:r w:rsidRPr="00112520">
        <w:rPr>
          <w:color w:val="0033CC"/>
        </w:rPr>
        <w:t>"cmcd"</w:t>
      </w:r>
      <w:r w:rsidRPr="00112520">
        <w:rPr>
          <w:color w:val="000000"/>
        </w:rPr>
        <w:t>: {</w:t>
      </w:r>
      <w:r w:rsidRPr="00112520">
        <w:rPr>
          <w:color w:val="000000"/>
        </w:rPr>
        <w:br/>
        <w:t xml:space="preserve">      </w:t>
      </w:r>
      <w:r w:rsidRPr="00112520">
        <w:rPr>
          <w:color w:val="0033CC"/>
        </w:rPr>
        <w:t>"type"</w:t>
      </w:r>
      <w:r w:rsidRPr="00112520">
        <w:rPr>
          <w:color w:val="000000"/>
        </w:rPr>
        <w:t xml:space="preserve">: </w:t>
      </w:r>
      <w:r w:rsidRPr="00112520">
        <w:t>"object"</w:t>
      </w:r>
      <w:r w:rsidRPr="00112520">
        <w:rPr>
          <w:color w:val="000000"/>
        </w:rPr>
        <w:t>,</w:t>
      </w:r>
      <w:r w:rsidRPr="00112520">
        <w:rPr>
          <w:color w:val="000000"/>
        </w:rPr>
        <w:br/>
        <w:t xml:space="preserve">      </w:t>
      </w:r>
      <w:r w:rsidRPr="00112520">
        <w:rPr>
          <w:color w:val="0033CC"/>
        </w:rPr>
        <w:t>"required"</w:t>
      </w:r>
      <w:r w:rsidRPr="00112520">
        <w:rPr>
          <w:color w:val="000000"/>
        </w:rPr>
        <w:t>: [</w:t>
      </w:r>
      <w:r w:rsidRPr="00112520">
        <w:t>"version"</w:t>
      </w:r>
      <w:r w:rsidRPr="00112520">
        <w:rPr>
          <w:color w:val="000000"/>
        </w:rPr>
        <w:t xml:space="preserve">, </w:t>
      </w:r>
      <w:r w:rsidRPr="00112520">
        <w:t>"enabled"</w:t>
      </w:r>
      <w:r w:rsidRPr="00112520">
        <w:rPr>
          <w:color w:val="000000"/>
        </w:rPr>
        <w:t xml:space="preserve">, </w:t>
      </w:r>
      <w:r w:rsidRPr="00112520">
        <w:t>"mode"</w:t>
      </w:r>
      <w:r w:rsidRPr="00112520">
        <w:rPr>
          <w:color w:val="000000"/>
        </w:rPr>
        <w:t xml:space="preserve">, </w:t>
      </w:r>
      <w:r w:rsidRPr="00112520">
        <w:t>"sid"</w:t>
      </w:r>
      <w:r w:rsidRPr="00112520">
        <w:rPr>
          <w:color w:val="000000"/>
        </w:rPr>
        <w:t xml:space="preserve">, </w:t>
      </w:r>
      <w:r w:rsidRPr="00112520">
        <w:t>"cid"</w:t>
      </w:r>
      <w:r w:rsidRPr="00112520">
        <w:rPr>
          <w:color w:val="000000"/>
        </w:rPr>
        <w:t xml:space="preserve">, </w:t>
      </w:r>
      <w:r w:rsidRPr="00112520">
        <w:t>"enabledKeys"</w:t>
      </w:r>
      <w:r w:rsidRPr="00112520">
        <w:rPr>
          <w:color w:val="000000"/>
        </w:rPr>
        <w:t xml:space="preserve">, </w:t>
      </w:r>
      <w:r w:rsidRPr="00112520">
        <w:t>"targets"</w:t>
      </w:r>
      <w:r w:rsidRPr="00112520">
        <w:rPr>
          <w:color w:val="000000"/>
        </w:rPr>
        <w:t>],</w:t>
      </w:r>
      <w:r w:rsidRPr="00112520">
        <w:rPr>
          <w:color w:val="000000"/>
        </w:rPr>
        <w:br/>
        <w:t xml:space="preserve">      </w:t>
      </w:r>
      <w:r w:rsidRPr="00112520">
        <w:rPr>
          <w:color w:val="0033CC"/>
        </w:rPr>
        <w:t>"properties"</w:t>
      </w:r>
      <w:r w:rsidRPr="00112520">
        <w:rPr>
          <w:color w:val="000000"/>
        </w:rPr>
        <w:t>: {</w:t>
      </w:r>
      <w:r w:rsidRPr="00112520">
        <w:rPr>
          <w:color w:val="000000"/>
        </w:rPr>
        <w:br/>
        <w:t xml:space="preserve">        </w:t>
      </w:r>
      <w:r w:rsidRPr="00112520">
        <w:rPr>
          <w:color w:val="0033CC"/>
        </w:rPr>
        <w:t>"version"</w:t>
      </w:r>
      <w:r w:rsidRPr="00112520">
        <w:rPr>
          <w:color w:val="000000"/>
        </w:rPr>
        <w:t>: {</w:t>
      </w:r>
      <w:r w:rsidRPr="00112520">
        <w:rPr>
          <w:color w:val="000000"/>
        </w:rPr>
        <w:br/>
        <w:t xml:space="preserve">          </w:t>
      </w:r>
      <w:r w:rsidRPr="00112520">
        <w:rPr>
          <w:color w:val="0033CC"/>
        </w:rPr>
        <w:t>"type"</w:t>
      </w:r>
      <w:r w:rsidRPr="00112520">
        <w:rPr>
          <w:color w:val="000000"/>
        </w:rPr>
        <w:t xml:space="preserve">: </w:t>
      </w:r>
      <w:r w:rsidRPr="00112520">
        <w:t>"integer"</w:t>
      </w:r>
      <w:r w:rsidRPr="00112520">
        <w:rPr>
          <w:color w:val="000000"/>
        </w:rPr>
        <w:t>,</w:t>
      </w:r>
      <w:r w:rsidRPr="00112520">
        <w:rPr>
          <w:color w:val="000000"/>
        </w:rPr>
        <w:br/>
        <w:t xml:space="preserve">          </w:t>
      </w:r>
      <w:r w:rsidRPr="00112520">
        <w:rPr>
          <w:color w:val="0033CC"/>
        </w:rPr>
        <w:t>"enum"</w:t>
      </w:r>
      <w:r w:rsidRPr="00112520">
        <w:rPr>
          <w:color w:val="000000"/>
        </w:rPr>
        <w:t>: [</w:t>
      </w:r>
      <w:r w:rsidRPr="00112520">
        <w:rPr>
          <w:color w:val="CC6600"/>
        </w:rPr>
        <w:t>1</w:t>
      </w:r>
      <w:r w:rsidRPr="00112520">
        <w:rPr>
          <w:color w:val="000000"/>
        </w:rPr>
        <w:t xml:space="preserve">, </w:t>
      </w:r>
      <w:r w:rsidRPr="00112520">
        <w:rPr>
          <w:color w:val="CC6600"/>
        </w:rPr>
        <w:t>2</w:t>
      </w:r>
      <w:r w:rsidRPr="00112520">
        <w:rPr>
          <w:color w:val="000000"/>
        </w:rPr>
        <w:t>],</w:t>
      </w:r>
      <w:r w:rsidRPr="00112520">
        <w:rPr>
          <w:color w:val="000000"/>
        </w:rPr>
        <w:br/>
        <w:t xml:space="preserve">          </w:t>
      </w:r>
      <w:r w:rsidRPr="00112520">
        <w:rPr>
          <w:color w:val="0033CC"/>
        </w:rPr>
        <w:t>"description"</w:t>
      </w:r>
      <w:r w:rsidRPr="00112520">
        <w:rPr>
          <w:color w:val="000000"/>
        </w:rPr>
        <w:t xml:space="preserve">: </w:t>
      </w:r>
      <w:r w:rsidRPr="00112520">
        <w:t>"CMCD spec version to apply to key semantics."</w:t>
      </w:r>
      <w:r w:rsidRPr="00112520">
        <w:rPr>
          <w:color w:val="000000"/>
        </w:rPr>
        <w:br/>
        <w:t xml:space="preserve">        },</w:t>
      </w:r>
      <w:r w:rsidRPr="00112520">
        <w:rPr>
          <w:color w:val="000000"/>
        </w:rPr>
        <w:br/>
        <w:t xml:space="preserve">        </w:t>
      </w:r>
      <w:r w:rsidRPr="00112520">
        <w:rPr>
          <w:color w:val="0033CC"/>
        </w:rPr>
        <w:t>"enabled"</w:t>
      </w:r>
      <w:r w:rsidRPr="00112520">
        <w:rPr>
          <w:color w:val="000000"/>
        </w:rPr>
        <w:t>: {</w:t>
      </w:r>
      <w:r w:rsidRPr="00112520">
        <w:rPr>
          <w:color w:val="000000"/>
        </w:rPr>
        <w:br/>
        <w:t xml:space="preserve">          </w:t>
      </w:r>
      <w:r w:rsidRPr="00112520">
        <w:rPr>
          <w:color w:val="0033CC"/>
        </w:rPr>
        <w:t>"type"</w:t>
      </w:r>
      <w:r w:rsidRPr="00112520">
        <w:rPr>
          <w:color w:val="000000"/>
        </w:rPr>
        <w:t xml:space="preserve">: </w:t>
      </w:r>
      <w:r w:rsidRPr="00112520">
        <w:t>"boolean"</w:t>
      </w:r>
      <w:r w:rsidRPr="00112520">
        <w:rPr>
          <w:color w:val="000000"/>
        </w:rPr>
        <w:t>,</w:t>
      </w:r>
      <w:r w:rsidRPr="00112520">
        <w:rPr>
          <w:color w:val="000000"/>
        </w:rPr>
        <w:br/>
        <w:t xml:space="preserve">          </w:t>
      </w:r>
      <w:r w:rsidRPr="00112520">
        <w:rPr>
          <w:color w:val="0033CC"/>
        </w:rPr>
        <w:t>"description"</w:t>
      </w:r>
      <w:r w:rsidRPr="00112520">
        <w:rPr>
          <w:color w:val="000000"/>
        </w:rPr>
        <w:t xml:space="preserve">: </w:t>
      </w:r>
      <w:r w:rsidRPr="00112520">
        <w:t>"Enable CMCD reporting globally."</w:t>
      </w:r>
      <w:r w:rsidRPr="00112520">
        <w:rPr>
          <w:color w:val="000000"/>
        </w:rPr>
        <w:br/>
        <w:t xml:space="preserve">        },</w:t>
      </w:r>
      <w:r w:rsidRPr="00112520">
        <w:rPr>
          <w:color w:val="000000"/>
        </w:rPr>
        <w:br/>
        <w:t xml:space="preserve">        </w:t>
      </w:r>
      <w:r w:rsidRPr="00112520">
        <w:rPr>
          <w:color w:val="0033CC"/>
        </w:rPr>
        <w:t>"sid"</w:t>
      </w:r>
      <w:r w:rsidRPr="00112520">
        <w:rPr>
          <w:color w:val="000000"/>
        </w:rPr>
        <w:t>: {</w:t>
      </w:r>
      <w:r w:rsidRPr="00112520">
        <w:rPr>
          <w:color w:val="000000"/>
        </w:rPr>
        <w:br/>
        <w:t xml:space="preserve">          </w:t>
      </w:r>
      <w:r w:rsidRPr="00112520">
        <w:rPr>
          <w:color w:val="0033CC"/>
        </w:rPr>
        <w:t>"type"</w:t>
      </w:r>
      <w:r w:rsidRPr="00112520">
        <w:rPr>
          <w:color w:val="000000"/>
        </w:rPr>
        <w:t xml:space="preserve">: </w:t>
      </w:r>
      <w:r w:rsidRPr="00112520">
        <w:t>"string"</w:t>
      </w:r>
      <w:r w:rsidRPr="00112520">
        <w:rPr>
          <w:color w:val="000000"/>
        </w:rPr>
        <w:t>,</w:t>
      </w:r>
      <w:r w:rsidRPr="00112520">
        <w:rPr>
          <w:color w:val="000000"/>
        </w:rPr>
        <w:br/>
        <w:t xml:space="preserve">          </w:t>
      </w:r>
      <w:r w:rsidRPr="00112520">
        <w:rPr>
          <w:color w:val="0033CC"/>
        </w:rPr>
        <w:t>"format"</w:t>
      </w:r>
      <w:r w:rsidRPr="00112520">
        <w:rPr>
          <w:color w:val="000000"/>
        </w:rPr>
        <w:t xml:space="preserve">: </w:t>
      </w:r>
      <w:r w:rsidRPr="00112520">
        <w:t>"uuid"</w:t>
      </w:r>
      <w:r w:rsidRPr="00112520">
        <w:rPr>
          <w:color w:val="000000"/>
        </w:rPr>
        <w:t>,</w:t>
      </w:r>
      <w:r w:rsidRPr="00112520">
        <w:rPr>
          <w:color w:val="000000"/>
        </w:rPr>
        <w:br/>
        <w:t xml:space="preserve">          </w:t>
      </w:r>
      <w:r w:rsidRPr="00112520">
        <w:rPr>
          <w:color w:val="0033CC"/>
        </w:rPr>
        <w:t>"description"</w:t>
      </w:r>
      <w:r w:rsidRPr="00112520">
        <w:rPr>
          <w:color w:val="000000"/>
        </w:rPr>
        <w:t xml:space="preserve">: </w:t>
      </w:r>
      <w:r w:rsidRPr="00112520">
        <w:t>"Session ID; invariant over the life of the playback session."</w:t>
      </w:r>
      <w:r w:rsidRPr="00112520">
        <w:rPr>
          <w:color w:val="000000"/>
        </w:rPr>
        <w:br/>
        <w:t xml:space="preserve">        },</w:t>
      </w:r>
      <w:r w:rsidRPr="00112520">
        <w:rPr>
          <w:color w:val="000000"/>
        </w:rPr>
        <w:br/>
        <w:t xml:space="preserve">        </w:t>
      </w:r>
      <w:r w:rsidRPr="00112520">
        <w:rPr>
          <w:color w:val="0033CC"/>
        </w:rPr>
        <w:t>"cid"</w:t>
      </w:r>
      <w:r w:rsidRPr="00112520">
        <w:rPr>
          <w:color w:val="000000"/>
        </w:rPr>
        <w:t>: {</w:t>
      </w:r>
      <w:r w:rsidRPr="00112520">
        <w:rPr>
          <w:color w:val="000000"/>
        </w:rPr>
        <w:br/>
        <w:t xml:space="preserve">          </w:t>
      </w:r>
      <w:r w:rsidRPr="00112520">
        <w:rPr>
          <w:color w:val="0033CC"/>
        </w:rPr>
        <w:t>"type"</w:t>
      </w:r>
      <w:r w:rsidRPr="00112520">
        <w:rPr>
          <w:color w:val="000000"/>
        </w:rPr>
        <w:t xml:space="preserve">: </w:t>
      </w:r>
      <w:r w:rsidRPr="00112520">
        <w:t>"string"</w:t>
      </w:r>
      <w:r w:rsidRPr="00112520">
        <w:rPr>
          <w:color w:val="000000"/>
        </w:rPr>
        <w:t>,</w:t>
      </w:r>
      <w:r w:rsidRPr="00112520">
        <w:rPr>
          <w:color w:val="000000"/>
        </w:rPr>
        <w:br/>
        <w:t xml:space="preserve">          </w:t>
      </w:r>
      <w:r w:rsidRPr="00112520">
        <w:rPr>
          <w:color w:val="0033CC"/>
        </w:rPr>
        <w:t>"description"</w:t>
      </w:r>
      <w:r w:rsidRPr="00112520">
        <w:rPr>
          <w:color w:val="000000"/>
        </w:rPr>
        <w:t xml:space="preserve">: </w:t>
      </w:r>
      <w:r w:rsidRPr="00112520">
        <w:t>"Content ID; stable across sessions/devices for the same title/asset."</w:t>
      </w:r>
      <w:r w:rsidRPr="00112520">
        <w:rPr>
          <w:color w:val="000000"/>
        </w:rPr>
        <w:br/>
        <w:t xml:space="preserve">        },</w:t>
      </w:r>
      <w:r w:rsidRPr="00112520">
        <w:rPr>
          <w:color w:val="000000"/>
        </w:rPr>
        <w:br/>
        <w:t xml:space="preserve">        </w:t>
      </w:r>
      <w:r w:rsidRPr="00112520">
        <w:rPr>
          <w:color w:val="0033CC"/>
        </w:rPr>
        <w:t>"mode"</w:t>
      </w:r>
      <w:r w:rsidRPr="00112520">
        <w:rPr>
          <w:color w:val="000000"/>
        </w:rPr>
        <w:t>: {</w:t>
      </w:r>
      <w:r w:rsidRPr="00112520">
        <w:rPr>
          <w:color w:val="000000"/>
        </w:rPr>
        <w:br/>
        <w:t xml:space="preserve">          </w:t>
      </w:r>
      <w:r w:rsidRPr="00112520">
        <w:rPr>
          <w:color w:val="0033CC"/>
        </w:rPr>
        <w:t>"type"</w:t>
      </w:r>
      <w:r w:rsidRPr="00112520">
        <w:rPr>
          <w:color w:val="000000"/>
        </w:rPr>
        <w:t xml:space="preserve">: </w:t>
      </w:r>
      <w:r w:rsidRPr="00112520">
        <w:t>"string"</w:t>
      </w:r>
      <w:r w:rsidRPr="00112520">
        <w:rPr>
          <w:color w:val="000000"/>
        </w:rPr>
        <w:t>,</w:t>
      </w:r>
      <w:r w:rsidRPr="00112520">
        <w:rPr>
          <w:color w:val="000000"/>
        </w:rPr>
        <w:br/>
        <w:t xml:space="preserve">          </w:t>
      </w:r>
      <w:r w:rsidRPr="00112520">
        <w:rPr>
          <w:color w:val="0033CC"/>
        </w:rPr>
        <w:t>"enum"</w:t>
      </w:r>
      <w:r w:rsidRPr="00112520">
        <w:rPr>
          <w:color w:val="000000"/>
        </w:rPr>
        <w:t>: [</w:t>
      </w:r>
      <w:r w:rsidRPr="00112520">
        <w:t>"CMCD_MODE_QUERY"</w:t>
      </w:r>
      <w:r w:rsidRPr="00112520">
        <w:rPr>
          <w:color w:val="000000"/>
        </w:rPr>
        <w:t xml:space="preserve">, </w:t>
      </w:r>
      <w:r w:rsidRPr="00112520">
        <w:t>"CMCD_MODE_HEADER"</w:t>
      </w:r>
      <w:r w:rsidRPr="00112520">
        <w:rPr>
          <w:color w:val="000000"/>
        </w:rPr>
        <w:t xml:space="preserve">, </w:t>
      </w:r>
      <w:r w:rsidRPr="00112520">
        <w:t>"CMCD_MODE_BODY"</w:t>
      </w:r>
      <w:r w:rsidRPr="00112520">
        <w:rPr>
          <w:color w:val="000000"/>
        </w:rPr>
        <w:t>],</w:t>
      </w:r>
      <w:r w:rsidRPr="00112520">
        <w:rPr>
          <w:color w:val="000000"/>
        </w:rPr>
        <w:br/>
        <w:t xml:space="preserve">          </w:t>
      </w:r>
      <w:r w:rsidRPr="00112520">
        <w:rPr>
          <w:color w:val="0033CC"/>
        </w:rPr>
        <w:t>"description"</w:t>
      </w:r>
      <w:r w:rsidRPr="00112520">
        <w:rPr>
          <w:color w:val="000000"/>
        </w:rPr>
        <w:t xml:space="preserve">: </w:t>
      </w:r>
      <w:r w:rsidRPr="00112520">
        <w:t>"Default transport for CMCD data unless overridden per target."</w:t>
      </w:r>
      <w:r w:rsidRPr="00112520">
        <w:rPr>
          <w:color w:val="000000"/>
        </w:rPr>
        <w:br/>
        <w:t xml:space="preserve">        },</w:t>
      </w:r>
      <w:r w:rsidRPr="00112520">
        <w:rPr>
          <w:color w:val="000000"/>
        </w:rPr>
        <w:br/>
        <w:t xml:space="preserve">        </w:t>
      </w:r>
      <w:r w:rsidRPr="00112520">
        <w:rPr>
          <w:color w:val="0033CC"/>
        </w:rPr>
        <w:t>"enabledKeys"</w:t>
      </w:r>
      <w:r w:rsidRPr="00112520">
        <w:rPr>
          <w:color w:val="000000"/>
        </w:rPr>
        <w:t>: {</w:t>
      </w:r>
      <w:r w:rsidRPr="00112520">
        <w:rPr>
          <w:color w:val="000000"/>
        </w:rPr>
        <w:br/>
        <w:t xml:space="preserve">          </w:t>
      </w:r>
      <w:r w:rsidRPr="00112520">
        <w:rPr>
          <w:color w:val="0033CC"/>
        </w:rPr>
        <w:t>"type"</w:t>
      </w:r>
      <w:r w:rsidRPr="00112520">
        <w:rPr>
          <w:color w:val="000000"/>
        </w:rPr>
        <w:t xml:space="preserve">: </w:t>
      </w:r>
      <w:r w:rsidRPr="00112520">
        <w:t>"array"</w:t>
      </w:r>
      <w:r w:rsidRPr="00112520">
        <w:rPr>
          <w:color w:val="000000"/>
        </w:rPr>
        <w:t>,</w:t>
      </w:r>
      <w:r w:rsidRPr="00112520">
        <w:rPr>
          <w:color w:val="000000"/>
        </w:rPr>
        <w:br/>
        <w:t xml:space="preserve">          </w:t>
      </w:r>
      <w:r w:rsidRPr="00112520">
        <w:rPr>
          <w:color w:val="0033CC"/>
        </w:rPr>
        <w:t>"items"</w:t>
      </w:r>
      <w:r w:rsidRPr="00112520">
        <w:rPr>
          <w:color w:val="000000"/>
        </w:rPr>
        <w:t xml:space="preserve">: { </w:t>
      </w:r>
      <w:r w:rsidRPr="00112520">
        <w:rPr>
          <w:color w:val="0033CC"/>
        </w:rPr>
        <w:t>"type"</w:t>
      </w:r>
      <w:r w:rsidRPr="00112520">
        <w:rPr>
          <w:color w:val="000000"/>
        </w:rPr>
        <w:t xml:space="preserve">: </w:t>
      </w:r>
      <w:r w:rsidRPr="00112520">
        <w:t>"string"</w:t>
      </w:r>
      <w:r w:rsidRPr="00112520">
        <w:rPr>
          <w:color w:val="000000"/>
        </w:rPr>
        <w:t xml:space="preserve"> },</w:t>
      </w:r>
      <w:r w:rsidRPr="00112520">
        <w:rPr>
          <w:color w:val="000000"/>
        </w:rPr>
        <w:br/>
        <w:t xml:space="preserve">          </w:t>
      </w:r>
      <w:r w:rsidRPr="00112520">
        <w:rPr>
          <w:color w:val="0033CC"/>
        </w:rPr>
        <w:t>"description"</w:t>
      </w:r>
      <w:r w:rsidRPr="00112520">
        <w:rPr>
          <w:color w:val="000000"/>
        </w:rPr>
        <w:t xml:space="preserve">: </w:t>
      </w:r>
      <w:r w:rsidRPr="00112520">
        <w:t>"Whitelist of CMCD keys allowed to be emitted by the client."</w:t>
      </w:r>
      <w:r w:rsidRPr="00112520">
        <w:rPr>
          <w:color w:val="000000"/>
        </w:rPr>
        <w:br/>
        <w:t xml:space="preserve">        },</w:t>
      </w:r>
      <w:r w:rsidRPr="00112520">
        <w:rPr>
          <w:color w:val="000000"/>
        </w:rPr>
        <w:br/>
        <w:t xml:space="preserve">        </w:t>
      </w:r>
      <w:r w:rsidRPr="00112520">
        <w:rPr>
          <w:color w:val="0033CC"/>
        </w:rPr>
        <w:t>"targets"</w:t>
      </w:r>
      <w:r w:rsidRPr="00112520">
        <w:rPr>
          <w:color w:val="000000"/>
        </w:rPr>
        <w:t>: {</w:t>
      </w:r>
      <w:r w:rsidRPr="00112520">
        <w:rPr>
          <w:color w:val="000000"/>
        </w:rPr>
        <w:br/>
        <w:t xml:space="preserve">          </w:t>
      </w:r>
      <w:r w:rsidRPr="00112520">
        <w:rPr>
          <w:color w:val="0033CC"/>
        </w:rPr>
        <w:t>"type"</w:t>
      </w:r>
      <w:r w:rsidRPr="00112520">
        <w:rPr>
          <w:color w:val="000000"/>
        </w:rPr>
        <w:t xml:space="preserve">: </w:t>
      </w:r>
      <w:r w:rsidRPr="00112520">
        <w:t>"array"</w:t>
      </w:r>
      <w:r w:rsidRPr="00112520">
        <w:rPr>
          <w:color w:val="000000"/>
        </w:rPr>
        <w:t>,</w:t>
      </w:r>
      <w:r w:rsidRPr="00112520">
        <w:rPr>
          <w:color w:val="000000"/>
        </w:rPr>
        <w:br/>
        <w:t xml:space="preserve">          </w:t>
      </w:r>
      <w:r w:rsidRPr="00112520">
        <w:rPr>
          <w:color w:val="0033CC"/>
        </w:rPr>
        <w:t>"minItems"</w:t>
      </w:r>
      <w:r w:rsidRPr="00112520">
        <w:rPr>
          <w:color w:val="000000"/>
        </w:rPr>
        <w:t xml:space="preserve">: </w:t>
      </w:r>
      <w:r w:rsidRPr="00112520">
        <w:rPr>
          <w:color w:val="CC6600"/>
        </w:rPr>
        <w:t>1</w:t>
      </w:r>
      <w:r w:rsidRPr="00112520">
        <w:rPr>
          <w:color w:val="000000"/>
        </w:rPr>
        <w:t>,</w:t>
      </w:r>
      <w:r w:rsidRPr="00112520">
        <w:rPr>
          <w:color w:val="000000"/>
        </w:rPr>
        <w:br/>
        <w:t xml:space="preserve">          </w:t>
      </w:r>
      <w:r w:rsidRPr="00112520">
        <w:rPr>
          <w:color w:val="0033CC"/>
        </w:rPr>
        <w:t>"items"</w:t>
      </w:r>
      <w:r w:rsidRPr="00112520">
        <w:rPr>
          <w:color w:val="000000"/>
        </w:rPr>
        <w:t>: {</w:t>
      </w:r>
      <w:r w:rsidRPr="00112520">
        <w:rPr>
          <w:color w:val="000000"/>
        </w:rPr>
        <w:br/>
        <w:t xml:space="preserve">            </w:t>
      </w:r>
      <w:r w:rsidRPr="00112520">
        <w:rPr>
          <w:color w:val="0033CC"/>
        </w:rPr>
        <w:t>"type"</w:t>
      </w:r>
      <w:r w:rsidRPr="00112520">
        <w:rPr>
          <w:color w:val="000000"/>
        </w:rPr>
        <w:t xml:space="preserve">: </w:t>
      </w:r>
      <w:r w:rsidRPr="00112520">
        <w:t>"object"</w:t>
      </w:r>
      <w:r w:rsidRPr="00112520">
        <w:rPr>
          <w:color w:val="000000"/>
        </w:rPr>
        <w:t>,</w:t>
      </w:r>
      <w:r w:rsidRPr="00112520">
        <w:rPr>
          <w:color w:val="000000"/>
        </w:rPr>
        <w:br/>
        <w:t xml:space="preserve">            </w:t>
      </w:r>
      <w:r w:rsidRPr="00112520">
        <w:rPr>
          <w:color w:val="0033CC"/>
        </w:rPr>
        <w:t>"required"</w:t>
      </w:r>
      <w:r w:rsidRPr="00112520">
        <w:rPr>
          <w:color w:val="000000"/>
        </w:rPr>
        <w:t>: [</w:t>
      </w:r>
      <w:r w:rsidRPr="00112520">
        <w:t>"enabled"</w:t>
      </w:r>
      <w:r w:rsidRPr="00112520">
        <w:rPr>
          <w:color w:val="000000"/>
        </w:rPr>
        <w:t xml:space="preserve">, </w:t>
      </w:r>
      <w:r w:rsidRPr="00112520">
        <w:t>"url"</w:t>
      </w:r>
      <w:r w:rsidRPr="00112520">
        <w:rPr>
          <w:color w:val="000000"/>
        </w:rPr>
        <w:t xml:space="preserve">, </w:t>
      </w:r>
      <w:r w:rsidRPr="00112520">
        <w:t>"mode"</w:t>
      </w:r>
      <w:r w:rsidRPr="00112520">
        <w:rPr>
          <w:color w:val="000000"/>
        </w:rPr>
        <w:t>],</w:t>
      </w:r>
      <w:r w:rsidRPr="00112520">
        <w:rPr>
          <w:color w:val="000000"/>
        </w:rPr>
        <w:br/>
        <w:t xml:space="preserve">            </w:t>
      </w:r>
      <w:r w:rsidRPr="00112520">
        <w:rPr>
          <w:color w:val="0033CC"/>
        </w:rPr>
        <w:t>"properties"</w:t>
      </w:r>
      <w:r w:rsidRPr="00112520">
        <w:rPr>
          <w:color w:val="000000"/>
        </w:rPr>
        <w:t>: {</w:t>
      </w:r>
      <w:r w:rsidRPr="00112520">
        <w:rPr>
          <w:color w:val="000000"/>
        </w:rPr>
        <w:br/>
        <w:t xml:space="preserve">              </w:t>
      </w:r>
      <w:r w:rsidRPr="00112520">
        <w:rPr>
          <w:color w:val="0033CC"/>
        </w:rPr>
        <w:t>"enabled"</w:t>
      </w:r>
      <w:r w:rsidRPr="00112520">
        <w:rPr>
          <w:color w:val="000000"/>
        </w:rPr>
        <w:t>: {</w:t>
      </w:r>
      <w:r w:rsidRPr="00112520">
        <w:rPr>
          <w:color w:val="000000"/>
        </w:rPr>
        <w:br/>
        <w:t xml:space="preserve">                </w:t>
      </w:r>
      <w:r w:rsidRPr="00112520">
        <w:rPr>
          <w:color w:val="0033CC"/>
        </w:rPr>
        <w:t>"type"</w:t>
      </w:r>
      <w:r w:rsidRPr="00112520">
        <w:rPr>
          <w:color w:val="000000"/>
        </w:rPr>
        <w:t xml:space="preserve">: </w:t>
      </w:r>
      <w:r w:rsidRPr="00112520">
        <w:t>"boolean"</w:t>
      </w:r>
      <w:r w:rsidRPr="00112520">
        <w:rPr>
          <w:color w:val="000000"/>
        </w:rPr>
        <w:t>,</w:t>
      </w:r>
      <w:r w:rsidRPr="00112520">
        <w:rPr>
          <w:color w:val="000000"/>
        </w:rPr>
        <w:br/>
        <w:t xml:space="preserve">                </w:t>
      </w:r>
      <w:r w:rsidRPr="00112520">
        <w:rPr>
          <w:color w:val="0033CC"/>
        </w:rPr>
        <w:t>"description"</w:t>
      </w:r>
      <w:r w:rsidRPr="00112520">
        <w:rPr>
          <w:color w:val="000000"/>
        </w:rPr>
        <w:t xml:space="preserve">: </w:t>
      </w:r>
      <w:r w:rsidRPr="00112520">
        <w:t>"Enable this target destination."</w:t>
      </w:r>
      <w:r w:rsidRPr="00112520">
        <w:rPr>
          <w:color w:val="000000"/>
        </w:rPr>
        <w:br/>
        <w:t xml:space="preserve">              },</w:t>
      </w:r>
      <w:r w:rsidRPr="00112520">
        <w:rPr>
          <w:color w:val="000000"/>
        </w:rPr>
        <w:br/>
        <w:t xml:space="preserve">              </w:t>
      </w:r>
      <w:r w:rsidRPr="00112520">
        <w:rPr>
          <w:color w:val="0033CC"/>
        </w:rPr>
        <w:t>"url"</w:t>
      </w:r>
      <w:r w:rsidRPr="00112520">
        <w:rPr>
          <w:color w:val="000000"/>
        </w:rPr>
        <w:t>: {</w:t>
      </w:r>
      <w:r w:rsidRPr="00112520">
        <w:rPr>
          <w:color w:val="000000"/>
        </w:rPr>
        <w:br/>
        <w:t xml:space="preserve">                </w:t>
      </w:r>
      <w:r w:rsidRPr="00112520">
        <w:rPr>
          <w:color w:val="0033CC"/>
        </w:rPr>
        <w:t>"type"</w:t>
      </w:r>
      <w:r w:rsidRPr="00112520">
        <w:rPr>
          <w:color w:val="000000"/>
        </w:rPr>
        <w:t xml:space="preserve">: </w:t>
      </w:r>
      <w:r w:rsidRPr="00112520">
        <w:t>"string"</w:t>
      </w:r>
      <w:r w:rsidRPr="00112520">
        <w:rPr>
          <w:color w:val="000000"/>
        </w:rPr>
        <w:t>,</w:t>
      </w:r>
      <w:r w:rsidRPr="00112520">
        <w:rPr>
          <w:color w:val="000000"/>
        </w:rPr>
        <w:br/>
        <w:t xml:space="preserve">                </w:t>
      </w:r>
      <w:r w:rsidRPr="00112520">
        <w:rPr>
          <w:color w:val="0033CC"/>
        </w:rPr>
        <w:t>"format"</w:t>
      </w:r>
      <w:r w:rsidRPr="00112520">
        <w:rPr>
          <w:color w:val="000000"/>
        </w:rPr>
        <w:t xml:space="preserve">: </w:t>
      </w:r>
      <w:r w:rsidRPr="00112520">
        <w:t>"uri"</w:t>
      </w:r>
      <w:r w:rsidRPr="00112520">
        <w:rPr>
          <w:color w:val="000000"/>
        </w:rPr>
        <w:t>,</w:t>
      </w:r>
      <w:r w:rsidRPr="00112520">
        <w:rPr>
          <w:color w:val="000000"/>
        </w:rPr>
        <w:br/>
        <w:t xml:space="preserve">                </w:t>
      </w:r>
      <w:r w:rsidRPr="00112520">
        <w:rPr>
          <w:color w:val="0033CC"/>
        </w:rPr>
        <w:t>"description"</w:t>
      </w:r>
      <w:r w:rsidRPr="00112520">
        <w:rPr>
          <w:color w:val="000000"/>
        </w:rPr>
        <w:t xml:space="preserve">: </w:t>
      </w:r>
      <w:r w:rsidRPr="00112520">
        <w:t>"Destination endpoint for CMCD emissions."</w:t>
      </w:r>
      <w:r w:rsidRPr="00112520">
        <w:rPr>
          <w:color w:val="000000"/>
        </w:rPr>
        <w:br/>
      </w:r>
      <w:r w:rsidRPr="00112520">
        <w:rPr>
          <w:color w:val="000000"/>
        </w:rPr>
        <w:lastRenderedPageBreak/>
        <w:t xml:space="preserve">              },</w:t>
      </w:r>
      <w:r w:rsidRPr="00112520">
        <w:rPr>
          <w:color w:val="000000"/>
        </w:rPr>
        <w:br/>
        <w:t xml:space="preserve">              </w:t>
      </w:r>
      <w:r w:rsidRPr="00112520">
        <w:rPr>
          <w:color w:val="0033CC"/>
        </w:rPr>
        <w:t>"mode"</w:t>
      </w:r>
      <w:r w:rsidRPr="00112520">
        <w:rPr>
          <w:color w:val="000000"/>
        </w:rPr>
        <w:t>: {</w:t>
      </w:r>
      <w:r w:rsidRPr="00112520">
        <w:rPr>
          <w:color w:val="000000"/>
        </w:rPr>
        <w:br/>
        <w:t xml:space="preserve">                </w:t>
      </w:r>
      <w:r w:rsidRPr="00112520">
        <w:rPr>
          <w:color w:val="0033CC"/>
        </w:rPr>
        <w:t>"type"</w:t>
      </w:r>
      <w:r w:rsidRPr="00112520">
        <w:rPr>
          <w:color w:val="000000"/>
        </w:rPr>
        <w:t xml:space="preserve">: </w:t>
      </w:r>
      <w:r w:rsidRPr="00112520">
        <w:t>"string"</w:t>
      </w:r>
      <w:r w:rsidRPr="00112520">
        <w:rPr>
          <w:color w:val="000000"/>
        </w:rPr>
        <w:t>,</w:t>
      </w:r>
      <w:r w:rsidRPr="00112520">
        <w:rPr>
          <w:color w:val="000000"/>
        </w:rPr>
        <w:br/>
        <w:t xml:space="preserve">                </w:t>
      </w:r>
      <w:r w:rsidRPr="00112520">
        <w:rPr>
          <w:color w:val="0033CC"/>
        </w:rPr>
        <w:t>"enum"</w:t>
      </w:r>
      <w:r w:rsidRPr="00112520">
        <w:rPr>
          <w:color w:val="000000"/>
        </w:rPr>
        <w:t>: [</w:t>
      </w:r>
      <w:r w:rsidRPr="00112520">
        <w:t>"CMCD_MODE_QUERY"</w:t>
      </w:r>
      <w:r w:rsidRPr="00112520">
        <w:rPr>
          <w:color w:val="000000"/>
        </w:rPr>
        <w:t xml:space="preserve">, </w:t>
      </w:r>
      <w:r w:rsidRPr="00112520">
        <w:t>"CMCD_MODE_HEADER"</w:t>
      </w:r>
      <w:r w:rsidRPr="00112520">
        <w:rPr>
          <w:color w:val="000000"/>
        </w:rPr>
        <w:t xml:space="preserve">, </w:t>
      </w:r>
      <w:r w:rsidRPr="00112520">
        <w:t>"CMCD_MODE_BODY"</w:t>
      </w:r>
      <w:r w:rsidRPr="00112520">
        <w:rPr>
          <w:color w:val="000000"/>
        </w:rPr>
        <w:t>],</w:t>
      </w:r>
      <w:r w:rsidRPr="00112520">
        <w:rPr>
          <w:color w:val="000000"/>
        </w:rPr>
        <w:br/>
        <w:t xml:space="preserve">                </w:t>
      </w:r>
      <w:r w:rsidRPr="00112520">
        <w:rPr>
          <w:color w:val="0033CC"/>
        </w:rPr>
        <w:t>"description"</w:t>
      </w:r>
      <w:r w:rsidRPr="00112520">
        <w:rPr>
          <w:color w:val="000000"/>
        </w:rPr>
        <w:t xml:space="preserve">: </w:t>
      </w:r>
      <w:r w:rsidRPr="00112520">
        <w:t>"Transport for CMCD when emitting to this target."</w:t>
      </w:r>
      <w:r w:rsidRPr="00112520">
        <w:rPr>
          <w:color w:val="000000"/>
        </w:rPr>
        <w:br/>
        <w:t xml:space="preserve">              },</w:t>
      </w:r>
      <w:r w:rsidRPr="00112520">
        <w:rPr>
          <w:color w:val="000000"/>
        </w:rPr>
        <w:br/>
        <w:t xml:space="preserve">              </w:t>
      </w:r>
      <w:r w:rsidRPr="00112520">
        <w:rPr>
          <w:color w:val="0033CC"/>
        </w:rPr>
        <w:t>"enabledKeys"</w:t>
      </w:r>
      <w:r w:rsidRPr="00112520">
        <w:rPr>
          <w:color w:val="000000"/>
        </w:rPr>
        <w:t>: {</w:t>
      </w:r>
      <w:r w:rsidRPr="00112520">
        <w:rPr>
          <w:color w:val="000000"/>
        </w:rPr>
        <w:br/>
        <w:t xml:space="preserve">                </w:t>
      </w:r>
      <w:r w:rsidRPr="00112520">
        <w:rPr>
          <w:color w:val="0033CC"/>
        </w:rPr>
        <w:t>"type"</w:t>
      </w:r>
      <w:r w:rsidRPr="00112520">
        <w:rPr>
          <w:color w:val="000000"/>
        </w:rPr>
        <w:t xml:space="preserve">: </w:t>
      </w:r>
      <w:r w:rsidRPr="00112520">
        <w:t>"array"</w:t>
      </w:r>
      <w:r w:rsidRPr="00112520">
        <w:rPr>
          <w:color w:val="000000"/>
        </w:rPr>
        <w:t>,</w:t>
      </w:r>
      <w:r w:rsidRPr="00112520">
        <w:rPr>
          <w:color w:val="000000"/>
        </w:rPr>
        <w:br/>
        <w:t xml:space="preserve">                </w:t>
      </w:r>
      <w:r w:rsidRPr="00112520">
        <w:rPr>
          <w:color w:val="0033CC"/>
        </w:rPr>
        <w:t>"items"</w:t>
      </w:r>
      <w:r w:rsidRPr="00112520">
        <w:rPr>
          <w:color w:val="000000"/>
        </w:rPr>
        <w:t xml:space="preserve">: { </w:t>
      </w:r>
      <w:r w:rsidRPr="00112520">
        <w:rPr>
          <w:color w:val="0033CC"/>
        </w:rPr>
        <w:t>"type"</w:t>
      </w:r>
      <w:r w:rsidRPr="00112520">
        <w:rPr>
          <w:color w:val="000000"/>
        </w:rPr>
        <w:t xml:space="preserve">: </w:t>
      </w:r>
      <w:r w:rsidRPr="00112520">
        <w:t>"string"</w:t>
      </w:r>
      <w:r w:rsidRPr="00112520">
        <w:rPr>
          <w:color w:val="000000"/>
        </w:rPr>
        <w:t xml:space="preserve"> },</w:t>
      </w:r>
      <w:r w:rsidRPr="00112520">
        <w:rPr>
          <w:color w:val="000000"/>
        </w:rPr>
        <w:br/>
        <w:t xml:space="preserve">                </w:t>
      </w:r>
      <w:r w:rsidRPr="00112520">
        <w:rPr>
          <w:color w:val="0033CC"/>
        </w:rPr>
        <w:t>"description"</w:t>
      </w:r>
      <w:r w:rsidRPr="00112520">
        <w:rPr>
          <w:color w:val="000000"/>
        </w:rPr>
        <w:t xml:space="preserve">: </w:t>
      </w:r>
      <w:r w:rsidRPr="00112520">
        <w:t>"Target-specific whitelist of keys (overrides global if present)."</w:t>
      </w:r>
      <w:r w:rsidRPr="00112520">
        <w:rPr>
          <w:color w:val="000000"/>
        </w:rPr>
        <w:br/>
        <w:t xml:space="preserve">              },</w:t>
      </w:r>
      <w:r w:rsidRPr="00112520">
        <w:rPr>
          <w:color w:val="000000"/>
        </w:rPr>
        <w:br/>
        <w:t xml:space="preserve">              </w:t>
      </w:r>
      <w:r w:rsidRPr="00112520">
        <w:rPr>
          <w:color w:val="0033CC"/>
        </w:rPr>
        <w:t>"includeOnRequests"</w:t>
      </w:r>
      <w:r w:rsidRPr="00112520">
        <w:rPr>
          <w:color w:val="000000"/>
        </w:rPr>
        <w:t>: {</w:t>
      </w:r>
      <w:r w:rsidRPr="00112520">
        <w:rPr>
          <w:color w:val="000000"/>
        </w:rPr>
        <w:br/>
        <w:t xml:space="preserve">                </w:t>
      </w:r>
      <w:r w:rsidRPr="00112520">
        <w:rPr>
          <w:color w:val="0033CC"/>
        </w:rPr>
        <w:t>"type"</w:t>
      </w:r>
      <w:r w:rsidRPr="00112520">
        <w:rPr>
          <w:color w:val="000000"/>
        </w:rPr>
        <w:t xml:space="preserve">: </w:t>
      </w:r>
      <w:r w:rsidRPr="00112520">
        <w:t>"array"</w:t>
      </w:r>
      <w:r w:rsidRPr="00112520">
        <w:rPr>
          <w:color w:val="000000"/>
        </w:rPr>
        <w:t>,</w:t>
      </w:r>
      <w:r w:rsidRPr="00112520">
        <w:rPr>
          <w:color w:val="000000"/>
        </w:rPr>
        <w:br/>
        <w:t xml:space="preserve">                </w:t>
      </w:r>
      <w:r w:rsidRPr="00112520">
        <w:rPr>
          <w:color w:val="0033CC"/>
        </w:rPr>
        <w:t>"items"</w:t>
      </w:r>
      <w:r w:rsidRPr="00112520">
        <w:rPr>
          <w:color w:val="000000"/>
        </w:rPr>
        <w:t>: {</w:t>
      </w:r>
      <w:r w:rsidRPr="00112520">
        <w:rPr>
          <w:color w:val="000000"/>
        </w:rPr>
        <w:br/>
        <w:t xml:space="preserve">                  </w:t>
      </w:r>
      <w:r w:rsidRPr="00112520">
        <w:rPr>
          <w:color w:val="0033CC"/>
        </w:rPr>
        <w:t>"type"</w:t>
      </w:r>
      <w:r w:rsidRPr="00112520">
        <w:rPr>
          <w:color w:val="000000"/>
        </w:rPr>
        <w:t xml:space="preserve">: </w:t>
      </w:r>
      <w:r w:rsidRPr="00112520">
        <w:t>"string"</w:t>
      </w:r>
      <w:r w:rsidRPr="00112520">
        <w:rPr>
          <w:color w:val="000000"/>
        </w:rPr>
        <w:t>,</w:t>
      </w:r>
      <w:r w:rsidRPr="00112520">
        <w:rPr>
          <w:color w:val="000000"/>
        </w:rPr>
        <w:br/>
        <w:t xml:space="preserve">                  </w:t>
      </w:r>
      <w:r w:rsidRPr="00112520">
        <w:rPr>
          <w:color w:val="0033CC"/>
        </w:rPr>
        <w:t>"enum"</w:t>
      </w:r>
      <w:r w:rsidRPr="00112520">
        <w:rPr>
          <w:color w:val="000000"/>
        </w:rPr>
        <w:t>: [</w:t>
      </w:r>
      <w:r w:rsidRPr="00112520">
        <w:t>"mpd"</w:t>
      </w:r>
      <w:r w:rsidRPr="00112520">
        <w:rPr>
          <w:color w:val="000000"/>
        </w:rPr>
        <w:t xml:space="preserve">, </w:t>
      </w:r>
      <w:r w:rsidRPr="00112520">
        <w:t>"segment"</w:t>
      </w:r>
      <w:r w:rsidRPr="00112520">
        <w:rPr>
          <w:color w:val="000000"/>
        </w:rPr>
        <w:t xml:space="preserve">, </w:t>
      </w:r>
      <w:r w:rsidRPr="00112520">
        <w:t>"xlink"</w:t>
      </w:r>
      <w:r w:rsidRPr="00112520">
        <w:rPr>
          <w:color w:val="000000"/>
        </w:rPr>
        <w:t xml:space="preserve">, </w:t>
      </w:r>
      <w:r w:rsidRPr="00112520">
        <w:t>"steering"</w:t>
      </w:r>
      <w:r w:rsidRPr="00112520">
        <w:rPr>
          <w:color w:val="000000"/>
        </w:rPr>
        <w:t xml:space="preserve">, </w:t>
      </w:r>
      <w:r w:rsidRPr="00112520">
        <w:t>"other"</w:t>
      </w:r>
      <w:r w:rsidRPr="00112520">
        <w:rPr>
          <w:color w:val="000000"/>
        </w:rPr>
        <w:t>]</w:t>
      </w:r>
      <w:r w:rsidRPr="00112520">
        <w:rPr>
          <w:color w:val="000000"/>
        </w:rPr>
        <w:br/>
        <w:t xml:space="preserve">                },</w:t>
      </w:r>
      <w:r w:rsidRPr="00112520">
        <w:rPr>
          <w:color w:val="000000"/>
        </w:rPr>
        <w:br/>
        <w:t xml:space="preserve">                </w:t>
      </w:r>
      <w:r w:rsidRPr="00112520">
        <w:rPr>
          <w:color w:val="0033CC"/>
        </w:rPr>
        <w:t>"description"</w:t>
      </w:r>
      <w:r w:rsidRPr="00112520">
        <w:rPr>
          <w:color w:val="000000"/>
        </w:rPr>
        <w:t xml:space="preserve">: </w:t>
      </w:r>
      <w:r w:rsidRPr="00112520">
        <w:t>"Request types where CMCD is included for this target."</w:t>
      </w:r>
      <w:r w:rsidRPr="00112520">
        <w:rPr>
          <w:color w:val="000000"/>
        </w:rPr>
        <w:br/>
        <w:t xml:space="preserve">              },</w:t>
      </w:r>
      <w:r w:rsidRPr="00112520">
        <w:rPr>
          <w:color w:val="000000"/>
        </w:rPr>
        <w:br/>
        <w:t xml:space="preserve">              </w:t>
      </w:r>
      <w:r w:rsidRPr="00112520">
        <w:rPr>
          <w:color w:val="0033CC"/>
        </w:rPr>
        <w:t>"events"</w:t>
      </w:r>
      <w:r w:rsidRPr="00112520">
        <w:rPr>
          <w:color w:val="000000"/>
        </w:rPr>
        <w:t>: {</w:t>
      </w:r>
      <w:r w:rsidRPr="00112520">
        <w:rPr>
          <w:color w:val="000000"/>
        </w:rPr>
        <w:br/>
        <w:t xml:space="preserve">                </w:t>
      </w:r>
      <w:r w:rsidRPr="00112520">
        <w:rPr>
          <w:color w:val="0033CC"/>
        </w:rPr>
        <w:t>"type"</w:t>
      </w:r>
      <w:r w:rsidRPr="00112520">
        <w:rPr>
          <w:color w:val="000000"/>
        </w:rPr>
        <w:t xml:space="preserve">: </w:t>
      </w:r>
      <w:r w:rsidRPr="00112520">
        <w:t>"array"</w:t>
      </w:r>
      <w:r w:rsidRPr="00112520">
        <w:rPr>
          <w:color w:val="000000"/>
        </w:rPr>
        <w:t>,</w:t>
      </w:r>
      <w:r w:rsidRPr="00112520">
        <w:rPr>
          <w:color w:val="000000"/>
        </w:rPr>
        <w:br/>
        <w:t xml:space="preserve">                </w:t>
      </w:r>
      <w:r w:rsidRPr="00112520">
        <w:rPr>
          <w:color w:val="0033CC"/>
        </w:rPr>
        <w:t>"items"</w:t>
      </w:r>
      <w:r w:rsidRPr="00112520">
        <w:rPr>
          <w:color w:val="000000"/>
        </w:rPr>
        <w:t>: {</w:t>
      </w:r>
      <w:r w:rsidRPr="00112520">
        <w:rPr>
          <w:color w:val="000000"/>
        </w:rPr>
        <w:br/>
        <w:t xml:space="preserve">                  </w:t>
      </w:r>
      <w:r w:rsidRPr="00112520">
        <w:rPr>
          <w:color w:val="0033CC"/>
        </w:rPr>
        <w:t>"type"</w:t>
      </w:r>
      <w:r w:rsidRPr="00112520">
        <w:rPr>
          <w:color w:val="000000"/>
        </w:rPr>
        <w:t xml:space="preserve">: </w:t>
      </w:r>
      <w:r w:rsidRPr="00112520">
        <w:t>"string"</w:t>
      </w:r>
      <w:r w:rsidRPr="00112520">
        <w:rPr>
          <w:color w:val="000000"/>
        </w:rPr>
        <w:t>,</w:t>
      </w:r>
      <w:r w:rsidRPr="00112520">
        <w:rPr>
          <w:color w:val="000000"/>
        </w:rPr>
        <w:br/>
        <w:t xml:space="preserve">                  </w:t>
      </w:r>
      <w:r w:rsidRPr="00112520">
        <w:rPr>
          <w:color w:val="0033CC"/>
        </w:rPr>
        <w:t>"enum"</w:t>
      </w:r>
      <w:r w:rsidRPr="00112520">
        <w:rPr>
          <w:color w:val="000000"/>
        </w:rPr>
        <w:t>: [</w:t>
      </w:r>
      <w:r w:rsidRPr="00112520">
        <w:t>"rr"</w:t>
      </w:r>
      <w:r w:rsidRPr="00112520">
        <w:rPr>
          <w:color w:val="000000"/>
        </w:rPr>
        <w:t xml:space="preserve">, </w:t>
      </w:r>
      <w:r w:rsidRPr="00112520">
        <w:t>"ps"</w:t>
      </w:r>
      <w:r w:rsidRPr="00112520">
        <w:rPr>
          <w:color w:val="000000"/>
        </w:rPr>
        <w:t xml:space="preserve">, </w:t>
      </w:r>
      <w:r w:rsidRPr="00112520">
        <w:t>"e"</w:t>
      </w:r>
      <w:r w:rsidRPr="00112520">
        <w:rPr>
          <w:color w:val="000000"/>
        </w:rPr>
        <w:t xml:space="preserve">, </w:t>
      </w:r>
      <w:r w:rsidRPr="00112520">
        <w:t>"t"</w:t>
      </w:r>
      <w:r w:rsidRPr="00112520">
        <w:rPr>
          <w:color w:val="000000"/>
        </w:rPr>
        <w:t>]</w:t>
      </w:r>
      <w:r w:rsidRPr="00112520">
        <w:rPr>
          <w:color w:val="000000"/>
        </w:rPr>
        <w:br/>
        <w:t xml:space="preserve">                },</w:t>
      </w:r>
      <w:r w:rsidRPr="00112520">
        <w:rPr>
          <w:color w:val="000000"/>
        </w:rPr>
        <w:br/>
        <w:t xml:space="preserve">                </w:t>
      </w:r>
      <w:r w:rsidRPr="00112520">
        <w:rPr>
          <w:color w:val="0033CC"/>
        </w:rPr>
        <w:t>"description"</w:t>
      </w:r>
      <w:r w:rsidRPr="00112520">
        <w:rPr>
          <w:color w:val="000000"/>
        </w:rPr>
        <w:t xml:space="preserve">: </w:t>
      </w:r>
      <w:r w:rsidRPr="00112520">
        <w:t>"Event types to emit to this target (rr=response-received, ps=playback-start, e=error, t=trick)."</w:t>
      </w:r>
      <w:r w:rsidRPr="00112520">
        <w:rPr>
          <w:color w:val="000000"/>
        </w:rPr>
        <w:br/>
        <w:t xml:space="preserve">              },</w:t>
      </w:r>
      <w:r w:rsidRPr="00112520">
        <w:rPr>
          <w:color w:val="000000"/>
        </w:rPr>
        <w:br/>
        <w:t xml:space="preserve">              </w:t>
      </w:r>
      <w:r w:rsidRPr="00112520">
        <w:rPr>
          <w:color w:val="0033CC"/>
        </w:rPr>
        <w:t>"timeInterval"</w:t>
      </w:r>
      <w:r w:rsidRPr="00112520">
        <w:rPr>
          <w:color w:val="000000"/>
        </w:rPr>
        <w:t>: {</w:t>
      </w:r>
      <w:r w:rsidRPr="00112520">
        <w:rPr>
          <w:color w:val="000000"/>
        </w:rPr>
        <w:br/>
        <w:t xml:space="preserve">                </w:t>
      </w:r>
      <w:r w:rsidRPr="00112520">
        <w:rPr>
          <w:color w:val="0033CC"/>
        </w:rPr>
        <w:t>"type"</w:t>
      </w:r>
      <w:r w:rsidRPr="00112520">
        <w:rPr>
          <w:color w:val="000000"/>
        </w:rPr>
        <w:t xml:space="preserve">: </w:t>
      </w:r>
      <w:r w:rsidRPr="00112520">
        <w:t>"integer"</w:t>
      </w:r>
      <w:r w:rsidRPr="00112520">
        <w:rPr>
          <w:color w:val="000000"/>
        </w:rPr>
        <w:t>,</w:t>
      </w:r>
      <w:r w:rsidRPr="00112520">
        <w:rPr>
          <w:color w:val="000000"/>
        </w:rPr>
        <w:br/>
        <w:t xml:space="preserve">                </w:t>
      </w:r>
      <w:r w:rsidRPr="00112520">
        <w:rPr>
          <w:color w:val="0033CC"/>
        </w:rPr>
        <w:t>"minimum"</w:t>
      </w:r>
      <w:r w:rsidRPr="00112520">
        <w:rPr>
          <w:color w:val="000000"/>
        </w:rPr>
        <w:t xml:space="preserve">: </w:t>
      </w:r>
      <w:r w:rsidRPr="00112520">
        <w:rPr>
          <w:color w:val="CC6600"/>
        </w:rPr>
        <w:t>1</w:t>
      </w:r>
      <w:r w:rsidRPr="00112520">
        <w:rPr>
          <w:color w:val="000000"/>
        </w:rPr>
        <w:t>,</w:t>
      </w:r>
      <w:r w:rsidRPr="00112520">
        <w:rPr>
          <w:color w:val="000000"/>
        </w:rPr>
        <w:br/>
        <w:t xml:space="preserve">                </w:t>
      </w:r>
      <w:r w:rsidRPr="00112520">
        <w:rPr>
          <w:color w:val="0033CC"/>
        </w:rPr>
        <w:t>"description"</w:t>
      </w:r>
      <w:r w:rsidRPr="00112520">
        <w:rPr>
          <w:color w:val="000000"/>
        </w:rPr>
        <w:t xml:space="preserve">: </w:t>
      </w:r>
      <w:r w:rsidRPr="00112520">
        <w:t>"Periodic emission interval in seconds (for event/heartbeat style reporting)."</w:t>
      </w:r>
      <w:r w:rsidRPr="00112520">
        <w:rPr>
          <w:color w:val="000000"/>
        </w:rPr>
        <w:br/>
        <w:t xml:space="preserve">              },</w:t>
      </w:r>
      <w:r w:rsidRPr="00112520">
        <w:rPr>
          <w:color w:val="000000"/>
        </w:rPr>
        <w:br/>
        <w:t xml:space="preserve">              </w:t>
      </w:r>
      <w:r w:rsidRPr="00112520">
        <w:rPr>
          <w:color w:val="0033CC"/>
        </w:rPr>
        <w:t>"batchSize"</w:t>
      </w:r>
      <w:r w:rsidRPr="00112520">
        <w:rPr>
          <w:color w:val="000000"/>
        </w:rPr>
        <w:t>: {</w:t>
      </w:r>
      <w:r w:rsidRPr="00112520">
        <w:rPr>
          <w:color w:val="000000"/>
        </w:rPr>
        <w:br/>
        <w:t xml:space="preserve">                </w:t>
      </w:r>
      <w:r w:rsidRPr="00112520">
        <w:rPr>
          <w:color w:val="0033CC"/>
        </w:rPr>
        <w:t>"type"</w:t>
      </w:r>
      <w:r w:rsidRPr="00112520">
        <w:rPr>
          <w:color w:val="000000"/>
        </w:rPr>
        <w:t xml:space="preserve">: </w:t>
      </w:r>
      <w:r w:rsidRPr="00112520">
        <w:t>"integer"</w:t>
      </w:r>
      <w:r w:rsidRPr="00112520">
        <w:rPr>
          <w:color w:val="000000"/>
        </w:rPr>
        <w:t>,</w:t>
      </w:r>
      <w:r w:rsidRPr="00112520">
        <w:rPr>
          <w:color w:val="000000"/>
        </w:rPr>
        <w:br/>
        <w:t xml:space="preserve">                </w:t>
      </w:r>
      <w:r w:rsidRPr="00112520">
        <w:rPr>
          <w:color w:val="0033CC"/>
        </w:rPr>
        <w:t>"minimum"</w:t>
      </w:r>
      <w:r w:rsidRPr="00112520">
        <w:rPr>
          <w:color w:val="000000"/>
        </w:rPr>
        <w:t xml:space="preserve">: </w:t>
      </w:r>
      <w:r w:rsidRPr="00112520">
        <w:rPr>
          <w:color w:val="CC6600"/>
        </w:rPr>
        <w:t>1</w:t>
      </w:r>
      <w:r w:rsidRPr="00112520">
        <w:rPr>
          <w:color w:val="000000"/>
        </w:rPr>
        <w:t>,</w:t>
      </w:r>
      <w:r w:rsidRPr="00112520">
        <w:rPr>
          <w:color w:val="000000"/>
        </w:rPr>
        <w:br/>
        <w:t xml:space="preserve">                </w:t>
      </w:r>
      <w:r w:rsidRPr="00112520">
        <w:rPr>
          <w:color w:val="0033CC"/>
        </w:rPr>
        <w:t>"description"</w:t>
      </w:r>
      <w:r w:rsidRPr="00112520">
        <w:rPr>
          <w:color w:val="000000"/>
        </w:rPr>
        <w:t xml:space="preserve">: </w:t>
      </w:r>
      <w:r w:rsidRPr="00112520">
        <w:t>"Batch N events before sending (BODY mode only)."</w:t>
      </w:r>
      <w:r w:rsidRPr="00112520">
        <w:rPr>
          <w:color w:val="000000"/>
        </w:rPr>
        <w:br/>
        <w:t xml:space="preserve">              },</w:t>
      </w:r>
      <w:r w:rsidRPr="00112520">
        <w:rPr>
          <w:color w:val="000000"/>
        </w:rPr>
        <w:br/>
        <w:t xml:space="preserve">              </w:t>
      </w:r>
      <w:r w:rsidRPr="00112520">
        <w:rPr>
          <w:color w:val="0033CC"/>
        </w:rPr>
        <w:t>"batchTimer"</w:t>
      </w:r>
      <w:r w:rsidRPr="00112520">
        <w:rPr>
          <w:color w:val="000000"/>
        </w:rPr>
        <w:t>: {</w:t>
      </w:r>
      <w:r w:rsidRPr="00112520">
        <w:rPr>
          <w:color w:val="000000"/>
        </w:rPr>
        <w:br/>
        <w:t xml:space="preserve">                </w:t>
      </w:r>
      <w:r w:rsidRPr="00112520">
        <w:rPr>
          <w:color w:val="0033CC"/>
        </w:rPr>
        <w:t>"type"</w:t>
      </w:r>
      <w:r w:rsidRPr="00112520">
        <w:rPr>
          <w:color w:val="000000"/>
        </w:rPr>
        <w:t xml:space="preserve">: </w:t>
      </w:r>
      <w:r w:rsidRPr="00112520">
        <w:t>"integer"</w:t>
      </w:r>
      <w:r w:rsidRPr="00112520">
        <w:rPr>
          <w:color w:val="000000"/>
        </w:rPr>
        <w:t>,</w:t>
      </w:r>
      <w:r w:rsidRPr="00112520">
        <w:rPr>
          <w:color w:val="000000"/>
        </w:rPr>
        <w:br/>
        <w:t xml:space="preserve">                </w:t>
      </w:r>
      <w:r w:rsidRPr="00112520">
        <w:rPr>
          <w:color w:val="0033CC"/>
        </w:rPr>
        <w:t>"minimum"</w:t>
      </w:r>
      <w:r w:rsidRPr="00112520">
        <w:rPr>
          <w:color w:val="000000"/>
        </w:rPr>
        <w:t xml:space="preserve">: </w:t>
      </w:r>
      <w:r w:rsidRPr="00112520">
        <w:rPr>
          <w:color w:val="CC6600"/>
        </w:rPr>
        <w:t>1</w:t>
      </w:r>
      <w:r w:rsidRPr="00112520">
        <w:rPr>
          <w:color w:val="000000"/>
        </w:rPr>
        <w:t>,</w:t>
      </w:r>
      <w:r w:rsidRPr="00112520">
        <w:rPr>
          <w:color w:val="000000"/>
        </w:rPr>
        <w:br/>
        <w:t xml:space="preserve">                </w:t>
      </w:r>
      <w:r w:rsidRPr="00112520">
        <w:rPr>
          <w:color w:val="0033CC"/>
        </w:rPr>
        <w:t>"description"</w:t>
      </w:r>
      <w:r w:rsidRPr="00112520">
        <w:rPr>
          <w:color w:val="000000"/>
        </w:rPr>
        <w:t xml:space="preserve">: </w:t>
      </w:r>
      <w:r w:rsidRPr="00112520">
        <w:t>"Flush batch every N seconds (BODY mode only)."</w:t>
      </w:r>
      <w:r w:rsidRPr="00112520">
        <w:rPr>
          <w:color w:val="000000"/>
        </w:rPr>
        <w:br/>
        <w:t xml:space="preserve">              }</w:t>
      </w:r>
      <w:r w:rsidRPr="00112520">
        <w:rPr>
          <w:color w:val="000000"/>
        </w:rPr>
        <w:br/>
        <w:t xml:space="preserve">            },</w:t>
      </w:r>
      <w:r w:rsidRPr="00112520">
        <w:rPr>
          <w:color w:val="000000"/>
        </w:rPr>
        <w:br/>
        <w:t xml:space="preserve">            </w:t>
      </w:r>
      <w:r w:rsidRPr="00112520">
        <w:rPr>
          <w:color w:val="0033CC"/>
        </w:rPr>
        <w:t>"allOf"</w:t>
      </w:r>
      <w:r w:rsidRPr="00112520">
        <w:rPr>
          <w:color w:val="000000"/>
        </w:rPr>
        <w:t>: [</w:t>
      </w:r>
      <w:r w:rsidRPr="00112520">
        <w:rPr>
          <w:color w:val="000000"/>
        </w:rPr>
        <w:br/>
        <w:t xml:space="preserve">              {</w:t>
      </w:r>
      <w:r w:rsidRPr="00112520">
        <w:rPr>
          <w:color w:val="000000"/>
        </w:rPr>
        <w:br/>
        <w:t xml:space="preserve">                </w:t>
      </w:r>
      <w:r w:rsidRPr="00112520">
        <w:rPr>
          <w:color w:val="0033CC"/>
        </w:rPr>
        <w:t>"if"</w:t>
      </w:r>
      <w:r w:rsidRPr="00112520">
        <w:rPr>
          <w:color w:val="000000"/>
        </w:rPr>
        <w:t xml:space="preserve">: { </w:t>
      </w:r>
      <w:r w:rsidRPr="00112520">
        <w:rPr>
          <w:color w:val="0033CC"/>
        </w:rPr>
        <w:t>"properties"</w:t>
      </w:r>
      <w:r w:rsidRPr="00112520">
        <w:rPr>
          <w:color w:val="000000"/>
        </w:rPr>
        <w:t xml:space="preserve">: { </w:t>
      </w:r>
      <w:r w:rsidRPr="00112520">
        <w:rPr>
          <w:color w:val="0033CC"/>
        </w:rPr>
        <w:t>"mode"</w:t>
      </w:r>
      <w:r w:rsidRPr="00112520">
        <w:rPr>
          <w:color w:val="000000"/>
        </w:rPr>
        <w:t xml:space="preserve">: { </w:t>
      </w:r>
      <w:r w:rsidRPr="00112520">
        <w:rPr>
          <w:color w:val="0033CC"/>
        </w:rPr>
        <w:t>"const"</w:t>
      </w:r>
      <w:r w:rsidRPr="00112520">
        <w:rPr>
          <w:color w:val="000000"/>
        </w:rPr>
        <w:t xml:space="preserve">: </w:t>
      </w:r>
      <w:r w:rsidRPr="00112520">
        <w:t>"CMCD_MODE_BODY"</w:t>
      </w:r>
      <w:r w:rsidRPr="00112520">
        <w:rPr>
          <w:color w:val="000000"/>
        </w:rPr>
        <w:t xml:space="preserve"> } } },</w:t>
      </w:r>
      <w:r w:rsidRPr="00112520">
        <w:rPr>
          <w:color w:val="000000"/>
        </w:rPr>
        <w:br/>
        <w:t xml:space="preserve">                </w:t>
      </w:r>
      <w:r w:rsidRPr="00112520">
        <w:rPr>
          <w:color w:val="0033CC"/>
        </w:rPr>
        <w:t>"then"</w:t>
      </w:r>
      <w:r w:rsidRPr="00112520">
        <w:rPr>
          <w:color w:val="000000"/>
        </w:rPr>
        <w:t>: {</w:t>
      </w:r>
      <w:r w:rsidRPr="00112520">
        <w:rPr>
          <w:color w:val="000000"/>
        </w:rPr>
        <w:br/>
        <w:t xml:space="preserve">                  </w:t>
      </w:r>
      <w:r w:rsidRPr="00112520">
        <w:rPr>
          <w:color w:val="0033CC"/>
        </w:rPr>
        <w:t>"anyOf"</w:t>
      </w:r>
      <w:r w:rsidRPr="00112520">
        <w:rPr>
          <w:color w:val="000000"/>
        </w:rPr>
        <w:t>: [</w:t>
      </w:r>
      <w:r w:rsidRPr="00112520">
        <w:rPr>
          <w:color w:val="000000"/>
        </w:rPr>
        <w:br/>
        <w:t xml:space="preserve">                    { </w:t>
      </w:r>
      <w:r w:rsidRPr="00112520">
        <w:rPr>
          <w:color w:val="0033CC"/>
        </w:rPr>
        <w:t>"required"</w:t>
      </w:r>
      <w:r w:rsidRPr="00112520">
        <w:rPr>
          <w:color w:val="000000"/>
        </w:rPr>
        <w:t>: [</w:t>
      </w:r>
      <w:r w:rsidRPr="00112520">
        <w:t>"batchSize"</w:t>
      </w:r>
      <w:r w:rsidRPr="00112520">
        <w:rPr>
          <w:color w:val="000000"/>
        </w:rPr>
        <w:t>] },</w:t>
      </w:r>
      <w:r w:rsidRPr="00112520">
        <w:rPr>
          <w:color w:val="000000"/>
        </w:rPr>
        <w:br/>
        <w:t xml:space="preserve">                    { </w:t>
      </w:r>
      <w:r w:rsidRPr="00112520">
        <w:rPr>
          <w:color w:val="0033CC"/>
        </w:rPr>
        <w:t>"required"</w:t>
      </w:r>
      <w:r w:rsidRPr="00112520">
        <w:rPr>
          <w:color w:val="000000"/>
        </w:rPr>
        <w:t>: [</w:t>
      </w:r>
      <w:r w:rsidRPr="00112520">
        <w:t>"batchTimer"</w:t>
      </w:r>
      <w:r w:rsidRPr="00112520">
        <w:rPr>
          <w:color w:val="000000"/>
        </w:rPr>
        <w:t>] }</w:t>
      </w:r>
      <w:r w:rsidRPr="00112520">
        <w:rPr>
          <w:color w:val="000000"/>
        </w:rPr>
        <w:br/>
        <w:t xml:space="preserve">                  ]</w:t>
      </w:r>
      <w:r w:rsidRPr="00112520">
        <w:rPr>
          <w:color w:val="000000"/>
        </w:rPr>
        <w:br/>
        <w:t xml:space="preserve">                }</w:t>
      </w:r>
      <w:r w:rsidRPr="00112520">
        <w:rPr>
          <w:color w:val="000000"/>
        </w:rPr>
        <w:br/>
        <w:t xml:space="preserve">              }</w:t>
      </w:r>
      <w:r w:rsidRPr="00112520">
        <w:rPr>
          <w:color w:val="000000"/>
        </w:rPr>
        <w:br/>
      </w:r>
      <w:r w:rsidRPr="00112520">
        <w:rPr>
          <w:color w:val="000000"/>
        </w:rPr>
        <w:lastRenderedPageBreak/>
        <w:t xml:space="preserve">            ]</w:t>
      </w:r>
      <w:r w:rsidRPr="00112520">
        <w:rPr>
          <w:color w:val="000000"/>
        </w:rPr>
        <w:br/>
        <w:t xml:space="preserve">          }</w:t>
      </w:r>
      <w:r w:rsidRPr="00112520">
        <w:rPr>
          <w:color w:val="000000"/>
        </w:rPr>
        <w:br/>
        <w:t xml:space="preserve">        }</w:t>
      </w:r>
      <w:r w:rsidRPr="00112520">
        <w:rPr>
          <w:color w:val="000000"/>
        </w:rPr>
        <w:br/>
        <w:t xml:space="preserve">      }</w:t>
      </w:r>
      <w:r w:rsidRPr="00112520">
        <w:rPr>
          <w:color w:val="000000"/>
        </w:rPr>
        <w:br/>
        <w:t xml:space="preserve">    }</w:t>
      </w:r>
      <w:r w:rsidRPr="00112520">
        <w:rPr>
          <w:color w:val="000000"/>
        </w:rPr>
        <w:br/>
        <w:t xml:space="preserve">  }</w:t>
      </w:r>
      <w:r w:rsidRPr="00112520">
        <w:rPr>
          <w:color w:val="000000"/>
        </w:rPr>
        <w:br/>
        <w:t>}</w:t>
      </w:r>
      <w:bookmarkEnd w:id="824"/>
      <w:r w:rsidRPr="00112520">
        <w:rPr>
          <w:color w:val="000000"/>
        </w:rPr>
        <w:br/>
      </w:r>
    </w:p>
    <w:p w14:paraId="4B2ED560" w14:textId="77777777" w:rsidR="005F2341" w:rsidRPr="00112520" w:rsidRDefault="005F2341" w:rsidP="005F2341">
      <w:pPr>
        <w:spacing w:after="200" w:line="276" w:lineRule="auto"/>
        <w:rPr>
          <w:rFonts w:ascii="Cambria" w:hAnsi="Cambria"/>
          <w:szCs w:val="22"/>
        </w:rPr>
      </w:pPr>
      <w:r w:rsidRPr="00112520">
        <w:rPr>
          <w:rFonts w:ascii="Cambria" w:hAnsi="Cambria"/>
          <w:szCs w:val="22"/>
        </w:rPr>
        <w:t>Configuration fields (</w:t>
      </w:r>
      <w:r>
        <w:rPr>
          <w:rFonts w:ascii="Cambria" w:hAnsi="Cambria"/>
          <w:szCs w:val="22"/>
        </w:rPr>
        <w:t>Global</w:t>
      </w:r>
      <w:r w:rsidRPr="00112520">
        <w:rPr>
          <w:rFonts w:ascii="Cambria" w:hAnsi="Cambria"/>
          <w:szCs w:val="22"/>
        </w:rPr>
        <w:t>):</w:t>
      </w:r>
    </w:p>
    <w:p w14:paraId="5EBCA0EF" w14:textId="77777777" w:rsidR="005F2341" w:rsidRPr="00112520" w:rsidRDefault="005F2341" w:rsidP="005F2341">
      <w:pPr>
        <w:pStyle w:val="ListParagraph"/>
        <w:widowControl w:val="0"/>
        <w:numPr>
          <w:ilvl w:val="0"/>
          <w:numId w:val="170"/>
        </w:numPr>
        <w:autoSpaceDE w:val="0"/>
        <w:autoSpaceDN w:val="0"/>
        <w:spacing w:after="200" w:line="276" w:lineRule="auto"/>
        <w:contextualSpacing w:val="0"/>
        <w:jc w:val="left"/>
        <w:rPr>
          <w:rFonts w:ascii="Cambria" w:hAnsi="Cambria"/>
        </w:rPr>
      </w:pPr>
      <w:r w:rsidRPr="00112520">
        <w:rPr>
          <w:rFonts w:ascii="Cambria" w:hAnsi="Cambria"/>
          <w:b/>
        </w:rPr>
        <w:t xml:space="preserve">version: </w:t>
      </w:r>
      <w:r w:rsidRPr="00112520">
        <w:rPr>
          <w:rFonts w:ascii="Cambria" w:hAnsi="Cambria"/>
        </w:rPr>
        <w:t>Integer (1 or 2). CMCD spec revision governing key semantics.</w:t>
      </w:r>
    </w:p>
    <w:p w14:paraId="0576E198" w14:textId="77777777" w:rsidR="005F2341" w:rsidRPr="00112520" w:rsidRDefault="005F2341" w:rsidP="005F2341">
      <w:pPr>
        <w:pStyle w:val="ListParagraph"/>
        <w:widowControl w:val="0"/>
        <w:numPr>
          <w:ilvl w:val="0"/>
          <w:numId w:val="170"/>
        </w:numPr>
        <w:autoSpaceDE w:val="0"/>
        <w:autoSpaceDN w:val="0"/>
        <w:spacing w:after="200" w:line="276" w:lineRule="auto"/>
        <w:contextualSpacing w:val="0"/>
        <w:jc w:val="left"/>
        <w:rPr>
          <w:rFonts w:ascii="Cambria" w:hAnsi="Cambria"/>
        </w:rPr>
      </w:pPr>
      <w:r w:rsidRPr="00112520">
        <w:rPr>
          <w:rFonts w:ascii="Cambria" w:hAnsi="Cambria"/>
          <w:b/>
        </w:rPr>
        <w:t xml:space="preserve">enabled: </w:t>
      </w:r>
      <w:r w:rsidRPr="00112520">
        <w:rPr>
          <w:rFonts w:ascii="Cambria" w:hAnsi="Cambria"/>
        </w:rPr>
        <w:t>Boolean. Master switch to enable/disable CMCD emissions.</w:t>
      </w:r>
    </w:p>
    <w:p w14:paraId="3CB945DB" w14:textId="77777777" w:rsidR="005F2341" w:rsidRPr="00112520" w:rsidRDefault="005F2341" w:rsidP="005F2341">
      <w:pPr>
        <w:pStyle w:val="ListParagraph"/>
        <w:widowControl w:val="0"/>
        <w:numPr>
          <w:ilvl w:val="0"/>
          <w:numId w:val="170"/>
        </w:numPr>
        <w:autoSpaceDE w:val="0"/>
        <w:autoSpaceDN w:val="0"/>
        <w:spacing w:after="200" w:line="276" w:lineRule="auto"/>
        <w:contextualSpacing w:val="0"/>
        <w:jc w:val="left"/>
        <w:rPr>
          <w:rFonts w:ascii="Cambria" w:hAnsi="Cambria"/>
        </w:rPr>
      </w:pPr>
      <w:r w:rsidRPr="00112520">
        <w:rPr>
          <w:rFonts w:ascii="Cambria" w:hAnsi="Cambria"/>
          <w:b/>
        </w:rPr>
        <w:t xml:space="preserve">sid: </w:t>
      </w:r>
      <w:r w:rsidRPr="00112520">
        <w:rPr>
          <w:rFonts w:ascii="Cambria" w:hAnsi="Cambria"/>
        </w:rPr>
        <w:t>String (UUID). Session ID; constant for the playback session.</w:t>
      </w:r>
    </w:p>
    <w:p w14:paraId="2AB9C0E5" w14:textId="77777777" w:rsidR="005F2341" w:rsidRPr="00112520" w:rsidRDefault="005F2341" w:rsidP="005F2341">
      <w:pPr>
        <w:pStyle w:val="ListParagraph"/>
        <w:widowControl w:val="0"/>
        <w:numPr>
          <w:ilvl w:val="0"/>
          <w:numId w:val="170"/>
        </w:numPr>
        <w:autoSpaceDE w:val="0"/>
        <w:autoSpaceDN w:val="0"/>
        <w:spacing w:after="200" w:line="276" w:lineRule="auto"/>
        <w:contextualSpacing w:val="0"/>
        <w:jc w:val="left"/>
        <w:rPr>
          <w:rFonts w:ascii="Cambria" w:hAnsi="Cambria"/>
        </w:rPr>
      </w:pPr>
      <w:r w:rsidRPr="00112520">
        <w:rPr>
          <w:rFonts w:ascii="Cambria" w:hAnsi="Cambria"/>
          <w:b/>
        </w:rPr>
        <w:t xml:space="preserve">cid: </w:t>
      </w:r>
      <w:r w:rsidRPr="00112520">
        <w:rPr>
          <w:rFonts w:ascii="Cambria" w:hAnsi="Cambria"/>
        </w:rPr>
        <w:t>String (&lt;=64 chars recommended). Content ID; stable across sessions/devices.</w:t>
      </w:r>
    </w:p>
    <w:p w14:paraId="3329DEF8" w14:textId="77777777" w:rsidR="005F2341" w:rsidRPr="00112520" w:rsidRDefault="005F2341" w:rsidP="005F2341">
      <w:pPr>
        <w:pStyle w:val="ListParagraph"/>
        <w:widowControl w:val="0"/>
        <w:numPr>
          <w:ilvl w:val="0"/>
          <w:numId w:val="170"/>
        </w:numPr>
        <w:autoSpaceDE w:val="0"/>
        <w:autoSpaceDN w:val="0"/>
        <w:spacing w:after="200" w:line="276" w:lineRule="auto"/>
        <w:contextualSpacing w:val="0"/>
        <w:jc w:val="left"/>
        <w:rPr>
          <w:rFonts w:ascii="Cambria" w:hAnsi="Cambria"/>
        </w:rPr>
      </w:pPr>
      <w:r w:rsidRPr="00112520">
        <w:rPr>
          <w:rFonts w:ascii="Cambria" w:hAnsi="Cambria"/>
          <w:b/>
        </w:rPr>
        <w:t xml:space="preserve">mode: </w:t>
      </w:r>
      <w:r w:rsidRPr="00112520">
        <w:rPr>
          <w:rFonts w:ascii="Cambria" w:hAnsi="Cambria"/>
        </w:rPr>
        <w:t>Enum: CMCD_MODE_QUERY | CMCD_MODE_HEADER | CMCD_MODE_BODY. Default transport for CMCD.</w:t>
      </w:r>
    </w:p>
    <w:p w14:paraId="685B9866" w14:textId="77777777" w:rsidR="005F2341" w:rsidRPr="00112520" w:rsidRDefault="005F2341" w:rsidP="005F2341">
      <w:pPr>
        <w:pStyle w:val="ListParagraph"/>
        <w:widowControl w:val="0"/>
        <w:numPr>
          <w:ilvl w:val="0"/>
          <w:numId w:val="170"/>
        </w:numPr>
        <w:autoSpaceDE w:val="0"/>
        <w:autoSpaceDN w:val="0"/>
        <w:spacing w:after="200" w:line="276" w:lineRule="auto"/>
        <w:contextualSpacing w:val="0"/>
        <w:jc w:val="left"/>
        <w:rPr>
          <w:rFonts w:ascii="Cambria" w:hAnsi="Cambria"/>
        </w:rPr>
      </w:pPr>
      <w:r w:rsidRPr="00112520">
        <w:rPr>
          <w:rFonts w:ascii="Cambria" w:hAnsi="Cambria"/>
          <w:b/>
        </w:rPr>
        <w:t xml:space="preserve">enabledKeys: </w:t>
      </w:r>
      <w:r w:rsidRPr="00112520">
        <w:rPr>
          <w:rFonts w:ascii="Cambria" w:hAnsi="Cambria"/>
        </w:rPr>
        <w:t>Array&lt;string&gt;. Global whitelist of CMCD keys allowed to emit.</w:t>
      </w:r>
    </w:p>
    <w:p w14:paraId="1CF265C3" w14:textId="77777777" w:rsidR="005F2341" w:rsidRPr="00112520" w:rsidRDefault="005F2341" w:rsidP="005F2341">
      <w:pPr>
        <w:pStyle w:val="ListParagraph"/>
        <w:widowControl w:val="0"/>
        <w:numPr>
          <w:ilvl w:val="0"/>
          <w:numId w:val="170"/>
        </w:numPr>
        <w:autoSpaceDE w:val="0"/>
        <w:autoSpaceDN w:val="0"/>
        <w:spacing w:after="200" w:line="276" w:lineRule="auto"/>
        <w:contextualSpacing w:val="0"/>
        <w:jc w:val="left"/>
        <w:rPr>
          <w:rFonts w:ascii="Cambria" w:hAnsi="Cambria"/>
        </w:rPr>
      </w:pPr>
      <w:r w:rsidRPr="00112520">
        <w:rPr>
          <w:rFonts w:ascii="Cambria" w:hAnsi="Cambria"/>
          <w:b/>
        </w:rPr>
        <w:t xml:space="preserve">targets: </w:t>
      </w:r>
      <w:r w:rsidRPr="00112520">
        <w:rPr>
          <w:rFonts w:ascii="Cambria" w:hAnsi="Cambria"/>
        </w:rPr>
        <w:t>Array&lt;Target&gt;. Per-destination configuration including transport, events, batching.</w:t>
      </w:r>
    </w:p>
    <w:p w14:paraId="1A36A21D" w14:textId="77777777" w:rsidR="005F2341" w:rsidRPr="00112520" w:rsidRDefault="005F2341" w:rsidP="005F2341">
      <w:pPr>
        <w:spacing w:after="200" w:line="276" w:lineRule="auto"/>
        <w:rPr>
          <w:rFonts w:ascii="Cambria" w:hAnsi="Cambria"/>
          <w:szCs w:val="22"/>
        </w:rPr>
      </w:pPr>
      <w:r w:rsidRPr="00112520">
        <w:rPr>
          <w:rFonts w:ascii="Cambria" w:hAnsi="Cambria"/>
          <w:szCs w:val="22"/>
        </w:rPr>
        <w:t>Target fields</w:t>
      </w:r>
    </w:p>
    <w:p w14:paraId="3CF5F5D2" w14:textId="77777777" w:rsidR="005F2341" w:rsidRPr="00112520" w:rsidRDefault="005F2341" w:rsidP="005F2341">
      <w:pPr>
        <w:pStyle w:val="ListParagraph"/>
        <w:widowControl w:val="0"/>
        <w:numPr>
          <w:ilvl w:val="0"/>
          <w:numId w:val="172"/>
        </w:numPr>
        <w:autoSpaceDE w:val="0"/>
        <w:autoSpaceDN w:val="0"/>
        <w:spacing w:after="200" w:line="276" w:lineRule="auto"/>
        <w:contextualSpacing w:val="0"/>
        <w:jc w:val="left"/>
        <w:rPr>
          <w:rFonts w:ascii="Cambria" w:hAnsi="Cambria"/>
        </w:rPr>
      </w:pPr>
      <w:r w:rsidRPr="00112520">
        <w:rPr>
          <w:rFonts w:ascii="Cambria" w:hAnsi="Cambria"/>
          <w:b/>
        </w:rPr>
        <w:t xml:space="preserve">enabled: </w:t>
      </w:r>
      <w:r w:rsidRPr="00112520">
        <w:rPr>
          <w:rFonts w:ascii="Cambria" w:hAnsi="Cambria"/>
        </w:rPr>
        <w:t>Boolean. Enables this endpoint.</w:t>
      </w:r>
    </w:p>
    <w:p w14:paraId="42E45779" w14:textId="77777777" w:rsidR="005F2341" w:rsidRPr="00112520" w:rsidRDefault="005F2341" w:rsidP="005F2341">
      <w:pPr>
        <w:pStyle w:val="ListParagraph"/>
        <w:widowControl w:val="0"/>
        <w:numPr>
          <w:ilvl w:val="0"/>
          <w:numId w:val="172"/>
        </w:numPr>
        <w:autoSpaceDE w:val="0"/>
        <w:autoSpaceDN w:val="0"/>
        <w:spacing w:after="200" w:line="276" w:lineRule="auto"/>
        <w:contextualSpacing w:val="0"/>
        <w:jc w:val="left"/>
        <w:rPr>
          <w:rFonts w:ascii="Cambria" w:hAnsi="Cambria"/>
        </w:rPr>
      </w:pPr>
      <w:r w:rsidRPr="00112520">
        <w:rPr>
          <w:rFonts w:ascii="Cambria" w:hAnsi="Cambria"/>
          <w:b/>
        </w:rPr>
        <w:t xml:space="preserve">url: </w:t>
      </w:r>
      <w:r w:rsidRPr="00112520">
        <w:rPr>
          <w:rFonts w:ascii="Cambria" w:hAnsi="Cambria"/>
        </w:rPr>
        <w:t>URI. Destination endpoint for CMCD.</w:t>
      </w:r>
    </w:p>
    <w:p w14:paraId="4CFCA329" w14:textId="77777777" w:rsidR="005F2341" w:rsidRPr="00112520" w:rsidRDefault="005F2341" w:rsidP="005F2341">
      <w:pPr>
        <w:pStyle w:val="ListParagraph"/>
        <w:widowControl w:val="0"/>
        <w:numPr>
          <w:ilvl w:val="0"/>
          <w:numId w:val="172"/>
        </w:numPr>
        <w:autoSpaceDE w:val="0"/>
        <w:autoSpaceDN w:val="0"/>
        <w:spacing w:after="200" w:line="276" w:lineRule="auto"/>
        <w:contextualSpacing w:val="0"/>
        <w:jc w:val="left"/>
        <w:rPr>
          <w:rFonts w:ascii="Cambria" w:hAnsi="Cambria"/>
        </w:rPr>
      </w:pPr>
      <w:r w:rsidRPr="00112520">
        <w:rPr>
          <w:rFonts w:ascii="Cambria" w:hAnsi="Cambria"/>
          <w:b/>
        </w:rPr>
        <w:t xml:space="preserve">mode: </w:t>
      </w:r>
      <w:r w:rsidRPr="00112520">
        <w:rPr>
          <w:rFonts w:ascii="Cambria" w:hAnsi="Cambria"/>
        </w:rPr>
        <w:t>Enum. Transport override for this target.</w:t>
      </w:r>
    </w:p>
    <w:p w14:paraId="130C2C72" w14:textId="77777777" w:rsidR="005F2341" w:rsidRPr="00112520" w:rsidRDefault="005F2341" w:rsidP="005F2341">
      <w:pPr>
        <w:pStyle w:val="ListParagraph"/>
        <w:widowControl w:val="0"/>
        <w:numPr>
          <w:ilvl w:val="0"/>
          <w:numId w:val="172"/>
        </w:numPr>
        <w:autoSpaceDE w:val="0"/>
        <w:autoSpaceDN w:val="0"/>
        <w:spacing w:after="200" w:line="276" w:lineRule="auto"/>
        <w:contextualSpacing w:val="0"/>
        <w:jc w:val="left"/>
        <w:rPr>
          <w:rFonts w:ascii="Cambria" w:hAnsi="Cambria"/>
        </w:rPr>
      </w:pPr>
      <w:r w:rsidRPr="00112520">
        <w:rPr>
          <w:rFonts w:ascii="Cambria" w:hAnsi="Cambria"/>
          <w:b/>
        </w:rPr>
        <w:t xml:space="preserve">enabledKeys: </w:t>
      </w:r>
      <w:r w:rsidRPr="00112520">
        <w:rPr>
          <w:rFonts w:ascii="Cambria" w:hAnsi="Cambria"/>
        </w:rPr>
        <w:t>Array&lt;string&gt;. Narrow per-target key set.</w:t>
      </w:r>
    </w:p>
    <w:p w14:paraId="5511CF01" w14:textId="77777777" w:rsidR="005F2341" w:rsidRPr="00112520" w:rsidRDefault="005F2341" w:rsidP="005F2341">
      <w:pPr>
        <w:pStyle w:val="ListParagraph"/>
        <w:widowControl w:val="0"/>
        <w:numPr>
          <w:ilvl w:val="0"/>
          <w:numId w:val="172"/>
        </w:numPr>
        <w:autoSpaceDE w:val="0"/>
        <w:autoSpaceDN w:val="0"/>
        <w:spacing w:after="200" w:line="276" w:lineRule="auto"/>
        <w:contextualSpacing w:val="0"/>
        <w:jc w:val="left"/>
        <w:rPr>
          <w:rFonts w:ascii="Cambria" w:hAnsi="Cambria"/>
        </w:rPr>
      </w:pPr>
      <w:r w:rsidRPr="00112520">
        <w:rPr>
          <w:rFonts w:ascii="Cambria" w:hAnsi="Cambria"/>
          <w:b/>
        </w:rPr>
        <w:t xml:space="preserve">includeOnRequests: </w:t>
      </w:r>
      <w:r w:rsidRPr="00112520">
        <w:rPr>
          <w:rFonts w:ascii="Cambria" w:hAnsi="Cambria"/>
        </w:rPr>
        <w:t>Array&lt;mpd|segment|xlink|steering|other&gt;. Request types to include CMCD.</w:t>
      </w:r>
    </w:p>
    <w:p w14:paraId="273F3F0B" w14:textId="77777777" w:rsidR="005F2341" w:rsidRPr="00112520" w:rsidRDefault="005F2341" w:rsidP="005F2341">
      <w:pPr>
        <w:pStyle w:val="ListParagraph"/>
        <w:widowControl w:val="0"/>
        <w:numPr>
          <w:ilvl w:val="0"/>
          <w:numId w:val="172"/>
        </w:numPr>
        <w:autoSpaceDE w:val="0"/>
        <w:autoSpaceDN w:val="0"/>
        <w:spacing w:after="200" w:line="276" w:lineRule="auto"/>
        <w:contextualSpacing w:val="0"/>
        <w:jc w:val="left"/>
        <w:rPr>
          <w:rFonts w:ascii="Cambria" w:hAnsi="Cambria"/>
        </w:rPr>
      </w:pPr>
      <w:r w:rsidRPr="00112520">
        <w:rPr>
          <w:rFonts w:ascii="Cambria" w:hAnsi="Cambria"/>
          <w:b/>
        </w:rPr>
        <w:t xml:space="preserve">events: </w:t>
      </w:r>
      <w:r w:rsidRPr="00112520">
        <w:rPr>
          <w:rFonts w:ascii="Cambria" w:hAnsi="Cambria"/>
        </w:rPr>
        <w:t>Array&lt;rr|ps|e|t&gt;. rr=response-received; ps=playback-start; e=error; t=trick-play.</w:t>
      </w:r>
    </w:p>
    <w:p w14:paraId="40624F21" w14:textId="77777777" w:rsidR="005F2341" w:rsidRPr="00112520" w:rsidRDefault="005F2341" w:rsidP="005F2341">
      <w:pPr>
        <w:pStyle w:val="ListParagraph"/>
        <w:widowControl w:val="0"/>
        <w:numPr>
          <w:ilvl w:val="0"/>
          <w:numId w:val="172"/>
        </w:numPr>
        <w:autoSpaceDE w:val="0"/>
        <w:autoSpaceDN w:val="0"/>
        <w:spacing w:after="200" w:line="276" w:lineRule="auto"/>
        <w:contextualSpacing w:val="0"/>
        <w:jc w:val="left"/>
        <w:rPr>
          <w:rFonts w:ascii="Cambria" w:hAnsi="Cambria"/>
        </w:rPr>
      </w:pPr>
      <w:r w:rsidRPr="00112520">
        <w:rPr>
          <w:rFonts w:ascii="Cambria" w:hAnsi="Cambria"/>
          <w:b/>
        </w:rPr>
        <w:t xml:space="preserve">timeInterval: </w:t>
      </w:r>
      <w:r w:rsidRPr="00112520">
        <w:rPr>
          <w:rFonts w:ascii="Cambria" w:hAnsi="Cambria"/>
        </w:rPr>
        <w:t>Integer (s). Periodic emission interval.</w:t>
      </w:r>
    </w:p>
    <w:p w14:paraId="16827F6E" w14:textId="77777777" w:rsidR="005F2341" w:rsidRPr="00112520" w:rsidRDefault="005F2341" w:rsidP="005F2341">
      <w:pPr>
        <w:pStyle w:val="ListParagraph"/>
        <w:widowControl w:val="0"/>
        <w:numPr>
          <w:ilvl w:val="0"/>
          <w:numId w:val="172"/>
        </w:numPr>
        <w:autoSpaceDE w:val="0"/>
        <w:autoSpaceDN w:val="0"/>
        <w:spacing w:after="200" w:line="276" w:lineRule="auto"/>
        <w:contextualSpacing w:val="0"/>
        <w:jc w:val="left"/>
        <w:rPr>
          <w:rFonts w:ascii="Cambria" w:hAnsi="Cambria"/>
        </w:rPr>
      </w:pPr>
      <w:r w:rsidRPr="00112520">
        <w:rPr>
          <w:rFonts w:ascii="Cambria" w:hAnsi="Cambria"/>
          <w:b/>
        </w:rPr>
        <w:t xml:space="preserve">batchSize: </w:t>
      </w:r>
      <w:r w:rsidRPr="00112520">
        <w:rPr>
          <w:rFonts w:ascii="Cambria" w:hAnsi="Cambria"/>
        </w:rPr>
        <w:t>Integer. Batch N events before sending (BODY mode).</w:t>
      </w:r>
    </w:p>
    <w:p w14:paraId="275F5BA8" w14:textId="77777777" w:rsidR="005F2341" w:rsidRPr="00112520" w:rsidRDefault="005F2341" w:rsidP="005F2341">
      <w:pPr>
        <w:pStyle w:val="ListParagraph"/>
        <w:widowControl w:val="0"/>
        <w:numPr>
          <w:ilvl w:val="0"/>
          <w:numId w:val="172"/>
        </w:numPr>
        <w:autoSpaceDE w:val="0"/>
        <w:autoSpaceDN w:val="0"/>
        <w:spacing w:after="200" w:line="276" w:lineRule="auto"/>
        <w:contextualSpacing w:val="0"/>
        <w:jc w:val="left"/>
        <w:rPr>
          <w:rFonts w:ascii="Cambria" w:hAnsi="Cambria"/>
        </w:rPr>
      </w:pPr>
      <w:r w:rsidRPr="00112520">
        <w:rPr>
          <w:rFonts w:ascii="Cambria" w:hAnsi="Cambria"/>
          <w:b/>
        </w:rPr>
        <w:t xml:space="preserve">batchTimer: </w:t>
      </w:r>
      <w:r w:rsidRPr="00112520">
        <w:rPr>
          <w:rFonts w:ascii="Cambria" w:hAnsi="Cambria"/>
        </w:rPr>
        <w:t>Integer (s). Flush batch every T seconds (BODY mode).</w:t>
      </w:r>
    </w:p>
    <w:p w14:paraId="104BF475" w14:textId="77777777" w:rsidR="005F2341" w:rsidRPr="00112520" w:rsidRDefault="005F2341" w:rsidP="005F2341">
      <w:pPr>
        <w:keepNext/>
        <w:keepLines/>
        <w:spacing w:before="200" w:line="276" w:lineRule="auto"/>
        <w:outlineLvl w:val="2"/>
        <w:rPr>
          <w:rFonts w:ascii="Calibri" w:eastAsia="MS Gothic" w:hAnsi="Calibri"/>
          <w:b/>
          <w:bCs/>
          <w:color w:val="4F81BD"/>
          <w:szCs w:val="22"/>
        </w:rPr>
      </w:pPr>
      <w:bookmarkStart w:id="825" w:name="_Toc220055368"/>
      <w:bookmarkStart w:id="826" w:name="_Toc220055556"/>
      <w:r w:rsidRPr="00112520">
        <w:rPr>
          <w:rFonts w:ascii="Calibri" w:eastAsia="MS Gothic" w:hAnsi="Calibri"/>
          <w:b/>
          <w:bCs/>
          <w:color w:val="4F81BD"/>
          <w:szCs w:val="22"/>
        </w:rPr>
        <w:t>Transport semantics</w:t>
      </w:r>
      <w:bookmarkEnd w:id="825"/>
      <w:bookmarkEnd w:id="826"/>
    </w:p>
    <w:p w14:paraId="4CEDD75D" w14:textId="77777777" w:rsidR="005F2341" w:rsidRPr="00112520" w:rsidRDefault="005F2341" w:rsidP="005F2341">
      <w:pPr>
        <w:pStyle w:val="ListParagraph"/>
        <w:widowControl w:val="0"/>
        <w:numPr>
          <w:ilvl w:val="0"/>
          <w:numId w:val="172"/>
        </w:numPr>
        <w:autoSpaceDE w:val="0"/>
        <w:autoSpaceDN w:val="0"/>
        <w:spacing w:after="200" w:line="276" w:lineRule="auto"/>
        <w:contextualSpacing w:val="0"/>
        <w:jc w:val="left"/>
        <w:rPr>
          <w:rFonts w:ascii="Cambria" w:hAnsi="Cambria"/>
        </w:rPr>
      </w:pPr>
      <w:r w:rsidRPr="00112520">
        <w:rPr>
          <w:rFonts w:ascii="Cambria" w:hAnsi="Cambria"/>
        </w:rPr>
        <w:t>Header mode: keys split across CMCD-Object, CMCD-Request, CMCD-Session (and Status). Use comma-separated tokens; flags without values.</w:t>
      </w:r>
    </w:p>
    <w:p w14:paraId="5B6BE0BA" w14:textId="77777777" w:rsidR="005F2341" w:rsidRPr="00112520" w:rsidRDefault="005F2341" w:rsidP="005F2341">
      <w:pPr>
        <w:pStyle w:val="ListParagraph"/>
        <w:widowControl w:val="0"/>
        <w:numPr>
          <w:ilvl w:val="0"/>
          <w:numId w:val="172"/>
        </w:numPr>
        <w:autoSpaceDE w:val="0"/>
        <w:autoSpaceDN w:val="0"/>
        <w:spacing w:after="200" w:line="276" w:lineRule="auto"/>
        <w:contextualSpacing w:val="0"/>
        <w:jc w:val="left"/>
        <w:rPr>
          <w:rFonts w:ascii="Cambria" w:hAnsi="Cambria"/>
        </w:rPr>
      </w:pPr>
      <w:r w:rsidRPr="00112520">
        <w:rPr>
          <w:rFonts w:ascii="Cambria" w:hAnsi="Cambria"/>
        </w:rPr>
        <w:t>Query mode: single CMCD= parameter with comma-separated tokens (URL-encoded). Do not mix header and query in the same request.</w:t>
      </w:r>
    </w:p>
    <w:p w14:paraId="54992685" w14:textId="77777777" w:rsidR="005F2341" w:rsidRPr="00112520" w:rsidRDefault="005F2341" w:rsidP="005F2341">
      <w:pPr>
        <w:pStyle w:val="ListParagraph"/>
        <w:widowControl w:val="0"/>
        <w:numPr>
          <w:ilvl w:val="0"/>
          <w:numId w:val="172"/>
        </w:numPr>
        <w:autoSpaceDE w:val="0"/>
        <w:autoSpaceDN w:val="0"/>
        <w:spacing w:after="200" w:line="276" w:lineRule="auto"/>
        <w:contextualSpacing w:val="0"/>
        <w:jc w:val="left"/>
        <w:rPr>
          <w:rFonts w:ascii="Cambria" w:hAnsi="Cambria"/>
        </w:rPr>
      </w:pPr>
      <w:r w:rsidRPr="00112520">
        <w:rPr>
          <w:rFonts w:ascii="Cambria" w:hAnsi="Cambria"/>
        </w:rPr>
        <w:t xml:space="preserve">Body mode: some collectors/validators support JSON payloads, often batched to reduce </w:t>
      </w:r>
      <w:r w:rsidRPr="00112520">
        <w:rPr>
          <w:rFonts w:ascii="Cambria" w:hAnsi="Cambria"/>
        </w:rPr>
        <w:lastRenderedPageBreak/>
        <w:t>overhead.</w:t>
      </w:r>
    </w:p>
    <w:p w14:paraId="1267AC30" w14:textId="77777777" w:rsidR="005F2341" w:rsidRPr="00112520" w:rsidRDefault="005F2341" w:rsidP="005F2341">
      <w:pPr>
        <w:keepNext/>
        <w:keepLines/>
        <w:spacing w:before="200" w:line="276" w:lineRule="auto"/>
        <w:outlineLvl w:val="1"/>
        <w:rPr>
          <w:rFonts w:ascii="Calibri" w:eastAsia="MS Gothic" w:hAnsi="Calibri"/>
          <w:b/>
          <w:bCs/>
          <w:color w:val="4F81BD"/>
          <w:sz w:val="26"/>
          <w:szCs w:val="26"/>
        </w:rPr>
      </w:pPr>
      <w:bookmarkStart w:id="827" w:name="_Toc220055369"/>
      <w:bookmarkStart w:id="828" w:name="_Toc220055557"/>
      <w:r w:rsidRPr="00112520">
        <w:rPr>
          <w:rFonts w:ascii="Calibri" w:eastAsia="MS Gothic" w:hAnsi="Calibri"/>
          <w:b/>
          <w:bCs/>
          <w:color w:val="4F81BD"/>
          <w:sz w:val="26"/>
          <w:szCs w:val="26"/>
        </w:rPr>
        <w:t>Example header &amp; query formatting</w:t>
      </w:r>
      <w:bookmarkEnd w:id="827"/>
      <w:bookmarkEnd w:id="828"/>
    </w:p>
    <w:p w14:paraId="2E45682F" w14:textId="77777777" w:rsidR="005F2341" w:rsidRPr="00112520" w:rsidRDefault="005F2341" w:rsidP="00F4183E">
      <w:pPr>
        <w:spacing w:before="120" w:after="120" w:line="276" w:lineRule="auto"/>
        <w:ind w:left="240"/>
        <w:jc w:val="left"/>
        <w:rPr>
          <w:rFonts w:ascii="Consolas" w:hAnsi="Consolas"/>
          <w:sz w:val="20"/>
          <w:szCs w:val="22"/>
        </w:rPr>
      </w:pPr>
      <w:r w:rsidRPr="00112520">
        <w:rPr>
          <w:rFonts w:ascii="Consolas" w:hAnsi="Consolas"/>
          <w:color w:val="000000"/>
          <w:sz w:val="20"/>
          <w:szCs w:val="22"/>
        </w:rPr>
        <w:t>GET https://example.com/segment.m4s</w:t>
      </w:r>
      <w:r w:rsidRPr="00112520">
        <w:rPr>
          <w:rFonts w:ascii="Consolas" w:hAnsi="Consolas"/>
          <w:sz w:val="20"/>
          <w:szCs w:val="22"/>
        </w:rPr>
        <w:br/>
      </w:r>
      <w:r w:rsidRPr="00112520">
        <w:rPr>
          <w:rFonts w:ascii="Consolas" w:hAnsi="Consolas"/>
          <w:b/>
          <w:color w:val="002299"/>
          <w:sz w:val="20"/>
          <w:szCs w:val="22"/>
        </w:rPr>
        <w:t xml:space="preserve">CMCD-Object: </w:t>
      </w:r>
      <w:r w:rsidRPr="00112520">
        <w:rPr>
          <w:rFonts w:ascii="Consolas" w:hAnsi="Consolas"/>
          <w:color w:val="000000"/>
          <w:sz w:val="20"/>
          <w:szCs w:val="22"/>
        </w:rPr>
        <w:t>br=2400,ot=v,d=4000,bl=9000</w:t>
      </w:r>
      <w:r w:rsidRPr="00112520">
        <w:rPr>
          <w:rFonts w:ascii="Consolas" w:hAnsi="Consolas"/>
          <w:sz w:val="20"/>
          <w:szCs w:val="22"/>
        </w:rPr>
        <w:br/>
      </w:r>
      <w:r w:rsidRPr="00112520">
        <w:rPr>
          <w:rFonts w:ascii="Consolas" w:hAnsi="Consolas"/>
          <w:b/>
          <w:color w:val="002299"/>
          <w:sz w:val="20"/>
          <w:szCs w:val="22"/>
        </w:rPr>
        <w:t xml:space="preserve">CMCD-Request: </w:t>
      </w:r>
      <w:r w:rsidRPr="00112520">
        <w:rPr>
          <w:rFonts w:ascii="Consolas" w:hAnsi="Consolas"/>
          <w:color w:val="000000"/>
          <w:sz w:val="20"/>
          <w:szCs w:val="22"/>
        </w:rPr>
        <w:t>sf=d,v=2</w:t>
      </w:r>
      <w:r w:rsidRPr="00112520">
        <w:rPr>
          <w:rFonts w:ascii="Consolas" w:hAnsi="Consolas"/>
          <w:sz w:val="20"/>
          <w:szCs w:val="22"/>
        </w:rPr>
        <w:br/>
      </w:r>
      <w:r w:rsidRPr="00112520">
        <w:rPr>
          <w:rFonts w:ascii="Consolas" w:hAnsi="Consolas"/>
          <w:b/>
          <w:color w:val="002299"/>
          <w:sz w:val="20"/>
          <w:szCs w:val="22"/>
        </w:rPr>
        <w:t xml:space="preserve">CMCD-Session: </w:t>
      </w:r>
      <w:r w:rsidRPr="00112520">
        <w:rPr>
          <w:rFonts w:ascii="Consolas" w:hAnsi="Consolas"/>
          <w:color w:val="000000"/>
          <w:sz w:val="20"/>
          <w:szCs w:val="22"/>
        </w:rPr>
        <w:t>sid=b248658d-1d1a-4039-91d0-8c08ba597da5,cid=21cf726cfe3d937b5f974f72bb5bd06a</w:t>
      </w:r>
      <w:r w:rsidRPr="00112520">
        <w:rPr>
          <w:rFonts w:ascii="Consolas" w:hAnsi="Consolas"/>
          <w:sz w:val="20"/>
          <w:szCs w:val="22"/>
        </w:rPr>
        <w:br/>
      </w:r>
      <w:r w:rsidRPr="00112520">
        <w:rPr>
          <w:rFonts w:ascii="Consolas" w:hAnsi="Consolas"/>
          <w:b/>
          <w:color w:val="002299"/>
          <w:sz w:val="20"/>
          <w:szCs w:val="22"/>
        </w:rPr>
        <w:t xml:space="preserve">CMCD-Status: </w:t>
      </w:r>
      <w:r w:rsidRPr="00112520">
        <w:rPr>
          <w:rFonts w:ascii="Consolas" w:hAnsi="Consolas"/>
          <w:color w:val="000000"/>
          <w:sz w:val="20"/>
          <w:szCs w:val="22"/>
        </w:rPr>
        <w:t>su,bs</w:t>
      </w:r>
    </w:p>
    <w:p w14:paraId="37BA9623" w14:textId="77777777" w:rsidR="005F2341" w:rsidRPr="00112520" w:rsidRDefault="005F2341" w:rsidP="00F4183E">
      <w:pPr>
        <w:spacing w:before="120" w:after="120" w:line="276" w:lineRule="auto"/>
        <w:ind w:left="240"/>
        <w:jc w:val="left"/>
        <w:rPr>
          <w:rFonts w:ascii="Consolas" w:hAnsi="Consolas"/>
          <w:sz w:val="20"/>
          <w:szCs w:val="22"/>
        </w:rPr>
      </w:pPr>
      <w:r w:rsidRPr="00112520">
        <w:rPr>
          <w:rFonts w:ascii="Consolas" w:hAnsi="Consolas"/>
          <w:color w:val="000000"/>
          <w:sz w:val="20"/>
          <w:szCs w:val="22"/>
        </w:rPr>
        <w:t>GET https://cdn.example.com/segment.m4s?CMCD=br%3D2400%2Cot%3Dv%2Cd%3D4000%2Cbl%3D9000%2Csf%3Dd%2Cv%3D2%2Csid%3Db248658d-1d1a-4039-91d0-8c08ba597da5%2Ccid%3D21cf726cfe3d937b5f974f72bb5bd06a%2Csu%2Cbs</w:t>
      </w:r>
    </w:p>
    <w:p w14:paraId="0C1E8600" w14:textId="77777777" w:rsidR="005F2341" w:rsidRPr="000C12A5" w:rsidRDefault="005F2341" w:rsidP="005F2341"/>
    <w:p w14:paraId="0A0753D8" w14:textId="77777777" w:rsidR="005F2341" w:rsidRDefault="005F2341" w:rsidP="005F2341">
      <w:r>
        <w:t xml:space="preserve">Now based on all of these examples, some the CMCD configuration makes it more explicit to have </w:t>
      </w:r>
    </w:p>
    <w:p w14:paraId="56282E87" w14:textId="77777777" w:rsidR="005F2341" w:rsidRDefault="005F2341" w:rsidP="005F2341">
      <w:pPr>
        <w:pStyle w:val="ListParagraph"/>
        <w:widowControl w:val="0"/>
        <w:numPr>
          <w:ilvl w:val="0"/>
          <w:numId w:val="172"/>
        </w:numPr>
        <w:autoSpaceDE w:val="0"/>
        <w:autoSpaceDN w:val="0"/>
        <w:contextualSpacing w:val="0"/>
        <w:jc w:val="left"/>
      </w:pPr>
      <w:r>
        <w:t>What keys to collect</w:t>
      </w:r>
    </w:p>
    <w:p w14:paraId="5E8DDF90" w14:textId="77777777" w:rsidR="005F2341" w:rsidRDefault="005F2341" w:rsidP="005F2341">
      <w:pPr>
        <w:pStyle w:val="ListParagraph"/>
        <w:widowControl w:val="0"/>
        <w:numPr>
          <w:ilvl w:val="0"/>
          <w:numId w:val="172"/>
        </w:numPr>
        <w:autoSpaceDE w:val="0"/>
        <w:autoSpaceDN w:val="0"/>
        <w:contextualSpacing w:val="0"/>
        <w:jc w:val="left"/>
      </w:pPr>
      <w:r>
        <w:t>Allowing different targets for reporting</w:t>
      </w:r>
    </w:p>
    <w:bookmarkEnd w:id="726"/>
    <w:p w14:paraId="39CFF2A0" w14:textId="0C1EF35F" w:rsidR="005F2341" w:rsidRDefault="005F2341">
      <w:pPr>
        <w:jc w:val="left"/>
        <w:rPr>
          <w:lang w:eastAsia="zh-CN"/>
        </w:rPr>
      </w:pPr>
      <w:r>
        <w:rPr>
          <w:lang w:eastAsia="zh-CN"/>
        </w:rPr>
        <w:br w:type="page"/>
      </w:r>
    </w:p>
    <w:p w14:paraId="1A778C10" w14:textId="08388B59" w:rsidR="005F2341" w:rsidRPr="00484BF7" w:rsidRDefault="005F2341" w:rsidP="005F2341">
      <w:pPr>
        <w:pStyle w:val="Header1"/>
      </w:pPr>
      <w:bookmarkStart w:id="829" w:name="_Toc220055558"/>
      <w:r w:rsidRPr="005F2341">
        <w:lastRenderedPageBreak/>
        <w:t>Energy-aware Streaming</w:t>
      </w:r>
      <w:r>
        <w:t xml:space="preserve"> (m75723)</w:t>
      </w:r>
      <w:bookmarkEnd w:id="829"/>
    </w:p>
    <w:p w14:paraId="6A8BFB46" w14:textId="77777777" w:rsidR="005F2341" w:rsidRDefault="005F2341" w:rsidP="005F2341">
      <w:pPr>
        <w:pStyle w:val="Heading2"/>
        <w:rPr>
          <w:sz w:val="24"/>
          <w:szCs w:val="24"/>
        </w:rPr>
      </w:pPr>
      <w:bookmarkStart w:id="830" w:name="_Toc220055559"/>
      <w:r>
        <w:t>Introduction</w:t>
      </w:r>
      <w:bookmarkEnd w:id="830"/>
    </w:p>
    <w:p w14:paraId="173397BB" w14:textId="77777777" w:rsidR="005F2341" w:rsidRDefault="005F2341" w:rsidP="005F2341"/>
    <w:p w14:paraId="3150989B" w14:textId="77777777" w:rsidR="005F2341" w:rsidRDefault="005F2341" w:rsidP="005F2341">
      <w:r>
        <w:t>Service-related information related to energy consumption is not addressed in streaming services yet. As an example, 3GPP and Greening of Streaming look at some aspects related to streaming services</w:t>
      </w:r>
    </w:p>
    <w:p w14:paraId="7BFB4A92" w14:textId="77777777" w:rsidR="005F2341" w:rsidRDefault="005F2341" w:rsidP="005F2341"/>
    <w:p w14:paraId="7268C231" w14:textId="77777777" w:rsidR="005F2341" w:rsidRDefault="005F2341" w:rsidP="005F2341">
      <w:r>
        <w:t>This proposal provides initial discussion on the following:</w:t>
      </w:r>
    </w:p>
    <w:p w14:paraId="37EEB515" w14:textId="77777777" w:rsidR="005F2341" w:rsidRDefault="005F2341" w:rsidP="005F2341">
      <w:pPr>
        <w:pStyle w:val="ListParagraph"/>
        <w:widowControl w:val="0"/>
        <w:numPr>
          <w:ilvl w:val="0"/>
          <w:numId w:val="173"/>
        </w:numPr>
        <w:autoSpaceDE w:val="0"/>
        <w:autoSpaceDN w:val="0"/>
        <w:contextualSpacing w:val="0"/>
        <w:jc w:val="left"/>
      </w:pPr>
      <w:r>
        <w:t>Integrate energy-related information into general media streaming services.</w:t>
      </w:r>
    </w:p>
    <w:p w14:paraId="5BA5B407" w14:textId="77777777" w:rsidR="005F2341" w:rsidRDefault="005F2341" w:rsidP="005F2341">
      <w:pPr>
        <w:pStyle w:val="ListParagraph"/>
        <w:widowControl w:val="0"/>
        <w:numPr>
          <w:ilvl w:val="0"/>
          <w:numId w:val="173"/>
        </w:numPr>
        <w:autoSpaceDE w:val="0"/>
        <w:autoSpaceDN w:val="0"/>
        <w:contextualSpacing w:val="0"/>
        <w:jc w:val="left"/>
      </w:pPr>
      <w:r>
        <w:t>Create an extensible framework that can be used by different environments.</w:t>
      </w:r>
    </w:p>
    <w:p w14:paraId="7EF862BB" w14:textId="77777777" w:rsidR="005F2341" w:rsidRDefault="005F2341" w:rsidP="005F2341">
      <w:pPr>
        <w:pStyle w:val="ListParagraph"/>
        <w:widowControl w:val="0"/>
        <w:numPr>
          <w:ilvl w:val="0"/>
          <w:numId w:val="173"/>
        </w:numPr>
        <w:autoSpaceDE w:val="0"/>
        <w:autoSpaceDN w:val="0"/>
        <w:contextualSpacing w:val="0"/>
        <w:jc w:val="left"/>
      </w:pPr>
      <w:r>
        <w:t>Combine the general framework with 3GPP services.</w:t>
      </w:r>
    </w:p>
    <w:p w14:paraId="3E33BC5C" w14:textId="77777777" w:rsidR="005F2341" w:rsidRDefault="005F2341" w:rsidP="005F2341">
      <w:pPr>
        <w:pStyle w:val="Heading2"/>
      </w:pPr>
      <w:bookmarkStart w:id="831" w:name="_Toc175242898"/>
      <w:bookmarkStart w:id="832" w:name="_Toc183102252"/>
      <w:bookmarkStart w:id="833" w:name="_Toc187660849"/>
      <w:bookmarkStart w:id="834" w:name="_Toc183194726"/>
      <w:bookmarkStart w:id="835" w:name="_Toc193473755"/>
      <w:bookmarkStart w:id="836" w:name="_Toc220055560"/>
      <w:r>
        <w:t>Functional description</w:t>
      </w:r>
      <w:bookmarkEnd w:id="831"/>
      <w:bookmarkEnd w:id="832"/>
      <w:bookmarkEnd w:id="833"/>
      <w:bookmarkEnd w:id="834"/>
      <w:bookmarkEnd w:id="835"/>
      <w:bookmarkEnd w:id="836"/>
    </w:p>
    <w:p w14:paraId="61CDF148" w14:textId="77777777" w:rsidR="005F2341" w:rsidRDefault="005F2341" w:rsidP="005F2341">
      <w:pPr>
        <w:pStyle w:val="Heading3"/>
      </w:pPr>
      <w:bookmarkStart w:id="837" w:name="_Toc220055561"/>
      <w:r>
        <w:t>Overview</w:t>
      </w:r>
      <w:bookmarkEnd w:id="837"/>
    </w:p>
    <w:p w14:paraId="34AE4B85" w14:textId="77777777" w:rsidR="005F2341" w:rsidRDefault="005F2341" w:rsidP="005F2341">
      <w:pPr>
        <w:keepNext/>
      </w:pPr>
      <w:r>
        <w:t>Figure X provides an overview of a generic streaming workflow. The workflow may be considered as simple, and can obviously be extended for redundant operations, adding DRM, inserting advertisements, and so on. However, for the purpose of the discussion, this is not relevant.</w:t>
      </w:r>
    </w:p>
    <w:p w14:paraId="1D940A88" w14:textId="43375479" w:rsidR="005F2341" w:rsidRDefault="005F2341" w:rsidP="005F2341">
      <w:pPr>
        <w:pStyle w:val="TF"/>
      </w:pPr>
      <w:r>
        <w:rPr>
          <w:noProof/>
        </w:rPr>
        <w:drawing>
          <wp:inline distT="0" distB="0" distL="0" distR="0" wp14:anchorId="5BB79D69" wp14:editId="398BCCA9">
            <wp:extent cx="5940425" cy="2500630"/>
            <wp:effectExtent l="0" t="0" r="3175" b="0"/>
            <wp:docPr id="2114331119" name="Picture 6" descr="A diagram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diagram of a computer&#10;&#10;AI-generated content may be incorrect."/>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5940425" cy="2500630"/>
                    </a:xfrm>
                    <a:prstGeom prst="rect">
                      <a:avLst/>
                    </a:prstGeom>
                    <a:noFill/>
                    <a:ln>
                      <a:noFill/>
                    </a:ln>
                  </pic:spPr>
                </pic:pic>
              </a:graphicData>
            </a:graphic>
          </wp:inline>
        </w:drawing>
      </w:r>
    </w:p>
    <w:p w14:paraId="5364B562" w14:textId="77777777" w:rsidR="005F2341" w:rsidRDefault="005F2341" w:rsidP="005F2341">
      <w:pPr>
        <w:pStyle w:val="TF"/>
      </w:pPr>
      <w:r>
        <w:t>Figure X: Streaming architecture with energy related information workflows</w:t>
      </w:r>
    </w:p>
    <w:p w14:paraId="598F505C" w14:textId="77777777" w:rsidR="005F2341" w:rsidRDefault="005F2341" w:rsidP="005F2341">
      <w:pPr>
        <w:keepNext/>
      </w:pPr>
      <w:r>
        <w:t>The workflow is as follows:</w:t>
      </w:r>
    </w:p>
    <w:p w14:paraId="6A0AB881" w14:textId="77777777" w:rsidR="005F2341" w:rsidRDefault="005F2341" w:rsidP="005F2341">
      <w:pPr>
        <w:pStyle w:val="ListParagraph"/>
        <w:widowControl w:val="0"/>
        <w:numPr>
          <w:ilvl w:val="0"/>
          <w:numId w:val="174"/>
        </w:numPr>
        <w:autoSpaceDE w:val="0"/>
        <w:autoSpaceDN w:val="0"/>
        <w:contextualSpacing w:val="0"/>
        <w:jc w:val="left"/>
      </w:pPr>
      <w:r>
        <w:t>Produced content is provided to a distribution encoder, possibly in multiple variants (for example different resolutions, an SDR and an HDR version, and so on). The captured content may have associated static and/or dynamic information related to the energy needed to produce the content.</w:t>
      </w:r>
    </w:p>
    <w:p w14:paraId="385519F6" w14:textId="77777777" w:rsidR="005F2341" w:rsidRDefault="005F2341" w:rsidP="005F2341">
      <w:pPr>
        <w:pStyle w:val="ListParagraph"/>
        <w:widowControl w:val="0"/>
        <w:numPr>
          <w:ilvl w:val="0"/>
          <w:numId w:val="174"/>
        </w:numPr>
        <w:autoSpaceDE w:val="0"/>
        <w:autoSpaceDN w:val="0"/>
        <w:contextualSpacing w:val="0"/>
        <w:jc w:val="left"/>
      </w:pPr>
      <w:r>
        <w:t>The encoder encodes the content and aggregates the energy information provided upstream, and the energy/power that it required to encode, possibly also for different variants, for example the encoding technology, the bit rate and so on.</w:t>
      </w:r>
    </w:p>
    <w:p w14:paraId="33D1B7D4" w14:textId="77777777" w:rsidR="005F2341" w:rsidRDefault="005F2341" w:rsidP="005F2341">
      <w:pPr>
        <w:pStyle w:val="ListParagraph"/>
        <w:widowControl w:val="0"/>
        <w:numPr>
          <w:ilvl w:val="0"/>
          <w:numId w:val="174"/>
        </w:numPr>
        <w:autoSpaceDE w:val="0"/>
        <w:autoSpaceDN w:val="0"/>
        <w:contextualSpacing w:val="0"/>
        <w:jc w:val="left"/>
      </w:pPr>
      <w:r>
        <w:t>The aggregated energy information may then be propagated through the distribution chain, by aggregating and accumulating the energy usage at each stage of the distribution.</w:t>
      </w:r>
    </w:p>
    <w:p w14:paraId="0F86021B" w14:textId="77777777" w:rsidR="005F2341" w:rsidRDefault="005F2341" w:rsidP="005F2341">
      <w:r>
        <w:t>A core concept is that the aggregated energy information is included as metadata in the media streaming data, and different options are possible. The media may be delivered via a 3GPP delivery network and reach a media client, but it may also be delivered via other means that are not 3GPP-based. The media client is typically not 3GPP-specific and hence information is expected to be agnostic of the media delivery system and access network(s) used to deliver it. The media client or any node in the network may use information provided in the metadata to optimize the delivery based on energy-related metrics.</w:t>
      </w:r>
    </w:p>
    <w:p w14:paraId="230B813B" w14:textId="77777777" w:rsidR="005F2341" w:rsidRDefault="005F2341" w:rsidP="005F2341">
      <w:pPr>
        <w:keepNext/>
        <w:rPr>
          <w:lang w:val="en-GB"/>
        </w:rPr>
      </w:pPr>
    </w:p>
    <w:p w14:paraId="0B69697D" w14:textId="77777777" w:rsidR="005F2341" w:rsidRDefault="005F2341" w:rsidP="005F2341">
      <w:pPr>
        <w:keepNext/>
      </w:pPr>
      <w:r>
        <w:t>In summary, the following functional aspects are considered:</w:t>
      </w:r>
    </w:p>
    <w:p w14:paraId="66008499" w14:textId="77777777" w:rsidR="005F2341" w:rsidRDefault="005F2341" w:rsidP="005F2341">
      <w:pPr>
        <w:pStyle w:val="ListParagraph"/>
        <w:widowControl w:val="0"/>
        <w:numPr>
          <w:ilvl w:val="0"/>
          <w:numId w:val="175"/>
        </w:numPr>
        <w:autoSpaceDE w:val="0"/>
        <w:autoSpaceDN w:val="0"/>
        <w:contextualSpacing w:val="0"/>
        <w:jc w:val="left"/>
      </w:pPr>
      <w:r>
        <w:t>Propagate energy-related information downstream within the media streaming workflow</w:t>
      </w:r>
    </w:p>
    <w:p w14:paraId="3CEBD785" w14:textId="77777777" w:rsidR="005F2341" w:rsidRDefault="005F2341" w:rsidP="005F2341">
      <w:pPr>
        <w:pStyle w:val="ListParagraph"/>
        <w:widowControl w:val="0"/>
        <w:numPr>
          <w:ilvl w:val="0"/>
          <w:numId w:val="175"/>
        </w:numPr>
        <w:autoSpaceDE w:val="0"/>
        <w:autoSpaceDN w:val="0"/>
        <w:contextualSpacing w:val="0"/>
        <w:jc w:val="left"/>
      </w:pPr>
      <w:r>
        <w:t>Make the energy-related information accessible at the level of individual media streams, such that nodes in the delivery chain can access the information.</w:t>
      </w:r>
    </w:p>
    <w:p w14:paraId="3EB7DF69" w14:textId="77777777" w:rsidR="005F2341" w:rsidRDefault="005F2341" w:rsidP="005F2341">
      <w:pPr>
        <w:pStyle w:val="ListParagraph"/>
        <w:widowControl w:val="0"/>
        <w:numPr>
          <w:ilvl w:val="0"/>
          <w:numId w:val="175"/>
        </w:numPr>
        <w:autoSpaceDE w:val="0"/>
        <w:autoSpaceDN w:val="0"/>
        <w:contextualSpacing w:val="0"/>
        <w:jc w:val="left"/>
      </w:pPr>
      <w:r>
        <w:t>Allow the energy-related information to be aggregated and/or accumulated at specific nodes in the media delivery path.</w:t>
      </w:r>
    </w:p>
    <w:p w14:paraId="2F028DAC" w14:textId="77777777" w:rsidR="005F2341" w:rsidRDefault="005F2341" w:rsidP="005F2341">
      <w:pPr>
        <w:pStyle w:val="ListParagraph"/>
        <w:widowControl w:val="0"/>
        <w:numPr>
          <w:ilvl w:val="0"/>
          <w:numId w:val="175"/>
        </w:numPr>
        <w:autoSpaceDE w:val="0"/>
        <w:autoSpaceDN w:val="0"/>
        <w:contextualSpacing w:val="0"/>
        <w:jc w:val="left"/>
      </w:pPr>
      <w:r>
        <w:t>Collect energy-related information at appropriate nodes in the media delivery path and use the provided information for operational decision-making.</w:t>
      </w:r>
    </w:p>
    <w:p w14:paraId="1001C0C0" w14:textId="77777777" w:rsidR="005F2341" w:rsidRDefault="005F2341" w:rsidP="005F2341">
      <w:pPr>
        <w:pStyle w:val="ListParagraph"/>
        <w:widowControl w:val="0"/>
        <w:numPr>
          <w:ilvl w:val="0"/>
          <w:numId w:val="175"/>
        </w:numPr>
        <w:autoSpaceDE w:val="0"/>
        <w:autoSpaceDN w:val="0"/>
        <w:contextualSpacing w:val="0"/>
        <w:jc w:val="left"/>
      </w:pPr>
      <w:r>
        <w:t>Allow the aggregated and accumulated energy-related information to be reported to reporting servers:</w:t>
      </w:r>
    </w:p>
    <w:p w14:paraId="2E4C413F" w14:textId="77777777" w:rsidR="005F2341" w:rsidRDefault="005F2341" w:rsidP="005F2341">
      <w:pPr>
        <w:pStyle w:val="ListParagraph"/>
        <w:widowControl w:val="0"/>
        <w:numPr>
          <w:ilvl w:val="0"/>
          <w:numId w:val="175"/>
        </w:numPr>
        <w:autoSpaceDE w:val="0"/>
        <w:autoSpaceDN w:val="0"/>
        <w:contextualSpacing w:val="0"/>
        <w:jc w:val="left"/>
      </w:pPr>
      <w:r>
        <w:t>Excluding the measured energy consumption at the client.</w:t>
      </w:r>
    </w:p>
    <w:p w14:paraId="3E6FC9E8" w14:textId="77777777" w:rsidR="005F2341" w:rsidRDefault="005F2341" w:rsidP="005F2341">
      <w:pPr>
        <w:pStyle w:val="ListParagraph"/>
        <w:widowControl w:val="0"/>
        <w:numPr>
          <w:ilvl w:val="0"/>
          <w:numId w:val="175"/>
        </w:numPr>
        <w:autoSpaceDE w:val="0"/>
        <w:autoSpaceDN w:val="0"/>
        <w:contextualSpacing w:val="0"/>
        <w:jc w:val="left"/>
      </w:pPr>
      <w:r>
        <w:t>Including the measured energy consumption at the client.</w:t>
      </w:r>
    </w:p>
    <w:p w14:paraId="61A18FB6" w14:textId="77777777" w:rsidR="005F2341" w:rsidRDefault="005F2341" w:rsidP="005F2341">
      <w:pPr>
        <w:pStyle w:val="ListParagraph"/>
        <w:widowControl w:val="0"/>
        <w:numPr>
          <w:ilvl w:val="0"/>
          <w:numId w:val="175"/>
        </w:numPr>
        <w:autoSpaceDE w:val="0"/>
        <w:autoSpaceDN w:val="0"/>
        <w:contextualSpacing w:val="0"/>
        <w:jc w:val="left"/>
      </w:pPr>
      <w:r>
        <w:t>Allow the client to select content based on energy-related metrics.</w:t>
      </w:r>
    </w:p>
    <w:p w14:paraId="0E132F6F" w14:textId="77777777" w:rsidR="005F2341" w:rsidRDefault="005F2341" w:rsidP="005F2341">
      <w:r>
        <w:t>In order to provide meaningful and trustworthy energy reporting, the nodes in the media delivery chain adding energy-related metrics are preferably trusted energy consumption reporters.</w:t>
      </w:r>
    </w:p>
    <w:p w14:paraId="110F6189" w14:textId="77777777" w:rsidR="005F2341" w:rsidRDefault="005F2341" w:rsidP="005F2341">
      <w:r>
        <w:t>In the following, some specific aspects are discussed.</w:t>
      </w:r>
    </w:p>
    <w:p w14:paraId="04920F71" w14:textId="77777777" w:rsidR="005F2341" w:rsidRDefault="005F2341" w:rsidP="005F2341">
      <w:pPr>
        <w:pStyle w:val="Heading3"/>
      </w:pPr>
      <w:bookmarkStart w:id="838" w:name="_Toc220055562"/>
      <w:r>
        <w:t>Assignment and aggregation of energy usage</w:t>
      </w:r>
      <w:bookmarkEnd w:id="838"/>
    </w:p>
    <w:p w14:paraId="72670BEF" w14:textId="77777777" w:rsidR="005F2341" w:rsidRDefault="005F2341" w:rsidP="005F2341">
      <w:r>
        <w:t>Media resources available on a specific storage or distribution node may include a record of the energy that has been consumed up to the current point in the media delivery chain, for example including production, encoding, distribution and so on. The information may be scaled to the number of users assigned to this resource. Such a scaling is obviously difficult to estimate, but for example for a Segment, it may be predicted how many users were requesting the previous Segment in the same Representation, and hence such information can be extrapolated. Aggregation may be done by summing the energy information or by other means of aggregation, depending on the assigned metrics.</w:t>
      </w:r>
    </w:p>
    <w:p w14:paraId="7641BE44" w14:textId="77777777" w:rsidR="005F2341" w:rsidRDefault="005F2341" w:rsidP="005F2341">
      <w:pPr>
        <w:rPr>
          <w:lang w:val="en-GB"/>
        </w:rPr>
      </w:pPr>
      <w:r>
        <w:t>The energy metric may be assigned to the entire media asset, or to a subset of the media asset, for example to a specific variant, to a specific segment or to a time range.</w:t>
      </w:r>
    </w:p>
    <w:p w14:paraId="532D2D04" w14:textId="77777777" w:rsidR="005F2341" w:rsidRDefault="005F2341" w:rsidP="005F2341">
      <w:pPr>
        <w:pStyle w:val="Heading3"/>
      </w:pPr>
      <w:bookmarkStart w:id="839" w:name="_Toc220055563"/>
      <w:r>
        <w:t>Common repository of energy-related metrics</w:t>
      </w:r>
      <w:bookmarkEnd w:id="839"/>
    </w:p>
    <w:p w14:paraId="0724C51A" w14:textId="77777777" w:rsidR="005F2341" w:rsidRDefault="005F2341" w:rsidP="005F2341">
      <w:r>
        <w:t>Metrics assigned to energy consumption are currently not well defined, but may improve over time. A framework is expected to be applicable with an evolution of energy metrics. For this purpose it is proposed to create a registry/repository/catalogue for energy-related metrics, similar to MP4RA (https://mp4ra.org/) or DASH-IF identifiers (https://dashif.org/identifiers/introduction/). To each metric a key may be added, for example using a 4CC code or a URN. In addition, the metric is well-defined, typically by reference to a specification and/or implementation. This allows different metrics to be used, and also avoids the need for frameworks to redundantly define the metrics they use. As hypothetical examples:</w:t>
      </w:r>
    </w:p>
    <w:p w14:paraId="28AA3756" w14:textId="77777777" w:rsidR="005F2341" w:rsidRDefault="005F2341" w:rsidP="005F2341">
      <w:pPr>
        <w:pStyle w:val="B1"/>
        <w:rPr>
          <w:sz w:val="24"/>
          <w:szCs w:val="24"/>
        </w:rPr>
      </w:pPr>
      <w:r>
        <w:rPr>
          <w:sz w:val="24"/>
          <w:szCs w:val="24"/>
        </w:rPr>
        <w:t>-</w:t>
      </w:r>
      <w:r>
        <w:rPr>
          <w:sz w:val="24"/>
          <w:szCs w:val="24"/>
        </w:rPr>
        <w:tab/>
        <w:t xml:space="preserve">Greening of Streaming defines a URN </w:t>
      </w:r>
      <w:r>
        <w:rPr>
          <w:rFonts w:ascii="Courier New" w:hAnsi="Courier New" w:cs="Courier New"/>
          <w:sz w:val="24"/>
          <w:szCs w:val="24"/>
        </w:rPr>
        <w:t>urn:org:gos:energyindex:2025</w:t>
      </w:r>
      <w:r>
        <w:rPr>
          <w:sz w:val="24"/>
          <w:szCs w:val="24"/>
        </w:rPr>
        <w:t xml:space="preserve"> and/or a 4CC </w:t>
      </w:r>
      <w:r>
        <w:rPr>
          <w:rFonts w:ascii="Courier New" w:hAnsi="Courier New" w:cs="Courier New"/>
          <w:sz w:val="24"/>
          <w:szCs w:val="24"/>
        </w:rPr>
        <w:t>'eeix'</w:t>
      </w:r>
      <w:r>
        <w:rPr>
          <w:sz w:val="24"/>
          <w:szCs w:val="24"/>
        </w:rPr>
        <w:t xml:space="preserve"> with a well-defined value assigned to it and the energy index expressing the average aggregated consumed energy per second for the media assigned to it.</w:t>
      </w:r>
    </w:p>
    <w:p w14:paraId="25199D42" w14:textId="77777777" w:rsidR="005F2341" w:rsidRDefault="005F2341" w:rsidP="005F2341">
      <w:pPr>
        <w:pStyle w:val="B1"/>
        <w:rPr>
          <w:sz w:val="24"/>
          <w:szCs w:val="24"/>
        </w:rPr>
      </w:pPr>
      <w:r>
        <w:rPr>
          <w:sz w:val="24"/>
          <w:szCs w:val="24"/>
        </w:rPr>
        <w:t>-</w:t>
      </w:r>
      <w:r>
        <w:rPr>
          <w:sz w:val="24"/>
          <w:szCs w:val="24"/>
        </w:rPr>
        <w:tab/>
        <w:t xml:space="preserve">French regulator AFNOR defines </w:t>
      </w:r>
      <w:r>
        <w:rPr>
          <w:rFonts w:ascii="Courier New" w:hAnsi="Courier New" w:cs="Courier New"/>
          <w:sz w:val="24"/>
          <w:szCs w:val="24"/>
        </w:rPr>
        <w:t>urn:org:afnor:carbonindex:2025</w:t>
      </w:r>
      <w:r>
        <w:rPr>
          <w:sz w:val="24"/>
          <w:szCs w:val="24"/>
        </w:rPr>
        <w:t xml:space="preserve"> and/or a 4CC </w:t>
      </w:r>
      <w:r>
        <w:rPr>
          <w:rFonts w:ascii="Courier New" w:hAnsi="Courier New" w:cs="Courier New"/>
          <w:sz w:val="24"/>
          <w:szCs w:val="24"/>
        </w:rPr>
        <w:t>'eecx'</w:t>
      </w:r>
      <w:r>
        <w:rPr>
          <w:sz w:val="24"/>
          <w:szCs w:val="24"/>
        </w:rPr>
        <w:t xml:space="preserve"> with a well-defined value being assigned to it and the carbon index expresses the average aggregated consumed carbon per second for the media assigned to it.</w:t>
      </w:r>
    </w:p>
    <w:p w14:paraId="62B2BD99" w14:textId="77777777" w:rsidR="005F2341" w:rsidRDefault="005F2341" w:rsidP="005F2341">
      <w:pPr>
        <w:rPr>
          <w:sz w:val="24"/>
        </w:rPr>
      </w:pPr>
      <w:r>
        <w:t>Such a repository may be hosted by a registration authority, or for example by an organization such as Greening of Streaming.</w:t>
      </w:r>
    </w:p>
    <w:p w14:paraId="4015136C" w14:textId="77777777" w:rsidR="005F2341" w:rsidRDefault="005F2341" w:rsidP="005F2341">
      <w:pPr>
        <w:pStyle w:val="Heading3"/>
      </w:pPr>
      <w:bookmarkStart w:id="840" w:name="_Toc220055564"/>
      <w:r>
        <w:lastRenderedPageBreak/>
        <w:t>In-band carriage of energy-related metrics</w:t>
      </w:r>
      <w:bookmarkEnd w:id="840"/>
    </w:p>
    <w:p w14:paraId="0396DCE5" w14:textId="77777777" w:rsidR="005F2341" w:rsidRDefault="005F2341" w:rsidP="005F2341">
      <w:pPr>
        <w:keepNext/>
      </w:pPr>
      <w:r>
        <w:t>Once the metrics are well defined, for example following what is presented in clause 7.x.2.3, the information may be carried by different means within the media delivery chain. Examples include, but are not limited to:</w:t>
      </w:r>
    </w:p>
    <w:p w14:paraId="4DA4FBAE" w14:textId="77777777" w:rsidR="005F2341" w:rsidRDefault="005F2341" w:rsidP="005F2341">
      <w:pPr>
        <w:pStyle w:val="B1"/>
        <w:rPr>
          <w:sz w:val="22"/>
          <w:szCs w:val="22"/>
          <w:lang w:val="en-US"/>
        </w:rPr>
      </w:pPr>
      <w:r>
        <w:rPr>
          <w:sz w:val="22"/>
          <w:szCs w:val="22"/>
          <w:lang w:val="en-US"/>
        </w:rPr>
        <w:t>-</w:t>
      </w:r>
      <w:r>
        <w:rPr>
          <w:sz w:val="22"/>
          <w:szCs w:val="22"/>
          <w:lang w:val="en-US"/>
        </w:rPr>
        <w:tab/>
      </w:r>
      <w:r>
        <w:rPr>
          <w:i/>
          <w:iCs/>
          <w:sz w:val="22"/>
          <w:szCs w:val="22"/>
          <w:lang w:val="en-US"/>
        </w:rPr>
        <w:t>Metadata tracks:</w:t>
      </w:r>
      <w:r>
        <w:rPr>
          <w:sz w:val="22"/>
          <w:szCs w:val="22"/>
          <w:lang w:val="en-US"/>
        </w:rPr>
        <w:t xml:space="preserve"> If the information is dynamic, a metadata track may be used to carry one or different energy-related metrics. Metrics may also be delivered, for example, as part of Addressable Resource Index (ARI) tracks as defined in ISO/IEC 23009-1 [</w:t>
      </w:r>
      <w:r>
        <w:rPr>
          <w:sz w:val="22"/>
          <w:szCs w:val="22"/>
          <w:highlight w:val="yellow"/>
          <w:lang w:val="en-US"/>
        </w:rPr>
        <w:t>23009-1</w:t>
      </w:r>
      <w:r>
        <w:rPr>
          <w:sz w:val="22"/>
          <w:szCs w:val="22"/>
          <w:lang w:val="en-US"/>
        </w:rPr>
        <w:t>].</w:t>
      </w:r>
    </w:p>
    <w:p w14:paraId="4D582EC8" w14:textId="77777777" w:rsidR="005F2341" w:rsidRDefault="005F2341" w:rsidP="005F2341">
      <w:pPr>
        <w:pStyle w:val="B1"/>
        <w:rPr>
          <w:sz w:val="22"/>
          <w:szCs w:val="22"/>
          <w:lang w:val="en-US"/>
        </w:rPr>
      </w:pPr>
      <w:r>
        <w:rPr>
          <w:sz w:val="22"/>
          <w:szCs w:val="22"/>
          <w:lang w:val="en-US"/>
        </w:rPr>
        <w:t>-</w:t>
      </w:r>
      <w:r>
        <w:rPr>
          <w:sz w:val="22"/>
          <w:szCs w:val="22"/>
          <w:lang w:val="en-US"/>
        </w:rPr>
        <w:tab/>
      </w:r>
      <w:r>
        <w:rPr>
          <w:i/>
          <w:iCs/>
          <w:sz w:val="22"/>
          <w:szCs w:val="22"/>
          <w:lang w:val="en-US"/>
        </w:rPr>
        <w:t>Common Media Client Data (CMCD) metrics:</w:t>
      </w:r>
      <w:r>
        <w:rPr>
          <w:sz w:val="22"/>
          <w:szCs w:val="22"/>
          <w:lang w:val="en-US"/>
        </w:rPr>
        <w:t xml:space="preserve"> In the reporting mechanism associated with media delivery, custom energy metric keys may be defined, for example using the definitions in clause 7.x.2.3, and providing the energy related to the consumed assets.</w:t>
      </w:r>
    </w:p>
    <w:p w14:paraId="4B079010" w14:textId="77777777" w:rsidR="005F2341" w:rsidRDefault="005F2341" w:rsidP="005F2341">
      <w:pPr>
        <w:pStyle w:val="B1"/>
        <w:rPr>
          <w:sz w:val="22"/>
          <w:szCs w:val="22"/>
          <w:lang w:val="en-US"/>
        </w:rPr>
      </w:pPr>
      <w:r>
        <w:rPr>
          <w:sz w:val="22"/>
          <w:szCs w:val="22"/>
          <w:lang w:val="en-US"/>
        </w:rPr>
        <w:t>-</w:t>
      </w:r>
      <w:r>
        <w:rPr>
          <w:sz w:val="22"/>
          <w:szCs w:val="22"/>
          <w:lang w:val="en-US"/>
        </w:rPr>
        <w:tab/>
      </w:r>
      <w:r>
        <w:rPr>
          <w:i/>
          <w:iCs/>
          <w:sz w:val="22"/>
          <w:szCs w:val="22"/>
          <w:lang w:val="en-US"/>
        </w:rPr>
        <w:t>Common Media Server Data (CMSD) information:</w:t>
      </w:r>
      <w:r>
        <w:rPr>
          <w:sz w:val="22"/>
          <w:szCs w:val="22"/>
          <w:lang w:val="en-US"/>
        </w:rPr>
        <w:t xml:space="preserve"> In the streaming of media assets, information may be assigned to each resource using data for each segment. This may again use custom energy metric keys.</w:t>
      </w:r>
    </w:p>
    <w:p w14:paraId="7C2E94BE" w14:textId="77777777" w:rsidR="005F2341" w:rsidRDefault="005F2341" w:rsidP="005F2341">
      <w:pPr>
        <w:pStyle w:val="B1"/>
        <w:rPr>
          <w:sz w:val="22"/>
          <w:szCs w:val="22"/>
          <w:lang w:val="en-US"/>
        </w:rPr>
      </w:pPr>
      <w:r>
        <w:rPr>
          <w:sz w:val="22"/>
          <w:szCs w:val="22"/>
          <w:lang w:val="en-US"/>
        </w:rPr>
        <w:t>-</w:t>
      </w:r>
      <w:r>
        <w:rPr>
          <w:sz w:val="22"/>
          <w:szCs w:val="22"/>
          <w:lang w:val="en-US"/>
        </w:rPr>
        <w:tab/>
      </w:r>
      <w:r>
        <w:rPr>
          <w:i/>
          <w:iCs/>
          <w:sz w:val="22"/>
          <w:szCs w:val="22"/>
          <w:lang w:val="en-US"/>
        </w:rPr>
        <w:t>SAND information:</w:t>
      </w:r>
      <w:r>
        <w:rPr>
          <w:sz w:val="22"/>
          <w:szCs w:val="22"/>
          <w:lang w:val="en-US"/>
        </w:rPr>
        <w:t xml:space="preserve"> CMCD- and CMSD-equivalent information may also be provided as part of SAND messages as defined in ISO/IEC 23009-5 [</w:t>
      </w:r>
      <w:r>
        <w:rPr>
          <w:sz w:val="22"/>
          <w:szCs w:val="22"/>
          <w:highlight w:val="yellow"/>
          <w:lang w:val="en-US"/>
        </w:rPr>
        <w:t>23009-5</w:t>
      </w:r>
      <w:r>
        <w:rPr>
          <w:sz w:val="22"/>
          <w:szCs w:val="22"/>
          <w:lang w:val="en-US"/>
        </w:rPr>
        <w:t>], for example using custom keys.</w:t>
      </w:r>
    </w:p>
    <w:p w14:paraId="220D428C" w14:textId="77777777" w:rsidR="005F2341" w:rsidRDefault="005F2341" w:rsidP="005F2341">
      <w:pPr>
        <w:pStyle w:val="B1"/>
        <w:rPr>
          <w:sz w:val="22"/>
          <w:szCs w:val="22"/>
          <w:lang w:val="en-US"/>
        </w:rPr>
      </w:pPr>
      <w:r>
        <w:rPr>
          <w:sz w:val="22"/>
          <w:szCs w:val="22"/>
          <w:lang w:val="en-US"/>
        </w:rPr>
        <w:t>-</w:t>
      </w:r>
      <w:r>
        <w:rPr>
          <w:sz w:val="22"/>
          <w:szCs w:val="22"/>
          <w:lang w:val="en-US"/>
        </w:rPr>
        <w:tab/>
      </w:r>
      <w:r>
        <w:rPr>
          <w:i/>
          <w:iCs/>
          <w:sz w:val="22"/>
          <w:szCs w:val="22"/>
          <w:lang w:val="en-US"/>
        </w:rPr>
        <w:t>DASH metrics:</w:t>
      </w:r>
      <w:r>
        <w:rPr>
          <w:sz w:val="22"/>
          <w:szCs w:val="22"/>
          <w:lang w:val="en-US"/>
        </w:rPr>
        <w:t xml:space="preserve"> Equivalently to CMCD, DASH metrics as defined in ISO/IEC 23009-? [</w:t>
      </w:r>
      <w:r>
        <w:rPr>
          <w:sz w:val="22"/>
          <w:szCs w:val="22"/>
          <w:highlight w:val="yellow"/>
          <w:lang w:val="en-US"/>
        </w:rPr>
        <w:t>23009-?</w:t>
      </w:r>
      <w:r>
        <w:rPr>
          <w:sz w:val="22"/>
          <w:szCs w:val="22"/>
          <w:lang w:val="en-US"/>
        </w:rPr>
        <w:t>] may be used to report energy-related information.</w:t>
      </w:r>
    </w:p>
    <w:p w14:paraId="71BEC2B5" w14:textId="77777777" w:rsidR="005F2341" w:rsidRDefault="005F2341" w:rsidP="005F2341">
      <w:pPr>
        <w:pStyle w:val="B1"/>
        <w:rPr>
          <w:sz w:val="22"/>
          <w:szCs w:val="22"/>
          <w:lang w:val="en-US"/>
        </w:rPr>
      </w:pPr>
      <w:r>
        <w:rPr>
          <w:sz w:val="22"/>
          <w:szCs w:val="22"/>
          <w:lang w:val="en-US"/>
        </w:rPr>
        <w:t>-</w:t>
      </w:r>
      <w:r>
        <w:rPr>
          <w:sz w:val="22"/>
          <w:szCs w:val="22"/>
          <w:lang w:val="en-US"/>
        </w:rPr>
        <w:tab/>
      </w:r>
      <w:r>
        <w:rPr>
          <w:i/>
          <w:iCs/>
          <w:sz w:val="22"/>
          <w:szCs w:val="22"/>
          <w:lang w:val="en-US"/>
        </w:rPr>
        <w:t>Events and Event Streams: Event Streams</w:t>
      </w:r>
      <w:r>
        <w:rPr>
          <w:sz w:val="22"/>
          <w:szCs w:val="22"/>
          <w:lang w:val="en-US"/>
        </w:rPr>
        <w:t xml:space="preserve"> as defined in ISO/IEC 23009-? [</w:t>
      </w:r>
      <w:r>
        <w:rPr>
          <w:sz w:val="22"/>
          <w:szCs w:val="22"/>
          <w:highlight w:val="yellow"/>
          <w:lang w:val="en-US"/>
        </w:rPr>
        <w:t>23009-?</w:t>
      </w:r>
      <w:r>
        <w:rPr>
          <w:sz w:val="22"/>
          <w:szCs w:val="22"/>
          <w:lang w:val="en-US"/>
        </w:rPr>
        <w:t>] may carry energy-related information, similarly to CMSD.</w:t>
      </w:r>
    </w:p>
    <w:p w14:paraId="3E408F64" w14:textId="77777777" w:rsidR="005F2341" w:rsidRDefault="005F2341" w:rsidP="005F2341">
      <w:pPr>
        <w:pStyle w:val="B1"/>
        <w:rPr>
          <w:sz w:val="22"/>
          <w:szCs w:val="22"/>
          <w:lang w:val="en-US"/>
        </w:rPr>
      </w:pPr>
      <w:r>
        <w:rPr>
          <w:sz w:val="22"/>
          <w:szCs w:val="22"/>
          <w:lang w:val="en-US"/>
        </w:rPr>
        <w:t>-</w:t>
      </w:r>
      <w:r>
        <w:rPr>
          <w:sz w:val="22"/>
          <w:szCs w:val="22"/>
          <w:lang w:val="en-US"/>
        </w:rPr>
        <w:tab/>
      </w:r>
      <w:r>
        <w:rPr>
          <w:i/>
          <w:iCs/>
          <w:sz w:val="22"/>
          <w:szCs w:val="22"/>
          <w:lang w:val="en-US"/>
        </w:rPr>
        <w:t>Information in streaming presentation manifest:</w:t>
      </w:r>
      <w:r>
        <w:rPr>
          <w:sz w:val="22"/>
          <w:szCs w:val="22"/>
          <w:lang w:val="en-US"/>
        </w:rPr>
        <w:t xml:space="preserve"> A DASH MPD may carry information about energy metrics, for more details refer to clause 7.x.2.5. Equivalently to the information in a DASH MPD, energy metrics may be carried in other streaming manifest formats such as HLS playlists.</w:t>
      </w:r>
    </w:p>
    <w:p w14:paraId="4DC9D00F" w14:textId="77777777" w:rsidR="005F2341" w:rsidRDefault="005F2341" w:rsidP="005F2341">
      <w:pPr>
        <w:pStyle w:val="B1"/>
        <w:rPr>
          <w:sz w:val="22"/>
          <w:szCs w:val="22"/>
          <w:lang w:val="en-US"/>
        </w:rPr>
      </w:pPr>
      <w:r>
        <w:rPr>
          <w:sz w:val="22"/>
          <w:szCs w:val="22"/>
          <w:lang w:val="en-US"/>
        </w:rPr>
        <w:t>-</w:t>
      </w:r>
      <w:r>
        <w:rPr>
          <w:sz w:val="22"/>
          <w:szCs w:val="22"/>
          <w:lang w:val="en-US"/>
        </w:rPr>
        <w:tab/>
        <w:t>Service Information and API calls as defined in MPEG DASH allow operational information to be carried that defines the API to the client from the application and may provide energy-related information.</w:t>
      </w:r>
    </w:p>
    <w:p w14:paraId="523FBC65" w14:textId="77777777" w:rsidR="005F2341" w:rsidRDefault="005F2341" w:rsidP="005F2341">
      <w:pPr>
        <w:rPr>
          <w:sz w:val="24"/>
        </w:rPr>
      </w:pPr>
      <w:r>
        <w:t>The information may be assigned to the entire media delivery chain or parts of the chain.</w:t>
      </w:r>
    </w:p>
    <w:p w14:paraId="02259419" w14:textId="77777777" w:rsidR="005F2341" w:rsidRDefault="005F2341" w:rsidP="005F2341">
      <w:pPr>
        <w:pStyle w:val="Heading3"/>
      </w:pPr>
      <w:bookmarkStart w:id="841" w:name="_Toc220055565"/>
      <w:r>
        <w:t>Carriage of energy-related information in streaming presentation manifest</w:t>
      </w:r>
      <w:bookmarkEnd w:id="841"/>
    </w:p>
    <w:p w14:paraId="76AF3DBF" w14:textId="77777777" w:rsidR="005F2341" w:rsidRDefault="005F2341" w:rsidP="005F2341">
      <w:r>
        <w:t>A streaming presentation manifest may carry energy-related information. In the following, examples for a DASH MPD are provided.</w:t>
      </w:r>
    </w:p>
    <w:p w14:paraId="3BE0D135" w14:textId="77777777" w:rsidR="005F2341" w:rsidRDefault="005F2341" w:rsidP="005F2341">
      <w:pPr>
        <w:pStyle w:val="B1"/>
        <w:rPr>
          <w:sz w:val="22"/>
          <w:szCs w:val="22"/>
        </w:rPr>
      </w:pPr>
      <w:r>
        <w:rPr>
          <w:sz w:val="22"/>
          <w:szCs w:val="22"/>
        </w:rPr>
        <w:t>-</w:t>
      </w:r>
      <w:r>
        <w:rPr>
          <w:sz w:val="22"/>
          <w:szCs w:val="22"/>
        </w:rPr>
        <w:tab/>
        <w:t>Energy information may be assigned to each resource in the MPD, including all information relevant for the service provider.</w:t>
      </w:r>
    </w:p>
    <w:p w14:paraId="3AC6C2BC" w14:textId="77777777" w:rsidR="005F2341" w:rsidRDefault="005F2341" w:rsidP="005F2341">
      <w:pPr>
        <w:pStyle w:val="B1"/>
        <w:rPr>
          <w:sz w:val="22"/>
          <w:szCs w:val="22"/>
        </w:rPr>
      </w:pPr>
      <w:r>
        <w:rPr>
          <w:sz w:val="22"/>
          <w:szCs w:val="22"/>
        </w:rPr>
        <w:t>-</w:t>
      </w:r>
      <w:r>
        <w:rPr>
          <w:sz w:val="22"/>
          <w:szCs w:val="22"/>
        </w:rPr>
        <w:tab/>
        <w:t>Energy information may be assigned to individual components of the presentation:</w:t>
      </w:r>
    </w:p>
    <w:p w14:paraId="76297006" w14:textId="77777777" w:rsidR="005F2341" w:rsidRDefault="005F2341" w:rsidP="005F2341">
      <w:pPr>
        <w:pStyle w:val="B2"/>
        <w:rPr>
          <w:sz w:val="22"/>
          <w:szCs w:val="22"/>
        </w:rPr>
      </w:pPr>
      <w:r>
        <w:rPr>
          <w:sz w:val="22"/>
          <w:szCs w:val="22"/>
        </w:rPr>
        <w:t>-</w:t>
      </w:r>
      <w:r>
        <w:rPr>
          <w:sz w:val="22"/>
          <w:szCs w:val="22"/>
        </w:rPr>
        <w:tab/>
        <w:t>Content – providing information on aggregate energy consumption</w:t>
      </w:r>
    </w:p>
    <w:p w14:paraId="2EBB8C31" w14:textId="77777777" w:rsidR="005F2341" w:rsidRDefault="005F2341" w:rsidP="005F2341">
      <w:pPr>
        <w:pStyle w:val="B3"/>
        <w:rPr>
          <w:sz w:val="22"/>
          <w:szCs w:val="22"/>
        </w:rPr>
      </w:pPr>
      <w:r>
        <w:rPr>
          <w:sz w:val="22"/>
          <w:szCs w:val="22"/>
        </w:rPr>
        <w:t>-</w:t>
      </w:r>
      <w:r>
        <w:rPr>
          <w:sz w:val="22"/>
          <w:szCs w:val="22"/>
        </w:rPr>
        <w:tab/>
        <w:t>An Adaptation Set</w:t>
      </w:r>
    </w:p>
    <w:p w14:paraId="6BFE10EF" w14:textId="77777777" w:rsidR="005F2341" w:rsidRDefault="005F2341" w:rsidP="005F2341">
      <w:pPr>
        <w:pStyle w:val="B3"/>
        <w:rPr>
          <w:sz w:val="22"/>
          <w:szCs w:val="22"/>
        </w:rPr>
      </w:pPr>
      <w:r>
        <w:rPr>
          <w:sz w:val="22"/>
          <w:szCs w:val="22"/>
        </w:rPr>
        <w:t>-</w:t>
      </w:r>
      <w:r>
        <w:rPr>
          <w:sz w:val="22"/>
          <w:szCs w:val="22"/>
        </w:rPr>
        <w:tab/>
        <w:t>A Representation</w:t>
      </w:r>
    </w:p>
    <w:p w14:paraId="0CDC9890" w14:textId="77777777" w:rsidR="005F2341" w:rsidRDefault="005F2341" w:rsidP="005F2341">
      <w:pPr>
        <w:pStyle w:val="B3"/>
        <w:rPr>
          <w:sz w:val="22"/>
          <w:szCs w:val="22"/>
        </w:rPr>
      </w:pPr>
      <w:r>
        <w:rPr>
          <w:sz w:val="22"/>
          <w:szCs w:val="22"/>
        </w:rPr>
        <w:t>-</w:t>
      </w:r>
      <w:r>
        <w:rPr>
          <w:sz w:val="22"/>
          <w:szCs w:val="22"/>
        </w:rPr>
        <w:tab/>
        <w:t>A Segment</w:t>
      </w:r>
    </w:p>
    <w:p w14:paraId="05D589FB" w14:textId="77777777" w:rsidR="005F2341" w:rsidRDefault="005F2341" w:rsidP="005F2341">
      <w:pPr>
        <w:pStyle w:val="B2"/>
        <w:rPr>
          <w:sz w:val="22"/>
          <w:szCs w:val="22"/>
        </w:rPr>
      </w:pPr>
      <w:r>
        <w:rPr>
          <w:sz w:val="22"/>
          <w:szCs w:val="22"/>
        </w:rPr>
        <w:t>-</w:t>
      </w:r>
      <w:r>
        <w:rPr>
          <w:sz w:val="22"/>
          <w:szCs w:val="22"/>
        </w:rPr>
        <w:tab/>
        <w:t>Service Locations – providing information on the energy required to distribute content from this service location, possibly normalized to the bit rate.</w:t>
      </w:r>
    </w:p>
    <w:p w14:paraId="6C1B2877" w14:textId="77777777" w:rsidR="005F2341" w:rsidRDefault="005F2341" w:rsidP="005F2341">
      <w:pPr>
        <w:pStyle w:val="B2"/>
        <w:rPr>
          <w:sz w:val="22"/>
          <w:szCs w:val="22"/>
        </w:rPr>
      </w:pPr>
      <w:r>
        <w:rPr>
          <w:sz w:val="22"/>
          <w:szCs w:val="22"/>
        </w:rPr>
        <w:t>-</w:t>
      </w:r>
      <w:r>
        <w:rPr>
          <w:sz w:val="22"/>
          <w:szCs w:val="22"/>
        </w:rPr>
        <w:tab/>
        <w:t>Adding labels describe energy-related information. Labels are for example available in DASH MPDs to expose information to the user for user-based selection of resources.</w:t>
      </w:r>
    </w:p>
    <w:p w14:paraId="68EC459A" w14:textId="77777777" w:rsidR="005F2341" w:rsidRDefault="005F2341" w:rsidP="005F2341">
      <w:pPr>
        <w:pStyle w:val="B1"/>
        <w:rPr>
          <w:sz w:val="22"/>
          <w:szCs w:val="22"/>
        </w:rPr>
      </w:pPr>
      <w:r>
        <w:rPr>
          <w:sz w:val="22"/>
          <w:szCs w:val="22"/>
        </w:rPr>
        <w:lastRenderedPageBreak/>
        <w:t>-</w:t>
      </w:r>
      <w:r>
        <w:rPr>
          <w:sz w:val="22"/>
          <w:szCs w:val="22"/>
        </w:rPr>
        <w:tab/>
        <w:t xml:space="preserve">In order to address regulatory requirements, a dedicated Energy descriptor </w:t>
      </w:r>
      <w:r>
        <w:rPr>
          <w:rFonts w:ascii="Courier New" w:hAnsi="Courier New" w:cs="Courier New"/>
          <w:b/>
          <w:sz w:val="22"/>
          <w:szCs w:val="22"/>
        </w:rPr>
        <w:t>Energy</w:t>
      </w:r>
      <w:r>
        <w:rPr>
          <w:sz w:val="22"/>
          <w:szCs w:val="22"/>
        </w:rPr>
        <w:t xml:space="preserve"> is added to the DASH manifest that allows carriage and exposure of energy-related information, similar to Accessibility information.</w:t>
      </w:r>
    </w:p>
    <w:p w14:paraId="4B372632" w14:textId="77777777" w:rsidR="005F2341" w:rsidRDefault="005F2341" w:rsidP="005F2341">
      <w:pPr>
        <w:pStyle w:val="B1"/>
        <w:rPr>
          <w:sz w:val="22"/>
          <w:szCs w:val="22"/>
        </w:rPr>
      </w:pPr>
      <w:r>
        <w:rPr>
          <w:sz w:val="22"/>
          <w:szCs w:val="22"/>
        </w:rPr>
        <w:t>-</w:t>
      </w:r>
      <w:r>
        <w:rPr>
          <w:sz w:val="22"/>
          <w:szCs w:val="22"/>
        </w:rPr>
        <w:tab/>
        <w:t>If information is available on different levels, it may be combined (summed, for example, or combined after scaling appropriately). As an example, in a Manifest, energy related information is associated to a BaseURL or a service location describing the CDN energy efficiency scaled with bitrate, but is also assigned to a Representation describing the encoding of the resources. In this case the consumption of this resource is a combination of using this resource and this CDN and the client may combine this to report overall energy.</w:t>
      </w:r>
    </w:p>
    <w:p w14:paraId="1DC132AB" w14:textId="77777777" w:rsidR="005F2341" w:rsidRDefault="005F2341" w:rsidP="005F2341">
      <w:pPr>
        <w:pStyle w:val="Heading3"/>
        <w:rPr>
          <w:sz w:val="24"/>
          <w:szCs w:val="24"/>
        </w:rPr>
      </w:pPr>
      <w:bookmarkStart w:id="842" w:name="_Toc220055566"/>
      <w:r>
        <w:t>Usage of energy information in media client or other functions</w:t>
      </w:r>
      <w:bookmarkEnd w:id="842"/>
    </w:p>
    <w:p w14:paraId="17C1902F" w14:textId="77777777" w:rsidR="005F2341" w:rsidRDefault="005F2341" w:rsidP="005F2341">
      <w:r>
        <w:t>The information in the presentation manifest, as documented in clause 7.x.2.5 may be used in the media client for different means:</w:t>
      </w:r>
    </w:p>
    <w:p w14:paraId="77C5082E" w14:textId="77777777" w:rsidR="005F2341" w:rsidRDefault="005F2341" w:rsidP="005F2341">
      <w:pPr>
        <w:pStyle w:val="B1"/>
        <w:rPr>
          <w:sz w:val="22"/>
          <w:szCs w:val="22"/>
        </w:rPr>
      </w:pPr>
      <w:r>
        <w:rPr>
          <w:sz w:val="22"/>
          <w:szCs w:val="22"/>
        </w:rPr>
        <w:t>-</w:t>
      </w:r>
      <w:r>
        <w:rPr>
          <w:sz w:val="22"/>
          <w:szCs w:val="22"/>
        </w:rPr>
        <w:tab/>
        <w:t>Exposing energy-related information to the user.</w:t>
      </w:r>
    </w:p>
    <w:p w14:paraId="5CD7B3E3" w14:textId="77777777" w:rsidR="005F2341" w:rsidRDefault="005F2341" w:rsidP="005F2341">
      <w:pPr>
        <w:pStyle w:val="B1"/>
        <w:rPr>
          <w:sz w:val="22"/>
          <w:szCs w:val="22"/>
        </w:rPr>
      </w:pPr>
      <w:r>
        <w:rPr>
          <w:sz w:val="22"/>
          <w:szCs w:val="22"/>
        </w:rPr>
        <w:t>-</w:t>
      </w:r>
      <w:r>
        <w:rPr>
          <w:sz w:val="22"/>
          <w:szCs w:val="22"/>
        </w:rPr>
        <w:tab/>
        <w:t>Exposing energy-related information to the application.</w:t>
      </w:r>
    </w:p>
    <w:p w14:paraId="5A1CE9F3" w14:textId="77777777" w:rsidR="005F2341" w:rsidRDefault="005F2341" w:rsidP="005F2341">
      <w:pPr>
        <w:pStyle w:val="B1"/>
        <w:rPr>
          <w:sz w:val="22"/>
          <w:szCs w:val="22"/>
        </w:rPr>
      </w:pPr>
      <w:r>
        <w:rPr>
          <w:sz w:val="22"/>
          <w:szCs w:val="22"/>
        </w:rPr>
        <w:t>-</w:t>
      </w:r>
      <w:r>
        <w:rPr>
          <w:sz w:val="22"/>
          <w:szCs w:val="22"/>
        </w:rPr>
        <w:tab/>
        <w:t>Based on the above, the user and/or application can use the energy-related information provided to select content based on energy. Obviously such operational changes may change the actual information, and users may be informed on such updates, for examples using CMSD headers.</w:t>
      </w:r>
    </w:p>
    <w:p w14:paraId="2247EAFE" w14:textId="77777777" w:rsidR="005F2341" w:rsidRDefault="005F2341" w:rsidP="005F2341">
      <w:pPr>
        <w:pStyle w:val="B2"/>
        <w:rPr>
          <w:sz w:val="22"/>
          <w:szCs w:val="22"/>
        </w:rPr>
      </w:pPr>
      <w:r>
        <w:rPr>
          <w:sz w:val="22"/>
          <w:szCs w:val="22"/>
        </w:rPr>
        <w:t>-</w:t>
      </w:r>
      <w:r>
        <w:rPr>
          <w:sz w:val="22"/>
          <w:szCs w:val="22"/>
        </w:rPr>
        <w:tab/>
        <w:t>Selecting content and/or service locations based on energy-related information.</w:t>
      </w:r>
    </w:p>
    <w:p w14:paraId="3C0ED256" w14:textId="77777777" w:rsidR="005F2341" w:rsidRDefault="005F2341" w:rsidP="005F2341">
      <w:pPr>
        <w:pStyle w:val="B1"/>
        <w:rPr>
          <w:sz w:val="22"/>
          <w:szCs w:val="22"/>
        </w:rPr>
      </w:pPr>
      <w:r>
        <w:rPr>
          <w:sz w:val="22"/>
          <w:szCs w:val="22"/>
        </w:rPr>
        <w:t>-</w:t>
      </w:r>
      <w:r>
        <w:rPr>
          <w:sz w:val="22"/>
          <w:szCs w:val="22"/>
        </w:rPr>
        <w:tab/>
        <w:t>Reporting the aggregated metric to a reporting server, for example using DASH Metrics or CMCD.</w:t>
      </w:r>
    </w:p>
    <w:p w14:paraId="1FA812B3" w14:textId="77777777" w:rsidR="005F2341" w:rsidRDefault="005F2341" w:rsidP="005F2341">
      <w:pPr>
        <w:pStyle w:val="B1"/>
        <w:rPr>
          <w:sz w:val="22"/>
          <w:szCs w:val="22"/>
        </w:rPr>
      </w:pPr>
      <w:r>
        <w:rPr>
          <w:sz w:val="22"/>
          <w:szCs w:val="22"/>
        </w:rPr>
        <w:t>-</w:t>
      </w:r>
      <w:r>
        <w:rPr>
          <w:sz w:val="22"/>
          <w:szCs w:val="22"/>
        </w:rPr>
        <w:tab/>
        <w:t>Possibly adding client energy consumption to the aggregated metrics.</w:t>
      </w:r>
    </w:p>
    <w:p w14:paraId="0DE20E42" w14:textId="77777777" w:rsidR="005F2341" w:rsidRDefault="005F2341" w:rsidP="005F2341">
      <w:pPr>
        <w:rPr>
          <w:sz w:val="24"/>
        </w:rPr>
      </w:pPr>
      <w:r>
        <w:t>Other functions in the media delivery chain may use the in-band information for operational and reporting purposes as well.</w:t>
      </w:r>
    </w:p>
    <w:p w14:paraId="0B815671" w14:textId="77777777" w:rsidR="005F2341" w:rsidRDefault="005F2341" w:rsidP="005F2341">
      <w:pPr>
        <w:pStyle w:val="Heading2"/>
      </w:pPr>
      <w:bookmarkStart w:id="843" w:name="_Toc175242899"/>
      <w:bookmarkStart w:id="844" w:name="_Toc183102253"/>
      <w:bookmarkStart w:id="845" w:name="_Toc187660850"/>
      <w:bookmarkStart w:id="846" w:name="_Toc183194727"/>
      <w:bookmarkStart w:id="847" w:name="_Toc193473756"/>
      <w:bookmarkStart w:id="848" w:name="_Toc220055567"/>
      <w:r>
        <w:t>Procedures</w:t>
      </w:r>
      <w:bookmarkEnd w:id="843"/>
      <w:bookmarkEnd w:id="844"/>
      <w:bookmarkEnd w:id="845"/>
      <w:bookmarkEnd w:id="846"/>
      <w:bookmarkEnd w:id="847"/>
      <w:bookmarkEnd w:id="848"/>
    </w:p>
    <w:p w14:paraId="7BDDF009" w14:textId="77777777" w:rsidR="005F2341" w:rsidRDefault="005F2341" w:rsidP="005F2341">
      <w:r>
        <w:t>Figure 2 provides a general high-level call flow for enery-aware streaming.</w:t>
      </w:r>
    </w:p>
    <w:p w14:paraId="0C4E71F3" w14:textId="4E859DB5" w:rsidR="005F2341" w:rsidRDefault="005F2341" w:rsidP="005F2341">
      <w:pPr>
        <w:pStyle w:val="TF"/>
      </w:pPr>
      <w:r>
        <w:rPr>
          <w:noProof/>
        </w:rPr>
        <w:lastRenderedPageBreak/>
        <w:drawing>
          <wp:inline distT="0" distB="0" distL="0" distR="0" wp14:anchorId="2E1EB17E" wp14:editId="0FCD3562">
            <wp:extent cx="5940425" cy="3439795"/>
            <wp:effectExtent l="0" t="0" r="3175" b="8255"/>
            <wp:docPr id="744876391" name="Picture 5" descr="Msc-generator~|version=8.6.1~|lang=signalling~|size=1105x641~|text=msc {~n~2hscale = ~q2~q;~n~n~2Encoder, Packager, ManifestGen, CDN1, CDN2, MediaClient, ReportingServer;~n~n~2// Media Preparation~n~2=~g Encoder [ label = ~qIngest Media~q ];~n~2-~g Encoder [ label = ~qEnergy info\n(production)~q ];~n~2Encoder =~g Packager [ label = ~qEncoded media~q ];~n~2Encoder -~g Packager [ label = ~qEnergy info\n(accumulate + encoder)~q ];~n~2Packager =~g ManifestGen [ label = ~qPackaged media~q ];~n~2Packager -~g ManifestGen [ label = ~qEnergy info\n(accumulate + packager)~q ];~n~2ManifestGen =~g CDN1 [ label = ~qUpload media ~@ manifest~q ];~n~2ManifestGen -~g CDN1 [ label = ~qEnergy info\n(accumuluate and\nper component CDN1)~q ];~n~2ManifestGen =~g CDN2 [ label = ~qUpload media ~@ manifest~q ];~n~2ManifestGen -~g CDN2 [ label = ~qEnergy info\n(accumuluate and\nper component CDN2)~q ];~n~n~2// Distribution~n~2CDN1 =~g MediaClient [ label = ~qDeliver manifest~q];~n~2MediaClient =~g CDN1 [ label = ~qRequest media\nusing energy 1~q ];~n~2MediaClient =~g CDN2 [ label = ~qRequest media\nusing energy 2~q ];~n ~n~2// Client Reporting~n~2MediaClient -~g ReportingServer [ label = ~qReport aggregated\nenergy info~q ];~n~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c-generator signalling" descr="Msc-generator~|version=8.6.1~|lang=signalling~|size=1105x641~|text=msc {~n~2hscale = ~q2~q;~n~n~2Encoder, Packager, ManifestGen, CDN1, CDN2, MediaClient, ReportingServer;~n~n~2// Media Preparation~n~2=~g Encoder [ label = ~qIngest Media~q ];~n~2-~g Encoder [ label = ~qEnergy info\n(production)~q ];~n~2Encoder =~g Packager [ label = ~qEncoded media~q ];~n~2Encoder -~g Packager [ label = ~qEnergy info\n(accumulate + encoder)~q ];~n~2Packager =~g ManifestGen [ label = ~qPackaged media~q ];~n~2Packager -~g ManifestGen [ label = ~qEnergy info\n(accumulate + packager)~q ];~n~2ManifestGen =~g CDN1 [ label = ~qUpload media ~@ manifest~q ];~n~2ManifestGen -~g CDN1 [ label = ~qEnergy info\n(accumuluate and\nper component CDN1)~q ];~n~2ManifestGen =~g CDN2 [ label = ~qUpload media ~@ manifest~q ];~n~2ManifestGen -~g CDN2 [ label = ~qEnergy info\n(accumuluate and\nper component CDN2)~q ];~n~n~2// Distribution~n~2CDN1 =~g MediaClient [ label = ~qDeliver manifest~q];~n~2MediaClient =~g CDN1 [ label = ~qRequest media\nusing energy 1~q ];~n~2MediaClient =~g CDN2 [ label = ~qRequest media\nusing energy 2~q ];~n ~n~2// Client Reporting~n~2MediaClient -~g ReportingServer [ label = ~qReport aggregated\nenergy info~q ];~n~n~|"/>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5940425" cy="3439795"/>
                    </a:xfrm>
                    <a:prstGeom prst="rect">
                      <a:avLst/>
                    </a:prstGeom>
                    <a:noFill/>
                    <a:ln>
                      <a:noFill/>
                    </a:ln>
                  </pic:spPr>
                </pic:pic>
              </a:graphicData>
            </a:graphic>
          </wp:inline>
        </w:drawing>
      </w:r>
    </w:p>
    <w:p w14:paraId="38762150" w14:textId="77777777" w:rsidR="005F2341" w:rsidRDefault="005F2341" w:rsidP="005F2341">
      <w:pPr>
        <w:pStyle w:val="TF"/>
      </w:pPr>
      <w:r>
        <w:t>Figure 7.X.3.1-1 General call flow for enery-aware streaming</w:t>
      </w:r>
    </w:p>
    <w:p w14:paraId="26E8D015" w14:textId="77777777" w:rsidR="005F2341" w:rsidRDefault="005F2341" w:rsidP="005F2341">
      <w:r>
        <w:t>Here is the description of the call flow:</w:t>
      </w:r>
    </w:p>
    <w:p w14:paraId="4C837D2F" w14:textId="77777777" w:rsidR="005F2341" w:rsidRDefault="005F2341" w:rsidP="005F2341">
      <w:pPr>
        <w:pStyle w:val="B1"/>
        <w:rPr>
          <w:sz w:val="22"/>
          <w:szCs w:val="22"/>
          <w:lang w:val="en-US"/>
        </w:rPr>
      </w:pPr>
      <w:r>
        <w:rPr>
          <w:sz w:val="22"/>
          <w:szCs w:val="22"/>
          <w:lang w:val="en-US"/>
        </w:rPr>
        <w:t>1.</w:t>
      </w:r>
      <w:r>
        <w:rPr>
          <w:sz w:val="22"/>
          <w:szCs w:val="22"/>
          <w:lang w:val="en-US"/>
        </w:rPr>
        <w:tab/>
        <w:t>Encoder</w:t>
      </w:r>
    </w:p>
    <w:p w14:paraId="6B665FD2" w14:textId="77777777" w:rsidR="005F2341" w:rsidRDefault="005F2341" w:rsidP="005F2341">
      <w:pPr>
        <w:pStyle w:val="B2"/>
        <w:rPr>
          <w:sz w:val="22"/>
          <w:szCs w:val="22"/>
          <w:lang w:val="en-US"/>
        </w:rPr>
      </w:pPr>
      <w:r>
        <w:rPr>
          <w:sz w:val="22"/>
          <w:szCs w:val="22"/>
          <w:lang w:val="en-US"/>
        </w:rPr>
        <w:t xml:space="preserve"> a)</w:t>
      </w:r>
      <w:r>
        <w:rPr>
          <w:sz w:val="22"/>
          <w:szCs w:val="22"/>
          <w:lang w:val="en-US"/>
        </w:rPr>
        <w:tab/>
        <w:t>Processes ingested media.</w:t>
      </w:r>
    </w:p>
    <w:p w14:paraId="5176DCC5" w14:textId="77777777" w:rsidR="005F2341" w:rsidRDefault="005F2341" w:rsidP="005F2341">
      <w:pPr>
        <w:pStyle w:val="B2"/>
        <w:rPr>
          <w:sz w:val="22"/>
          <w:szCs w:val="22"/>
          <w:lang w:val="en-US"/>
        </w:rPr>
      </w:pPr>
      <w:r>
        <w:rPr>
          <w:sz w:val="22"/>
          <w:szCs w:val="22"/>
          <w:lang w:val="en-US"/>
        </w:rPr>
        <w:t xml:space="preserve"> b)</w:t>
      </w:r>
      <w:r>
        <w:rPr>
          <w:sz w:val="22"/>
          <w:szCs w:val="22"/>
          <w:lang w:val="en-US"/>
        </w:rPr>
        <w:tab/>
        <w:t>processes energy information (production).</w:t>
      </w:r>
    </w:p>
    <w:p w14:paraId="5800578B" w14:textId="77777777" w:rsidR="005F2341" w:rsidRDefault="005F2341" w:rsidP="005F2341">
      <w:pPr>
        <w:pStyle w:val="B2"/>
        <w:rPr>
          <w:sz w:val="22"/>
          <w:szCs w:val="22"/>
          <w:lang w:val="en-US"/>
        </w:rPr>
      </w:pPr>
      <w:r>
        <w:rPr>
          <w:sz w:val="22"/>
          <w:szCs w:val="22"/>
          <w:lang w:val="en-US"/>
        </w:rPr>
        <w:t xml:space="preserve"> c)</w:t>
      </w:r>
      <w:r>
        <w:rPr>
          <w:sz w:val="22"/>
          <w:szCs w:val="22"/>
          <w:lang w:val="en-US"/>
        </w:rPr>
        <w:tab/>
        <w:t>Sends encoded media to Packager.</w:t>
      </w:r>
    </w:p>
    <w:p w14:paraId="202B5181" w14:textId="77777777" w:rsidR="005F2341" w:rsidRDefault="005F2341" w:rsidP="005F2341">
      <w:pPr>
        <w:pStyle w:val="B2"/>
        <w:rPr>
          <w:sz w:val="22"/>
          <w:szCs w:val="22"/>
          <w:lang w:val="en-US"/>
        </w:rPr>
      </w:pPr>
      <w:r>
        <w:rPr>
          <w:sz w:val="22"/>
          <w:szCs w:val="22"/>
          <w:lang w:val="en-US"/>
        </w:rPr>
        <w:t xml:space="preserve"> d)</w:t>
      </w:r>
      <w:r>
        <w:rPr>
          <w:sz w:val="22"/>
          <w:szCs w:val="22"/>
          <w:lang w:val="en-US"/>
        </w:rPr>
        <w:tab/>
        <w:t>Shares accumulated energy info with Packager.</w:t>
      </w:r>
    </w:p>
    <w:p w14:paraId="38E28BD1" w14:textId="77777777" w:rsidR="005F2341" w:rsidRDefault="005F2341" w:rsidP="005F2341">
      <w:pPr>
        <w:pStyle w:val="B1"/>
        <w:rPr>
          <w:sz w:val="22"/>
          <w:szCs w:val="22"/>
          <w:lang w:val="en-US"/>
        </w:rPr>
      </w:pPr>
      <w:r>
        <w:rPr>
          <w:sz w:val="22"/>
          <w:szCs w:val="22"/>
          <w:lang w:val="en-US"/>
        </w:rPr>
        <w:t>2.</w:t>
      </w:r>
      <w:r>
        <w:rPr>
          <w:sz w:val="22"/>
          <w:szCs w:val="22"/>
          <w:lang w:val="en-US"/>
        </w:rPr>
        <w:tab/>
        <w:t>Packager</w:t>
      </w:r>
    </w:p>
    <w:p w14:paraId="661AB57A" w14:textId="77777777" w:rsidR="005F2341" w:rsidRDefault="005F2341" w:rsidP="005F2341">
      <w:pPr>
        <w:pStyle w:val="B2"/>
        <w:rPr>
          <w:sz w:val="22"/>
          <w:szCs w:val="22"/>
          <w:lang w:val="en-US"/>
        </w:rPr>
      </w:pPr>
      <w:r>
        <w:rPr>
          <w:sz w:val="22"/>
          <w:szCs w:val="22"/>
          <w:lang w:val="en-US"/>
        </w:rPr>
        <w:t xml:space="preserve"> a)</w:t>
      </w:r>
      <w:r>
        <w:rPr>
          <w:sz w:val="22"/>
          <w:szCs w:val="22"/>
          <w:lang w:val="en-US"/>
        </w:rPr>
        <w:tab/>
        <w:t>Receives encoded media.</w:t>
      </w:r>
    </w:p>
    <w:p w14:paraId="29B10062" w14:textId="77777777" w:rsidR="005F2341" w:rsidRDefault="005F2341" w:rsidP="005F2341">
      <w:pPr>
        <w:pStyle w:val="B2"/>
        <w:rPr>
          <w:sz w:val="22"/>
          <w:szCs w:val="22"/>
          <w:lang w:val="en-US"/>
        </w:rPr>
      </w:pPr>
      <w:r>
        <w:rPr>
          <w:sz w:val="22"/>
          <w:szCs w:val="22"/>
          <w:lang w:val="en-US"/>
        </w:rPr>
        <w:t xml:space="preserve"> b)</w:t>
      </w:r>
      <w:r>
        <w:rPr>
          <w:sz w:val="22"/>
          <w:szCs w:val="22"/>
          <w:lang w:val="en-US"/>
        </w:rPr>
        <w:tab/>
        <w:t>Packages media.</w:t>
      </w:r>
    </w:p>
    <w:p w14:paraId="06687B22" w14:textId="77777777" w:rsidR="005F2341" w:rsidRDefault="005F2341" w:rsidP="005F2341">
      <w:pPr>
        <w:pStyle w:val="B2"/>
        <w:rPr>
          <w:sz w:val="22"/>
          <w:szCs w:val="22"/>
          <w:lang w:val="en-US"/>
        </w:rPr>
      </w:pPr>
      <w:r>
        <w:rPr>
          <w:sz w:val="22"/>
          <w:szCs w:val="22"/>
          <w:lang w:val="en-US"/>
        </w:rPr>
        <w:t xml:space="preserve"> c)</w:t>
      </w:r>
      <w:r>
        <w:rPr>
          <w:sz w:val="22"/>
          <w:szCs w:val="22"/>
          <w:lang w:val="en-US"/>
        </w:rPr>
        <w:tab/>
        <w:t>Sends packaged media to Manifest Generator.</w:t>
      </w:r>
    </w:p>
    <w:p w14:paraId="71487E6C" w14:textId="77777777" w:rsidR="005F2341" w:rsidRDefault="005F2341" w:rsidP="005F2341">
      <w:pPr>
        <w:pStyle w:val="B2"/>
        <w:rPr>
          <w:sz w:val="22"/>
          <w:szCs w:val="22"/>
          <w:lang w:val="en-US"/>
        </w:rPr>
      </w:pPr>
      <w:r>
        <w:rPr>
          <w:sz w:val="22"/>
          <w:szCs w:val="22"/>
          <w:lang w:val="en-US"/>
        </w:rPr>
        <w:t xml:space="preserve"> d)</w:t>
      </w:r>
      <w:r>
        <w:rPr>
          <w:sz w:val="22"/>
          <w:szCs w:val="22"/>
          <w:lang w:val="en-US"/>
        </w:rPr>
        <w:tab/>
        <w:t>Shares accumulated energy info with Manifest Generator.</w:t>
      </w:r>
    </w:p>
    <w:p w14:paraId="0526E27C" w14:textId="77777777" w:rsidR="005F2341" w:rsidRDefault="005F2341" w:rsidP="005F2341">
      <w:pPr>
        <w:pStyle w:val="B1"/>
        <w:rPr>
          <w:sz w:val="22"/>
          <w:szCs w:val="22"/>
          <w:lang w:val="en-US"/>
        </w:rPr>
      </w:pPr>
      <w:r>
        <w:rPr>
          <w:sz w:val="22"/>
          <w:szCs w:val="22"/>
          <w:lang w:val="en-US"/>
        </w:rPr>
        <w:t>3.</w:t>
      </w:r>
      <w:r>
        <w:rPr>
          <w:sz w:val="22"/>
          <w:szCs w:val="22"/>
          <w:lang w:val="en-US"/>
        </w:rPr>
        <w:tab/>
        <w:t>Manifest Generator</w:t>
      </w:r>
    </w:p>
    <w:p w14:paraId="3FCB5C3B" w14:textId="77777777" w:rsidR="005F2341" w:rsidRDefault="005F2341" w:rsidP="005F2341">
      <w:pPr>
        <w:pStyle w:val="B2"/>
        <w:rPr>
          <w:sz w:val="22"/>
          <w:szCs w:val="22"/>
          <w:lang w:val="en-US"/>
        </w:rPr>
      </w:pPr>
      <w:r>
        <w:rPr>
          <w:sz w:val="22"/>
          <w:szCs w:val="22"/>
          <w:lang w:val="en-US"/>
        </w:rPr>
        <w:t>a)</w:t>
      </w:r>
      <w:r>
        <w:rPr>
          <w:sz w:val="22"/>
          <w:szCs w:val="22"/>
          <w:lang w:val="en-US"/>
        </w:rPr>
        <w:tab/>
        <w:t>Receives packaged media.</w:t>
      </w:r>
    </w:p>
    <w:p w14:paraId="779E0B36" w14:textId="77777777" w:rsidR="005F2341" w:rsidRDefault="005F2341" w:rsidP="005F2341">
      <w:pPr>
        <w:pStyle w:val="B2"/>
        <w:rPr>
          <w:sz w:val="22"/>
          <w:szCs w:val="22"/>
          <w:lang w:val="en-US"/>
        </w:rPr>
      </w:pPr>
      <w:r>
        <w:rPr>
          <w:sz w:val="22"/>
          <w:szCs w:val="22"/>
          <w:lang w:val="en-US"/>
        </w:rPr>
        <w:t>b)</w:t>
      </w:r>
      <w:r>
        <w:rPr>
          <w:sz w:val="22"/>
          <w:szCs w:val="22"/>
          <w:lang w:val="en-US"/>
        </w:rPr>
        <w:tab/>
        <w:t>Uploads media and manifest to CDN1 and CDN2.</w:t>
      </w:r>
    </w:p>
    <w:p w14:paraId="05211746" w14:textId="77777777" w:rsidR="005F2341" w:rsidRDefault="005F2341" w:rsidP="005F2341">
      <w:pPr>
        <w:pStyle w:val="B2"/>
        <w:rPr>
          <w:sz w:val="22"/>
          <w:szCs w:val="22"/>
          <w:lang w:val="en-US"/>
        </w:rPr>
      </w:pPr>
      <w:r>
        <w:rPr>
          <w:sz w:val="22"/>
          <w:szCs w:val="22"/>
          <w:lang w:val="en-US"/>
        </w:rPr>
        <w:t>c)</w:t>
      </w:r>
      <w:r>
        <w:rPr>
          <w:sz w:val="22"/>
          <w:szCs w:val="22"/>
          <w:lang w:val="en-US"/>
        </w:rPr>
        <w:tab/>
        <w:t>Adds energy info for each media component (Adaptation Set, Representation, etc.).</w:t>
      </w:r>
    </w:p>
    <w:p w14:paraId="61868742" w14:textId="77777777" w:rsidR="005F2341" w:rsidRDefault="005F2341" w:rsidP="005F2341">
      <w:pPr>
        <w:pStyle w:val="B2"/>
        <w:rPr>
          <w:sz w:val="22"/>
          <w:szCs w:val="22"/>
          <w:lang w:val="en-US"/>
        </w:rPr>
      </w:pPr>
      <w:r>
        <w:rPr>
          <w:sz w:val="22"/>
          <w:szCs w:val="22"/>
          <w:lang w:val="en-US"/>
        </w:rPr>
        <w:t>d) Adds energy information for each service location/CDN.</w:t>
      </w:r>
    </w:p>
    <w:p w14:paraId="00FFDCFA" w14:textId="77777777" w:rsidR="005F2341" w:rsidRDefault="005F2341" w:rsidP="005F2341">
      <w:pPr>
        <w:pStyle w:val="B1"/>
        <w:rPr>
          <w:sz w:val="22"/>
          <w:szCs w:val="22"/>
          <w:lang w:val="en-US"/>
        </w:rPr>
      </w:pPr>
      <w:r>
        <w:rPr>
          <w:sz w:val="22"/>
          <w:szCs w:val="22"/>
          <w:lang w:val="en-US"/>
        </w:rPr>
        <w:t>4.</w:t>
      </w:r>
      <w:r>
        <w:rPr>
          <w:sz w:val="22"/>
          <w:szCs w:val="22"/>
          <w:lang w:val="en-US"/>
        </w:rPr>
        <w:tab/>
        <w:t>Delivery</w:t>
      </w:r>
    </w:p>
    <w:p w14:paraId="72CD08CE" w14:textId="77777777" w:rsidR="005F2341" w:rsidRDefault="005F2341" w:rsidP="005F2341">
      <w:pPr>
        <w:pStyle w:val="B2"/>
        <w:rPr>
          <w:sz w:val="22"/>
          <w:szCs w:val="22"/>
          <w:lang w:val="en-US"/>
        </w:rPr>
      </w:pPr>
      <w:r>
        <w:rPr>
          <w:sz w:val="22"/>
          <w:szCs w:val="22"/>
          <w:lang w:val="en-US"/>
        </w:rPr>
        <w:t>a)</w:t>
      </w:r>
      <w:r>
        <w:rPr>
          <w:sz w:val="22"/>
          <w:szCs w:val="22"/>
          <w:lang w:val="en-US"/>
        </w:rPr>
        <w:tab/>
        <w:t>Delivers manifest to Media Client.</w:t>
      </w:r>
    </w:p>
    <w:p w14:paraId="3ED7CA90" w14:textId="77777777" w:rsidR="005F2341" w:rsidRDefault="005F2341" w:rsidP="005F2341">
      <w:pPr>
        <w:pStyle w:val="B2"/>
        <w:rPr>
          <w:sz w:val="22"/>
          <w:szCs w:val="22"/>
          <w:lang w:val="en-US"/>
        </w:rPr>
      </w:pPr>
      <w:r>
        <w:rPr>
          <w:sz w:val="22"/>
          <w:szCs w:val="22"/>
          <w:lang w:val="en-US"/>
        </w:rPr>
        <w:t>b)</w:t>
      </w:r>
      <w:r>
        <w:rPr>
          <w:sz w:val="22"/>
          <w:szCs w:val="22"/>
          <w:lang w:val="en-US"/>
        </w:rPr>
        <w:tab/>
        <w:t>Media Client request media based on energy information from CDN1 and/or CDN2.</w:t>
      </w:r>
    </w:p>
    <w:p w14:paraId="7782C1C3" w14:textId="77777777" w:rsidR="005F2341" w:rsidRDefault="005F2341" w:rsidP="005F2341">
      <w:pPr>
        <w:pStyle w:val="B1"/>
        <w:rPr>
          <w:sz w:val="22"/>
          <w:szCs w:val="22"/>
          <w:lang w:val="en-US"/>
        </w:rPr>
      </w:pPr>
      <w:r>
        <w:rPr>
          <w:sz w:val="22"/>
          <w:szCs w:val="22"/>
          <w:lang w:val="en-US"/>
        </w:rPr>
        <w:lastRenderedPageBreak/>
        <w:t>5. Reporting</w:t>
      </w:r>
    </w:p>
    <w:p w14:paraId="6E5052AB" w14:textId="77777777" w:rsidR="005F2341" w:rsidRDefault="005F2341" w:rsidP="005F2341">
      <w:pPr>
        <w:pStyle w:val="B2"/>
        <w:rPr>
          <w:sz w:val="22"/>
          <w:szCs w:val="22"/>
          <w:lang w:val="en-US"/>
        </w:rPr>
      </w:pPr>
      <w:r>
        <w:rPr>
          <w:sz w:val="22"/>
          <w:szCs w:val="22"/>
          <w:lang w:val="en-US"/>
        </w:rPr>
        <w:t xml:space="preserve">   - Media client reports aggregated energy information to Reporting Server.</w:t>
      </w:r>
    </w:p>
    <w:p w14:paraId="146DB98C" w14:textId="4B59FAB3" w:rsidR="00D4205B" w:rsidRPr="0007392F" w:rsidRDefault="00D4205B" w:rsidP="005F2341">
      <w:pPr>
        <w:pStyle w:val="Header1"/>
        <w:numPr>
          <w:ilvl w:val="0"/>
          <w:numId w:val="0"/>
        </w:numPr>
        <w:ind w:left="432" w:hanging="432"/>
      </w:pPr>
    </w:p>
    <w:sectPr w:rsidR="00D4205B" w:rsidRPr="0007392F" w:rsidSect="00EA0D3C">
      <w:headerReference w:type="even" r:id="rId141"/>
      <w:footerReference w:type="even" r:id="rId142"/>
      <w:footerReference w:type="default" r:id="rId143"/>
      <w:headerReference w:type="first" r:id="rId144"/>
      <w:footerReference w:type="first" r:id="rId145"/>
      <w:pgSz w:w="11907" w:h="16840" w:code="9"/>
      <w:pgMar w:top="1418" w:right="1134" w:bottom="1418" w:left="1418"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748" w:author="Thomas Stockhammer (26-A)" w:date="2026-01-14T20:46:00Z" w:initials="TS">
    <w:p w14:paraId="03C66E15" w14:textId="77777777" w:rsidR="005F2341" w:rsidRDefault="005F2341" w:rsidP="005F2341">
      <w:pPr>
        <w:pStyle w:val="CommentText"/>
      </w:pPr>
      <w:r>
        <w:rPr>
          <w:rStyle w:val="CommentReference"/>
        </w:rPr>
        <w:annotationRef/>
      </w:r>
      <w:r>
        <w:rPr>
          <w:lang w:val="de-DE"/>
        </w:rPr>
        <w:t>If this is not desired, it should be removed entirely.</w:t>
      </w:r>
    </w:p>
  </w:comment>
  <w:comment w:id="767" w:author="Thomas Stockhammer (26-A)" w:date="2026-01-14T20:47:00Z" w:initials="TS">
    <w:p w14:paraId="6E79DC24" w14:textId="77777777" w:rsidR="005F2341" w:rsidRDefault="005F2341" w:rsidP="005F2341">
      <w:pPr>
        <w:pStyle w:val="CommentText"/>
      </w:pPr>
      <w:r>
        <w:rPr>
          <w:rStyle w:val="CommentReference"/>
        </w:rPr>
        <w:annotationRef/>
      </w:r>
      <w:r>
        <w:rPr>
          <w:lang w:val="de-DE"/>
        </w:rPr>
        <w:t>This is also unclear as reporting is much more complicated.</w:t>
      </w:r>
    </w:p>
  </w:comment>
  <w:comment w:id="768" w:author="Thomas Stockhammer (26-A)" w:date="2026-01-14T21:08:00Z" w:initials="TS">
    <w:p w14:paraId="53FF39FA" w14:textId="77777777" w:rsidR="005F2341" w:rsidRDefault="005F2341" w:rsidP="005F2341">
      <w:pPr>
        <w:pStyle w:val="CommentText"/>
      </w:pPr>
      <w:r>
        <w:rPr>
          <w:rStyle w:val="CommentReference"/>
        </w:rPr>
        <w:annotationRef/>
      </w:r>
      <w:r>
        <w:rPr>
          <w:lang w:val="de-DE"/>
        </w:rPr>
        <w:t>This can be removed as the configuration for v1 and v2 will be very different.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3C66E15" w15:done="0"/>
  <w15:commentEx w15:paraId="6E79DC24" w15:done="0"/>
  <w15:commentEx w15:paraId="53FF39F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0931AAC" w16cex:dateUtc="2026-01-14T19:46:00Z"/>
  <w16cex:commentExtensible w16cex:durableId="653F61BA" w16cex:dateUtc="2026-01-14T19:47:00Z"/>
  <w16cex:commentExtensible w16cex:durableId="4538A1A9" w16cex:dateUtc="2026-01-14T2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C66E15" w16cid:durableId="00931AAC"/>
  <w16cid:commentId w16cid:paraId="6E79DC24" w16cid:durableId="653F61BA"/>
  <w16cid:commentId w16cid:paraId="53FF39FA" w16cid:durableId="4538A1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18F78" w14:textId="77777777" w:rsidR="004003F2" w:rsidRDefault="004003F2" w:rsidP="00284E4A">
      <w:r>
        <w:separator/>
      </w:r>
    </w:p>
  </w:endnote>
  <w:endnote w:type="continuationSeparator" w:id="0">
    <w:p w14:paraId="07E05B1C" w14:textId="77777777" w:rsidR="004003F2" w:rsidRDefault="004003F2" w:rsidP="00284E4A">
      <w:r>
        <w:continuationSeparator/>
      </w:r>
    </w:p>
  </w:endnote>
  <w:endnote w:type="continuationNotice" w:id="1">
    <w:p w14:paraId="2BF8FAD2" w14:textId="77777777" w:rsidR="004003F2" w:rsidRDefault="004003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altName w:val="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altName w:val="Courier New"/>
    <w:panose1 w:val="020704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LineDraw">
    <w:charset w:val="02"/>
    <w:family w:val="modern"/>
    <w:pitch w:val="fixed"/>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dy">
    <w:altName w:val="Cambria"/>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850" w:name="aliashDOCCompanyConfiden1FooterEvenPages" w:displacedByCustomXml="next"/>
  <w:sdt>
    <w:sdtPr>
      <w:rPr>
        <w:rStyle w:val="PageNumber"/>
      </w:rPr>
      <w:id w:val="874042229"/>
      <w:docPartObj>
        <w:docPartGallery w:val="Page Numbers (Bottom of Page)"/>
        <w:docPartUnique/>
      </w:docPartObj>
    </w:sdtPr>
    <w:sdtContent>
      <w:p w14:paraId="76F4B96C" w14:textId="77777777" w:rsidR="009B5175" w:rsidRDefault="009B5175"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7A63EA" w14:textId="77777777" w:rsidR="009B5175" w:rsidRDefault="009B5175" w:rsidP="008608F1">
    <w:pPr>
      <w:pStyle w:val="Footer"/>
      <w:jc w:val="center"/>
      <w:rPr>
        <w:rFonts w:ascii="Arial" w:hAnsi="Arial" w:cs="Arial"/>
        <w:b/>
        <w:color w:val="3E8430"/>
        <w:sz w:val="20"/>
      </w:rPr>
    </w:pPr>
  </w:p>
  <w:bookmarkEnd w:id="850"/>
  <w:p w14:paraId="6357CF43" w14:textId="77777777" w:rsidR="009B5175" w:rsidRDefault="009B51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851" w:name="aliashDOCCompanyConfidenti1FooterPrimary" w:displacedByCustomXml="next"/>
  <w:sdt>
    <w:sdtPr>
      <w:rPr>
        <w:rStyle w:val="PageNumber"/>
      </w:rPr>
      <w:id w:val="-1458641884"/>
      <w:docPartObj>
        <w:docPartGallery w:val="Page Numbers (Bottom of Page)"/>
        <w:docPartUnique/>
      </w:docPartObj>
    </w:sdtPr>
    <w:sdtContent>
      <w:p w14:paraId="2142805F" w14:textId="77777777" w:rsidR="009B5175" w:rsidRDefault="009B5175"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AA6B14">
          <w:rPr>
            <w:rStyle w:val="PageNumber"/>
            <w:noProof/>
          </w:rPr>
          <w:t>68</w:t>
        </w:r>
        <w:r>
          <w:rPr>
            <w:rStyle w:val="PageNumber"/>
          </w:rPr>
          <w:fldChar w:fldCharType="end"/>
        </w:r>
      </w:p>
    </w:sdtContent>
  </w:sdt>
  <w:p w14:paraId="0F437A8E" w14:textId="77777777" w:rsidR="009B5175" w:rsidRDefault="009B5175" w:rsidP="008608F1">
    <w:pPr>
      <w:pStyle w:val="Footer"/>
      <w:jc w:val="center"/>
      <w:rPr>
        <w:rFonts w:ascii="Arial" w:hAnsi="Arial" w:cs="Arial"/>
        <w:b/>
        <w:color w:val="3E8430"/>
        <w:sz w:val="20"/>
      </w:rPr>
    </w:pPr>
  </w:p>
  <w:bookmarkEnd w:id="851"/>
  <w:p w14:paraId="2AC15C59" w14:textId="77777777" w:rsidR="009B5175" w:rsidRDefault="009B51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55DBC" w14:textId="77777777" w:rsidR="009B5175" w:rsidRDefault="009B5175" w:rsidP="008608F1">
    <w:pPr>
      <w:pStyle w:val="Footer"/>
      <w:jc w:val="center"/>
      <w:rPr>
        <w:rFonts w:ascii="Arial" w:hAnsi="Arial" w:cs="Arial"/>
        <w:b/>
        <w:color w:val="3E8430"/>
        <w:sz w:val="20"/>
      </w:rPr>
    </w:pPr>
    <w:bookmarkStart w:id="853" w:name="aliashDOCCompanyConfiden1FooterFirstPage"/>
  </w:p>
  <w:bookmarkEnd w:id="853"/>
  <w:p w14:paraId="4529AE51" w14:textId="77777777" w:rsidR="009B5175" w:rsidRDefault="009B51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87B44F" w14:textId="77777777" w:rsidR="004003F2" w:rsidRDefault="004003F2" w:rsidP="00284E4A">
      <w:r>
        <w:separator/>
      </w:r>
    </w:p>
  </w:footnote>
  <w:footnote w:type="continuationSeparator" w:id="0">
    <w:p w14:paraId="7DEFC5C2" w14:textId="77777777" w:rsidR="004003F2" w:rsidRDefault="004003F2" w:rsidP="00284E4A">
      <w:r>
        <w:continuationSeparator/>
      </w:r>
    </w:p>
  </w:footnote>
  <w:footnote w:type="continuationNotice" w:id="1">
    <w:p w14:paraId="193B570C" w14:textId="77777777" w:rsidR="004003F2" w:rsidRDefault="004003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F806D" w14:textId="77777777" w:rsidR="009B5175" w:rsidRDefault="009B5175" w:rsidP="008608F1">
    <w:pPr>
      <w:pStyle w:val="Header"/>
      <w:jc w:val="center"/>
      <w:rPr>
        <w:rFonts w:ascii="Arial" w:hAnsi="Arial" w:cs="Arial"/>
        <w:b/>
        <w:color w:val="3E8430"/>
        <w:sz w:val="20"/>
      </w:rPr>
    </w:pPr>
    <w:bookmarkStart w:id="849" w:name="aliashDOCCompanyConfiden1HeaderEvenPages"/>
  </w:p>
  <w:bookmarkEnd w:id="849"/>
  <w:p w14:paraId="029ECA0A" w14:textId="77777777" w:rsidR="009B5175" w:rsidRDefault="009B51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B4022" w14:textId="77777777" w:rsidR="009B5175" w:rsidRDefault="009B5175" w:rsidP="008608F1">
    <w:pPr>
      <w:pStyle w:val="Header"/>
      <w:jc w:val="center"/>
      <w:rPr>
        <w:rFonts w:ascii="Arial" w:hAnsi="Arial" w:cs="Arial"/>
        <w:b/>
        <w:color w:val="3E8430"/>
        <w:sz w:val="20"/>
      </w:rPr>
    </w:pPr>
    <w:bookmarkStart w:id="852" w:name="aliashDOCCompanyConfiden1HeaderFirstPage"/>
  </w:p>
  <w:bookmarkEnd w:id="852"/>
  <w:p w14:paraId="15282648" w14:textId="77777777" w:rsidR="009B5175" w:rsidRDefault="009B51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064191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601E47"/>
    <w:multiLevelType w:val="hybridMultilevel"/>
    <w:tmpl w:val="F88EF2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AF7411"/>
    <w:multiLevelType w:val="hybridMultilevel"/>
    <w:tmpl w:val="58C02118"/>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0B95D28"/>
    <w:multiLevelType w:val="hybridMultilevel"/>
    <w:tmpl w:val="BE50AD7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3A04E2D"/>
    <w:multiLevelType w:val="hybridMultilevel"/>
    <w:tmpl w:val="DB3E8E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6535E7"/>
    <w:multiLevelType w:val="hybridMultilevel"/>
    <w:tmpl w:val="0FF8E2CE"/>
    <w:lvl w:ilvl="0" w:tplc="A526231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0527576A"/>
    <w:multiLevelType w:val="hybridMultilevel"/>
    <w:tmpl w:val="D1065EC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D4405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72C65E9"/>
    <w:multiLevelType w:val="hybridMultilevel"/>
    <w:tmpl w:val="F26CB4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7EE57C6"/>
    <w:multiLevelType w:val="hybridMultilevel"/>
    <w:tmpl w:val="338E593C"/>
    <w:lvl w:ilvl="0" w:tplc="EFFC1556">
      <w:start w:val="1"/>
      <w:numFmt w:val="bullet"/>
      <w:lvlText w:val="•"/>
      <w:lvlJc w:val="left"/>
      <w:pPr>
        <w:tabs>
          <w:tab w:val="num" w:pos="720"/>
        </w:tabs>
        <w:ind w:left="720" w:hanging="360"/>
      </w:pPr>
      <w:rPr>
        <w:rFonts w:ascii="Arial" w:hAnsi="Arial" w:cs="Times New Roman" w:hint="default"/>
      </w:rPr>
    </w:lvl>
    <w:lvl w:ilvl="1" w:tplc="04B85C02">
      <w:numFmt w:val="bullet"/>
      <w:lvlText w:val="•"/>
      <w:lvlJc w:val="left"/>
      <w:pPr>
        <w:tabs>
          <w:tab w:val="num" w:pos="1440"/>
        </w:tabs>
        <w:ind w:left="1440" w:hanging="360"/>
      </w:pPr>
      <w:rPr>
        <w:rFonts w:ascii="Arial" w:hAnsi="Arial" w:cs="Times New Roman" w:hint="default"/>
      </w:rPr>
    </w:lvl>
    <w:lvl w:ilvl="2" w:tplc="107A9544">
      <w:start w:val="1"/>
      <w:numFmt w:val="bullet"/>
      <w:lvlText w:val="•"/>
      <w:lvlJc w:val="left"/>
      <w:pPr>
        <w:tabs>
          <w:tab w:val="num" w:pos="2160"/>
        </w:tabs>
        <w:ind w:left="2160" w:hanging="360"/>
      </w:pPr>
      <w:rPr>
        <w:rFonts w:ascii="Arial" w:hAnsi="Arial" w:cs="Times New Roman" w:hint="default"/>
      </w:rPr>
    </w:lvl>
    <w:lvl w:ilvl="3" w:tplc="D44C15E4">
      <w:start w:val="1"/>
      <w:numFmt w:val="bullet"/>
      <w:lvlText w:val="•"/>
      <w:lvlJc w:val="left"/>
      <w:pPr>
        <w:tabs>
          <w:tab w:val="num" w:pos="2880"/>
        </w:tabs>
        <w:ind w:left="2880" w:hanging="360"/>
      </w:pPr>
      <w:rPr>
        <w:rFonts w:ascii="Arial" w:hAnsi="Arial" w:cs="Times New Roman" w:hint="default"/>
      </w:rPr>
    </w:lvl>
    <w:lvl w:ilvl="4" w:tplc="1A081B0A">
      <w:start w:val="1"/>
      <w:numFmt w:val="bullet"/>
      <w:lvlText w:val="•"/>
      <w:lvlJc w:val="left"/>
      <w:pPr>
        <w:tabs>
          <w:tab w:val="num" w:pos="3600"/>
        </w:tabs>
        <w:ind w:left="3600" w:hanging="360"/>
      </w:pPr>
      <w:rPr>
        <w:rFonts w:ascii="Arial" w:hAnsi="Arial" w:cs="Times New Roman" w:hint="default"/>
      </w:rPr>
    </w:lvl>
    <w:lvl w:ilvl="5" w:tplc="C6148DA2">
      <w:start w:val="1"/>
      <w:numFmt w:val="bullet"/>
      <w:lvlText w:val="•"/>
      <w:lvlJc w:val="left"/>
      <w:pPr>
        <w:tabs>
          <w:tab w:val="num" w:pos="4320"/>
        </w:tabs>
        <w:ind w:left="4320" w:hanging="360"/>
      </w:pPr>
      <w:rPr>
        <w:rFonts w:ascii="Arial" w:hAnsi="Arial" w:cs="Times New Roman" w:hint="default"/>
      </w:rPr>
    </w:lvl>
    <w:lvl w:ilvl="6" w:tplc="0C103FD4">
      <w:start w:val="1"/>
      <w:numFmt w:val="bullet"/>
      <w:lvlText w:val="•"/>
      <w:lvlJc w:val="left"/>
      <w:pPr>
        <w:tabs>
          <w:tab w:val="num" w:pos="5040"/>
        </w:tabs>
        <w:ind w:left="5040" w:hanging="360"/>
      </w:pPr>
      <w:rPr>
        <w:rFonts w:ascii="Arial" w:hAnsi="Arial" w:cs="Times New Roman" w:hint="default"/>
      </w:rPr>
    </w:lvl>
    <w:lvl w:ilvl="7" w:tplc="26FA8942">
      <w:start w:val="1"/>
      <w:numFmt w:val="bullet"/>
      <w:lvlText w:val="•"/>
      <w:lvlJc w:val="left"/>
      <w:pPr>
        <w:tabs>
          <w:tab w:val="num" w:pos="5760"/>
        </w:tabs>
        <w:ind w:left="5760" w:hanging="360"/>
      </w:pPr>
      <w:rPr>
        <w:rFonts w:ascii="Arial" w:hAnsi="Arial" w:cs="Times New Roman" w:hint="default"/>
      </w:rPr>
    </w:lvl>
    <w:lvl w:ilvl="8" w:tplc="41804A46">
      <w:start w:val="1"/>
      <w:numFmt w:val="bullet"/>
      <w:lvlText w:val="•"/>
      <w:lvlJc w:val="left"/>
      <w:pPr>
        <w:tabs>
          <w:tab w:val="num" w:pos="6480"/>
        </w:tabs>
        <w:ind w:left="6480" w:hanging="360"/>
      </w:pPr>
      <w:rPr>
        <w:rFonts w:ascii="Arial" w:hAnsi="Arial" w:cs="Times New Roman" w:hint="default"/>
      </w:rPr>
    </w:lvl>
  </w:abstractNum>
  <w:abstractNum w:abstractNumId="10" w15:restartNumberingAfterBreak="0">
    <w:nsid w:val="08A55008"/>
    <w:multiLevelType w:val="multilevel"/>
    <w:tmpl w:val="791EE6E4"/>
    <w:lvl w:ilvl="0">
      <w:start w:val="1"/>
      <w:numFmt w:val="upperLetter"/>
      <w:pStyle w:val="a2"/>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15:restartNumberingAfterBreak="0">
    <w:nsid w:val="093274F3"/>
    <w:multiLevelType w:val="hybridMultilevel"/>
    <w:tmpl w:val="1EFE37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9B04708"/>
    <w:multiLevelType w:val="hybridMultilevel"/>
    <w:tmpl w:val="FFFFFFFF"/>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0A423F6D"/>
    <w:multiLevelType w:val="hybridMultilevel"/>
    <w:tmpl w:val="FB720C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435104"/>
    <w:multiLevelType w:val="hybridMultilevel"/>
    <w:tmpl w:val="986869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A440C82"/>
    <w:multiLevelType w:val="multilevel"/>
    <w:tmpl w:val="4F7E132E"/>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6" w15:restartNumberingAfterBreak="0">
    <w:nsid w:val="0AC545FC"/>
    <w:multiLevelType w:val="hybridMultilevel"/>
    <w:tmpl w:val="C1B60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FA7DFF"/>
    <w:multiLevelType w:val="hybridMultilevel"/>
    <w:tmpl w:val="60041104"/>
    <w:lvl w:ilvl="0" w:tplc="7642566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0D0770C7"/>
    <w:multiLevelType w:val="hybridMultilevel"/>
    <w:tmpl w:val="A9F0D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2D108C"/>
    <w:multiLevelType w:val="hybridMultilevel"/>
    <w:tmpl w:val="E2D82EA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113C5AAF"/>
    <w:multiLevelType w:val="hybridMultilevel"/>
    <w:tmpl w:val="BC5E07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15:restartNumberingAfterBreak="0">
    <w:nsid w:val="11731BDC"/>
    <w:multiLevelType w:val="hybridMultilevel"/>
    <w:tmpl w:val="D2C8BB72"/>
    <w:lvl w:ilvl="0" w:tplc="26DE66D8">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27955DE"/>
    <w:multiLevelType w:val="hybridMultilevel"/>
    <w:tmpl w:val="4142D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2F33590"/>
    <w:multiLevelType w:val="hybridMultilevel"/>
    <w:tmpl w:val="DCA2D28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4B93807"/>
    <w:multiLevelType w:val="hybridMultilevel"/>
    <w:tmpl w:val="08CE02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14EE1E1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158711C8"/>
    <w:multiLevelType w:val="hybridMultilevel"/>
    <w:tmpl w:val="9540324E"/>
    <w:lvl w:ilvl="0" w:tplc="25C8B29C">
      <w:start w:val="2"/>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158D65BD"/>
    <w:multiLevelType w:val="multilevel"/>
    <w:tmpl w:val="E0BC1936"/>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71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8" w15:restartNumberingAfterBreak="0">
    <w:nsid w:val="16EF07B6"/>
    <w:multiLevelType w:val="multilevel"/>
    <w:tmpl w:val="1A0C8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81E5AAD"/>
    <w:multiLevelType w:val="hybridMultilevel"/>
    <w:tmpl w:val="D2C45A44"/>
    <w:lvl w:ilvl="0" w:tplc="7A708880">
      <w:start w:val="1"/>
      <w:numFmt w:val="bullet"/>
      <w:lvlText w:val="•"/>
      <w:lvlJc w:val="left"/>
      <w:pPr>
        <w:tabs>
          <w:tab w:val="num" w:pos="720"/>
        </w:tabs>
        <w:ind w:left="720" w:hanging="360"/>
      </w:pPr>
      <w:rPr>
        <w:rFonts w:ascii="Arial" w:hAnsi="Arial" w:cs="Times New Roman" w:hint="default"/>
      </w:rPr>
    </w:lvl>
    <w:lvl w:ilvl="1" w:tplc="171A927E">
      <w:numFmt w:val="bullet"/>
      <w:lvlText w:val="•"/>
      <w:lvlJc w:val="left"/>
      <w:pPr>
        <w:tabs>
          <w:tab w:val="num" w:pos="1440"/>
        </w:tabs>
        <w:ind w:left="1440" w:hanging="360"/>
      </w:pPr>
      <w:rPr>
        <w:rFonts w:ascii="Arial" w:hAnsi="Arial" w:cs="Times New Roman" w:hint="default"/>
      </w:rPr>
    </w:lvl>
    <w:lvl w:ilvl="2" w:tplc="6FF4776C">
      <w:start w:val="1"/>
      <w:numFmt w:val="bullet"/>
      <w:lvlText w:val="•"/>
      <w:lvlJc w:val="left"/>
      <w:pPr>
        <w:tabs>
          <w:tab w:val="num" w:pos="2160"/>
        </w:tabs>
        <w:ind w:left="2160" w:hanging="360"/>
      </w:pPr>
      <w:rPr>
        <w:rFonts w:ascii="Arial" w:hAnsi="Arial" w:cs="Times New Roman" w:hint="default"/>
      </w:rPr>
    </w:lvl>
    <w:lvl w:ilvl="3" w:tplc="DC6A92A4">
      <w:start w:val="1"/>
      <w:numFmt w:val="bullet"/>
      <w:lvlText w:val="•"/>
      <w:lvlJc w:val="left"/>
      <w:pPr>
        <w:tabs>
          <w:tab w:val="num" w:pos="2880"/>
        </w:tabs>
        <w:ind w:left="2880" w:hanging="360"/>
      </w:pPr>
      <w:rPr>
        <w:rFonts w:ascii="Arial" w:hAnsi="Arial" w:cs="Times New Roman" w:hint="default"/>
      </w:rPr>
    </w:lvl>
    <w:lvl w:ilvl="4" w:tplc="2B0A9256">
      <w:start w:val="1"/>
      <w:numFmt w:val="bullet"/>
      <w:lvlText w:val="•"/>
      <w:lvlJc w:val="left"/>
      <w:pPr>
        <w:tabs>
          <w:tab w:val="num" w:pos="3600"/>
        </w:tabs>
        <w:ind w:left="3600" w:hanging="360"/>
      </w:pPr>
      <w:rPr>
        <w:rFonts w:ascii="Arial" w:hAnsi="Arial" w:cs="Times New Roman" w:hint="default"/>
      </w:rPr>
    </w:lvl>
    <w:lvl w:ilvl="5" w:tplc="8E8CF53A">
      <w:start w:val="1"/>
      <w:numFmt w:val="bullet"/>
      <w:lvlText w:val="•"/>
      <w:lvlJc w:val="left"/>
      <w:pPr>
        <w:tabs>
          <w:tab w:val="num" w:pos="4320"/>
        </w:tabs>
        <w:ind w:left="4320" w:hanging="360"/>
      </w:pPr>
      <w:rPr>
        <w:rFonts w:ascii="Arial" w:hAnsi="Arial" w:cs="Times New Roman" w:hint="default"/>
      </w:rPr>
    </w:lvl>
    <w:lvl w:ilvl="6" w:tplc="5882C570">
      <w:start w:val="1"/>
      <w:numFmt w:val="bullet"/>
      <w:lvlText w:val="•"/>
      <w:lvlJc w:val="left"/>
      <w:pPr>
        <w:tabs>
          <w:tab w:val="num" w:pos="5040"/>
        </w:tabs>
        <w:ind w:left="5040" w:hanging="360"/>
      </w:pPr>
      <w:rPr>
        <w:rFonts w:ascii="Arial" w:hAnsi="Arial" w:cs="Times New Roman" w:hint="default"/>
      </w:rPr>
    </w:lvl>
    <w:lvl w:ilvl="7" w:tplc="0DEA44BA">
      <w:start w:val="1"/>
      <w:numFmt w:val="bullet"/>
      <w:lvlText w:val="•"/>
      <w:lvlJc w:val="left"/>
      <w:pPr>
        <w:tabs>
          <w:tab w:val="num" w:pos="5760"/>
        </w:tabs>
        <w:ind w:left="5760" w:hanging="360"/>
      </w:pPr>
      <w:rPr>
        <w:rFonts w:ascii="Arial" w:hAnsi="Arial" w:cs="Times New Roman" w:hint="default"/>
      </w:rPr>
    </w:lvl>
    <w:lvl w:ilvl="8" w:tplc="EE2CAD8E">
      <w:start w:val="1"/>
      <w:numFmt w:val="bullet"/>
      <w:lvlText w:val="•"/>
      <w:lvlJc w:val="left"/>
      <w:pPr>
        <w:tabs>
          <w:tab w:val="num" w:pos="6480"/>
        </w:tabs>
        <w:ind w:left="6480" w:hanging="360"/>
      </w:pPr>
      <w:rPr>
        <w:rFonts w:ascii="Arial" w:hAnsi="Arial" w:cs="Times New Roman" w:hint="default"/>
      </w:rPr>
    </w:lvl>
  </w:abstractNum>
  <w:abstractNum w:abstractNumId="30" w15:restartNumberingAfterBreak="0">
    <w:nsid w:val="18260F2A"/>
    <w:multiLevelType w:val="multilevel"/>
    <w:tmpl w:val="6674D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18954976"/>
    <w:multiLevelType w:val="hybridMultilevel"/>
    <w:tmpl w:val="6E844C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18F70174"/>
    <w:multiLevelType w:val="hybridMultilevel"/>
    <w:tmpl w:val="E2D82E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194639BC"/>
    <w:multiLevelType w:val="hybridMultilevel"/>
    <w:tmpl w:val="F844DB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199F218A"/>
    <w:multiLevelType w:val="hybridMultilevel"/>
    <w:tmpl w:val="2F60EAFC"/>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1A015DD5"/>
    <w:multiLevelType w:val="hybridMultilevel"/>
    <w:tmpl w:val="FA0402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A0D0F4B"/>
    <w:multiLevelType w:val="multilevel"/>
    <w:tmpl w:val="B72C9EA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7" w15:restartNumberingAfterBreak="0">
    <w:nsid w:val="1B0701F0"/>
    <w:multiLevelType w:val="hybridMultilevel"/>
    <w:tmpl w:val="FFFFFFFF"/>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15:restartNumberingAfterBreak="0">
    <w:nsid w:val="1BB41083"/>
    <w:multiLevelType w:val="hybridMultilevel"/>
    <w:tmpl w:val="994A4A6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9" w15:restartNumberingAfterBreak="0">
    <w:nsid w:val="1D550526"/>
    <w:multiLevelType w:val="multilevel"/>
    <w:tmpl w:val="734488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1FED0702"/>
    <w:multiLevelType w:val="hybridMultilevel"/>
    <w:tmpl w:val="EA18621C"/>
    <w:lvl w:ilvl="0" w:tplc="2C22790E">
      <w:start w:val="1"/>
      <w:numFmt w:val="bullet"/>
      <w:lvlText w:val="•"/>
      <w:lvlJc w:val="left"/>
      <w:pPr>
        <w:tabs>
          <w:tab w:val="num" w:pos="720"/>
        </w:tabs>
        <w:ind w:left="720" w:hanging="360"/>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352DF98">
      <w:start w:val="1"/>
      <w:numFmt w:val="bullet"/>
      <w:lvlText w:val="•"/>
      <w:lvlJc w:val="left"/>
      <w:pPr>
        <w:tabs>
          <w:tab w:val="num" w:pos="2160"/>
        </w:tabs>
        <w:ind w:left="2160" w:hanging="360"/>
      </w:pPr>
      <w:rPr>
        <w:rFonts w:ascii="Arial" w:hAnsi="Arial" w:hint="default"/>
      </w:rPr>
    </w:lvl>
    <w:lvl w:ilvl="3" w:tplc="87DC8202">
      <w:start w:val="4041"/>
      <w:numFmt w:val="bullet"/>
      <w:lvlText w:val="•"/>
      <w:lvlJc w:val="left"/>
      <w:pPr>
        <w:tabs>
          <w:tab w:val="num" w:pos="2880"/>
        </w:tabs>
        <w:ind w:left="2880" w:hanging="360"/>
      </w:pPr>
      <w:rPr>
        <w:rFonts w:ascii="Arial" w:hAnsi="Arial" w:hint="default"/>
      </w:rPr>
    </w:lvl>
    <w:lvl w:ilvl="4" w:tplc="FDE62878">
      <w:start w:val="4041"/>
      <w:numFmt w:val="bullet"/>
      <w:lvlText w:val="•"/>
      <w:lvlJc w:val="left"/>
      <w:pPr>
        <w:tabs>
          <w:tab w:val="num" w:pos="3600"/>
        </w:tabs>
        <w:ind w:left="3600" w:hanging="360"/>
      </w:pPr>
      <w:rPr>
        <w:rFonts w:ascii="Arial" w:hAnsi="Arial" w:hint="default"/>
      </w:rPr>
    </w:lvl>
    <w:lvl w:ilvl="5" w:tplc="115C4C52" w:tentative="1">
      <w:start w:val="1"/>
      <w:numFmt w:val="bullet"/>
      <w:lvlText w:val="•"/>
      <w:lvlJc w:val="left"/>
      <w:pPr>
        <w:tabs>
          <w:tab w:val="num" w:pos="4320"/>
        </w:tabs>
        <w:ind w:left="4320" w:hanging="360"/>
      </w:pPr>
      <w:rPr>
        <w:rFonts w:ascii="Arial" w:hAnsi="Arial" w:hint="default"/>
      </w:rPr>
    </w:lvl>
    <w:lvl w:ilvl="6" w:tplc="55BEADB2" w:tentative="1">
      <w:start w:val="1"/>
      <w:numFmt w:val="bullet"/>
      <w:lvlText w:val="•"/>
      <w:lvlJc w:val="left"/>
      <w:pPr>
        <w:tabs>
          <w:tab w:val="num" w:pos="5040"/>
        </w:tabs>
        <w:ind w:left="5040" w:hanging="360"/>
      </w:pPr>
      <w:rPr>
        <w:rFonts w:ascii="Arial" w:hAnsi="Arial" w:hint="default"/>
      </w:rPr>
    </w:lvl>
    <w:lvl w:ilvl="7" w:tplc="04D25842" w:tentative="1">
      <w:start w:val="1"/>
      <w:numFmt w:val="bullet"/>
      <w:lvlText w:val="•"/>
      <w:lvlJc w:val="left"/>
      <w:pPr>
        <w:tabs>
          <w:tab w:val="num" w:pos="5760"/>
        </w:tabs>
        <w:ind w:left="5760" w:hanging="360"/>
      </w:pPr>
      <w:rPr>
        <w:rFonts w:ascii="Arial" w:hAnsi="Arial" w:hint="default"/>
      </w:rPr>
    </w:lvl>
    <w:lvl w:ilvl="8" w:tplc="2E607E0C"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21533239"/>
    <w:multiLevelType w:val="hybridMultilevel"/>
    <w:tmpl w:val="04184816"/>
    <w:lvl w:ilvl="0" w:tplc="04090001">
      <w:start w:val="1"/>
      <w:numFmt w:val="bullet"/>
      <w:lvlText w:val=""/>
      <w:lvlJc w:val="left"/>
      <w:pPr>
        <w:ind w:left="720" w:hanging="360"/>
      </w:pPr>
      <w:rPr>
        <w:rFonts w:ascii="Symbol" w:hAnsi="Symbol" w:cs="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21DC1EEA"/>
    <w:multiLevelType w:val="hybridMultilevel"/>
    <w:tmpl w:val="4A32D5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2932CD8"/>
    <w:multiLevelType w:val="hybridMultilevel"/>
    <w:tmpl w:val="A4FE20E0"/>
    <w:lvl w:ilvl="0" w:tplc="04090019">
      <w:start w:val="1"/>
      <w:numFmt w:val="lowerLetter"/>
      <w:lvlText w:val="%1."/>
      <w:lvlJc w:val="left"/>
      <w:pPr>
        <w:ind w:left="720" w:hanging="360"/>
      </w:pPr>
    </w:lvl>
    <w:lvl w:ilvl="1" w:tplc="04090013">
      <w:start w:val="1"/>
      <w:numFmt w:val="upp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15:restartNumberingAfterBreak="0">
    <w:nsid w:val="22CA5652"/>
    <w:multiLevelType w:val="hybridMultilevel"/>
    <w:tmpl w:val="7F22CC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15:restartNumberingAfterBreak="0">
    <w:nsid w:val="238F5418"/>
    <w:multiLevelType w:val="multilevel"/>
    <w:tmpl w:val="DD885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568469A"/>
    <w:multiLevelType w:val="hybridMultilevel"/>
    <w:tmpl w:val="78DE3F20"/>
    <w:lvl w:ilvl="0" w:tplc="90848936">
      <w:start w:val="2"/>
      <w:numFmt w:val="bullet"/>
      <w:lvlText w:val="-"/>
      <w:lvlJc w:val="left"/>
      <w:pPr>
        <w:ind w:left="720" w:hanging="360"/>
      </w:pPr>
      <w:rPr>
        <w:rFonts w:ascii="Times New Roman" w:eastAsia="SimSu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265E127C"/>
    <w:multiLevelType w:val="hybridMultilevel"/>
    <w:tmpl w:val="8DC2CD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80C0B24"/>
    <w:multiLevelType w:val="hybridMultilevel"/>
    <w:tmpl w:val="81C61F0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0">
    <w:nsid w:val="28656F1A"/>
    <w:multiLevelType w:val="hybridMultilevel"/>
    <w:tmpl w:val="63EE225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0" w15:restartNumberingAfterBreak="0">
    <w:nsid w:val="299459D5"/>
    <w:multiLevelType w:val="multilevel"/>
    <w:tmpl w:val="38F20F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15:restartNumberingAfterBreak="0">
    <w:nsid w:val="29BC56E2"/>
    <w:multiLevelType w:val="hybridMultilevel"/>
    <w:tmpl w:val="F63AD104"/>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2" w15:restartNumberingAfterBreak="0">
    <w:nsid w:val="29E459C2"/>
    <w:multiLevelType w:val="hybridMultilevel"/>
    <w:tmpl w:val="9BCC9244"/>
    <w:lvl w:ilvl="0" w:tplc="E4D2EA02">
      <w:start w:val="1"/>
      <w:numFmt w:val="decimal"/>
      <w:lvlText w:val="%1."/>
      <w:lvlJc w:val="left"/>
      <w:pPr>
        <w:tabs>
          <w:tab w:val="num" w:pos="270"/>
        </w:tabs>
        <w:ind w:left="270" w:hanging="360"/>
      </w:pPr>
    </w:lvl>
    <w:lvl w:ilvl="1" w:tplc="EE6A0A46">
      <w:start w:val="1"/>
      <w:numFmt w:val="lowerLetter"/>
      <w:lvlText w:val="%2)"/>
      <w:lvlJc w:val="left"/>
      <w:pPr>
        <w:tabs>
          <w:tab w:val="num" w:pos="450"/>
        </w:tabs>
        <w:ind w:left="450" w:hanging="360"/>
      </w:pPr>
    </w:lvl>
    <w:lvl w:ilvl="2" w:tplc="8F6A4788">
      <w:start w:val="1"/>
      <w:numFmt w:val="upperRoman"/>
      <w:lvlText w:val="%3."/>
      <w:lvlJc w:val="right"/>
      <w:pPr>
        <w:tabs>
          <w:tab w:val="num" w:pos="1170"/>
        </w:tabs>
        <w:ind w:left="1170" w:hanging="360"/>
      </w:pPr>
    </w:lvl>
    <w:lvl w:ilvl="3" w:tplc="B8148E26">
      <w:start w:val="1"/>
      <w:numFmt w:val="lowerLetter"/>
      <w:lvlText w:val="%4)"/>
      <w:lvlJc w:val="left"/>
      <w:pPr>
        <w:tabs>
          <w:tab w:val="num" w:pos="1890"/>
        </w:tabs>
        <w:ind w:left="1890" w:hanging="360"/>
      </w:pPr>
    </w:lvl>
    <w:lvl w:ilvl="4" w:tplc="E878C900">
      <w:start w:val="1"/>
      <w:numFmt w:val="decimal"/>
      <w:lvlText w:val="%5."/>
      <w:lvlJc w:val="left"/>
      <w:pPr>
        <w:tabs>
          <w:tab w:val="num" w:pos="2610"/>
        </w:tabs>
        <w:ind w:left="2610" w:hanging="360"/>
      </w:pPr>
    </w:lvl>
    <w:lvl w:ilvl="5" w:tplc="AE6033F4">
      <w:start w:val="1"/>
      <w:numFmt w:val="decimal"/>
      <w:lvlText w:val="%6."/>
      <w:lvlJc w:val="left"/>
      <w:pPr>
        <w:tabs>
          <w:tab w:val="num" w:pos="3330"/>
        </w:tabs>
        <w:ind w:left="3330" w:hanging="360"/>
      </w:pPr>
    </w:lvl>
    <w:lvl w:ilvl="6" w:tplc="6340255C">
      <w:start w:val="1"/>
      <w:numFmt w:val="decimal"/>
      <w:lvlText w:val="%7."/>
      <w:lvlJc w:val="left"/>
      <w:pPr>
        <w:tabs>
          <w:tab w:val="num" w:pos="4050"/>
        </w:tabs>
        <w:ind w:left="4050" w:hanging="360"/>
      </w:pPr>
    </w:lvl>
    <w:lvl w:ilvl="7" w:tplc="9810406E">
      <w:start w:val="1"/>
      <w:numFmt w:val="decimal"/>
      <w:lvlText w:val="%8."/>
      <w:lvlJc w:val="left"/>
      <w:pPr>
        <w:tabs>
          <w:tab w:val="num" w:pos="4770"/>
        </w:tabs>
        <w:ind w:left="4770" w:hanging="360"/>
      </w:pPr>
    </w:lvl>
    <w:lvl w:ilvl="8" w:tplc="1178A810">
      <w:start w:val="1"/>
      <w:numFmt w:val="decimal"/>
      <w:lvlText w:val="%9."/>
      <w:lvlJc w:val="left"/>
      <w:pPr>
        <w:tabs>
          <w:tab w:val="num" w:pos="5490"/>
        </w:tabs>
        <w:ind w:left="5490" w:hanging="360"/>
      </w:pPr>
    </w:lvl>
  </w:abstractNum>
  <w:abstractNum w:abstractNumId="53" w15:restartNumberingAfterBreak="0">
    <w:nsid w:val="2B260D8B"/>
    <w:multiLevelType w:val="hybridMultilevel"/>
    <w:tmpl w:val="9294A9CA"/>
    <w:lvl w:ilvl="0" w:tplc="17E28AA0">
      <w:start w:val="1"/>
      <w:numFmt w:val="decimal"/>
      <w:lvlText w:val="%1."/>
      <w:lvlJc w:val="left"/>
      <w:pPr>
        <w:tabs>
          <w:tab w:val="num" w:pos="720"/>
        </w:tabs>
        <w:ind w:left="720" w:hanging="360"/>
      </w:pPr>
    </w:lvl>
    <w:lvl w:ilvl="1" w:tplc="C278F60C">
      <w:start w:val="1"/>
      <w:numFmt w:val="decimal"/>
      <w:lvlText w:val="%2."/>
      <w:lvlJc w:val="left"/>
      <w:pPr>
        <w:tabs>
          <w:tab w:val="num" w:pos="1440"/>
        </w:tabs>
        <w:ind w:left="1440" w:hanging="360"/>
      </w:pPr>
    </w:lvl>
    <w:lvl w:ilvl="2" w:tplc="EBBC1284" w:tentative="1">
      <w:start w:val="1"/>
      <w:numFmt w:val="decimal"/>
      <w:lvlText w:val="%3."/>
      <w:lvlJc w:val="left"/>
      <w:pPr>
        <w:tabs>
          <w:tab w:val="num" w:pos="2160"/>
        </w:tabs>
        <w:ind w:left="2160" w:hanging="360"/>
      </w:pPr>
    </w:lvl>
    <w:lvl w:ilvl="3" w:tplc="AC18AE02" w:tentative="1">
      <w:start w:val="1"/>
      <w:numFmt w:val="decimal"/>
      <w:lvlText w:val="%4."/>
      <w:lvlJc w:val="left"/>
      <w:pPr>
        <w:tabs>
          <w:tab w:val="num" w:pos="2880"/>
        </w:tabs>
        <w:ind w:left="2880" w:hanging="360"/>
      </w:pPr>
    </w:lvl>
    <w:lvl w:ilvl="4" w:tplc="218EAC32" w:tentative="1">
      <w:start w:val="1"/>
      <w:numFmt w:val="decimal"/>
      <w:lvlText w:val="%5."/>
      <w:lvlJc w:val="left"/>
      <w:pPr>
        <w:tabs>
          <w:tab w:val="num" w:pos="3600"/>
        </w:tabs>
        <w:ind w:left="3600" w:hanging="360"/>
      </w:pPr>
    </w:lvl>
    <w:lvl w:ilvl="5" w:tplc="929AABC2" w:tentative="1">
      <w:start w:val="1"/>
      <w:numFmt w:val="decimal"/>
      <w:lvlText w:val="%6."/>
      <w:lvlJc w:val="left"/>
      <w:pPr>
        <w:tabs>
          <w:tab w:val="num" w:pos="4320"/>
        </w:tabs>
        <w:ind w:left="4320" w:hanging="360"/>
      </w:pPr>
    </w:lvl>
    <w:lvl w:ilvl="6" w:tplc="B71AF28E" w:tentative="1">
      <w:start w:val="1"/>
      <w:numFmt w:val="decimal"/>
      <w:lvlText w:val="%7."/>
      <w:lvlJc w:val="left"/>
      <w:pPr>
        <w:tabs>
          <w:tab w:val="num" w:pos="5040"/>
        </w:tabs>
        <w:ind w:left="5040" w:hanging="360"/>
      </w:pPr>
    </w:lvl>
    <w:lvl w:ilvl="7" w:tplc="F86CD83E" w:tentative="1">
      <w:start w:val="1"/>
      <w:numFmt w:val="decimal"/>
      <w:lvlText w:val="%8."/>
      <w:lvlJc w:val="left"/>
      <w:pPr>
        <w:tabs>
          <w:tab w:val="num" w:pos="5760"/>
        </w:tabs>
        <w:ind w:left="5760" w:hanging="360"/>
      </w:pPr>
    </w:lvl>
    <w:lvl w:ilvl="8" w:tplc="8116C790" w:tentative="1">
      <w:start w:val="1"/>
      <w:numFmt w:val="decimal"/>
      <w:lvlText w:val="%9."/>
      <w:lvlJc w:val="left"/>
      <w:pPr>
        <w:tabs>
          <w:tab w:val="num" w:pos="6480"/>
        </w:tabs>
        <w:ind w:left="6480" w:hanging="360"/>
      </w:pPr>
    </w:lvl>
  </w:abstractNum>
  <w:abstractNum w:abstractNumId="54" w15:restartNumberingAfterBreak="0">
    <w:nsid w:val="2D5004A7"/>
    <w:multiLevelType w:val="hybridMultilevel"/>
    <w:tmpl w:val="582267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5" w15:restartNumberingAfterBreak="0">
    <w:nsid w:val="2D6A7E64"/>
    <w:multiLevelType w:val="hybridMultilevel"/>
    <w:tmpl w:val="14601FEA"/>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6" w15:restartNumberingAfterBreak="0">
    <w:nsid w:val="2E5C4439"/>
    <w:multiLevelType w:val="hybridMultilevel"/>
    <w:tmpl w:val="FA120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E8B45AB"/>
    <w:multiLevelType w:val="multilevel"/>
    <w:tmpl w:val="F4E6D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EB877B4"/>
    <w:multiLevelType w:val="hybridMultilevel"/>
    <w:tmpl w:val="16A620F0"/>
    <w:lvl w:ilvl="0" w:tplc="76FC02A0">
      <w:start w:val="23"/>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9" w15:restartNumberingAfterBreak="0">
    <w:nsid w:val="2F2021D1"/>
    <w:multiLevelType w:val="hybridMultilevel"/>
    <w:tmpl w:val="710E828C"/>
    <w:lvl w:ilvl="0" w:tplc="4086D1B4">
      <w:start w:val="1"/>
      <w:numFmt w:val="decimal"/>
      <w:pStyle w:val="AnnexTableTitle"/>
      <w:lvlText w:val="Table A.%1"/>
      <w:lvlJc w:val="center"/>
      <w:pPr>
        <w:ind w:left="2070" w:hanging="360"/>
      </w:p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60" w15:restartNumberingAfterBreak="0">
    <w:nsid w:val="2FB44B49"/>
    <w:multiLevelType w:val="hybridMultilevel"/>
    <w:tmpl w:val="C5E46C5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2FCF6799"/>
    <w:multiLevelType w:val="hybridMultilevel"/>
    <w:tmpl w:val="F74256CA"/>
    <w:lvl w:ilvl="0" w:tplc="D3BA3DE6">
      <w:start w:val="5"/>
      <w:numFmt w:val="bullet"/>
      <w:lvlText w:val="-"/>
      <w:lvlJc w:val="left"/>
      <w:pPr>
        <w:ind w:left="1080" w:hanging="72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2" w15:restartNumberingAfterBreak="0">
    <w:nsid w:val="302E05D9"/>
    <w:multiLevelType w:val="hybridMultilevel"/>
    <w:tmpl w:val="F7EA6B3E"/>
    <w:lvl w:ilvl="0" w:tplc="99746C30">
      <w:start w:val="1"/>
      <w:numFmt w:val="bullet"/>
      <w:lvlText w:val="-"/>
      <w:lvlJc w:val="left"/>
      <w:pPr>
        <w:ind w:left="720" w:hanging="360"/>
      </w:pPr>
      <w:rPr>
        <w:rFonts w:ascii="Courier New" w:eastAsia="Calibri" w:hAnsi="Courier New" w:cs="Courier New"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04E68C8"/>
    <w:multiLevelType w:val="hybridMultilevel"/>
    <w:tmpl w:val="10D0530C"/>
    <w:lvl w:ilvl="0" w:tplc="34A615C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157092B"/>
    <w:multiLevelType w:val="hybridMultilevel"/>
    <w:tmpl w:val="5D42305A"/>
    <w:lvl w:ilvl="0" w:tplc="51CEC7B0">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5" w15:restartNumberingAfterBreak="0">
    <w:nsid w:val="316F336F"/>
    <w:multiLevelType w:val="hybridMultilevel"/>
    <w:tmpl w:val="D7D22AF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6" w15:restartNumberingAfterBreak="0">
    <w:nsid w:val="3287294B"/>
    <w:multiLevelType w:val="singleLevel"/>
    <w:tmpl w:val="AA80A062"/>
    <w:lvl w:ilvl="0">
      <w:start w:val="1"/>
      <w:numFmt w:val="bullet"/>
      <w:pStyle w:val="ListBullet2"/>
      <w:lvlText w:val=""/>
      <w:lvlJc w:val="left"/>
      <w:pPr>
        <w:tabs>
          <w:tab w:val="num" w:pos="360"/>
        </w:tabs>
        <w:ind w:left="360" w:hanging="360"/>
      </w:pPr>
      <w:rPr>
        <w:rFonts w:ascii="Symbol" w:hAnsi="Symbol" w:cs="Times New Roman" w:hint="default"/>
      </w:rPr>
    </w:lvl>
  </w:abstractNum>
  <w:abstractNum w:abstractNumId="67" w15:restartNumberingAfterBreak="0">
    <w:nsid w:val="32C20CF3"/>
    <w:multiLevelType w:val="hybridMultilevel"/>
    <w:tmpl w:val="F1E6C7AA"/>
    <w:lvl w:ilvl="0" w:tplc="456E1ED4">
      <w:start w:val="1"/>
      <w:numFmt w:val="bullet"/>
      <w:lvlText w:val=""/>
      <w:lvlJc w:val="left"/>
      <w:pPr>
        <w:tabs>
          <w:tab w:val="num" w:pos="720"/>
        </w:tabs>
        <w:ind w:left="720" w:hanging="360"/>
      </w:pPr>
      <w:rPr>
        <w:rFonts w:ascii="Symbol" w:hAnsi="Symbol" w:hint="default"/>
      </w:rPr>
    </w:lvl>
    <w:lvl w:ilvl="1" w:tplc="EE667396">
      <w:start w:val="1"/>
      <w:numFmt w:val="bullet"/>
      <w:lvlText w:val=""/>
      <w:lvlJc w:val="left"/>
      <w:pPr>
        <w:tabs>
          <w:tab w:val="num" w:pos="1440"/>
        </w:tabs>
        <w:ind w:left="1440" w:hanging="360"/>
      </w:pPr>
      <w:rPr>
        <w:rFonts w:ascii="Symbol" w:hAnsi="Symbol" w:hint="default"/>
      </w:rPr>
    </w:lvl>
    <w:lvl w:ilvl="2" w:tplc="A3D4A234">
      <w:start w:val="1"/>
      <w:numFmt w:val="bullet"/>
      <w:lvlText w:val=""/>
      <w:lvlJc w:val="left"/>
      <w:pPr>
        <w:tabs>
          <w:tab w:val="num" w:pos="2160"/>
        </w:tabs>
        <w:ind w:left="2160" w:hanging="360"/>
      </w:pPr>
      <w:rPr>
        <w:rFonts w:ascii="Symbol" w:hAnsi="Symbol" w:hint="default"/>
      </w:rPr>
    </w:lvl>
    <w:lvl w:ilvl="3" w:tplc="282814A4">
      <w:start w:val="1"/>
      <w:numFmt w:val="bullet"/>
      <w:lvlText w:val=""/>
      <w:lvlJc w:val="left"/>
      <w:pPr>
        <w:tabs>
          <w:tab w:val="num" w:pos="2880"/>
        </w:tabs>
        <w:ind w:left="2880" w:hanging="360"/>
      </w:pPr>
      <w:rPr>
        <w:rFonts w:ascii="Symbol" w:hAnsi="Symbol" w:hint="default"/>
      </w:rPr>
    </w:lvl>
    <w:lvl w:ilvl="4" w:tplc="1F1E322C">
      <w:start w:val="1"/>
      <w:numFmt w:val="bullet"/>
      <w:lvlText w:val=""/>
      <w:lvlJc w:val="left"/>
      <w:pPr>
        <w:tabs>
          <w:tab w:val="num" w:pos="3600"/>
        </w:tabs>
        <w:ind w:left="3600" w:hanging="360"/>
      </w:pPr>
      <w:rPr>
        <w:rFonts w:ascii="Symbol" w:hAnsi="Symbol" w:hint="default"/>
      </w:rPr>
    </w:lvl>
    <w:lvl w:ilvl="5" w:tplc="3BCC805C">
      <w:start w:val="1"/>
      <w:numFmt w:val="bullet"/>
      <w:lvlText w:val=""/>
      <w:lvlJc w:val="left"/>
      <w:pPr>
        <w:tabs>
          <w:tab w:val="num" w:pos="4320"/>
        </w:tabs>
        <w:ind w:left="4320" w:hanging="360"/>
      </w:pPr>
      <w:rPr>
        <w:rFonts w:ascii="Symbol" w:hAnsi="Symbol" w:hint="default"/>
      </w:rPr>
    </w:lvl>
    <w:lvl w:ilvl="6" w:tplc="A718F4D4">
      <w:start w:val="1"/>
      <w:numFmt w:val="bullet"/>
      <w:lvlText w:val=""/>
      <w:lvlJc w:val="left"/>
      <w:pPr>
        <w:tabs>
          <w:tab w:val="num" w:pos="5040"/>
        </w:tabs>
        <w:ind w:left="5040" w:hanging="360"/>
      </w:pPr>
      <w:rPr>
        <w:rFonts w:ascii="Symbol" w:hAnsi="Symbol" w:hint="default"/>
      </w:rPr>
    </w:lvl>
    <w:lvl w:ilvl="7" w:tplc="F996B7D6">
      <w:start w:val="1"/>
      <w:numFmt w:val="bullet"/>
      <w:lvlText w:val=""/>
      <w:lvlJc w:val="left"/>
      <w:pPr>
        <w:tabs>
          <w:tab w:val="num" w:pos="5760"/>
        </w:tabs>
        <w:ind w:left="5760" w:hanging="360"/>
      </w:pPr>
      <w:rPr>
        <w:rFonts w:ascii="Symbol" w:hAnsi="Symbol" w:hint="default"/>
      </w:rPr>
    </w:lvl>
    <w:lvl w:ilvl="8" w:tplc="3990BBB8">
      <w:start w:val="1"/>
      <w:numFmt w:val="bullet"/>
      <w:lvlText w:val=""/>
      <w:lvlJc w:val="left"/>
      <w:pPr>
        <w:tabs>
          <w:tab w:val="num" w:pos="6480"/>
        </w:tabs>
        <w:ind w:left="6480" w:hanging="360"/>
      </w:pPr>
      <w:rPr>
        <w:rFonts w:ascii="Symbol" w:hAnsi="Symbol" w:hint="default"/>
      </w:rPr>
    </w:lvl>
  </w:abstractNum>
  <w:abstractNum w:abstractNumId="68" w15:restartNumberingAfterBreak="0">
    <w:nsid w:val="330923C8"/>
    <w:multiLevelType w:val="hybridMultilevel"/>
    <w:tmpl w:val="8898CC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4740032"/>
    <w:multiLevelType w:val="hybridMultilevel"/>
    <w:tmpl w:val="7BDAC8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0" w15:restartNumberingAfterBreak="0">
    <w:nsid w:val="36260DA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15:restartNumberingAfterBreak="0">
    <w:nsid w:val="387D4433"/>
    <w:multiLevelType w:val="multilevel"/>
    <w:tmpl w:val="EF029DE6"/>
    <w:name w:val="heading"/>
    <w:lvl w:ilvl="0">
      <w:start w:val="1"/>
      <w:numFmt w:val="bullet"/>
      <w:lvlText w:val=""/>
      <w:lvlJc w:val="left"/>
      <w:pPr>
        <w:ind w:left="800" w:hanging="400"/>
      </w:pPr>
      <w:rPr>
        <w:rFonts w:ascii="Symbol" w:hAnsi="Symbol"/>
      </w:rPr>
    </w:lvl>
    <w:lvl w:ilvl="1">
      <w:start w:val="1"/>
      <w:numFmt w:val="bullet"/>
      <w:lvlText w:val=""/>
      <w:lvlJc w:val="left"/>
      <w:pPr>
        <w:ind w:left="1200" w:hanging="400"/>
      </w:pPr>
      <w:rPr>
        <w:rFonts w:ascii="Symbol" w:hAnsi="Symbol"/>
      </w:rPr>
    </w:lvl>
    <w:lvl w:ilvl="2">
      <w:start w:val="1"/>
      <w:numFmt w:val="bullet"/>
      <w:lvlText w:val=""/>
      <w:lvlJc w:val="left"/>
      <w:pPr>
        <w:ind w:left="1600" w:hanging="400"/>
      </w:pPr>
      <w:rPr>
        <w:rFonts w:ascii="Symbol" w:hAnsi="Symbol"/>
      </w:rPr>
    </w:lvl>
    <w:lvl w:ilvl="3">
      <w:start w:val="1"/>
      <w:numFmt w:val="bullet"/>
      <w:lvlText w:val=""/>
      <w:lvlJc w:val="left"/>
      <w:pPr>
        <w:ind w:left="20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72" w15:restartNumberingAfterBreak="0">
    <w:nsid w:val="38AA0240"/>
    <w:multiLevelType w:val="hybridMultilevel"/>
    <w:tmpl w:val="CF8841F0"/>
    <w:lvl w:ilvl="0" w:tplc="34A615C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8DD3431"/>
    <w:multiLevelType w:val="hybridMultilevel"/>
    <w:tmpl w:val="6EFC351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4" w15:restartNumberingAfterBreak="0">
    <w:nsid w:val="393C6D26"/>
    <w:multiLevelType w:val="hybridMultilevel"/>
    <w:tmpl w:val="B8EA5B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5" w15:restartNumberingAfterBreak="0">
    <w:nsid w:val="398E2A65"/>
    <w:multiLevelType w:val="multilevel"/>
    <w:tmpl w:val="54966B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3A53445D"/>
    <w:multiLevelType w:val="hybridMultilevel"/>
    <w:tmpl w:val="62E68A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7" w15:restartNumberingAfterBreak="0">
    <w:nsid w:val="3B3F25EC"/>
    <w:multiLevelType w:val="hybridMultilevel"/>
    <w:tmpl w:val="4460AC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8" w15:restartNumberingAfterBreak="0">
    <w:nsid w:val="3BC10CD1"/>
    <w:multiLevelType w:val="hybridMultilevel"/>
    <w:tmpl w:val="B5C843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3BD357F5"/>
    <w:multiLevelType w:val="hybridMultilevel"/>
    <w:tmpl w:val="A074FA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0" w15:restartNumberingAfterBreak="0">
    <w:nsid w:val="3C81740B"/>
    <w:multiLevelType w:val="hybridMultilevel"/>
    <w:tmpl w:val="4B7E86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1" w15:restartNumberingAfterBreak="0">
    <w:nsid w:val="3D0A6660"/>
    <w:multiLevelType w:val="hybridMultilevel"/>
    <w:tmpl w:val="28A479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2" w15:restartNumberingAfterBreak="0">
    <w:nsid w:val="3D0C414B"/>
    <w:multiLevelType w:val="hybridMultilevel"/>
    <w:tmpl w:val="63EE225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3" w15:restartNumberingAfterBreak="0">
    <w:nsid w:val="40164DEB"/>
    <w:multiLevelType w:val="hybridMultilevel"/>
    <w:tmpl w:val="E11A25C8"/>
    <w:lvl w:ilvl="0" w:tplc="BF965D0A">
      <w:start w:val="1"/>
      <w:numFmt w:val="bullet"/>
      <w:lvlText w:val="•"/>
      <w:lvlJc w:val="left"/>
      <w:pPr>
        <w:tabs>
          <w:tab w:val="num" w:pos="720"/>
        </w:tabs>
        <w:ind w:left="720" w:hanging="360"/>
      </w:pPr>
      <w:rPr>
        <w:rFonts w:ascii="Arial" w:hAnsi="Arial" w:cs="Times New Roman" w:hint="default"/>
      </w:rPr>
    </w:lvl>
    <w:lvl w:ilvl="1" w:tplc="CBE22CFC">
      <w:numFmt w:val="bullet"/>
      <w:lvlText w:val="•"/>
      <w:lvlJc w:val="left"/>
      <w:pPr>
        <w:tabs>
          <w:tab w:val="num" w:pos="1440"/>
        </w:tabs>
        <w:ind w:left="1440" w:hanging="360"/>
      </w:pPr>
      <w:rPr>
        <w:rFonts w:ascii="Arial" w:hAnsi="Arial" w:cs="Times New Roman" w:hint="default"/>
      </w:rPr>
    </w:lvl>
    <w:lvl w:ilvl="2" w:tplc="39E0CE2A">
      <w:start w:val="1"/>
      <w:numFmt w:val="bullet"/>
      <w:lvlText w:val="•"/>
      <w:lvlJc w:val="left"/>
      <w:pPr>
        <w:tabs>
          <w:tab w:val="num" w:pos="2160"/>
        </w:tabs>
        <w:ind w:left="2160" w:hanging="360"/>
      </w:pPr>
      <w:rPr>
        <w:rFonts w:ascii="Arial" w:hAnsi="Arial" w:cs="Times New Roman" w:hint="default"/>
      </w:rPr>
    </w:lvl>
    <w:lvl w:ilvl="3" w:tplc="9D066B5E">
      <w:start w:val="1"/>
      <w:numFmt w:val="bullet"/>
      <w:lvlText w:val="•"/>
      <w:lvlJc w:val="left"/>
      <w:pPr>
        <w:tabs>
          <w:tab w:val="num" w:pos="2880"/>
        </w:tabs>
        <w:ind w:left="2880" w:hanging="360"/>
      </w:pPr>
      <w:rPr>
        <w:rFonts w:ascii="Arial" w:hAnsi="Arial" w:cs="Times New Roman" w:hint="default"/>
      </w:rPr>
    </w:lvl>
    <w:lvl w:ilvl="4" w:tplc="91BC5E4A">
      <w:start w:val="1"/>
      <w:numFmt w:val="bullet"/>
      <w:lvlText w:val="•"/>
      <w:lvlJc w:val="left"/>
      <w:pPr>
        <w:tabs>
          <w:tab w:val="num" w:pos="3600"/>
        </w:tabs>
        <w:ind w:left="3600" w:hanging="360"/>
      </w:pPr>
      <w:rPr>
        <w:rFonts w:ascii="Arial" w:hAnsi="Arial" w:cs="Times New Roman" w:hint="default"/>
      </w:rPr>
    </w:lvl>
    <w:lvl w:ilvl="5" w:tplc="BE4861CC">
      <w:start w:val="1"/>
      <w:numFmt w:val="bullet"/>
      <w:lvlText w:val="•"/>
      <w:lvlJc w:val="left"/>
      <w:pPr>
        <w:tabs>
          <w:tab w:val="num" w:pos="4320"/>
        </w:tabs>
        <w:ind w:left="4320" w:hanging="360"/>
      </w:pPr>
      <w:rPr>
        <w:rFonts w:ascii="Arial" w:hAnsi="Arial" w:cs="Times New Roman" w:hint="default"/>
      </w:rPr>
    </w:lvl>
    <w:lvl w:ilvl="6" w:tplc="4B14A874">
      <w:start w:val="1"/>
      <w:numFmt w:val="bullet"/>
      <w:lvlText w:val="•"/>
      <w:lvlJc w:val="left"/>
      <w:pPr>
        <w:tabs>
          <w:tab w:val="num" w:pos="5040"/>
        </w:tabs>
        <w:ind w:left="5040" w:hanging="360"/>
      </w:pPr>
      <w:rPr>
        <w:rFonts w:ascii="Arial" w:hAnsi="Arial" w:cs="Times New Roman" w:hint="default"/>
      </w:rPr>
    </w:lvl>
    <w:lvl w:ilvl="7" w:tplc="F5C64AD2">
      <w:start w:val="1"/>
      <w:numFmt w:val="bullet"/>
      <w:lvlText w:val="•"/>
      <w:lvlJc w:val="left"/>
      <w:pPr>
        <w:tabs>
          <w:tab w:val="num" w:pos="5760"/>
        </w:tabs>
        <w:ind w:left="5760" w:hanging="360"/>
      </w:pPr>
      <w:rPr>
        <w:rFonts w:ascii="Arial" w:hAnsi="Arial" w:cs="Times New Roman" w:hint="default"/>
      </w:rPr>
    </w:lvl>
    <w:lvl w:ilvl="8" w:tplc="E3560550">
      <w:start w:val="1"/>
      <w:numFmt w:val="bullet"/>
      <w:lvlText w:val="•"/>
      <w:lvlJc w:val="left"/>
      <w:pPr>
        <w:tabs>
          <w:tab w:val="num" w:pos="6480"/>
        </w:tabs>
        <w:ind w:left="6480" w:hanging="360"/>
      </w:pPr>
      <w:rPr>
        <w:rFonts w:ascii="Arial" w:hAnsi="Arial" w:cs="Times New Roman" w:hint="default"/>
      </w:rPr>
    </w:lvl>
  </w:abstractNum>
  <w:abstractNum w:abstractNumId="84" w15:restartNumberingAfterBreak="0">
    <w:nsid w:val="40262323"/>
    <w:multiLevelType w:val="hybridMultilevel"/>
    <w:tmpl w:val="71868346"/>
    <w:lvl w:ilvl="0" w:tplc="A1D88726">
      <w:start w:val="1"/>
      <w:numFmt w:val="decimal"/>
      <w:pStyle w:val="BiblioReference"/>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5" w15:restartNumberingAfterBreak="0">
    <w:nsid w:val="40F3772D"/>
    <w:multiLevelType w:val="hybridMultilevel"/>
    <w:tmpl w:val="270A25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6" w15:restartNumberingAfterBreak="0">
    <w:nsid w:val="41522A44"/>
    <w:multiLevelType w:val="hybridMultilevel"/>
    <w:tmpl w:val="7540B940"/>
    <w:lvl w:ilvl="0" w:tplc="0F7082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15477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15:restartNumberingAfterBreak="0">
    <w:nsid w:val="41B50DB9"/>
    <w:multiLevelType w:val="hybridMultilevel"/>
    <w:tmpl w:val="A764304E"/>
    <w:lvl w:ilvl="0" w:tplc="9ECA150A">
      <w:start w:val="5"/>
      <w:numFmt w:val="bullet"/>
      <w:lvlText w:val="-"/>
      <w:lvlJc w:val="left"/>
      <w:pPr>
        <w:ind w:left="644" w:hanging="360"/>
      </w:pPr>
      <w:rPr>
        <w:rFonts w:ascii="Times New Roman" w:eastAsia="Times New Roman" w:hAnsi="Times New Roman" w:cs="Times New Roman"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cs="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cs="Courier New" w:hint="default"/>
      </w:rPr>
    </w:lvl>
    <w:lvl w:ilvl="8" w:tplc="04090005">
      <w:start w:val="1"/>
      <w:numFmt w:val="bullet"/>
      <w:lvlText w:val=""/>
      <w:lvlJc w:val="left"/>
      <w:pPr>
        <w:ind w:left="6404" w:hanging="360"/>
      </w:pPr>
      <w:rPr>
        <w:rFonts w:ascii="Wingdings" w:hAnsi="Wingdings" w:hint="default"/>
      </w:rPr>
    </w:lvl>
  </w:abstractNum>
  <w:abstractNum w:abstractNumId="89" w15:restartNumberingAfterBreak="0">
    <w:nsid w:val="424469E0"/>
    <w:multiLevelType w:val="hybridMultilevel"/>
    <w:tmpl w:val="3BF81D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32652E1"/>
    <w:multiLevelType w:val="hybridMultilevel"/>
    <w:tmpl w:val="008A0F80"/>
    <w:lvl w:ilvl="0" w:tplc="04090001">
      <w:start w:val="8"/>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1" w15:restartNumberingAfterBreak="0">
    <w:nsid w:val="433209E5"/>
    <w:multiLevelType w:val="multilevel"/>
    <w:tmpl w:val="014E6DDC"/>
    <w:lvl w:ilvl="0">
      <w:start w:val="1"/>
      <w:numFmt w:val="decimal"/>
      <w:lvlText w:val="%1."/>
      <w:lvlJc w:val="left"/>
      <w:pPr>
        <w:tabs>
          <w:tab w:val="num" w:pos="360"/>
        </w:tabs>
        <w:ind w:left="360" w:hanging="360"/>
      </w:pPr>
    </w:lvl>
    <w:lvl w:ilvl="1">
      <w:start w:val="1"/>
      <w:numFmt w:val="lowerLetter"/>
      <w:lvlText w:val="%2."/>
      <w:lvlJc w:val="left"/>
      <w:pPr>
        <w:tabs>
          <w:tab w:val="num" w:pos="1620"/>
        </w:tabs>
        <w:ind w:left="162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92" w15:restartNumberingAfterBreak="0">
    <w:nsid w:val="449C5F81"/>
    <w:multiLevelType w:val="hybridMultilevel"/>
    <w:tmpl w:val="216EF888"/>
    <w:lvl w:ilvl="0" w:tplc="D3EA4B96">
      <w:start w:val="1"/>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3" w15:restartNumberingAfterBreak="0">
    <w:nsid w:val="46072F14"/>
    <w:multiLevelType w:val="hybridMultilevel"/>
    <w:tmpl w:val="6B4CB7B6"/>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4" w15:restartNumberingAfterBreak="0">
    <w:nsid w:val="46155630"/>
    <w:multiLevelType w:val="hybridMultilevel"/>
    <w:tmpl w:val="62CCC3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5" w15:restartNumberingAfterBreak="0">
    <w:nsid w:val="46421A87"/>
    <w:multiLevelType w:val="hybridMultilevel"/>
    <w:tmpl w:val="E64A40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6" w15:restartNumberingAfterBreak="0">
    <w:nsid w:val="467D7257"/>
    <w:multiLevelType w:val="hybridMultilevel"/>
    <w:tmpl w:val="E7FAFF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7" w15:restartNumberingAfterBreak="0">
    <w:nsid w:val="479434A0"/>
    <w:multiLevelType w:val="hybridMultilevel"/>
    <w:tmpl w:val="24E25592"/>
    <w:lvl w:ilvl="0" w:tplc="56767A22">
      <w:start w:val="1"/>
      <w:numFmt w:val="bullet"/>
      <w:lvlText w:val="•"/>
      <w:lvlJc w:val="left"/>
      <w:pPr>
        <w:tabs>
          <w:tab w:val="num" w:pos="720"/>
        </w:tabs>
        <w:ind w:left="720" w:hanging="360"/>
      </w:pPr>
      <w:rPr>
        <w:rFonts w:ascii="Arial" w:hAnsi="Arial" w:cs="Times New Roman" w:hint="default"/>
      </w:rPr>
    </w:lvl>
    <w:lvl w:ilvl="1" w:tplc="E08C035C">
      <w:numFmt w:val="bullet"/>
      <w:lvlText w:val="•"/>
      <w:lvlJc w:val="left"/>
      <w:pPr>
        <w:tabs>
          <w:tab w:val="num" w:pos="1440"/>
        </w:tabs>
        <w:ind w:left="1440" w:hanging="360"/>
      </w:pPr>
      <w:rPr>
        <w:rFonts w:ascii="Arial" w:hAnsi="Arial" w:cs="Times New Roman" w:hint="default"/>
      </w:rPr>
    </w:lvl>
    <w:lvl w:ilvl="2" w:tplc="57A48346">
      <w:start w:val="1"/>
      <w:numFmt w:val="bullet"/>
      <w:lvlText w:val="•"/>
      <w:lvlJc w:val="left"/>
      <w:pPr>
        <w:tabs>
          <w:tab w:val="num" w:pos="2160"/>
        </w:tabs>
        <w:ind w:left="2160" w:hanging="360"/>
      </w:pPr>
      <w:rPr>
        <w:rFonts w:ascii="Arial" w:hAnsi="Arial" w:cs="Times New Roman" w:hint="default"/>
      </w:rPr>
    </w:lvl>
    <w:lvl w:ilvl="3" w:tplc="AAB224A2">
      <w:start w:val="1"/>
      <w:numFmt w:val="bullet"/>
      <w:lvlText w:val="•"/>
      <w:lvlJc w:val="left"/>
      <w:pPr>
        <w:tabs>
          <w:tab w:val="num" w:pos="2880"/>
        </w:tabs>
        <w:ind w:left="2880" w:hanging="360"/>
      </w:pPr>
      <w:rPr>
        <w:rFonts w:ascii="Arial" w:hAnsi="Arial" w:cs="Times New Roman" w:hint="default"/>
      </w:rPr>
    </w:lvl>
    <w:lvl w:ilvl="4" w:tplc="AAA8587A">
      <w:start w:val="1"/>
      <w:numFmt w:val="bullet"/>
      <w:lvlText w:val="•"/>
      <w:lvlJc w:val="left"/>
      <w:pPr>
        <w:tabs>
          <w:tab w:val="num" w:pos="3600"/>
        </w:tabs>
        <w:ind w:left="3600" w:hanging="360"/>
      </w:pPr>
      <w:rPr>
        <w:rFonts w:ascii="Arial" w:hAnsi="Arial" w:cs="Times New Roman" w:hint="default"/>
      </w:rPr>
    </w:lvl>
    <w:lvl w:ilvl="5" w:tplc="A13E567C">
      <w:start w:val="1"/>
      <w:numFmt w:val="bullet"/>
      <w:lvlText w:val="•"/>
      <w:lvlJc w:val="left"/>
      <w:pPr>
        <w:tabs>
          <w:tab w:val="num" w:pos="4320"/>
        </w:tabs>
        <w:ind w:left="4320" w:hanging="360"/>
      </w:pPr>
      <w:rPr>
        <w:rFonts w:ascii="Arial" w:hAnsi="Arial" w:cs="Times New Roman" w:hint="default"/>
      </w:rPr>
    </w:lvl>
    <w:lvl w:ilvl="6" w:tplc="472CF8BA">
      <w:start w:val="1"/>
      <w:numFmt w:val="bullet"/>
      <w:lvlText w:val="•"/>
      <w:lvlJc w:val="left"/>
      <w:pPr>
        <w:tabs>
          <w:tab w:val="num" w:pos="5040"/>
        </w:tabs>
        <w:ind w:left="5040" w:hanging="360"/>
      </w:pPr>
      <w:rPr>
        <w:rFonts w:ascii="Arial" w:hAnsi="Arial" w:cs="Times New Roman" w:hint="default"/>
      </w:rPr>
    </w:lvl>
    <w:lvl w:ilvl="7" w:tplc="C0283C34">
      <w:start w:val="1"/>
      <w:numFmt w:val="bullet"/>
      <w:lvlText w:val="•"/>
      <w:lvlJc w:val="left"/>
      <w:pPr>
        <w:tabs>
          <w:tab w:val="num" w:pos="5760"/>
        </w:tabs>
        <w:ind w:left="5760" w:hanging="360"/>
      </w:pPr>
      <w:rPr>
        <w:rFonts w:ascii="Arial" w:hAnsi="Arial" w:cs="Times New Roman" w:hint="default"/>
      </w:rPr>
    </w:lvl>
    <w:lvl w:ilvl="8" w:tplc="F0B6F656">
      <w:start w:val="1"/>
      <w:numFmt w:val="bullet"/>
      <w:lvlText w:val="•"/>
      <w:lvlJc w:val="left"/>
      <w:pPr>
        <w:tabs>
          <w:tab w:val="num" w:pos="6480"/>
        </w:tabs>
        <w:ind w:left="6480" w:hanging="360"/>
      </w:pPr>
      <w:rPr>
        <w:rFonts w:ascii="Arial" w:hAnsi="Arial" w:cs="Times New Roman" w:hint="default"/>
      </w:rPr>
    </w:lvl>
  </w:abstractNum>
  <w:abstractNum w:abstractNumId="98" w15:restartNumberingAfterBreak="0">
    <w:nsid w:val="4848478D"/>
    <w:multiLevelType w:val="hybridMultilevel"/>
    <w:tmpl w:val="5D424968"/>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9" w15:restartNumberingAfterBreak="0">
    <w:nsid w:val="488F4B44"/>
    <w:multiLevelType w:val="hybridMultilevel"/>
    <w:tmpl w:val="40A8E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0" w15:restartNumberingAfterBreak="0">
    <w:nsid w:val="491436E1"/>
    <w:multiLevelType w:val="hybridMultilevel"/>
    <w:tmpl w:val="94085C76"/>
    <w:lvl w:ilvl="0" w:tplc="F61C4042">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9E64415"/>
    <w:multiLevelType w:val="hybridMultilevel"/>
    <w:tmpl w:val="D85A8C84"/>
    <w:lvl w:ilvl="0" w:tplc="1E6C9DB8">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2" w15:restartNumberingAfterBreak="0">
    <w:nsid w:val="4A586793"/>
    <w:multiLevelType w:val="hybridMultilevel"/>
    <w:tmpl w:val="1B9A6908"/>
    <w:lvl w:ilvl="0" w:tplc="AFF4CA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3" w15:restartNumberingAfterBreak="0">
    <w:nsid w:val="4AFB51E6"/>
    <w:multiLevelType w:val="hybridMultilevel"/>
    <w:tmpl w:val="31D66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4CA52390"/>
    <w:multiLevelType w:val="hybridMultilevel"/>
    <w:tmpl w:val="F5881210"/>
    <w:lvl w:ilvl="0" w:tplc="5FD27846">
      <w:start w:val="1"/>
      <w:numFmt w:val="decimal"/>
      <w:lvlText w:val="%1."/>
      <w:lvlJc w:val="left"/>
      <w:pPr>
        <w:tabs>
          <w:tab w:val="num" w:pos="720"/>
        </w:tabs>
        <w:ind w:left="720" w:hanging="360"/>
      </w:pPr>
    </w:lvl>
    <w:lvl w:ilvl="1" w:tplc="BA12DE08">
      <w:start w:val="1"/>
      <w:numFmt w:val="decimal"/>
      <w:lvlText w:val="%2."/>
      <w:lvlJc w:val="left"/>
      <w:pPr>
        <w:tabs>
          <w:tab w:val="num" w:pos="1440"/>
        </w:tabs>
        <w:ind w:left="1440" w:hanging="360"/>
      </w:pPr>
    </w:lvl>
    <w:lvl w:ilvl="2" w:tplc="838E4E80">
      <w:start w:val="1"/>
      <w:numFmt w:val="decimal"/>
      <w:lvlText w:val="%3."/>
      <w:lvlJc w:val="left"/>
      <w:pPr>
        <w:tabs>
          <w:tab w:val="num" w:pos="2160"/>
        </w:tabs>
        <w:ind w:left="2160" w:hanging="360"/>
      </w:pPr>
    </w:lvl>
    <w:lvl w:ilvl="3" w:tplc="00C25590">
      <w:start w:val="1"/>
      <w:numFmt w:val="decimal"/>
      <w:lvlText w:val="%4."/>
      <w:lvlJc w:val="left"/>
      <w:pPr>
        <w:tabs>
          <w:tab w:val="num" w:pos="2880"/>
        </w:tabs>
        <w:ind w:left="2880" w:hanging="360"/>
      </w:pPr>
    </w:lvl>
    <w:lvl w:ilvl="4" w:tplc="F8B85584">
      <w:start w:val="1"/>
      <w:numFmt w:val="decimal"/>
      <w:lvlText w:val="%5."/>
      <w:lvlJc w:val="left"/>
      <w:pPr>
        <w:tabs>
          <w:tab w:val="num" w:pos="3600"/>
        </w:tabs>
        <w:ind w:left="3600" w:hanging="360"/>
      </w:pPr>
    </w:lvl>
    <w:lvl w:ilvl="5" w:tplc="3AF66FD8">
      <w:start w:val="1"/>
      <w:numFmt w:val="decimal"/>
      <w:lvlText w:val="%6."/>
      <w:lvlJc w:val="left"/>
      <w:pPr>
        <w:tabs>
          <w:tab w:val="num" w:pos="4320"/>
        </w:tabs>
        <w:ind w:left="4320" w:hanging="360"/>
      </w:pPr>
    </w:lvl>
    <w:lvl w:ilvl="6" w:tplc="274E5102">
      <w:start w:val="1"/>
      <w:numFmt w:val="decimal"/>
      <w:lvlText w:val="%7."/>
      <w:lvlJc w:val="left"/>
      <w:pPr>
        <w:tabs>
          <w:tab w:val="num" w:pos="5040"/>
        </w:tabs>
        <w:ind w:left="5040" w:hanging="360"/>
      </w:pPr>
    </w:lvl>
    <w:lvl w:ilvl="7" w:tplc="2A5C7AD8">
      <w:start w:val="1"/>
      <w:numFmt w:val="decimal"/>
      <w:lvlText w:val="%8."/>
      <w:lvlJc w:val="left"/>
      <w:pPr>
        <w:tabs>
          <w:tab w:val="num" w:pos="5760"/>
        </w:tabs>
        <w:ind w:left="5760" w:hanging="360"/>
      </w:pPr>
    </w:lvl>
    <w:lvl w:ilvl="8" w:tplc="400EBD00">
      <w:start w:val="1"/>
      <w:numFmt w:val="decimal"/>
      <w:lvlText w:val="%9."/>
      <w:lvlJc w:val="left"/>
      <w:pPr>
        <w:tabs>
          <w:tab w:val="num" w:pos="6480"/>
        </w:tabs>
        <w:ind w:left="6480" w:hanging="360"/>
      </w:pPr>
    </w:lvl>
  </w:abstractNum>
  <w:abstractNum w:abstractNumId="105" w15:restartNumberingAfterBreak="0">
    <w:nsid w:val="4CE24F27"/>
    <w:multiLevelType w:val="hybridMultilevel"/>
    <w:tmpl w:val="2FA67D88"/>
    <w:lvl w:ilvl="0" w:tplc="6576C7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4CE521CA"/>
    <w:multiLevelType w:val="hybridMultilevel"/>
    <w:tmpl w:val="DCB25854"/>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7" w15:restartNumberingAfterBreak="0">
    <w:nsid w:val="4D981703"/>
    <w:multiLevelType w:val="hybridMultilevel"/>
    <w:tmpl w:val="A4C488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4DB42D95"/>
    <w:multiLevelType w:val="hybridMultilevel"/>
    <w:tmpl w:val="BE50AD7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9" w15:restartNumberingAfterBreak="0">
    <w:nsid w:val="4E3B01E2"/>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FA81349"/>
    <w:multiLevelType w:val="hybridMultilevel"/>
    <w:tmpl w:val="C398460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1" w15:restartNumberingAfterBreak="0">
    <w:nsid w:val="500C1B31"/>
    <w:multiLevelType w:val="hybridMultilevel"/>
    <w:tmpl w:val="08B43E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52820969"/>
    <w:multiLevelType w:val="hybridMultilevel"/>
    <w:tmpl w:val="6338B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44348E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35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4" w15:restartNumberingAfterBreak="0">
    <w:nsid w:val="56F1191B"/>
    <w:multiLevelType w:val="hybridMultilevel"/>
    <w:tmpl w:val="BCFCA2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9E5482C4">
      <w:start w:val="1"/>
      <w:numFmt w:val="lowerLetter"/>
      <w:lvlText w:val="%4."/>
      <w:lvlJc w:val="left"/>
      <w:pPr>
        <w:ind w:left="2880" w:hanging="360"/>
      </w:pPr>
      <w:rPr>
        <w:rFonts w:ascii="Calibri" w:hAnsi="Calibri" w:hint="default"/>
        <w:b w:val="0"/>
        <w:i w:val="0"/>
        <w:sz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57E52BBD"/>
    <w:multiLevelType w:val="hybridMultilevel"/>
    <w:tmpl w:val="613A4C50"/>
    <w:lvl w:ilvl="0" w:tplc="2C22790E">
      <w:start w:val="1"/>
      <w:numFmt w:val="bullet"/>
      <w:lvlText w:val="•"/>
      <w:lvlJc w:val="left"/>
      <w:pPr>
        <w:tabs>
          <w:tab w:val="num" w:pos="720"/>
        </w:tabs>
        <w:ind w:left="720" w:hanging="360"/>
      </w:pPr>
      <w:rPr>
        <w:rFonts w:ascii="Arial" w:hAnsi="Arial" w:hint="default"/>
      </w:rPr>
    </w:lvl>
    <w:lvl w:ilvl="1" w:tplc="9834920A">
      <w:start w:val="1"/>
      <w:numFmt w:val="bullet"/>
      <w:lvlText w:val="•"/>
      <w:lvlJc w:val="left"/>
      <w:pPr>
        <w:tabs>
          <w:tab w:val="num" w:pos="1440"/>
        </w:tabs>
        <w:ind w:left="1440" w:hanging="360"/>
      </w:pPr>
      <w:rPr>
        <w:rFonts w:ascii="Arial" w:hAnsi="Arial" w:hint="default"/>
      </w:rPr>
    </w:lvl>
    <w:lvl w:ilvl="2" w:tplc="0352DF98">
      <w:start w:val="1"/>
      <w:numFmt w:val="bullet"/>
      <w:lvlText w:val="•"/>
      <w:lvlJc w:val="left"/>
      <w:pPr>
        <w:tabs>
          <w:tab w:val="num" w:pos="2160"/>
        </w:tabs>
        <w:ind w:left="2160" w:hanging="360"/>
      </w:pPr>
      <w:rPr>
        <w:rFonts w:ascii="Arial" w:hAnsi="Arial" w:hint="default"/>
      </w:rPr>
    </w:lvl>
    <w:lvl w:ilvl="3" w:tplc="87DC8202">
      <w:start w:val="4041"/>
      <w:numFmt w:val="bullet"/>
      <w:lvlText w:val="•"/>
      <w:lvlJc w:val="left"/>
      <w:pPr>
        <w:tabs>
          <w:tab w:val="num" w:pos="2880"/>
        </w:tabs>
        <w:ind w:left="2880" w:hanging="360"/>
      </w:pPr>
      <w:rPr>
        <w:rFonts w:ascii="Arial" w:hAnsi="Arial" w:hint="default"/>
      </w:rPr>
    </w:lvl>
    <w:lvl w:ilvl="4" w:tplc="FDE62878">
      <w:start w:val="4041"/>
      <w:numFmt w:val="bullet"/>
      <w:lvlText w:val="•"/>
      <w:lvlJc w:val="left"/>
      <w:pPr>
        <w:tabs>
          <w:tab w:val="num" w:pos="3600"/>
        </w:tabs>
        <w:ind w:left="3600" w:hanging="360"/>
      </w:pPr>
      <w:rPr>
        <w:rFonts w:ascii="Arial" w:hAnsi="Arial" w:hint="default"/>
      </w:rPr>
    </w:lvl>
    <w:lvl w:ilvl="5" w:tplc="115C4C52" w:tentative="1">
      <w:start w:val="1"/>
      <w:numFmt w:val="bullet"/>
      <w:lvlText w:val="•"/>
      <w:lvlJc w:val="left"/>
      <w:pPr>
        <w:tabs>
          <w:tab w:val="num" w:pos="4320"/>
        </w:tabs>
        <w:ind w:left="4320" w:hanging="360"/>
      </w:pPr>
      <w:rPr>
        <w:rFonts w:ascii="Arial" w:hAnsi="Arial" w:hint="default"/>
      </w:rPr>
    </w:lvl>
    <w:lvl w:ilvl="6" w:tplc="55BEADB2" w:tentative="1">
      <w:start w:val="1"/>
      <w:numFmt w:val="bullet"/>
      <w:lvlText w:val="•"/>
      <w:lvlJc w:val="left"/>
      <w:pPr>
        <w:tabs>
          <w:tab w:val="num" w:pos="5040"/>
        </w:tabs>
        <w:ind w:left="5040" w:hanging="360"/>
      </w:pPr>
      <w:rPr>
        <w:rFonts w:ascii="Arial" w:hAnsi="Arial" w:hint="default"/>
      </w:rPr>
    </w:lvl>
    <w:lvl w:ilvl="7" w:tplc="04D25842" w:tentative="1">
      <w:start w:val="1"/>
      <w:numFmt w:val="bullet"/>
      <w:lvlText w:val="•"/>
      <w:lvlJc w:val="left"/>
      <w:pPr>
        <w:tabs>
          <w:tab w:val="num" w:pos="5760"/>
        </w:tabs>
        <w:ind w:left="5760" w:hanging="360"/>
      </w:pPr>
      <w:rPr>
        <w:rFonts w:ascii="Arial" w:hAnsi="Arial" w:hint="default"/>
      </w:rPr>
    </w:lvl>
    <w:lvl w:ilvl="8" w:tplc="2E607E0C" w:tentative="1">
      <w:start w:val="1"/>
      <w:numFmt w:val="bullet"/>
      <w:lvlText w:val="•"/>
      <w:lvlJc w:val="left"/>
      <w:pPr>
        <w:tabs>
          <w:tab w:val="num" w:pos="6480"/>
        </w:tabs>
        <w:ind w:left="6480" w:hanging="360"/>
      </w:pPr>
      <w:rPr>
        <w:rFonts w:ascii="Arial" w:hAnsi="Arial" w:hint="default"/>
      </w:rPr>
    </w:lvl>
  </w:abstractNum>
  <w:abstractNum w:abstractNumId="116" w15:restartNumberingAfterBreak="0">
    <w:nsid w:val="57FC3069"/>
    <w:multiLevelType w:val="hybridMultilevel"/>
    <w:tmpl w:val="DEC24EA0"/>
    <w:lvl w:ilvl="0" w:tplc="9574EAE4">
      <w:start w:val="6"/>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7" w15:restartNumberingAfterBreak="0">
    <w:nsid w:val="58864517"/>
    <w:multiLevelType w:val="hybridMultilevel"/>
    <w:tmpl w:val="179AB2D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597244C4"/>
    <w:multiLevelType w:val="hybridMultilevel"/>
    <w:tmpl w:val="BD2825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5A234455"/>
    <w:multiLevelType w:val="hybridMultilevel"/>
    <w:tmpl w:val="6D641C0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20" w15:restartNumberingAfterBreak="0">
    <w:nsid w:val="5BA34FF4"/>
    <w:multiLevelType w:val="hybridMultilevel"/>
    <w:tmpl w:val="1D98B0DA"/>
    <w:lvl w:ilvl="0" w:tplc="76AAD6CA">
      <w:start w:val="1"/>
      <w:numFmt w:val="decimal"/>
      <w:lvlText w:val="%1."/>
      <w:lvlJc w:val="left"/>
      <w:pPr>
        <w:tabs>
          <w:tab w:val="num" w:pos="2520"/>
        </w:tabs>
        <w:ind w:left="2520" w:hanging="360"/>
      </w:pPr>
    </w:lvl>
    <w:lvl w:ilvl="1" w:tplc="04090019">
      <w:start w:val="1"/>
      <w:numFmt w:val="lowerLetter"/>
      <w:lvlText w:val="%2."/>
      <w:lvlJc w:val="left"/>
      <w:pPr>
        <w:ind w:left="360" w:hanging="360"/>
      </w:pPr>
    </w:lvl>
    <w:lvl w:ilvl="2" w:tplc="0409001B">
      <w:start w:val="1"/>
      <w:numFmt w:val="lowerRoman"/>
      <w:lvlText w:val="%3."/>
      <w:lvlJc w:val="right"/>
      <w:pPr>
        <w:ind w:left="1080" w:hanging="180"/>
      </w:pPr>
    </w:lvl>
    <w:lvl w:ilvl="3" w:tplc="0409000F">
      <w:start w:val="1"/>
      <w:numFmt w:val="decimal"/>
      <w:lvlText w:val="%4."/>
      <w:lvlJc w:val="left"/>
      <w:pPr>
        <w:ind w:left="1800" w:hanging="360"/>
      </w:pPr>
    </w:lvl>
    <w:lvl w:ilvl="4" w:tplc="04090019">
      <w:start w:val="1"/>
      <w:numFmt w:val="lowerLetter"/>
      <w:lvlText w:val="%5."/>
      <w:lvlJc w:val="left"/>
      <w:pPr>
        <w:ind w:left="2520" w:hanging="360"/>
      </w:pPr>
    </w:lvl>
    <w:lvl w:ilvl="5" w:tplc="0409001B">
      <w:start w:val="1"/>
      <w:numFmt w:val="lowerRoman"/>
      <w:lvlText w:val="%6."/>
      <w:lvlJc w:val="right"/>
      <w:pPr>
        <w:ind w:left="3240" w:hanging="180"/>
      </w:pPr>
    </w:lvl>
    <w:lvl w:ilvl="6" w:tplc="0409000F">
      <w:start w:val="1"/>
      <w:numFmt w:val="decimal"/>
      <w:lvlText w:val="%7."/>
      <w:lvlJc w:val="left"/>
      <w:pPr>
        <w:ind w:left="3960" w:hanging="360"/>
      </w:pPr>
    </w:lvl>
    <w:lvl w:ilvl="7" w:tplc="04090019">
      <w:start w:val="1"/>
      <w:numFmt w:val="lowerLetter"/>
      <w:lvlText w:val="%8."/>
      <w:lvlJc w:val="left"/>
      <w:pPr>
        <w:ind w:left="4680" w:hanging="360"/>
      </w:pPr>
    </w:lvl>
    <w:lvl w:ilvl="8" w:tplc="0409001B">
      <w:start w:val="1"/>
      <w:numFmt w:val="lowerRoman"/>
      <w:lvlText w:val="%9."/>
      <w:lvlJc w:val="right"/>
      <w:pPr>
        <w:ind w:left="5400" w:hanging="180"/>
      </w:pPr>
    </w:lvl>
  </w:abstractNum>
  <w:abstractNum w:abstractNumId="121" w15:restartNumberingAfterBreak="0">
    <w:nsid w:val="5C963A16"/>
    <w:multiLevelType w:val="hybridMultilevel"/>
    <w:tmpl w:val="998C33DA"/>
    <w:lvl w:ilvl="0" w:tplc="12FC9500">
      <w:start w:val="1"/>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2" w15:restartNumberingAfterBreak="0">
    <w:nsid w:val="5CEF79A0"/>
    <w:multiLevelType w:val="hybridMultilevel"/>
    <w:tmpl w:val="7D7676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3" w15:restartNumberingAfterBreak="0">
    <w:nsid w:val="5CF7444F"/>
    <w:multiLevelType w:val="hybridMultilevel"/>
    <w:tmpl w:val="BE50AD7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4" w15:restartNumberingAfterBreak="0">
    <w:nsid w:val="5CFB5014"/>
    <w:multiLevelType w:val="hybridMultilevel"/>
    <w:tmpl w:val="A8320BCA"/>
    <w:lvl w:ilvl="0" w:tplc="04090001">
      <w:start w:val="1"/>
      <w:numFmt w:val="bullet"/>
      <w:lvlText w:val=""/>
      <w:lvlJc w:val="left"/>
      <w:pPr>
        <w:ind w:left="1119" w:hanging="360"/>
      </w:pPr>
      <w:rPr>
        <w:rFonts w:ascii="Symbol" w:hAnsi="Symbol" w:hint="default"/>
      </w:rPr>
    </w:lvl>
    <w:lvl w:ilvl="1" w:tplc="04090003" w:tentative="1">
      <w:start w:val="1"/>
      <w:numFmt w:val="bullet"/>
      <w:lvlText w:val="o"/>
      <w:lvlJc w:val="left"/>
      <w:pPr>
        <w:ind w:left="1839" w:hanging="360"/>
      </w:pPr>
      <w:rPr>
        <w:rFonts w:ascii="Courier New" w:hAnsi="Courier New" w:cs="Courier New" w:hint="default"/>
      </w:rPr>
    </w:lvl>
    <w:lvl w:ilvl="2" w:tplc="04090005" w:tentative="1">
      <w:start w:val="1"/>
      <w:numFmt w:val="bullet"/>
      <w:lvlText w:val=""/>
      <w:lvlJc w:val="left"/>
      <w:pPr>
        <w:ind w:left="2559" w:hanging="360"/>
      </w:pPr>
      <w:rPr>
        <w:rFonts w:ascii="Wingdings" w:hAnsi="Wingdings" w:hint="default"/>
      </w:rPr>
    </w:lvl>
    <w:lvl w:ilvl="3" w:tplc="04090001" w:tentative="1">
      <w:start w:val="1"/>
      <w:numFmt w:val="bullet"/>
      <w:lvlText w:val=""/>
      <w:lvlJc w:val="left"/>
      <w:pPr>
        <w:ind w:left="3279" w:hanging="360"/>
      </w:pPr>
      <w:rPr>
        <w:rFonts w:ascii="Symbol" w:hAnsi="Symbol" w:hint="default"/>
      </w:rPr>
    </w:lvl>
    <w:lvl w:ilvl="4" w:tplc="04090003" w:tentative="1">
      <w:start w:val="1"/>
      <w:numFmt w:val="bullet"/>
      <w:lvlText w:val="o"/>
      <w:lvlJc w:val="left"/>
      <w:pPr>
        <w:ind w:left="3999" w:hanging="360"/>
      </w:pPr>
      <w:rPr>
        <w:rFonts w:ascii="Courier New" w:hAnsi="Courier New" w:cs="Courier New" w:hint="default"/>
      </w:rPr>
    </w:lvl>
    <w:lvl w:ilvl="5" w:tplc="04090005" w:tentative="1">
      <w:start w:val="1"/>
      <w:numFmt w:val="bullet"/>
      <w:lvlText w:val=""/>
      <w:lvlJc w:val="left"/>
      <w:pPr>
        <w:ind w:left="4719" w:hanging="360"/>
      </w:pPr>
      <w:rPr>
        <w:rFonts w:ascii="Wingdings" w:hAnsi="Wingdings" w:hint="default"/>
      </w:rPr>
    </w:lvl>
    <w:lvl w:ilvl="6" w:tplc="04090001" w:tentative="1">
      <w:start w:val="1"/>
      <w:numFmt w:val="bullet"/>
      <w:lvlText w:val=""/>
      <w:lvlJc w:val="left"/>
      <w:pPr>
        <w:ind w:left="5439" w:hanging="360"/>
      </w:pPr>
      <w:rPr>
        <w:rFonts w:ascii="Symbol" w:hAnsi="Symbol" w:hint="default"/>
      </w:rPr>
    </w:lvl>
    <w:lvl w:ilvl="7" w:tplc="04090003" w:tentative="1">
      <w:start w:val="1"/>
      <w:numFmt w:val="bullet"/>
      <w:lvlText w:val="o"/>
      <w:lvlJc w:val="left"/>
      <w:pPr>
        <w:ind w:left="6159" w:hanging="360"/>
      </w:pPr>
      <w:rPr>
        <w:rFonts w:ascii="Courier New" w:hAnsi="Courier New" w:cs="Courier New" w:hint="default"/>
      </w:rPr>
    </w:lvl>
    <w:lvl w:ilvl="8" w:tplc="04090005" w:tentative="1">
      <w:start w:val="1"/>
      <w:numFmt w:val="bullet"/>
      <w:lvlText w:val=""/>
      <w:lvlJc w:val="left"/>
      <w:pPr>
        <w:ind w:left="6879" w:hanging="360"/>
      </w:pPr>
      <w:rPr>
        <w:rFonts w:ascii="Wingdings" w:hAnsi="Wingdings" w:hint="default"/>
      </w:rPr>
    </w:lvl>
  </w:abstractNum>
  <w:abstractNum w:abstractNumId="125" w15:restartNumberingAfterBreak="0">
    <w:nsid w:val="5DFC68F6"/>
    <w:multiLevelType w:val="hybridMultilevel"/>
    <w:tmpl w:val="D8200082"/>
    <w:lvl w:ilvl="0" w:tplc="D3EA4B96">
      <w:start w:val="1"/>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6" w15:restartNumberingAfterBreak="0">
    <w:nsid w:val="5F04630C"/>
    <w:multiLevelType w:val="hybridMultilevel"/>
    <w:tmpl w:val="058060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7" w15:restartNumberingAfterBreak="0">
    <w:nsid w:val="5FEE6F9B"/>
    <w:multiLevelType w:val="hybridMultilevel"/>
    <w:tmpl w:val="D4A08638"/>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8" w15:restartNumberingAfterBreak="0">
    <w:nsid w:val="61F42001"/>
    <w:multiLevelType w:val="multilevel"/>
    <w:tmpl w:val="D00E430A"/>
    <w:lvl w:ilvl="0">
      <w:start w:val="1"/>
      <w:numFmt w:val="decimal"/>
      <w:lvlText w:val="%1"/>
      <w:lvlJc w:val="left"/>
      <w:pPr>
        <w:ind w:left="559" w:hanging="432"/>
      </w:pPr>
      <w:rPr>
        <w:color w:val="007CC3"/>
        <w:w w:val="99"/>
        <w:sz w:val="28"/>
        <w:szCs w:val="28"/>
      </w:rPr>
    </w:lvl>
    <w:lvl w:ilvl="1">
      <w:start w:val="1"/>
      <w:numFmt w:val="decimal"/>
      <w:lvlText w:val="%1.%2"/>
      <w:lvlJc w:val="left"/>
      <w:pPr>
        <w:ind w:left="703" w:hanging="576"/>
      </w:pPr>
      <w:rPr>
        <w:rFonts w:ascii="Arial" w:eastAsia="Arial" w:hAnsi="Arial" w:cs="Arial" w:hint="default"/>
        <w:spacing w:val="-1"/>
        <w:w w:val="99"/>
        <w:sz w:val="28"/>
        <w:szCs w:val="28"/>
      </w:rPr>
    </w:lvl>
    <w:lvl w:ilvl="2">
      <w:numFmt w:val="bullet"/>
      <w:lvlText w:val=""/>
      <w:lvlJc w:val="left"/>
      <w:pPr>
        <w:ind w:left="847" w:hanging="360"/>
      </w:pPr>
      <w:rPr>
        <w:rFonts w:ascii="Symbol" w:eastAsia="Symbol" w:hAnsi="Symbol" w:cs="Symbol" w:hint="default"/>
        <w:w w:val="100"/>
        <w:sz w:val="20"/>
        <w:szCs w:val="20"/>
      </w:rPr>
    </w:lvl>
    <w:lvl w:ilvl="3">
      <w:numFmt w:val="bullet"/>
      <w:lvlText w:val="o"/>
      <w:lvlJc w:val="left"/>
      <w:pPr>
        <w:ind w:left="1567" w:hanging="361"/>
      </w:pPr>
      <w:rPr>
        <w:rFonts w:ascii="Courier New" w:eastAsia="Courier New" w:hAnsi="Courier New" w:cs="Courier New" w:hint="default"/>
        <w:w w:val="100"/>
        <w:sz w:val="20"/>
        <w:szCs w:val="20"/>
      </w:rPr>
    </w:lvl>
    <w:lvl w:ilvl="4">
      <w:numFmt w:val="bullet"/>
      <w:lvlText w:val="•"/>
      <w:lvlJc w:val="left"/>
      <w:pPr>
        <w:ind w:left="2862" w:hanging="361"/>
      </w:pPr>
      <w:rPr>
        <w:rFonts w:hint="default"/>
      </w:rPr>
    </w:lvl>
    <w:lvl w:ilvl="5">
      <w:numFmt w:val="bullet"/>
      <w:lvlText w:val="•"/>
      <w:lvlJc w:val="left"/>
      <w:pPr>
        <w:ind w:left="4165" w:hanging="361"/>
      </w:pPr>
      <w:rPr>
        <w:rFonts w:hint="default"/>
      </w:rPr>
    </w:lvl>
    <w:lvl w:ilvl="6">
      <w:numFmt w:val="bullet"/>
      <w:lvlText w:val="•"/>
      <w:lvlJc w:val="left"/>
      <w:pPr>
        <w:ind w:left="5468" w:hanging="361"/>
      </w:pPr>
      <w:rPr>
        <w:rFonts w:hint="default"/>
      </w:rPr>
    </w:lvl>
    <w:lvl w:ilvl="7">
      <w:numFmt w:val="bullet"/>
      <w:lvlText w:val="•"/>
      <w:lvlJc w:val="left"/>
      <w:pPr>
        <w:ind w:left="6771" w:hanging="361"/>
      </w:pPr>
      <w:rPr>
        <w:rFonts w:hint="default"/>
      </w:rPr>
    </w:lvl>
    <w:lvl w:ilvl="8">
      <w:numFmt w:val="bullet"/>
      <w:lvlText w:val="•"/>
      <w:lvlJc w:val="left"/>
      <w:pPr>
        <w:ind w:left="8074" w:hanging="361"/>
      </w:pPr>
      <w:rPr>
        <w:rFonts w:hint="default"/>
      </w:rPr>
    </w:lvl>
  </w:abstractNum>
  <w:abstractNum w:abstractNumId="129" w15:restartNumberingAfterBreak="0">
    <w:nsid w:val="6347710F"/>
    <w:multiLevelType w:val="hybridMultilevel"/>
    <w:tmpl w:val="C3865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63993394"/>
    <w:multiLevelType w:val="hybridMultilevel"/>
    <w:tmpl w:val="FFFFFFFF"/>
    <w:lvl w:ilvl="0" w:tplc="D2A0FB1A">
      <w:start w:val="1"/>
      <w:numFmt w:val="decimal"/>
      <w:lvlText w:val="%1."/>
      <w:lvlJc w:val="left"/>
      <w:pPr>
        <w:ind w:left="720" w:hanging="360"/>
      </w:pPr>
    </w:lvl>
    <w:lvl w:ilvl="1" w:tplc="ABC2E6B6">
      <w:start w:val="1"/>
      <w:numFmt w:val="lowerLetter"/>
      <w:lvlText w:val="%2."/>
      <w:lvlJc w:val="left"/>
      <w:pPr>
        <w:ind w:left="1440" w:hanging="360"/>
      </w:pPr>
    </w:lvl>
    <w:lvl w:ilvl="2" w:tplc="5C2A1F0C">
      <w:start w:val="1"/>
      <w:numFmt w:val="lowerRoman"/>
      <w:lvlText w:val="%3."/>
      <w:lvlJc w:val="right"/>
      <w:pPr>
        <w:ind w:left="2160" w:hanging="180"/>
      </w:pPr>
    </w:lvl>
    <w:lvl w:ilvl="3" w:tplc="516AAD04">
      <w:start w:val="1"/>
      <w:numFmt w:val="decimal"/>
      <w:lvlText w:val="%4."/>
      <w:lvlJc w:val="left"/>
      <w:pPr>
        <w:ind w:left="2880" w:hanging="360"/>
      </w:pPr>
    </w:lvl>
    <w:lvl w:ilvl="4" w:tplc="FB4ACEEE">
      <w:start w:val="1"/>
      <w:numFmt w:val="lowerLetter"/>
      <w:lvlText w:val="%5."/>
      <w:lvlJc w:val="left"/>
      <w:pPr>
        <w:ind w:left="3600" w:hanging="360"/>
      </w:pPr>
    </w:lvl>
    <w:lvl w:ilvl="5" w:tplc="1CB6C8AA">
      <w:start w:val="1"/>
      <w:numFmt w:val="lowerRoman"/>
      <w:lvlText w:val="%6."/>
      <w:lvlJc w:val="right"/>
      <w:pPr>
        <w:ind w:left="4320" w:hanging="180"/>
      </w:pPr>
    </w:lvl>
    <w:lvl w:ilvl="6" w:tplc="A420DFA6">
      <w:start w:val="1"/>
      <w:numFmt w:val="decimal"/>
      <w:lvlText w:val="%7."/>
      <w:lvlJc w:val="left"/>
      <w:pPr>
        <w:ind w:left="5040" w:hanging="360"/>
      </w:pPr>
    </w:lvl>
    <w:lvl w:ilvl="7" w:tplc="68B2114C">
      <w:start w:val="1"/>
      <w:numFmt w:val="lowerLetter"/>
      <w:lvlText w:val="%8."/>
      <w:lvlJc w:val="left"/>
      <w:pPr>
        <w:ind w:left="5760" w:hanging="360"/>
      </w:pPr>
    </w:lvl>
    <w:lvl w:ilvl="8" w:tplc="D488DBE6">
      <w:start w:val="1"/>
      <w:numFmt w:val="lowerRoman"/>
      <w:lvlText w:val="%9."/>
      <w:lvlJc w:val="right"/>
      <w:pPr>
        <w:ind w:left="6480" w:hanging="180"/>
      </w:pPr>
    </w:lvl>
  </w:abstractNum>
  <w:abstractNum w:abstractNumId="131" w15:restartNumberingAfterBreak="0">
    <w:nsid w:val="63BA2B4F"/>
    <w:multiLevelType w:val="hybridMultilevel"/>
    <w:tmpl w:val="BC5E0772"/>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2" w15:restartNumberingAfterBreak="0">
    <w:nsid w:val="63E76165"/>
    <w:multiLevelType w:val="multilevel"/>
    <w:tmpl w:val="57E665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65041DFF"/>
    <w:multiLevelType w:val="hybridMultilevel"/>
    <w:tmpl w:val="D25818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65926FCA"/>
    <w:multiLevelType w:val="hybridMultilevel"/>
    <w:tmpl w:val="0C22BDE4"/>
    <w:lvl w:ilvl="0" w:tplc="26BC5656">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35" w15:restartNumberingAfterBreak="0">
    <w:nsid w:val="65BF1CC0"/>
    <w:multiLevelType w:val="hybridMultilevel"/>
    <w:tmpl w:val="4A701486"/>
    <w:lvl w:ilvl="0" w:tplc="B5504704">
      <w:start w:val="1"/>
      <w:numFmt w:val="decimal"/>
      <w:lvlText w:val="%1)"/>
      <w:lvlJc w:val="left"/>
    </w:lvl>
    <w:lvl w:ilvl="1" w:tplc="F2040D2C">
      <w:numFmt w:val="decimal"/>
      <w:lvlText w:val=""/>
      <w:lvlJc w:val="left"/>
    </w:lvl>
    <w:lvl w:ilvl="2" w:tplc="D10E8898">
      <w:numFmt w:val="decimal"/>
      <w:lvlText w:val=""/>
      <w:lvlJc w:val="left"/>
    </w:lvl>
    <w:lvl w:ilvl="3" w:tplc="98BE4E72">
      <w:numFmt w:val="decimal"/>
      <w:lvlText w:val=""/>
      <w:lvlJc w:val="left"/>
    </w:lvl>
    <w:lvl w:ilvl="4" w:tplc="F118C7F4">
      <w:numFmt w:val="decimal"/>
      <w:lvlText w:val=""/>
      <w:lvlJc w:val="left"/>
    </w:lvl>
    <w:lvl w:ilvl="5" w:tplc="6D3034B6">
      <w:numFmt w:val="decimal"/>
      <w:lvlText w:val=""/>
      <w:lvlJc w:val="left"/>
    </w:lvl>
    <w:lvl w:ilvl="6" w:tplc="B9825BE4">
      <w:numFmt w:val="decimal"/>
      <w:lvlText w:val=""/>
      <w:lvlJc w:val="left"/>
    </w:lvl>
    <w:lvl w:ilvl="7" w:tplc="AEA8FCCC">
      <w:numFmt w:val="decimal"/>
      <w:lvlText w:val=""/>
      <w:lvlJc w:val="left"/>
    </w:lvl>
    <w:lvl w:ilvl="8" w:tplc="BC1C1E02">
      <w:numFmt w:val="decimal"/>
      <w:lvlText w:val=""/>
      <w:lvlJc w:val="left"/>
    </w:lvl>
  </w:abstractNum>
  <w:abstractNum w:abstractNumId="136" w15:restartNumberingAfterBreak="0">
    <w:nsid w:val="66EF237A"/>
    <w:multiLevelType w:val="hybridMultilevel"/>
    <w:tmpl w:val="3CD88CF0"/>
    <w:lvl w:ilvl="0" w:tplc="059C7DF6">
      <w:start w:val="1"/>
      <w:numFmt w:val="decimal"/>
      <w:lvlText w:val="%1."/>
      <w:lvlJc w:val="left"/>
      <w:pPr>
        <w:ind w:left="792" w:hanging="360"/>
      </w:pPr>
    </w:lvl>
    <w:lvl w:ilvl="1" w:tplc="C1B278E6">
      <w:start w:val="8"/>
      <w:numFmt w:val="bullet"/>
      <w:lvlText w:val="-"/>
      <w:lvlJc w:val="left"/>
      <w:pPr>
        <w:ind w:left="1512" w:hanging="360"/>
      </w:pPr>
      <w:rPr>
        <w:rFonts w:ascii="Times" w:eastAsia="MS Mincho" w:hAnsi="Times" w:cs="Times New Roman" w:hint="default"/>
      </w:r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start w:val="1"/>
      <w:numFmt w:val="lowerRoman"/>
      <w:lvlText w:val="%6."/>
      <w:lvlJc w:val="right"/>
      <w:pPr>
        <w:ind w:left="4392" w:hanging="180"/>
      </w:pPr>
    </w:lvl>
    <w:lvl w:ilvl="6" w:tplc="0409000F">
      <w:start w:val="1"/>
      <w:numFmt w:val="decimal"/>
      <w:lvlText w:val="%7."/>
      <w:lvlJc w:val="left"/>
      <w:pPr>
        <w:ind w:left="5112" w:hanging="360"/>
      </w:pPr>
    </w:lvl>
    <w:lvl w:ilvl="7" w:tplc="04090019">
      <w:start w:val="1"/>
      <w:numFmt w:val="lowerLetter"/>
      <w:lvlText w:val="%8."/>
      <w:lvlJc w:val="left"/>
      <w:pPr>
        <w:ind w:left="5832" w:hanging="360"/>
      </w:pPr>
    </w:lvl>
    <w:lvl w:ilvl="8" w:tplc="0409001B">
      <w:start w:val="1"/>
      <w:numFmt w:val="lowerRoman"/>
      <w:lvlText w:val="%9."/>
      <w:lvlJc w:val="right"/>
      <w:pPr>
        <w:ind w:left="6552" w:hanging="180"/>
      </w:pPr>
    </w:lvl>
  </w:abstractNum>
  <w:abstractNum w:abstractNumId="137" w15:restartNumberingAfterBreak="0">
    <w:nsid w:val="67BC772B"/>
    <w:multiLevelType w:val="hybridMultilevel"/>
    <w:tmpl w:val="30105E0A"/>
    <w:lvl w:ilvl="0" w:tplc="6BB8C9AA">
      <w:start w:val="4"/>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67F60745"/>
    <w:multiLevelType w:val="multilevel"/>
    <w:tmpl w:val="16007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692912F4"/>
    <w:multiLevelType w:val="multilevel"/>
    <w:tmpl w:val="D180AD02"/>
    <w:lvl w:ilvl="0">
      <w:start w:val="1"/>
      <w:numFmt w:val="decimal"/>
      <w:lvlText w:val="%1."/>
      <w:lvlJc w:val="left"/>
      <w:pPr>
        <w:tabs>
          <w:tab w:val="num" w:pos="720"/>
        </w:tabs>
        <w:ind w:left="720" w:hanging="360"/>
      </w:pPr>
    </w:lvl>
    <w:lvl w:ilvl="1">
      <w:numFmt w:val="decimal"/>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0" w15:restartNumberingAfterBreak="0">
    <w:nsid w:val="69552DEE"/>
    <w:multiLevelType w:val="hybridMultilevel"/>
    <w:tmpl w:val="4A30911E"/>
    <w:lvl w:ilvl="0" w:tplc="FFFFFFFF">
      <w:start w:val="1"/>
      <w:numFmt w:val="bullet"/>
      <w:lvlText w:val="-"/>
      <w:lvlJc w:val="left"/>
      <w:pPr>
        <w:ind w:left="720" w:hanging="360"/>
      </w:pPr>
      <w:rPr>
        <w:rFonts w:ascii="Times New Roman" w:eastAsia="Times New Roman" w:hAnsi="Times New Roman" w:cs="Times New Roman" w:hint="default"/>
      </w:rPr>
    </w:lvl>
    <w:lvl w:ilvl="1" w:tplc="04090011">
      <w:start w:val="1"/>
      <w:numFmt w:val="decimal"/>
      <w:lvlText w:val="%2)"/>
      <w:lvlJc w:val="left"/>
      <w:pPr>
        <w:ind w:left="72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1" w15:restartNumberingAfterBreak="0">
    <w:nsid w:val="695B251E"/>
    <w:multiLevelType w:val="hybridMultilevel"/>
    <w:tmpl w:val="A7AA9B22"/>
    <w:lvl w:ilvl="0" w:tplc="22DE1580">
      <w:start w:val="1"/>
      <w:numFmt w:val="decimal"/>
      <w:lvlText w:val="%1."/>
      <w:lvlJc w:val="left"/>
      <w:pPr>
        <w:ind w:left="720" w:hanging="360"/>
      </w:pPr>
      <w:rPr>
        <w:rFonts w:asciiTheme="majorHAnsi" w:hAnsiTheme="majorHAnsi" w:hint="default"/>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2" w15:restartNumberingAfterBreak="0">
    <w:nsid w:val="69DC74FE"/>
    <w:multiLevelType w:val="hybridMultilevel"/>
    <w:tmpl w:val="CD7EE23E"/>
    <w:lvl w:ilvl="0" w:tplc="296A40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AF86BE2"/>
    <w:multiLevelType w:val="hybridMultilevel"/>
    <w:tmpl w:val="0AA0FA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6CF00297"/>
    <w:multiLevelType w:val="hybridMultilevel"/>
    <w:tmpl w:val="37760FB2"/>
    <w:lvl w:ilvl="0" w:tplc="504E362A">
      <w:start w:val="1"/>
      <w:numFmt w:val="decimal"/>
      <w:lvlText w:val="%1."/>
      <w:lvlJc w:val="left"/>
      <w:pPr>
        <w:tabs>
          <w:tab w:val="num" w:pos="720"/>
        </w:tabs>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5" w15:restartNumberingAfterBreak="0">
    <w:nsid w:val="6DBC270D"/>
    <w:multiLevelType w:val="hybridMultilevel"/>
    <w:tmpl w:val="1C58E14E"/>
    <w:lvl w:ilvl="0" w:tplc="DF8A2B94">
      <w:start w:val="8"/>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6" w15:restartNumberingAfterBreak="0">
    <w:nsid w:val="6DD55332"/>
    <w:multiLevelType w:val="hybridMultilevel"/>
    <w:tmpl w:val="BA50157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7" w15:restartNumberingAfterBreak="0">
    <w:nsid w:val="6E0344B0"/>
    <w:multiLevelType w:val="hybridMultilevel"/>
    <w:tmpl w:val="A1C2FBE0"/>
    <w:lvl w:ilvl="0" w:tplc="3AD803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6E464FD8"/>
    <w:multiLevelType w:val="hybridMultilevel"/>
    <w:tmpl w:val="8AD48DA0"/>
    <w:lvl w:ilvl="0" w:tplc="FF54E0C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9" w15:restartNumberingAfterBreak="0">
    <w:nsid w:val="6E6313D8"/>
    <w:multiLevelType w:val="hybridMultilevel"/>
    <w:tmpl w:val="A7AA9B22"/>
    <w:lvl w:ilvl="0" w:tplc="22DE1580">
      <w:start w:val="1"/>
      <w:numFmt w:val="decimal"/>
      <w:lvlText w:val="%1."/>
      <w:lvlJc w:val="left"/>
      <w:pPr>
        <w:ind w:left="720" w:hanging="360"/>
      </w:pPr>
      <w:rPr>
        <w:rFonts w:asciiTheme="majorHAnsi" w:hAnsiTheme="majorHAnsi" w:hint="default"/>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0" w15:restartNumberingAfterBreak="0">
    <w:nsid w:val="6EC37893"/>
    <w:multiLevelType w:val="hybridMultilevel"/>
    <w:tmpl w:val="E56AC1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6FFF639F"/>
    <w:multiLevelType w:val="hybridMultilevel"/>
    <w:tmpl w:val="4CA6CB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70F8241E"/>
    <w:multiLevelType w:val="hybridMultilevel"/>
    <w:tmpl w:val="BFA017C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72F43C40"/>
    <w:multiLevelType w:val="multilevel"/>
    <w:tmpl w:val="5114FC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4" w15:restartNumberingAfterBreak="0">
    <w:nsid w:val="745F3699"/>
    <w:multiLevelType w:val="hybridMultilevel"/>
    <w:tmpl w:val="59AA49B4"/>
    <w:lvl w:ilvl="0" w:tplc="34A615C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4D84EA6"/>
    <w:multiLevelType w:val="hybridMultilevel"/>
    <w:tmpl w:val="D10C662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6" w15:restartNumberingAfterBreak="0">
    <w:nsid w:val="75010A6B"/>
    <w:multiLevelType w:val="hybridMultilevel"/>
    <w:tmpl w:val="A7AA9B22"/>
    <w:lvl w:ilvl="0" w:tplc="22DE1580">
      <w:start w:val="1"/>
      <w:numFmt w:val="decimal"/>
      <w:lvlText w:val="%1."/>
      <w:lvlJc w:val="left"/>
      <w:pPr>
        <w:ind w:left="720" w:hanging="360"/>
      </w:pPr>
      <w:rPr>
        <w:rFonts w:asciiTheme="majorHAnsi" w:hAnsiTheme="majorHAnsi" w:hint="default"/>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7" w15:restartNumberingAfterBreak="0">
    <w:nsid w:val="756279C7"/>
    <w:multiLevelType w:val="hybridMultilevel"/>
    <w:tmpl w:val="6E844C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8" w15:restartNumberingAfterBreak="0">
    <w:nsid w:val="75DD7BC9"/>
    <w:multiLevelType w:val="hybridMultilevel"/>
    <w:tmpl w:val="3F3A0BF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9" w15:restartNumberingAfterBreak="0">
    <w:nsid w:val="765731E9"/>
    <w:multiLevelType w:val="hybridMultilevel"/>
    <w:tmpl w:val="14E614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0" w15:restartNumberingAfterBreak="0">
    <w:nsid w:val="76C65178"/>
    <w:multiLevelType w:val="multilevel"/>
    <w:tmpl w:val="65EC91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1" w15:restartNumberingAfterBreak="0">
    <w:nsid w:val="77AC45DA"/>
    <w:multiLevelType w:val="hybridMultilevel"/>
    <w:tmpl w:val="EC4249A6"/>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2" w15:restartNumberingAfterBreak="0">
    <w:nsid w:val="78AA67E0"/>
    <w:multiLevelType w:val="hybridMultilevel"/>
    <w:tmpl w:val="FFFFFFFF"/>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3" w15:restartNumberingAfterBreak="0">
    <w:nsid w:val="79C845EC"/>
    <w:multiLevelType w:val="multilevel"/>
    <w:tmpl w:val="4F7E132E"/>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64" w15:restartNumberingAfterBreak="0">
    <w:nsid w:val="79F57B5C"/>
    <w:multiLevelType w:val="hybridMultilevel"/>
    <w:tmpl w:val="7CF43754"/>
    <w:lvl w:ilvl="0" w:tplc="117C309E">
      <w:start w:val="5"/>
      <w:numFmt w:val="bullet"/>
      <w:lvlText w:val="-"/>
      <w:lvlJc w:val="left"/>
      <w:pPr>
        <w:ind w:left="720" w:hanging="360"/>
      </w:pPr>
      <w:rPr>
        <w:rFonts w:ascii="Cambria" w:eastAsia="SimSun" w:hAnsi="Cambria" w:cs="Cambria"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65" w15:restartNumberingAfterBreak="0">
    <w:nsid w:val="7C923072"/>
    <w:multiLevelType w:val="hybridMultilevel"/>
    <w:tmpl w:val="BE50AD7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6" w15:restartNumberingAfterBreak="0">
    <w:nsid w:val="7E817CCD"/>
    <w:multiLevelType w:val="hybridMultilevel"/>
    <w:tmpl w:val="30743C06"/>
    <w:lvl w:ilvl="0" w:tplc="1A2A3416">
      <w:start w:val="1"/>
      <w:numFmt w:val="bullet"/>
      <w:lvlText w:val="•"/>
      <w:lvlJc w:val="left"/>
      <w:pPr>
        <w:tabs>
          <w:tab w:val="num" w:pos="720"/>
        </w:tabs>
        <w:ind w:left="720" w:hanging="360"/>
      </w:pPr>
      <w:rPr>
        <w:rFonts w:ascii="Arial" w:hAnsi="Arial" w:hint="default"/>
      </w:rPr>
    </w:lvl>
    <w:lvl w:ilvl="1" w:tplc="906AA52E">
      <w:start w:val="1"/>
      <w:numFmt w:val="bullet"/>
      <w:lvlText w:val="•"/>
      <w:lvlJc w:val="left"/>
      <w:pPr>
        <w:tabs>
          <w:tab w:val="num" w:pos="1440"/>
        </w:tabs>
        <w:ind w:left="1440" w:hanging="360"/>
      </w:pPr>
      <w:rPr>
        <w:rFonts w:ascii="Arial" w:hAnsi="Arial" w:hint="default"/>
      </w:rPr>
    </w:lvl>
    <w:lvl w:ilvl="2" w:tplc="64B26E20">
      <w:start w:val="1"/>
      <w:numFmt w:val="bullet"/>
      <w:lvlText w:val="•"/>
      <w:lvlJc w:val="left"/>
      <w:pPr>
        <w:tabs>
          <w:tab w:val="num" w:pos="2160"/>
        </w:tabs>
        <w:ind w:left="2160" w:hanging="360"/>
      </w:pPr>
      <w:rPr>
        <w:rFonts w:ascii="Arial" w:hAnsi="Arial" w:hint="default"/>
      </w:rPr>
    </w:lvl>
    <w:lvl w:ilvl="3" w:tplc="4BA2FB0C" w:tentative="1">
      <w:start w:val="1"/>
      <w:numFmt w:val="bullet"/>
      <w:lvlText w:val="•"/>
      <w:lvlJc w:val="left"/>
      <w:pPr>
        <w:tabs>
          <w:tab w:val="num" w:pos="2880"/>
        </w:tabs>
        <w:ind w:left="2880" w:hanging="360"/>
      </w:pPr>
      <w:rPr>
        <w:rFonts w:ascii="Arial" w:hAnsi="Arial" w:hint="default"/>
      </w:rPr>
    </w:lvl>
    <w:lvl w:ilvl="4" w:tplc="880EF2C4" w:tentative="1">
      <w:start w:val="1"/>
      <w:numFmt w:val="bullet"/>
      <w:lvlText w:val="•"/>
      <w:lvlJc w:val="left"/>
      <w:pPr>
        <w:tabs>
          <w:tab w:val="num" w:pos="3600"/>
        </w:tabs>
        <w:ind w:left="3600" w:hanging="360"/>
      </w:pPr>
      <w:rPr>
        <w:rFonts w:ascii="Arial" w:hAnsi="Arial" w:hint="default"/>
      </w:rPr>
    </w:lvl>
    <w:lvl w:ilvl="5" w:tplc="DC8C6F6E" w:tentative="1">
      <w:start w:val="1"/>
      <w:numFmt w:val="bullet"/>
      <w:lvlText w:val="•"/>
      <w:lvlJc w:val="left"/>
      <w:pPr>
        <w:tabs>
          <w:tab w:val="num" w:pos="4320"/>
        </w:tabs>
        <w:ind w:left="4320" w:hanging="360"/>
      </w:pPr>
      <w:rPr>
        <w:rFonts w:ascii="Arial" w:hAnsi="Arial" w:hint="default"/>
      </w:rPr>
    </w:lvl>
    <w:lvl w:ilvl="6" w:tplc="35542DE6" w:tentative="1">
      <w:start w:val="1"/>
      <w:numFmt w:val="bullet"/>
      <w:lvlText w:val="•"/>
      <w:lvlJc w:val="left"/>
      <w:pPr>
        <w:tabs>
          <w:tab w:val="num" w:pos="5040"/>
        </w:tabs>
        <w:ind w:left="5040" w:hanging="360"/>
      </w:pPr>
      <w:rPr>
        <w:rFonts w:ascii="Arial" w:hAnsi="Arial" w:hint="default"/>
      </w:rPr>
    </w:lvl>
    <w:lvl w:ilvl="7" w:tplc="3B684D2E" w:tentative="1">
      <w:start w:val="1"/>
      <w:numFmt w:val="bullet"/>
      <w:lvlText w:val="•"/>
      <w:lvlJc w:val="left"/>
      <w:pPr>
        <w:tabs>
          <w:tab w:val="num" w:pos="5760"/>
        </w:tabs>
        <w:ind w:left="5760" w:hanging="360"/>
      </w:pPr>
      <w:rPr>
        <w:rFonts w:ascii="Arial" w:hAnsi="Arial" w:hint="default"/>
      </w:rPr>
    </w:lvl>
    <w:lvl w:ilvl="8" w:tplc="62E4421C" w:tentative="1">
      <w:start w:val="1"/>
      <w:numFmt w:val="bullet"/>
      <w:lvlText w:val="•"/>
      <w:lvlJc w:val="left"/>
      <w:pPr>
        <w:tabs>
          <w:tab w:val="num" w:pos="6480"/>
        </w:tabs>
        <w:ind w:left="6480" w:hanging="360"/>
      </w:pPr>
      <w:rPr>
        <w:rFonts w:ascii="Arial" w:hAnsi="Arial" w:hint="default"/>
      </w:rPr>
    </w:lvl>
  </w:abstractNum>
  <w:abstractNum w:abstractNumId="167" w15:restartNumberingAfterBreak="0">
    <w:nsid w:val="7F177B5B"/>
    <w:multiLevelType w:val="multilevel"/>
    <w:tmpl w:val="5386953C"/>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num w:numId="1" w16cid:durableId="842814498">
    <w:abstractNumId w:val="66"/>
  </w:num>
  <w:num w:numId="2" w16cid:durableId="1187327355">
    <w:abstractNumId w:val="10"/>
  </w:num>
  <w:num w:numId="3" w16cid:durableId="1876045149">
    <w:abstractNumId w:val="0"/>
  </w:num>
  <w:num w:numId="4" w16cid:durableId="840122140">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45711794">
    <w:abstractNumId w:val="55"/>
    <w:lvlOverride w:ilvl="0">
      <w:startOverride w:val="1"/>
    </w:lvlOverride>
    <w:lvlOverride w:ilvl="1"/>
    <w:lvlOverride w:ilvl="2"/>
    <w:lvlOverride w:ilvl="3"/>
    <w:lvlOverride w:ilvl="4"/>
    <w:lvlOverride w:ilvl="5"/>
    <w:lvlOverride w:ilvl="6"/>
    <w:lvlOverride w:ilvl="7"/>
    <w:lvlOverride w:ilvl="8"/>
  </w:num>
  <w:num w:numId="6" w16cid:durableId="3777845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18893">
    <w:abstractNumId w:val="15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10416157">
    <w:abstractNumId w:val="69"/>
  </w:num>
  <w:num w:numId="9" w16cid:durableId="493499544">
    <w:abstractNumId w:val="92"/>
  </w:num>
  <w:num w:numId="10" w16cid:durableId="1094714871">
    <w:abstractNumId w:val="17"/>
  </w:num>
  <w:num w:numId="11" w16cid:durableId="1249919939">
    <w:abstractNumId w:val="105"/>
  </w:num>
  <w:num w:numId="12" w16cid:durableId="691416927">
    <w:abstractNumId w:val="118"/>
  </w:num>
  <w:num w:numId="13" w16cid:durableId="1489130217">
    <w:abstractNumId w:val="114"/>
  </w:num>
  <w:num w:numId="14" w16cid:durableId="1720125620">
    <w:abstractNumId w:val="21"/>
  </w:num>
  <w:num w:numId="15" w16cid:durableId="1629242280">
    <w:abstractNumId w:val="147"/>
  </w:num>
  <w:num w:numId="16" w16cid:durableId="59983014">
    <w:abstractNumId w:val="18"/>
  </w:num>
  <w:num w:numId="17" w16cid:durableId="37751889">
    <w:abstractNumId w:val="112"/>
  </w:num>
  <w:num w:numId="18" w16cid:durableId="644047976">
    <w:abstractNumId w:val="68"/>
  </w:num>
  <w:num w:numId="19" w16cid:durableId="191890278">
    <w:abstractNumId w:val="115"/>
  </w:num>
  <w:num w:numId="20" w16cid:durableId="1874883718">
    <w:abstractNumId w:val="40"/>
  </w:num>
  <w:num w:numId="21" w16cid:durableId="436752999">
    <w:abstractNumId w:val="166"/>
  </w:num>
  <w:num w:numId="22" w16cid:durableId="785272469">
    <w:abstractNumId w:val="53"/>
  </w:num>
  <w:num w:numId="23" w16cid:durableId="21929040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0455652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03330386">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03238033">
    <w:abstractNumId w:val="22"/>
  </w:num>
  <w:num w:numId="27" w16cid:durableId="139806526">
    <w:abstractNumId w:val="151"/>
  </w:num>
  <w:num w:numId="28" w16cid:durableId="1801075127">
    <w:abstractNumId w:val="86"/>
  </w:num>
  <w:num w:numId="29" w16cid:durableId="1214317688">
    <w:abstractNumId w:val="130"/>
  </w:num>
  <w:num w:numId="30" w16cid:durableId="2023317234">
    <w:abstractNumId w:val="14"/>
  </w:num>
  <w:num w:numId="31" w16cid:durableId="1128890254">
    <w:abstractNumId w:val="128"/>
  </w:num>
  <w:num w:numId="32" w16cid:durableId="3828741">
    <w:abstractNumId w:val="92"/>
  </w:num>
  <w:num w:numId="33" w16cid:durableId="236674717">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526371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90504731">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96361157">
    <w:abstractNumId w:val="67"/>
  </w:num>
  <w:num w:numId="37" w16cid:durableId="719865670">
    <w:abstractNumId w:val="85"/>
  </w:num>
  <w:num w:numId="38" w16cid:durableId="691565529">
    <w:abstractNumId w:val="8"/>
  </w:num>
  <w:num w:numId="39" w16cid:durableId="748506050">
    <w:abstractNumId w:val="76"/>
  </w:num>
  <w:num w:numId="40" w16cid:durableId="1131438177">
    <w:abstractNumId w:val="146"/>
  </w:num>
  <w:num w:numId="41" w16cid:durableId="352656815">
    <w:abstractNumId w:val="126"/>
  </w:num>
  <w:num w:numId="42" w16cid:durableId="1474327599">
    <w:abstractNumId w:val="149"/>
  </w:num>
  <w:num w:numId="43" w16cid:durableId="70978102">
    <w:abstractNumId w:val="156"/>
  </w:num>
  <w:num w:numId="44" w16cid:durableId="499732164">
    <w:abstractNumId w:val="141"/>
  </w:num>
  <w:num w:numId="45" w16cid:durableId="111610163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644626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653271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36214381">
    <w:abstractNumId w:val="139"/>
  </w:num>
  <w:num w:numId="49" w16cid:durableId="363987478">
    <w:abstractNumId w:val="132"/>
  </w:num>
  <w:num w:numId="50" w16cid:durableId="1841195117">
    <w:abstractNumId w:val="83"/>
  </w:num>
  <w:num w:numId="51" w16cid:durableId="833880406">
    <w:abstractNumId w:val="26"/>
  </w:num>
  <w:num w:numId="52" w16cid:durableId="183102069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1063150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41264730">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4670283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83276406">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97911584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84954114">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755860795">
    <w:abstractNumId w:val="57"/>
  </w:num>
  <w:num w:numId="60" w16cid:durableId="129134405">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97048094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455955949">
    <w:abstractNumId w:val="3"/>
  </w:num>
  <w:num w:numId="63" w16cid:durableId="1740636453">
    <w:abstractNumId w:val="56"/>
  </w:num>
  <w:num w:numId="64" w16cid:durableId="806973896">
    <w:abstractNumId w:val="46"/>
  </w:num>
  <w:num w:numId="65" w16cid:durableId="852453777">
    <w:abstractNumId w:val="35"/>
  </w:num>
  <w:num w:numId="66" w16cid:durableId="502860935">
    <w:abstractNumId w:val="108"/>
  </w:num>
  <w:num w:numId="67" w16cid:durableId="1239175602">
    <w:abstractNumId w:val="165"/>
  </w:num>
  <w:num w:numId="68" w16cid:durableId="1805780259">
    <w:abstractNumId w:val="89"/>
  </w:num>
  <w:num w:numId="69" w16cid:durableId="107313154">
    <w:abstractNumId w:val="111"/>
  </w:num>
  <w:num w:numId="70" w16cid:durableId="1945376888">
    <w:abstractNumId w:val="107"/>
  </w:num>
  <w:num w:numId="71" w16cid:durableId="1652826650">
    <w:abstractNumId w:val="74"/>
  </w:num>
  <w:num w:numId="72" w16cid:durableId="2067414230">
    <w:abstractNumId w:val="84"/>
  </w:num>
  <w:num w:numId="73" w16cid:durableId="967783529">
    <w:abstractNumId w:val="123"/>
  </w:num>
  <w:num w:numId="74" w16cid:durableId="459880009">
    <w:abstractNumId w:val="133"/>
  </w:num>
  <w:num w:numId="75" w16cid:durableId="670567452">
    <w:abstractNumId w:val="60"/>
  </w:num>
  <w:num w:numId="76" w16cid:durableId="341779403">
    <w:abstractNumId w:val="13"/>
  </w:num>
  <w:num w:numId="77" w16cid:durableId="1723098261">
    <w:abstractNumId w:val="102"/>
  </w:num>
  <w:num w:numId="78" w16cid:durableId="1819376895">
    <w:abstractNumId w:val="65"/>
  </w:num>
  <w:num w:numId="79" w16cid:durableId="1581019936">
    <w:abstractNumId w:val="39"/>
  </w:num>
  <w:num w:numId="80" w16cid:durableId="63891859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974915566">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431589132">
    <w:abstractNumId w:val="121"/>
  </w:num>
  <w:num w:numId="83" w16cid:durableId="117479995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574555247">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934434511">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6049189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812478209">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388849697">
    <w:abstractNumId w:val="75"/>
  </w:num>
  <w:num w:numId="89" w16cid:durableId="1133643051">
    <w:abstractNumId w:val="125"/>
  </w:num>
  <w:num w:numId="90" w16cid:durableId="714933543">
    <w:abstractNumId w:val="88"/>
  </w:num>
  <w:num w:numId="91" w16cid:durableId="1757509494">
    <w:abstractNumId w:val="133"/>
  </w:num>
  <w:num w:numId="92" w16cid:durableId="187055935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147090404">
    <w:abstractNumId w:val="136"/>
  </w:num>
  <w:num w:numId="94" w16cid:durableId="11640058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600093905">
    <w:abstractNumId w:val="62"/>
  </w:num>
  <w:num w:numId="96" w16cid:durableId="8588156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860431856">
    <w:abstractNumId w:val="145"/>
  </w:num>
  <w:num w:numId="98" w16cid:durableId="454255369">
    <w:abstractNumId w:val="78"/>
  </w:num>
  <w:num w:numId="99" w16cid:durableId="411852867">
    <w:abstractNumId w:val="150"/>
  </w:num>
  <w:num w:numId="100" w16cid:durableId="951743065">
    <w:abstractNumId w:val="117"/>
  </w:num>
  <w:num w:numId="101" w16cid:durableId="48499568">
    <w:abstractNumId w:val="137"/>
  </w:num>
  <w:num w:numId="102" w16cid:durableId="153760152">
    <w:abstractNumId w:val="152"/>
  </w:num>
  <w:num w:numId="103" w16cid:durableId="1390809668">
    <w:abstractNumId w:val="6"/>
  </w:num>
  <w:num w:numId="104" w16cid:durableId="2065136909">
    <w:abstractNumId w:val="42"/>
  </w:num>
  <w:num w:numId="105" w16cid:durableId="304822606">
    <w:abstractNumId w:val="134"/>
  </w:num>
  <w:num w:numId="106" w16cid:durableId="1021248224">
    <w:abstractNumId w:val="164"/>
  </w:num>
  <w:num w:numId="107" w16cid:durableId="1175874513">
    <w:abstractNumId w:val="1"/>
  </w:num>
  <w:num w:numId="108" w16cid:durableId="211772279">
    <w:abstractNumId w:val="36"/>
  </w:num>
  <w:num w:numId="109" w16cid:durableId="113390970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307397371">
    <w:abstractNumId w:val="30"/>
  </w:num>
  <w:num w:numId="111" w16cid:durableId="334958711">
    <w:abstractNumId w:val="58"/>
  </w:num>
  <w:num w:numId="112" w16cid:durableId="129370369">
    <w:abstractNumId w:val="47"/>
  </w:num>
  <w:num w:numId="113" w16cid:durableId="965307709">
    <w:abstractNumId w:val="27"/>
  </w:num>
  <w:num w:numId="114" w16cid:durableId="648830766">
    <w:abstractNumId w:val="7"/>
  </w:num>
  <w:num w:numId="115" w16cid:durableId="1676424158">
    <w:abstractNumId w:val="25"/>
  </w:num>
  <w:num w:numId="116" w16cid:durableId="23946075">
    <w:abstractNumId w:val="113"/>
  </w:num>
  <w:num w:numId="117" w16cid:durableId="1272469956">
    <w:abstractNumId w:val="1"/>
  </w:num>
  <w:num w:numId="118" w16cid:durableId="74785465">
    <w:abstractNumId w:val="138"/>
  </w:num>
  <w:num w:numId="119" w16cid:durableId="1621644078">
    <w:abstractNumId w:val="45"/>
  </w:num>
  <w:num w:numId="120" w16cid:durableId="361592190">
    <w:abstractNumId w:val="70"/>
  </w:num>
  <w:num w:numId="121" w16cid:durableId="554507636">
    <w:abstractNumId w:val="98"/>
  </w:num>
  <w:num w:numId="122" w16cid:durableId="923807770">
    <w:abstractNumId w:val="142"/>
  </w:num>
  <w:num w:numId="123" w16cid:durableId="156575232">
    <w:abstractNumId w:val="28"/>
  </w:num>
  <w:num w:numId="124" w16cid:durableId="69962213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533530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63193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438262974">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249431139">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5075211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2024044686">
    <w:abstractNumId w:val="1"/>
  </w:num>
  <w:num w:numId="131" w16cid:durableId="1116754389">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051002430">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379015949">
    <w:abstractNumId w:val="167"/>
  </w:num>
  <w:num w:numId="134" w16cid:durableId="995229762">
    <w:abstractNumId w:val="20"/>
  </w:num>
  <w:num w:numId="135" w16cid:durableId="1564412139">
    <w:abstractNumId w:val="94"/>
  </w:num>
  <w:num w:numId="136" w16cid:durableId="649407787">
    <w:abstractNumId w:val="1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7900610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112793428">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54047655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68544827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370570464">
    <w:abstractNumId w:val="124"/>
  </w:num>
  <w:num w:numId="142" w16cid:durableId="923608213">
    <w:abstractNumId w:val="23"/>
  </w:num>
  <w:num w:numId="143" w16cid:durableId="1411004027">
    <w:abstractNumId w:val="160"/>
  </w:num>
  <w:num w:numId="144" w16cid:durableId="429399350">
    <w:abstractNumId w:val="163"/>
  </w:num>
  <w:num w:numId="145" w16cid:durableId="2134785541">
    <w:abstractNumId w:val="15"/>
  </w:num>
  <w:num w:numId="146" w16cid:durableId="1401094432">
    <w:abstractNumId w:val="16"/>
  </w:num>
  <w:num w:numId="147" w16cid:durableId="195580674">
    <w:abstractNumId w:val="99"/>
  </w:num>
  <w:num w:numId="148" w16cid:durableId="1964380350">
    <w:abstractNumId w:val="103"/>
  </w:num>
  <w:num w:numId="149" w16cid:durableId="1001926624">
    <w:abstractNumId w:val="100"/>
  </w:num>
  <w:num w:numId="150" w16cid:durableId="1871409059">
    <w:abstractNumId w:val="162"/>
  </w:num>
  <w:num w:numId="151" w16cid:durableId="176161170">
    <w:abstractNumId w:val="109"/>
  </w:num>
  <w:num w:numId="152" w16cid:durableId="1904635818">
    <w:abstractNumId w:val="37"/>
  </w:num>
  <w:num w:numId="153" w16cid:durableId="299190059">
    <w:abstractNumId w:val="12"/>
  </w:num>
  <w:num w:numId="154" w16cid:durableId="767654158">
    <w:abstractNumId w:val="129"/>
  </w:num>
  <w:num w:numId="155" w16cid:durableId="564879881">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1116093942">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201093350">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277029449">
    <w:abstractNumId w:val="9"/>
  </w:num>
  <w:num w:numId="159" w16cid:durableId="1729569745">
    <w:abstractNumId w:val="97"/>
  </w:num>
  <w:num w:numId="160" w16cid:durableId="2021621019">
    <w:abstractNumId w:val="29"/>
  </w:num>
  <w:num w:numId="161" w16cid:durableId="2048330989">
    <w:abstractNumId w:val="116"/>
  </w:num>
  <w:num w:numId="162" w16cid:durableId="1745712567">
    <w:abstractNumId w:val="90"/>
  </w:num>
  <w:num w:numId="163" w16cid:durableId="1313171116">
    <w:abstractNumId w:val="11"/>
  </w:num>
  <w:num w:numId="164" w16cid:durableId="396248506">
    <w:abstractNumId w:val="2"/>
  </w:num>
  <w:num w:numId="165" w16cid:durableId="946887891">
    <w:abstractNumId w:val="43"/>
  </w:num>
  <w:num w:numId="166" w16cid:durableId="764806023">
    <w:abstractNumId w:val="135"/>
  </w:num>
  <w:num w:numId="167" w16cid:durableId="2106336614">
    <w:abstractNumId w:val="143"/>
  </w:num>
  <w:num w:numId="168" w16cid:durableId="1141772892">
    <w:abstractNumId w:val="72"/>
  </w:num>
  <w:num w:numId="169" w16cid:durableId="780491882">
    <w:abstractNumId w:val="140"/>
  </w:num>
  <w:num w:numId="170" w16cid:durableId="1579515888">
    <w:abstractNumId w:val="154"/>
  </w:num>
  <w:num w:numId="171" w16cid:durableId="714087608">
    <w:abstractNumId w:val="4"/>
  </w:num>
  <w:num w:numId="172" w16cid:durableId="1870022851">
    <w:abstractNumId w:val="63"/>
  </w:num>
  <w:num w:numId="173" w16cid:durableId="1284266754">
    <w:abstractNumId w:val="61"/>
  </w:num>
  <w:num w:numId="174" w16cid:durableId="98717456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18468256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homas Stockhammer (26-A)">
    <w15:presenceInfo w15:providerId="None" w15:userId="Thomas Stockhammer (26-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E0MDUzMbE0NDM3MjNT0lEKTi0uzszPAykwNK0FAF9NHZQtAAAA"/>
  </w:docVars>
  <w:rsids>
    <w:rsidRoot w:val="00284E4A"/>
    <w:rsid w:val="0000019E"/>
    <w:rsid w:val="00002443"/>
    <w:rsid w:val="00003A35"/>
    <w:rsid w:val="00004E02"/>
    <w:rsid w:val="00007020"/>
    <w:rsid w:val="00007619"/>
    <w:rsid w:val="0001269E"/>
    <w:rsid w:val="0001506A"/>
    <w:rsid w:val="00025090"/>
    <w:rsid w:val="000312F3"/>
    <w:rsid w:val="00031E9C"/>
    <w:rsid w:val="00042153"/>
    <w:rsid w:val="000425C9"/>
    <w:rsid w:val="00042919"/>
    <w:rsid w:val="000456A8"/>
    <w:rsid w:val="00046CF5"/>
    <w:rsid w:val="00046E32"/>
    <w:rsid w:val="00047820"/>
    <w:rsid w:val="00047AD6"/>
    <w:rsid w:val="000566DC"/>
    <w:rsid w:val="00060636"/>
    <w:rsid w:val="00061636"/>
    <w:rsid w:val="00061AFB"/>
    <w:rsid w:val="0006710A"/>
    <w:rsid w:val="000715B6"/>
    <w:rsid w:val="00071FF7"/>
    <w:rsid w:val="0007392F"/>
    <w:rsid w:val="00074D3A"/>
    <w:rsid w:val="00076DFA"/>
    <w:rsid w:val="00081691"/>
    <w:rsid w:val="000862DF"/>
    <w:rsid w:val="00087A13"/>
    <w:rsid w:val="00090C67"/>
    <w:rsid w:val="00092069"/>
    <w:rsid w:val="000923C7"/>
    <w:rsid w:val="00092F2E"/>
    <w:rsid w:val="0009422F"/>
    <w:rsid w:val="000950DA"/>
    <w:rsid w:val="000A08FC"/>
    <w:rsid w:val="000A1FB7"/>
    <w:rsid w:val="000A68DE"/>
    <w:rsid w:val="000B1102"/>
    <w:rsid w:val="000B2052"/>
    <w:rsid w:val="000B2914"/>
    <w:rsid w:val="000B460C"/>
    <w:rsid w:val="000B47CD"/>
    <w:rsid w:val="000B6ABE"/>
    <w:rsid w:val="000C11F8"/>
    <w:rsid w:val="000C37CD"/>
    <w:rsid w:val="000C4BCE"/>
    <w:rsid w:val="000C4D4B"/>
    <w:rsid w:val="000C67C8"/>
    <w:rsid w:val="000D0C16"/>
    <w:rsid w:val="000D11EE"/>
    <w:rsid w:val="000D31F1"/>
    <w:rsid w:val="000D3A4A"/>
    <w:rsid w:val="000D4818"/>
    <w:rsid w:val="000D6EEC"/>
    <w:rsid w:val="000D760F"/>
    <w:rsid w:val="000D7C3E"/>
    <w:rsid w:val="000E649D"/>
    <w:rsid w:val="000E69A5"/>
    <w:rsid w:val="000E7FFB"/>
    <w:rsid w:val="000F209E"/>
    <w:rsid w:val="000F3BFE"/>
    <w:rsid w:val="000F4BC7"/>
    <w:rsid w:val="000F5039"/>
    <w:rsid w:val="000F6083"/>
    <w:rsid w:val="000F7FBC"/>
    <w:rsid w:val="001039E5"/>
    <w:rsid w:val="00103F4C"/>
    <w:rsid w:val="001041AF"/>
    <w:rsid w:val="00105E8A"/>
    <w:rsid w:val="001103F8"/>
    <w:rsid w:val="00113FDE"/>
    <w:rsid w:val="001147F0"/>
    <w:rsid w:val="001158FF"/>
    <w:rsid w:val="00115C59"/>
    <w:rsid w:val="00121C9B"/>
    <w:rsid w:val="0012498E"/>
    <w:rsid w:val="00125C67"/>
    <w:rsid w:val="00126300"/>
    <w:rsid w:val="001275D0"/>
    <w:rsid w:val="00127DB6"/>
    <w:rsid w:val="00130D87"/>
    <w:rsid w:val="0013274F"/>
    <w:rsid w:val="0013305A"/>
    <w:rsid w:val="00135ED8"/>
    <w:rsid w:val="00135FA0"/>
    <w:rsid w:val="001403CB"/>
    <w:rsid w:val="00140E3C"/>
    <w:rsid w:val="00141786"/>
    <w:rsid w:val="00143E26"/>
    <w:rsid w:val="00144233"/>
    <w:rsid w:val="001466C2"/>
    <w:rsid w:val="0014763C"/>
    <w:rsid w:val="00150183"/>
    <w:rsid w:val="001523C5"/>
    <w:rsid w:val="001535D5"/>
    <w:rsid w:val="001604E5"/>
    <w:rsid w:val="00161B31"/>
    <w:rsid w:val="001623E5"/>
    <w:rsid w:val="00162F90"/>
    <w:rsid w:val="0016468D"/>
    <w:rsid w:val="0016605E"/>
    <w:rsid w:val="00167C43"/>
    <w:rsid w:val="0017195C"/>
    <w:rsid w:val="001721AD"/>
    <w:rsid w:val="001734CB"/>
    <w:rsid w:val="00177079"/>
    <w:rsid w:val="00177A8C"/>
    <w:rsid w:val="00181363"/>
    <w:rsid w:val="00181E35"/>
    <w:rsid w:val="00182974"/>
    <w:rsid w:val="00183287"/>
    <w:rsid w:val="00183746"/>
    <w:rsid w:val="00184002"/>
    <w:rsid w:val="0018452F"/>
    <w:rsid w:val="00185295"/>
    <w:rsid w:val="00185CB8"/>
    <w:rsid w:val="0018634B"/>
    <w:rsid w:val="0019096D"/>
    <w:rsid w:val="001909E1"/>
    <w:rsid w:val="00190CB9"/>
    <w:rsid w:val="00192906"/>
    <w:rsid w:val="00192D86"/>
    <w:rsid w:val="00193C70"/>
    <w:rsid w:val="0019468E"/>
    <w:rsid w:val="001946A9"/>
    <w:rsid w:val="001967DD"/>
    <w:rsid w:val="00196DAF"/>
    <w:rsid w:val="00196E43"/>
    <w:rsid w:val="001971D2"/>
    <w:rsid w:val="001A12EE"/>
    <w:rsid w:val="001A5CC2"/>
    <w:rsid w:val="001A65EB"/>
    <w:rsid w:val="001A7177"/>
    <w:rsid w:val="001B1735"/>
    <w:rsid w:val="001B3DA7"/>
    <w:rsid w:val="001C3752"/>
    <w:rsid w:val="001C5C1B"/>
    <w:rsid w:val="001D00F7"/>
    <w:rsid w:val="001D0639"/>
    <w:rsid w:val="001D0D99"/>
    <w:rsid w:val="001D1E8B"/>
    <w:rsid w:val="001D3859"/>
    <w:rsid w:val="001D40BC"/>
    <w:rsid w:val="001D4F7B"/>
    <w:rsid w:val="001D6508"/>
    <w:rsid w:val="001D6DC0"/>
    <w:rsid w:val="001D7A3F"/>
    <w:rsid w:val="001D7AD6"/>
    <w:rsid w:val="001E0BF6"/>
    <w:rsid w:val="001E0DFF"/>
    <w:rsid w:val="001E3518"/>
    <w:rsid w:val="001E49C4"/>
    <w:rsid w:val="001E5A67"/>
    <w:rsid w:val="001F0067"/>
    <w:rsid w:val="001F006C"/>
    <w:rsid w:val="001F2E0A"/>
    <w:rsid w:val="001F30AA"/>
    <w:rsid w:val="001F4513"/>
    <w:rsid w:val="001F4947"/>
    <w:rsid w:val="001F5AFC"/>
    <w:rsid w:val="001F77FB"/>
    <w:rsid w:val="00201483"/>
    <w:rsid w:val="0020210C"/>
    <w:rsid w:val="00203D09"/>
    <w:rsid w:val="00203F67"/>
    <w:rsid w:val="00205D5B"/>
    <w:rsid w:val="002064DA"/>
    <w:rsid w:val="00207490"/>
    <w:rsid w:val="00207A36"/>
    <w:rsid w:val="00207AB0"/>
    <w:rsid w:val="00210C7F"/>
    <w:rsid w:val="00212532"/>
    <w:rsid w:val="002126E1"/>
    <w:rsid w:val="0021281B"/>
    <w:rsid w:val="00212EF7"/>
    <w:rsid w:val="00215661"/>
    <w:rsid w:val="0021694B"/>
    <w:rsid w:val="00217233"/>
    <w:rsid w:val="002176FC"/>
    <w:rsid w:val="00217FD5"/>
    <w:rsid w:val="00224744"/>
    <w:rsid w:val="00224A90"/>
    <w:rsid w:val="0022501F"/>
    <w:rsid w:val="002267A1"/>
    <w:rsid w:val="00230381"/>
    <w:rsid w:val="00232AA8"/>
    <w:rsid w:val="00234C62"/>
    <w:rsid w:val="00241801"/>
    <w:rsid w:val="00247698"/>
    <w:rsid w:val="002508B0"/>
    <w:rsid w:val="00253872"/>
    <w:rsid w:val="00253AF1"/>
    <w:rsid w:val="002545D0"/>
    <w:rsid w:val="002571FE"/>
    <w:rsid w:val="00260966"/>
    <w:rsid w:val="00261048"/>
    <w:rsid w:val="002636A5"/>
    <w:rsid w:val="00267993"/>
    <w:rsid w:val="00271664"/>
    <w:rsid w:val="0027262C"/>
    <w:rsid w:val="002738B0"/>
    <w:rsid w:val="002758C9"/>
    <w:rsid w:val="00275ABD"/>
    <w:rsid w:val="002760CD"/>
    <w:rsid w:val="002811AA"/>
    <w:rsid w:val="00281308"/>
    <w:rsid w:val="002829B7"/>
    <w:rsid w:val="00283998"/>
    <w:rsid w:val="00284E4A"/>
    <w:rsid w:val="00291AB1"/>
    <w:rsid w:val="00293AEB"/>
    <w:rsid w:val="00295747"/>
    <w:rsid w:val="002A2EFC"/>
    <w:rsid w:val="002A33C8"/>
    <w:rsid w:val="002A4E0E"/>
    <w:rsid w:val="002A5081"/>
    <w:rsid w:val="002A5A8C"/>
    <w:rsid w:val="002B2EAC"/>
    <w:rsid w:val="002B503C"/>
    <w:rsid w:val="002B56FC"/>
    <w:rsid w:val="002B75DE"/>
    <w:rsid w:val="002C40AA"/>
    <w:rsid w:val="002D35B5"/>
    <w:rsid w:val="002D416B"/>
    <w:rsid w:val="002D6E62"/>
    <w:rsid w:val="002E10B5"/>
    <w:rsid w:val="002E18CC"/>
    <w:rsid w:val="002E405C"/>
    <w:rsid w:val="002E4835"/>
    <w:rsid w:val="002E5091"/>
    <w:rsid w:val="002E5CBE"/>
    <w:rsid w:val="002E74BC"/>
    <w:rsid w:val="002F3EF8"/>
    <w:rsid w:val="002F4216"/>
    <w:rsid w:val="002F424F"/>
    <w:rsid w:val="002F4774"/>
    <w:rsid w:val="002F47A9"/>
    <w:rsid w:val="002F5A9B"/>
    <w:rsid w:val="003055FC"/>
    <w:rsid w:val="00307563"/>
    <w:rsid w:val="00307E4F"/>
    <w:rsid w:val="00317A51"/>
    <w:rsid w:val="00323075"/>
    <w:rsid w:val="003265E4"/>
    <w:rsid w:val="00331117"/>
    <w:rsid w:val="00331E61"/>
    <w:rsid w:val="00332338"/>
    <w:rsid w:val="00332F88"/>
    <w:rsid w:val="0033504D"/>
    <w:rsid w:val="003353DF"/>
    <w:rsid w:val="00342B62"/>
    <w:rsid w:val="0035001D"/>
    <w:rsid w:val="00351B35"/>
    <w:rsid w:val="00351E79"/>
    <w:rsid w:val="003535E3"/>
    <w:rsid w:val="00353EBE"/>
    <w:rsid w:val="00360202"/>
    <w:rsid w:val="00360204"/>
    <w:rsid w:val="0036198F"/>
    <w:rsid w:val="0036334D"/>
    <w:rsid w:val="003639DB"/>
    <w:rsid w:val="003659DD"/>
    <w:rsid w:val="003709F8"/>
    <w:rsid w:val="00377011"/>
    <w:rsid w:val="00377161"/>
    <w:rsid w:val="00377F5E"/>
    <w:rsid w:val="003830EE"/>
    <w:rsid w:val="00385FDA"/>
    <w:rsid w:val="00386E8E"/>
    <w:rsid w:val="00387584"/>
    <w:rsid w:val="00387CAE"/>
    <w:rsid w:val="003938EE"/>
    <w:rsid w:val="00396E53"/>
    <w:rsid w:val="0039794D"/>
    <w:rsid w:val="003A330C"/>
    <w:rsid w:val="003A3B7E"/>
    <w:rsid w:val="003A488F"/>
    <w:rsid w:val="003A52C5"/>
    <w:rsid w:val="003B01B7"/>
    <w:rsid w:val="003B3511"/>
    <w:rsid w:val="003B3641"/>
    <w:rsid w:val="003B403F"/>
    <w:rsid w:val="003B40CE"/>
    <w:rsid w:val="003B5987"/>
    <w:rsid w:val="003B6459"/>
    <w:rsid w:val="003C1643"/>
    <w:rsid w:val="003C42EB"/>
    <w:rsid w:val="003C525C"/>
    <w:rsid w:val="003C5BF5"/>
    <w:rsid w:val="003C72BB"/>
    <w:rsid w:val="003C7EB2"/>
    <w:rsid w:val="003D2F73"/>
    <w:rsid w:val="003D663A"/>
    <w:rsid w:val="003D6A55"/>
    <w:rsid w:val="003E007F"/>
    <w:rsid w:val="003E170B"/>
    <w:rsid w:val="003E1A01"/>
    <w:rsid w:val="003E4579"/>
    <w:rsid w:val="003E568B"/>
    <w:rsid w:val="003E69F1"/>
    <w:rsid w:val="003E76E7"/>
    <w:rsid w:val="003F24F7"/>
    <w:rsid w:val="003F397F"/>
    <w:rsid w:val="003F49E4"/>
    <w:rsid w:val="003F4D55"/>
    <w:rsid w:val="003F6F7A"/>
    <w:rsid w:val="004003F2"/>
    <w:rsid w:val="00404D8B"/>
    <w:rsid w:val="00411EB1"/>
    <w:rsid w:val="00413B51"/>
    <w:rsid w:val="004144C3"/>
    <w:rsid w:val="004148AF"/>
    <w:rsid w:val="0041703E"/>
    <w:rsid w:val="00421F95"/>
    <w:rsid w:val="00422A8F"/>
    <w:rsid w:val="00422B82"/>
    <w:rsid w:val="00422EF5"/>
    <w:rsid w:val="004236D2"/>
    <w:rsid w:val="00426B27"/>
    <w:rsid w:val="004339B7"/>
    <w:rsid w:val="00435DBD"/>
    <w:rsid w:val="00441D00"/>
    <w:rsid w:val="00442C3D"/>
    <w:rsid w:val="00443455"/>
    <w:rsid w:val="00443656"/>
    <w:rsid w:val="00443825"/>
    <w:rsid w:val="0045012E"/>
    <w:rsid w:val="004515B8"/>
    <w:rsid w:val="00451A3E"/>
    <w:rsid w:val="0045293E"/>
    <w:rsid w:val="00453554"/>
    <w:rsid w:val="004536B4"/>
    <w:rsid w:val="00455121"/>
    <w:rsid w:val="0045633B"/>
    <w:rsid w:val="00461A53"/>
    <w:rsid w:val="00464806"/>
    <w:rsid w:val="00470721"/>
    <w:rsid w:val="00482002"/>
    <w:rsid w:val="00482C99"/>
    <w:rsid w:val="0048353C"/>
    <w:rsid w:val="00484BF7"/>
    <w:rsid w:val="00485759"/>
    <w:rsid w:val="00485EA5"/>
    <w:rsid w:val="004945D2"/>
    <w:rsid w:val="00494EF9"/>
    <w:rsid w:val="00495539"/>
    <w:rsid w:val="004957AD"/>
    <w:rsid w:val="00495F78"/>
    <w:rsid w:val="00497AB1"/>
    <w:rsid w:val="004A0F31"/>
    <w:rsid w:val="004A2631"/>
    <w:rsid w:val="004A322F"/>
    <w:rsid w:val="004A3E7F"/>
    <w:rsid w:val="004B2CB5"/>
    <w:rsid w:val="004B2E90"/>
    <w:rsid w:val="004B36BD"/>
    <w:rsid w:val="004B724A"/>
    <w:rsid w:val="004C2F03"/>
    <w:rsid w:val="004C3FD4"/>
    <w:rsid w:val="004C4272"/>
    <w:rsid w:val="004C6038"/>
    <w:rsid w:val="004C7A6E"/>
    <w:rsid w:val="004D1533"/>
    <w:rsid w:val="004D3C0C"/>
    <w:rsid w:val="004D4422"/>
    <w:rsid w:val="004E36CC"/>
    <w:rsid w:val="004E5080"/>
    <w:rsid w:val="004F2662"/>
    <w:rsid w:val="004F2B6E"/>
    <w:rsid w:val="004F40DC"/>
    <w:rsid w:val="004F51EC"/>
    <w:rsid w:val="004F62C6"/>
    <w:rsid w:val="004F697B"/>
    <w:rsid w:val="005000D1"/>
    <w:rsid w:val="005004DE"/>
    <w:rsid w:val="00500BA4"/>
    <w:rsid w:val="00501434"/>
    <w:rsid w:val="00506DA3"/>
    <w:rsid w:val="00511978"/>
    <w:rsid w:val="00513B55"/>
    <w:rsid w:val="00514E01"/>
    <w:rsid w:val="005156DE"/>
    <w:rsid w:val="00516A06"/>
    <w:rsid w:val="00520F44"/>
    <w:rsid w:val="00522CBC"/>
    <w:rsid w:val="00525C6D"/>
    <w:rsid w:val="00527127"/>
    <w:rsid w:val="00527E61"/>
    <w:rsid w:val="00530EE8"/>
    <w:rsid w:val="00531C2D"/>
    <w:rsid w:val="005348B6"/>
    <w:rsid w:val="005379C6"/>
    <w:rsid w:val="005417CF"/>
    <w:rsid w:val="00544D71"/>
    <w:rsid w:val="00546E2E"/>
    <w:rsid w:val="005510E9"/>
    <w:rsid w:val="00551C04"/>
    <w:rsid w:val="00553B09"/>
    <w:rsid w:val="0055440C"/>
    <w:rsid w:val="00555D2E"/>
    <w:rsid w:val="005568F8"/>
    <w:rsid w:val="00563C20"/>
    <w:rsid w:val="0057666F"/>
    <w:rsid w:val="00577D67"/>
    <w:rsid w:val="00581165"/>
    <w:rsid w:val="00583840"/>
    <w:rsid w:val="00586ACF"/>
    <w:rsid w:val="00586B05"/>
    <w:rsid w:val="00587116"/>
    <w:rsid w:val="00595841"/>
    <w:rsid w:val="005958F9"/>
    <w:rsid w:val="005A1ACA"/>
    <w:rsid w:val="005A2D56"/>
    <w:rsid w:val="005A4526"/>
    <w:rsid w:val="005A5FC8"/>
    <w:rsid w:val="005A6E6F"/>
    <w:rsid w:val="005B027F"/>
    <w:rsid w:val="005B1359"/>
    <w:rsid w:val="005B273B"/>
    <w:rsid w:val="005B3BAE"/>
    <w:rsid w:val="005B41A1"/>
    <w:rsid w:val="005C2E7C"/>
    <w:rsid w:val="005C44FE"/>
    <w:rsid w:val="005D1F8A"/>
    <w:rsid w:val="005D34B8"/>
    <w:rsid w:val="005D3509"/>
    <w:rsid w:val="005D3C44"/>
    <w:rsid w:val="005D48D1"/>
    <w:rsid w:val="005D4BD1"/>
    <w:rsid w:val="005D4C2D"/>
    <w:rsid w:val="005D72A7"/>
    <w:rsid w:val="005E2990"/>
    <w:rsid w:val="005E45F0"/>
    <w:rsid w:val="005E4B3E"/>
    <w:rsid w:val="005E5E4F"/>
    <w:rsid w:val="005F2341"/>
    <w:rsid w:val="005F4F4D"/>
    <w:rsid w:val="005F6D16"/>
    <w:rsid w:val="00601B88"/>
    <w:rsid w:val="006029E5"/>
    <w:rsid w:val="00602BDC"/>
    <w:rsid w:val="006044D3"/>
    <w:rsid w:val="006064EF"/>
    <w:rsid w:val="00611254"/>
    <w:rsid w:val="00611F9B"/>
    <w:rsid w:val="00613270"/>
    <w:rsid w:val="006205DA"/>
    <w:rsid w:val="00620CF4"/>
    <w:rsid w:val="006212C8"/>
    <w:rsid w:val="00631757"/>
    <w:rsid w:val="00642233"/>
    <w:rsid w:val="00642E04"/>
    <w:rsid w:val="00644D75"/>
    <w:rsid w:val="00650A85"/>
    <w:rsid w:val="00652E9C"/>
    <w:rsid w:val="00652F1F"/>
    <w:rsid w:val="006555AC"/>
    <w:rsid w:val="00656254"/>
    <w:rsid w:val="00656E82"/>
    <w:rsid w:val="00660E86"/>
    <w:rsid w:val="00661988"/>
    <w:rsid w:val="0066285F"/>
    <w:rsid w:val="00662FCA"/>
    <w:rsid w:val="00663966"/>
    <w:rsid w:val="00671C26"/>
    <w:rsid w:val="00673EA4"/>
    <w:rsid w:val="0067451C"/>
    <w:rsid w:val="00674E68"/>
    <w:rsid w:val="00677507"/>
    <w:rsid w:val="0068109F"/>
    <w:rsid w:val="006823EF"/>
    <w:rsid w:val="00682407"/>
    <w:rsid w:val="0068520D"/>
    <w:rsid w:val="006865A4"/>
    <w:rsid w:val="006877A4"/>
    <w:rsid w:val="00692FA5"/>
    <w:rsid w:val="00695213"/>
    <w:rsid w:val="006957BE"/>
    <w:rsid w:val="006A03EC"/>
    <w:rsid w:val="006A2F4F"/>
    <w:rsid w:val="006A5F8D"/>
    <w:rsid w:val="006A6883"/>
    <w:rsid w:val="006B0E6B"/>
    <w:rsid w:val="006B1C21"/>
    <w:rsid w:val="006B5AC4"/>
    <w:rsid w:val="006B7D29"/>
    <w:rsid w:val="006C0628"/>
    <w:rsid w:val="006C2822"/>
    <w:rsid w:val="006C2C4B"/>
    <w:rsid w:val="006C4B81"/>
    <w:rsid w:val="006C66B9"/>
    <w:rsid w:val="006D1C43"/>
    <w:rsid w:val="006D23E7"/>
    <w:rsid w:val="006D6793"/>
    <w:rsid w:val="006E1F29"/>
    <w:rsid w:val="006E788F"/>
    <w:rsid w:val="006F2F92"/>
    <w:rsid w:val="006F30B8"/>
    <w:rsid w:val="006F401B"/>
    <w:rsid w:val="006F49CB"/>
    <w:rsid w:val="006F6CBD"/>
    <w:rsid w:val="0070139D"/>
    <w:rsid w:val="007026C0"/>
    <w:rsid w:val="0070326C"/>
    <w:rsid w:val="00704A42"/>
    <w:rsid w:val="007050D5"/>
    <w:rsid w:val="00712FB7"/>
    <w:rsid w:val="00715812"/>
    <w:rsid w:val="00720093"/>
    <w:rsid w:val="00720135"/>
    <w:rsid w:val="00724304"/>
    <w:rsid w:val="0072578E"/>
    <w:rsid w:val="007275BF"/>
    <w:rsid w:val="0072773A"/>
    <w:rsid w:val="00730BEB"/>
    <w:rsid w:val="007336A8"/>
    <w:rsid w:val="00733BD1"/>
    <w:rsid w:val="00734AE2"/>
    <w:rsid w:val="007362F9"/>
    <w:rsid w:val="0074006C"/>
    <w:rsid w:val="00743057"/>
    <w:rsid w:val="00743982"/>
    <w:rsid w:val="007442D5"/>
    <w:rsid w:val="00745533"/>
    <w:rsid w:val="00750E9B"/>
    <w:rsid w:val="00751A33"/>
    <w:rsid w:val="00751B8B"/>
    <w:rsid w:val="007548C7"/>
    <w:rsid w:val="00754BB0"/>
    <w:rsid w:val="0076246A"/>
    <w:rsid w:val="007630C1"/>
    <w:rsid w:val="0076407F"/>
    <w:rsid w:val="00765FFE"/>
    <w:rsid w:val="00771682"/>
    <w:rsid w:val="00773A0D"/>
    <w:rsid w:val="007760E0"/>
    <w:rsid w:val="00776257"/>
    <w:rsid w:val="0078062E"/>
    <w:rsid w:val="00780892"/>
    <w:rsid w:val="00786ABC"/>
    <w:rsid w:val="0078707B"/>
    <w:rsid w:val="0079120A"/>
    <w:rsid w:val="00794145"/>
    <w:rsid w:val="007973B7"/>
    <w:rsid w:val="007A2C47"/>
    <w:rsid w:val="007B054E"/>
    <w:rsid w:val="007B3119"/>
    <w:rsid w:val="007C0193"/>
    <w:rsid w:val="007C019C"/>
    <w:rsid w:val="007C28D3"/>
    <w:rsid w:val="007C5504"/>
    <w:rsid w:val="007D3B1D"/>
    <w:rsid w:val="007D4D2C"/>
    <w:rsid w:val="007E035B"/>
    <w:rsid w:val="007E702D"/>
    <w:rsid w:val="007F2921"/>
    <w:rsid w:val="007F5A64"/>
    <w:rsid w:val="007F7B8F"/>
    <w:rsid w:val="007F7C32"/>
    <w:rsid w:val="00800CA9"/>
    <w:rsid w:val="0080550D"/>
    <w:rsid w:val="00805821"/>
    <w:rsid w:val="00805EB1"/>
    <w:rsid w:val="008078CA"/>
    <w:rsid w:val="008108F7"/>
    <w:rsid w:val="00811277"/>
    <w:rsid w:val="00811A27"/>
    <w:rsid w:val="008137B2"/>
    <w:rsid w:val="0081664D"/>
    <w:rsid w:val="0081724A"/>
    <w:rsid w:val="00826E9A"/>
    <w:rsid w:val="0083393F"/>
    <w:rsid w:val="0083591B"/>
    <w:rsid w:val="00836C06"/>
    <w:rsid w:val="008405BF"/>
    <w:rsid w:val="00840C99"/>
    <w:rsid w:val="00841EE3"/>
    <w:rsid w:val="0084223A"/>
    <w:rsid w:val="008466CA"/>
    <w:rsid w:val="00850F6C"/>
    <w:rsid w:val="008518F1"/>
    <w:rsid w:val="0085412D"/>
    <w:rsid w:val="00854654"/>
    <w:rsid w:val="008608F1"/>
    <w:rsid w:val="008631D8"/>
    <w:rsid w:val="00864D4A"/>
    <w:rsid w:val="00865B65"/>
    <w:rsid w:val="008675D3"/>
    <w:rsid w:val="00870AC7"/>
    <w:rsid w:val="0087122F"/>
    <w:rsid w:val="00871890"/>
    <w:rsid w:val="00872B84"/>
    <w:rsid w:val="008766A0"/>
    <w:rsid w:val="008775AD"/>
    <w:rsid w:val="00877E40"/>
    <w:rsid w:val="00877E43"/>
    <w:rsid w:val="008836FC"/>
    <w:rsid w:val="008846A0"/>
    <w:rsid w:val="0088623C"/>
    <w:rsid w:val="00895994"/>
    <w:rsid w:val="008A53DE"/>
    <w:rsid w:val="008B1E9D"/>
    <w:rsid w:val="008B225B"/>
    <w:rsid w:val="008B54FF"/>
    <w:rsid w:val="008B567E"/>
    <w:rsid w:val="008C06D1"/>
    <w:rsid w:val="008C1210"/>
    <w:rsid w:val="008C273B"/>
    <w:rsid w:val="008C4FF9"/>
    <w:rsid w:val="008C7F9C"/>
    <w:rsid w:val="008D11CC"/>
    <w:rsid w:val="008D357B"/>
    <w:rsid w:val="008D42A8"/>
    <w:rsid w:val="008D7502"/>
    <w:rsid w:val="008E0777"/>
    <w:rsid w:val="008E3190"/>
    <w:rsid w:val="008E73CE"/>
    <w:rsid w:val="008F7174"/>
    <w:rsid w:val="008F7B7F"/>
    <w:rsid w:val="00900557"/>
    <w:rsid w:val="00900A1C"/>
    <w:rsid w:val="009027DB"/>
    <w:rsid w:val="00903496"/>
    <w:rsid w:val="00904DF9"/>
    <w:rsid w:val="0090598D"/>
    <w:rsid w:val="00906B92"/>
    <w:rsid w:val="0091055A"/>
    <w:rsid w:val="00913897"/>
    <w:rsid w:val="009142A3"/>
    <w:rsid w:val="00917CD1"/>
    <w:rsid w:val="00921D25"/>
    <w:rsid w:val="009246C4"/>
    <w:rsid w:val="00925283"/>
    <w:rsid w:val="009277F6"/>
    <w:rsid w:val="00931919"/>
    <w:rsid w:val="0093436B"/>
    <w:rsid w:val="0094283A"/>
    <w:rsid w:val="00945822"/>
    <w:rsid w:val="00946527"/>
    <w:rsid w:val="00946D0B"/>
    <w:rsid w:val="00946DC1"/>
    <w:rsid w:val="00951770"/>
    <w:rsid w:val="00955C7E"/>
    <w:rsid w:val="00957DE5"/>
    <w:rsid w:val="009627C6"/>
    <w:rsid w:val="00967B36"/>
    <w:rsid w:val="00970695"/>
    <w:rsid w:val="00971A75"/>
    <w:rsid w:val="009723A0"/>
    <w:rsid w:val="00972DC6"/>
    <w:rsid w:val="00976984"/>
    <w:rsid w:val="00977955"/>
    <w:rsid w:val="009804BD"/>
    <w:rsid w:val="00980641"/>
    <w:rsid w:val="00981F76"/>
    <w:rsid w:val="00982C7F"/>
    <w:rsid w:val="00984709"/>
    <w:rsid w:val="009879F2"/>
    <w:rsid w:val="00987E91"/>
    <w:rsid w:val="00987EF5"/>
    <w:rsid w:val="0099582A"/>
    <w:rsid w:val="0099644F"/>
    <w:rsid w:val="00996B2E"/>
    <w:rsid w:val="00997246"/>
    <w:rsid w:val="00997D31"/>
    <w:rsid w:val="009A4D1B"/>
    <w:rsid w:val="009A5727"/>
    <w:rsid w:val="009B1D1F"/>
    <w:rsid w:val="009B457E"/>
    <w:rsid w:val="009B5175"/>
    <w:rsid w:val="009B6208"/>
    <w:rsid w:val="009C07D0"/>
    <w:rsid w:val="009C1011"/>
    <w:rsid w:val="009C26E4"/>
    <w:rsid w:val="009C6156"/>
    <w:rsid w:val="009C7261"/>
    <w:rsid w:val="009C7F9E"/>
    <w:rsid w:val="009D0D29"/>
    <w:rsid w:val="009D1069"/>
    <w:rsid w:val="009D136B"/>
    <w:rsid w:val="009D4B2C"/>
    <w:rsid w:val="009D57B3"/>
    <w:rsid w:val="009D6348"/>
    <w:rsid w:val="009D7F37"/>
    <w:rsid w:val="009F06B1"/>
    <w:rsid w:val="009F32BA"/>
    <w:rsid w:val="00A01151"/>
    <w:rsid w:val="00A02DF6"/>
    <w:rsid w:val="00A0310D"/>
    <w:rsid w:val="00A03AD9"/>
    <w:rsid w:val="00A05B28"/>
    <w:rsid w:val="00A05C68"/>
    <w:rsid w:val="00A07405"/>
    <w:rsid w:val="00A11278"/>
    <w:rsid w:val="00A1186C"/>
    <w:rsid w:val="00A122BE"/>
    <w:rsid w:val="00A175EE"/>
    <w:rsid w:val="00A21CFA"/>
    <w:rsid w:val="00A239A3"/>
    <w:rsid w:val="00A23A79"/>
    <w:rsid w:val="00A24EE6"/>
    <w:rsid w:val="00A2555B"/>
    <w:rsid w:val="00A263B1"/>
    <w:rsid w:val="00A30A3E"/>
    <w:rsid w:val="00A30B71"/>
    <w:rsid w:val="00A31CBA"/>
    <w:rsid w:val="00A3394C"/>
    <w:rsid w:val="00A36F84"/>
    <w:rsid w:val="00A4292A"/>
    <w:rsid w:val="00A449A5"/>
    <w:rsid w:val="00A44E2E"/>
    <w:rsid w:val="00A46A84"/>
    <w:rsid w:val="00A50E99"/>
    <w:rsid w:val="00A5119D"/>
    <w:rsid w:val="00A5175B"/>
    <w:rsid w:val="00A57A63"/>
    <w:rsid w:val="00A6156D"/>
    <w:rsid w:val="00A61790"/>
    <w:rsid w:val="00A61D7D"/>
    <w:rsid w:val="00A64786"/>
    <w:rsid w:val="00A65E37"/>
    <w:rsid w:val="00A70680"/>
    <w:rsid w:val="00A70F54"/>
    <w:rsid w:val="00A72356"/>
    <w:rsid w:val="00A769B2"/>
    <w:rsid w:val="00A777A0"/>
    <w:rsid w:val="00A77FBD"/>
    <w:rsid w:val="00A8120B"/>
    <w:rsid w:val="00A813A7"/>
    <w:rsid w:val="00A81E59"/>
    <w:rsid w:val="00A866CD"/>
    <w:rsid w:val="00A91076"/>
    <w:rsid w:val="00A919C0"/>
    <w:rsid w:val="00A93B17"/>
    <w:rsid w:val="00A953C4"/>
    <w:rsid w:val="00A97F69"/>
    <w:rsid w:val="00AA4858"/>
    <w:rsid w:val="00AA5B05"/>
    <w:rsid w:val="00AA5BF0"/>
    <w:rsid w:val="00AA6B14"/>
    <w:rsid w:val="00AB0DBB"/>
    <w:rsid w:val="00AB27E8"/>
    <w:rsid w:val="00AB46DE"/>
    <w:rsid w:val="00AB5372"/>
    <w:rsid w:val="00AC0003"/>
    <w:rsid w:val="00AC10E2"/>
    <w:rsid w:val="00AC2380"/>
    <w:rsid w:val="00AC3E98"/>
    <w:rsid w:val="00AC4346"/>
    <w:rsid w:val="00AC579A"/>
    <w:rsid w:val="00AC6B5A"/>
    <w:rsid w:val="00AC6D5C"/>
    <w:rsid w:val="00AC7166"/>
    <w:rsid w:val="00AC7DF2"/>
    <w:rsid w:val="00AD02F3"/>
    <w:rsid w:val="00AD0E97"/>
    <w:rsid w:val="00AD645D"/>
    <w:rsid w:val="00AE1BC0"/>
    <w:rsid w:val="00AE283D"/>
    <w:rsid w:val="00AE3F18"/>
    <w:rsid w:val="00AE45F9"/>
    <w:rsid w:val="00AE65C8"/>
    <w:rsid w:val="00AE7F40"/>
    <w:rsid w:val="00AF0256"/>
    <w:rsid w:val="00AF432E"/>
    <w:rsid w:val="00AF7008"/>
    <w:rsid w:val="00AF733B"/>
    <w:rsid w:val="00AF7FC8"/>
    <w:rsid w:val="00B02772"/>
    <w:rsid w:val="00B05300"/>
    <w:rsid w:val="00B0559A"/>
    <w:rsid w:val="00B055B4"/>
    <w:rsid w:val="00B05774"/>
    <w:rsid w:val="00B07F9B"/>
    <w:rsid w:val="00B129D2"/>
    <w:rsid w:val="00B13E09"/>
    <w:rsid w:val="00B142BE"/>
    <w:rsid w:val="00B14B51"/>
    <w:rsid w:val="00B15D6A"/>
    <w:rsid w:val="00B15E43"/>
    <w:rsid w:val="00B16728"/>
    <w:rsid w:val="00B20B89"/>
    <w:rsid w:val="00B20F5F"/>
    <w:rsid w:val="00B22D4A"/>
    <w:rsid w:val="00B36106"/>
    <w:rsid w:val="00B36318"/>
    <w:rsid w:val="00B36D14"/>
    <w:rsid w:val="00B370CA"/>
    <w:rsid w:val="00B41017"/>
    <w:rsid w:val="00B44449"/>
    <w:rsid w:val="00B44D3C"/>
    <w:rsid w:val="00B52C63"/>
    <w:rsid w:val="00B53E2C"/>
    <w:rsid w:val="00B53E39"/>
    <w:rsid w:val="00B55AF5"/>
    <w:rsid w:val="00B619D1"/>
    <w:rsid w:val="00B62E1E"/>
    <w:rsid w:val="00B64209"/>
    <w:rsid w:val="00B65516"/>
    <w:rsid w:val="00B6651D"/>
    <w:rsid w:val="00B66AB6"/>
    <w:rsid w:val="00B66D84"/>
    <w:rsid w:val="00B8168A"/>
    <w:rsid w:val="00B81F07"/>
    <w:rsid w:val="00B9269F"/>
    <w:rsid w:val="00B93DC2"/>
    <w:rsid w:val="00B93E5E"/>
    <w:rsid w:val="00B9608C"/>
    <w:rsid w:val="00BA0212"/>
    <w:rsid w:val="00BA0459"/>
    <w:rsid w:val="00BA0480"/>
    <w:rsid w:val="00BA100E"/>
    <w:rsid w:val="00BA2CA9"/>
    <w:rsid w:val="00BA3BDB"/>
    <w:rsid w:val="00BA5BFE"/>
    <w:rsid w:val="00BA7640"/>
    <w:rsid w:val="00BB1623"/>
    <w:rsid w:val="00BB1C7B"/>
    <w:rsid w:val="00BB73FA"/>
    <w:rsid w:val="00BB7EA5"/>
    <w:rsid w:val="00BC00DD"/>
    <w:rsid w:val="00BC15EA"/>
    <w:rsid w:val="00BC26A1"/>
    <w:rsid w:val="00BC4B22"/>
    <w:rsid w:val="00BC4BD2"/>
    <w:rsid w:val="00BD5B9A"/>
    <w:rsid w:val="00BD7629"/>
    <w:rsid w:val="00BD7671"/>
    <w:rsid w:val="00BE256A"/>
    <w:rsid w:val="00BE28DD"/>
    <w:rsid w:val="00BE2C67"/>
    <w:rsid w:val="00BE35DC"/>
    <w:rsid w:val="00BF0EE6"/>
    <w:rsid w:val="00BF1CF1"/>
    <w:rsid w:val="00BF3A08"/>
    <w:rsid w:val="00BF3C79"/>
    <w:rsid w:val="00BF6D49"/>
    <w:rsid w:val="00C00743"/>
    <w:rsid w:val="00C0149D"/>
    <w:rsid w:val="00C03726"/>
    <w:rsid w:val="00C037F4"/>
    <w:rsid w:val="00C04C95"/>
    <w:rsid w:val="00C07832"/>
    <w:rsid w:val="00C24CD3"/>
    <w:rsid w:val="00C25687"/>
    <w:rsid w:val="00C25724"/>
    <w:rsid w:val="00C309EF"/>
    <w:rsid w:val="00C30B42"/>
    <w:rsid w:val="00C321C0"/>
    <w:rsid w:val="00C329F5"/>
    <w:rsid w:val="00C32EBE"/>
    <w:rsid w:val="00C36921"/>
    <w:rsid w:val="00C36BF2"/>
    <w:rsid w:val="00C44B33"/>
    <w:rsid w:val="00C44D3E"/>
    <w:rsid w:val="00C468AE"/>
    <w:rsid w:val="00C50EBF"/>
    <w:rsid w:val="00C5155E"/>
    <w:rsid w:val="00C52E0E"/>
    <w:rsid w:val="00C54D35"/>
    <w:rsid w:val="00C55D78"/>
    <w:rsid w:val="00C5689E"/>
    <w:rsid w:val="00C57A92"/>
    <w:rsid w:val="00C60D5A"/>
    <w:rsid w:val="00C6153D"/>
    <w:rsid w:val="00C6281A"/>
    <w:rsid w:val="00C63F08"/>
    <w:rsid w:val="00C6424A"/>
    <w:rsid w:val="00C649CA"/>
    <w:rsid w:val="00C65916"/>
    <w:rsid w:val="00C660DC"/>
    <w:rsid w:val="00C715AA"/>
    <w:rsid w:val="00C718C9"/>
    <w:rsid w:val="00C7377A"/>
    <w:rsid w:val="00C73A71"/>
    <w:rsid w:val="00C758C2"/>
    <w:rsid w:val="00C8298D"/>
    <w:rsid w:val="00C84A15"/>
    <w:rsid w:val="00C86C91"/>
    <w:rsid w:val="00C908DF"/>
    <w:rsid w:val="00C918B6"/>
    <w:rsid w:val="00C91B15"/>
    <w:rsid w:val="00C935CD"/>
    <w:rsid w:val="00C93B9B"/>
    <w:rsid w:val="00C95571"/>
    <w:rsid w:val="00C97849"/>
    <w:rsid w:val="00CA4F85"/>
    <w:rsid w:val="00CA603E"/>
    <w:rsid w:val="00CA644A"/>
    <w:rsid w:val="00CA7F98"/>
    <w:rsid w:val="00CB05FF"/>
    <w:rsid w:val="00CB4EED"/>
    <w:rsid w:val="00CB5B79"/>
    <w:rsid w:val="00CC064A"/>
    <w:rsid w:val="00CC0654"/>
    <w:rsid w:val="00CC3E93"/>
    <w:rsid w:val="00CC4177"/>
    <w:rsid w:val="00CC7EA5"/>
    <w:rsid w:val="00CD215B"/>
    <w:rsid w:val="00CD2CED"/>
    <w:rsid w:val="00CD3F66"/>
    <w:rsid w:val="00CD49A7"/>
    <w:rsid w:val="00CD6615"/>
    <w:rsid w:val="00CD7E95"/>
    <w:rsid w:val="00CE182C"/>
    <w:rsid w:val="00CE238B"/>
    <w:rsid w:val="00CE3F7F"/>
    <w:rsid w:val="00CE4072"/>
    <w:rsid w:val="00CE510B"/>
    <w:rsid w:val="00CE6FCA"/>
    <w:rsid w:val="00CF2C27"/>
    <w:rsid w:val="00CF4EB2"/>
    <w:rsid w:val="00CF6643"/>
    <w:rsid w:val="00D01FC0"/>
    <w:rsid w:val="00D04935"/>
    <w:rsid w:val="00D06AE6"/>
    <w:rsid w:val="00D1179F"/>
    <w:rsid w:val="00D12CF1"/>
    <w:rsid w:val="00D13765"/>
    <w:rsid w:val="00D2069E"/>
    <w:rsid w:val="00D23606"/>
    <w:rsid w:val="00D23C0F"/>
    <w:rsid w:val="00D26245"/>
    <w:rsid w:val="00D26A7F"/>
    <w:rsid w:val="00D31EC0"/>
    <w:rsid w:val="00D31F7F"/>
    <w:rsid w:val="00D365C0"/>
    <w:rsid w:val="00D4205B"/>
    <w:rsid w:val="00D42CDC"/>
    <w:rsid w:val="00D42E8E"/>
    <w:rsid w:val="00D46242"/>
    <w:rsid w:val="00D52B56"/>
    <w:rsid w:val="00D55BB2"/>
    <w:rsid w:val="00D568FA"/>
    <w:rsid w:val="00D57F8A"/>
    <w:rsid w:val="00D603D3"/>
    <w:rsid w:val="00D626E8"/>
    <w:rsid w:val="00D651DC"/>
    <w:rsid w:val="00D70FBE"/>
    <w:rsid w:val="00D73FEC"/>
    <w:rsid w:val="00D7551F"/>
    <w:rsid w:val="00D770BE"/>
    <w:rsid w:val="00D77486"/>
    <w:rsid w:val="00D80698"/>
    <w:rsid w:val="00D852D7"/>
    <w:rsid w:val="00D86E0F"/>
    <w:rsid w:val="00D870CB"/>
    <w:rsid w:val="00D87F6C"/>
    <w:rsid w:val="00D95A35"/>
    <w:rsid w:val="00D96700"/>
    <w:rsid w:val="00D968A1"/>
    <w:rsid w:val="00D968AB"/>
    <w:rsid w:val="00D96C9F"/>
    <w:rsid w:val="00DA2597"/>
    <w:rsid w:val="00DA281E"/>
    <w:rsid w:val="00DA2EA1"/>
    <w:rsid w:val="00DA65D9"/>
    <w:rsid w:val="00DB105C"/>
    <w:rsid w:val="00DB2389"/>
    <w:rsid w:val="00DB2874"/>
    <w:rsid w:val="00DB2BD1"/>
    <w:rsid w:val="00DB3CDF"/>
    <w:rsid w:val="00DB61DB"/>
    <w:rsid w:val="00DB7069"/>
    <w:rsid w:val="00DC07BD"/>
    <w:rsid w:val="00DC2396"/>
    <w:rsid w:val="00DC3620"/>
    <w:rsid w:val="00DC3AD6"/>
    <w:rsid w:val="00DC3E35"/>
    <w:rsid w:val="00DC4D19"/>
    <w:rsid w:val="00DC59D7"/>
    <w:rsid w:val="00DC6E81"/>
    <w:rsid w:val="00DD43AC"/>
    <w:rsid w:val="00DD5DF5"/>
    <w:rsid w:val="00DD5EC2"/>
    <w:rsid w:val="00DD6040"/>
    <w:rsid w:val="00DD6699"/>
    <w:rsid w:val="00DD679B"/>
    <w:rsid w:val="00DE41F8"/>
    <w:rsid w:val="00DE48DD"/>
    <w:rsid w:val="00DE4E70"/>
    <w:rsid w:val="00DF0B23"/>
    <w:rsid w:val="00DF1444"/>
    <w:rsid w:val="00DF37D8"/>
    <w:rsid w:val="00DF5D82"/>
    <w:rsid w:val="00DF6703"/>
    <w:rsid w:val="00E0078F"/>
    <w:rsid w:val="00E013AD"/>
    <w:rsid w:val="00E017D6"/>
    <w:rsid w:val="00E03323"/>
    <w:rsid w:val="00E03FB9"/>
    <w:rsid w:val="00E06857"/>
    <w:rsid w:val="00E06947"/>
    <w:rsid w:val="00E0696F"/>
    <w:rsid w:val="00E10333"/>
    <w:rsid w:val="00E151C9"/>
    <w:rsid w:val="00E16F31"/>
    <w:rsid w:val="00E2128B"/>
    <w:rsid w:val="00E231EF"/>
    <w:rsid w:val="00E24338"/>
    <w:rsid w:val="00E2514A"/>
    <w:rsid w:val="00E27CB7"/>
    <w:rsid w:val="00E320B1"/>
    <w:rsid w:val="00E33E1D"/>
    <w:rsid w:val="00E341A4"/>
    <w:rsid w:val="00E34BF2"/>
    <w:rsid w:val="00E36FE2"/>
    <w:rsid w:val="00E37835"/>
    <w:rsid w:val="00E42FC5"/>
    <w:rsid w:val="00E4395C"/>
    <w:rsid w:val="00E453A0"/>
    <w:rsid w:val="00E456C0"/>
    <w:rsid w:val="00E45757"/>
    <w:rsid w:val="00E4623E"/>
    <w:rsid w:val="00E5028D"/>
    <w:rsid w:val="00E50535"/>
    <w:rsid w:val="00E50617"/>
    <w:rsid w:val="00E5103A"/>
    <w:rsid w:val="00E52C76"/>
    <w:rsid w:val="00E53CE0"/>
    <w:rsid w:val="00E56031"/>
    <w:rsid w:val="00E57FA1"/>
    <w:rsid w:val="00E65644"/>
    <w:rsid w:val="00E677AD"/>
    <w:rsid w:val="00E70D3A"/>
    <w:rsid w:val="00E71C0D"/>
    <w:rsid w:val="00E73099"/>
    <w:rsid w:val="00E74F99"/>
    <w:rsid w:val="00E76845"/>
    <w:rsid w:val="00E829C4"/>
    <w:rsid w:val="00E83DD4"/>
    <w:rsid w:val="00E83E41"/>
    <w:rsid w:val="00E915BF"/>
    <w:rsid w:val="00E93D65"/>
    <w:rsid w:val="00E94168"/>
    <w:rsid w:val="00EA0D3C"/>
    <w:rsid w:val="00EA11D5"/>
    <w:rsid w:val="00EA2A21"/>
    <w:rsid w:val="00EA578C"/>
    <w:rsid w:val="00EA6382"/>
    <w:rsid w:val="00EA6F8C"/>
    <w:rsid w:val="00EB0F99"/>
    <w:rsid w:val="00EB0FDC"/>
    <w:rsid w:val="00EB265F"/>
    <w:rsid w:val="00EB2E44"/>
    <w:rsid w:val="00EC0133"/>
    <w:rsid w:val="00EC1E50"/>
    <w:rsid w:val="00EC465E"/>
    <w:rsid w:val="00EC6B24"/>
    <w:rsid w:val="00EC7820"/>
    <w:rsid w:val="00ED3FE0"/>
    <w:rsid w:val="00ED64D2"/>
    <w:rsid w:val="00EE14C8"/>
    <w:rsid w:val="00EE606B"/>
    <w:rsid w:val="00EE6E29"/>
    <w:rsid w:val="00EF1CB3"/>
    <w:rsid w:val="00EF533E"/>
    <w:rsid w:val="00F02591"/>
    <w:rsid w:val="00F02F14"/>
    <w:rsid w:val="00F05992"/>
    <w:rsid w:val="00F06C3D"/>
    <w:rsid w:val="00F10FD0"/>
    <w:rsid w:val="00F1314E"/>
    <w:rsid w:val="00F14EC2"/>
    <w:rsid w:val="00F14FEC"/>
    <w:rsid w:val="00F1756E"/>
    <w:rsid w:val="00F213BA"/>
    <w:rsid w:val="00F233AD"/>
    <w:rsid w:val="00F24E06"/>
    <w:rsid w:val="00F25B84"/>
    <w:rsid w:val="00F2716A"/>
    <w:rsid w:val="00F27A19"/>
    <w:rsid w:val="00F27DF2"/>
    <w:rsid w:val="00F35579"/>
    <w:rsid w:val="00F35A46"/>
    <w:rsid w:val="00F371D3"/>
    <w:rsid w:val="00F379DF"/>
    <w:rsid w:val="00F4183E"/>
    <w:rsid w:val="00F43575"/>
    <w:rsid w:val="00F45C02"/>
    <w:rsid w:val="00F50A9E"/>
    <w:rsid w:val="00F50DAB"/>
    <w:rsid w:val="00F535FB"/>
    <w:rsid w:val="00F57983"/>
    <w:rsid w:val="00F62813"/>
    <w:rsid w:val="00F62EDE"/>
    <w:rsid w:val="00F6356B"/>
    <w:rsid w:val="00F73AC9"/>
    <w:rsid w:val="00F73C09"/>
    <w:rsid w:val="00F74570"/>
    <w:rsid w:val="00F7566D"/>
    <w:rsid w:val="00F779A7"/>
    <w:rsid w:val="00F8038D"/>
    <w:rsid w:val="00F80979"/>
    <w:rsid w:val="00F81389"/>
    <w:rsid w:val="00F82705"/>
    <w:rsid w:val="00F82F51"/>
    <w:rsid w:val="00F83F54"/>
    <w:rsid w:val="00F859A8"/>
    <w:rsid w:val="00F8664B"/>
    <w:rsid w:val="00F86ED6"/>
    <w:rsid w:val="00F91091"/>
    <w:rsid w:val="00F930DB"/>
    <w:rsid w:val="00F93988"/>
    <w:rsid w:val="00F97C84"/>
    <w:rsid w:val="00FA1E7F"/>
    <w:rsid w:val="00FA3773"/>
    <w:rsid w:val="00FA5E27"/>
    <w:rsid w:val="00FB300C"/>
    <w:rsid w:val="00FB6804"/>
    <w:rsid w:val="00FB792E"/>
    <w:rsid w:val="00FC13DF"/>
    <w:rsid w:val="00FC41F2"/>
    <w:rsid w:val="00FC5170"/>
    <w:rsid w:val="00FC7F1E"/>
    <w:rsid w:val="00FD0999"/>
    <w:rsid w:val="00FD2FAA"/>
    <w:rsid w:val="00FD6043"/>
    <w:rsid w:val="00FD7F5F"/>
    <w:rsid w:val="00FE2877"/>
    <w:rsid w:val="00FE4198"/>
    <w:rsid w:val="00FE4CA9"/>
    <w:rsid w:val="00FE584E"/>
    <w:rsid w:val="00FF24F1"/>
    <w:rsid w:val="00FF30C2"/>
    <w:rsid w:val="00FF68A1"/>
    <w:rsid w:val="00FF74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A72C8C5"/>
  <w15:docId w15:val="{526F9B74-78E5-4B5C-9731-6F279EBCD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0"/>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5B28"/>
    <w:pPr>
      <w:jc w:val="both"/>
    </w:pPr>
    <w:rPr>
      <w:sz w:val="22"/>
      <w:szCs w:val="24"/>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Œ,Œ©"/>
    <w:basedOn w:val="Normal"/>
    <w:next w:val="Normal"/>
    <w:link w:val="Heading1Char"/>
    <w:uiPriority w:val="1"/>
    <w:qFormat/>
    <w:rsid w:val="00181363"/>
    <w:pPr>
      <w:keepNext/>
      <w:pageBreakBefore/>
      <w:numPr>
        <w:numId w:val="108"/>
      </w:numPr>
      <w:spacing w:before="100" w:beforeAutospacing="1" w:after="60"/>
      <w:outlineLvl w:val="0"/>
    </w:pPr>
    <w:rPr>
      <w:rFonts w:ascii="Calibri" w:eastAsia="Times New Roman"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뙥"/>
    <w:basedOn w:val="Normal"/>
    <w:next w:val="Normal"/>
    <w:link w:val="Heading2Char"/>
    <w:uiPriority w:val="2"/>
    <w:qFormat/>
    <w:rsid w:val="00181363"/>
    <w:pPr>
      <w:keepNext/>
      <w:numPr>
        <w:ilvl w:val="1"/>
        <w:numId w:val="108"/>
      </w:numPr>
      <w:spacing w:before="240" w:after="60"/>
      <w:outlineLvl w:val="1"/>
    </w:pPr>
    <w:rPr>
      <w:rFonts w:ascii="Calibri" w:eastAsia="Times New Roman" w:hAnsi="Calibri"/>
      <w:b/>
      <w:bCs/>
      <w:i/>
      <w:iCs/>
      <w:sz w:val="28"/>
      <w:szCs w:val="28"/>
    </w:rPr>
  </w:style>
  <w:style w:type="paragraph" w:styleId="Heading3">
    <w:name w:val="heading 3"/>
    <w:aliases w:val="H3,h3,h31,h32,THeading 3,H31,Org Heading 1,Heading 3 Char Char,Alt+3,Alt+31,Alt+32,Alt+33,Alt+311,Alt+321,Alt+34,Alt+35,Alt+36,Alt+37,Alt+38,Alt+39,Alt+310,Alt+312,Alt+322,Alt+313,Alt+314,Titre 3,Title3,3,GS_3,0H,bullet,b,3 bullet,SECOND"/>
    <w:basedOn w:val="Normal"/>
    <w:next w:val="Normal"/>
    <w:link w:val="Heading3Char"/>
    <w:uiPriority w:val="3"/>
    <w:qFormat/>
    <w:rsid w:val="00181363"/>
    <w:pPr>
      <w:keepNext/>
      <w:numPr>
        <w:ilvl w:val="2"/>
        <w:numId w:val="108"/>
      </w:numPr>
      <w:spacing w:before="240" w:after="60"/>
      <w:outlineLvl w:val="2"/>
    </w:pPr>
    <w:rPr>
      <w:rFonts w:ascii="Calibri" w:eastAsia="Times New Roman" w:hAnsi="Calibri"/>
      <w:b/>
      <w:bCs/>
      <w:sz w:val="26"/>
      <w:szCs w:val="26"/>
    </w:rPr>
  </w:style>
  <w:style w:type="paragraph" w:styleId="Heading4">
    <w:name w:val="heading 4"/>
    <w:aliases w:val="h4,H4,h41,heading 41,h42,heading 42,h43,H41,H42,H43,H411,h411,H421,h421,H44,h44,H412,h412,H422,h422,H431,h431,H45,h45,H413,h413,H423,h423,H432,h432,H46,h46,H47,h47,Org Heading 2,Heading 4 Char1 Char,Heading 4 Char Char Char,Alt+4,Titre 4,E4"/>
    <w:basedOn w:val="Normal"/>
    <w:next w:val="Normal"/>
    <w:link w:val="Heading4Char"/>
    <w:uiPriority w:val="4"/>
    <w:qFormat/>
    <w:rsid w:val="003C7EB2"/>
    <w:pPr>
      <w:keepNext/>
      <w:numPr>
        <w:ilvl w:val="3"/>
        <w:numId w:val="108"/>
      </w:numPr>
      <w:spacing w:before="240" w:after="60"/>
      <w:outlineLvl w:val="3"/>
    </w:pPr>
    <w:rPr>
      <w:rFonts w:asciiTheme="minorHAnsi" w:eastAsia="Times New Roman" w:hAnsiTheme="minorHAnsi"/>
      <w:b/>
      <w:bCs/>
      <w:sz w:val="26"/>
      <w:szCs w:val="28"/>
    </w:rPr>
  </w:style>
  <w:style w:type="paragraph" w:styleId="Heading5">
    <w:name w:val="heading 5"/>
    <w:aliases w:val="H5,Appendix A to X,Heading 5   Appendix A to X,5 sub-bullet,sb,4,h5,Indent,Heading5,h51,heading 51,Heading51,h52,h53,H51,DO NOT USE_h5,Alt+5,Alt+51,Alt+52,Alt+53,Alt+511,Alt+521,Alt+54,Alt+512,Alt+522,Alt+55,Alt+513,Alt+523,Alt+531,Titre 5"/>
    <w:basedOn w:val="Normal"/>
    <w:next w:val="Normal"/>
    <w:link w:val="Heading5Char"/>
    <w:uiPriority w:val="5"/>
    <w:qFormat/>
    <w:rsid w:val="003C7EB2"/>
    <w:pPr>
      <w:numPr>
        <w:ilvl w:val="4"/>
        <w:numId w:val="108"/>
      </w:numPr>
      <w:spacing w:before="240" w:after="60"/>
      <w:outlineLvl w:val="4"/>
    </w:pPr>
    <w:rPr>
      <w:rFonts w:asciiTheme="minorHAnsi" w:eastAsia="Times New Roman" w:hAnsiTheme="minorHAnsi"/>
      <w:b/>
      <w:bCs/>
      <w:iCs/>
      <w:sz w:val="26"/>
      <w:szCs w:val="26"/>
    </w:rPr>
  </w:style>
  <w:style w:type="paragraph" w:styleId="Heading6">
    <w:name w:val="heading 6"/>
    <w:aliases w:val="TOC header,Bullet list,sub-dash,sd,5,Appendix,T1,h6,Heading6,h61,h62,H6,H61,Alt+6,Titre 6"/>
    <w:basedOn w:val="Normal"/>
    <w:next w:val="Normal"/>
    <w:link w:val="Heading6Char"/>
    <w:uiPriority w:val="6"/>
    <w:qFormat/>
    <w:rsid w:val="00C84873"/>
    <w:pPr>
      <w:numPr>
        <w:ilvl w:val="5"/>
        <w:numId w:val="108"/>
      </w:numPr>
      <w:spacing w:before="240" w:after="60"/>
      <w:outlineLvl w:val="5"/>
    </w:pPr>
    <w:rPr>
      <w:rFonts w:ascii="Cambria" w:eastAsia="Times New Roman" w:hAnsi="Cambria"/>
      <w:b/>
      <w:bCs/>
      <w:szCs w:val="22"/>
    </w:rPr>
  </w:style>
  <w:style w:type="paragraph" w:styleId="Heading7">
    <w:name w:val="heading 7"/>
    <w:aliases w:val="Bulleted list,L7,st,SDL title,h7,Annex level 1,Alt+7,Alt+71,Alt+72,Alt+73,Alt+74,Alt+75,Alt+76,Alt+77,Alt+78,Alt+79,Alt+710,Alt+711,Alt+712,Alt+713"/>
    <w:basedOn w:val="Normal"/>
    <w:next w:val="Normal"/>
    <w:link w:val="Heading7Char"/>
    <w:uiPriority w:val="9"/>
    <w:qFormat/>
    <w:rsid w:val="00C84873"/>
    <w:pPr>
      <w:numPr>
        <w:ilvl w:val="6"/>
        <w:numId w:val="108"/>
      </w:numPr>
      <w:spacing w:before="240" w:after="60"/>
      <w:outlineLvl w:val="6"/>
    </w:pPr>
    <w:rPr>
      <w:rFonts w:ascii="Cambria" w:eastAsia="Times New Roman" w:hAnsi="Cambria"/>
    </w:rPr>
  </w:style>
  <w:style w:type="paragraph" w:styleId="Heading8">
    <w:name w:val="heading 8"/>
    <w:aliases w:val="Table Heading,Legal Level 1.1.1.,Center Bold,Tables,Annex level 2,Table,Alt+8,Alt+81,Alt+82,Alt+83,Alt+84,Alt+85,Alt+86,Alt+87,Alt+88,Alt+89,Alt+810,Alt+811,Alt+812,Alt+813"/>
    <w:basedOn w:val="Normal"/>
    <w:next w:val="Normal"/>
    <w:link w:val="Heading8Char"/>
    <w:uiPriority w:val="9"/>
    <w:qFormat/>
    <w:rsid w:val="00C84873"/>
    <w:pPr>
      <w:numPr>
        <w:ilvl w:val="7"/>
        <w:numId w:val="108"/>
      </w:numPr>
      <w:spacing w:before="240" w:after="60"/>
      <w:outlineLvl w:val="7"/>
    </w:pPr>
    <w:rPr>
      <w:rFonts w:ascii="Cambria" w:eastAsia="Times New Roman" w:hAnsi="Cambria"/>
      <w:i/>
      <w:iCs/>
    </w:rPr>
  </w:style>
  <w:style w:type="paragraph" w:styleId="Heading9">
    <w:name w:val="heading 9"/>
    <w:aliases w:val="Figure Heading,FH,Titre 10,tt,ft,HF,Figures,Annex Level 3,Alt+9"/>
    <w:basedOn w:val="Normal"/>
    <w:next w:val="Normal"/>
    <w:link w:val="Heading9Char"/>
    <w:uiPriority w:val="9"/>
    <w:qFormat/>
    <w:rsid w:val="00C84873"/>
    <w:pPr>
      <w:numPr>
        <w:ilvl w:val="8"/>
        <w:numId w:val="108"/>
      </w:num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1"/>
    <w:rsid w:val="00181363"/>
    <w:rPr>
      <w:rFonts w:ascii="Calibri" w:eastAsia="Times New Roman" w:hAnsi="Calibri"/>
      <w:b/>
      <w:bCs/>
      <w:kern w:val="32"/>
      <w:sz w:val="32"/>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2"/>
    <w:rsid w:val="00181363"/>
    <w:rPr>
      <w:rFonts w:ascii="Calibri" w:eastAsia="Times New Roman" w:hAnsi="Calibri"/>
      <w:b/>
      <w:bCs/>
      <w:i/>
      <w:iCs/>
      <w:sz w:val="28"/>
      <w:szCs w:val="28"/>
    </w:rPr>
  </w:style>
  <w:style w:type="character" w:customStyle="1" w:styleId="Heading3Char">
    <w:name w:val="Heading 3 Char"/>
    <w:aliases w:val="H3 Char,h3 Char,h31 Char,h32 Char,THeading 3 Char,H31 Char,Org Heading 1 Char,Heading 3 Char Char Char,Alt+3 Char,Alt+31 Char,Alt+32 Char,Alt+33 Char,Alt+311 Char,Alt+321 Char,Alt+34 Char,Alt+35 Char,Alt+36 Char,Alt+37 Char,Alt+38 Char"/>
    <w:basedOn w:val="DefaultParagraphFont"/>
    <w:link w:val="Heading3"/>
    <w:uiPriority w:val="3"/>
    <w:rsid w:val="00181363"/>
    <w:rPr>
      <w:rFonts w:ascii="Calibri" w:eastAsia="Times New Roman" w:hAnsi="Calibri"/>
      <w:b/>
      <w:bCs/>
      <w:sz w:val="26"/>
      <w:szCs w:val="26"/>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4"/>
    <w:rsid w:val="003C7EB2"/>
    <w:rPr>
      <w:rFonts w:asciiTheme="minorHAnsi" w:eastAsia="Times New Roman" w:hAnsiTheme="minorHAnsi"/>
      <w:b/>
      <w:bCs/>
      <w:sz w:val="26"/>
      <w:szCs w:val="2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DO NOT USE_h5 Char,Alt+5 Char,Alt+51 Char"/>
    <w:basedOn w:val="DefaultParagraphFont"/>
    <w:link w:val="Heading5"/>
    <w:uiPriority w:val="5"/>
    <w:rsid w:val="003C7EB2"/>
    <w:rPr>
      <w:rFonts w:asciiTheme="minorHAnsi" w:eastAsia="Times New Roman" w:hAnsiTheme="minorHAnsi"/>
      <w:b/>
      <w:bCs/>
      <w:iCs/>
      <w:sz w:val="26"/>
      <w:szCs w:val="26"/>
    </w:rPr>
  </w:style>
  <w:style w:type="character" w:customStyle="1" w:styleId="Heading6Char">
    <w:name w:val="Heading 6 Char"/>
    <w:aliases w:val="TOC header Char,Bullet list Char,sub-dash Char,sd Char,5 Char,Appendix Char,T1 Char,h6 Char,Heading6 Char,h61 Char,h62 Char,H6 Char,H61 Char,Alt+6 Char,Titre 6 Char"/>
    <w:basedOn w:val="DefaultParagraphFont"/>
    <w:link w:val="Heading6"/>
    <w:uiPriority w:val="6"/>
    <w:rsid w:val="00C84873"/>
    <w:rPr>
      <w:rFonts w:ascii="Cambria" w:eastAsia="Times New Roman" w:hAnsi="Cambria"/>
      <w:b/>
      <w:bCs/>
      <w:sz w:val="22"/>
      <w:szCs w:val="22"/>
    </w:rPr>
  </w:style>
  <w:style w:type="character" w:customStyle="1" w:styleId="Heading7Char">
    <w:name w:val="Heading 7 Char"/>
    <w:aliases w:val="Bulleted list Char,L7 Char,st Char,SDL title Char,h7 Char,Annex level 1 Char,Alt+7 Char,Alt+71 Char,Alt+72 Char,Alt+73 Char,Alt+74 Char,Alt+75 Char,Alt+76 Char,Alt+77 Char,Alt+78 Char,Alt+79 Char,Alt+710 Char,Alt+711 Char,Alt+712 Char"/>
    <w:basedOn w:val="DefaultParagraphFont"/>
    <w:link w:val="Heading7"/>
    <w:uiPriority w:val="9"/>
    <w:rsid w:val="00C84873"/>
    <w:rPr>
      <w:rFonts w:ascii="Cambria" w:eastAsia="Times New Roman" w:hAnsi="Cambria"/>
      <w:sz w:val="22"/>
      <w:szCs w:val="24"/>
    </w:rPr>
  </w:style>
  <w:style w:type="character" w:customStyle="1" w:styleId="Heading8Char">
    <w:name w:val="Heading 8 Char"/>
    <w:aliases w:val="Table Heading Char,Legal Level 1.1.1. Char,Center Bold Char,Tables Char,Annex level 2 Char,Table Char,Alt+8 Char,Alt+81 Char,Alt+82 Char,Alt+83 Char,Alt+84 Char,Alt+85 Char,Alt+86 Char,Alt+87 Char,Alt+88 Char,Alt+89 Char,Alt+810 Char"/>
    <w:basedOn w:val="DefaultParagraphFont"/>
    <w:link w:val="Heading8"/>
    <w:uiPriority w:val="9"/>
    <w:rsid w:val="00C84873"/>
    <w:rPr>
      <w:rFonts w:ascii="Cambria" w:eastAsia="Times New Roman" w:hAnsi="Cambria"/>
      <w:i/>
      <w:iCs/>
      <w:sz w:val="22"/>
      <w:szCs w:val="24"/>
    </w:rPr>
  </w:style>
  <w:style w:type="character" w:customStyle="1" w:styleId="Heading9Char">
    <w:name w:val="Heading 9 Char"/>
    <w:aliases w:val="Figure Heading Char,FH Char,Titre 10 Char,tt Char,ft Char,HF Char,Figures Char,Annex Level 3 Char,Alt+9 Char"/>
    <w:basedOn w:val="DefaultParagraphFont"/>
    <w:link w:val="Heading9"/>
    <w:uiPriority w:val="9"/>
    <w:rsid w:val="00C84873"/>
    <w:rPr>
      <w:rFonts w:ascii="Calibri" w:eastAsia="Times New Roman" w:hAnsi="Calibri"/>
      <w:sz w:val="22"/>
      <w:szCs w:val="22"/>
    </w:rPr>
  </w:style>
  <w:style w:type="table" w:styleId="TableGrid">
    <w:name w:val="Table Grid"/>
    <w:basedOn w:val="TableNormal"/>
    <w:uiPriority w:val="39"/>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4E4A"/>
    <w:pPr>
      <w:tabs>
        <w:tab w:val="center" w:pos="4680"/>
        <w:tab w:val="right" w:pos="9360"/>
      </w:tabs>
    </w:pPr>
  </w:style>
  <w:style w:type="character" w:customStyle="1" w:styleId="HeaderChar">
    <w:name w:val="Header Char"/>
    <w:basedOn w:val="DefaultParagraphFont"/>
    <w:link w:val="Header"/>
    <w:uiPriority w:val="99"/>
    <w:rsid w:val="00284E4A"/>
    <w:rPr>
      <w:sz w:val="24"/>
      <w:szCs w:val="24"/>
    </w:rPr>
  </w:style>
  <w:style w:type="paragraph" w:styleId="Footer">
    <w:name w:val="footer"/>
    <w:basedOn w:val="Normal"/>
    <w:link w:val="FooterChar"/>
    <w:uiPriority w:val="99"/>
    <w:unhideWhenUsed/>
    <w:rsid w:val="00284E4A"/>
    <w:pPr>
      <w:tabs>
        <w:tab w:val="center" w:pos="4680"/>
        <w:tab w:val="right" w:pos="9360"/>
      </w:tabs>
    </w:pPr>
  </w:style>
  <w:style w:type="character" w:customStyle="1" w:styleId="FooterChar">
    <w:name w:val="Footer Char"/>
    <w:basedOn w:val="DefaultParagraphFont"/>
    <w:link w:val="Footer"/>
    <w:uiPriority w:val="99"/>
    <w:rsid w:val="00284E4A"/>
    <w:rPr>
      <w:sz w:val="24"/>
      <w:szCs w:val="24"/>
    </w:rPr>
  </w:style>
  <w:style w:type="paragraph" w:customStyle="1" w:styleId="Normal-1">
    <w:name w:val="Normal-1"/>
    <w:basedOn w:val="Normal"/>
    <w:uiPriority w:val="14"/>
    <w:qFormat/>
    <w:rsid w:val="008608F1"/>
    <w:pPr>
      <w:tabs>
        <w:tab w:val="left" w:pos="1134"/>
        <w:tab w:val="left" w:pos="2268"/>
        <w:tab w:val="left" w:pos="3402"/>
        <w:tab w:val="left" w:pos="4536"/>
        <w:tab w:val="left" w:pos="5670"/>
        <w:tab w:val="left" w:pos="6804"/>
        <w:tab w:val="left" w:pos="7938"/>
        <w:tab w:val="left" w:pos="9072"/>
      </w:tabs>
      <w:ind w:left="1134"/>
      <w:jc w:val="left"/>
    </w:pPr>
    <w:rPr>
      <w:rFonts w:ascii="Arial" w:eastAsia="Calibri" w:hAnsi="Arial"/>
      <w:sz w:val="20"/>
      <w:szCs w:val="20"/>
    </w:rPr>
  </w:style>
  <w:style w:type="paragraph" w:customStyle="1" w:styleId="Tabletitle">
    <w:name w:val="Table title"/>
    <w:basedOn w:val="Normal"/>
    <w:next w:val="Normal"/>
    <w:link w:val="TabletitleChar"/>
    <w:qFormat/>
    <w:rsid w:val="008608F1"/>
    <w:pPr>
      <w:keepNext/>
      <w:suppressAutoHyphens/>
      <w:spacing w:line="230" w:lineRule="exact"/>
      <w:jc w:val="center"/>
    </w:pPr>
    <w:rPr>
      <w:rFonts w:ascii="Arial" w:hAnsi="Arial" w:cs="Arial"/>
      <w:b/>
      <w:bCs/>
      <w:sz w:val="20"/>
      <w:szCs w:val="20"/>
      <w:lang w:eastAsia="ja-JP"/>
    </w:rPr>
  </w:style>
  <w:style w:type="paragraph" w:customStyle="1" w:styleId="TH">
    <w:name w:val="TH"/>
    <w:basedOn w:val="Normal"/>
    <w:link w:val="THChar"/>
    <w:qFormat/>
    <w:rsid w:val="008608F1"/>
    <w:pPr>
      <w:keepNext/>
      <w:keepLines/>
      <w:overflowPunct w:val="0"/>
      <w:autoSpaceDE w:val="0"/>
      <w:autoSpaceDN w:val="0"/>
      <w:adjustRightInd w:val="0"/>
      <w:spacing w:before="60" w:after="180"/>
      <w:jc w:val="center"/>
      <w:textAlignment w:val="baseline"/>
    </w:pPr>
    <w:rPr>
      <w:rFonts w:ascii="Arial" w:hAnsi="Arial"/>
      <w:b/>
      <w:lang w:val="en-GB"/>
    </w:rPr>
  </w:style>
  <w:style w:type="paragraph" w:customStyle="1" w:styleId="TableCell">
    <w:name w:val="Table Cell"/>
    <w:basedOn w:val="Normal"/>
    <w:qFormat/>
    <w:rsid w:val="008608F1"/>
    <w:pPr>
      <w:tabs>
        <w:tab w:val="left" w:pos="720"/>
        <w:tab w:val="left" w:pos="1080"/>
        <w:tab w:val="left" w:pos="1440"/>
        <w:tab w:val="left" w:pos="1800"/>
        <w:tab w:val="left" w:pos="2160"/>
      </w:tabs>
      <w:suppressAutoHyphens/>
      <w:spacing w:after="240"/>
      <w:jc w:val="left"/>
    </w:pPr>
    <w:rPr>
      <w:rFonts w:ascii="Arial" w:hAnsi="Arial"/>
      <w:sz w:val="18"/>
      <w:szCs w:val="22"/>
    </w:rPr>
  </w:style>
  <w:style w:type="paragraph" w:styleId="ListParagraph">
    <w:name w:val="List Paragraph"/>
    <w:aliases w:val="Bullet List,FooterText,- Bullets,목록 단락,?? ??,?????,????,Lista1,列出段落,Task Body,List1,Viñetas (Inicio Parrafo),3 Txt tabla,Zerrenda-paragrafoa,Lista multicolor - Énfasis 11,List11,Vi–etas (Inicio Parrafo),Lista multicolor - ƒnfasis 11,Lista"/>
    <w:basedOn w:val="Normal"/>
    <w:link w:val="ListParagraphChar"/>
    <w:uiPriority w:val="34"/>
    <w:qFormat/>
    <w:rsid w:val="003E170B"/>
    <w:pPr>
      <w:ind w:left="720"/>
      <w:contextualSpacing/>
    </w:p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qFormat/>
    <w:rsid w:val="003E170B"/>
    <w:pPr>
      <w:overflowPunct w:val="0"/>
      <w:autoSpaceDE w:val="0"/>
      <w:autoSpaceDN w:val="0"/>
      <w:adjustRightInd w:val="0"/>
      <w:spacing w:after="180"/>
      <w:jc w:val="left"/>
      <w:textAlignment w:val="baseline"/>
    </w:pPr>
    <w:rPr>
      <w:rFonts w:eastAsia="Times New Roman"/>
      <w:b/>
      <w:bCs/>
      <w:sz w:val="20"/>
      <w:szCs w:val="20"/>
      <w:lang w:val="en-GB"/>
    </w:rPr>
  </w:style>
  <w:style w:type="paragraph" w:customStyle="1" w:styleId="DDLExample">
    <w:name w:val="DDL Example"/>
    <w:basedOn w:val="Normal"/>
    <w:uiPriority w:val="99"/>
    <w:rsid w:val="00601B88"/>
    <w:pPr>
      <w:pBdr>
        <w:top w:val="single" w:sz="4" w:space="1" w:color="auto"/>
        <w:left w:val="single" w:sz="4" w:space="4" w:color="auto"/>
        <w:bottom w:val="single" w:sz="4" w:space="1" w:color="auto"/>
        <w:right w:val="single" w:sz="4" w:space="4" w:color="auto"/>
      </w:pBdr>
      <w:shd w:val="clear" w:color="auto" w:fill="E6E6E6"/>
      <w:jc w:val="left"/>
    </w:pPr>
    <w:rPr>
      <w:rFonts w:ascii="Courier New" w:hAnsi="Courier New"/>
      <w:sz w:val="18"/>
      <w:szCs w:val="20"/>
      <w:lang w:val="en-GB"/>
    </w:rPr>
  </w:style>
  <w:style w:type="paragraph" w:styleId="BodyTextIndent3">
    <w:name w:val="Body Text Indent 3"/>
    <w:basedOn w:val="Normal"/>
    <w:link w:val="BodyTextIndent3Char"/>
    <w:uiPriority w:val="99"/>
    <w:semiHidden/>
    <w:rsid w:val="00601B88"/>
    <w:pPr>
      <w:ind w:firstLineChars="100" w:firstLine="240"/>
      <w:jc w:val="left"/>
    </w:pPr>
    <w:rPr>
      <w:lang w:eastAsia="ja-JP"/>
    </w:rPr>
  </w:style>
  <w:style w:type="character" w:customStyle="1" w:styleId="BodyTextIndent3Char">
    <w:name w:val="Body Text Indent 3 Char"/>
    <w:basedOn w:val="DefaultParagraphFont"/>
    <w:link w:val="BodyTextIndent3"/>
    <w:uiPriority w:val="99"/>
    <w:semiHidden/>
    <w:rsid w:val="00601B88"/>
    <w:rPr>
      <w:sz w:val="24"/>
      <w:szCs w:val="24"/>
    </w:rPr>
  </w:style>
  <w:style w:type="paragraph" w:styleId="BalloonText">
    <w:name w:val="Balloon Text"/>
    <w:basedOn w:val="Normal"/>
    <w:link w:val="BalloonTextChar"/>
    <w:uiPriority w:val="99"/>
    <w:semiHidden/>
    <w:unhideWhenUsed/>
    <w:rsid w:val="00CC7EA5"/>
    <w:rPr>
      <w:rFonts w:ascii="Arial" w:eastAsia="MS Gothic" w:hAnsi="Arial"/>
      <w:sz w:val="18"/>
      <w:szCs w:val="18"/>
    </w:rPr>
  </w:style>
  <w:style w:type="character" w:customStyle="1" w:styleId="BalloonTextChar">
    <w:name w:val="Balloon Text Char"/>
    <w:basedOn w:val="DefaultParagraphFont"/>
    <w:link w:val="BalloonText"/>
    <w:uiPriority w:val="99"/>
    <w:semiHidden/>
    <w:rsid w:val="00CC7EA5"/>
    <w:rPr>
      <w:rFonts w:ascii="Arial" w:eastAsia="MS Gothic" w:hAnsi="Arial" w:cs="Times New Roman"/>
      <w:sz w:val="18"/>
      <w:szCs w:val="18"/>
      <w:lang w:eastAsia="en-US"/>
    </w:rPr>
  </w:style>
  <w:style w:type="character" w:styleId="Hyperlink">
    <w:name w:val="Hyperlink"/>
    <w:basedOn w:val="DefaultParagraphFont"/>
    <w:uiPriority w:val="99"/>
    <w:unhideWhenUsed/>
    <w:rsid w:val="00DF1444"/>
    <w:rPr>
      <w:color w:val="0000FF"/>
      <w:u w:val="single"/>
    </w:rPr>
  </w:style>
  <w:style w:type="paragraph" w:styleId="ListContinue2">
    <w:name w:val="List Continue 2"/>
    <w:aliases w:val="list-2"/>
    <w:basedOn w:val="ListContinue"/>
    <w:uiPriority w:val="99"/>
    <w:rsid w:val="00A65E37"/>
    <w:pPr>
      <w:spacing w:after="240" w:line="230" w:lineRule="atLeast"/>
      <w:ind w:left="800" w:hanging="400"/>
      <w:contextualSpacing w:val="0"/>
    </w:pPr>
    <w:rPr>
      <w:rFonts w:ascii="Arial" w:hAnsi="Arial" w:cs="Arial"/>
      <w:sz w:val="20"/>
      <w:szCs w:val="20"/>
      <w:lang w:eastAsia="ja-JP"/>
    </w:rPr>
  </w:style>
  <w:style w:type="paragraph" w:styleId="ListContinue">
    <w:name w:val="List Continue"/>
    <w:aliases w:val="list 1,list-1"/>
    <w:basedOn w:val="Normal"/>
    <w:uiPriority w:val="99"/>
    <w:unhideWhenUsed/>
    <w:rsid w:val="00A65E37"/>
    <w:pPr>
      <w:ind w:left="283"/>
      <w:contextualSpacing/>
    </w:pPr>
  </w:style>
  <w:style w:type="paragraph" w:customStyle="1" w:styleId="Figuretitle">
    <w:name w:val="Figure title"/>
    <w:basedOn w:val="Normal"/>
    <w:next w:val="Normal"/>
    <w:uiPriority w:val="99"/>
    <w:rsid w:val="00A65E37"/>
    <w:pPr>
      <w:suppressAutoHyphens/>
      <w:spacing w:before="220" w:after="220" w:line="230" w:lineRule="atLeast"/>
      <w:jc w:val="center"/>
    </w:pPr>
    <w:rPr>
      <w:rFonts w:ascii="Arial" w:hAnsi="Arial" w:cs="Arial"/>
      <w:b/>
      <w:bCs/>
      <w:sz w:val="20"/>
      <w:szCs w:val="20"/>
      <w:lang w:eastAsia="ja-JP"/>
    </w:rPr>
  </w:style>
  <w:style w:type="paragraph" w:customStyle="1" w:styleId="Atom">
    <w:name w:val="Atom"/>
    <w:basedOn w:val="Normal"/>
    <w:uiPriority w:val="99"/>
    <w:rsid w:val="008846A0"/>
    <w:pPr>
      <w:keepLines/>
      <w:spacing w:after="220"/>
      <w:jc w:val="left"/>
    </w:pPr>
    <w:rPr>
      <w:rFonts w:ascii="Arial" w:eastAsia="Times New Roman" w:hAnsi="Arial"/>
      <w:sz w:val="20"/>
      <w:szCs w:val="20"/>
      <w:lang w:val="en-GB" w:eastAsia="ja-JP"/>
    </w:rPr>
  </w:style>
  <w:style w:type="paragraph" w:styleId="HTMLPreformatted">
    <w:name w:val="HTML Preformatted"/>
    <w:basedOn w:val="Normal"/>
    <w:link w:val="HTMLPreformattedChar"/>
    <w:uiPriority w:val="99"/>
    <w:semiHidden/>
    <w:unhideWhenUsed/>
    <w:rsid w:val="0088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846A0"/>
    <w:rPr>
      <w:rFonts w:ascii="Courier New" w:eastAsia="Times New Roman" w:hAnsi="Courier New" w:cs="Courier New"/>
    </w:rPr>
  </w:style>
  <w:style w:type="paragraph" w:customStyle="1" w:styleId="Code">
    <w:name w:val="Code"/>
    <w:basedOn w:val="Normal"/>
    <w:link w:val="CodeChar"/>
    <w:qFormat/>
    <w:rsid w:val="00F74570"/>
    <w:pPr>
      <w:jc w:val="left"/>
    </w:pPr>
    <w:rPr>
      <w:rFonts w:ascii="Courier New" w:hAnsi="Courier New"/>
      <w:sz w:val="18"/>
      <w:szCs w:val="20"/>
      <w:lang w:val="en-GB" w:eastAsia="ja-JP"/>
    </w:rPr>
  </w:style>
  <w:style w:type="character" w:customStyle="1" w:styleId="CodeChar">
    <w:name w:val="Code Char"/>
    <w:link w:val="Code"/>
    <w:locked/>
    <w:rsid w:val="00F74570"/>
    <w:rPr>
      <w:rFonts w:ascii="Courier New" w:hAnsi="Courier New"/>
      <w:sz w:val="18"/>
      <w:lang w:val="en-GB" w:eastAsia="ja-JP"/>
    </w:rPr>
  </w:style>
  <w:style w:type="character" w:customStyle="1" w:styleId="berschrift1Zeichen">
    <w:name w:val="Überschrift 1 Zeichen"/>
    <w:aliases w:val="h1 Zeichen,H1 Zeichen,app heading 1 Zeichen,l1 Zeichen,Huvudrubrik Zeichen,h11 Zeichen,h12 Zeichen,h13 Zeichen,h14 Zeichen,h15 Zeichen,h16 Zeichen,Heading 1_a Zeichen,Heading 1 (NN) Zeichen,Titolo Sezione Zeichen,Titre§ Zeichen"/>
    <w:basedOn w:val="DefaultParagraphFont"/>
    <w:uiPriority w:val="9"/>
    <w:rsid w:val="003D2F73"/>
    <w:rPr>
      <w:rFonts w:ascii="Calibri" w:eastAsia="Times New Roman" w:hAnsi="Calibri"/>
      <w:b/>
      <w:bCs/>
      <w:kern w:val="32"/>
      <w:sz w:val="32"/>
      <w:szCs w:val="32"/>
    </w:rPr>
  </w:style>
  <w:style w:type="character" w:customStyle="1" w:styleId="berschrift2Zeichen">
    <w:name w:val="Überschrift 2 Zeichen"/>
    <w:aliases w:val="H2 Zeichen,Head2A Zeichen,2 Zeichen,Break before Zeichen,UNDERRUBRIK 1-2 Zeichen,level 2 Zeichen,h2 Zeichen,Heading Two Zeichen,Prophead 2 Zeichen,headi Zeichen,heading2 Zeichen,h21 Zeichen,h22 Zeichen,21 Zeichen,Head 2 Zeichen"/>
    <w:basedOn w:val="DefaultParagraphFont"/>
    <w:uiPriority w:val="9"/>
    <w:rsid w:val="003D2F73"/>
    <w:rPr>
      <w:rFonts w:ascii="Calibri" w:eastAsia="Times New Roman" w:hAnsi="Calibri" w:cs="Times New Roman"/>
      <w:b/>
      <w:bCs/>
      <w:i/>
      <w:iCs/>
      <w:sz w:val="28"/>
      <w:szCs w:val="28"/>
    </w:rPr>
  </w:style>
  <w:style w:type="character" w:customStyle="1" w:styleId="berschrift3Zeichen">
    <w:name w:val="Überschrift 3 Zeichen"/>
    <w:basedOn w:val="DefaultParagraphFont"/>
    <w:uiPriority w:val="9"/>
    <w:rsid w:val="003D2F73"/>
    <w:rPr>
      <w:rFonts w:ascii="Calibri" w:eastAsia="Times New Roman" w:hAnsi="Calibri" w:cs="Times New Roman"/>
      <w:b/>
      <w:bCs/>
      <w:sz w:val="26"/>
      <w:szCs w:val="26"/>
    </w:rPr>
  </w:style>
  <w:style w:type="paragraph" w:styleId="ListNumber2">
    <w:name w:val="List Number 2"/>
    <w:basedOn w:val="Normal"/>
    <w:uiPriority w:val="99"/>
    <w:rsid w:val="00750E9B"/>
    <w:pPr>
      <w:tabs>
        <w:tab w:val="left" w:pos="800"/>
        <w:tab w:val="num" w:pos="1080"/>
      </w:tabs>
      <w:spacing w:after="240" w:line="230" w:lineRule="atLeast"/>
      <w:ind w:left="1200" w:hanging="400"/>
    </w:pPr>
    <w:rPr>
      <w:rFonts w:ascii="Arial" w:hAnsi="Arial" w:cs="Arial"/>
      <w:sz w:val="20"/>
      <w:szCs w:val="20"/>
      <w:lang w:eastAsia="ja-JP"/>
    </w:rPr>
  </w:style>
  <w:style w:type="paragraph" w:styleId="ListNumber3">
    <w:name w:val="List Number 3"/>
    <w:basedOn w:val="Normal"/>
    <w:uiPriority w:val="99"/>
    <w:rsid w:val="00750E9B"/>
    <w:pPr>
      <w:tabs>
        <w:tab w:val="left" w:pos="1200"/>
        <w:tab w:val="num" w:pos="1800"/>
      </w:tabs>
      <w:spacing w:after="240" w:line="230" w:lineRule="atLeast"/>
      <w:ind w:left="1600" w:hanging="400"/>
    </w:pPr>
    <w:rPr>
      <w:rFonts w:ascii="Arial" w:hAnsi="Arial" w:cs="Arial"/>
      <w:sz w:val="20"/>
      <w:szCs w:val="20"/>
      <w:lang w:eastAsia="ja-JP"/>
    </w:rPr>
  </w:style>
  <w:style w:type="paragraph" w:styleId="ListNumber4">
    <w:name w:val="List Number 4"/>
    <w:basedOn w:val="Normal"/>
    <w:uiPriority w:val="99"/>
    <w:rsid w:val="00750E9B"/>
    <w:pPr>
      <w:tabs>
        <w:tab w:val="left" w:pos="1600"/>
        <w:tab w:val="num" w:pos="2520"/>
      </w:tabs>
      <w:spacing w:after="240" w:line="230" w:lineRule="atLeast"/>
      <w:ind w:left="2000" w:hanging="400"/>
    </w:pPr>
    <w:rPr>
      <w:rFonts w:ascii="Arial" w:hAnsi="Arial" w:cs="Arial"/>
      <w:sz w:val="20"/>
      <w:szCs w:val="20"/>
      <w:lang w:eastAsia="ja-JP"/>
    </w:rPr>
  </w:style>
  <w:style w:type="paragraph" w:customStyle="1" w:styleId="CRCoverPage">
    <w:name w:val="CR Cover Page"/>
    <w:uiPriority w:val="99"/>
    <w:rsid w:val="00750E9B"/>
    <w:pPr>
      <w:spacing w:after="120"/>
    </w:pPr>
    <w:rPr>
      <w:rFonts w:ascii="Arial" w:eastAsia="Times New Roman" w:hAnsi="Arial"/>
      <w:lang w:val="en-GB"/>
    </w:rPr>
  </w:style>
  <w:style w:type="paragraph" w:customStyle="1" w:styleId="PL">
    <w:name w:val="PL"/>
    <w:uiPriority w:val="99"/>
    <w:rsid w:val="00750E9B"/>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eastAsia="Times New Roman" w:hAnsi="Courier New"/>
      <w:noProof/>
      <w:sz w:val="16"/>
      <w:lang w:val="en-GB"/>
    </w:rPr>
  </w:style>
  <w:style w:type="paragraph" w:styleId="Title">
    <w:name w:val="Title"/>
    <w:basedOn w:val="Normal"/>
    <w:next w:val="Normal"/>
    <w:link w:val="TitleChar"/>
    <w:uiPriority w:val="10"/>
    <w:qFormat/>
    <w:rsid w:val="00800CA9"/>
    <w:pPr>
      <w:spacing w:before="240" w:after="60"/>
      <w:jc w:val="center"/>
      <w:outlineLvl w:val="0"/>
    </w:pPr>
    <w:rPr>
      <w:rFonts w:ascii="Cambria" w:eastAsia="Times New Roman" w:hAnsi="Cambria"/>
      <w:b/>
      <w:bCs/>
      <w:kern w:val="28"/>
      <w:sz w:val="32"/>
      <w:szCs w:val="32"/>
      <w:lang w:eastAsia="ja-JP"/>
    </w:rPr>
  </w:style>
  <w:style w:type="character" w:customStyle="1" w:styleId="TitleChar">
    <w:name w:val="Title Char"/>
    <w:basedOn w:val="DefaultParagraphFont"/>
    <w:link w:val="Title"/>
    <w:uiPriority w:val="10"/>
    <w:rsid w:val="00800CA9"/>
    <w:rPr>
      <w:rFonts w:ascii="Cambria" w:eastAsia="Times New Roman" w:hAnsi="Cambria"/>
      <w:b/>
      <w:bCs/>
      <w:kern w:val="28"/>
      <w:sz w:val="32"/>
      <w:szCs w:val="32"/>
      <w:lang w:eastAsia="ja-JP"/>
    </w:rPr>
  </w:style>
  <w:style w:type="paragraph" w:styleId="Subtitle">
    <w:name w:val="Subtitle"/>
    <w:basedOn w:val="Normal"/>
    <w:next w:val="Normal"/>
    <w:link w:val="SubtitleChar"/>
    <w:uiPriority w:val="11"/>
    <w:qFormat/>
    <w:rsid w:val="00800CA9"/>
    <w:pPr>
      <w:spacing w:after="60"/>
      <w:jc w:val="center"/>
      <w:outlineLvl w:val="1"/>
    </w:pPr>
    <w:rPr>
      <w:rFonts w:ascii="Cambria" w:eastAsia="Times New Roman" w:hAnsi="Cambria"/>
      <w:lang w:eastAsia="ja-JP"/>
    </w:rPr>
  </w:style>
  <w:style w:type="character" w:customStyle="1" w:styleId="SubtitleChar">
    <w:name w:val="Subtitle Char"/>
    <w:basedOn w:val="DefaultParagraphFont"/>
    <w:link w:val="Subtitle"/>
    <w:uiPriority w:val="11"/>
    <w:rsid w:val="00800CA9"/>
    <w:rPr>
      <w:rFonts w:ascii="Cambria" w:eastAsia="Times New Roman" w:hAnsi="Cambria"/>
      <w:sz w:val="24"/>
      <w:szCs w:val="24"/>
      <w:lang w:eastAsia="ja-JP"/>
    </w:rPr>
  </w:style>
  <w:style w:type="character" w:styleId="Strong">
    <w:name w:val="Strong"/>
    <w:qFormat/>
    <w:rsid w:val="00800CA9"/>
    <w:rPr>
      <w:b/>
      <w:bCs/>
    </w:rPr>
  </w:style>
  <w:style w:type="character" w:styleId="Emphasis">
    <w:name w:val="Emphasis"/>
    <w:qFormat/>
    <w:rsid w:val="00800CA9"/>
    <w:rPr>
      <w:rFonts w:ascii="Calibri" w:hAnsi="Calibri"/>
      <w:b/>
      <w:i/>
      <w:iCs/>
    </w:rPr>
  </w:style>
  <w:style w:type="paragraph" w:styleId="NoSpacing">
    <w:name w:val="No Spacing"/>
    <w:basedOn w:val="Normal"/>
    <w:link w:val="NoSpacingChar"/>
    <w:uiPriority w:val="1"/>
    <w:qFormat/>
    <w:rsid w:val="00800CA9"/>
    <w:rPr>
      <w:szCs w:val="32"/>
      <w:lang w:eastAsia="ja-JP"/>
    </w:rPr>
  </w:style>
  <w:style w:type="character" w:customStyle="1" w:styleId="NoSpacingChar">
    <w:name w:val="No Spacing Char"/>
    <w:link w:val="NoSpacing"/>
    <w:uiPriority w:val="1"/>
    <w:rsid w:val="00800CA9"/>
    <w:rPr>
      <w:sz w:val="24"/>
      <w:szCs w:val="32"/>
      <w:lang w:eastAsia="ja-JP"/>
    </w:rPr>
  </w:style>
  <w:style w:type="paragraph" w:styleId="Quote">
    <w:name w:val="Quote"/>
    <w:basedOn w:val="Normal"/>
    <w:next w:val="Normal"/>
    <w:link w:val="QuoteChar"/>
    <w:uiPriority w:val="29"/>
    <w:qFormat/>
    <w:rsid w:val="00800CA9"/>
    <w:rPr>
      <w:i/>
      <w:lang w:eastAsia="ja-JP"/>
    </w:rPr>
  </w:style>
  <w:style w:type="character" w:customStyle="1" w:styleId="QuoteChar">
    <w:name w:val="Quote Char"/>
    <w:basedOn w:val="DefaultParagraphFont"/>
    <w:link w:val="Quote"/>
    <w:uiPriority w:val="29"/>
    <w:rsid w:val="00800CA9"/>
    <w:rPr>
      <w:i/>
      <w:sz w:val="24"/>
      <w:szCs w:val="24"/>
      <w:lang w:eastAsia="ja-JP"/>
    </w:rPr>
  </w:style>
  <w:style w:type="paragraph" w:styleId="IntenseQuote">
    <w:name w:val="Intense Quote"/>
    <w:basedOn w:val="Normal"/>
    <w:next w:val="Normal"/>
    <w:link w:val="IntenseQuoteChar"/>
    <w:uiPriority w:val="30"/>
    <w:qFormat/>
    <w:rsid w:val="00800CA9"/>
    <w:pPr>
      <w:ind w:left="720" w:right="720"/>
    </w:pPr>
    <w:rPr>
      <w:b/>
      <w:i/>
      <w:szCs w:val="22"/>
      <w:lang w:eastAsia="ja-JP"/>
    </w:rPr>
  </w:style>
  <w:style w:type="character" w:customStyle="1" w:styleId="IntenseQuoteChar">
    <w:name w:val="Intense Quote Char"/>
    <w:basedOn w:val="DefaultParagraphFont"/>
    <w:link w:val="IntenseQuote"/>
    <w:uiPriority w:val="30"/>
    <w:rsid w:val="00800CA9"/>
    <w:rPr>
      <w:b/>
      <w:i/>
      <w:sz w:val="24"/>
      <w:szCs w:val="22"/>
      <w:lang w:eastAsia="ja-JP"/>
    </w:rPr>
  </w:style>
  <w:style w:type="character" w:styleId="SubtleEmphasis">
    <w:name w:val="Subtle Emphasis"/>
    <w:uiPriority w:val="19"/>
    <w:qFormat/>
    <w:rsid w:val="00800CA9"/>
    <w:rPr>
      <w:i/>
      <w:color w:val="5A5A5A"/>
    </w:rPr>
  </w:style>
  <w:style w:type="character" w:styleId="IntenseEmphasis">
    <w:name w:val="Intense Emphasis"/>
    <w:uiPriority w:val="21"/>
    <w:qFormat/>
    <w:rsid w:val="00800CA9"/>
    <w:rPr>
      <w:b/>
      <w:i/>
      <w:sz w:val="24"/>
      <w:szCs w:val="24"/>
      <w:u w:val="single"/>
    </w:rPr>
  </w:style>
  <w:style w:type="character" w:styleId="SubtleReference">
    <w:name w:val="Subtle Reference"/>
    <w:uiPriority w:val="31"/>
    <w:qFormat/>
    <w:rsid w:val="00800CA9"/>
    <w:rPr>
      <w:sz w:val="24"/>
      <w:szCs w:val="24"/>
      <w:u w:val="single"/>
    </w:rPr>
  </w:style>
  <w:style w:type="character" w:styleId="IntenseReference">
    <w:name w:val="Intense Reference"/>
    <w:uiPriority w:val="32"/>
    <w:qFormat/>
    <w:rsid w:val="00800CA9"/>
    <w:rPr>
      <w:b/>
      <w:sz w:val="24"/>
      <w:u w:val="single"/>
    </w:rPr>
  </w:style>
  <w:style w:type="character" w:styleId="BookTitle">
    <w:name w:val="Book Title"/>
    <w:uiPriority w:val="33"/>
    <w:qFormat/>
    <w:rsid w:val="00800CA9"/>
    <w:rPr>
      <w:rFonts w:ascii="Cambria" w:eastAsia="Times New Roman" w:hAnsi="Cambria"/>
      <w:b/>
      <w:i/>
      <w:sz w:val="24"/>
      <w:szCs w:val="24"/>
    </w:rPr>
  </w:style>
  <w:style w:type="paragraph" w:styleId="TOCHeading">
    <w:name w:val="TOC Heading"/>
    <w:basedOn w:val="Heading1"/>
    <w:next w:val="Normal"/>
    <w:uiPriority w:val="39"/>
    <w:unhideWhenUsed/>
    <w:qFormat/>
    <w:rsid w:val="00800CA9"/>
    <w:pPr>
      <w:ind w:left="360" w:hanging="360"/>
      <w:outlineLvl w:val="9"/>
    </w:pPr>
    <w:rPr>
      <w:rFonts w:ascii="Cambria" w:hAnsi="Cambria"/>
      <w:lang w:eastAsia="ja-JP"/>
    </w:rPr>
  </w:style>
  <w:style w:type="paragraph" w:styleId="CommentText">
    <w:name w:val="annotation text"/>
    <w:basedOn w:val="Normal"/>
    <w:link w:val="CommentTextChar"/>
    <w:uiPriority w:val="99"/>
    <w:unhideWhenUsed/>
    <w:rsid w:val="00800CA9"/>
    <w:rPr>
      <w:sz w:val="20"/>
      <w:szCs w:val="20"/>
      <w:lang w:eastAsia="ja-JP"/>
    </w:rPr>
  </w:style>
  <w:style w:type="character" w:customStyle="1" w:styleId="CommentTextChar">
    <w:name w:val="Comment Text Char"/>
    <w:basedOn w:val="DefaultParagraphFont"/>
    <w:link w:val="CommentText"/>
    <w:uiPriority w:val="99"/>
    <w:rsid w:val="00800CA9"/>
    <w:rPr>
      <w:lang w:eastAsia="ja-JP"/>
    </w:rPr>
  </w:style>
  <w:style w:type="character" w:customStyle="1" w:styleId="CommentSubjectChar">
    <w:name w:val="Comment Subject Char"/>
    <w:basedOn w:val="CommentTextChar"/>
    <w:link w:val="CommentSubject"/>
    <w:uiPriority w:val="99"/>
    <w:semiHidden/>
    <w:rsid w:val="00800CA9"/>
    <w:rPr>
      <w:b/>
      <w:bCs/>
      <w:lang w:eastAsia="ja-JP"/>
    </w:rPr>
  </w:style>
  <w:style w:type="paragraph" w:styleId="CommentSubject">
    <w:name w:val="annotation subject"/>
    <w:basedOn w:val="CommentText"/>
    <w:next w:val="CommentText"/>
    <w:link w:val="CommentSubjectChar"/>
    <w:uiPriority w:val="99"/>
    <w:semiHidden/>
    <w:unhideWhenUsed/>
    <w:rsid w:val="00800CA9"/>
    <w:rPr>
      <w:b/>
      <w:bCs/>
    </w:rPr>
  </w:style>
  <w:style w:type="character" w:customStyle="1" w:styleId="z-BottomofFormChar">
    <w:name w:val="z-Bottom of Form Char"/>
    <w:basedOn w:val="DefaultParagraphFont"/>
    <w:link w:val="z-BottomofForm"/>
    <w:uiPriority w:val="99"/>
    <w:semiHidden/>
    <w:rsid w:val="00800CA9"/>
    <w:rPr>
      <w:rFonts w:ascii="Arial" w:eastAsia="Times New Roman" w:hAnsi="Arial" w:cs="Arial"/>
      <w:vanish/>
      <w:sz w:val="16"/>
      <w:szCs w:val="16"/>
      <w:lang w:val="nl-NL" w:eastAsia="nl-NL"/>
    </w:rPr>
  </w:style>
  <w:style w:type="paragraph" w:styleId="z-BottomofForm">
    <w:name w:val="HTML Bottom of Form"/>
    <w:basedOn w:val="Normal"/>
    <w:next w:val="Normal"/>
    <w:link w:val="z-BottomofFormChar"/>
    <w:hidden/>
    <w:uiPriority w:val="99"/>
    <w:semiHidden/>
    <w:unhideWhenUsed/>
    <w:rsid w:val="00800CA9"/>
    <w:pPr>
      <w:pBdr>
        <w:top w:val="single" w:sz="6" w:space="1" w:color="auto"/>
      </w:pBdr>
      <w:jc w:val="center"/>
    </w:pPr>
    <w:rPr>
      <w:rFonts w:ascii="Arial" w:eastAsia="Times New Roman" w:hAnsi="Arial" w:cs="Arial"/>
      <w:vanish/>
      <w:sz w:val="16"/>
      <w:szCs w:val="16"/>
      <w:lang w:val="nl-NL" w:eastAsia="nl-NL"/>
    </w:rPr>
  </w:style>
  <w:style w:type="paragraph" w:styleId="PlainText">
    <w:name w:val="Plain Text"/>
    <w:basedOn w:val="Normal"/>
    <w:link w:val="PlainTextChar"/>
    <w:uiPriority w:val="99"/>
    <w:unhideWhenUsed/>
    <w:rsid w:val="00800CA9"/>
    <w:pPr>
      <w:jc w:val="left"/>
    </w:pPr>
    <w:rPr>
      <w:rFonts w:ascii="Calibri" w:eastAsiaTheme="minorHAnsi" w:hAnsi="Calibri" w:cstheme="minorBidi"/>
      <w:szCs w:val="21"/>
      <w:lang w:val="nl-NL"/>
    </w:rPr>
  </w:style>
  <w:style w:type="character" w:customStyle="1" w:styleId="PlainTextChar">
    <w:name w:val="Plain Text Char"/>
    <w:basedOn w:val="DefaultParagraphFont"/>
    <w:link w:val="PlainText"/>
    <w:uiPriority w:val="99"/>
    <w:rsid w:val="00800CA9"/>
    <w:rPr>
      <w:rFonts w:ascii="Calibri" w:eastAsiaTheme="minorHAnsi" w:hAnsi="Calibri" w:cstheme="minorBidi"/>
      <w:sz w:val="22"/>
      <w:szCs w:val="21"/>
      <w:lang w:val="nl-NL"/>
    </w:rPr>
  </w:style>
  <w:style w:type="paragraph" w:customStyle="1" w:styleId="Note">
    <w:name w:val="Note"/>
    <w:basedOn w:val="Normal"/>
    <w:next w:val="Normal"/>
    <w:link w:val="NoteZchn"/>
    <w:rsid w:val="00800CA9"/>
    <w:pPr>
      <w:tabs>
        <w:tab w:val="left" w:pos="960"/>
      </w:tabs>
      <w:spacing w:after="240" w:line="210" w:lineRule="atLeast"/>
    </w:pPr>
    <w:rPr>
      <w:rFonts w:ascii="Arial" w:hAnsi="Arial"/>
      <w:sz w:val="18"/>
      <w:szCs w:val="20"/>
      <w:lang w:val="de-DE" w:eastAsia="ja-JP"/>
    </w:rPr>
  </w:style>
  <w:style w:type="character" w:customStyle="1" w:styleId="NoteZchn">
    <w:name w:val="Note Zchn"/>
    <w:link w:val="Note"/>
    <w:locked/>
    <w:rsid w:val="00800CA9"/>
    <w:rPr>
      <w:rFonts w:ascii="Arial" w:hAnsi="Arial"/>
      <w:sz w:val="18"/>
      <w:lang w:val="de-DE" w:eastAsia="ja-JP"/>
    </w:rPr>
  </w:style>
  <w:style w:type="character" w:styleId="HTMLCode">
    <w:name w:val="HTML Code"/>
    <w:uiPriority w:val="99"/>
    <w:semiHidden/>
    <w:rsid w:val="00850F6C"/>
    <w:rPr>
      <w:rFonts w:ascii="MS Gothic" w:eastAsia="MS Gothic" w:hAnsi="MS Gothic" w:cs="MS Gothic"/>
      <w:sz w:val="24"/>
      <w:szCs w:val="24"/>
    </w:rPr>
  </w:style>
  <w:style w:type="paragraph" w:styleId="ListBullet2">
    <w:name w:val="List Bullet 2"/>
    <w:basedOn w:val="Normal"/>
    <w:autoRedefine/>
    <w:rsid w:val="00167C43"/>
    <w:pPr>
      <w:numPr>
        <w:numId w:val="1"/>
      </w:numPr>
    </w:pPr>
    <w:rPr>
      <w:rFonts w:ascii="Calibri" w:eastAsia="Times New Roman" w:hAnsi="Calibri"/>
      <w:sz w:val="20"/>
      <w:szCs w:val="20"/>
    </w:rPr>
  </w:style>
  <w:style w:type="character" w:customStyle="1" w:styleId="CharChar3">
    <w:name w:val="Char Char3"/>
    <w:rsid w:val="00185295"/>
    <w:rPr>
      <w:rFonts w:ascii="Arial" w:eastAsia="MS Mincho" w:hAnsi="Arial" w:cs="Times New Roman"/>
      <w:b/>
      <w:noProof w:val="0"/>
      <w:kern w:val="28"/>
      <w:sz w:val="32"/>
      <w:szCs w:val="20"/>
      <w:lang w:val="en-US" w:eastAsia="ja-JP"/>
    </w:rPr>
  </w:style>
  <w:style w:type="paragraph" w:customStyle="1" w:styleId="a2">
    <w:name w:val="a2"/>
    <w:basedOn w:val="Heading2"/>
    <w:next w:val="Normal"/>
    <w:rsid w:val="00167C43"/>
    <w:pPr>
      <w:numPr>
        <w:numId w:val="2"/>
      </w:numPr>
      <w:tabs>
        <w:tab w:val="left" w:pos="500"/>
        <w:tab w:val="left" w:pos="720"/>
      </w:tabs>
      <w:suppressAutoHyphens/>
      <w:spacing w:before="270" w:after="240" w:line="270" w:lineRule="exact"/>
    </w:pPr>
    <w:rPr>
      <w:rFonts w:ascii="Arial" w:eastAsiaTheme="minorEastAsia" w:hAnsi="Arial"/>
      <w:bCs w:val="0"/>
      <w:i w:val="0"/>
      <w:iCs w:val="0"/>
      <w:sz w:val="24"/>
      <w:szCs w:val="20"/>
      <w:lang w:val="en-GB" w:eastAsia="zh-CN"/>
    </w:rPr>
  </w:style>
  <w:style w:type="paragraph" w:customStyle="1" w:styleId="a3">
    <w:name w:val="a3"/>
    <w:basedOn w:val="Heading3"/>
    <w:next w:val="Normal"/>
    <w:rsid w:val="00167C43"/>
    <w:pPr>
      <w:numPr>
        <w:numId w:val="2"/>
      </w:numPr>
      <w:tabs>
        <w:tab w:val="left" w:pos="640"/>
        <w:tab w:val="left" w:pos="880"/>
      </w:tabs>
      <w:suppressAutoHyphens/>
      <w:spacing w:before="60" w:after="240" w:line="250" w:lineRule="exact"/>
      <w:jc w:val="left"/>
    </w:pPr>
    <w:rPr>
      <w:rFonts w:ascii="Arial" w:eastAsia="MS Mincho" w:hAnsi="Arial"/>
      <w:bCs w:val="0"/>
      <w:sz w:val="22"/>
      <w:szCs w:val="20"/>
      <w:lang w:val="en-GB" w:eastAsia="ja-JP"/>
    </w:rPr>
  </w:style>
  <w:style w:type="paragraph" w:customStyle="1" w:styleId="a4">
    <w:name w:val="a4"/>
    <w:basedOn w:val="Heading4"/>
    <w:next w:val="Normal"/>
    <w:rsid w:val="00167C43"/>
    <w:pPr>
      <w:numPr>
        <w:numId w:val="2"/>
      </w:numPr>
      <w:tabs>
        <w:tab w:val="left" w:pos="880"/>
      </w:tabs>
      <w:suppressAutoHyphens/>
      <w:spacing w:before="60" w:after="240" w:line="230" w:lineRule="exact"/>
      <w:jc w:val="left"/>
    </w:pPr>
    <w:rPr>
      <w:rFonts w:ascii="Arial" w:eastAsia="MS Mincho" w:hAnsi="Arial"/>
      <w:bCs w:val="0"/>
      <w:sz w:val="20"/>
      <w:szCs w:val="20"/>
      <w:lang w:val="en-GB" w:eastAsia="ja-JP"/>
    </w:rPr>
  </w:style>
  <w:style w:type="paragraph" w:customStyle="1" w:styleId="a5">
    <w:name w:val="a5"/>
    <w:basedOn w:val="Heading5"/>
    <w:next w:val="Normal"/>
    <w:rsid w:val="00167C43"/>
    <w:pPr>
      <w:keepNext/>
      <w:numPr>
        <w:numId w:val="2"/>
      </w:numPr>
      <w:tabs>
        <w:tab w:val="left" w:pos="1140"/>
        <w:tab w:val="left" w:pos="1360"/>
      </w:tabs>
      <w:suppressAutoHyphens/>
      <w:spacing w:before="60" w:after="240" w:line="230" w:lineRule="exact"/>
      <w:jc w:val="left"/>
    </w:pPr>
    <w:rPr>
      <w:rFonts w:ascii="Arial" w:eastAsia="MS Mincho" w:hAnsi="Arial"/>
      <w:bCs w:val="0"/>
      <w:i/>
      <w:iCs w:val="0"/>
      <w:sz w:val="20"/>
      <w:szCs w:val="20"/>
      <w:lang w:val="en-GB" w:eastAsia="ja-JP"/>
    </w:rPr>
  </w:style>
  <w:style w:type="paragraph" w:customStyle="1" w:styleId="a6">
    <w:name w:val="a6"/>
    <w:basedOn w:val="Heading6"/>
    <w:next w:val="Normal"/>
    <w:rsid w:val="00167C43"/>
    <w:pPr>
      <w:keepNext/>
      <w:numPr>
        <w:numId w:val="2"/>
      </w:numPr>
      <w:tabs>
        <w:tab w:val="left" w:pos="1140"/>
        <w:tab w:val="left" w:pos="1360"/>
      </w:tabs>
      <w:suppressAutoHyphens/>
      <w:spacing w:before="60" w:after="240" w:line="230" w:lineRule="exact"/>
      <w:jc w:val="left"/>
    </w:pPr>
    <w:rPr>
      <w:rFonts w:ascii="Arial" w:eastAsia="MS Mincho" w:hAnsi="Arial"/>
      <w:bCs w:val="0"/>
      <w:sz w:val="20"/>
      <w:szCs w:val="20"/>
      <w:lang w:val="en-GB" w:eastAsia="ja-JP"/>
    </w:rPr>
  </w:style>
  <w:style w:type="paragraph" w:customStyle="1" w:styleId="MediumList2-Accent21">
    <w:name w:val="Medium List 2 - Accent 21"/>
    <w:hidden/>
    <w:uiPriority w:val="71"/>
    <w:rsid w:val="00185295"/>
    <w:rPr>
      <w:sz w:val="21"/>
      <w:szCs w:val="24"/>
      <w:lang w:val="en-GB" w:eastAsia="ja-JP"/>
    </w:rPr>
  </w:style>
  <w:style w:type="paragraph" w:styleId="Revision">
    <w:name w:val="Revision"/>
    <w:hidden/>
    <w:uiPriority w:val="99"/>
    <w:rsid w:val="00185295"/>
    <w:rPr>
      <w:sz w:val="21"/>
      <w:szCs w:val="24"/>
      <w:lang w:val="en-GB" w:eastAsia="ja-JP"/>
    </w:rPr>
  </w:style>
  <w:style w:type="paragraph" w:styleId="ListNumber">
    <w:name w:val="List Number"/>
    <w:basedOn w:val="Normal"/>
    <w:uiPriority w:val="99"/>
    <w:rsid w:val="00185295"/>
    <w:pPr>
      <w:tabs>
        <w:tab w:val="left" w:pos="400"/>
      </w:tabs>
      <w:spacing w:after="240" w:line="230" w:lineRule="atLeast"/>
      <w:ind w:left="400" w:hanging="400"/>
    </w:pPr>
    <w:rPr>
      <w:rFonts w:ascii="Arial" w:hAnsi="Arial"/>
      <w:sz w:val="20"/>
      <w:szCs w:val="20"/>
      <w:lang w:val="en-GB" w:eastAsia="ja-JP"/>
    </w:rPr>
  </w:style>
  <w:style w:type="paragraph" w:customStyle="1" w:styleId="code0">
    <w:name w:val="code"/>
    <w:basedOn w:val="Normal"/>
    <w:next w:val="Normal"/>
    <w:link w:val="codeZchn"/>
    <w:qFormat/>
    <w:rsid w:val="0018529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pPr>
    <w:rPr>
      <w:rFonts w:ascii="Courier" w:eastAsia="Times New Roman" w:hAnsi="Courier"/>
      <w:noProof/>
      <w:sz w:val="20"/>
      <w:szCs w:val="20"/>
      <w:lang w:val="en-GB" w:eastAsia="ja-JP"/>
    </w:rPr>
  </w:style>
  <w:style w:type="character" w:customStyle="1" w:styleId="codeZchn">
    <w:name w:val="code Zchn"/>
    <w:link w:val="code0"/>
    <w:rsid w:val="00185295"/>
    <w:rPr>
      <w:rFonts w:ascii="Courier" w:eastAsia="Times New Roman" w:hAnsi="Courier"/>
      <w:noProof/>
      <w:lang w:val="en-GB" w:eastAsia="ja-JP"/>
    </w:rPr>
  </w:style>
  <w:style w:type="paragraph" w:customStyle="1" w:styleId="fields">
    <w:name w:val="fields"/>
    <w:basedOn w:val="Normal"/>
    <w:link w:val="fieldsZchn"/>
    <w:qFormat/>
    <w:rsid w:val="00185295"/>
    <w:pPr>
      <w:tabs>
        <w:tab w:val="left" w:pos="1440"/>
        <w:tab w:val="left" w:pos="8010"/>
      </w:tabs>
      <w:ind w:left="720" w:hanging="360"/>
      <w:jc w:val="left"/>
    </w:pPr>
    <w:rPr>
      <w:rFonts w:ascii="Arial" w:eastAsia="Times New Roman" w:hAnsi="Arial"/>
      <w:sz w:val="20"/>
      <w:szCs w:val="20"/>
      <w:lang w:val="en-GB" w:eastAsia="ja-JP"/>
    </w:rPr>
  </w:style>
  <w:style w:type="character" w:customStyle="1" w:styleId="fieldsZchn">
    <w:name w:val="fields Zchn"/>
    <w:basedOn w:val="DefaultParagraphFont"/>
    <w:link w:val="fields"/>
    <w:rsid w:val="00185295"/>
    <w:rPr>
      <w:rFonts w:ascii="Arial" w:eastAsia="Times New Roman" w:hAnsi="Arial"/>
      <w:lang w:val="en-GB" w:eastAsia="ja-JP"/>
    </w:rPr>
  </w:style>
  <w:style w:type="character" w:styleId="PlaceholderText">
    <w:name w:val="Placeholder Text"/>
    <w:basedOn w:val="DefaultParagraphFont"/>
    <w:uiPriority w:val="99"/>
    <w:unhideWhenUsed/>
    <w:rsid w:val="00185295"/>
    <w:rPr>
      <w:color w:val="808080"/>
    </w:rPr>
  </w:style>
  <w:style w:type="paragraph" w:customStyle="1" w:styleId="ANNEX">
    <w:name w:val="ANNEX"/>
    <w:basedOn w:val="Normal"/>
    <w:next w:val="Normal"/>
    <w:rsid w:val="00185295"/>
    <w:pPr>
      <w:keepNext/>
      <w:pageBreakBefore/>
      <w:spacing w:after="760" w:line="310" w:lineRule="exact"/>
      <w:jc w:val="center"/>
      <w:outlineLvl w:val="0"/>
    </w:pPr>
    <w:rPr>
      <w:rFonts w:ascii="Arial" w:hAnsi="Arial"/>
      <w:b/>
      <w:sz w:val="28"/>
      <w:szCs w:val="20"/>
      <w:lang w:val="en-GB" w:eastAsia="ja-JP"/>
    </w:rPr>
  </w:style>
  <w:style w:type="paragraph" w:customStyle="1" w:styleId="lastfield">
    <w:name w:val="lastfield"/>
    <w:basedOn w:val="fields"/>
    <w:link w:val="lastfieldZchn"/>
    <w:rsid w:val="00185295"/>
    <w:pPr>
      <w:spacing w:after="220"/>
      <w:jc w:val="both"/>
    </w:pPr>
    <w:rPr>
      <w:rFonts w:eastAsia="Batang"/>
      <w:lang w:eastAsia="ko-KR"/>
    </w:rPr>
  </w:style>
  <w:style w:type="character" w:customStyle="1" w:styleId="lastfieldZchn">
    <w:name w:val="lastfield Zchn"/>
    <w:link w:val="lastfield"/>
    <w:rsid w:val="00185295"/>
    <w:rPr>
      <w:rFonts w:ascii="Arial" w:eastAsia="Batang" w:hAnsi="Arial"/>
      <w:lang w:val="en-GB" w:eastAsia="ko-KR"/>
    </w:rPr>
  </w:style>
  <w:style w:type="paragraph" w:styleId="ListBullet">
    <w:name w:val="List Bullet"/>
    <w:aliases w:val="UL"/>
    <w:basedOn w:val="Normal"/>
    <w:autoRedefine/>
    <w:uiPriority w:val="99"/>
    <w:rsid w:val="00167C43"/>
    <w:pPr>
      <w:numPr>
        <w:numId w:val="3"/>
      </w:numPr>
      <w:spacing w:after="240" w:line="230" w:lineRule="atLeast"/>
    </w:pPr>
    <w:rPr>
      <w:rFonts w:ascii="Arial" w:hAnsi="Arial" w:cs="Arial"/>
      <w:sz w:val="20"/>
      <w:szCs w:val="20"/>
      <w:lang w:eastAsia="ja-JP"/>
    </w:rPr>
  </w:style>
  <w:style w:type="paragraph" w:styleId="BodyText">
    <w:name w:val="Body Text"/>
    <w:aliases w:val="Body Text Char1 Char,Body Text Char Char Char,Body Text Char1,Body Text Char Char"/>
    <w:basedOn w:val="Normal"/>
    <w:link w:val="BodyTextChar"/>
    <w:rsid w:val="00185295"/>
    <w:pPr>
      <w:spacing w:before="60" w:after="60" w:line="210" w:lineRule="atLeast"/>
    </w:pPr>
    <w:rPr>
      <w:rFonts w:ascii="Arial" w:hAnsi="Arial"/>
      <w:sz w:val="18"/>
      <w:szCs w:val="18"/>
      <w:lang w:eastAsia="ja-JP"/>
    </w:rPr>
  </w:style>
  <w:style w:type="character" w:customStyle="1" w:styleId="BodyTextChar">
    <w:name w:val="Body Text Char"/>
    <w:aliases w:val="Body Text Char1 Char Char,Body Text Char Char Char Char,Body Text Char1 Char1,Body Text Char Char Char1"/>
    <w:basedOn w:val="DefaultParagraphFont"/>
    <w:link w:val="BodyText"/>
    <w:rsid w:val="00185295"/>
    <w:rPr>
      <w:rFonts w:ascii="Arial" w:hAnsi="Arial"/>
      <w:sz w:val="18"/>
      <w:szCs w:val="18"/>
      <w:lang w:eastAsia="ja-JP"/>
    </w:rPr>
  </w:style>
  <w:style w:type="character" w:customStyle="1" w:styleId="DocumentMapChar">
    <w:name w:val="Document Map Char"/>
    <w:basedOn w:val="DefaultParagraphFont"/>
    <w:link w:val="DocumentMap"/>
    <w:uiPriority w:val="99"/>
    <w:semiHidden/>
    <w:rsid w:val="00185295"/>
    <w:rPr>
      <w:rFonts w:ascii="SimSun" w:eastAsia="SimSun"/>
      <w:sz w:val="18"/>
      <w:szCs w:val="18"/>
      <w:lang w:val="en-GB" w:eastAsia="ja-JP"/>
    </w:rPr>
  </w:style>
  <w:style w:type="paragraph" w:styleId="DocumentMap">
    <w:name w:val="Document Map"/>
    <w:basedOn w:val="Normal"/>
    <w:link w:val="DocumentMapChar"/>
    <w:uiPriority w:val="99"/>
    <w:semiHidden/>
    <w:unhideWhenUsed/>
    <w:rsid w:val="00185295"/>
    <w:pPr>
      <w:jc w:val="left"/>
    </w:pPr>
    <w:rPr>
      <w:rFonts w:ascii="SimSun" w:eastAsia="SimSun"/>
      <w:sz w:val="18"/>
      <w:szCs w:val="18"/>
      <w:lang w:val="en-GB" w:eastAsia="ja-JP"/>
    </w:rPr>
  </w:style>
  <w:style w:type="character" w:customStyle="1" w:styleId="apple-converted-space">
    <w:name w:val="apple-converted-space"/>
    <w:basedOn w:val="DefaultParagraphFont"/>
    <w:rsid w:val="00185295"/>
  </w:style>
  <w:style w:type="paragraph" w:customStyle="1" w:styleId="Normal4">
    <w:name w:val="Normal 4"/>
    <w:basedOn w:val="Normal"/>
    <w:uiPriority w:val="99"/>
    <w:rsid w:val="00E5028D"/>
    <w:pPr>
      <w:spacing w:before="240"/>
      <w:jc w:val="left"/>
    </w:pPr>
    <w:rPr>
      <w:rFonts w:eastAsia="Times New Roman"/>
      <w:szCs w:val="20"/>
    </w:rPr>
  </w:style>
  <w:style w:type="paragraph" w:styleId="TOC1">
    <w:name w:val="toc 1"/>
    <w:basedOn w:val="Normal"/>
    <w:next w:val="Normal"/>
    <w:autoRedefine/>
    <w:uiPriority w:val="39"/>
    <w:unhideWhenUsed/>
    <w:rsid w:val="00B02772"/>
    <w:pPr>
      <w:tabs>
        <w:tab w:val="left" w:pos="480"/>
        <w:tab w:val="right" w:leader="dot" w:pos="9345"/>
      </w:tabs>
      <w:spacing w:after="100"/>
    </w:pPr>
  </w:style>
  <w:style w:type="paragraph" w:styleId="TOC2">
    <w:name w:val="toc 2"/>
    <w:basedOn w:val="Normal"/>
    <w:next w:val="Normal"/>
    <w:autoRedefine/>
    <w:uiPriority w:val="39"/>
    <w:unhideWhenUsed/>
    <w:rsid w:val="004F40DC"/>
    <w:pPr>
      <w:spacing w:after="100"/>
      <w:ind w:left="240"/>
    </w:pPr>
  </w:style>
  <w:style w:type="paragraph" w:styleId="TOC3">
    <w:name w:val="toc 3"/>
    <w:basedOn w:val="Normal"/>
    <w:next w:val="Normal"/>
    <w:autoRedefine/>
    <w:uiPriority w:val="39"/>
    <w:unhideWhenUsed/>
    <w:rsid w:val="004F40DC"/>
    <w:pPr>
      <w:spacing w:after="100"/>
      <w:ind w:left="480"/>
    </w:p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rsid w:val="00A30A3E"/>
    <w:rPr>
      <w:rFonts w:eastAsia="Times New Roman"/>
      <w:b/>
      <w:bCs/>
      <w:lang w:val="en-GB"/>
    </w:rPr>
  </w:style>
  <w:style w:type="paragraph" w:styleId="TOC4">
    <w:name w:val="toc 4"/>
    <w:basedOn w:val="Normal"/>
    <w:next w:val="Normal"/>
    <w:autoRedefine/>
    <w:uiPriority w:val="39"/>
    <w:unhideWhenUsed/>
    <w:rsid w:val="001623E5"/>
    <w:pPr>
      <w:spacing w:after="100" w:line="259" w:lineRule="auto"/>
      <w:ind w:left="660"/>
      <w:jc w:val="left"/>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1623E5"/>
    <w:pPr>
      <w:spacing w:after="100" w:line="259" w:lineRule="auto"/>
      <w:ind w:left="880"/>
      <w:jc w:val="left"/>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1623E5"/>
    <w:pPr>
      <w:spacing w:after="100" w:line="259" w:lineRule="auto"/>
      <w:ind w:left="1100"/>
      <w:jc w:val="left"/>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1623E5"/>
    <w:pPr>
      <w:spacing w:after="100" w:line="259" w:lineRule="auto"/>
      <w:ind w:left="1320"/>
      <w:jc w:val="left"/>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1623E5"/>
    <w:pPr>
      <w:spacing w:after="100" w:line="259" w:lineRule="auto"/>
      <w:ind w:left="1540"/>
      <w:jc w:val="left"/>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1623E5"/>
    <w:pPr>
      <w:spacing w:after="100" w:line="259" w:lineRule="auto"/>
      <w:ind w:left="1760"/>
      <w:jc w:val="left"/>
    </w:pPr>
    <w:rPr>
      <w:rFonts w:asciiTheme="minorHAnsi" w:eastAsiaTheme="minorEastAsia" w:hAnsiTheme="minorHAnsi" w:cstheme="minorBidi"/>
      <w:szCs w:val="22"/>
    </w:rPr>
  </w:style>
  <w:style w:type="paragraph" w:customStyle="1" w:styleId="IvDInstructiontext">
    <w:name w:val="IvD Instructiontext"/>
    <w:basedOn w:val="BodyText"/>
    <w:link w:val="IvDInstructiontextChar"/>
    <w:uiPriority w:val="99"/>
    <w:qFormat/>
    <w:rsid w:val="00656E82"/>
    <w:pPr>
      <w:keepLines/>
      <w:tabs>
        <w:tab w:val="left" w:pos="2552"/>
        <w:tab w:val="left" w:pos="3856"/>
        <w:tab w:val="left" w:pos="5216"/>
        <w:tab w:val="left" w:pos="6464"/>
        <w:tab w:val="left" w:pos="7768"/>
        <w:tab w:val="left" w:pos="9072"/>
        <w:tab w:val="left" w:pos="9639"/>
      </w:tabs>
      <w:spacing w:before="240" w:after="0" w:line="240" w:lineRule="auto"/>
      <w:jc w:val="left"/>
    </w:pPr>
    <w:rPr>
      <w:rFonts w:eastAsia="Times New Roman"/>
      <w:i/>
      <w:color w:val="7F7F7F" w:themeColor="text1" w:themeTint="80"/>
      <w:spacing w:val="2"/>
      <w:lang w:eastAsia="en-US"/>
    </w:rPr>
  </w:style>
  <w:style w:type="character" w:customStyle="1" w:styleId="IvDInstructiontextChar">
    <w:name w:val="IvD Instructiontext Char"/>
    <w:link w:val="IvDInstructiontext"/>
    <w:uiPriority w:val="99"/>
    <w:rsid w:val="00656E82"/>
    <w:rPr>
      <w:rFonts w:ascii="Arial" w:eastAsia="Times New Roman" w:hAnsi="Arial"/>
      <w:i/>
      <w:color w:val="7F7F7F" w:themeColor="text1" w:themeTint="80"/>
      <w:spacing w:val="2"/>
      <w:sz w:val="18"/>
      <w:szCs w:val="18"/>
    </w:rPr>
  </w:style>
  <w:style w:type="paragraph" w:customStyle="1" w:styleId="IvDbodytext">
    <w:name w:val="IvD bodytext"/>
    <w:basedOn w:val="BodyText"/>
    <w:link w:val="IvDbodytextChar"/>
    <w:qFormat/>
    <w:rsid w:val="00656E82"/>
    <w:pPr>
      <w:spacing w:before="0" w:after="120" w:line="240" w:lineRule="auto"/>
    </w:pPr>
    <w:rPr>
      <w:sz w:val="24"/>
      <w:szCs w:val="24"/>
    </w:rPr>
  </w:style>
  <w:style w:type="character" w:customStyle="1" w:styleId="IvDbodytextChar">
    <w:name w:val="IvD bodytext Char"/>
    <w:basedOn w:val="BodyTextChar"/>
    <w:link w:val="IvDbodytext"/>
    <w:rsid w:val="00656E82"/>
    <w:rPr>
      <w:rFonts w:ascii="Arial" w:hAnsi="Arial"/>
      <w:sz w:val="24"/>
      <w:szCs w:val="24"/>
      <w:lang w:eastAsia="ja-JP"/>
    </w:rPr>
  </w:style>
  <w:style w:type="paragraph" w:customStyle="1" w:styleId="Default">
    <w:name w:val="Default"/>
    <w:rsid w:val="00A23A79"/>
    <w:pPr>
      <w:autoSpaceDE w:val="0"/>
      <w:autoSpaceDN w:val="0"/>
      <w:adjustRightInd w:val="0"/>
    </w:pPr>
    <w:rPr>
      <w:color w:val="000000"/>
      <w:sz w:val="24"/>
      <w:szCs w:val="24"/>
      <w:lang w:val="fr-FR" w:eastAsia="fr-FR"/>
    </w:rPr>
  </w:style>
  <w:style w:type="table" w:styleId="MediumShading2">
    <w:name w:val="Medium Shading 2"/>
    <w:basedOn w:val="TableNormal"/>
    <w:uiPriority w:val="64"/>
    <w:rsid w:val="00A23A79"/>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iPriority w:val="99"/>
    <w:unhideWhenUsed/>
    <w:rsid w:val="00613270"/>
    <w:rPr>
      <w:sz w:val="16"/>
      <w:szCs w:val="16"/>
    </w:rPr>
  </w:style>
  <w:style w:type="table" w:styleId="LightShading">
    <w:name w:val="Light Shading"/>
    <w:basedOn w:val="TableNormal"/>
    <w:uiPriority w:val="60"/>
    <w:rsid w:val="00EA11D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ZT">
    <w:name w:val="ZT"/>
    <w:uiPriority w:val="99"/>
    <w:rsid w:val="0093436B"/>
    <w:pPr>
      <w:framePr w:wrap="notBeside" w:hAnchor="margin" w:yAlign="center"/>
      <w:widowControl w:val="0"/>
      <w:spacing w:line="240" w:lineRule="atLeast"/>
      <w:jc w:val="right"/>
    </w:pPr>
    <w:rPr>
      <w:rFonts w:ascii="Arial" w:eastAsia="Times New Roman" w:hAnsi="Arial"/>
      <w:b/>
      <w:sz w:val="34"/>
      <w:lang w:val="en-GB"/>
    </w:rPr>
  </w:style>
  <w:style w:type="paragraph" w:styleId="Index2">
    <w:name w:val="index 2"/>
    <w:basedOn w:val="Index1"/>
    <w:uiPriority w:val="99"/>
    <w:semiHidden/>
    <w:rsid w:val="0093436B"/>
    <w:pPr>
      <w:ind w:left="284"/>
    </w:pPr>
  </w:style>
  <w:style w:type="paragraph" w:styleId="Index1">
    <w:name w:val="index 1"/>
    <w:basedOn w:val="Normal"/>
    <w:uiPriority w:val="99"/>
    <w:semiHidden/>
    <w:rsid w:val="0093436B"/>
    <w:pPr>
      <w:keepLines/>
      <w:jc w:val="left"/>
    </w:pPr>
    <w:rPr>
      <w:rFonts w:eastAsia="Times New Roman"/>
      <w:sz w:val="20"/>
      <w:szCs w:val="20"/>
      <w:lang w:val="en-GB"/>
    </w:rPr>
  </w:style>
  <w:style w:type="paragraph" w:customStyle="1" w:styleId="ZH">
    <w:name w:val="ZH"/>
    <w:uiPriority w:val="99"/>
    <w:rsid w:val="0093436B"/>
    <w:pPr>
      <w:framePr w:wrap="notBeside" w:vAnchor="page" w:hAnchor="margin" w:xAlign="center" w:y="6805"/>
      <w:widowControl w:val="0"/>
    </w:pPr>
    <w:rPr>
      <w:rFonts w:ascii="Arial" w:eastAsia="Times New Roman" w:hAnsi="Arial"/>
      <w:noProof/>
      <w:lang w:val="en-GB"/>
    </w:rPr>
  </w:style>
  <w:style w:type="paragraph" w:customStyle="1" w:styleId="TT">
    <w:name w:val="TT"/>
    <w:basedOn w:val="Heading1"/>
    <w:next w:val="Normal"/>
    <w:uiPriority w:val="99"/>
    <w:rsid w:val="0093436B"/>
    <w:pPr>
      <w:keepLines/>
      <w:numPr>
        <w:numId w:val="0"/>
      </w:numPr>
      <w:pBdr>
        <w:top w:val="single" w:sz="12" w:space="3" w:color="auto"/>
      </w:pBdr>
      <w:spacing w:after="180"/>
      <w:ind w:left="1134" w:hanging="1134"/>
      <w:jc w:val="left"/>
      <w:outlineLvl w:val="9"/>
    </w:pPr>
    <w:rPr>
      <w:rFonts w:ascii="Arial" w:hAnsi="Arial"/>
      <w:b w:val="0"/>
      <w:bCs w:val="0"/>
      <w:kern w:val="0"/>
      <w:sz w:val="36"/>
      <w:szCs w:val="20"/>
      <w:lang w:val="en-GB"/>
    </w:rPr>
  </w:style>
  <w:style w:type="character" w:styleId="FootnoteReference">
    <w:name w:val="footnote reference"/>
    <w:semiHidden/>
    <w:rsid w:val="0093436B"/>
    <w:rPr>
      <w:b/>
      <w:position w:val="6"/>
      <w:sz w:val="16"/>
    </w:rPr>
  </w:style>
  <w:style w:type="paragraph" w:styleId="FootnoteText">
    <w:name w:val="footnote text"/>
    <w:basedOn w:val="Normal"/>
    <w:link w:val="FootnoteTextChar"/>
    <w:uiPriority w:val="99"/>
    <w:semiHidden/>
    <w:rsid w:val="0093436B"/>
    <w:pPr>
      <w:keepLines/>
      <w:ind w:left="454" w:hanging="454"/>
      <w:jc w:val="left"/>
    </w:pPr>
    <w:rPr>
      <w:rFonts w:eastAsia="Times New Roman"/>
      <w:sz w:val="16"/>
      <w:szCs w:val="20"/>
      <w:lang w:val="en-GB"/>
    </w:rPr>
  </w:style>
  <w:style w:type="character" w:customStyle="1" w:styleId="FootnoteTextChar">
    <w:name w:val="Footnote Text Char"/>
    <w:basedOn w:val="DefaultParagraphFont"/>
    <w:link w:val="FootnoteText"/>
    <w:uiPriority w:val="99"/>
    <w:semiHidden/>
    <w:rsid w:val="0093436B"/>
    <w:rPr>
      <w:rFonts w:eastAsia="Times New Roman"/>
      <w:sz w:val="16"/>
      <w:lang w:val="en-GB"/>
    </w:rPr>
  </w:style>
  <w:style w:type="paragraph" w:customStyle="1" w:styleId="TAH">
    <w:name w:val="TAH"/>
    <w:basedOn w:val="TAC"/>
    <w:link w:val="TAHCar"/>
    <w:rsid w:val="0093436B"/>
    <w:rPr>
      <w:b/>
    </w:rPr>
  </w:style>
  <w:style w:type="paragraph" w:customStyle="1" w:styleId="TAC">
    <w:name w:val="TAC"/>
    <w:basedOn w:val="TAL"/>
    <w:rsid w:val="0093436B"/>
    <w:pPr>
      <w:jc w:val="center"/>
    </w:pPr>
  </w:style>
  <w:style w:type="paragraph" w:customStyle="1" w:styleId="TF">
    <w:name w:val="TF"/>
    <w:aliases w:val="left"/>
    <w:basedOn w:val="TH"/>
    <w:link w:val="TFChar"/>
    <w:qFormat/>
    <w:rsid w:val="0093436B"/>
  </w:style>
  <w:style w:type="paragraph" w:customStyle="1" w:styleId="NO">
    <w:name w:val="NO"/>
    <w:basedOn w:val="Normal"/>
    <w:uiPriority w:val="99"/>
    <w:rsid w:val="0093436B"/>
    <w:pPr>
      <w:keepLines/>
      <w:spacing w:after="180"/>
      <w:ind w:left="1135" w:hanging="851"/>
      <w:jc w:val="left"/>
    </w:pPr>
    <w:rPr>
      <w:rFonts w:eastAsia="Times New Roman"/>
      <w:sz w:val="20"/>
      <w:szCs w:val="20"/>
      <w:lang w:val="en-GB"/>
    </w:rPr>
  </w:style>
  <w:style w:type="paragraph" w:customStyle="1" w:styleId="EX">
    <w:name w:val="EX"/>
    <w:basedOn w:val="Normal"/>
    <w:uiPriority w:val="99"/>
    <w:rsid w:val="0093436B"/>
    <w:pPr>
      <w:keepLines/>
      <w:spacing w:after="180"/>
      <w:ind w:left="1702" w:hanging="1418"/>
      <w:jc w:val="left"/>
    </w:pPr>
    <w:rPr>
      <w:rFonts w:eastAsia="Times New Roman"/>
      <w:sz w:val="20"/>
      <w:szCs w:val="20"/>
      <w:lang w:val="en-GB"/>
    </w:rPr>
  </w:style>
  <w:style w:type="paragraph" w:customStyle="1" w:styleId="FP">
    <w:name w:val="FP"/>
    <w:basedOn w:val="Normal"/>
    <w:uiPriority w:val="99"/>
    <w:rsid w:val="0093436B"/>
    <w:pPr>
      <w:jc w:val="left"/>
    </w:pPr>
    <w:rPr>
      <w:rFonts w:eastAsia="Times New Roman"/>
      <w:sz w:val="20"/>
      <w:szCs w:val="20"/>
      <w:lang w:val="en-GB"/>
    </w:rPr>
  </w:style>
  <w:style w:type="paragraph" w:customStyle="1" w:styleId="LD">
    <w:name w:val="LD"/>
    <w:uiPriority w:val="99"/>
    <w:rsid w:val="0093436B"/>
    <w:pPr>
      <w:keepNext/>
      <w:keepLines/>
      <w:spacing w:line="180" w:lineRule="exact"/>
    </w:pPr>
    <w:rPr>
      <w:rFonts w:ascii="MS LineDraw" w:eastAsia="Times New Roman" w:hAnsi="MS LineDraw"/>
      <w:noProof/>
      <w:lang w:val="en-GB"/>
    </w:rPr>
  </w:style>
  <w:style w:type="paragraph" w:customStyle="1" w:styleId="NW">
    <w:name w:val="NW"/>
    <w:basedOn w:val="NO"/>
    <w:uiPriority w:val="99"/>
    <w:rsid w:val="0093436B"/>
    <w:pPr>
      <w:spacing w:after="0"/>
    </w:pPr>
  </w:style>
  <w:style w:type="paragraph" w:customStyle="1" w:styleId="EW">
    <w:name w:val="EW"/>
    <w:basedOn w:val="EX"/>
    <w:uiPriority w:val="99"/>
    <w:rsid w:val="0093436B"/>
    <w:pPr>
      <w:spacing w:after="0"/>
    </w:pPr>
  </w:style>
  <w:style w:type="paragraph" w:styleId="ListBullet3">
    <w:name w:val="List Bullet 3"/>
    <w:basedOn w:val="ListBullet2"/>
    <w:uiPriority w:val="99"/>
    <w:rsid w:val="0093436B"/>
    <w:pPr>
      <w:tabs>
        <w:tab w:val="clear" w:pos="360"/>
      </w:tabs>
      <w:spacing w:after="180"/>
      <w:ind w:left="1135" w:hanging="284"/>
      <w:jc w:val="left"/>
    </w:pPr>
    <w:rPr>
      <w:rFonts w:ascii="Times New Roman" w:hAnsi="Times New Roman"/>
      <w:lang w:val="en-GB"/>
    </w:rPr>
  </w:style>
  <w:style w:type="paragraph" w:customStyle="1" w:styleId="EQ">
    <w:name w:val="EQ"/>
    <w:basedOn w:val="Normal"/>
    <w:next w:val="Normal"/>
    <w:uiPriority w:val="99"/>
    <w:rsid w:val="0093436B"/>
    <w:pPr>
      <w:keepLines/>
      <w:tabs>
        <w:tab w:val="center" w:pos="4536"/>
        <w:tab w:val="right" w:pos="9072"/>
      </w:tabs>
      <w:spacing w:after="180"/>
      <w:jc w:val="left"/>
    </w:pPr>
    <w:rPr>
      <w:rFonts w:eastAsia="Times New Roman"/>
      <w:noProof/>
      <w:sz w:val="20"/>
      <w:szCs w:val="20"/>
      <w:lang w:val="en-GB"/>
    </w:rPr>
  </w:style>
  <w:style w:type="paragraph" w:customStyle="1" w:styleId="NF">
    <w:name w:val="NF"/>
    <w:basedOn w:val="NO"/>
    <w:uiPriority w:val="99"/>
    <w:rsid w:val="0093436B"/>
    <w:pPr>
      <w:keepNext/>
      <w:spacing w:after="0"/>
    </w:pPr>
    <w:rPr>
      <w:rFonts w:ascii="Arial" w:hAnsi="Arial"/>
      <w:sz w:val="18"/>
    </w:rPr>
  </w:style>
  <w:style w:type="paragraph" w:customStyle="1" w:styleId="TAR">
    <w:name w:val="TAR"/>
    <w:basedOn w:val="TAL"/>
    <w:rsid w:val="0093436B"/>
    <w:pPr>
      <w:jc w:val="right"/>
    </w:pPr>
  </w:style>
  <w:style w:type="paragraph" w:customStyle="1" w:styleId="TAN">
    <w:name w:val="TAN"/>
    <w:basedOn w:val="TAL"/>
    <w:link w:val="TANChar"/>
    <w:qFormat/>
    <w:rsid w:val="0093436B"/>
    <w:pPr>
      <w:ind w:left="851" w:hanging="851"/>
    </w:pPr>
  </w:style>
  <w:style w:type="paragraph" w:customStyle="1" w:styleId="TAL">
    <w:name w:val="TAL"/>
    <w:basedOn w:val="Normal"/>
    <w:link w:val="TALCar"/>
    <w:qFormat/>
    <w:rsid w:val="0093436B"/>
    <w:pPr>
      <w:keepNext/>
      <w:keepLines/>
      <w:jc w:val="left"/>
    </w:pPr>
    <w:rPr>
      <w:rFonts w:ascii="Arial" w:eastAsia="Times New Roman" w:hAnsi="Arial"/>
      <w:sz w:val="18"/>
      <w:szCs w:val="20"/>
      <w:lang w:val="en-GB"/>
    </w:rPr>
  </w:style>
  <w:style w:type="paragraph" w:customStyle="1" w:styleId="ZA">
    <w:name w:val="ZA"/>
    <w:uiPriority w:val="99"/>
    <w:rsid w:val="0093436B"/>
    <w:pPr>
      <w:framePr w:w="10206" w:h="794" w:hRule="exact" w:wrap="notBeside" w:vAnchor="page" w:hAnchor="margin" w:y="1135"/>
      <w:widowControl w:val="0"/>
      <w:pBdr>
        <w:bottom w:val="single" w:sz="12" w:space="1" w:color="auto"/>
      </w:pBdr>
      <w:jc w:val="right"/>
    </w:pPr>
    <w:rPr>
      <w:rFonts w:ascii="Arial" w:eastAsia="Times New Roman" w:hAnsi="Arial"/>
      <w:noProof/>
      <w:sz w:val="40"/>
      <w:lang w:val="en-GB"/>
    </w:rPr>
  </w:style>
  <w:style w:type="paragraph" w:customStyle="1" w:styleId="ZB">
    <w:name w:val="ZB"/>
    <w:uiPriority w:val="99"/>
    <w:rsid w:val="0093436B"/>
    <w:pPr>
      <w:framePr w:w="10206" w:h="284" w:hRule="exact" w:wrap="notBeside" w:vAnchor="page" w:hAnchor="margin" w:y="1986"/>
      <w:widowControl w:val="0"/>
      <w:ind w:right="28"/>
      <w:jc w:val="right"/>
    </w:pPr>
    <w:rPr>
      <w:rFonts w:ascii="Arial" w:eastAsia="Times New Roman" w:hAnsi="Arial"/>
      <w:i/>
      <w:noProof/>
      <w:lang w:val="en-GB"/>
    </w:rPr>
  </w:style>
  <w:style w:type="paragraph" w:customStyle="1" w:styleId="ZD">
    <w:name w:val="ZD"/>
    <w:uiPriority w:val="99"/>
    <w:rsid w:val="0093436B"/>
    <w:pPr>
      <w:framePr w:wrap="notBeside" w:vAnchor="page" w:hAnchor="margin" w:y="15764"/>
      <w:widowControl w:val="0"/>
    </w:pPr>
    <w:rPr>
      <w:rFonts w:ascii="Arial" w:eastAsia="Times New Roman" w:hAnsi="Arial"/>
      <w:noProof/>
      <w:sz w:val="32"/>
      <w:lang w:val="en-GB"/>
    </w:rPr>
  </w:style>
  <w:style w:type="paragraph" w:customStyle="1" w:styleId="ZU">
    <w:name w:val="ZU"/>
    <w:uiPriority w:val="99"/>
    <w:rsid w:val="0093436B"/>
    <w:pPr>
      <w:framePr w:w="10206" w:wrap="notBeside" w:vAnchor="page" w:hAnchor="margin" w:y="6238"/>
      <w:widowControl w:val="0"/>
      <w:pBdr>
        <w:top w:val="single" w:sz="12" w:space="1" w:color="auto"/>
      </w:pBdr>
      <w:jc w:val="right"/>
    </w:pPr>
    <w:rPr>
      <w:rFonts w:ascii="Arial" w:eastAsia="Times New Roman" w:hAnsi="Arial"/>
      <w:noProof/>
      <w:lang w:val="en-GB"/>
    </w:rPr>
  </w:style>
  <w:style w:type="paragraph" w:customStyle="1" w:styleId="ZV">
    <w:name w:val="ZV"/>
    <w:basedOn w:val="ZU"/>
    <w:uiPriority w:val="99"/>
    <w:rsid w:val="0093436B"/>
    <w:pPr>
      <w:framePr w:wrap="notBeside" w:y="16161"/>
    </w:pPr>
  </w:style>
  <w:style w:type="character" w:customStyle="1" w:styleId="ZGSM">
    <w:name w:val="ZGSM"/>
    <w:rsid w:val="0093436B"/>
  </w:style>
  <w:style w:type="paragraph" w:styleId="List2">
    <w:name w:val="List 2"/>
    <w:basedOn w:val="List"/>
    <w:uiPriority w:val="99"/>
    <w:rsid w:val="0093436B"/>
    <w:pPr>
      <w:ind w:left="851"/>
    </w:pPr>
  </w:style>
  <w:style w:type="paragraph" w:customStyle="1" w:styleId="ZG">
    <w:name w:val="ZG"/>
    <w:uiPriority w:val="99"/>
    <w:rsid w:val="0093436B"/>
    <w:pPr>
      <w:framePr w:wrap="notBeside" w:vAnchor="page" w:hAnchor="margin" w:xAlign="right" w:y="6805"/>
      <w:widowControl w:val="0"/>
      <w:jc w:val="right"/>
    </w:pPr>
    <w:rPr>
      <w:rFonts w:ascii="Arial" w:eastAsia="Times New Roman" w:hAnsi="Arial"/>
      <w:noProof/>
      <w:lang w:val="en-GB"/>
    </w:rPr>
  </w:style>
  <w:style w:type="paragraph" w:styleId="List3">
    <w:name w:val="List 3"/>
    <w:basedOn w:val="List2"/>
    <w:uiPriority w:val="99"/>
    <w:rsid w:val="0093436B"/>
    <w:pPr>
      <w:ind w:left="1135"/>
    </w:pPr>
  </w:style>
  <w:style w:type="paragraph" w:styleId="List4">
    <w:name w:val="List 4"/>
    <w:basedOn w:val="List3"/>
    <w:uiPriority w:val="99"/>
    <w:rsid w:val="0093436B"/>
    <w:pPr>
      <w:ind w:left="1418"/>
    </w:pPr>
  </w:style>
  <w:style w:type="paragraph" w:styleId="List5">
    <w:name w:val="List 5"/>
    <w:basedOn w:val="List4"/>
    <w:uiPriority w:val="99"/>
    <w:rsid w:val="0093436B"/>
    <w:pPr>
      <w:ind w:left="1702"/>
    </w:pPr>
  </w:style>
  <w:style w:type="paragraph" w:customStyle="1" w:styleId="EditorsNote">
    <w:name w:val="Editor's Note"/>
    <w:basedOn w:val="NO"/>
    <w:uiPriority w:val="99"/>
    <w:rsid w:val="0093436B"/>
    <w:rPr>
      <w:color w:val="FF0000"/>
    </w:rPr>
  </w:style>
  <w:style w:type="paragraph" w:styleId="List">
    <w:name w:val="List"/>
    <w:basedOn w:val="Normal"/>
    <w:uiPriority w:val="99"/>
    <w:rsid w:val="0093436B"/>
    <w:pPr>
      <w:spacing w:after="180"/>
      <w:ind w:left="568" w:hanging="284"/>
      <w:jc w:val="left"/>
    </w:pPr>
    <w:rPr>
      <w:rFonts w:eastAsia="Times New Roman"/>
      <w:sz w:val="20"/>
      <w:szCs w:val="20"/>
      <w:lang w:val="en-GB"/>
    </w:rPr>
  </w:style>
  <w:style w:type="paragraph" w:styleId="ListBullet4">
    <w:name w:val="List Bullet 4"/>
    <w:basedOn w:val="ListBullet3"/>
    <w:uiPriority w:val="99"/>
    <w:rsid w:val="0093436B"/>
    <w:pPr>
      <w:ind w:left="1418"/>
    </w:pPr>
  </w:style>
  <w:style w:type="paragraph" w:styleId="ListBullet5">
    <w:name w:val="List Bullet 5"/>
    <w:basedOn w:val="ListBullet4"/>
    <w:uiPriority w:val="99"/>
    <w:rsid w:val="0093436B"/>
    <w:pPr>
      <w:ind w:left="1702"/>
    </w:pPr>
  </w:style>
  <w:style w:type="paragraph" w:customStyle="1" w:styleId="B1">
    <w:name w:val="B1"/>
    <w:basedOn w:val="List"/>
    <w:link w:val="B1Char1"/>
    <w:qFormat/>
    <w:rsid w:val="0093436B"/>
  </w:style>
  <w:style w:type="paragraph" w:customStyle="1" w:styleId="B2">
    <w:name w:val="B2"/>
    <w:basedOn w:val="List2"/>
    <w:link w:val="B2Char"/>
    <w:qFormat/>
    <w:rsid w:val="0093436B"/>
  </w:style>
  <w:style w:type="paragraph" w:customStyle="1" w:styleId="B3">
    <w:name w:val="B3"/>
    <w:basedOn w:val="List3"/>
    <w:rsid w:val="0093436B"/>
  </w:style>
  <w:style w:type="paragraph" w:customStyle="1" w:styleId="B4">
    <w:name w:val="B4"/>
    <w:basedOn w:val="List4"/>
    <w:uiPriority w:val="99"/>
    <w:rsid w:val="0093436B"/>
  </w:style>
  <w:style w:type="paragraph" w:customStyle="1" w:styleId="B5">
    <w:name w:val="B5"/>
    <w:basedOn w:val="List5"/>
    <w:uiPriority w:val="99"/>
    <w:rsid w:val="0093436B"/>
  </w:style>
  <w:style w:type="paragraph" w:customStyle="1" w:styleId="ZTD">
    <w:name w:val="ZTD"/>
    <w:basedOn w:val="ZB"/>
    <w:uiPriority w:val="99"/>
    <w:rsid w:val="0093436B"/>
    <w:pPr>
      <w:framePr w:hRule="auto" w:wrap="notBeside" w:y="852"/>
    </w:pPr>
    <w:rPr>
      <w:i w:val="0"/>
      <w:sz w:val="40"/>
    </w:rPr>
  </w:style>
  <w:style w:type="paragraph" w:customStyle="1" w:styleId="tdoc-header">
    <w:name w:val="tdoc-header"/>
    <w:uiPriority w:val="99"/>
    <w:rsid w:val="0093436B"/>
    <w:rPr>
      <w:rFonts w:ascii="Arial" w:eastAsia="Times New Roman" w:hAnsi="Arial"/>
      <w:noProof/>
      <w:sz w:val="24"/>
      <w:lang w:val="en-GB"/>
    </w:rPr>
  </w:style>
  <w:style w:type="character" w:styleId="FollowedHyperlink">
    <w:name w:val="FollowedHyperlink"/>
    <w:rsid w:val="0093436B"/>
    <w:rPr>
      <w:color w:val="800080"/>
      <w:u w:val="single"/>
    </w:rPr>
  </w:style>
  <w:style w:type="paragraph" w:customStyle="1" w:styleId="HeadingInTOC">
    <w:name w:val="HeadingInTOC"/>
    <w:basedOn w:val="Normal"/>
    <w:next w:val="Normal"/>
    <w:autoRedefine/>
    <w:uiPriority w:val="99"/>
    <w:rsid w:val="0093436B"/>
    <w:pPr>
      <w:pBdr>
        <w:bottom w:val="single" w:sz="2" w:space="1" w:color="auto"/>
      </w:pBdr>
      <w:spacing w:before="240" w:after="400" w:line="580" w:lineRule="atLeast"/>
    </w:pPr>
    <w:rPr>
      <w:rFonts w:ascii="Arial" w:eastAsia="Times New Roman" w:hAnsi="Arial"/>
      <w:sz w:val="48"/>
      <w:szCs w:val="22"/>
    </w:rPr>
  </w:style>
  <w:style w:type="paragraph" w:customStyle="1" w:styleId="Body">
    <w:name w:val="Body"/>
    <w:basedOn w:val="Normal"/>
    <w:uiPriority w:val="99"/>
    <w:rsid w:val="0093436B"/>
    <w:pPr>
      <w:spacing w:before="180" w:line="260" w:lineRule="exact"/>
      <w:ind w:left="1440"/>
    </w:pPr>
    <w:rPr>
      <w:rFonts w:ascii="Century Schoolbook" w:eastAsia="Times New Roman" w:hAnsi="Century Schoolbook"/>
      <w:snapToGrid w:val="0"/>
    </w:rPr>
  </w:style>
  <w:style w:type="table" w:styleId="ColorfulList">
    <w:name w:val="Colorful List"/>
    <w:basedOn w:val="TableNormal"/>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1">
    <w:name w:val="Colorful List1"/>
    <w:basedOn w:val="TableNormal"/>
    <w:next w:val="ColorfulList"/>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character" w:customStyle="1" w:styleId="s2">
    <w:name w:val="s2"/>
    <w:rsid w:val="00DC4D19"/>
  </w:style>
  <w:style w:type="paragraph" w:customStyle="1" w:styleId="Text">
    <w:name w:val="Text"/>
    <w:basedOn w:val="Normal"/>
    <w:uiPriority w:val="99"/>
    <w:rsid w:val="003B6459"/>
    <w:pPr>
      <w:spacing w:before="100" w:beforeAutospacing="1" w:after="100" w:afterAutospacing="1"/>
      <w:jc w:val="left"/>
    </w:pPr>
    <w:rPr>
      <w:rFonts w:eastAsia="Times New Roman"/>
      <w:szCs w:val="20"/>
    </w:rPr>
  </w:style>
  <w:style w:type="character" w:customStyle="1" w:styleId="TALCar">
    <w:name w:val="TAL Car"/>
    <w:link w:val="TAL"/>
    <w:locked/>
    <w:rsid w:val="003B6459"/>
    <w:rPr>
      <w:rFonts w:ascii="Arial" w:eastAsia="Times New Roman" w:hAnsi="Arial"/>
      <w:sz w:val="18"/>
      <w:lang w:val="en-GB"/>
    </w:rPr>
  </w:style>
  <w:style w:type="character" w:customStyle="1" w:styleId="THChar">
    <w:name w:val="TH Char"/>
    <w:link w:val="TH"/>
    <w:qFormat/>
    <w:locked/>
    <w:rsid w:val="003B6459"/>
    <w:rPr>
      <w:rFonts w:ascii="Arial" w:hAnsi="Arial"/>
      <w:b/>
      <w:sz w:val="24"/>
      <w:szCs w:val="24"/>
      <w:lang w:val="en-GB"/>
    </w:rPr>
  </w:style>
  <w:style w:type="character" w:customStyle="1" w:styleId="Mention1">
    <w:name w:val="Mention1"/>
    <w:basedOn w:val="DefaultParagraphFont"/>
    <w:uiPriority w:val="99"/>
    <w:semiHidden/>
    <w:unhideWhenUsed/>
    <w:rsid w:val="00F2716A"/>
    <w:rPr>
      <w:color w:val="2B579A"/>
      <w:shd w:val="clear" w:color="auto" w:fill="E6E6E6"/>
    </w:rPr>
  </w:style>
  <w:style w:type="paragraph" w:styleId="NormalWeb">
    <w:name w:val="Normal (Web)"/>
    <w:basedOn w:val="Normal"/>
    <w:uiPriority w:val="99"/>
    <w:unhideWhenUsed/>
    <w:qFormat/>
    <w:rsid w:val="00B15E43"/>
    <w:pPr>
      <w:spacing w:before="100" w:beforeAutospacing="1" w:after="100" w:afterAutospacing="1"/>
      <w:jc w:val="left"/>
    </w:pPr>
    <w:rPr>
      <w:rFonts w:eastAsia="Times New Roman"/>
      <w:lang w:val="fr-FR" w:eastAsia="fr-FR"/>
    </w:rPr>
  </w:style>
  <w:style w:type="character" w:customStyle="1" w:styleId="UnresolvedMention1">
    <w:name w:val="Unresolved Mention1"/>
    <w:basedOn w:val="DefaultParagraphFont"/>
    <w:uiPriority w:val="99"/>
    <w:semiHidden/>
    <w:unhideWhenUsed/>
    <w:rsid w:val="00201483"/>
    <w:rPr>
      <w:color w:val="808080"/>
      <w:shd w:val="clear" w:color="auto" w:fill="E6E6E6"/>
    </w:rPr>
  </w:style>
  <w:style w:type="character" w:styleId="PageNumber">
    <w:name w:val="page number"/>
    <w:basedOn w:val="DefaultParagraphFont"/>
    <w:uiPriority w:val="99"/>
    <w:semiHidden/>
    <w:unhideWhenUsed/>
    <w:rsid w:val="00CF6643"/>
  </w:style>
  <w:style w:type="character" w:customStyle="1" w:styleId="cp">
    <w:name w:val="cp"/>
    <w:basedOn w:val="DefaultParagraphFont"/>
    <w:rsid w:val="00C91B15"/>
  </w:style>
  <w:style w:type="character" w:customStyle="1" w:styleId="nt">
    <w:name w:val="nt"/>
    <w:basedOn w:val="DefaultParagraphFont"/>
    <w:rsid w:val="00C91B15"/>
  </w:style>
  <w:style w:type="character" w:customStyle="1" w:styleId="na">
    <w:name w:val="na"/>
    <w:basedOn w:val="DefaultParagraphFont"/>
    <w:rsid w:val="00C91B15"/>
  </w:style>
  <w:style w:type="character" w:customStyle="1" w:styleId="s">
    <w:name w:val="s"/>
    <w:basedOn w:val="DefaultParagraphFont"/>
    <w:rsid w:val="00C91B15"/>
  </w:style>
  <w:style w:type="character" w:customStyle="1" w:styleId="c">
    <w:name w:val="c"/>
    <w:basedOn w:val="DefaultParagraphFont"/>
    <w:rsid w:val="00C91B15"/>
  </w:style>
  <w:style w:type="character" w:customStyle="1" w:styleId="UnresolvedMention10">
    <w:name w:val="Unresolved Mention1"/>
    <w:basedOn w:val="DefaultParagraphFont"/>
    <w:uiPriority w:val="99"/>
    <w:semiHidden/>
    <w:unhideWhenUsed/>
    <w:rsid w:val="00C91B15"/>
    <w:rPr>
      <w:color w:val="808080"/>
      <w:shd w:val="clear" w:color="auto" w:fill="E6E6E6"/>
    </w:rPr>
  </w:style>
  <w:style w:type="character" w:customStyle="1" w:styleId="UnresolvedMention2">
    <w:name w:val="Unresolved Mention2"/>
    <w:basedOn w:val="DefaultParagraphFont"/>
    <w:uiPriority w:val="99"/>
    <w:unhideWhenUsed/>
    <w:rsid w:val="00B02772"/>
    <w:rPr>
      <w:color w:val="808080"/>
      <w:shd w:val="clear" w:color="auto" w:fill="E6E6E6"/>
    </w:rPr>
  </w:style>
  <w:style w:type="character" w:customStyle="1" w:styleId="Heading1Char1">
    <w:name w:val="Heading 1 Char1"/>
    <w:aliases w:val="h1 Char1,H1 Char1,app heading 1 Char1,l1 Char1,Huvudrubrik Char1,h11 Char1,h12 Char1,h13 Char1,h14 Char1,h15 Char1,h16 Char1,Heading 1_a Char1,Heading 1 (NN) Char1,Titolo Sezione Char1,Head 1 (Chapter heading) Char1,Titre§ Char1,1 Char1"/>
    <w:basedOn w:val="DefaultParagraphFont"/>
    <w:uiPriority w:val="9"/>
    <w:rsid w:val="00662FCA"/>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2 Char1,Head2A Char1,2 Char1,Break before Char1,UNDERRUBRIK 1-2 Char1,level 2 Char1,h2 Char1,Heading Two Char1,Prophead 2 Char1,headi Char1,heading2 Char1,h21 Char1,h22 Char1,21 Char1,Titolo Sottosezione Char1,Head 2 Char1,l2 Char1"/>
    <w:basedOn w:val="DefaultParagraphFont"/>
    <w:uiPriority w:val="9"/>
    <w:semiHidden/>
    <w:rsid w:val="00662FCA"/>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H3 Char1,h3 Char1,h31 Char1,h32 Char1,THeading 3 Char1,H31 Char1,Org Heading 1 Char1,Heading 3 Char Char Char1,Alt+3 Char1,Alt+31 Char1,Alt+32 Char1,Alt+33 Char1,Alt+311 Char1,Alt+321 Char1,Alt+34 Char1,Alt+35 Char1,Alt+36 Char1,3 Char"/>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h4 Char1,H4 Char1,h41 Char1,heading 41 Char1,h42 Char1,heading 42 Char1,h43 Char1,H41 Char1,H42 Char1,H43 Char1,H411 Char1,h411 Char1,H421 Char1,h421 Char1,H44 Char1,h44 Char1,H412 Char1,h412 Char1,H422 Char1,h422 Char1,H431 Char1"/>
    <w:basedOn w:val="DefaultParagraphFont"/>
    <w:uiPriority w:val="9"/>
    <w:semiHidden/>
    <w:rsid w:val="00662FCA"/>
    <w:rPr>
      <w:rFonts w:asciiTheme="majorHAnsi" w:eastAsiaTheme="majorEastAsia" w:hAnsiTheme="majorHAnsi" w:cstheme="majorBidi"/>
      <w:i/>
      <w:iCs/>
      <w:color w:val="365F91" w:themeColor="accent1" w:themeShade="BF"/>
      <w:sz w:val="24"/>
      <w:szCs w:val="24"/>
    </w:rPr>
  </w:style>
  <w:style w:type="character" w:customStyle="1" w:styleId="Heading5Char1">
    <w:name w:val="Heading 5 Char1"/>
    <w:aliases w:val="H5 Char1,Appendix A to X Char1,Heading 5   Appendix A to X Char1,5 sub-bullet Char1,sb Char1,4 Char1,h5 Char1,Indent Char1,Heading5 Char1,h51 Char1,heading 51 Char1,Heading51 Char1,h52 Char1,h53 Char1,H51 Char1,DO NOT USE_h5 Char1"/>
    <w:basedOn w:val="DefaultParagraphFont"/>
    <w:uiPriority w:val="9"/>
    <w:semiHidden/>
    <w:rsid w:val="00662FCA"/>
    <w:rPr>
      <w:rFonts w:asciiTheme="majorHAnsi" w:eastAsiaTheme="majorEastAsia" w:hAnsiTheme="majorHAnsi" w:cstheme="majorBidi"/>
      <w:color w:val="365F91" w:themeColor="accent1" w:themeShade="BF"/>
      <w:sz w:val="24"/>
      <w:szCs w:val="24"/>
    </w:rPr>
  </w:style>
  <w:style w:type="character" w:customStyle="1" w:styleId="Heading6Char1">
    <w:name w:val="Heading 6 Char1"/>
    <w:aliases w:val="TOC header Char1,Bullet list Char1,sub-dash Char1,sd Char1,5 Char1,Appendix Char1,T1 Char1,h6 Char1,Heading6 Char1,h61 Char1,h62 Char1,H6 Char1,H61 Char1,Alt+6 Char1,Titre 6 Char1"/>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rsid w:val="00662FCA"/>
    <w:pPr>
      <w:spacing w:before="100" w:beforeAutospacing="1" w:after="100" w:afterAutospacing="1"/>
      <w:jc w:val="left"/>
    </w:pPr>
    <w:rPr>
      <w:rFonts w:asciiTheme="minorHAnsi" w:eastAsiaTheme="minorEastAsia" w:hAnsiTheme="minorHAnsi"/>
    </w:rPr>
  </w:style>
  <w:style w:type="character" w:customStyle="1" w:styleId="Heading7Char1">
    <w:name w:val="Heading 7 Char1"/>
    <w:aliases w:val="Bulleted list Char1,L7 Char1,st Char1,SDL title Char1,h7 Char1,Annex level 1 Char1,Alt+7 Char1,Alt+71 Char1,Alt+72 Char1,Alt+73 Char1,Alt+74 Char1,Alt+75 Char1,Alt+76 Char1,Alt+77 Char1,Alt+78 Char1,Alt+79 Char1,Alt+710 Char1"/>
    <w:basedOn w:val="DefaultParagraphFont"/>
    <w:uiPriority w:val="9"/>
    <w:semiHidden/>
    <w:rsid w:val="00662FCA"/>
    <w:rPr>
      <w:rFonts w:asciiTheme="majorHAnsi" w:eastAsiaTheme="majorEastAsia" w:hAnsiTheme="majorHAnsi" w:cstheme="majorBidi"/>
      <w:i/>
      <w:iCs/>
      <w:color w:val="243F60" w:themeColor="accent1" w:themeShade="7F"/>
      <w:sz w:val="24"/>
      <w:szCs w:val="24"/>
    </w:rPr>
  </w:style>
  <w:style w:type="character" w:customStyle="1" w:styleId="Heading8Char1">
    <w:name w:val="Heading 8 Char1"/>
    <w:aliases w:val="Table Heading Char1,Legal Level 1.1.1. Char1,Center Bold Char1,Tables Char1,Annex level 2 Char1,Table Char1"/>
    <w:basedOn w:val="DefaultParagraphFont"/>
    <w:uiPriority w:val="9"/>
    <w:semiHidden/>
    <w:rsid w:val="00662FCA"/>
    <w:rPr>
      <w:rFonts w:asciiTheme="majorHAnsi" w:eastAsiaTheme="majorEastAsia" w:hAnsiTheme="majorHAnsi" w:cstheme="majorBidi"/>
      <w:color w:val="272727" w:themeColor="text1" w:themeTint="D8"/>
      <w:sz w:val="21"/>
      <w:szCs w:val="21"/>
    </w:rPr>
  </w:style>
  <w:style w:type="character" w:customStyle="1" w:styleId="Heading9Char1">
    <w:name w:val="Heading 9 Char1"/>
    <w:aliases w:val="Figure Heading Char1,FH Char1,Titre 10 Char1,tt Char1,ft Char1,HF Char1,Figures Char1,Annex Level 3 Char1"/>
    <w:basedOn w:val="DefaultParagraphFont"/>
    <w:uiPriority w:val="9"/>
    <w:semiHidden/>
    <w:rsid w:val="00662FCA"/>
    <w:rPr>
      <w:rFonts w:asciiTheme="majorHAnsi" w:eastAsiaTheme="majorEastAsia" w:hAnsiTheme="majorHAnsi" w:cstheme="majorBidi"/>
      <w:i/>
      <w:iCs/>
      <w:color w:val="272727" w:themeColor="text1" w:themeTint="D8"/>
      <w:sz w:val="21"/>
      <w:szCs w:val="21"/>
    </w:rPr>
  </w:style>
  <w:style w:type="character" w:customStyle="1" w:styleId="BodyTextChar2">
    <w:name w:val="Body Text Char2"/>
    <w:aliases w:val="Body Text Char1 Char Char1,Body Text Char Char Char Char1,Body Text Char1 Char2,Body Text Char Char Char2"/>
    <w:basedOn w:val="DefaultParagraphFont"/>
    <w:semiHidden/>
    <w:rsid w:val="00662FCA"/>
    <w:rPr>
      <w:rFonts w:asciiTheme="minorHAnsi" w:hAnsiTheme="minorHAnsi"/>
      <w:sz w:val="24"/>
      <w:szCs w:val="24"/>
    </w:rPr>
  </w:style>
  <w:style w:type="character" w:customStyle="1" w:styleId="TabletitleChar">
    <w:name w:val="Table title Char"/>
    <w:link w:val="Tabletitle"/>
    <w:locked/>
    <w:rsid w:val="00662FCA"/>
    <w:rPr>
      <w:rFonts w:ascii="Arial" w:hAnsi="Arial" w:cs="Arial"/>
      <w:b/>
      <w:bCs/>
      <w:lang w:eastAsia="ja-JP"/>
    </w:rPr>
  </w:style>
  <w:style w:type="character" w:customStyle="1" w:styleId="z-BottomofFormChar1">
    <w:name w:val="z-Bottom of Form Char1"/>
    <w:basedOn w:val="DefaultParagraphFont"/>
    <w:uiPriority w:val="99"/>
    <w:semiHidden/>
    <w:rsid w:val="00662FCA"/>
    <w:rPr>
      <w:rFonts w:ascii="Arial" w:hAnsi="Arial" w:cs="Arial" w:hint="default"/>
      <w:vanish/>
      <w:webHidden w:val="0"/>
      <w:sz w:val="16"/>
      <w:szCs w:val="16"/>
      <w:specVanish w:val="0"/>
    </w:rPr>
  </w:style>
  <w:style w:type="character" w:customStyle="1" w:styleId="DocumentMapChar1">
    <w:name w:val="Document Map Char1"/>
    <w:basedOn w:val="DefaultParagraphFont"/>
    <w:uiPriority w:val="99"/>
    <w:semiHidden/>
    <w:rsid w:val="00662FCA"/>
    <w:rPr>
      <w:rFonts w:ascii="Segoe UI" w:hAnsi="Segoe UI" w:cs="Segoe UI" w:hint="default"/>
      <w:sz w:val="16"/>
      <w:szCs w:val="16"/>
    </w:rPr>
  </w:style>
  <w:style w:type="character" w:customStyle="1" w:styleId="Header1Char">
    <w:name w:val="Header 1 Char"/>
    <w:basedOn w:val="Heading1Char"/>
    <w:link w:val="Header1"/>
    <w:locked/>
    <w:rsid w:val="001535D5"/>
    <w:rPr>
      <w:rFonts w:asciiTheme="majorHAnsi" w:eastAsiaTheme="majorEastAsia" w:hAnsiTheme="majorHAnsi" w:cstheme="majorBidi"/>
      <w:b/>
      <w:bCs w:val="0"/>
      <w:color w:val="0D0D0D" w:themeColor="text1" w:themeTint="F2"/>
      <w:kern w:val="32"/>
      <w:sz w:val="32"/>
      <w:szCs w:val="32"/>
      <w:lang w:eastAsia="ja-JP"/>
    </w:rPr>
  </w:style>
  <w:style w:type="paragraph" w:customStyle="1" w:styleId="Header1">
    <w:name w:val="Header 1"/>
    <w:basedOn w:val="Heading1"/>
    <w:link w:val="Header1Char"/>
    <w:qFormat/>
    <w:rsid w:val="001535D5"/>
    <w:pPr>
      <w:keepLines/>
      <w:pageBreakBefore w:val="0"/>
      <w:spacing w:before="240" w:beforeAutospacing="0" w:after="0" w:line="230" w:lineRule="atLeast"/>
    </w:pPr>
    <w:rPr>
      <w:rFonts w:asciiTheme="majorHAnsi" w:eastAsiaTheme="majorEastAsia" w:hAnsiTheme="majorHAnsi" w:cstheme="majorBidi"/>
      <w:bCs w:val="0"/>
      <w:color w:val="0D0D0D" w:themeColor="text1" w:themeTint="F2"/>
      <w:kern w:val="0"/>
      <w:lang w:eastAsia="ja-JP"/>
    </w:rPr>
  </w:style>
  <w:style w:type="table" w:styleId="GridTable5Dark-Accent2">
    <w:name w:val="Grid Table 5 Dark Accent 2"/>
    <w:basedOn w:val="TableNormal"/>
    <w:uiPriority w:val="50"/>
    <w:rsid w:val="00751A33"/>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character" w:customStyle="1" w:styleId="ListParagraphChar">
    <w:name w:val="List Paragraph Char"/>
    <w:aliases w:val="Bullet List Char,FooterText Char,- Bullets Char,목록 단락 Char,?? ?? Char,????? Char,???? Char,Lista1 Char,列出段落 Char,Task Body Char,List1 Char,Viñetas (Inicio Parrafo) Char,3 Txt tabla Char,Zerrenda-paragrafoa Char,List11 Char,Lista Char"/>
    <w:basedOn w:val="DefaultParagraphFont"/>
    <w:link w:val="ListParagraph"/>
    <w:uiPriority w:val="34"/>
    <w:qFormat/>
    <w:locked/>
    <w:rsid w:val="00A263B1"/>
    <w:rPr>
      <w:sz w:val="24"/>
      <w:szCs w:val="24"/>
    </w:rPr>
  </w:style>
  <w:style w:type="character" w:customStyle="1" w:styleId="CommentSubjectChar1">
    <w:name w:val="Comment Subject Char1"/>
    <w:basedOn w:val="CommentTextChar"/>
    <w:uiPriority w:val="99"/>
    <w:semiHidden/>
    <w:rsid w:val="00E5103A"/>
    <w:rPr>
      <w:b/>
      <w:bCs/>
      <w:lang w:eastAsia="ja-JP"/>
    </w:rPr>
  </w:style>
  <w:style w:type="character" w:customStyle="1" w:styleId="Mention2">
    <w:name w:val="Mention2"/>
    <w:uiPriority w:val="99"/>
    <w:unhideWhenUsed/>
    <w:rsid w:val="00161B31"/>
    <w:rPr>
      <w:color w:val="2B579A"/>
      <w:shd w:val="clear" w:color="auto" w:fill="E6E6E6"/>
    </w:rPr>
  </w:style>
  <w:style w:type="character" w:customStyle="1" w:styleId="ISOCodebold">
    <w:name w:val="ISOCode_bold"/>
    <w:basedOn w:val="DefaultParagraphFont"/>
    <w:rsid w:val="00495F78"/>
    <w:rPr>
      <w:rFonts w:ascii="Courier New" w:hAnsi="Courier New" w:cs="Courier New"/>
      <w:b/>
      <w:i w:val="0"/>
      <w:sz w:val="22"/>
      <w:lang w:val="en-US"/>
    </w:rPr>
  </w:style>
  <w:style w:type="character" w:customStyle="1" w:styleId="ISOCode">
    <w:name w:val="ISOCode"/>
    <w:basedOn w:val="DefaultParagraphFont"/>
    <w:rsid w:val="00495F78"/>
    <w:rPr>
      <w:rFonts w:ascii="Courier New" w:hAnsi="Courier New" w:cs="Courier New"/>
      <w:b w:val="0"/>
      <w:i w:val="0"/>
      <w:sz w:val="22"/>
      <w:lang w:val="en-US"/>
    </w:rPr>
  </w:style>
  <w:style w:type="paragraph" w:customStyle="1" w:styleId="ListNumber1">
    <w:name w:val="List Number 1"/>
    <w:basedOn w:val="Normal"/>
    <w:rsid w:val="00495F78"/>
    <w:pPr>
      <w:tabs>
        <w:tab w:val="left" w:pos="403"/>
      </w:tabs>
      <w:spacing w:after="240" w:line="240" w:lineRule="atLeast"/>
      <w:ind w:left="403" w:hanging="403"/>
    </w:pPr>
    <w:rPr>
      <w:rFonts w:ascii="Cambria" w:eastAsia="Calibri" w:hAnsi="Cambria"/>
      <w:szCs w:val="22"/>
      <w:lang w:val="en-GB"/>
    </w:rPr>
  </w:style>
  <w:style w:type="character" w:customStyle="1" w:styleId="TableheaderChar">
    <w:name w:val="Table header Char"/>
    <w:link w:val="Tableheader"/>
    <w:locked/>
    <w:rsid w:val="00CA7F98"/>
    <w:rPr>
      <w:rFonts w:ascii="Cambria" w:eastAsia="Calibri" w:hAnsi="Cambria"/>
      <w:szCs w:val="22"/>
      <w:lang w:val="en-GB"/>
    </w:rPr>
  </w:style>
  <w:style w:type="paragraph" w:customStyle="1" w:styleId="Tableheader">
    <w:name w:val="Table header"/>
    <w:basedOn w:val="Normal"/>
    <w:link w:val="TableheaderChar"/>
    <w:rsid w:val="00CA7F98"/>
    <w:pPr>
      <w:spacing w:before="60" w:after="60" w:line="210" w:lineRule="atLeast"/>
      <w:jc w:val="left"/>
    </w:pPr>
    <w:rPr>
      <w:rFonts w:ascii="Cambria" w:eastAsia="Calibri" w:hAnsi="Cambria"/>
      <w:sz w:val="20"/>
      <w:szCs w:val="22"/>
      <w:lang w:val="en-GB"/>
    </w:rPr>
  </w:style>
  <w:style w:type="character" w:customStyle="1" w:styleId="TablebodyChar">
    <w:name w:val="Table body Char"/>
    <w:basedOn w:val="DefaultParagraphFont"/>
    <w:link w:val="Tablebody"/>
    <w:locked/>
    <w:rsid w:val="00CA7F98"/>
    <w:rPr>
      <w:rFonts w:ascii="Cambria" w:eastAsia="Calibri" w:hAnsi="Cambria"/>
      <w:szCs w:val="22"/>
      <w:lang w:val="en-GB"/>
    </w:rPr>
  </w:style>
  <w:style w:type="paragraph" w:customStyle="1" w:styleId="Tablebody">
    <w:name w:val="Table body"/>
    <w:basedOn w:val="Normal"/>
    <w:link w:val="TablebodyChar"/>
    <w:rsid w:val="00CA7F98"/>
    <w:pPr>
      <w:spacing w:before="60" w:after="60" w:line="210" w:lineRule="atLeast"/>
      <w:jc w:val="left"/>
    </w:pPr>
    <w:rPr>
      <w:rFonts w:ascii="Cambria" w:eastAsia="Calibri" w:hAnsi="Cambria"/>
      <w:sz w:val="20"/>
      <w:szCs w:val="22"/>
      <w:lang w:val="en-GB"/>
    </w:rPr>
  </w:style>
  <w:style w:type="paragraph" w:customStyle="1" w:styleId="Tablefooter">
    <w:name w:val="Table footer"/>
    <w:basedOn w:val="Normal"/>
    <w:rsid w:val="00CA7F98"/>
    <w:pPr>
      <w:tabs>
        <w:tab w:val="left" w:pos="346"/>
      </w:tabs>
      <w:spacing w:before="60" w:after="60" w:line="200" w:lineRule="atLeast"/>
    </w:pPr>
    <w:rPr>
      <w:rFonts w:ascii="Cambria" w:eastAsia="Calibri" w:hAnsi="Cambria"/>
      <w:sz w:val="18"/>
      <w:szCs w:val="22"/>
      <w:lang w:val="en-GB"/>
    </w:rPr>
  </w:style>
  <w:style w:type="character" w:customStyle="1" w:styleId="BiblioReferenceChar">
    <w:name w:val="Biblio Reference Char"/>
    <w:basedOn w:val="DefaultParagraphFont"/>
    <w:link w:val="BiblioReference"/>
    <w:locked/>
    <w:rsid w:val="004A322F"/>
    <w:rPr>
      <w:sz w:val="22"/>
      <w:szCs w:val="24"/>
    </w:rPr>
  </w:style>
  <w:style w:type="paragraph" w:customStyle="1" w:styleId="BiblioReference">
    <w:name w:val="Biblio Reference"/>
    <w:basedOn w:val="Normal"/>
    <w:link w:val="BiblioReferenceChar"/>
    <w:qFormat/>
    <w:rsid w:val="004A322F"/>
    <w:pPr>
      <w:numPr>
        <w:numId w:val="47"/>
      </w:numPr>
      <w:tabs>
        <w:tab w:val="left" w:pos="284"/>
      </w:tabs>
    </w:pPr>
  </w:style>
  <w:style w:type="character" w:customStyle="1" w:styleId="codeChar0">
    <w:name w:val="code Char"/>
    <w:qFormat/>
    <w:rsid w:val="004A322F"/>
    <w:rPr>
      <w:rFonts w:ascii="Courier New" w:hAnsi="Courier New" w:cs="Courier New" w:hint="default"/>
      <w:noProof/>
      <w:lang w:val="en-GB" w:eastAsia="ja-JP" w:bidi="ar-SA"/>
    </w:rPr>
  </w:style>
  <w:style w:type="character" w:customStyle="1" w:styleId="TAHCar">
    <w:name w:val="TAH Car"/>
    <w:link w:val="TAH"/>
    <w:locked/>
    <w:rsid w:val="001F2E0A"/>
    <w:rPr>
      <w:rFonts w:ascii="Arial" w:eastAsia="Times New Roman" w:hAnsi="Arial"/>
      <w:b/>
      <w:sz w:val="18"/>
      <w:lang w:val="en-GB"/>
    </w:rPr>
  </w:style>
  <w:style w:type="character" w:customStyle="1" w:styleId="TANChar">
    <w:name w:val="TAN Char"/>
    <w:link w:val="TAN"/>
    <w:locked/>
    <w:rsid w:val="001F2E0A"/>
    <w:rPr>
      <w:rFonts w:ascii="Arial" w:eastAsia="Times New Roman" w:hAnsi="Arial"/>
      <w:sz w:val="18"/>
      <w:lang w:val="en-GB"/>
    </w:rPr>
  </w:style>
  <w:style w:type="paragraph" w:customStyle="1" w:styleId="Normalaftertable">
    <w:name w:val="Normal after table"/>
    <w:basedOn w:val="Normal"/>
    <w:uiPriority w:val="99"/>
    <w:qFormat/>
    <w:rsid w:val="001F2E0A"/>
    <w:pPr>
      <w:overflowPunct w:val="0"/>
      <w:autoSpaceDE w:val="0"/>
      <w:autoSpaceDN w:val="0"/>
      <w:adjustRightInd w:val="0"/>
      <w:spacing w:beforeLines="100" w:after="180"/>
      <w:jc w:val="left"/>
    </w:pPr>
    <w:rPr>
      <w:rFonts w:eastAsia="Times New Roman"/>
      <w:sz w:val="20"/>
      <w:szCs w:val="20"/>
      <w:lang w:val="en-GB"/>
    </w:rPr>
  </w:style>
  <w:style w:type="paragraph" w:customStyle="1" w:styleId="TALcontinuation">
    <w:name w:val="TAL continuation"/>
    <w:basedOn w:val="TAL"/>
    <w:qFormat/>
    <w:rsid w:val="001F2E0A"/>
    <w:pPr>
      <w:overflowPunct w:val="0"/>
      <w:autoSpaceDE w:val="0"/>
      <w:autoSpaceDN w:val="0"/>
      <w:adjustRightInd w:val="0"/>
    </w:pPr>
    <w:rPr>
      <w:rFonts w:cs="Arial"/>
    </w:rPr>
  </w:style>
  <w:style w:type="character" w:customStyle="1" w:styleId="Datatypechar">
    <w:name w:val="Data type (char)"/>
    <w:basedOn w:val="DefaultParagraphFont"/>
    <w:uiPriority w:val="1"/>
    <w:qFormat/>
    <w:rsid w:val="001F2E0A"/>
    <w:rPr>
      <w:rFonts w:ascii="Courier New" w:hAnsi="Courier New" w:cs="Courier New" w:hint="default"/>
      <w:w w:val="90"/>
    </w:rPr>
  </w:style>
  <w:style w:type="character" w:customStyle="1" w:styleId="Style1Char">
    <w:name w:val="Style1 Char"/>
    <w:basedOn w:val="Heading2Char"/>
    <w:link w:val="Style1"/>
    <w:locked/>
    <w:rsid w:val="00A70F54"/>
    <w:rPr>
      <w:rFonts w:ascii="Arial" w:eastAsiaTheme="majorEastAsia" w:hAnsi="Arial" w:cs="Arial"/>
      <w:b w:val="0"/>
      <w:bCs w:val="0"/>
      <w:i w:val="0"/>
      <w:iCs w:val="0"/>
      <w:sz w:val="24"/>
      <w:szCs w:val="24"/>
      <w:lang w:val="en-GB"/>
    </w:rPr>
  </w:style>
  <w:style w:type="paragraph" w:customStyle="1" w:styleId="Style1">
    <w:name w:val="Style1"/>
    <w:basedOn w:val="Heading2"/>
    <w:link w:val="Style1Char"/>
    <w:qFormat/>
    <w:rsid w:val="00A70F54"/>
    <w:pPr>
      <w:keepLines/>
      <w:widowControl w:val="0"/>
      <w:autoSpaceDE w:val="0"/>
      <w:autoSpaceDN w:val="0"/>
      <w:spacing w:before="40" w:after="0"/>
      <w:jc w:val="left"/>
    </w:pPr>
    <w:rPr>
      <w:rFonts w:ascii="Arial" w:eastAsiaTheme="majorEastAsia" w:hAnsi="Arial" w:cs="Arial"/>
      <w:b w:val="0"/>
      <w:bCs w:val="0"/>
      <w:i w:val="0"/>
      <w:iCs w:val="0"/>
      <w:sz w:val="24"/>
      <w:szCs w:val="24"/>
      <w:lang w:val="en-GB"/>
    </w:rPr>
  </w:style>
  <w:style w:type="paragraph" w:customStyle="1" w:styleId="Code-">
    <w:name w:val="Code (-)"/>
    <w:basedOn w:val="Normal"/>
    <w:rsid w:val="00141786"/>
    <w:pPr>
      <w:spacing w:line="220" w:lineRule="atLeast"/>
      <w:jc w:val="left"/>
    </w:pPr>
    <w:rPr>
      <w:rFonts w:ascii="Courier New" w:eastAsia="Calibri" w:hAnsi="Courier New"/>
      <w:sz w:val="18"/>
      <w:szCs w:val="22"/>
      <w:lang w:val="en-GB"/>
    </w:rPr>
  </w:style>
  <w:style w:type="paragraph" w:customStyle="1" w:styleId="Definition">
    <w:name w:val="Definition"/>
    <w:basedOn w:val="Normal"/>
    <w:next w:val="Normal"/>
    <w:rsid w:val="002B503C"/>
    <w:pPr>
      <w:spacing w:after="240" w:line="276" w:lineRule="auto"/>
    </w:pPr>
    <w:rPr>
      <w:rFonts w:ascii="Cambria" w:eastAsia="Calibri" w:hAnsi="Cambria"/>
      <w:szCs w:val="22"/>
      <w:lang w:val="en-GB"/>
    </w:rPr>
  </w:style>
  <w:style w:type="character" w:styleId="UnresolvedMention">
    <w:name w:val="Unresolved Mention"/>
    <w:basedOn w:val="DefaultParagraphFont"/>
    <w:uiPriority w:val="99"/>
    <w:semiHidden/>
    <w:unhideWhenUsed/>
    <w:rsid w:val="00F379DF"/>
    <w:rPr>
      <w:color w:val="605E5C"/>
      <w:shd w:val="clear" w:color="auto" w:fill="E1DFDD"/>
    </w:rPr>
  </w:style>
  <w:style w:type="table" w:styleId="GridTable4-Accent1">
    <w:name w:val="Grid Table 4 Accent 1"/>
    <w:basedOn w:val="TableNormal"/>
    <w:uiPriority w:val="49"/>
    <w:rsid w:val="00D96700"/>
    <w:rPr>
      <w:lang w:val="fr-FR" w:eastAsia="fr-FR"/>
    </w:rPr>
    <w:tblPr>
      <w:tblStyleRowBandSize w:val="1"/>
      <w:tblStyleColBandSize w:val="1"/>
      <w:tblInd w:w="0" w:type="nil"/>
      <w:tbl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insideH w:val="single" w:sz="4" w:space="0" w:color="0D0D0D" w:themeColor="text1" w:themeTint="F2"/>
        <w:insideV w:val="single" w:sz="4" w:space="0" w:color="0D0D0D" w:themeColor="text1" w:themeTint="F2"/>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B1Char1">
    <w:name w:val="B1 Char1"/>
    <w:link w:val="B1"/>
    <w:locked/>
    <w:rsid w:val="004F697B"/>
    <w:rPr>
      <w:rFonts w:eastAsia="Times New Roman"/>
      <w:lang w:val="en-GB"/>
    </w:rPr>
  </w:style>
  <w:style w:type="character" w:customStyle="1" w:styleId="TFChar">
    <w:name w:val="TF Char"/>
    <w:link w:val="TF"/>
    <w:qFormat/>
    <w:locked/>
    <w:rsid w:val="004F697B"/>
    <w:rPr>
      <w:rFonts w:ascii="Arial" w:hAnsi="Arial"/>
      <w:b/>
      <w:sz w:val="24"/>
      <w:szCs w:val="24"/>
      <w:lang w:val="en-GB"/>
    </w:rPr>
  </w:style>
  <w:style w:type="character" w:styleId="HTMLVariable">
    <w:name w:val="HTML Variable"/>
    <w:uiPriority w:val="99"/>
    <w:unhideWhenUsed/>
    <w:rsid w:val="00AA4858"/>
    <w:rPr>
      <w:i/>
      <w:iCs/>
    </w:rPr>
  </w:style>
  <w:style w:type="character" w:customStyle="1" w:styleId="citetbl">
    <w:name w:val="cite_tbl"/>
    <w:rsid w:val="00AA4858"/>
    <w:rPr>
      <w:rFonts w:ascii="Cambria" w:hAnsi="Cambria"/>
      <w:color w:val="auto"/>
      <w:bdr w:val="none" w:sz="0" w:space="0" w:color="auto"/>
      <w:shd w:val="clear" w:color="auto" w:fill="FF9999"/>
    </w:rPr>
  </w:style>
  <w:style w:type="character" w:customStyle="1" w:styleId="AnnexTableTitleChar">
    <w:name w:val="Annex Table Title Char"/>
    <w:basedOn w:val="ListParagraphChar"/>
    <w:link w:val="AnnexTableTitle"/>
    <w:locked/>
    <w:rsid w:val="00AA4858"/>
    <w:rPr>
      <w:rFonts w:ascii="Cambria" w:eastAsia="Arial" w:hAnsi="Cambria" w:cs="Arial"/>
      <w:b/>
      <w:sz w:val="22"/>
      <w:szCs w:val="24"/>
    </w:rPr>
  </w:style>
  <w:style w:type="paragraph" w:customStyle="1" w:styleId="AnnexTableTitle">
    <w:name w:val="Annex Table Title"/>
    <w:basedOn w:val="ListParagraph"/>
    <w:link w:val="AnnexTableTitleChar"/>
    <w:qFormat/>
    <w:rsid w:val="00AA4858"/>
    <w:pPr>
      <w:keepNext/>
      <w:pageBreakBefore/>
      <w:numPr>
        <w:numId w:val="92"/>
      </w:numPr>
      <w:tabs>
        <w:tab w:val="left" w:pos="403"/>
      </w:tabs>
      <w:spacing w:after="120" w:line="240" w:lineRule="atLeast"/>
      <w:ind w:left="360"/>
      <w:jc w:val="center"/>
    </w:pPr>
    <w:rPr>
      <w:rFonts w:ascii="Cambria" w:eastAsia="Arial" w:hAnsi="Cambria" w:cs="Arial"/>
      <w:b/>
      <w:szCs w:val="20"/>
    </w:rPr>
  </w:style>
  <w:style w:type="paragraph" w:customStyle="1" w:styleId="TableParagraph">
    <w:name w:val="Table Paragraph"/>
    <w:basedOn w:val="Normal"/>
    <w:uiPriority w:val="1"/>
    <w:qFormat/>
    <w:rsid w:val="009B457E"/>
    <w:pPr>
      <w:widowControl w:val="0"/>
      <w:autoSpaceDE w:val="0"/>
      <w:autoSpaceDN w:val="0"/>
      <w:jc w:val="left"/>
    </w:pPr>
    <w:rPr>
      <w:rFonts w:ascii="Arial" w:eastAsia="Arial" w:hAnsi="Arial" w:cs="Arial"/>
      <w:szCs w:val="22"/>
    </w:rPr>
  </w:style>
  <w:style w:type="character" w:customStyle="1" w:styleId="stddocNumber">
    <w:name w:val="std_docNumber"/>
    <w:rsid w:val="00A813A7"/>
    <w:rPr>
      <w:rFonts w:ascii="Cambria" w:hAnsi="Cambria" w:hint="default"/>
      <w:bdr w:val="none" w:sz="0" w:space="0" w:color="auto" w:frame="1"/>
      <w:shd w:val="clear" w:color="auto" w:fill="F2DBDB"/>
    </w:rPr>
  </w:style>
  <w:style w:type="character" w:customStyle="1" w:styleId="stdpublisher">
    <w:name w:val="std_publisher"/>
    <w:rsid w:val="00A813A7"/>
    <w:rPr>
      <w:rFonts w:ascii="Cambria" w:hAnsi="Cambria" w:hint="default"/>
      <w:bdr w:val="none" w:sz="0" w:space="0" w:color="auto" w:frame="1"/>
      <w:shd w:val="clear" w:color="auto" w:fill="C6D9F1"/>
    </w:rPr>
  </w:style>
  <w:style w:type="character" w:customStyle="1" w:styleId="Heading1CharChar">
    <w:name w:val="Heading 1 Char Char"/>
    <w:rsid w:val="001466C2"/>
    <w:rPr>
      <w:sz w:val="28"/>
      <w:szCs w:val="28"/>
    </w:rPr>
  </w:style>
  <w:style w:type="paragraph" w:customStyle="1" w:styleId="toc-list-item">
    <w:name w:val="toc-list-item"/>
    <w:basedOn w:val="Normal"/>
    <w:rsid w:val="00342B62"/>
    <w:pPr>
      <w:spacing w:before="100" w:beforeAutospacing="1" w:after="100" w:afterAutospacing="1"/>
      <w:jc w:val="left"/>
    </w:pPr>
    <w:rPr>
      <w:rFonts w:eastAsiaTheme="minorHAnsi" w:cstheme="minorBidi"/>
      <w:kern w:val="2"/>
      <w14:ligatures w14:val="standardContextual"/>
    </w:rPr>
  </w:style>
  <w:style w:type="paragraph" w:customStyle="1" w:styleId="Noteindentcontinued">
    <w:name w:val="Note indent continued"/>
    <w:basedOn w:val="Normal"/>
    <w:qFormat/>
    <w:rsid w:val="00A05B28"/>
    <w:pPr>
      <w:tabs>
        <w:tab w:val="left" w:pos="1368"/>
      </w:tabs>
      <w:spacing w:after="240" w:line="220" w:lineRule="atLeast"/>
      <w:ind w:left="403"/>
    </w:pPr>
    <w:rPr>
      <w:rFonts w:ascii="Cambria" w:eastAsiaTheme="minorEastAsia" w:hAnsi="Cambria"/>
      <w:sz w:val="20"/>
      <w:szCs w:val="22"/>
      <w:lang w:val="en-GB"/>
    </w:rPr>
  </w:style>
  <w:style w:type="paragraph" w:customStyle="1" w:styleId="ListContinue1">
    <w:name w:val="List Continue 1"/>
    <w:basedOn w:val="Normal"/>
    <w:rsid w:val="002126E1"/>
    <w:pPr>
      <w:spacing w:after="240" w:line="240" w:lineRule="atLeast"/>
      <w:ind w:left="403" w:hanging="403"/>
    </w:pPr>
    <w:rPr>
      <w:rFonts w:ascii="Cambria" w:eastAsia="Calibri" w:hAnsi="Cambria"/>
      <w:szCs w:val="22"/>
      <w:lang w:val="en-GB"/>
    </w:rPr>
  </w:style>
  <w:style w:type="character" w:customStyle="1" w:styleId="Courier">
    <w:name w:val="Courier"/>
    <w:rsid w:val="005F2341"/>
    <w:rPr>
      <w:rFonts w:ascii="Courier New" w:hAnsi="Courier New"/>
    </w:rPr>
  </w:style>
  <w:style w:type="character" w:customStyle="1" w:styleId="B2Char">
    <w:name w:val="B2 Char"/>
    <w:link w:val="B2"/>
    <w:qFormat/>
    <w:locked/>
    <w:rsid w:val="005F2341"/>
    <w:rPr>
      <w:rFonts w:eastAsia="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64883">
      <w:bodyDiv w:val="1"/>
      <w:marLeft w:val="0"/>
      <w:marRight w:val="0"/>
      <w:marTop w:val="0"/>
      <w:marBottom w:val="0"/>
      <w:divBdr>
        <w:top w:val="none" w:sz="0" w:space="0" w:color="auto"/>
        <w:left w:val="none" w:sz="0" w:space="0" w:color="auto"/>
        <w:bottom w:val="none" w:sz="0" w:space="0" w:color="auto"/>
        <w:right w:val="none" w:sz="0" w:space="0" w:color="auto"/>
      </w:divBdr>
    </w:div>
    <w:div w:id="37509544">
      <w:bodyDiv w:val="1"/>
      <w:marLeft w:val="0"/>
      <w:marRight w:val="0"/>
      <w:marTop w:val="0"/>
      <w:marBottom w:val="0"/>
      <w:divBdr>
        <w:top w:val="none" w:sz="0" w:space="0" w:color="auto"/>
        <w:left w:val="none" w:sz="0" w:space="0" w:color="auto"/>
        <w:bottom w:val="none" w:sz="0" w:space="0" w:color="auto"/>
        <w:right w:val="none" w:sz="0" w:space="0" w:color="auto"/>
      </w:divBdr>
    </w:div>
    <w:div w:id="48111175">
      <w:bodyDiv w:val="1"/>
      <w:marLeft w:val="0"/>
      <w:marRight w:val="0"/>
      <w:marTop w:val="0"/>
      <w:marBottom w:val="0"/>
      <w:divBdr>
        <w:top w:val="none" w:sz="0" w:space="0" w:color="auto"/>
        <w:left w:val="none" w:sz="0" w:space="0" w:color="auto"/>
        <w:bottom w:val="none" w:sz="0" w:space="0" w:color="auto"/>
        <w:right w:val="none" w:sz="0" w:space="0" w:color="auto"/>
      </w:divBdr>
    </w:div>
    <w:div w:id="77292213">
      <w:bodyDiv w:val="1"/>
      <w:marLeft w:val="0"/>
      <w:marRight w:val="0"/>
      <w:marTop w:val="0"/>
      <w:marBottom w:val="0"/>
      <w:divBdr>
        <w:top w:val="none" w:sz="0" w:space="0" w:color="auto"/>
        <w:left w:val="none" w:sz="0" w:space="0" w:color="auto"/>
        <w:bottom w:val="none" w:sz="0" w:space="0" w:color="auto"/>
        <w:right w:val="none" w:sz="0" w:space="0" w:color="auto"/>
      </w:divBdr>
    </w:div>
    <w:div w:id="85545168">
      <w:bodyDiv w:val="1"/>
      <w:marLeft w:val="0"/>
      <w:marRight w:val="0"/>
      <w:marTop w:val="0"/>
      <w:marBottom w:val="0"/>
      <w:divBdr>
        <w:top w:val="none" w:sz="0" w:space="0" w:color="auto"/>
        <w:left w:val="none" w:sz="0" w:space="0" w:color="auto"/>
        <w:bottom w:val="none" w:sz="0" w:space="0" w:color="auto"/>
        <w:right w:val="none" w:sz="0" w:space="0" w:color="auto"/>
      </w:divBdr>
    </w:div>
    <w:div w:id="93862026">
      <w:bodyDiv w:val="1"/>
      <w:marLeft w:val="0"/>
      <w:marRight w:val="0"/>
      <w:marTop w:val="0"/>
      <w:marBottom w:val="0"/>
      <w:divBdr>
        <w:top w:val="none" w:sz="0" w:space="0" w:color="auto"/>
        <w:left w:val="none" w:sz="0" w:space="0" w:color="auto"/>
        <w:bottom w:val="none" w:sz="0" w:space="0" w:color="auto"/>
        <w:right w:val="none" w:sz="0" w:space="0" w:color="auto"/>
      </w:divBdr>
    </w:div>
    <w:div w:id="109128946">
      <w:bodyDiv w:val="1"/>
      <w:marLeft w:val="0"/>
      <w:marRight w:val="0"/>
      <w:marTop w:val="0"/>
      <w:marBottom w:val="0"/>
      <w:divBdr>
        <w:top w:val="none" w:sz="0" w:space="0" w:color="auto"/>
        <w:left w:val="none" w:sz="0" w:space="0" w:color="auto"/>
        <w:bottom w:val="none" w:sz="0" w:space="0" w:color="auto"/>
        <w:right w:val="none" w:sz="0" w:space="0" w:color="auto"/>
      </w:divBdr>
    </w:div>
    <w:div w:id="161507288">
      <w:bodyDiv w:val="1"/>
      <w:marLeft w:val="0"/>
      <w:marRight w:val="0"/>
      <w:marTop w:val="0"/>
      <w:marBottom w:val="0"/>
      <w:divBdr>
        <w:top w:val="none" w:sz="0" w:space="0" w:color="auto"/>
        <w:left w:val="none" w:sz="0" w:space="0" w:color="auto"/>
        <w:bottom w:val="none" w:sz="0" w:space="0" w:color="auto"/>
        <w:right w:val="none" w:sz="0" w:space="0" w:color="auto"/>
      </w:divBdr>
    </w:div>
    <w:div w:id="161825308">
      <w:bodyDiv w:val="1"/>
      <w:marLeft w:val="0"/>
      <w:marRight w:val="0"/>
      <w:marTop w:val="0"/>
      <w:marBottom w:val="0"/>
      <w:divBdr>
        <w:top w:val="none" w:sz="0" w:space="0" w:color="auto"/>
        <w:left w:val="none" w:sz="0" w:space="0" w:color="auto"/>
        <w:bottom w:val="none" w:sz="0" w:space="0" w:color="auto"/>
        <w:right w:val="none" w:sz="0" w:space="0" w:color="auto"/>
      </w:divBdr>
    </w:div>
    <w:div w:id="172304281">
      <w:bodyDiv w:val="1"/>
      <w:marLeft w:val="0"/>
      <w:marRight w:val="0"/>
      <w:marTop w:val="0"/>
      <w:marBottom w:val="0"/>
      <w:divBdr>
        <w:top w:val="none" w:sz="0" w:space="0" w:color="auto"/>
        <w:left w:val="none" w:sz="0" w:space="0" w:color="auto"/>
        <w:bottom w:val="none" w:sz="0" w:space="0" w:color="auto"/>
        <w:right w:val="none" w:sz="0" w:space="0" w:color="auto"/>
      </w:divBdr>
    </w:div>
    <w:div w:id="220481753">
      <w:bodyDiv w:val="1"/>
      <w:marLeft w:val="0"/>
      <w:marRight w:val="0"/>
      <w:marTop w:val="0"/>
      <w:marBottom w:val="0"/>
      <w:divBdr>
        <w:top w:val="none" w:sz="0" w:space="0" w:color="auto"/>
        <w:left w:val="none" w:sz="0" w:space="0" w:color="auto"/>
        <w:bottom w:val="none" w:sz="0" w:space="0" w:color="auto"/>
        <w:right w:val="none" w:sz="0" w:space="0" w:color="auto"/>
      </w:divBdr>
    </w:div>
    <w:div w:id="227497985">
      <w:bodyDiv w:val="1"/>
      <w:marLeft w:val="0"/>
      <w:marRight w:val="0"/>
      <w:marTop w:val="0"/>
      <w:marBottom w:val="0"/>
      <w:divBdr>
        <w:top w:val="none" w:sz="0" w:space="0" w:color="auto"/>
        <w:left w:val="none" w:sz="0" w:space="0" w:color="auto"/>
        <w:bottom w:val="none" w:sz="0" w:space="0" w:color="auto"/>
        <w:right w:val="none" w:sz="0" w:space="0" w:color="auto"/>
      </w:divBdr>
    </w:div>
    <w:div w:id="231089297">
      <w:bodyDiv w:val="1"/>
      <w:marLeft w:val="0"/>
      <w:marRight w:val="0"/>
      <w:marTop w:val="0"/>
      <w:marBottom w:val="0"/>
      <w:divBdr>
        <w:top w:val="none" w:sz="0" w:space="0" w:color="auto"/>
        <w:left w:val="none" w:sz="0" w:space="0" w:color="auto"/>
        <w:bottom w:val="none" w:sz="0" w:space="0" w:color="auto"/>
        <w:right w:val="none" w:sz="0" w:space="0" w:color="auto"/>
      </w:divBdr>
    </w:div>
    <w:div w:id="264196914">
      <w:bodyDiv w:val="1"/>
      <w:marLeft w:val="0"/>
      <w:marRight w:val="0"/>
      <w:marTop w:val="0"/>
      <w:marBottom w:val="0"/>
      <w:divBdr>
        <w:top w:val="none" w:sz="0" w:space="0" w:color="auto"/>
        <w:left w:val="none" w:sz="0" w:space="0" w:color="auto"/>
        <w:bottom w:val="none" w:sz="0" w:space="0" w:color="auto"/>
        <w:right w:val="none" w:sz="0" w:space="0" w:color="auto"/>
      </w:divBdr>
      <w:divsChild>
        <w:div w:id="2130585463">
          <w:marLeft w:val="2045"/>
          <w:marRight w:val="0"/>
          <w:marTop w:val="0"/>
          <w:marBottom w:val="0"/>
          <w:divBdr>
            <w:top w:val="none" w:sz="0" w:space="0" w:color="auto"/>
            <w:left w:val="none" w:sz="0" w:space="0" w:color="auto"/>
            <w:bottom w:val="none" w:sz="0" w:space="0" w:color="auto"/>
            <w:right w:val="none" w:sz="0" w:space="0" w:color="auto"/>
          </w:divBdr>
        </w:div>
        <w:div w:id="1828785397">
          <w:marLeft w:val="2045"/>
          <w:marRight w:val="0"/>
          <w:marTop w:val="0"/>
          <w:marBottom w:val="0"/>
          <w:divBdr>
            <w:top w:val="none" w:sz="0" w:space="0" w:color="auto"/>
            <w:left w:val="none" w:sz="0" w:space="0" w:color="auto"/>
            <w:bottom w:val="none" w:sz="0" w:space="0" w:color="auto"/>
            <w:right w:val="none" w:sz="0" w:space="0" w:color="auto"/>
          </w:divBdr>
        </w:div>
        <w:div w:id="965547831">
          <w:marLeft w:val="2045"/>
          <w:marRight w:val="0"/>
          <w:marTop w:val="0"/>
          <w:marBottom w:val="0"/>
          <w:divBdr>
            <w:top w:val="none" w:sz="0" w:space="0" w:color="auto"/>
            <w:left w:val="none" w:sz="0" w:space="0" w:color="auto"/>
            <w:bottom w:val="none" w:sz="0" w:space="0" w:color="auto"/>
            <w:right w:val="none" w:sz="0" w:space="0" w:color="auto"/>
          </w:divBdr>
        </w:div>
        <w:div w:id="1882784200">
          <w:marLeft w:val="2045"/>
          <w:marRight w:val="0"/>
          <w:marTop w:val="0"/>
          <w:marBottom w:val="0"/>
          <w:divBdr>
            <w:top w:val="none" w:sz="0" w:space="0" w:color="auto"/>
            <w:left w:val="none" w:sz="0" w:space="0" w:color="auto"/>
            <w:bottom w:val="none" w:sz="0" w:space="0" w:color="auto"/>
            <w:right w:val="none" w:sz="0" w:space="0" w:color="auto"/>
          </w:divBdr>
        </w:div>
        <w:div w:id="1222712331">
          <w:marLeft w:val="2045"/>
          <w:marRight w:val="0"/>
          <w:marTop w:val="0"/>
          <w:marBottom w:val="0"/>
          <w:divBdr>
            <w:top w:val="none" w:sz="0" w:space="0" w:color="auto"/>
            <w:left w:val="none" w:sz="0" w:space="0" w:color="auto"/>
            <w:bottom w:val="none" w:sz="0" w:space="0" w:color="auto"/>
            <w:right w:val="none" w:sz="0" w:space="0" w:color="auto"/>
          </w:divBdr>
        </w:div>
        <w:div w:id="452136618">
          <w:marLeft w:val="2045"/>
          <w:marRight w:val="0"/>
          <w:marTop w:val="0"/>
          <w:marBottom w:val="0"/>
          <w:divBdr>
            <w:top w:val="none" w:sz="0" w:space="0" w:color="auto"/>
            <w:left w:val="none" w:sz="0" w:space="0" w:color="auto"/>
            <w:bottom w:val="none" w:sz="0" w:space="0" w:color="auto"/>
            <w:right w:val="none" w:sz="0" w:space="0" w:color="auto"/>
          </w:divBdr>
        </w:div>
      </w:divsChild>
    </w:div>
    <w:div w:id="297687249">
      <w:bodyDiv w:val="1"/>
      <w:marLeft w:val="0"/>
      <w:marRight w:val="0"/>
      <w:marTop w:val="0"/>
      <w:marBottom w:val="0"/>
      <w:divBdr>
        <w:top w:val="none" w:sz="0" w:space="0" w:color="auto"/>
        <w:left w:val="none" w:sz="0" w:space="0" w:color="auto"/>
        <w:bottom w:val="none" w:sz="0" w:space="0" w:color="auto"/>
        <w:right w:val="none" w:sz="0" w:space="0" w:color="auto"/>
      </w:divBdr>
    </w:div>
    <w:div w:id="306857276">
      <w:bodyDiv w:val="1"/>
      <w:marLeft w:val="0"/>
      <w:marRight w:val="0"/>
      <w:marTop w:val="0"/>
      <w:marBottom w:val="0"/>
      <w:divBdr>
        <w:top w:val="none" w:sz="0" w:space="0" w:color="auto"/>
        <w:left w:val="none" w:sz="0" w:space="0" w:color="auto"/>
        <w:bottom w:val="none" w:sz="0" w:space="0" w:color="auto"/>
        <w:right w:val="none" w:sz="0" w:space="0" w:color="auto"/>
      </w:divBdr>
    </w:div>
    <w:div w:id="311447548">
      <w:bodyDiv w:val="1"/>
      <w:marLeft w:val="0"/>
      <w:marRight w:val="0"/>
      <w:marTop w:val="0"/>
      <w:marBottom w:val="0"/>
      <w:divBdr>
        <w:top w:val="none" w:sz="0" w:space="0" w:color="auto"/>
        <w:left w:val="none" w:sz="0" w:space="0" w:color="auto"/>
        <w:bottom w:val="none" w:sz="0" w:space="0" w:color="auto"/>
        <w:right w:val="none" w:sz="0" w:space="0" w:color="auto"/>
      </w:divBdr>
    </w:div>
    <w:div w:id="332296400">
      <w:bodyDiv w:val="1"/>
      <w:marLeft w:val="0"/>
      <w:marRight w:val="0"/>
      <w:marTop w:val="0"/>
      <w:marBottom w:val="0"/>
      <w:divBdr>
        <w:top w:val="none" w:sz="0" w:space="0" w:color="auto"/>
        <w:left w:val="none" w:sz="0" w:space="0" w:color="auto"/>
        <w:bottom w:val="none" w:sz="0" w:space="0" w:color="auto"/>
        <w:right w:val="none" w:sz="0" w:space="0" w:color="auto"/>
      </w:divBdr>
    </w:div>
    <w:div w:id="341052752">
      <w:bodyDiv w:val="1"/>
      <w:marLeft w:val="0"/>
      <w:marRight w:val="0"/>
      <w:marTop w:val="0"/>
      <w:marBottom w:val="0"/>
      <w:divBdr>
        <w:top w:val="none" w:sz="0" w:space="0" w:color="auto"/>
        <w:left w:val="none" w:sz="0" w:space="0" w:color="auto"/>
        <w:bottom w:val="none" w:sz="0" w:space="0" w:color="auto"/>
        <w:right w:val="none" w:sz="0" w:space="0" w:color="auto"/>
      </w:divBdr>
    </w:div>
    <w:div w:id="406653331">
      <w:bodyDiv w:val="1"/>
      <w:marLeft w:val="0"/>
      <w:marRight w:val="0"/>
      <w:marTop w:val="0"/>
      <w:marBottom w:val="0"/>
      <w:divBdr>
        <w:top w:val="none" w:sz="0" w:space="0" w:color="auto"/>
        <w:left w:val="none" w:sz="0" w:space="0" w:color="auto"/>
        <w:bottom w:val="none" w:sz="0" w:space="0" w:color="auto"/>
        <w:right w:val="none" w:sz="0" w:space="0" w:color="auto"/>
      </w:divBdr>
    </w:div>
    <w:div w:id="416561234">
      <w:bodyDiv w:val="1"/>
      <w:marLeft w:val="0"/>
      <w:marRight w:val="0"/>
      <w:marTop w:val="0"/>
      <w:marBottom w:val="0"/>
      <w:divBdr>
        <w:top w:val="none" w:sz="0" w:space="0" w:color="auto"/>
        <w:left w:val="none" w:sz="0" w:space="0" w:color="auto"/>
        <w:bottom w:val="none" w:sz="0" w:space="0" w:color="auto"/>
        <w:right w:val="none" w:sz="0" w:space="0" w:color="auto"/>
      </w:divBdr>
    </w:div>
    <w:div w:id="421491064">
      <w:bodyDiv w:val="1"/>
      <w:marLeft w:val="0"/>
      <w:marRight w:val="0"/>
      <w:marTop w:val="0"/>
      <w:marBottom w:val="0"/>
      <w:divBdr>
        <w:top w:val="none" w:sz="0" w:space="0" w:color="auto"/>
        <w:left w:val="none" w:sz="0" w:space="0" w:color="auto"/>
        <w:bottom w:val="none" w:sz="0" w:space="0" w:color="auto"/>
        <w:right w:val="none" w:sz="0" w:space="0" w:color="auto"/>
      </w:divBdr>
    </w:div>
    <w:div w:id="453449369">
      <w:bodyDiv w:val="1"/>
      <w:marLeft w:val="0"/>
      <w:marRight w:val="0"/>
      <w:marTop w:val="0"/>
      <w:marBottom w:val="0"/>
      <w:divBdr>
        <w:top w:val="none" w:sz="0" w:space="0" w:color="auto"/>
        <w:left w:val="none" w:sz="0" w:space="0" w:color="auto"/>
        <w:bottom w:val="none" w:sz="0" w:space="0" w:color="auto"/>
        <w:right w:val="none" w:sz="0" w:space="0" w:color="auto"/>
      </w:divBdr>
    </w:div>
    <w:div w:id="467626887">
      <w:bodyDiv w:val="1"/>
      <w:marLeft w:val="0"/>
      <w:marRight w:val="0"/>
      <w:marTop w:val="0"/>
      <w:marBottom w:val="0"/>
      <w:divBdr>
        <w:top w:val="none" w:sz="0" w:space="0" w:color="auto"/>
        <w:left w:val="none" w:sz="0" w:space="0" w:color="auto"/>
        <w:bottom w:val="none" w:sz="0" w:space="0" w:color="auto"/>
        <w:right w:val="none" w:sz="0" w:space="0" w:color="auto"/>
      </w:divBdr>
    </w:div>
    <w:div w:id="477041325">
      <w:bodyDiv w:val="1"/>
      <w:marLeft w:val="0"/>
      <w:marRight w:val="0"/>
      <w:marTop w:val="0"/>
      <w:marBottom w:val="0"/>
      <w:divBdr>
        <w:top w:val="none" w:sz="0" w:space="0" w:color="auto"/>
        <w:left w:val="none" w:sz="0" w:space="0" w:color="auto"/>
        <w:bottom w:val="none" w:sz="0" w:space="0" w:color="auto"/>
        <w:right w:val="none" w:sz="0" w:space="0" w:color="auto"/>
      </w:divBdr>
    </w:div>
    <w:div w:id="498741306">
      <w:bodyDiv w:val="1"/>
      <w:marLeft w:val="0"/>
      <w:marRight w:val="0"/>
      <w:marTop w:val="0"/>
      <w:marBottom w:val="0"/>
      <w:divBdr>
        <w:top w:val="none" w:sz="0" w:space="0" w:color="auto"/>
        <w:left w:val="none" w:sz="0" w:space="0" w:color="auto"/>
        <w:bottom w:val="none" w:sz="0" w:space="0" w:color="auto"/>
        <w:right w:val="none" w:sz="0" w:space="0" w:color="auto"/>
      </w:divBdr>
    </w:div>
    <w:div w:id="529877322">
      <w:bodyDiv w:val="1"/>
      <w:marLeft w:val="0"/>
      <w:marRight w:val="0"/>
      <w:marTop w:val="0"/>
      <w:marBottom w:val="0"/>
      <w:divBdr>
        <w:top w:val="none" w:sz="0" w:space="0" w:color="auto"/>
        <w:left w:val="none" w:sz="0" w:space="0" w:color="auto"/>
        <w:bottom w:val="none" w:sz="0" w:space="0" w:color="auto"/>
        <w:right w:val="none" w:sz="0" w:space="0" w:color="auto"/>
      </w:divBdr>
    </w:div>
    <w:div w:id="546257978">
      <w:bodyDiv w:val="1"/>
      <w:marLeft w:val="0"/>
      <w:marRight w:val="0"/>
      <w:marTop w:val="0"/>
      <w:marBottom w:val="0"/>
      <w:divBdr>
        <w:top w:val="none" w:sz="0" w:space="0" w:color="auto"/>
        <w:left w:val="none" w:sz="0" w:space="0" w:color="auto"/>
        <w:bottom w:val="none" w:sz="0" w:space="0" w:color="auto"/>
        <w:right w:val="none" w:sz="0" w:space="0" w:color="auto"/>
      </w:divBdr>
    </w:div>
    <w:div w:id="570431841">
      <w:bodyDiv w:val="1"/>
      <w:marLeft w:val="0"/>
      <w:marRight w:val="0"/>
      <w:marTop w:val="0"/>
      <w:marBottom w:val="0"/>
      <w:divBdr>
        <w:top w:val="none" w:sz="0" w:space="0" w:color="auto"/>
        <w:left w:val="none" w:sz="0" w:space="0" w:color="auto"/>
        <w:bottom w:val="none" w:sz="0" w:space="0" w:color="auto"/>
        <w:right w:val="none" w:sz="0" w:space="0" w:color="auto"/>
      </w:divBdr>
    </w:div>
    <w:div w:id="579020717">
      <w:bodyDiv w:val="1"/>
      <w:marLeft w:val="0"/>
      <w:marRight w:val="0"/>
      <w:marTop w:val="0"/>
      <w:marBottom w:val="0"/>
      <w:divBdr>
        <w:top w:val="none" w:sz="0" w:space="0" w:color="auto"/>
        <w:left w:val="none" w:sz="0" w:space="0" w:color="auto"/>
        <w:bottom w:val="none" w:sz="0" w:space="0" w:color="auto"/>
        <w:right w:val="none" w:sz="0" w:space="0" w:color="auto"/>
      </w:divBdr>
    </w:div>
    <w:div w:id="648510420">
      <w:bodyDiv w:val="1"/>
      <w:marLeft w:val="0"/>
      <w:marRight w:val="0"/>
      <w:marTop w:val="0"/>
      <w:marBottom w:val="0"/>
      <w:divBdr>
        <w:top w:val="none" w:sz="0" w:space="0" w:color="auto"/>
        <w:left w:val="none" w:sz="0" w:space="0" w:color="auto"/>
        <w:bottom w:val="none" w:sz="0" w:space="0" w:color="auto"/>
        <w:right w:val="none" w:sz="0" w:space="0" w:color="auto"/>
      </w:divBdr>
    </w:div>
    <w:div w:id="649986726">
      <w:bodyDiv w:val="1"/>
      <w:marLeft w:val="0"/>
      <w:marRight w:val="0"/>
      <w:marTop w:val="0"/>
      <w:marBottom w:val="0"/>
      <w:divBdr>
        <w:top w:val="none" w:sz="0" w:space="0" w:color="auto"/>
        <w:left w:val="none" w:sz="0" w:space="0" w:color="auto"/>
        <w:bottom w:val="none" w:sz="0" w:space="0" w:color="auto"/>
        <w:right w:val="none" w:sz="0" w:space="0" w:color="auto"/>
      </w:divBdr>
    </w:div>
    <w:div w:id="659889866">
      <w:bodyDiv w:val="1"/>
      <w:marLeft w:val="0"/>
      <w:marRight w:val="0"/>
      <w:marTop w:val="0"/>
      <w:marBottom w:val="0"/>
      <w:divBdr>
        <w:top w:val="none" w:sz="0" w:space="0" w:color="auto"/>
        <w:left w:val="none" w:sz="0" w:space="0" w:color="auto"/>
        <w:bottom w:val="none" w:sz="0" w:space="0" w:color="auto"/>
        <w:right w:val="none" w:sz="0" w:space="0" w:color="auto"/>
      </w:divBdr>
    </w:div>
    <w:div w:id="666519984">
      <w:bodyDiv w:val="1"/>
      <w:marLeft w:val="0"/>
      <w:marRight w:val="0"/>
      <w:marTop w:val="0"/>
      <w:marBottom w:val="0"/>
      <w:divBdr>
        <w:top w:val="none" w:sz="0" w:space="0" w:color="auto"/>
        <w:left w:val="none" w:sz="0" w:space="0" w:color="auto"/>
        <w:bottom w:val="none" w:sz="0" w:space="0" w:color="auto"/>
        <w:right w:val="none" w:sz="0" w:space="0" w:color="auto"/>
      </w:divBdr>
    </w:div>
    <w:div w:id="678392606">
      <w:bodyDiv w:val="1"/>
      <w:marLeft w:val="0"/>
      <w:marRight w:val="0"/>
      <w:marTop w:val="0"/>
      <w:marBottom w:val="0"/>
      <w:divBdr>
        <w:top w:val="none" w:sz="0" w:space="0" w:color="auto"/>
        <w:left w:val="none" w:sz="0" w:space="0" w:color="auto"/>
        <w:bottom w:val="none" w:sz="0" w:space="0" w:color="auto"/>
        <w:right w:val="none" w:sz="0" w:space="0" w:color="auto"/>
      </w:divBdr>
    </w:div>
    <w:div w:id="685520607">
      <w:bodyDiv w:val="1"/>
      <w:marLeft w:val="0"/>
      <w:marRight w:val="0"/>
      <w:marTop w:val="0"/>
      <w:marBottom w:val="0"/>
      <w:divBdr>
        <w:top w:val="none" w:sz="0" w:space="0" w:color="auto"/>
        <w:left w:val="none" w:sz="0" w:space="0" w:color="auto"/>
        <w:bottom w:val="none" w:sz="0" w:space="0" w:color="auto"/>
        <w:right w:val="none" w:sz="0" w:space="0" w:color="auto"/>
      </w:divBdr>
    </w:div>
    <w:div w:id="686716074">
      <w:bodyDiv w:val="1"/>
      <w:marLeft w:val="0"/>
      <w:marRight w:val="0"/>
      <w:marTop w:val="0"/>
      <w:marBottom w:val="0"/>
      <w:divBdr>
        <w:top w:val="none" w:sz="0" w:space="0" w:color="auto"/>
        <w:left w:val="none" w:sz="0" w:space="0" w:color="auto"/>
        <w:bottom w:val="none" w:sz="0" w:space="0" w:color="auto"/>
        <w:right w:val="none" w:sz="0" w:space="0" w:color="auto"/>
      </w:divBdr>
    </w:div>
    <w:div w:id="688022560">
      <w:bodyDiv w:val="1"/>
      <w:marLeft w:val="0"/>
      <w:marRight w:val="0"/>
      <w:marTop w:val="0"/>
      <w:marBottom w:val="0"/>
      <w:divBdr>
        <w:top w:val="none" w:sz="0" w:space="0" w:color="auto"/>
        <w:left w:val="none" w:sz="0" w:space="0" w:color="auto"/>
        <w:bottom w:val="none" w:sz="0" w:space="0" w:color="auto"/>
        <w:right w:val="none" w:sz="0" w:space="0" w:color="auto"/>
      </w:divBdr>
    </w:div>
    <w:div w:id="688486155">
      <w:bodyDiv w:val="1"/>
      <w:marLeft w:val="0"/>
      <w:marRight w:val="0"/>
      <w:marTop w:val="0"/>
      <w:marBottom w:val="0"/>
      <w:divBdr>
        <w:top w:val="none" w:sz="0" w:space="0" w:color="auto"/>
        <w:left w:val="none" w:sz="0" w:space="0" w:color="auto"/>
        <w:bottom w:val="none" w:sz="0" w:space="0" w:color="auto"/>
        <w:right w:val="none" w:sz="0" w:space="0" w:color="auto"/>
      </w:divBdr>
    </w:div>
    <w:div w:id="697701197">
      <w:bodyDiv w:val="1"/>
      <w:marLeft w:val="0"/>
      <w:marRight w:val="0"/>
      <w:marTop w:val="0"/>
      <w:marBottom w:val="0"/>
      <w:divBdr>
        <w:top w:val="none" w:sz="0" w:space="0" w:color="auto"/>
        <w:left w:val="none" w:sz="0" w:space="0" w:color="auto"/>
        <w:bottom w:val="none" w:sz="0" w:space="0" w:color="auto"/>
        <w:right w:val="none" w:sz="0" w:space="0" w:color="auto"/>
      </w:divBdr>
    </w:div>
    <w:div w:id="753629286">
      <w:bodyDiv w:val="1"/>
      <w:marLeft w:val="0"/>
      <w:marRight w:val="0"/>
      <w:marTop w:val="0"/>
      <w:marBottom w:val="0"/>
      <w:divBdr>
        <w:top w:val="none" w:sz="0" w:space="0" w:color="auto"/>
        <w:left w:val="none" w:sz="0" w:space="0" w:color="auto"/>
        <w:bottom w:val="none" w:sz="0" w:space="0" w:color="auto"/>
        <w:right w:val="none" w:sz="0" w:space="0" w:color="auto"/>
      </w:divBdr>
    </w:div>
    <w:div w:id="787242534">
      <w:bodyDiv w:val="1"/>
      <w:marLeft w:val="0"/>
      <w:marRight w:val="0"/>
      <w:marTop w:val="0"/>
      <w:marBottom w:val="0"/>
      <w:divBdr>
        <w:top w:val="none" w:sz="0" w:space="0" w:color="auto"/>
        <w:left w:val="none" w:sz="0" w:space="0" w:color="auto"/>
        <w:bottom w:val="none" w:sz="0" w:space="0" w:color="auto"/>
        <w:right w:val="none" w:sz="0" w:space="0" w:color="auto"/>
      </w:divBdr>
    </w:div>
    <w:div w:id="789204142">
      <w:bodyDiv w:val="1"/>
      <w:marLeft w:val="0"/>
      <w:marRight w:val="0"/>
      <w:marTop w:val="0"/>
      <w:marBottom w:val="0"/>
      <w:divBdr>
        <w:top w:val="none" w:sz="0" w:space="0" w:color="auto"/>
        <w:left w:val="none" w:sz="0" w:space="0" w:color="auto"/>
        <w:bottom w:val="none" w:sz="0" w:space="0" w:color="auto"/>
        <w:right w:val="none" w:sz="0" w:space="0" w:color="auto"/>
      </w:divBdr>
    </w:div>
    <w:div w:id="794297754">
      <w:bodyDiv w:val="1"/>
      <w:marLeft w:val="0"/>
      <w:marRight w:val="0"/>
      <w:marTop w:val="0"/>
      <w:marBottom w:val="0"/>
      <w:divBdr>
        <w:top w:val="none" w:sz="0" w:space="0" w:color="auto"/>
        <w:left w:val="none" w:sz="0" w:space="0" w:color="auto"/>
        <w:bottom w:val="none" w:sz="0" w:space="0" w:color="auto"/>
        <w:right w:val="none" w:sz="0" w:space="0" w:color="auto"/>
      </w:divBdr>
    </w:div>
    <w:div w:id="805195388">
      <w:bodyDiv w:val="1"/>
      <w:marLeft w:val="0"/>
      <w:marRight w:val="0"/>
      <w:marTop w:val="0"/>
      <w:marBottom w:val="0"/>
      <w:divBdr>
        <w:top w:val="none" w:sz="0" w:space="0" w:color="auto"/>
        <w:left w:val="none" w:sz="0" w:space="0" w:color="auto"/>
        <w:bottom w:val="none" w:sz="0" w:space="0" w:color="auto"/>
        <w:right w:val="none" w:sz="0" w:space="0" w:color="auto"/>
      </w:divBdr>
    </w:div>
    <w:div w:id="837959948">
      <w:bodyDiv w:val="1"/>
      <w:marLeft w:val="0"/>
      <w:marRight w:val="0"/>
      <w:marTop w:val="0"/>
      <w:marBottom w:val="0"/>
      <w:divBdr>
        <w:top w:val="none" w:sz="0" w:space="0" w:color="auto"/>
        <w:left w:val="none" w:sz="0" w:space="0" w:color="auto"/>
        <w:bottom w:val="none" w:sz="0" w:space="0" w:color="auto"/>
        <w:right w:val="none" w:sz="0" w:space="0" w:color="auto"/>
      </w:divBdr>
    </w:div>
    <w:div w:id="842284840">
      <w:bodyDiv w:val="1"/>
      <w:marLeft w:val="0"/>
      <w:marRight w:val="0"/>
      <w:marTop w:val="0"/>
      <w:marBottom w:val="0"/>
      <w:divBdr>
        <w:top w:val="none" w:sz="0" w:space="0" w:color="auto"/>
        <w:left w:val="none" w:sz="0" w:space="0" w:color="auto"/>
        <w:bottom w:val="none" w:sz="0" w:space="0" w:color="auto"/>
        <w:right w:val="none" w:sz="0" w:space="0" w:color="auto"/>
      </w:divBdr>
    </w:div>
    <w:div w:id="855004875">
      <w:bodyDiv w:val="1"/>
      <w:marLeft w:val="0"/>
      <w:marRight w:val="0"/>
      <w:marTop w:val="0"/>
      <w:marBottom w:val="0"/>
      <w:divBdr>
        <w:top w:val="none" w:sz="0" w:space="0" w:color="auto"/>
        <w:left w:val="none" w:sz="0" w:space="0" w:color="auto"/>
        <w:bottom w:val="none" w:sz="0" w:space="0" w:color="auto"/>
        <w:right w:val="none" w:sz="0" w:space="0" w:color="auto"/>
      </w:divBdr>
    </w:div>
    <w:div w:id="871965370">
      <w:bodyDiv w:val="1"/>
      <w:marLeft w:val="0"/>
      <w:marRight w:val="0"/>
      <w:marTop w:val="0"/>
      <w:marBottom w:val="0"/>
      <w:divBdr>
        <w:top w:val="none" w:sz="0" w:space="0" w:color="auto"/>
        <w:left w:val="none" w:sz="0" w:space="0" w:color="auto"/>
        <w:bottom w:val="none" w:sz="0" w:space="0" w:color="auto"/>
        <w:right w:val="none" w:sz="0" w:space="0" w:color="auto"/>
      </w:divBdr>
    </w:div>
    <w:div w:id="874853775">
      <w:bodyDiv w:val="1"/>
      <w:marLeft w:val="0"/>
      <w:marRight w:val="0"/>
      <w:marTop w:val="0"/>
      <w:marBottom w:val="0"/>
      <w:divBdr>
        <w:top w:val="none" w:sz="0" w:space="0" w:color="auto"/>
        <w:left w:val="none" w:sz="0" w:space="0" w:color="auto"/>
        <w:bottom w:val="none" w:sz="0" w:space="0" w:color="auto"/>
        <w:right w:val="none" w:sz="0" w:space="0" w:color="auto"/>
      </w:divBdr>
    </w:div>
    <w:div w:id="878585348">
      <w:bodyDiv w:val="1"/>
      <w:marLeft w:val="0"/>
      <w:marRight w:val="0"/>
      <w:marTop w:val="0"/>
      <w:marBottom w:val="0"/>
      <w:divBdr>
        <w:top w:val="none" w:sz="0" w:space="0" w:color="auto"/>
        <w:left w:val="none" w:sz="0" w:space="0" w:color="auto"/>
        <w:bottom w:val="none" w:sz="0" w:space="0" w:color="auto"/>
        <w:right w:val="none" w:sz="0" w:space="0" w:color="auto"/>
      </w:divBdr>
    </w:div>
    <w:div w:id="884803422">
      <w:bodyDiv w:val="1"/>
      <w:marLeft w:val="0"/>
      <w:marRight w:val="0"/>
      <w:marTop w:val="0"/>
      <w:marBottom w:val="0"/>
      <w:divBdr>
        <w:top w:val="none" w:sz="0" w:space="0" w:color="auto"/>
        <w:left w:val="none" w:sz="0" w:space="0" w:color="auto"/>
        <w:bottom w:val="none" w:sz="0" w:space="0" w:color="auto"/>
        <w:right w:val="none" w:sz="0" w:space="0" w:color="auto"/>
      </w:divBdr>
    </w:div>
    <w:div w:id="923101586">
      <w:bodyDiv w:val="1"/>
      <w:marLeft w:val="0"/>
      <w:marRight w:val="0"/>
      <w:marTop w:val="0"/>
      <w:marBottom w:val="0"/>
      <w:divBdr>
        <w:top w:val="none" w:sz="0" w:space="0" w:color="auto"/>
        <w:left w:val="none" w:sz="0" w:space="0" w:color="auto"/>
        <w:bottom w:val="none" w:sz="0" w:space="0" w:color="auto"/>
        <w:right w:val="none" w:sz="0" w:space="0" w:color="auto"/>
      </w:divBdr>
    </w:div>
    <w:div w:id="934051611">
      <w:bodyDiv w:val="1"/>
      <w:marLeft w:val="0"/>
      <w:marRight w:val="0"/>
      <w:marTop w:val="0"/>
      <w:marBottom w:val="0"/>
      <w:divBdr>
        <w:top w:val="none" w:sz="0" w:space="0" w:color="auto"/>
        <w:left w:val="none" w:sz="0" w:space="0" w:color="auto"/>
        <w:bottom w:val="none" w:sz="0" w:space="0" w:color="auto"/>
        <w:right w:val="none" w:sz="0" w:space="0" w:color="auto"/>
      </w:divBdr>
    </w:div>
    <w:div w:id="950552194">
      <w:bodyDiv w:val="1"/>
      <w:marLeft w:val="0"/>
      <w:marRight w:val="0"/>
      <w:marTop w:val="0"/>
      <w:marBottom w:val="0"/>
      <w:divBdr>
        <w:top w:val="none" w:sz="0" w:space="0" w:color="auto"/>
        <w:left w:val="none" w:sz="0" w:space="0" w:color="auto"/>
        <w:bottom w:val="none" w:sz="0" w:space="0" w:color="auto"/>
        <w:right w:val="none" w:sz="0" w:space="0" w:color="auto"/>
      </w:divBdr>
    </w:div>
    <w:div w:id="957487187">
      <w:bodyDiv w:val="1"/>
      <w:marLeft w:val="0"/>
      <w:marRight w:val="0"/>
      <w:marTop w:val="0"/>
      <w:marBottom w:val="0"/>
      <w:divBdr>
        <w:top w:val="none" w:sz="0" w:space="0" w:color="auto"/>
        <w:left w:val="none" w:sz="0" w:space="0" w:color="auto"/>
        <w:bottom w:val="none" w:sz="0" w:space="0" w:color="auto"/>
        <w:right w:val="none" w:sz="0" w:space="0" w:color="auto"/>
      </w:divBdr>
    </w:div>
    <w:div w:id="984621561">
      <w:bodyDiv w:val="1"/>
      <w:marLeft w:val="0"/>
      <w:marRight w:val="0"/>
      <w:marTop w:val="0"/>
      <w:marBottom w:val="0"/>
      <w:divBdr>
        <w:top w:val="none" w:sz="0" w:space="0" w:color="auto"/>
        <w:left w:val="none" w:sz="0" w:space="0" w:color="auto"/>
        <w:bottom w:val="none" w:sz="0" w:space="0" w:color="auto"/>
        <w:right w:val="none" w:sz="0" w:space="0" w:color="auto"/>
      </w:divBdr>
    </w:div>
    <w:div w:id="1000348079">
      <w:bodyDiv w:val="1"/>
      <w:marLeft w:val="0"/>
      <w:marRight w:val="0"/>
      <w:marTop w:val="0"/>
      <w:marBottom w:val="0"/>
      <w:divBdr>
        <w:top w:val="none" w:sz="0" w:space="0" w:color="auto"/>
        <w:left w:val="none" w:sz="0" w:space="0" w:color="auto"/>
        <w:bottom w:val="none" w:sz="0" w:space="0" w:color="auto"/>
        <w:right w:val="none" w:sz="0" w:space="0" w:color="auto"/>
      </w:divBdr>
    </w:div>
    <w:div w:id="1011029462">
      <w:bodyDiv w:val="1"/>
      <w:marLeft w:val="0"/>
      <w:marRight w:val="0"/>
      <w:marTop w:val="0"/>
      <w:marBottom w:val="0"/>
      <w:divBdr>
        <w:top w:val="none" w:sz="0" w:space="0" w:color="auto"/>
        <w:left w:val="none" w:sz="0" w:space="0" w:color="auto"/>
        <w:bottom w:val="none" w:sz="0" w:space="0" w:color="auto"/>
        <w:right w:val="none" w:sz="0" w:space="0" w:color="auto"/>
      </w:divBdr>
    </w:div>
    <w:div w:id="1039473678">
      <w:bodyDiv w:val="1"/>
      <w:marLeft w:val="0"/>
      <w:marRight w:val="0"/>
      <w:marTop w:val="0"/>
      <w:marBottom w:val="0"/>
      <w:divBdr>
        <w:top w:val="none" w:sz="0" w:space="0" w:color="auto"/>
        <w:left w:val="none" w:sz="0" w:space="0" w:color="auto"/>
        <w:bottom w:val="none" w:sz="0" w:space="0" w:color="auto"/>
        <w:right w:val="none" w:sz="0" w:space="0" w:color="auto"/>
      </w:divBdr>
    </w:div>
    <w:div w:id="1041170959">
      <w:bodyDiv w:val="1"/>
      <w:marLeft w:val="0"/>
      <w:marRight w:val="0"/>
      <w:marTop w:val="0"/>
      <w:marBottom w:val="0"/>
      <w:divBdr>
        <w:top w:val="none" w:sz="0" w:space="0" w:color="auto"/>
        <w:left w:val="none" w:sz="0" w:space="0" w:color="auto"/>
        <w:bottom w:val="none" w:sz="0" w:space="0" w:color="auto"/>
        <w:right w:val="none" w:sz="0" w:space="0" w:color="auto"/>
      </w:divBdr>
    </w:div>
    <w:div w:id="1080177854">
      <w:bodyDiv w:val="1"/>
      <w:marLeft w:val="0"/>
      <w:marRight w:val="0"/>
      <w:marTop w:val="0"/>
      <w:marBottom w:val="0"/>
      <w:divBdr>
        <w:top w:val="none" w:sz="0" w:space="0" w:color="auto"/>
        <w:left w:val="none" w:sz="0" w:space="0" w:color="auto"/>
        <w:bottom w:val="none" w:sz="0" w:space="0" w:color="auto"/>
        <w:right w:val="none" w:sz="0" w:space="0" w:color="auto"/>
      </w:divBdr>
    </w:div>
    <w:div w:id="1100758342">
      <w:bodyDiv w:val="1"/>
      <w:marLeft w:val="0"/>
      <w:marRight w:val="0"/>
      <w:marTop w:val="0"/>
      <w:marBottom w:val="0"/>
      <w:divBdr>
        <w:top w:val="none" w:sz="0" w:space="0" w:color="auto"/>
        <w:left w:val="none" w:sz="0" w:space="0" w:color="auto"/>
        <w:bottom w:val="none" w:sz="0" w:space="0" w:color="auto"/>
        <w:right w:val="none" w:sz="0" w:space="0" w:color="auto"/>
      </w:divBdr>
    </w:div>
    <w:div w:id="1118258132">
      <w:bodyDiv w:val="1"/>
      <w:marLeft w:val="0"/>
      <w:marRight w:val="0"/>
      <w:marTop w:val="0"/>
      <w:marBottom w:val="0"/>
      <w:divBdr>
        <w:top w:val="none" w:sz="0" w:space="0" w:color="auto"/>
        <w:left w:val="none" w:sz="0" w:space="0" w:color="auto"/>
        <w:bottom w:val="none" w:sz="0" w:space="0" w:color="auto"/>
        <w:right w:val="none" w:sz="0" w:space="0" w:color="auto"/>
      </w:divBdr>
    </w:div>
    <w:div w:id="1134257407">
      <w:bodyDiv w:val="1"/>
      <w:marLeft w:val="0"/>
      <w:marRight w:val="0"/>
      <w:marTop w:val="0"/>
      <w:marBottom w:val="0"/>
      <w:divBdr>
        <w:top w:val="none" w:sz="0" w:space="0" w:color="auto"/>
        <w:left w:val="none" w:sz="0" w:space="0" w:color="auto"/>
        <w:bottom w:val="none" w:sz="0" w:space="0" w:color="auto"/>
        <w:right w:val="none" w:sz="0" w:space="0" w:color="auto"/>
      </w:divBdr>
    </w:div>
    <w:div w:id="1161893905">
      <w:bodyDiv w:val="1"/>
      <w:marLeft w:val="0"/>
      <w:marRight w:val="0"/>
      <w:marTop w:val="0"/>
      <w:marBottom w:val="0"/>
      <w:divBdr>
        <w:top w:val="none" w:sz="0" w:space="0" w:color="auto"/>
        <w:left w:val="none" w:sz="0" w:space="0" w:color="auto"/>
        <w:bottom w:val="none" w:sz="0" w:space="0" w:color="auto"/>
        <w:right w:val="none" w:sz="0" w:space="0" w:color="auto"/>
      </w:divBdr>
    </w:div>
    <w:div w:id="1179733008">
      <w:bodyDiv w:val="1"/>
      <w:marLeft w:val="0"/>
      <w:marRight w:val="0"/>
      <w:marTop w:val="0"/>
      <w:marBottom w:val="0"/>
      <w:divBdr>
        <w:top w:val="none" w:sz="0" w:space="0" w:color="auto"/>
        <w:left w:val="none" w:sz="0" w:space="0" w:color="auto"/>
        <w:bottom w:val="none" w:sz="0" w:space="0" w:color="auto"/>
        <w:right w:val="none" w:sz="0" w:space="0" w:color="auto"/>
      </w:divBdr>
    </w:div>
    <w:div w:id="1189248299">
      <w:bodyDiv w:val="1"/>
      <w:marLeft w:val="0"/>
      <w:marRight w:val="0"/>
      <w:marTop w:val="0"/>
      <w:marBottom w:val="0"/>
      <w:divBdr>
        <w:top w:val="none" w:sz="0" w:space="0" w:color="auto"/>
        <w:left w:val="none" w:sz="0" w:space="0" w:color="auto"/>
        <w:bottom w:val="none" w:sz="0" w:space="0" w:color="auto"/>
        <w:right w:val="none" w:sz="0" w:space="0" w:color="auto"/>
      </w:divBdr>
    </w:div>
    <w:div w:id="1201740896">
      <w:bodyDiv w:val="1"/>
      <w:marLeft w:val="0"/>
      <w:marRight w:val="0"/>
      <w:marTop w:val="0"/>
      <w:marBottom w:val="0"/>
      <w:divBdr>
        <w:top w:val="none" w:sz="0" w:space="0" w:color="auto"/>
        <w:left w:val="none" w:sz="0" w:space="0" w:color="auto"/>
        <w:bottom w:val="none" w:sz="0" w:space="0" w:color="auto"/>
        <w:right w:val="none" w:sz="0" w:space="0" w:color="auto"/>
      </w:divBdr>
    </w:div>
    <w:div w:id="1256522337">
      <w:bodyDiv w:val="1"/>
      <w:marLeft w:val="0"/>
      <w:marRight w:val="0"/>
      <w:marTop w:val="0"/>
      <w:marBottom w:val="0"/>
      <w:divBdr>
        <w:top w:val="none" w:sz="0" w:space="0" w:color="auto"/>
        <w:left w:val="none" w:sz="0" w:space="0" w:color="auto"/>
        <w:bottom w:val="none" w:sz="0" w:space="0" w:color="auto"/>
        <w:right w:val="none" w:sz="0" w:space="0" w:color="auto"/>
      </w:divBdr>
    </w:div>
    <w:div w:id="1330211617">
      <w:bodyDiv w:val="1"/>
      <w:marLeft w:val="0"/>
      <w:marRight w:val="0"/>
      <w:marTop w:val="0"/>
      <w:marBottom w:val="0"/>
      <w:divBdr>
        <w:top w:val="none" w:sz="0" w:space="0" w:color="auto"/>
        <w:left w:val="none" w:sz="0" w:space="0" w:color="auto"/>
        <w:bottom w:val="none" w:sz="0" w:space="0" w:color="auto"/>
        <w:right w:val="none" w:sz="0" w:space="0" w:color="auto"/>
      </w:divBdr>
    </w:div>
    <w:div w:id="1371149291">
      <w:bodyDiv w:val="1"/>
      <w:marLeft w:val="0"/>
      <w:marRight w:val="0"/>
      <w:marTop w:val="0"/>
      <w:marBottom w:val="0"/>
      <w:divBdr>
        <w:top w:val="none" w:sz="0" w:space="0" w:color="auto"/>
        <w:left w:val="none" w:sz="0" w:space="0" w:color="auto"/>
        <w:bottom w:val="none" w:sz="0" w:space="0" w:color="auto"/>
        <w:right w:val="none" w:sz="0" w:space="0" w:color="auto"/>
      </w:divBdr>
    </w:div>
    <w:div w:id="1382440056">
      <w:bodyDiv w:val="1"/>
      <w:marLeft w:val="0"/>
      <w:marRight w:val="0"/>
      <w:marTop w:val="0"/>
      <w:marBottom w:val="0"/>
      <w:divBdr>
        <w:top w:val="none" w:sz="0" w:space="0" w:color="auto"/>
        <w:left w:val="none" w:sz="0" w:space="0" w:color="auto"/>
        <w:bottom w:val="none" w:sz="0" w:space="0" w:color="auto"/>
        <w:right w:val="none" w:sz="0" w:space="0" w:color="auto"/>
      </w:divBdr>
    </w:div>
    <w:div w:id="1394037056">
      <w:bodyDiv w:val="1"/>
      <w:marLeft w:val="0"/>
      <w:marRight w:val="0"/>
      <w:marTop w:val="0"/>
      <w:marBottom w:val="0"/>
      <w:divBdr>
        <w:top w:val="none" w:sz="0" w:space="0" w:color="auto"/>
        <w:left w:val="none" w:sz="0" w:space="0" w:color="auto"/>
        <w:bottom w:val="none" w:sz="0" w:space="0" w:color="auto"/>
        <w:right w:val="none" w:sz="0" w:space="0" w:color="auto"/>
      </w:divBdr>
    </w:div>
    <w:div w:id="1427576759">
      <w:bodyDiv w:val="1"/>
      <w:marLeft w:val="0"/>
      <w:marRight w:val="0"/>
      <w:marTop w:val="0"/>
      <w:marBottom w:val="0"/>
      <w:divBdr>
        <w:top w:val="none" w:sz="0" w:space="0" w:color="auto"/>
        <w:left w:val="none" w:sz="0" w:space="0" w:color="auto"/>
        <w:bottom w:val="none" w:sz="0" w:space="0" w:color="auto"/>
        <w:right w:val="none" w:sz="0" w:space="0" w:color="auto"/>
      </w:divBdr>
    </w:div>
    <w:div w:id="1438985383">
      <w:bodyDiv w:val="1"/>
      <w:marLeft w:val="0"/>
      <w:marRight w:val="0"/>
      <w:marTop w:val="0"/>
      <w:marBottom w:val="0"/>
      <w:divBdr>
        <w:top w:val="none" w:sz="0" w:space="0" w:color="auto"/>
        <w:left w:val="none" w:sz="0" w:space="0" w:color="auto"/>
        <w:bottom w:val="none" w:sz="0" w:space="0" w:color="auto"/>
        <w:right w:val="none" w:sz="0" w:space="0" w:color="auto"/>
      </w:divBdr>
    </w:div>
    <w:div w:id="1462577765">
      <w:bodyDiv w:val="1"/>
      <w:marLeft w:val="0"/>
      <w:marRight w:val="0"/>
      <w:marTop w:val="0"/>
      <w:marBottom w:val="0"/>
      <w:divBdr>
        <w:top w:val="none" w:sz="0" w:space="0" w:color="auto"/>
        <w:left w:val="none" w:sz="0" w:space="0" w:color="auto"/>
        <w:bottom w:val="none" w:sz="0" w:space="0" w:color="auto"/>
        <w:right w:val="none" w:sz="0" w:space="0" w:color="auto"/>
      </w:divBdr>
    </w:div>
    <w:div w:id="1478692723">
      <w:bodyDiv w:val="1"/>
      <w:marLeft w:val="0"/>
      <w:marRight w:val="0"/>
      <w:marTop w:val="0"/>
      <w:marBottom w:val="0"/>
      <w:divBdr>
        <w:top w:val="none" w:sz="0" w:space="0" w:color="auto"/>
        <w:left w:val="none" w:sz="0" w:space="0" w:color="auto"/>
        <w:bottom w:val="none" w:sz="0" w:space="0" w:color="auto"/>
        <w:right w:val="none" w:sz="0" w:space="0" w:color="auto"/>
      </w:divBdr>
    </w:div>
    <w:div w:id="1484079897">
      <w:bodyDiv w:val="1"/>
      <w:marLeft w:val="0"/>
      <w:marRight w:val="0"/>
      <w:marTop w:val="0"/>
      <w:marBottom w:val="0"/>
      <w:divBdr>
        <w:top w:val="none" w:sz="0" w:space="0" w:color="auto"/>
        <w:left w:val="none" w:sz="0" w:space="0" w:color="auto"/>
        <w:bottom w:val="none" w:sz="0" w:space="0" w:color="auto"/>
        <w:right w:val="none" w:sz="0" w:space="0" w:color="auto"/>
      </w:divBdr>
    </w:div>
    <w:div w:id="1486513861">
      <w:bodyDiv w:val="1"/>
      <w:marLeft w:val="0"/>
      <w:marRight w:val="0"/>
      <w:marTop w:val="0"/>
      <w:marBottom w:val="0"/>
      <w:divBdr>
        <w:top w:val="none" w:sz="0" w:space="0" w:color="auto"/>
        <w:left w:val="none" w:sz="0" w:space="0" w:color="auto"/>
        <w:bottom w:val="none" w:sz="0" w:space="0" w:color="auto"/>
        <w:right w:val="none" w:sz="0" w:space="0" w:color="auto"/>
      </w:divBdr>
    </w:div>
    <w:div w:id="1497764696">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32644512">
      <w:bodyDiv w:val="1"/>
      <w:marLeft w:val="0"/>
      <w:marRight w:val="0"/>
      <w:marTop w:val="0"/>
      <w:marBottom w:val="0"/>
      <w:divBdr>
        <w:top w:val="none" w:sz="0" w:space="0" w:color="auto"/>
        <w:left w:val="none" w:sz="0" w:space="0" w:color="auto"/>
        <w:bottom w:val="none" w:sz="0" w:space="0" w:color="auto"/>
        <w:right w:val="none" w:sz="0" w:space="0" w:color="auto"/>
      </w:divBdr>
    </w:div>
    <w:div w:id="1544441697">
      <w:bodyDiv w:val="1"/>
      <w:marLeft w:val="0"/>
      <w:marRight w:val="0"/>
      <w:marTop w:val="0"/>
      <w:marBottom w:val="0"/>
      <w:divBdr>
        <w:top w:val="none" w:sz="0" w:space="0" w:color="auto"/>
        <w:left w:val="none" w:sz="0" w:space="0" w:color="auto"/>
        <w:bottom w:val="none" w:sz="0" w:space="0" w:color="auto"/>
        <w:right w:val="none" w:sz="0" w:space="0" w:color="auto"/>
      </w:divBdr>
    </w:div>
    <w:div w:id="1689407539">
      <w:bodyDiv w:val="1"/>
      <w:marLeft w:val="0"/>
      <w:marRight w:val="0"/>
      <w:marTop w:val="0"/>
      <w:marBottom w:val="0"/>
      <w:divBdr>
        <w:top w:val="none" w:sz="0" w:space="0" w:color="auto"/>
        <w:left w:val="none" w:sz="0" w:space="0" w:color="auto"/>
        <w:bottom w:val="none" w:sz="0" w:space="0" w:color="auto"/>
        <w:right w:val="none" w:sz="0" w:space="0" w:color="auto"/>
      </w:divBdr>
    </w:div>
    <w:div w:id="1690063974">
      <w:bodyDiv w:val="1"/>
      <w:marLeft w:val="0"/>
      <w:marRight w:val="0"/>
      <w:marTop w:val="0"/>
      <w:marBottom w:val="0"/>
      <w:divBdr>
        <w:top w:val="none" w:sz="0" w:space="0" w:color="auto"/>
        <w:left w:val="none" w:sz="0" w:space="0" w:color="auto"/>
        <w:bottom w:val="none" w:sz="0" w:space="0" w:color="auto"/>
        <w:right w:val="none" w:sz="0" w:space="0" w:color="auto"/>
      </w:divBdr>
    </w:div>
    <w:div w:id="1694916174">
      <w:bodyDiv w:val="1"/>
      <w:marLeft w:val="0"/>
      <w:marRight w:val="0"/>
      <w:marTop w:val="0"/>
      <w:marBottom w:val="0"/>
      <w:divBdr>
        <w:top w:val="none" w:sz="0" w:space="0" w:color="auto"/>
        <w:left w:val="none" w:sz="0" w:space="0" w:color="auto"/>
        <w:bottom w:val="none" w:sz="0" w:space="0" w:color="auto"/>
        <w:right w:val="none" w:sz="0" w:space="0" w:color="auto"/>
      </w:divBdr>
    </w:div>
    <w:div w:id="1718161809">
      <w:bodyDiv w:val="1"/>
      <w:marLeft w:val="0"/>
      <w:marRight w:val="0"/>
      <w:marTop w:val="0"/>
      <w:marBottom w:val="0"/>
      <w:divBdr>
        <w:top w:val="none" w:sz="0" w:space="0" w:color="auto"/>
        <w:left w:val="none" w:sz="0" w:space="0" w:color="auto"/>
        <w:bottom w:val="none" w:sz="0" w:space="0" w:color="auto"/>
        <w:right w:val="none" w:sz="0" w:space="0" w:color="auto"/>
      </w:divBdr>
    </w:div>
    <w:div w:id="1719547555">
      <w:bodyDiv w:val="1"/>
      <w:marLeft w:val="0"/>
      <w:marRight w:val="0"/>
      <w:marTop w:val="0"/>
      <w:marBottom w:val="0"/>
      <w:divBdr>
        <w:top w:val="none" w:sz="0" w:space="0" w:color="auto"/>
        <w:left w:val="none" w:sz="0" w:space="0" w:color="auto"/>
        <w:bottom w:val="none" w:sz="0" w:space="0" w:color="auto"/>
        <w:right w:val="none" w:sz="0" w:space="0" w:color="auto"/>
      </w:divBdr>
    </w:div>
    <w:div w:id="1730301592">
      <w:bodyDiv w:val="1"/>
      <w:marLeft w:val="0"/>
      <w:marRight w:val="0"/>
      <w:marTop w:val="0"/>
      <w:marBottom w:val="0"/>
      <w:divBdr>
        <w:top w:val="none" w:sz="0" w:space="0" w:color="auto"/>
        <w:left w:val="none" w:sz="0" w:space="0" w:color="auto"/>
        <w:bottom w:val="none" w:sz="0" w:space="0" w:color="auto"/>
        <w:right w:val="none" w:sz="0" w:space="0" w:color="auto"/>
      </w:divBdr>
    </w:div>
    <w:div w:id="1788426898">
      <w:bodyDiv w:val="1"/>
      <w:marLeft w:val="0"/>
      <w:marRight w:val="0"/>
      <w:marTop w:val="0"/>
      <w:marBottom w:val="0"/>
      <w:divBdr>
        <w:top w:val="none" w:sz="0" w:space="0" w:color="auto"/>
        <w:left w:val="none" w:sz="0" w:space="0" w:color="auto"/>
        <w:bottom w:val="none" w:sz="0" w:space="0" w:color="auto"/>
        <w:right w:val="none" w:sz="0" w:space="0" w:color="auto"/>
      </w:divBdr>
    </w:div>
    <w:div w:id="1818955961">
      <w:bodyDiv w:val="1"/>
      <w:marLeft w:val="0"/>
      <w:marRight w:val="0"/>
      <w:marTop w:val="0"/>
      <w:marBottom w:val="0"/>
      <w:divBdr>
        <w:top w:val="none" w:sz="0" w:space="0" w:color="auto"/>
        <w:left w:val="none" w:sz="0" w:space="0" w:color="auto"/>
        <w:bottom w:val="none" w:sz="0" w:space="0" w:color="auto"/>
        <w:right w:val="none" w:sz="0" w:space="0" w:color="auto"/>
      </w:divBdr>
    </w:div>
    <w:div w:id="1823036779">
      <w:bodyDiv w:val="1"/>
      <w:marLeft w:val="0"/>
      <w:marRight w:val="0"/>
      <w:marTop w:val="0"/>
      <w:marBottom w:val="0"/>
      <w:divBdr>
        <w:top w:val="none" w:sz="0" w:space="0" w:color="auto"/>
        <w:left w:val="none" w:sz="0" w:space="0" w:color="auto"/>
        <w:bottom w:val="none" w:sz="0" w:space="0" w:color="auto"/>
        <w:right w:val="none" w:sz="0" w:space="0" w:color="auto"/>
      </w:divBdr>
    </w:div>
    <w:div w:id="1823614422">
      <w:bodyDiv w:val="1"/>
      <w:marLeft w:val="0"/>
      <w:marRight w:val="0"/>
      <w:marTop w:val="0"/>
      <w:marBottom w:val="0"/>
      <w:divBdr>
        <w:top w:val="none" w:sz="0" w:space="0" w:color="auto"/>
        <w:left w:val="none" w:sz="0" w:space="0" w:color="auto"/>
        <w:bottom w:val="none" w:sz="0" w:space="0" w:color="auto"/>
        <w:right w:val="none" w:sz="0" w:space="0" w:color="auto"/>
      </w:divBdr>
    </w:div>
    <w:div w:id="1829246931">
      <w:bodyDiv w:val="1"/>
      <w:marLeft w:val="0"/>
      <w:marRight w:val="0"/>
      <w:marTop w:val="0"/>
      <w:marBottom w:val="0"/>
      <w:divBdr>
        <w:top w:val="none" w:sz="0" w:space="0" w:color="auto"/>
        <w:left w:val="none" w:sz="0" w:space="0" w:color="auto"/>
        <w:bottom w:val="none" w:sz="0" w:space="0" w:color="auto"/>
        <w:right w:val="none" w:sz="0" w:space="0" w:color="auto"/>
      </w:divBdr>
    </w:div>
    <w:div w:id="1839996497">
      <w:bodyDiv w:val="1"/>
      <w:marLeft w:val="0"/>
      <w:marRight w:val="0"/>
      <w:marTop w:val="0"/>
      <w:marBottom w:val="0"/>
      <w:divBdr>
        <w:top w:val="none" w:sz="0" w:space="0" w:color="auto"/>
        <w:left w:val="none" w:sz="0" w:space="0" w:color="auto"/>
        <w:bottom w:val="none" w:sz="0" w:space="0" w:color="auto"/>
        <w:right w:val="none" w:sz="0" w:space="0" w:color="auto"/>
      </w:divBdr>
    </w:div>
    <w:div w:id="1844346858">
      <w:bodyDiv w:val="1"/>
      <w:marLeft w:val="0"/>
      <w:marRight w:val="0"/>
      <w:marTop w:val="0"/>
      <w:marBottom w:val="0"/>
      <w:divBdr>
        <w:top w:val="none" w:sz="0" w:space="0" w:color="auto"/>
        <w:left w:val="none" w:sz="0" w:space="0" w:color="auto"/>
        <w:bottom w:val="none" w:sz="0" w:space="0" w:color="auto"/>
        <w:right w:val="none" w:sz="0" w:space="0" w:color="auto"/>
      </w:divBdr>
    </w:div>
    <w:div w:id="1855420185">
      <w:bodyDiv w:val="1"/>
      <w:marLeft w:val="0"/>
      <w:marRight w:val="0"/>
      <w:marTop w:val="0"/>
      <w:marBottom w:val="0"/>
      <w:divBdr>
        <w:top w:val="none" w:sz="0" w:space="0" w:color="auto"/>
        <w:left w:val="none" w:sz="0" w:space="0" w:color="auto"/>
        <w:bottom w:val="none" w:sz="0" w:space="0" w:color="auto"/>
        <w:right w:val="none" w:sz="0" w:space="0" w:color="auto"/>
      </w:divBdr>
    </w:div>
    <w:div w:id="1875187734">
      <w:bodyDiv w:val="1"/>
      <w:marLeft w:val="0"/>
      <w:marRight w:val="0"/>
      <w:marTop w:val="0"/>
      <w:marBottom w:val="0"/>
      <w:divBdr>
        <w:top w:val="none" w:sz="0" w:space="0" w:color="auto"/>
        <w:left w:val="none" w:sz="0" w:space="0" w:color="auto"/>
        <w:bottom w:val="none" w:sz="0" w:space="0" w:color="auto"/>
        <w:right w:val="none" w:sz="0" w:space="0" w:color="auto"/>
      </w:divBdr>
    </w:div>
    <w:div w:id="1878883988">
      <w:bodyDiv w:val="1"/>
      <w:marLeft w:val="0"/>
      <w:marRight w:val="0"/>
      <w:marTop w:val="0"/>
      <w:marBottom w:val="0"/>
      <w:divBdr>
        <w:top w:val="none" w:sz="0" w:space="0" w:color="auto"/>
        <w:left w:val="none" w:sz="0" w:space="0" w:color="auto"/>
        <w:bottom w:val="none" w:sz="0" w:space="0" w:color="auto"/>
        <w:right w:val="none" w:sz="0" w:space="0" w:color="auto"/>
      </w:divBdr>
    </w:div>
    <w:div w:id="1880585120">
      <w:bodyDiv w:val="1"/>
      <w:marLeft w:val="0"/>
      <w:marRight w:val="0"/>
      <w:marTop w:val="0"/>
      <w:marBottom w:val="0"/>
      <w:divBdr>
        <w:top w:val="none" w:sz="0" w:space="0" w:color="auto"/>
        <w:left w:val="none" w:sz="0" w:space="0" w:color="auto"/>
        <w:bottom w:val="none" w:sz="0" w:space="0" w:color="auto"/>
        <w:right w:val="none" w:sz="0" w:space="0" w:color="auto"/>
      </w:divBdr>
    </w:div>
    <w:div w:id="1884244171">
      <w:bodyDiv w:val="1"/>
      <w:marLeft w:val="0"/>
      <w:marRight w:val="0"/>
      <w:marTop w:val="0"/>
      <w:marBottom w:val="0"/>
      <w:divBdr>
        <w:top w:val="none" w:sz="0" w:space="0" w:color="auto"/>
        <w:left w:val="none" w:sz="0" w:space="0" w:color="auto"/>
        <w:bottom w:val="none" w:sz="0" w:space="0" w:color="auto"/>
        <w:right w:val="none" w:sz="0" w:space="0" w:color="auto"/>
      </w:divBdr>
    </w:div>
    <w:div w:id="1903637575">
      <w:bodyDiv w:val="1"/>
      <w:marLeft w:val="0"/>
      <w:marRight w:val="0"/>
      <w:marTop w:val="0"/>
      <w:marBottom w:val="0"/>
      <w:divBdr>
        <w:top w:val="none" w:sz="0" w:space="0" w:color="auto"/>
        <w:left w:val="none" w:sz="0" w:space="0" w:color="auto"/>
        <w:bottom w:val="none" w:sz="0" w:space="0" w:color="auto"/>
        <w:right w:val="none" w:sz="0" w:space="0" w:color="auto"/>
      </w:divBdr>
    </w:div>
    <w:div w:id="1916889233">
      <w:bodyDiv w:val="1"/>
      <w:marLeft w:val="0"/>
      <w:marRight w:val="0"/>
      <w:marTop w:val="0"/>
      <w:marBottom w:val="0"/>
      <w:divBdr>
        <w:top w:val="none" w:sz="0" w:space="0" w:color="auto"/>
        <w:left w:val="none" w:sz="0" w:space="0" w:color="auto"/>
        <w:bottom w:val="none" w:sz="0" w:space="0" w:color="auto"/>
        <w:right w:val="none" w:sz="0" w:space="0" w:color="auto"/>
      </w:divBdr>
    </w:div>
    <w:div w:id="1917784296">
      <w:bodyDiv w:val="1"/>
      <w:marLeft w:val="0"/>
      <w:marRight w:val="0"/>
      <w:marTop w:val="0"/>
      <w:marBottom w:val="0"/>
      <w:divBdr>
        <w:top w:val="none" w:sz="0" w:space="0" w:color="auto"/>
        <w:left w:val="none" w:sz="0" w:space="0" w:color="auto"/>
        <w:bottom w:val="none" w:sz="0" w:space="0" w:color="auto"/>
        <w:right w:val="none" w:sz="0" w:space="0" w:color="auto"/>
      </w:divBdr>
    </w:div>
    <w:div w:id="1920409109">
      <w:bodyDiv w:val="1"/>
      <w:marLeft w:val="0"/>
      <w:marRight w:val="0"/>
      <w:marTop w:val="0"/>
      <w:marBottom w:val="0"/>
      <w:divBdr>
        <w:top w:val="none" w:sz="0" w:space="0" w:color="auto"/>
        <w:left w:val="none" w:sz="0" w:space="0" w:color="auto"/>
        <w:bottom w:val="none" w:sz="0" w:space="0" w:color="auto"/>
        <w:right w:val="none" w:sz="0" w:space="0" w:color="auto"/>
      </w:divBdr>
    </w:div>
    <w:div w:id="1936594097">
      <w:bodyDiv w:val="1"/>
      <w:marLeft w:val="0"/>
      <w:marRight w:val="0"/>
      <w:marTop w:val="0"/>
      <w:marBottom w:val="0"/>
      <w:divBdr>
        <w:top w:val="none" w:sz="0" w:space="0" w:color="auto"/>
        <w:left w:val="none" w:sz="0" w:space="0" w:color="auto"/>
        <w:bottom w:val="none" w:sz="0" w:space="0" w:color="auto"/>
        <w:right w:val="none" w:sz="0" w:space="0" w:color="auto"/>
      </w:divBdr>
    </w:div>
    <w:div w:id="1947228088">
      <w:bodyDiv w:val="1"/>
      <w:marLeft w:val="0"/>
      <w:marRight w:val="0"/>
      <w:marTop w:val="0"/>
      <w:marBottom w:val="0"/>
      <w:divBdr>
        <w:top w:val="none" w:sz="0" w:space="0" w:color="auto"/>
        <w:left w:val="none" w:sz="0" w:space="0" w:color="auto"/>
        <w:bottom w:val="none" w:sz="0" w:space="0" w:color="auto"/>
        <w:right w:val="none" w:sz="0" w:space="0" w:color="auto"/>
      </w:divBdr>
    </w:div>
    <w:div w:id="1989701840">
      <w:bodyDiv w:val="1"/>
      <w:marLeft w:val="0"/>
      <w:marRight w:val="0"/>
      <w:marTop w:val="0"/>
      <w:marBottom w:val="0"/>
      <w:divBdr>
        <w:top w:val="none" w:sz="0" w:space="0" w:color="auto"/>
        <w:left w:val="none" w:sz="0" w:space="0" w:color="auto"/>
        <w:bottom w:val="none" w:sz="0" w:space="0" w:color="auto"/>
        <w:right w:val="none" w:sz="0" w:space="0" w:color="auto"/>
      </w:divBdr>
    </w:div>
    <w:div w:id="2003927010">
      <w:bodyDiv w:val="1"/>
      <w:marLeft w:val="0"/>
      <w:marRight w:val="0"/>
      <w:marTop w:val="0"/>
      <w:marBottom w:val="0"/>
      <w:divBdr>
        <w:top w:val="none" w:sz="0" w:space="0" w:color="auto"/>
        <w:left w:val="none" w:sz="0" w:space="0" w:color="auto"/>
        <w:bottom w:val="none" w:sz="0" w:space="0" w:color="auto"/>
        <w:right w:val="none" w:sz="0" w:space="0" w:color="auto"/>
      </w:divBdr>
    </w:div>
    <w:div w:id="2017878375">
      <w:bodyDiv w:val="1"/>
      <w:marLeft w:val="0"/>
      <w:marRight w:val="0"/>
      <w:marTop w:val="0"/>
      <w:marBottom w:val="0"/>
      <w:divBdr>
        <w:top w:val="none" w:sz="0" w:space="0" w:color="auto"/>
        <w:left w:val="none" w:sz="0" w:space="0" w:color="auto"/>
        <w:bottom w:val="none" w:sz="0" w:space="0" w:color="auto"/>
        <w:right w:val="none" w:sz="0" w:space="0" w:color="auto"/>
      </w:divBdr>
    </w:div>
    <w:div w:id="2032484852">
      <w:bodyDiv w:val="1"/>
      <w:marLeft w:val="0"/>
      <w:marRight w:val="0"/>
      <w:marTop w:val="0"/>
      <w:marBottom w:val="0"/>
      <w:divBdr>
        <w:top w:val="none" w:sz="0" w:space="0" w:color="auto"/>
        <w:left w:val="none" w:sz="0" w:space="0" w:color="auto"/>
        <w:bottom w:val="none" w:sz="0" w:space="0" w:color="auto"/>
        <w:right w:val="none" w:sz="0" w:space="0" w:color="auto"/>
      </w:divBdr>
    </w:div>
    <w:div w:id="2047369738">
      <w:bodyDiv w:val="1"/>
      <w:marLeft w:val="0"/>
      <w:marRight w:val="0"/>
      <w:marTop w:val="0"/>
      <w:marBottom w:val="0"/>
      <w:divBdr>
        <w:top w:val="none" w:sz="0" w:space="0" w:color="auto"/>
        <w:left w:val="none" w:sz="0" w:space="0" w:color="auto"/>
        <w:bottom w:val="none" w:sz="0" w:space="0" w:color="auto"/>
        <w:right w:val="none" w:sz="0" w:space="0" w:color="auto"/>
      </w:divBdr>
    </w:div>
    <w:div w:id="2072381887">
      <w:bodyDiv w:val="1"/>
      <w:marLeft w:val="0"/>
      <w:marRight w:val="0"/>
      <w:marTop w:val="0"/>
      <w:marBottom w:val="0"/>
      <w:divBdr>
        <w:top w:val="none" w:sz="0" w:space="0" w:color="auto"/>
        <w:left w:val="none" w:sz="0" w:space="0" w:color="auto"/>
        <w:bottom w:val="none" w:sz="0" w:space="0" w:color="auto"/>
        <w:right w:val="none" w:sz="0" w:space="0" w:color="auto"/>
      </w:divBdr>
    </w:div>
    <w:div w:id="2084447616">
      <w:bodyDiv w:val="1"/>
      <w:marLeft w:val="0"/>
      <w:marRight w:val="0"/>
      <w:marTop w:val="0"/>
      <w:marBottom w:val="0"/>
      <w:divBdr>
        <w:top w:val="none" w:sz="0" w:space="0" w:color="auto"/>
        <w:left w:val="none" w:sz="0" w:space="0" w:color="auto"/>
        <w:bottom w:val="none" w:sz="0" w:space="0" w:color="auto"/>
        <w:right w:val="none" w:sz="0" w:space="0" w:color="auto"/>
      </w:divBdr>
    </w:div>
    <w:div w:id="2089039876">
      <w:bodyDiv w:val="1"/>
      <w:marLeft w:val="0"/>
      <w:marRight w:val="0"/>
      <w:marTop w:val="0"/>
      <w:marBottom w:val="0"/>
      <w:divBdr>
        <w:top w:val="none" w:sz="0" w:space="0" w:color="auto"/>
        <w:left w:val="none" w:sz="0" w:space="0" w:color="auto"/>
        <w:bottom w:val="none" w:sz="0" w:space="0" w:color="auto"/>
        <w:right w:val="none" w:sz="0" w:space="0" w:color="auto"/>
      </w:divBdr>
    </w:div>
    <w:div w:id="2096200808">
      <w:bodyDiv w:val="1"/>
      <w:marLeft w:val="0"/>
      <w:marRight w:val="0"/>
      <w:marTop w:val="0"/>
      <w:marBottom w:val="0"/>
      <w:divBdr>
        <w:top w:val="none" w:sz="0" w:space="0" w:color="auto"/>
        <w:left w:val="none" w:sz="0" w:space="0" w:color="auto"/>
        <w:bottom w:val="none" w:sz="0" w:space="0" w:color="auto"/>
        <w:right w:val="none" w:sz="0" w:space="0" w:color="auto"/>
      </w:divBdr>
    </w:div>
    <w:div w:id="2100757929">
      <w:bodyDiv w:val="1"/>
      <w:marLeft w:val="0"/>
      <w:marRight w:val="0"/>
      <w:marTop w:val="0"/>
      <w:marBottom w:val="0"/>
      <w:divBdr>
        <w:top w:val="none" w:sz="0" w:space="0" w:color="auto"/>
        <w:left w:val="none" w:sz="0" w:space="0" w:color="auto"/>
        <w:bottom w:val="none" w:sz="0" w:space="0" w:color="auto"/>
        <w:right w:val="none" w:sz="0" w:space="0" w:color="auto"/>
      </w:divBdr>
    </w:div>
    <w:div w:id="2114402461">
      <w:bodyDiv w:val="1"/>
      <w:marLeft w:val="0"/>
      <w:marRight w:val="0"/>
      <w:marTop w:val="0"/>
      <w:marBottom w:val="0"/>
      <w:divBdr>
        <w:top w:val="none" w:sz="0" w:space="0" w:color="auto"/>
        <w:left w:val="none" w:sz="0" w:space="0" w:color="auto"/>
        <w:bottom w:val="none" w:sz="0" w:space="0" w:color="auto"/>
        <w:right w:val="none" w:sz="0" w:space="0" w:color="auto"/>
      </w:divBdr>
    </w:div>
    <w:div w:id="2122455959">
      <w:bodyDiv w:val="1"/>
      <w:marLeft w:val="0"/>
      <w:marRight w:val="0"/>
      <w:marTop w:val="0"/>
      <w:marBottom w:val="0"/>
      <w:divBdr>
        <w:top w:val="none" w:sz="0" w:space="0" w:color="auto"/>
        <w:left w:val="none" w:sz="0" w:space="0" w:color="auto"/>
        <w:bottom w:val="none" w:sz="0" w:space="0" w:color="auto"/>
        <w:right w:val="none" w:sz="0" w:space="0" w:color="auto"/>
      </w:divBdr>
    </w:div>
    <w:div w:id="213767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dn.dashjs.org/latest/jsdoc/module-Settings.html" TargetMode="External"/><Relationship Id="rId117" Type="http://schemas.openxmlformats.org/officeDocument/2006/relationships/hyperlink" Target="https://mpeg.expert/software/MPEG/Systems/DASH/spec/-/issues/368" TargetMode="External"/><Relationship Id="rId21" Type="http://schemas.openxmlformats.org/officeDocument/2006/relationships/hyperlink" Target="https://cdn.dashjs.org/latest/jsdoc/module-Settings.html" TargetMode="External"/><Relationship Id="rId42" Type="http://schemas.openxmlformats.org/officeDocument/2006/relationships/hyperlink" Target="https://cdn.dashjs.org/latest/jsdoc/module-Settings.html" TargetMode="External"/><Relationship Id="rId47" Type="http://schemas.openxmlformats.org/officeDocument/2006/relationships/hyperlink" Target="https://cdn.dashjs.org/latest/jsdoc/MediaPlayerEvents.html" TargetMode="External"/><Relationship Id="rId63" Type="http://schemas.openxmlformats.org/officeDocument/2006/relationships/hyperlink" Target="https://cdn.dashjs.org/latest/jsdoc/MediaPlayerEvents.html" TargetMode="External"/><Relationship Id="rId68" Type="http://schemas.openxmlformats.org/officeDocument/2006/relationships/hyperlink" Target="https://cdn.dashjs.org/latest/jsdoc/MediaPlayerEvents.html" TargetMode="External"/><Relationship Id="rId84" Type="http://schemas.openxmlformats.org/officeDocument/2006/relationships/hyperlink" Target="https://cdn.dashjs.org/latest/jsdoc/MediaPlayerEvents.html" TargetMode="External"/><Relationship Id="rId89" Type="http://schemas.openxmlformats.org/officeDocument/2006/relationships/hyperlink" Target="https://cdn.dashjs.org/latest/jsdoc/MediaPlayerEvents.html" TargetMode="External"/><Relationship Id="rId112" Type="http://schemas.openxmlformats.org/officeDocument/2006/relationships/hyperlink" Target="https://cdn.dashjs.org/latest/jsdoc/MediaPlayerEvents.html" TargetMode="External"/><Relationship Id="rId133" Type="http://schemas.openxmlformats.org/officeDocument/2006/relationships/hyperlink" Target="https://datatracker.ietf.org/doc/html/rfc3614" TargetMode="External"/><Relationship Id="rId138" Type="http://schemas.openxmlformats.org/officeDocument/2006/relationships/hyperlink" Target="https://github.com/Dash-Industry-Forum/dash.js/pull/4816/files?diff=unified&amp;w=0" TargetMode="External"/><Relationship Id="rId16" Type="http://schemas.openxmlformats.org/officeDocument/2006/relationships/image" Target="media/image7.png"/><Relationship Id="rId107" Type="http://schemas.openxmlformats.org/officeDocument/2006/relationships/hyperlink" Target="https://cdn.dashjs.org/latest/jsdoc/MediaPlayerEvents.html" TargetMode="External"/><Relationship Id="rId11" Type="http://schemas.openxmlformats.org/officeDocument/2006/relationships/image" Target="media/image3.wmf"/><Relationship Id="rId32" Type="http://schemas.openxmlformats.org/officeDocument/2006/relationships/hyperlink" Target="https://cdn.dashjs.org/latest/jsdoc/module-Settings.html" TargetMode="External"/><Relationship Id="rId37" Type="http://schemas.openxmlformats.org/officeDocument/2006/relationships/hyperlink" Target="https://cdn.dashjs.org/latest/jsdoc/module-Settings.html" TargetMode="External"/><Relationship Id="rId53" Type="http://schemas.openxmlformats.org/officeDocument/2006/relationships/hyperlink" Target="https://cdn.dashjs.org/latest/jsdoc/MediaPlayerEvents.html" TargetMode="External"/><Relationship Id="rId58" Type="http://schemas.openxmlformats.org/officeDocument/2006/relationships/hyperlink" Target="https://cdn.dashjs.org/latest/jsdoc/MediaPlayerEvents.html" TargetMode="External"/><Relationship Id="rId74" Type="http://schemas.openxmlformats.org/officeDocument/2006/relationships/hyperlink" Target="https://cdn.dashjs.org/latest/jsdoc/MediaPlayerEvents.html" TargetMode="External"/><Relationship Id="rId79" Type="http://schemas.openxmlformats.org/officeDocument/2006/relationships/hyperlink" Target="https://cdn.dashjs.org/latest/jsdoc/MediaPlayerEvents.html" TargetMode="External"/><Relationship Id="rId102" Type="http://schemas.openxmlformats.org/officeDocument/2006/relationships/hyperlink" Target="https://cdn.dashjs.org/latest/jsdoc/MediaPlayerEvents.html" TargetMode="External"/><Relationship Id="rId123" Type="http://schemas.openxmlformats.org/officeDocument/2006/relationships/image" Target="media/image13.png"/><Relationship Id="rId128" Type="http://schemas.openxmlformats.org/officeDocument/2006/relationships/image" Target="media/image18.png"/><Relationship Id="rId144" Type="http://schemas.openxmlformats.org/officeDocument/2006/relationships/header" Target="header2.xml"/><Relationship Id="rId5" Type="http://schemas.openxmlformats.org/officeDocument/2006/relationships/webSettings" Target="webSettings.xml"/><Relationship Id="rId90" Type="http://schemas.openxmlformats.org/officeDocument/2006/relationships/hyperlink" Target="https://cdn.dashjs.org/latest/jsdoc/MediaPlayerEvents.html" TargetMode="External"/><Relationship Id="rId95" Type="http://schemas.openxmlformats.org/officeDocument/2006/relationships/hyperlink" Target="https://cdn.dashjs.org/latest/jsdoc/MediaPlayerEvents.html" TargetMode="External"/><Relationship Id="rId22" Type="http://schemas.openxmlformats.org/officeDocument/2006/relationships/hyperlink" Target="https://cdn.dashjs.org/latest/jsdoc/module-Settings.html" TargetMode="External"/><Relationship Id="rId27" Type="http://schemas.openxmlformats.org/officeDocument/2006/relationships/hyperlink" Target="https://cdn.dashjs.org/latest/jsdoc/module-Settings.html" TargetMode="External"/><Relationship Id="rId43" Type="http://schemas.openxmlformats.org/officeDocument/2006/relationships/hyperlink" Target="https://cdn.dashjs.org/latest/jsdoc/module-Settings.html" TargetMode="External"/><Relationship Id="rId48" Type="http://schemas.openxmlformats.org/officeDocument/2006/relationships/hyperlink" Target="https://cdn.dashjs.org/latest/jsdoc/MediaPlayerEvents.html" TargetMode="External"/><Relationship Id="rId64" Type="http://schemas.openxmlformats.org/officeDocument/2006/relationships/hyperlink" Target="https://cdn.dashjs.org/latest/jsdoc/MediaPlayerEvents.html" TargetMode="External"/><Relationship Id="rId69" Type="http://schemas.openxmlformats.org/officeDocument/2006/relationships/hyperlink" Target="https://cdn.dashjs.org/latest/jsdoc/MediaPlayerEvents.html" TargetMode="External"/><Relationship Id="rId113" Type="http://schemas.openxmlformats.org/officeDocument/2006/relationships/hyperlink" Target="https://mpeg.expert/software/MPEG/Systems/DASH/spec/-/issues/402" TargetMode="External"/><Relationship Id="rId118" Type="http://schemas.openxmlformats.org/officeDocument/2006/relationships/hyperlink" Target="https://git.mpeg.expert/MPEG/Systems/DASH/spec/-/issues/431" TargetMode="External"/><Relationship Id="rId134" Type="http://schemas.openxmlformats.org/officeDocument/2006/relationships/comments" Target="comments.xml"/><Relationship Id="rId139" Type="http://schemas.openxmlformats.org/officeDocument/2006/relationships/image" Target="media/image22.png"/><Relationship Id="rId80" Type="http://schemas.openxmlformats.org/officeDocument/2006/relationships/hyperlink" Target="https://cdn.dashjs.org/latest/jsdoc/MediaPlayerEvents.html" TargetMode="External"/><Relationship Id="rId85" Type="http://schemas.openxmlformats.org/officeDocument/2006/relationships/hyperlink" Target="https://cdn.dashjs.org/latest/jsdoc/MediaPlayerEvents.html" TargetMode="External"/><Relationship Id="rId3" Type="http://schemas.openxmlformats.org/officeDocument/2006/relationships/styles" Target="styles.xml"/><Relationship Id="rId12" Type="http://schemas.openxmlformats.org/officeDocument/2006/relationships/image" Target="media/image4.emf"/><Relationship Id="rId17" Type="http://schemas.openxmlformats.org/officeDocument/2006/relationships/image" Target="media/image8.emf"/><Relationship Id="rId25" Type="http://schemas.openxmlformats.org/officeDocument/2006/relationships/hyperlink" Target="https://cdn.dashjs.org/latest/jsdoc/module-Settings.html" TargetMode="External"/><Relationship Id="rId33" Type="http://schemas.openxmlformats.org/officeDocument/2006/relationships/hyperlink" Target="https://cdn.dashjs.org/latest/jsdoc/module-Settings.html" TargetMode="External"/><Relationship Id="rId38" Type="http://schemas.openxmlformats.org/officeDocument/2006/relationships/hyperlink" Target="https://cdn.dashjs.org/latest/jsdoc/module-Settings.html" TargetMode="External"/><Relationship Id="rId46" Type="http://schemas.openxmlformats.org/officeDocument/2006/relationships/hyperlink" Target="https://cdn.dashjs.org/latest/jsdoc/MediaPlayerEvents.html" TargetMode="External"/><Relationship Id="rId59" Type="http://schemas.openxmlformats.org/officeDocument/2006/relationships/hyperlink" Target="https://cdn.dashjs.org/latest/jsdoc/MediaPlayerEvents.html" TargetMode="External"/><Relationship Id="rId67" Type="http://schemas.openxmlformats.org/officeDocument/2006/relationships/hyperlink" Target="https://cdn.dashjs.org/latest/jsdoc/MediaPlayerEvents.html" TargetMode="External"/><Relationship Id="rId103" Type="http://schemas.openxmlformats.org/officeDocument/2006/relationships/hyperlink" Target="https://cdn.dashjs.org/latest/jsdoc/MediaPlayerEvents.html" TargetMode="External"/><Relationship Id="rId108" Type="http://schemas.openxmlformats.org/officeDocument/2006/relationships/hyperlink" Target="https://cdn.dashjs.org/latest/jsdoc/MediaPlayerEvents.html" TargetMode="External"/><Relationship Id="rId116" Type="http://schemas.openxmlformats.org/officeDocument/2006/relationships/hyperlink" Target="https://git.mpeg.expert/MPEG/Systems/DASH/spec/-/issues/422" TargetMode="External"/><Relationship Id="rId124" Type="http://schemas.openxmlformats.org/officeDocument/2006/relationships/image" Target="media/image14.png"/><Relationship Id="rId129" Type="http://schemas.openxmlformats.org/officeDocument/2006/relationships/image" Target="media/image19.png"/><Relationship Id="rId137" Type="http://schemas.microsoft.com/office/2018/08/relationships/commentsExtensible" Target="commentsExtensible.xml"/><Relationship Id="rId20" Type="http://schemas.openxmlformats.org/officeDocument/2006/relationships/hyperlink" Target="https://cdn.dashjs.org/latest/jsdoc/module-Settings.html" TargetMode="External"/><Relationship Id="rId41" Type="http://schemas.openxmlformats.org/officeDocument/2006/relationships/hyperlink" Target="https://cdn.dashjs.org/latest/jsdoc/module-Settings.html" TargetMode="External"/><Relationship Id="rId54" Type="http://schemas.openxmlformats.org/officeDocument/2006/relationships/hyperlink" Target="https://cdn.dashjs.org/latest/jsdoc/MediaPlayerEvents.html" TargetMode="External"/><Relationship Id="rId62" Type="http://schemas.openxmlformats.org/officeDocument/2006/relationships/hyperlink" Target="https://cdn.dashjs.org/latest/jsdoc/MediaPlayerEvents.html" TargetMode="External"/><Relationship Id="rId70" Type="http://schemas.openxmlformats.org/officeDocument/2006/relationships/hyperlink" Target="https://cdn.dashjs.org/latest/jsdoc/MediaPlayerEvents.html" TargetMode="External"/><Relationship Id="rId75" Type="http://schemas.openxmlformats.org/officeDocument/2006/relationships/hyperlink" Target="https://cdn.dashjs.org/latest/jsdoc/MediaPlayerEvents.html" TargetMode="External"/><Relationship Id="rId83" Type="http://schemas.openxmlformats.org/officeDocument/2006/relationships/hyperlink" Target="https://cdn.dashjs.org/latest/jsdoc/MediaPlayerEvents.html" TargetMode="External"/><Relationship Id="rId88" Type="http://schemas.openxmlformats.org/officeDocument/2006/relationships/hyperlink" Target="https://cdn.dashjs.org/latest/jsdoc/MediaPlayerEvents.html" TargetMode="External"/><Relationship Id="rId91" Type="http://schemas.openxmlformats.org/officeDocument/2006/relationships/hyperlink" Target="https://cdn.dashjs.org/latest/jsdoc/MediaPlayerEvents.html" TargetMode="External"/><Relationship Id="rId96" Type="http://schemas.openxmlformats.org/officeDocument/2006/relationships/hyperlink" Target="https://cdn.dashjs.org/latest/jsdoc/MediaPlayerEvents.html" TargetMode="External"/><Relationship Id="rId111" Type="http://schemas.openxmlformats.org/officeDocument/2006/relationships/hyperlink" Target="https://cdn.dashjs.org/latest/jsdoc/MediaPlayerEvents.html" TargetMode="External"/><Relationship Id="rId132" Type="http://schemas.openxmlformats.org/officeDocument/2006/relationships/image" Target="media/image21.png"/><Relationship Id="rId140" Type="http://schemas.openxmlformats.org/officeDocument/2006/relationships/image" Target="media/image23.png"/><Relationship Id="rId145"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hyperlink" Target="https://cdn.dashjs.org/latest/jsdoc/module-Settings.html" TargetMode="External"/><Relationship Id="rId28" Type="http://schemas.openxmlformats.org/officeDocument/2006/relationships/hyperlink" Target="https://cdn.dashjs.org/latest/jsdoc/module-Settings.html" TargetMode="External"/><Relationship Id="rId36" Type="http://schemas.openxmlformats.org/officeDocument/2006/relationships/hyperlink" Target="https://cdn.dashjs.org/latest/jsdoc/module-Settings.html" TargetMode="External"/><Relationship Id="rId49" Type="http://schemas.openxmlformats.org/officeDocument/2006/relationships/hyperlink" Target="https://cdn.dashjs.org/latest/jsdoc/MediaPlayerEvents.html" TargetMode="External"/><Relationship Id="rId57" Type="http://schemas.openxmlformats.org/officeDocument/2006/relationships/hyperlink" Target="https://cdn.dashjs.org/latest/jsdoc/MediaPlayerEvents.html" TargetMode="External"/><Relationship Id="rId106" Type="http://schemas.openxmlformats.org/officeDocument/2006/relationships/hyperlink" Target="https://cdn.dashjs.org/latest/jsdoc/MediaPlayerEvents.html" TargetMode="External"/><Relationship Id="rId114" Type="http://schemas.openxmlformats.org/officeDocument/2006/relationships/hyperlink" Target="https://mpeg.expert/software/MPEG/Systems/DASH/spec/-/issues/379" TargetMode="External"/><Relationship Id="rId119" Type="http://schemas.openxmlformats.org/officeDocument/2006/relationships/image" Target="media/image9.png"/><Relationship Id="rId127" Type="http://schemas.openxmlformats.org/officeDocument/2006/relationships/image" Target="media/image17.png"/><Relationship Id="rId10" Type="http://schemas.openxmlformats.org/officeDocument/2006/relationships/image" Target="media/image2.emf"/><Relationship Id="rId31" Type="http://schemas.openxmlformats.org/officeDocument/2006/relationships/hyperlink" Target="https://cdn.dashjs.org/latest/jsdoc/module-Settings.html" TargetMode="External"/><Relationship Id="rId44" Type="http://schemas.openxmlformats.org/officeDocument/2006/relationships/hyperlink" Target="https://cdn.dashjs.org/latest/jsdoc/module-Settings.html" TargetMode="External"/><Relationship Id="rId52" Type="http://schemas.openxmlformats.org/officeDocument/2006/relationships/hyperlink" Target="https://cdn.dashjs.org/latest/jsdoc/MediaPlayerEvents.html" TargetMode="External"/><Relationship Id="rId60" Type="http://schemas.openxmlformats.org/officeDocument/2006/relationships/hyperlink" Target="https://cdn.dashjs.org/latest/jsdoc/MediaPlayerEvents.html" TargetMode="External"/><Relationship Id="rId65" Type="http://schemas.openxmlformats.org/officeDocument/2006/relationships/hyperlink" Target="https://cdn.dashjs.org/latest/jsdoc/MediaPlayerEvents.html" TargetMode="External"/><Relationship Id="rId73" Type="http://schemas.openxmlformats.org/officeDocument/2006/relationships/hyperlink" Target="https://cdn.dashjs.org/latest/jsdoc/MediaPlayerEvents.html" TargetMode="External"/><Relationship Id="rId78" Type="http://schemas.openxmlformats.org/officeDocument/2006/relationships/hyperlink" Target="https://cdn.dashjs.org/latest/jsdoc/MediaPlayerEvents.html" TargetMode="External"/><Relationship Id="rId81" Type="http://schemas.openxmlformats.org/officeDocument/2006/relationships/hyperlink" Target="https://cdn.dashjs.org/latest/jsdoc/MediaPlayerEvents.html" TargetMode="External"/><Relationship Id="rId86" Type="http://schemas.openxmlformats.org/officeDocument/2006/relationships/hyperlink" Target="https://cdn.dashjs.org/latest/jsdoc/MediaPlayerEvents.html" TargetMode="External"/><Relationship Id="rId94" Type="http://schemas.openxmlformats.org/officeDocument/2006/relationships/hyperlink" Target="https://cdn.dashjs.org/latest/jsdoc/MediaPlayerEvents.html" TargetMode="External"/><Relationship Id="rId99" Type="http://schemas.openxmlformats.org/officeDocument/2006/relationships/hyperlink" Target="https://cdn.dashjs.org/latest/jsdoc/MediaPlayerEvents.html" TargetMode="External"/><Relationship Id="rId101" Type="http://schemas.openxmlformats.org/officeDocument/2006/relationships/hyperlink" Target="https://cdn.dashjs.org/latest/jsdoc/MediaPlayerEvents.html" TargetMode="External"/><Relationship Id="rId122" Type="http://schemas.openxmlformats.org/officeDocument/2006/relationships/image" Target="media/image12.png"/><Relationship Id="rId130" Type="http://schemas.openxmlformats.org/officeDocument/2006/relationships/image" Target="media/image20.png"/><Relationship Id="rId135" Type="http://schemas.microsoft.com/office/2011/relationships/commentsExtended" Target="commentsExtended.xml"/><Relationship Id="rId143" Type="http://schemas.openxmlformats.org/officeDocument/2006/relationships/footer" Target="footer2.xml"/><Relationship Id="rId14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3" Type="http://schemas.openxmlformats.org/officeDocument/2006/relationships/package" Target="embeddings/Microsoft_Visio_Drawing3.vsdx"/><Relationship Id="rId18" Type="http://schemas.openxmlformats.org/officeDocument/2006/relationships/hyperlink" Target="https://cdn.dashjs.org/latest/jsdoc/module-Settings.html" TargetMode="External"/><Relationship Id="rId39" Type="http://schemas.openxmlformats.org/officeDocument/2006/relationships/hyperlink" Target="https://cdn.dashjs.org/latest/jsdoc/module-Settings.html" TargetMode="External"/><Relationship Id="rId109" Type="http://schemas.openxmlformats.org/officeDocument/2006/relationships/hyperlink" Target="https://cdn.dashjs.org/latest/jsdoc/MediaPlayerEvents.html" TargetMode="External"/><Relationship Id="rId34" Type="http://schemas.openxmlformats.org/officeDocument/2006/relationships/hyperlink" Target="https://cdn.dashjs.org/latest/jsdoc/module-Settings.html" TargetMode="External"/><Relationship Id="rId50" Type="http://schemas.openxmlformats.org/officeDocument/2006/relationships/hyperlink" Target="https://cdn.dashjs.org/latest/jsdoc/MediaPlayerEvents.html" TargetMode="External"/><Relationship Id="rId55" Type="http://schemas.openxmlformats.org/officeDocument/2006/relationships/hyperlink" Target="https://cdn.dashjs.org/latest/jsdoc/MediaPlayerEvents.html" TargetMode="External"/><Relationship Id="rId76" Type="http://schemas.openxmlformats.org/officeDocument/2006/relationships/hyperlink" Target="https://cdn.dashjs.org/latest/jsdoc/MediaPlayerEvents.html" TargetMode="External"/><Relationship Id="rId97" Type="http://schemas.openxmlformats.org/officeDocument/2006/relationships/hyperlink" Target="https://cdn.dashjs.org/latest/jsdoc/MediaPlayerEvents.html" TargetMode="External"/><Relationship Id="rId104" Type="http://schemas.openxmlformats.org/officeDocument/2006/relationships/hyperlink" Target="https://cdn.dashjs.org/latest/jsdoc/MediaPlayerEvents.html" TargetMode="External"/><Relationship Id="rId120" Type="http://schemas.openxmlformats.org/officeDocument/2006/relationships/image" Target="media/image10.png"/><Relationship Id="rId125" Type="http://schemas.openxmlformats.org/officeDocument/2006/relationships/image" Target="media/image15.png"/><Relationship Id="rId141" Type="http://schemas.openxmlformats.org/officeDocument/2006/relationships/header" Target="header1.xml"/><Relationship Id="rId14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cdn.dashjs.org/latest/jsdoc/MediaPlayerEvents.html" TargetMode="External"/><Relationship Id="rId92" Type="http://schemas.openxmlformats.org/officeDocument/2006/relationships/hyperlink" Target="https://cdn.dashjs.org/latest/jsdoc/MediaPlayerEvents.html" TargetMode="External"/><Relationship Id="rId2" Type="http://schemas.openxmlformats.org/officeDocument/2006/relationships/numbering" Target="numbering.xml"/><Relationship Id="rId29" Type="http://schemas.openxmlformats.org/officeDocument/2006/relationships/hyperlink" Target="https://cdn.dashjs.org/latest/jsdoc/module-Settings.html" TargetMode="External"/><Relationship Id="rId24" Type="http://schemas.openxmlformats.org/officeDocument/2006/relationships/hyperlink" Target="https://cdn.dashjs.org/latest/jsdoc/module-Settings.html" TargetMode="External"/><Relationship Id="rId40" Type="http://schemas.openxmlformats.org/officeDocument/2006/relationships/hyperlink" Target="https://cdn.dashjs.org/latest/jsdoc/module-Settings.html" TargetMode="External"/><Relationship Id="rId45" Type="http://schemas.openxmlformats.org/officeDocument/2006/relationships/hyperlink" Target="https://cdn.dashjs.org/latest/jsdoc/MediaPlayerEvents.html" TargetMode="External"/><Relationship Id="rId66" Type="http://schemas.openxmlformats.org/officeDocument/2006/relationships/hyperlink" Target="https://cdn.dashjs.org/latest/jsdoc/MediaPlayerEvents.html" TargetMode="External"/><Relationship Id="rId87" Type="http://schemas.openxmlformats.org/officeDocument/2006/relationships/hyperlink" Target="https://cdn.dashjs.org/latest/jsdoc/MediaPlayerEvents.html" TargetMode="External"/><Relationship Id="rId110" Type="http://schemas.openxmlformats.org/officeDocument/2006/relationships/hyperlink" Target="https://cdn.dashjs.org/latest/jsdoc/MediaPlayerEvents.html" TargetMode="External"/><Relationship Id="rId115" Type="http://schemas.openxmlformats.org/officeDocument/2006/relationships/hyperlink" Target="https://git.mpeg.expert/MPEG/Systems/DASH/spec/-/issues/422" TargetMode="External"/><Relationship Id="rId131" Type="http://schemas.openxmlformats.org/officeDocument/2006/relationships/hyperlink" Target="https://www.bbc.co.uk/rd/blog/2024-03-project-timbre-investigating-mobile-coverage-for-live-radio-streaming-on-bbc-sounds" TargetMode="External"/><Relationship Id="rId136" Type="http://schemas.microsoft.com/office/2016/09/relationships/commentsIds" Target="commentsIds.xml"/><Relationship Id="rId61" Type="http://schemas.openxmlformats.org/officeDocument/2006/relationships/hyperlink" Target="https://cdn.dashjs.org/latest/jsdoc/MediaPlayerEvents.html" TargetMode="External"/><Relationship Id="rId82" Type="http://schemas.openxmlformats.org/officeDocument/2006/relationships/hyperlink" Target="https://cdn.dashjs.org/latest/jsdoc/MediaPlayerEvents.html" TargetMode="External"/><Relationship Id="rId19" Type="http://schemas.openxmlformats.org/officeDocument/2006/relationships/hyperlink" Target="https://cdn.dashjs.org/latest/jsdoc/module-Settings.html" TargetMode="External"/><Relationship Id="rId14" Type="http://schemas.openxmlformats.org/officeDocument/2006/relationships/image" Target="media/image5.png"/><Relationship Id="rId30" Type="http://schemas.openxmlformats.org/officeDocument/2006/relationships/hyperlink" Target="https://cdn.dashjs.org/latest/jsdoc/module-Settings.html" TargetMode="External"/><Relationship Id="rId35" Type="http://schemas.openxmlformats.org/officeDocument/2006/relationships/hyperlink" Target="https://cdn.dashjs.org/latest/jsdoc/module-Settings.html" TargetMode="External"/><Relationship Id="rId56" Type="http://schemas.openxmlformats.org/officeDocument/2006/relationships/hyperlink" Target="https://cdn.dashjs.org/latest/jsdoc/MediaPlayerEvents.html" TargetMode="External"/><Relationship Id="rId77" Type="http://schemas.openxmlformats.org/officeDocument/2006/relationships/hyperlink" Target="https://cdn.dashjs.org/latest/jsdoc/MediaPlayerEvents.html" TargetMode="External"/><Relationship Id="rId100" Type="http://schemas.openxmlformats.org/officeDocument/2006/relationships/hyperlink" Target="https://cdn.dashjs.org/latest/jsdoc/MediaPlayerEvents.html" TargetMode="External"/><Relationship Id="rId105" Type="http://schemas.openxmlformats.org/officeDocument/2006/relationships/hyperlink" Target="https://cdn.dashjs.org/latest/jsdoc/MediaPlayerEvents.html" TargetMode="External"/><Relationship Id="rId126" Type="http://schemas.openxmlformats.org/officeDocument/2006/relationships/image" Target="media/image16.png"/><Relationship Id="rId147" Type="http://schemas.microsoft.com/office/2011/relationships/people" Target="people.xml"/><Relationship Id="rId8" Type="http://schemas.openxmlformats.org/officeDocument/2006/relationships/image" Target="media/image1.jpeg"/><Relationship Id="rId51" Type="http://schemas.openxmlformats.org/officeDocument/2006/relationships/hyperlink" Target="https://cdn.dashjs.org/latest/jsdoc/MediaPlayerEvents.html" TargetMode="External"/><Relationship Id="rId72" Type="http://schemas.openxmlformats.org/officeDocument/2006/relationships/hyperlink" Target="https://cdn.dashjs.org/latest/jsdoc/MediaPlayerEvents.html" TargetMode="External"/><Relationship Id="rId93" Type="http://schemas.openxmlformats.org/officeDocument/2006/relationships/hyperlink" Target="https://cdn.dashjs.org/latest/jsdoc/MediaPlayerEvents.html" TargetMode="External"/><Relationship Id="rId98" Type="http://schemas.openxmlformats.org/officeDocument/2006/relationships/hyperlink" Target="https://cdn.dashjs.org/latest/jsdoc/MediaPlayerEvents.html" TargetMode="External"/><Relationship Id="rId121" Type="http://schemas.openxmlformats.org/officeDocument/2006/relationships/image" Target="media/image11.png"/><Relationship Id="rId14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D04F2-0284-4D49-B12A-CDF61B132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60</Pages>
  <Words>18388</Words>
  <Characters>105364</Characters>
  <Application>Microsoft Office Word</Application>
  <DocSecurity>0</DocSecurity>
  <Lines>2926</Lines>
  <Paragraphs>1695</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MPEG Input</vt:lpstr>
      <vt:lpstr>INTERNATIONAL ORGANISATION FOR STANDARDISATION</vt:lpstr>
      <vt:lpstr>INTERNATIONAL ORGANISATION FOR STANDARDISATION</vt:lpstr>
    </vt:vector>
  </TitlesOfParts>
  <Manager/>
  <Company/>
  <LinksUpToDate>false</LinksUpToDate>
  <CharactersWithSpaces>122057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MPEG Input</dc:title>
  <dc:subject/>
  <dc:creator>Iraj Sodagar</dc:creator>
  <cp:keywords/>
  <dc:description/>
  <cp:lastModifiedBy>Sodagar, Iraj</cp:lastModifiedBy>
  <cp:revision>4</cp:revision>
  <cp:lastPrinted>1901-01-01T08:00:00Z</cp:lastPrinted>
  <dcterms:created xsi:type="dcterms:W3CDTF">2026-01-23T17:45:00Z</dcterms:created>
  <dcterms:modified xsi:type="dcterms:W3CDTF">2026-01-23T18:22:00Z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bded8a7d-f891-43ce-995c-53d9938ca8ab</vt:lpwstr>
  </property>
  <property fmtid="{D5CDD505-2E9C-101B-9397-08002B2CF9AE}" pid="3" name="sflag">
    <vt:lpwstr>1366943989</vt:lpwstr>
  </property>
  <property fmtid="{D5CDD505-2E9C-101B-9397-08002B2CF9AE}" pid="4" name="_NewReviewCycle">
    <vt:lpwstr/>
  </property>
  <property fmtid="{D5CDD505-2E9C-101B-9397-08002B2CF9AE}" pid="5" name="GrammarlyDocumentId">
    <vt:lpwstr>56ed1741694f3a70e677cd3d42846eceafe3bd6a7abe790536d7f36539b2f9ca</vt:lpwstr>
  </property>
</Properties>
</file>