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6CE941D0" w:rsidR="00CB798F" w:rsidRPr="00953321" w:rsidRDefault="00E843CE" w:rsidP="00385C5D">
      <w:pPr>
        <w:pStyle w:val="Title"/>
        <w:tabs>
          <w:tab w:val="left" w:pos="4589"/>
        </w:tabs>
        <w:jc w:val="right"/>
        <w:rPr>
          <w:rFonts w:ascii="Times New Roman" w:hAnsi="Times New Roman" w:cs="Times New Roman"/>
          <w:sz w:val="28"/>
          <w:szCs w:val="28"/>
          <w:u w:val="none"/>
          <w:lang w:val="en-GB"/>
        </w:rPr>
      </w:pPr>
      <w:r w:rsidRPr="00953321">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953321">
        <w:rPr>
          <w:rFonts w:ascii="Times New Roman" w:hAnsi="Times New Roman" w:cs="Times New Roman"/>
          <w:w w:val="115"/>
          <w:sz w:val="28"/>
          <w:szCs w:val="28"/>
          <w:u w:val="thick"/>
          <w:lang w:val="en-GB"/>
        </w:rPr>
        <w:t>ISO/IEC JTC 1/SC</w:t>
      </w:r>
      <w:r w:rsidR="004E45B6" w:rsidRPr="00953321">
        <w:rPr>
          <w:rFonts w:ascii="Times New Roman" w:hAnsi="Times New Roman" w:cs="Times New Roman"/>
          <w:spacing w:val="-25"/>
          <w:w w:val="115"/>
          <w:sz w:val="28"/>
          <w:szCs w:val="28"/>
          <w:u w:val="thick"/>
          <w:lang w:val="en-GB"/>
        </w:rPr>
        <w:t xml:space="preserve"> </w:t>
      </w:r>
      <w:r w:rsidR="004E45B6" w:rsidRPr="00953321">
        <w:rPr>
          <w:rFonts w:ascii="Times New Roman" w:hAnsi="Times New Roman" w:cs="Times New Roman"/>
          <w:w w:val="115"/>
          <w:sz w:val="28"/>
          <w:szCs w:val="28"/>
          <w:u w:val="thick"/>
          <w:lang w:val="en-GB"/>
        </w:rPr>
        <w:t>29/</w:t>
      </w:r>
      <w:r w:rsidR="00540DEA" w:rsidRPr="00953321">
        <w:rPr>
          <w:rFonts w:ascii="Times New Roman" w:hAnsi="Times New Roman" w:cs="Times New Roman"/>
          <w:w w:val="115"/>
          <w:sz w:val="28"/>
          <w:szCs w:val="28"/>
          <w:u w:val="thick"/>
          <w:lang w:val="en-GB"/>
        </w:rPr>
        <w:t>WG 03</w:t>
      </w:r>
      <w:r w:rsidR="00263789" w:rsidRPr="00953321">
        <w:rPr>
          <w:rFonts w:ascii="Times New Roman" w:hAnsi="Times New Roman" w:cs="Times New Roman"/>
          <w:w w:val="115"/>
          <w:sz w:val="28"/>
          <w:szCs w:val="28"/>
          <w:u w:val="thick"/>
          <w:lang w:val="en-GB"/>
        </w:rPr>
        <w:t xml:space="preserve"> </w:t>
      </w:r>
      <w:r w:rsidR="004E45B6" w:rsidRPr="00953321">
        <w:rPr>
          <w:rFonts w:ascii="Times New Roman" w:hAnsi="Times New Roman" w:cs="Times New Roman"/>
          <w:w w:val="115"/>
          <w:sz w:val="48"/>
          <w:szCs w:val="48"/>
          <w:u w:val="thick"/>
          <w:lang w:val="en-GB"/>
        </w:rPr>
        <w:t>N</w:t>
      </w:r>
      <w:r w:rsidR="004C352E" w:rsidRPr="00953321">
        <w:rPr>
          <w:rFonts w:ascii="Times New Roman" w:hAnsi="Times New Roman" w:cs="Times New Roman"/>
          <w:spacing w:val="28"/>
          <w:w w:val="115"/>
          <w:sz w:val="48"/>
          <w:szCs w:val="48"/>
          <w:u w:val="thick"/>
          <w:lang w:val="en-GB"/>
        </w:rPr>
        <w:fldChar w:fldCharType="begin"/>
      </w:r>
      <w:r w:rsidR="004C352E" w:rsidRPr="00953321">
        <w:rPr>
          <w:rFonts w:ascii="Times New Roman" w:hAnsi="Times New Roman" w:cs="Times New Roman"/>
          <w:spacing w:val="28"/>
          <w:w w:val="115"/>
          <w:sz w:val="48"/>
          <w:szCs w:val="48"/>
          <w:u w:val="thick"/>
          <w:lang w:val="en-GB"/>
        </w:rPr>
        <w:instrText xml:space="preserve"> DOCPROPERTY "WGNumber" \* MERGEFORMAT </w:instrText>
      </w:r>
      <w:r w:rsidR="004C352E" w:rsidRPr="00953321">
        <w:rPr>
          <w:rFonts w:ascii="Times New Roman" w:hAnsi="Times New Roman" w:cs="Times New Roman"/>
          <w:spacing w:val="28"/>
          <w:w w:val="115"/>
          <w:sz w:val="48"/>
          <w:szCs w:val="48"/>
          <w:u w:val="thick"/>
          <w:lang w:val="en-GB"/>
        </w:rPr>
        <w:fldChar w:fldCharType="separate"/>
      </w:r>
      <w:r w:rsidR="0032148C">
        <w:rPr>
          <w:rFonts w:ascii="Times New Roman" w:hAnsi="Times New Roman" w:cs="Times New Roman"/>
          <w:spacing w:val="28"/>
          <w:w w:val="115"/>
          <w:sz w:val="48"/>
          <w:szCs w:val="48"/>
          <w:u w:val="thick"/>
          <w:lang w:val="en-GB"/>
        </w:rPr>
        <w:t>1653</w:t>
      </w:r>
      <w:r w:rsidR="004C352E" w:rsidRPr="00953321">
        <w:rPr>
          <w:rFonts w:ascii="Times New Roman" w:hAnsi="Times New Roman" w:cs="Times New Roman"/>
          <w:spacing w:val="28"/>
          <w:w w:val="115"/>
          <w:sz w:val="48"/>
          <w:szCs w:val="48"/>
          <w:u w:val="thick"/>
          <w:lang w:val="en-GB"/>
        </w:rPr>
        <w:fldChar w:fldCharType="end"/>
      </w:r>
    </w:p>
    <w:p w14:paraId="7296C136" w14:textId="33B9E07C" w:rsidR="00CB798F" w:rsidRPr="00953321" w:rsidRDefault="00CB798F">
      <w:pPr>
        <w:rPr>
          <w:b/>
          <w:sz w:val="20"/>
          <w:lang w:val="en-GB"/>
        </w:rPr>
      </w:pPr>
    </w:p>
    <w:p w14:paraId="1C7F2D41" w14:textId="3CA79274" w:rsidR="00CB798F" w:rsidRPr="00953321" w:rsidRDefault="00CB798F">
      <w:pPr>
        <w:rPr>
          <w:b/>
          <w:sz w:val="20"/>
          <w:lang w:val="en-GB"/>
        </w:rPr>
      </w:pPr>
    </w:p>
    <w:p w14:paraId="55F7DB2C" w14:textId="25F357F6" w:rsidR="00CB798F" w:rsidRPr="00953321" w:rsidRDefault="00E843CE">
      <w:pPr>
        <w:spacing w:before="3"/>
        <w:rPr>
          <w:b/>
          <w:sz w:val="23"/>
          <w:lang w:val="en-GB"/>
        </w:rPr>
      </w:pPr>
      <w:r w:rsidRPr="00953321">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Document</w:t>
      </w:r>
      <w:r w:rsidRPr="00953321">
        <w:rPr>
          <w:rFonts w:ascii="Times New Roman" w:hAnsi="Times New Roman" w:cs="Times New Roman"/>
          <w:b/>
          <w:snapToGrid w:val="0"/>
          <w:spacing w:val="14"/>
          <w:sz w:val="24"/>
          <w:szCs w:val="24"/>
          <w:lang w:val="en-GB"/>
        </w:rPr>
        <w:t xml:space="preserve"> </w:t>
      </w:r>
      <w:r w:rsidRPr="00953321">
        <w:rPr>
          <w:rFonts w:ascii="Times New Roman" w:hAnsi="Times New Roman" w:cs="Times New Roman"/>
          <w:b/>
          <w:snapToGrid w:val="0"/>
          <w:sz w:val="24"/>
          <w:szCs w:val="24"/>
          <w:lang w:val="en-GB"/>
        </w:rPr>
        <w:t>type:</w:t>
      </w:r>
      <w:r w:rsidRPr="00953321">
        <w:rPr>
          <w:rFonts w:ascii="Times New Roman" w:hAnsi="Times New Roman" w:cs="Times New Roman"/>
          <w:snapToGrid w:val="0"/>
          <w:sz w:val="24"/>
          <w:szCs w:val="24"/>
          <w:lang w:val="en-GB"/>
        </w:rPr>
        <w:tab/>
      </w:r>
      <w:r w:rsidR="00385C5D" w:rsidRPr="00953321">
        <w:rPr>
          <w:rFonts w:ascii="Times New Roman" w:hAnsi="Times New Roman" w:cs="Times New Roman"/>
          <w:snapToGrid w:val="0"/>
          <w:sz w:val="24"/>
          <w:szCs w:val="24"/>
          <w:lang w:val="en-GB"/>
        </w:rPr>
        <w:t>Output Document</w:t>
      </w:r>
    </w:p>
    <w:p w14:paraId="19E086F8" w14:textId="3FB0E7F0" w:rsidR="00CB798F" w:rsidRPr="00953321"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Title:</w:t>
      </w:r>
      <w:r w:rsidRPr="00953321">
        <w:rPr>
          <w:rFonts w:ascii="Times New Roman" w:hAnsi="Times New Roman" w:cs="Times New Roman"/>
          <w:snapToGrid w:val="0"/>
          <w:lang w:val="en-GB"/>
        </w:rPr>
        <w:tab/>
      </w:r>
      <w:r w:rsidR="004C352E" w:rsidRPr="00953321">
        <w:rPr>
          <w:rFonts w:ascii="Times New Roman" w:hAnsi="Times New Roman" w:cs="Times New Roman"/>
          <w:snapToGrid w:val="0"/>
          <w:lang w:val="en-GB"/>
        </w:rPr>
        <w:fldChar w:fldCharType="begin"/>
      </w:r>
      <w:r w:rsidR="004C352E" w:rsidRPr="00953321">
        <w:rPr>
          <w:rFonts w:ascii="Times New Roman" w:hAnsi="Times New Roman" w:cs="Times New Roman"/>
          <w:snapToGrid w:val="0"/>
          <w:lang w:val="en-GB"/>
        </w:rPr>
        <w:instrText xml:space="preserve"> TITLE  \* MERGEFORMAT </w:instrText>
      </w:r>
      <w:r w:rsidR="004C352E" w:rsidRPr="00953321">
        <w:rPr>
          <w:rFonts w:ascii="Times New Roman" w:hAnsi="Times New Roman" w:cs="Times New Roman"/>
          <w:snapToGrid w:val="0"/>
          <w:lang w:val="en-GB"/>
        </w:rPr>
        <w:fldChar w:fldCharType="separate"/>
      </w:r>
      <w:r w:rsidR="0032148C">
        <w:rPr>
          <w:rFonts w:ascii="Times New Roman" w:hAnsi="Times New Roman" w:cs="Times New Roman"/>
          <w:snapToGrid w:val="0"/>
          <w:lang w:val="en-GB"/>
        </w:rPr>
        <w:t>Technology under Consideration on ISO/IEC 14496-34 Syntactic Description Language</w:t>
      </w:r>
      <w:r w:rsidR="004C352E" w:rsidRPr="00953321">
        <w:rPr>
          <w:rFonts w:ascii="Times New Roman" w:hAnsi="Times New Roman" w:cs="Times New Roman"/>
          <w:snapToGrid w:val="0"/>
          <w:lang w:val="en-GB"/>
        </w:rPr>
        <w:fldChar w:fldCharType="end"/>
      </w:r>
    </w:p>
    <w:p w14:paraId="5C1A346D" w14:textId="189819F4" w:rsidR="00FF2653" w:rsidRPr="00953321"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Status:</w:t>
      </w:r>
      <w:r w:rsidRPr="00953321">
        <w:rPr>
          <w:rFonts w:ascii="Times New Roman" w:hAnsi="Times New Roman" w:cs="Times New Roman"/>
          <w:snapToGrid w:val="0"/>
          <w:lang w:val="en-GB"/>
        </w:rPr>
        <w:tab/>
      </w:r>
      <w:r w:rsidR="00385C5D" w:rsidRPr="00953321">
        <w:rPr>
          <w:rFonts w:ascii="Times New Roman" w:hAnsi="Times New Roman" w:cs="Times New Roman"/>
          <w:snapToGrid w:val="0"/>
          <w:lang w:val="en-GB"/>
        </w:rPr>
        <w:t>Approved</w:t>
      </w:r>
    </w:p>
    <w:p w14:paraId="1718C661" w14:textId="287AB51B"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Date</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document:</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SAVEDATE  \@ "yyyy-MM-dd" </w:instrText>
      </w:r>
      <w:r w:rsidR="00C955C7" w:rsidRPr="00953321">
        <w:rPr>
          <w:rFonts w:ascii="Times New Roman" w:hAnsi="Times New Roman" w:cs="Times New Roman"/>
          <w:snapToGrid w:val="0"/>
          <w:sz w:val="24"/>
          <w:szCs w:val="24"/>
          <w:lang w:val="en-GB"/>
        </w:rPr>
        <w:fldChar w:fldCharType="separate"/>
      </w:r>
      <w:r w:rsidR="00EC6EB1">
        <w:rPr>
          <w:rFonts w:ascii="Times New Roman" w:hAnsi="Times New Roman" w:cs="Times New Roman"/>
          <w:noProof/>
          <w:snapToGrid w:val="0"/>
          <w:sz w:val="24"/>
          <w:szCs w:val="24"/>
          <w:lang w:val="en-GB"/>
        </w:rPr>
        <w:t>2025-10-12</w:t>
      </w:r>
      <w:r w:rsidR="00C955C7" w:rsidRPr="00953321">
        <w:rPr>
          <w:rFonts w:ascii="Times New Roman" w:hAnsi="Times New Roman" w:cs="Times New Roman"/>
          <w:snapToGrid w:val="0"/>
          <w:sz w:val="24"/>
          <w:szCs w:val="24"/>
          <w:lang w:val="en-GB"/>
        </w:rPr>
        <w:fldChar w:fldCharType="end"/>
      </w:r>
    </w:p>
    <w:p w14:paraId="254323E8" w14:textId="322B67C3"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Source:</w:t>
      </w:r>
      <w:r w:rsidRPr="00953321">
        <w:rPr>
          <w:rFonts w:ascii="Times New Roman" w:hAnsi="Times New Roman" w:cs="Times New Roman"/>
          <w:snapToGrid w:val="0"/>
          <w:sz w:val="24"/>
          <w:szCs w:val="24"/>
          <w:lang w:val="en-GB"/>
        </w:rPr>
        <w:tab/>
        <w:t>ISO/IEC JTC 1/SC 29/</w:t>
      </w:r>
      <w:r w:rsidR="00540DEA" w:rsidRPr="00953321">
        <w:rPr>
          <w:rFonts w:ascii="Times New Roman" w:hAnsi="Times New Roman" w:cs="Times New Roman"/>
          <w:snapToGrid w:val="0"/>
          <w:sz w:val="24"/>
          <w:szCs w:val="24"/>
          <w:lang w:val="en-GB"/>
        </w:rPr>
        <w:t>WG 03</w:t>
      </w:r>
    </w:p>
    <w:p w14:paraId="6AB1DF60" w14:textId="54517825"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No.</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pages:</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NUMPAGES  \* Arabic </w:instrText>
      </w:r>
      <w:r w:rsidR="00C955C7" w:rsidRPr="00953321">
        <w:rPr>
          <w:rFonts w:ascii="Times New Roman" w:hAnsi="Times New Roman" w:cs="Times New Roman"/>
          <w:snapToGrid w:val="0"/>
          <w:sz w:val="24"/>
          <w:szCs w:val="24"/>
          <w:lang w:val="en-GB"/>
        </w:rPr>
        <w:fldChar w:fldCharType="separate"/>
      </w:r>
      <w:r w:rsidR="0032148C">
        <w:rPr>
          <w:rFonts w:ascii="Times New Roman" w:hAnsi="Times New Roman" w:cs="Times New Roman"/>
          <w:noProof/>
          <w:snapToGrid w:val="0"/>
          <w:sz w:val="24"/>
          <w:szCs w:val="24"/>
          <w:lang w:val="en-GB"/>
        </w:rPr>
        <w:t>16</w:t>
      </w:r>
      <w:r w:rsidR="00C955C7" w:rsidRPr="00953321">
        <w:rPr>
          <w:rFonts w:ascii="Times New Roman" w:hAnsi="Times New Roman" w:cs="Times New Roman"/>
          <w:snapToGrid w:val="0"/>
          <w:sz w:val="24"/>
          <w:szCs w:val="24"/>
          <w:lang w:val="en-GB"/>
        </w:rPr>
        <w:fldChar w:fldCharType="end"/>
      </w:r>
      <w:r w:rsidRPr="00953321">
        <w:rPr>
          <w:rFonts w:ascii="Times New Roman" w:hAnsi="Times New Roman" w:cs="Times New Roman"/>
          <w:snapToGrid w:val="0"/>
          <w:sz w:val="24"/>
          <w:szCs w:val="24"/>
          <w:lang w:val="en-GB"/>
        </w:rPr>
        <w:t xml:space="preserve"> (with cover</w:t>
      </w:r>
      <w:r w:rsidRPr="00953321">
        <w:rPr>
          <w:rFonts w:ascii="Times New Roman" w:hAnsi="Times New Roman" w:cs="Times New Roman"/>
          <w:snapToGrid w:val="0"/>
          <w:spacing w:val="-10"/>
          <w:sz w:val="24"/>
          <w:szCs w:val="24"/>
          <w:lang w:val="en-GB"/>
        </w:rPr>
        <w:t xml:space="preserve"> </w:t>
      </w:r>
      <w:r w:rsidRPr="00953321">
        <w:rPr>
          <w:rFonts w:ascii="Times New Roman" w:hAnsi="Times New Roman" w:cs="Times New Roman"/>
          <w:snapToGrid w:val="0"/>
          <w:sz w:val="24"/>
          <w:szCs w:val="24"/>
          <w:lang w:val="en-GB"/>
        </w:rPr>
        <w:t>page)</w:t>
      </w:r>
    </w:p>
    <w:p w14:paraId="60A86B64" w14:textId="0CFFD4C0" w:rsidR="00FF2653" w:rsidRPr="00953321" w:rsidRDefault="00FF2653"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Email</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Convenor:</w:t>
      </w:r>
      <w:r w:rsidRPr="00953321">
        <w:rPr>
          <w:rFonts w:ascii="Times New Roman" w:hAnsi="Times New Roman" w:cs="Times New Roman"/>
          <w:snapToGrid w:val="0"/>
          <w:sz w:val="24"/>
          <w:szCs w:val="24"/>
          <w:lang w:val="en-GB"/>
        </w:rPr>
        <w:tab/>
      </w:r>
      <w:r w:rsidR="000C78E6" w:rsidRPr="00953321">
        <w:rPr>
          <w:rFonts w:ascii="Times New Roman" w:hAnsi="Times New Roman" w:cs="Times New Roman"/>
          <w:snapToGrid w:val="0"/>
          <w:sz w:val="24"/>
          <w:szCs w:val="24"/>
          <w:lang w:val="en-GB"/>
        </w:rPr>
        <w:t>young.L</w:t>
      </w:r>
      <w:r w:rsidR="00196997" w:rsidRPr="00953321">
        <w:rPr>
          <w:rFonts w:ascii="Times New Roman" w:hAnsi="Times New Roman" w:cs="Times New Roman"/>
          <w:snapToGrid w:val="0"/>
          <w:sz w:val="24"/>
          <w:szCs w:val="24"/>
          <w:lang w:val="en-GB"/>
        </w:rPr>
        <w:t xml:space="preserve"> </w:t>
      </w:r>
      <w:r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proofErr w:type="spellStart"/>
      <w:r w:rsidR="00196997" w:rsidRPr="00953321">
        <w:rPr>
          <w:rFonts w:ascii="Times New Roman" w:hAnsi="Times New Roman" w:cs="Times New Roman"/>
          <w:snapToGrid w:val="0"/>
          <w:sz w:val="24"/>
          <w:szCs w:val="24"/>
          <w:lang w:val="en-GB"/>
        </w:rPr>
        <w:t>samsung</w:t>
      </w:r>
      <w:proofErr w:type="spellEnd"/>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com</w:t>
      </w:r>
    </w:p>
    <w:p w14:paraId="1FFAF59B" w14:textId="0FE5C737" w:rsidR="00CB798F" w:rsidRPr="00953321"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953321">
        <w:rPr>
          <w:rFonts w:ascii="Times New Roman" w:hAnsi="Times New Roman" w:cs="Times New Roman"/>
          <w:b/>
          <w:snapToGrid w:val="0"/>
          <w:sz w:val="24"/>
          <w:szCs w:val="24"/>
          <w:lang w:val="en-GB"/>
        </w:rPr>
        <w:t>Committee</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URL:</w:t>
      </w:r>
      <w:r w:rsidRPr="00953321">
        <w:rPr>
          <w:rFonts w:ascii="Times New Roman" w:hAnsi="Times New Roman" w:cs="Times New Roman"/>
          <w:snapToGrid w:val="0"/>
          <w:sz w:val="24"/>
          <w:szCs w:val="24"/>
          <w:lang w:val="en-GB"/>
        </w:rPr>
        <w:tab/>
      </w:r>
      <w:hyperlink r:id="rId12" w:history="1">
        <w:r w:rsidR="000C78E6" w:rsidRPr="00953321">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953321" w:rsidRDefault="00F03F9B">
      <w:pPr>
        <w:tabs>
          <w:tab w:val="left" w:pos="3099"/>
        </w:tabs>
        <w:ind w:left="104"/>
        <w:rPr>
          <w:color w:val="0000EE"/>
          <w:w w:val="120"/>
          <w:sz w:val="24"/>
          <w:u w:val="single" w:color="0000EE"/>
          <w:lang w:val="en-GB"/>
        </w:rPr>
      </w:pPr>
    </w:p>
    <w:p w14:paraId="71F3EE19" w14:textId="77777777" w:rsidR="00F03F9B" w:rsidRPr="00953321" w:rsidRDefault="00F03F9B">
      <w:pPr>
        <w:tabs>
          <w:tab w:val="left" w:pos="3099"/>
        </w:tabs>
        <w:ind w:left="104"/>
        <w:rPr>
          <w:color w:val="0000EE"/>
          <w:w w:val="120"/>
          <w:sz w:val="24"/>
          <w:u w:val="single" w:color="0000EE"/>
          <w:lang w:val="en-GB"/>
        </w:rPr>
        <w:sectPr w:rsidR="00F03F9B" w:rsidRPr="00953321">
          <w:type w:val="continuous"/>
          <w:pgSz w:w="11900" w:h="16840"/>
          <w:pgMar w:top="540" w:right="980" w:bottom="280" w:left="1000" w:header="720" w:footer="720" w:gutter="0"/>
          <w:cols w:space="720"/>
        </w:sectPr>
      </w:pPr>
    </w:p>
    <w:p w14:paraId="5D542300" w14:textId="30A58F6B"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lastRenderedPageBreak/>
        <w:t>INTERNATIONAL ORGANI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 FOR STANDARDI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w:t>
      </w:r>
    </w:p>
    <w:p w14:paraId="7FCF95DB" w14:textId="77777777"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ORGANISATION INTERNATIONALE DE NORMALISATION</w:t>
      </w:r>
    </w:p>
    <w:p w14:paraId="0D92B76F" w14:textId="2C7DB9CE"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00EF2D59" w:rsidRPr="00953321">
        <w:rPr>
          <w:rFonts w:ascii="Times New Roman" w:eastAsia="SimSun" w:hAnsi="Times New Roman" w:cs="Times New Roman"/>
          <w:b/>
          <w:sz w:val="28"/>
          <w:szCs w:val="24"/>
          <w:lang w:val="en-GB" w:eastAsia="zh-CN"/>
        </w:rPr>
        <w:t xml:space="preserve"> MPEG SYSTEMS</w:t>
      </w:r>
    </w:p>
    <w:p w14:paraId="54CED6D6" w14:textId="28102C71" w:rsidR="00385C5D" w:rsidRPr="00953321" w:rsidRDefault="00385C5D" w:rsidP="00385C5D">
      <w:pPr>
        <w:widowControl/>
        <w:jc w:val="right"/>
        <w:rPr>
          <w:rFonts w:ascii="Times New Roman" w:eastAsia="SimSun" w:hAnsi="Times New Roman" w:cs="Times New Roman"/>
          <w:b/>
          <w:sz w:val="4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Pr="00953321">
        <w:rPr>
          <w:rFonts w:ascii="Times New Roman" w:eastAsia="SimSun" w:hAnsi="Times New Roman" w:cs="Times New Roman"/>
          <w:b/>
          <w:sz w:val="28"/>
          <w:szCs w:val="24"/>
          <w:lang w:val="en-GB" w:eastAsia="zh-CN"/>
        </w:rPr>
        <w:t xml:space="preserve"> </w:t>
      </w:r>
      <w:r w:rsidRPr="00953321">
        <w:rPr>
          <w:rFonts w:ascii="Times New Roman" w:eastAsia="SimSun" w:hAnsi="Times New Roman" w:cs="Times New Roman"/>
          <w:b/>
          <w:sz w:val="48"/>
          <w:szCs w:val="24"/>
          <w:lang w:val="en-GB" w:eastAsia="zh-CN"/>
        </w:rPr>
        <w:t>N</w:t>
      </w:r>
      <w:r w:rsidR="004C352E" w:rsidRPr="00953321">
        <w:rPr>
          <w:rFonts w:ascii="Times New Roman" w:eastAsia="SimSun" w:hAnsi="Times New Roman" w:cs="Times New Roman"/>
          <w:b/>
          <w:sz w:val="48"/>
          <w:szCs w:val="24"/>
          <w:lang w:val="en-GB" w:eastAsia="zh-CN"/>
        </w:rPr>
        <w:fldChar w:fldCharType="begin"/>
      </w:r>
      <w:r w:rsidR="004C352E" w:rsidRPr="00953321">
        <w:rPr>
          <w:rFonts w:ascii="Times New Roman" w:eastAsia="SimSun" w:hAnsi="Times New Roman" w:cs="Times New Roman"/>
          <w:b/>
          <w:sz w:val="48"/>
          <w:szCs w:val="24"/>
          <w:lang w:val="en-GB" w:eastAsia="zh-CN"/>
        </w:rPr>
        <w:instrText xml:space="preserve"> DOCPROPERTY "WGNumber" \* MERGEFORMAT </w:instrText>
      </w:r>
      <w:r w:rsidR="004C352E" w:rsidRPr="00953321">
        <w:rPr>
          <w:rFonts w:ascii="Times New Roman" w:eastAsia="SimSun" w:hAnsi="Times New Roman" w:cs="Times New Roman"/>
          <w:b/>
          <w:sz w:val="48"/>
          <w:szCs w:val="24"/>
          <w:lang w:val="en-GB" w:eastAsia="zh-CN"/>
        </w:rPr>
        <w:fldChar w:fldCharType="separate"/>
      </w:r>
      <w:r w:rsidR="0032148C">
        <w:rPr>
          <w:rFonts w:ascii="Times New Roman" w:eastAsia="SimSun" w:hAnsi="Times New Roman" w:cs="Times New Roman"/>
          <w:b/>
          <w:sz w:val="48"/>
          <w:szCs w:val="24"/>
          <w:lang w:val="en-GB" w:eastAsia="zh-CN"/>
        </w:rPr>
        <w:t>1653</w:t>
      </w:r>
      <w:r w:rsidR="004C352E" w:rsidRPr="00953321">
        <w:rPr>
          <w:rFonts w:ascii="Times New Roman" w:eastAsia="SimSun" w:hAnsi="Times New Roman" w:cs="Times New Roman"/>
          <w:b/>
          <w:sz w:val="48"/>
          <w:szCs w:val="24"/>
          <w:lang w:val="en-GB" w:eastAsia="zh-CN"/>
        </w:rPr>
        <w:fldChar w:fldCharType="end"/>
      </w:r>
    </w:p>
    <w:p w14:paraId="40403B12" w14:textId="25F85B57" w:rsidR="00954B0D" w:rsidRPr="00953321" w:rsidRDefault="00642AAC" w:rsidP="004C352E">
      <w:pPr>
        <w:widowControl/>
        <w:spacing w:after="480"/>
        <w:jc w:val="right"/>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fldChar w:fldCharType="begin"/>
      </w:r>
      <w:r w:rsidRPr="00953321">
        <w:rPr>
          <w:rFonts w:ascii="Times New Roman" w:eastAsia="SimSun" w:hAnsi="Times New Roman" w:cs="Times New Roman"/>
          <w:b/>
          <w:sz w:val="28"/>
          <w:szCs w:val="24"/>
          <w:lang w:val="en-GB" w:eastAsia="zh-CN"/>
        </w:rPr>
        <w:instrText xml:space="preserve"> SAVEDATE \@ "MMMM yyyy" \* MERGEFORMAT </w:instrText>
      </w:r>
      <w:r w:rsidRPr="00953321">
        <w:rPr>
          <w:rFonts w:ascii="Times New Roman" w:eastAsia="SimSun" w:hAnsi="Times New Roman" w:cs="Times New Roman"/>
          <w:b/>
          <w:sz w:val="28"/>
          <w:szCs w:val="24"/>
          <w:lang w:val="en-GB" w:eastAsia="zh-CN"/>
        </w:rPr>
        <w:fldChar w:fldCharType="separate"/>
      </w:r>
      <w:r w:rsidR="00EC6EB1">
        <w:rPr>
          <w:rFonts w:ascii="Times New Roman" w:eastAsia="SimSun" w:hAnsi="Times New Roman" w:cs="Times New Roman"/>
          <w:b/>
          <w:noProof/>
          <w:sz w:val="28"/>
          <w:szCs w:val="24"/>
          <w:lang w:val="en-GB" w:eastAsia="zh-CN"/>
        </w:rPr>
        <w:t>October 2025</w:t>
      </w:r>
      <w:r w:rsidRPr="00953321">
        <w:rPr>
          <w:rFonts w:ascii="Times New Roman" w:eastAsia="SimSun" w:hAnsi="Times New Roman" w:cs="Times New Roman"/>
          <w:b/>
          <w:sz w:val="28"/>
          <w:szCs w:val="24"/>
          <w:lang w:val="en-GB" w:eastAsia="zh-CN"/>
        </w:rPr>
        <w:fldChar w:fldCharType="end"/>
      </w:r>
      <w:r w:rsidR="00954B0D" w:rsidRPr="00953321">
        <w:rPr>
          <w:rFonts w:ascii="Times New Roman" w:eastAsia="SimSun" w:hAnsi="Times New Roman" w:cs="Times New Roman"/>
          <w:b/>
          <w:sz w:val="28"/>
          <w:szCs w:val="24"/>
          <w:lang w:val="en-GB" w:eastAsia="zh-CN"/>
        </w:rPr>
        <w:t xml:space="preserve">, </w:t>
      </w:r>
      <w:r w:rsidR="0032148C">
        <w:rPr>
          <w:rFonts w:ascii="Times New Roman" w:eastAsia="SimSun" w:hAnsi="Times New Roman" w:cs="Times New Roman"/>
          <w:b/>
          <w:sz w:val="28"/>
          <w:szCs w:val="24"/>
          <w:lang w:val="en-GB" w:eastAsia="zh-CN"/>
        </w:rPr>
        <w:t>Geneva, CH</w:t>
      </w:r>
    </w:p>
    <w:tbl>
      <w:tblPr>
        <w:tblW w:w="9214" w:type="dxa"/>
        <w:tblLook w:val="01E0" w:firstRow="1" w:lastRow="1" w:firstColumn="1" w:lastColumn="1" w:noHBand="0" w:noVBand="0"/>
      </w:tblPr>
      <w:tblGrid>
        <w:gridCol w:w="1890"/>
        <w:gridCol w:w="7324"/>
      </w:tblGrid>
      <w:tr w:rsidR="00954B0D" w:rsidRPr="00953321" w14:paraId="643E3AD1" w14:textId="77777777" w:rsidTr="001F1CFC">
        <w:tc>
          <w:tcPr>
            <w:tcW w:w="1890" w:type="dxa"/>
            <w:hideMark/>
          </w:tcPr>
          <w:p w14:paraId="08C6B0FD"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Title</w:t>
            </w:r>
          </w:p>
        </w:tc>
        <w:tc>
          <w:tcPr>
            <w:tcW w:w="7324" w:type="dxa"/>
            <w:hideMark/>
          </w:tcPr>
          <w:p w14:paraId="498090C2" w14:textId="4F8BF155" w:rsidR="00954B0D" w:rsidRPr="00953321" w:rsidRDefault="004C352E">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TITLE  \* MERGEFORMAT </w:instrText>
            </w:r>
            <w:r w:rsidRPr="00953321">
              <w:rPr>
                <w:rFonts w:ascii="Times New Roman" w:hAnsi="Times New Roman" w:cs="Times New Roman"/>
                <w:b/>
                <w:sz w:val="24"/>
                <w:szCs w:val="24"/>
                <w:lang w:val="en-GB"/>
              </w:rPr>
              <w:fldChar w:fldCharType="separate"/>
            </w:r>
            <w:r w:rsidR="0032148C">
              <w:rPr>
                <w:rFonts w:ascii="Times New Roman" w:hAnsi="Times New Roman" w:cs="Times New Roman"/>
                <w:b/>
                <w:sz w:val="24"/>
                <w:szCs w:val="24"/>
                <w:lang w:val="en-GB"/>
              </w:rPr>
              <w:t>Technology under Consideration on ISO/IEC 14496-34 Syntactic Description Language</w:t>
            </w:r>
            <w:r w:rsidRPr="00953321">
              <w:rPr>
                <w:rFonts w:ascii="Times New Roman" w:hAnsi="Times New Roman" w:cs="Times New Roman"/>
                <w:b/>
                <w:sz w:val="24"/>
                <w:szCs w:val="24"/>
                <w:lang w:val="en-GB"/>
              </w:rPr>
              <w:fldChar w:fldCharType="end"/>
            </w:r>
          </w:p>
        </w:tc>
      </w:tr>
      <w:tr w:rsidR="00954B0D" w:rsidRPr="00953321" w14:paraId="4B5EB911" w14:textId="77777777" w:rsidTr="001F1CFC">
        <w:tc>
          <w:tcPr>
            <w:tcW w:w="1890" w:type="dxa"/>
            <w:hideMark/>
          </w:tcPr>
          <w:p w14:paraId="47775072"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Source</w:t>
            </w:r>
          </w:p>
        </w:tc>
        <w:tc>
          <w:tcPr>
            <w:tcW w:w="7324" w:type="dxa"/>
            <w:hideMark/>
          </w:tcPr>
          <w:p w14:paraId="47560DDD" w14:textId="01F3D45C" w:rsidR="00954B0D" w:rsidRPr="00953321" w:rsidRDefault="00540DEA">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WG 03</w:t>
            </w:r>
            <w:r w:rsidR="00954B0D" w:rsidRPr="00953321">
              <w:rPr>
                <w:rFonts w:ascii="Times New Roman" w:hAnsi="Times New Roman" w:cs="Times New Roman"/>
                <w:b/>
                <w:sz w:val="24"/>
                <w:szCs w:val="24"/>
                <w:lang w:val="en-GB"/>
              </w:rPr>
              <w:t xml:space="preserve">, MPEG </w:t>
            </w:r>
            <w:r w:rsidR="00F419DA" w:rsidRPr="00953321">
              <w:rPr>
                <w:rFonts w:ascii="Times New Roman" w:hAnsi="Times New Roman" w:cs="Times New Roman"/>
                <w:b/>
                <w:sz w:val="24"/>
                <w:szCs w:val="24"/>
                <w:lang w:val="en-GB"/>
              </w:rPr>
              <w:t>Systems</w:t>
            </w:r>
          </w:p>
        </w:tc>
      </w:tr>
      <w:tr w:rsidR="00954B0D" w:rsidRPr="00953321" w14:paraId="2460E6B8" w14:textId="77777777" w:rsidTr="001F1CFC">
        <w:tc>
          <w:tcPr>
            <w:tcW w:w="1890" w:type="dxa"/>
            <w:hideMark/>
          </w:tcPr>
          <w:p w14:paraId="0BEE9C9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Status</w:t>
            </w:r>
          </w:p>
        </w:tc>
        <w:tc>
          <w:tcPr>
            <w:tcW w:w="7324" w:type="dxa"/>
            <w:hideMark/>
          </w:tcPr>
          <w:p w14:paraId="5BFA176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Approved</w:t>
            </w:r>
          </w:p>
        </w:tc>
      </w:tr>
      <w:tr w:rsidR="00954B0D" w:rsidRPr="00C955C7" w14:paraId="21EE3B70" w14:textId="77777777" w:rsidTr="001F1CFC">
        <w:tc>
          <w:tcPr>
            <w:tcW w:w="1890" w:type="dxa"/>
            <w:hideMark/>
          </w:tcPr>
          <w:p w14:paraId="05DB2EE2" w14:textId="77777777" w:rsidR="00954B0D" w:rsidRPr="00953321" w:rsidRDefault="00954B0D"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Serial Number</w:t>
            </w:r>
          </w:p>
        </w:tc>
        <w:tc>
          <w:tcPr>
            <w:tcW w:w="7324" w:type="dxa"/>
            <w:hideMark/>
          </w:tcPr>
          <w:p w14:paraId="44A25045" w14:textId="5822B1DF" w:rsidR="00954B0D" w:rsidRPr="00C955C7" w:rsidRDefault="004C352E"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DOCPROPERTY "MDMSNumber" \* MERGEFORMAT </w:instrText>
            </w:r>
            <w:r w:rsidRPr="00953321">
              <w:rPr>
                <w:rFonts w:ascii="Times New Roman" w:hAnsi="Times New Roman" w:cs="Times New Roman"/>
                <w:b/>
                <w:sz w:val="24"/>
                <w:szCs w:val="24"/>
                <w:lang w:val="en-GB"/>
              </w:rPr>
              <w:fldChar w:fldCharType="separate"/>
            </w:r>
            <w:r w:rsidR="0032148C">
              <w:rPr>
                <w:rFonts w:ascii="Times New Roman" w:hAnsi="Times New Roman" w:cs="Times New Roman"/>
                <w:b/>
                <w:sz w:val="24"/>
                <w:szCs w:val="24"/>
                <w:lang w:val="en-GB"/>
              </w:rPr>
              <w:t>25627</w:t>
            </w:r>
            <w:r w:rsidRPr="00953321">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5308469E" w14:textId="77777777" w:rsidR="005430C0" w:rsidRDefault="005430C0" w:rsidP="0018563E">
      <w:pPr>
        <w:rPr>
          <w:rFonts w:ascii="Times New Roman" w:hAnsi="Times New Roman" w:cs="Times New Roman"/>
          <w:sz w:val="24"/>
          <w:lang w:val="en-GB"/>
        </w:rPr>
      </w:pPr>
    </w:p>
    <w:p w14:paraId="6B470EAF" w14:textId="7070D635" w:rsidR="005430C0" w:rsidRDefault="005430C0" w:rsidP="008E5D5E">
      <w:pPr>
        <w:pStyle w:val="Heading1"/>
      </w:pPr>
      <w:bookmarkStart w:id="0" w:name="_Toc211163205"/>
      <w:r>
        <w:t>Introduction</w:t>
      </w:r>
      <w:bookmarkEnd w:id="0"/>
    </w:p>
    <w:p w14:paraId="7858F140" w14:textId="77777777" w:rsidR="005430C0" w:rsidRDefault="005430C0" w:rsidP="0018563E">
      <w:pPr>
        <w:rPr>
          <w:rFonts w:ascii="Times New Roman" w:hAnsi="Times New Roman" w:cs="Times New Roman"/>
          <w:sz w:val="24"/>
          <w:lang w:val="en-GB"/>
        </w:rPr>
      </w:pPr>
    </w:p>
    <w:p w14:paraId="409C8933" w14:textId="19785E49" w:rsidR="005430C0" w:rsidRDefault="005430C0" w:rsidP="0018563E">
      <w:pPr>
        <w:rPr>
          <w:rFonts w:ascii="Times New Roman" w:hAnsi="Times New Roman" w:cs="Times New Roman"/>
          <w:sz w:val="24"/>
          <w:lang w:val="en-GB"/>
        </w:rPr>
      </w:pPr>
      <w:r>
        <w:rPr>
          <w:rFonts w:ascii="Times New Roman" w:hAnsi="Times New Roman" w:cs="Times New Roman"/>
          <w:sz w:val="24"/>
          <w:lang w:val="en-GB"/>
        </w:rPr>
        <w:t>This document collects technologies being u</w:t>
      </w:r>
      <w:r w:rsidR="00AD132E">
        <w:rPr>
          <w:rFonts w:ascii="Times New Roman" w:hAnsi="Times New Roman" w:cs="Times New Roman"/>
          <w:sz w:val="24"/>
          <w:lang w:val="en-GB"/>
        </w:rPr>
        <w:t xml:space="preserve">nder study for consideration in the development of the standard </w:t>
      </w:r>
      <w:r w:rsidR="00AD132E" w:rsidRPr="00AD132E">
        <w:rPr>
          <w:rFonts w:ascii="Times New Roman" w:hAnsi="Times New Roman" w:cs="Times New Roman"/>
          <w:sz w:val="24"/>
          <w:lang w:val="en-GB"/>
        </w:rPr>
        <w:t>ISO/IEC 14496-34 Syntactic Description Language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188E7AB9" w14:textId="51369BA2" w:rsidR="0033095C" w:rsidRPr="008E5D5E" w:rsidRDefault="0033095C" w:rsidP="008E5D5E">
      <w:pPr>
        <w:pStyle w:val="Heading1"/>
      </w:pPr>
      <w:bookmarkStart w:id="1" w:name="_Toc211163206"/>
      <w:r w:rsidRPr="008E5D5E">
        <w:t>Table of content</w:t>
      </w:r>
      <w:bookmarkEnd w:id="1"/>
    </w:p>
    <w:p w14:paraId="13CF582D" w14:textId="77777777" w:rsidR="0033095C" w:rsidRDefault="0033095C" w:rsidP="0033095C"/>
    <w:p w14:paraId="57D0DF4F" w14:textId="54E9C488" w:rsidR="00CF2BEA" w:rsidRDefault="00986E46">
      <w:pPr>
        <w:pStyle w:val="TOC1"/>
        <w:tabs>
          <w:tab w:val="left" w:pos="480"/>
          <w:tab w:val="right" w:leader="dot" w:pos="9010"/>
        </w:tabs>
        <w:rPr>
          <w:ins w:id="2"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r>
        <w:fldChar w:fldCharType="begin"/>
      </w:r>
      <w:r>
        <w:instrText xml:space="preserve"> TOC \o "1-1" \h \z \u </w:instrText>
      </w:r>
      <w:r>
        <w:fldChar w:fldCharType="separate"/>
      </w:r>
      <w:ins w:id="3" w:author="Emmanuel Thomas" w:date="2025-10-12T12:06:00Z" w16du:dateUtc="2025-10-12T10:06:00Z">
        <w:r w:rsidR="00CF2BEA" w:rsidRPr="0060778C">
          <w:rPr>
            <w:rStyle w:val="Hyperlink"/>
            <w:noProof/>
          </w:rPr>
          <w:fldChar w:fldCharType="begin"/>
        </w:r>
        <w:r w:rsidR="00CF2BEA" w:rsidRPr="0060778C">
          <w:rPr>
            <w:rStyle w:val="Hyperlink"/>
            <w:noProof/>
          </w:rPr>
          <w:instrText xml:space="preserve"> </w:instrText>
        </w:r>
        <w:r w:rsidR="00CF2BEA">
          <w:rPr>
            <w:noProof/>
          </w:rPr>
          <w:instrText>HYPERLINK \l "_Toc211163205"</w:instrText>
        </w:r>
        <w:r w:rsidR="00CF2BEA" w:rsidRPr="0060778C">
          <w:rPr>
            <w:rStyle w:val="Hyperlink"/>
            <w:noProof/>
          </w:rPr>
          <w:instrText xml:space="preserve"> </w:instrText>
        </w:r>
        <w:r w:rsidR="00CF2BEA" w:rsidRPr="0060778C">
          <w:rPr>
            <w:rStyle w:val="Hyperlink"/>
            <w:noProof/>
          </w:rPr>
        </w:r>
        <w:r w:rsidR="00CF2BEA" w:rsidRPr="0060778C">
          <w:rPr>
            <w:rStyle w:val="Hyperlink"/>
            <w:noProof/>
          </w:rPr>
          <w:fldChar w:fldCharType="separate"/>
        </w:r>
        <w:r w:rsidR="00CF2BEA" w:rsidRPr="0060778C">
          <w:rPr>
            <w:rStyle w:val="Hyperlink"/>
            <w:noProof/>
          </w:rPr>
          <w:t>1.</w:t>
        </w:r>
        <w:r w:rsidR="00CF2BEA">
          <w:rPr>
            <w:rFonts w:asciiTheme="minorHAnsi" w:eastAsiaTheme="minorEastAsia" w:hAnsiTheme="minorHAnsi" w:cstheme="minorBidi"/>
            <w:noProof/>
            <w:kern w:val="2"/>
            <w:sz w:val="24"/>
            <w:szCs w:val="24"/>
            <w:lang w:val="en-NL" w:eastAsia="zh-CN"/>
            <w14:ligatures w14:val="standardContextual"/>
          </w:rPr>
          <w:tab/>
        </w:r>
        <w:r w:rsidR="00CF2BEA" w:rsidRPr="0060778C">
          <w:rPr>
            <w:rStyle w:val="Hyperlink"/>
            <w:noProof/>
          </w:rPr>
          <w:t>Introduction</w:t>
        </w:r>
        <w:r w:rsidR="00CF2BEA">
          <w:rPr>
            <w:noProof/>
            <w:webHidden/>
          </w:rPr>
          <w:tab/>
        </w:r>
        <w:r w:rsidR="00CF2BEA">
          <w:rPr>
            <w:noProof/>
            <w:webHidden/>
          </w:rPr>
          <w:fldChar w:fldCharType="begin"/>
        </w:r>
        <w:r w:rsidR="00CF2BEA">
          <w:rPr>
            <w:noProof/>
            <w:webHidden/>
          </w:rPr>
          <w:instrText xml:space="preserve"> PAGEREF _Toc211163205 \h </w:instrText>
        </w:r>
        <w:r w:rsidR="00CF2BEA">
          <w:rPr>
            <w:noProof/>
            <w:webHidden/>
          </w:rPr>
        </w:r>
        <w:r w:rsidR="00CF2BEA">
          <w:rPr>
            <w:noProof/>
            <w:webHidden/>
          </w:rPr>
          <w:fldChar w:fldCharType="separate"/>
        </w:r>
        <w:r w:rsidR="00CF2BEA">
          <w:rPr>
            <w:noProof/>
            <w:webHidden/>
          </w:rPr>
          <w:t>1</w:t>
        </w:r>
        <w:r w:rsidR="00CF2BEA">
          <w:rPr>
            <w:noProof/>
            <w:webHidden/>
          </w:rPr>
          <w:fldChar w:fldCharType="end"/>
        </w:r>
        <w:r w:rsidR="00CF2BEA" w:rsidRPr="0060778C">
          <w:rPr>
            <w:rStyle w:val="Hyperlink"/>
            <w:noProof/>
          </w:rPr>
          <w:fldChar w:fldCharType="end"/>
        </w:r>
      </w:ins>
    </w:p>
    <w:p w14:paraId="0313C946" w14:textId="648AFA24" w:rsidR="00CF2BEA" w:rsidRDefault="00CF2BEA">
      <w:pPr>
        <w:pStyle w:val="TOC1"/>
        <w:tabs>
          <w:tab w:val="left" w:pos="480"/>
          <w:tab w:val="right" w:leader="dot" w:pos="9010"/>
        </w:tabs>
        <w:rPr>
          <w:ins w:id="4"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5"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"_Toc211163206"</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2.</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Table of content</w:t>
        </w:r>
        <w:r>
          <w:rPr>
            <w:noProof/>
            <w:webHidden/>
          </w:rPr>
          <w:tab/>
        </w:r>
        <w:r>
          <w:rPr>
            <w:noProof/>
            <w:webHidden/>
          </w:rPr>
          <w:fldChar w:fldCharType="begin"/>
        </w:r>
        <w:r>
          <w:rPr>
            <w:noProof/>
            <w:webHidden/>
          </w:rPr>
          <w:instrText xml:space="preserve"> PAGEREF _Toc211163206 \h </w:instrText>
        </w:r>
        <w:r>
          <w:rPr>
            <w:noProof/>
            <w:webHidden/>
          </w:rPr>
        </w:r>
        <w:r>
          <w:rPr>
            <w:noProof/>
            <w:webHidden/>
          </w:rPr>
          <w:fldChar w:fldCharType="separate"/>
        </w:r>
        <w:r>
          <w:rPr>
            <w:noProof/>
            <w:webHidden/>
          </w:rPr>
          <w:t>1</w:t>
        </w:r>
        <w:r>
          <w:rPr>
            <w:noProof/>
            <w:webHidden/>
          </w:rPr>
          <w:fldChar w:fldCharType="end"/>
        </w:r>
        <w:r w:rsidRPr="0060778C">
          <w:rPr>
            <w:rStyle w:val="Hyperlink"/>
            <w:noProof/>
          </w:rPr>
          <w:fldChar w:fldCharType="end"/>
        </w:r>
      </w:ins>
    </w:p>
    <w:p w14:paraId="291D214D" w14:textId="38F10AD1" w:rsidR="00CF2BEA" w:rsidRDefault="00CF2BEA">
      <w:pPr>
        <w:pStyle w:val="TOC1"/>
        <w:tabs>
          <w:tab w:val="left" w:pos="480"/>
          <w:tab w:val="right" w:leader="dot" w:pos="9010"/>
        </w:tabs>
        <w:rPr>
          <w:ins w:id="6"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7"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"_Toc211163207"</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3.</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Summary of topics</w:t>
        </w:r>
        <w:r>
          <w:rPr>
            <w:noProof/>
            <w:webHidden/>
          </w:rPr>
          <w:tab/>
        </w:r>
        <w:r>
          <w:rPr>
            <w:noProof/>
            <w:webHidden/>
          </w:rPr>
          <w:fldChar w:fldCharType="begin"/>
        </w:r>
        <w:r>
          <w:rPr>
            <w:noProof/>
            <w:webHidden/>
          </w:rPr>
          <w:instrText xml:space="preserve"> PAGEREF _Toc211163207 \h </w:instrText>
        </w:r>
        <w:r>
          <w:rPr>
            <w:noProof/>
            <w:webHidden/>
          </w:rPr>
        </w:r>
        <w:r>
          <w:rPr>
            <w:noProof/>
            <w:webHidden/>
          </w:rPr>
          <w:fldChar w:fldCharType="separate"/>
        </w:r>
        <w:r>
          <w:rPr>
            <w:noProof/>
            <w:webHidden/>
          </w:rPr>
          <w:t>2</w:t>
        </w:r>
        <w:r>
          <w:rPr>
            <w:noProof/>
            <w:webHidden/>
          </w:rPr>
          <w:fldChar w:fldCharType="end"/>
        </w:r>
        <w:r w:rsidRPr="0060778C">
          <w:rPr>
            <w:rStyle w:val="Hyperlink"/>
            <w:noProof/>
          </w:rPr>
          <w:fldChar w:fldCharType="end"/>
        </w:r>
      </w:ins>
    </w:p>
    <w:p w14:paraId="5D935A85" w14:textId="29379E7F" w:rsidR="00CF2BEA" w:rsidRDefault="00CF2BEA">
      <w:pPr>
        <w:pStyle w:val="TOC1"/>
        <w:tabs>
          <w:tab w:val="left" w:pos="480"/>
          <w:tab w:val="right" w:leader="dot" w:pos="9010"/>
        </w:tabs>
        <w:rPr>
          <w:ins w:id="8"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9"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"_Toc211163208"</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4.</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Topic #1: Grammar file for SDL syntax</w:t>
        </w:r>
        <w:r>
          <w:rPr>
            <w:noProof/>
            <w:webHidden/>
          </w:rPr>
          <w:tab/>
        </w:r>
        <w:r>
          <w:rPr>
            <w:noProof/>
            <w:webHidden/>
          </w:rPr>
          <w:fldChar w:fldCharType="begin"/>
        </w:r>
        <w:r>
          <w:rPr>
            <w:noProof/>
            <w:webHidden/>
          </w:rPr>
          <w:instrText xml:space="preserve"> PAGEREF _Toc211163208 \h </w:instrText>
        </w:r>
        <w:r>
          <w:rPr>
            <w:noProof/>
            <w:webHidden/>
          </w:rPr>
        </w:r>
        <w:r>
          <w:rPr>
            <w:noProof/>
            <w:webHidden/>
          </w:rPr>
          <w:fldChar w:fldCharType="separate"/>
        </w:r>
        <w:r>
          <w:rPr>
            <w:noProof/>
            <w:webHidden/>
          </w:rPr>
          <w:t>2</w:t>
        </w:r>
        <w:r>
          <w:rPr>
            <w:noProof/>
            <w:webHidden/>
          </w:rPr>
          <w:fldChar w:fldCharType="end"/>
        </w:r>
        <w:r w:rsidRPr="0060778C">
          <w:rPr>
            <w:rStyle w:val="Hyperlink"/>
            <w:noProof/>
          </w:rPr>
          <w:fldChar w:fldCharType="end"/>
        </w:r>
      </w:ins>
    </w:p>
    <w:p w14:paraId="79047F19" w14:textId="7CD1F245" w:rsidR="00CF2BEA" w:rsidRDefault="00CF2BEA">
      <w:pPr>
        <w:pStyle w:val="TOC1"/>
        <w:tabs>
          <w:tab w:val="left" w:pos="480"/>
          <w:tab w:val="right" w:leader="dot" w:pos="9010"/>
        </w:tabs>
        <w:rPr>
          <w:ins w:id="10"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11"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"_Toc211163209"</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5.</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 xml:space="preserve">Topic #2: On the keyword </w:t>
        </w:r>
        <w:r w:rsidRPr="0060778C">
          <w:rPr>
            <w:rStyle w:val="Hyperlink"/>
            <w:rFonts w:ascii="Courier New" w:hAnsi="Courier New" w:cs="Courier New"/>
            <w:noProof/>
          </w:rPr>
          <w:t>template</w:t>
        </w:r>
        <w:r>
          <w:rPr>
            <w:noProof/>
            <w:webHidden/>
          </w:rPr>
          <w:tab/>
        </w:r>
        <w:r>
          <w:rPr>
            <w:noProof/>
            <w:webHidden/>
          </w:rPr>
          <w:fldChar w:fldCharType="begin"/>
        </w:r>
        <w:r>
          <w:rPr>
            <w:noProof/>
            <w:webHidden/>
          </w:rPr>
          <w:instrText xml:space="preserve"> PAGEREF _Toc211163209 \h </w:instrText>
        </w:r>
        <w:r>
          <w:rPr>
            <w:noProof/>
            <w:webHidden/>
          </w:rPr>
        </w:r>
        <w:r>
          <w:rPr>
            <w:noProof/>
            <w:webHidden/>
          </w:rPr>
          <w:fldChar w:fldCharType="separate"/>
        </w:r>
        <w:r>
          <w:rPr>
            <w:noProof/>
            <w:webHidden/>
          </w:rPr>
          <w:t>5</w:t>
        </w:r>
        <w:r>
          <w:rPr>
            <w:noProof/>
            <w:webHidden/>
          </w:rPr>
          <w:fldChar w:fldCharType="end"/>
        </w:r>
        <w:r w:rsidRPr="0060778C">
          <w:rPr>
            <w:rStyle w:val="Hyperlink"/>
            <w:noProof/>
          </w:rPr>
          <w:fldChar w:fldCharType="end"/>
        </w:r>
      </w:ins>
    </w:p>
    <w:p w14:paraId="3C8CD9AB" w14:textId="756D634C" w:rsidR="00CF2BEA" w:rsidRDefault="00CF2BEA">
      <w:pPr>
        <w:pStyle w:val="TOC1"/>
        <w:tabs>
          <w:tab w:val="left" w:pos="480"/>
          <w:tab w:val="right" w:leader="dot" w:pos="9010"/>
        </w:tabs>
        <w:rPr>
          <w:ins w:id="12"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13"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"_Toc211163210"</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lang w:eastAsia="zh-CN"/>
          </w:rPr>
          <w:t>6.</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 xml:space="preserve">Topic #3: </w:t>
        </w:r>
        <w:r w:rsidRPr="0060778C">
          <w:rPr>
            <w:rStyle w:val="Hyperlink"/>
            <w:noProof/>
            <w:lang w:eastAsia="zh-CN"/>
          </w:rPr>
          <w:t>On optional class member</w:t>
        </w:r>
        <w:r>
          <w:rPr>
            <w:noProof/>
            <w:webHidden/>
          </w:rPr>
          <w:tab/>
        </w:r>
        <w:r>
          <w:rPr>
            <w:noProof/>
            <w:webHidden/>
          </w:rPr>
          <w:fldChar w:fldCharType="begin"/>
        </w:r>
        <w:r>
          <w:rPr>
            <w:noProof/>
            <w:webHidden/>
          </w:rPr>
          <w:instrText xml:space="preserve"> PAGEREF _Toc211163210 \h </w:instrText>
        </w:r>
        <w:r>
          <w:rPr>
            <w:noProof/>
            <w:webHidden/>
          </w:rPr>
        </w:r>
        <w:r>
          <w:rPr>
            <w:noProof/>
            <w:webHidden/>
          </w:rPr>
          <w:fldChar w:fldCharType="separate"/>
        </w:r>
        <w:r>
          <w:rPr>
            <w:noProof/>
            <w:webHidden/>
          </w:rPr>
          <w:t>6</w:t>
        </w:r>
        <w:r>
          <w:rPr>
            <w:noProof/>
            <w:webHidden/>
          </w:rPr>
          <w:fldChar w:fldCharType="end"/>
        </w:r>
        <w:r w:rsidRPr="0060778C">
          <w:rPr>
            <w:rStyle w:val="Hyperlink"/>
            <w:noProof/>
          </w:rPr>
          <w:fldChar w:fldCharType="end"/>
        </w:r>
      </w:ins>
    </w:p>
    <w:p w14:paraId="02874B11" w14:textId="61C265C1" w:rsidR="00CF2BEA" w:rsidRDefault="00CF2BEA">
      <w:pPr>
        <w:pStyle w:val="TOC1"/>
        <w:tabs>
          <w:tab w:val="left" w:pos="480"/>
          <w:tab w:val="right" w:leader="dot" w:pos="9010"/>
        </w:tabs>
        <w:rPr>
          <w:ins w:id="14"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15"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"_Toc211163211"</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lang w:eastAsia="zh-CN"/>
          </w:rPr>
          <w:t>7.</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lang w:eastAsia="zh-CN"/>
          </w:rPr>
          <w:t>Topic #4: Array of boxes for ISOBMFF</w:t>
        </w:r>
        <w:r>
          <w:rPr>
            <w:noProof/>
            <w:webHidden/>
          </w:rPr>
          <w:tab/>
        </w:r>
        <w:r>
          <w:rPr>
            <w:noProof/>
            <w:webHidden/>
          </w:rPr>
          <w:fldChar w:fldCharType="begin"/>
        </w:r>
        <w:r>
          <w:rPr>
            <w:noProof/>
            <w:webHidden/>
          </w:rPr>
          <w:instrText xml:space="preserve"> PAGEREF _Toc211163211 \h </w:instrText>
        </w:r>
        <w:r>
          <w:rPr>
            <w:noProof/>
            <w:webHidden/>
          </w:rPr>
        </w:r>
        <w:r>
          <w:rPr>
            <w:noProof/>
            <w:webHidden/>
          </w:rPr>
          <w:fldChar w:fldCharType="separate"/>
        </w:r>
        <w:r>
          <w:rPr>
            <w:noProof/>
            <w:webHidden/>
          </w:rPr>
          <w:t>7</w:t>
        </w:r>
        <w:r>
          <w:rPr>
            <w:noProof/>
            <w:webHidden/>
          </w:rPr>
          <w:fldChar w:fldCharType="end"/>
        </w:r>
        <w:r w:rsidRPr="0060778C">
          <w:rPr>
            <w:rStyle w:val="Hyperlink"/>
            <w:noProof/>
          </w:rPr>
          <w:fldChar w:fldCharType="end"/>
        </w:r>
      </w:ins>
    </w:p>
    <w:p w14:paraId="1B578BC4" w14:textId="532F2DD4" w:rsidR="00CF2BEA" w:rsidRDefault="00CF2BEA">
      <w:pPr>
        <w:pStyle w:val="TOC1"/>
        <w:tabs>
          <w:tab w:val="left" w:pos="480"/>
          <w:tab w:val="right" w:leader="dot" w:pos="9010"/>
        </w:tabs>
        <w:rPr>
          <w:ins w:id="16"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17"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"_Toc211163212"</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lang w:eastAsia="zh-CN"/>
          </w:rPr>
          <w:t>8.</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lang w:eastAsia="zh-CN"/>
          </w:rPr>
          <w:t>Topic #5: An unordered set of boxes</w:t>
        </w:r>
        <w:r>
          <w:rPr>
            <w:noProof/>
            <w:webHidden/>
          </w:rPr>
          <w:tab/>
        </w:r>
        <w:r>
          <w:rPr>
            <w:noProof/>
            <w:webHidden/>
          </w:rPr>
          <w:fldChar w:fldCharType="begin"/>
        </w:r>
        <w:r>
          <w:rPr>
            <w:noProof/>
            <w:webHidden/>
          </w:rPr>
          <w:instrText xml:space="preserve"> PAGEREF _Toc211163212 \h </w:instrText>
        </w:r>
        <w:r>
          <w:rPr>
            <w:noProof/>
            <w:webHidden/>
          </w:rPr>
        </w:r>
        <w:r>
          <w:rPr>
            <w:noProof/>
            <w:webHidden/>
          </w:rPr>
          <w:fldChar w:fldCharType="separate"/>
        </w:r>
        <w:r>
          <w:rPr>
            <w:noProof/>
            <w:webHidden/>
          </w:rPr>
          <w:t>10</w:t>
        </w:r>
        <w:r>
          <w:rPr>
            <w:noProof/>
            <w:webHidden/>
          </w:rPr>
          <w:fldChar w:fldCharType="end"/>
        </w:r>
        <w:r w:rsidRPr="0060778C">
          <w:rPr>
            <w:rStyle w:val="Hyperlink"/>
            <w:noProof/>
          </w:rPr>
          <w:fldChar w:fldCharType="end"/>
        </w:r>
      </w:ins>
    </w:p>
    <w:p w14:paraId="0899A7B7" w14:textId="52FD4881" w:rsidR="00CF2BEA" w:rsidRDefault="00CF2BEA">
      <w:pPr>
        <w:pStyle w:val="TOC1"/>
        <w:tabs>
          <w:tab w:val="left" w:pos="480"/>
          <w:tab w:val="right" w:leader="dot" w:pos="9010"/>
        </w:tabs>
        <w:rPr>
          <w:ins w:id="18"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19"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"_Toc211163213"</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lang w:eastAsia="zh-CN"/>
          </w:rPr>
          <w:t>9.</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 xml:space="preserve">Topic #6: </w:t>
        </w:r>
        <w:r w:rsidRPr="0060778C">
          <w:rPr>
            <w:rStyle w:val="Hyperlink"/>
            <w:noProof/>
            <w:lang w:eastAsia="zh-CN"/>
          </w:rPr>
          <w:t>Import directive</w:t>
        </w:r>
        <w:r>
          <w:rPr>
            <w:noProof/>
            <w:webHidden/>
          </w:rPr>
          <w:tab/>
        </w:r>
        <w:r>
          <w:rPr>
            <w:noProof/>
            <w:webHidden/>
          </w:rPr>
          <w:fldChar w:fldCharType="begin"/>
        </w:r>
        <w:r>
          <w:rPr>
            <w:noProof/>
            <w:webHidden/>
          </w:rPr>
          <w:instrText xml:space="preserve"> PAGEREF _Toc211163213 \h </w:instrText>
        </w:r>
        <w:r>
          <w:rPr>
            <w:noProof/>
            <w:webHidden/>
          </w:rPr>
        </w:r>
        <w:r>
          <w:rPr>
            <w:noProof/>
            <w:webHidden/>
          </w:rPr>
          <w:fldChar w:fldCharType="separate"/>
        </w:r>
        <w:r>
          <w:rPr>
            <w:noProof/>
            <w:webHidden/>
          </w:rPr>
          <w:t>12</w:t>
        </w:r>
        <w:r>
          <w:rPr>
            <w:noProof/>
            <w:webHidden/>
          </w:rPr>
          <w:fldChar w:fldCharType="end"/>
        </w:r>
        <w:r w:rsidRPr="0060778C">
          <w:rPr>
            <w:rStyle w:val="Hyperlink"/>
            <w:noProof/>
          </w:rPr>
          <w:fldChar w:fldCharType="end"/>
        </w:r>
      </w:ins>
    </w:p>
    <w:p w14:paraId="09C3C2DE" w14:textId="1B5BCCF2" w:rsidR="00CF2BEA" w:rsidRDefault="00CF2BEA">
      <w:pPr>
        <w:pStyle w:val="TOC1"/>
        <w:tabs>
          <w:tab w:val="left" w:pos="720"/>
          <w:tab w:val="right" w:leader="dot" w:pos="9010"/>
        </w:tabs>
        <w:rPr>
          <w:ins w:id="20"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21"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"_Toc211163214"</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10.</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Topic #7: SDL source file definition</w:t>
        </w:r>
        <w:r>
          <w:rPr>
            <w:noProof/>
            <w:webHidden/>
          </w:rPr>
          <w:tab/>
        </w:r>
        <w:r>
          <w:rPr>
            <w:noProof/>
            <w:webHidden/>
          </w:rPr>
          <w:fldChar w:fldCharType="begin"/>
        </w:r>
        <w:r>
          <w:rPr>
            <w:noProof/>
            <w:webHidden/>
          </w:rPr>
          <w:instrText xml:space="preserve"> PAGEREF _Toc211163214 \h </w:instrText>
        </w:r>
        <w:r>
          <w:rPr>
            <w:noProof/>
            <w:webHidden/>
          </w:rPr>
        </w:r>
        <w:r>
          <w:rPr>
            <w:noProof/>
            <w:webHidden/>
          </w:rPr>
          <w:fldChar w:fldCharType="separate"/>
        </w:r>
        <w:r>
          <w:rPr>
            <w:noProof/>
            <w:webHidden/>
          </w:rPr>
          <w:t>12</w:t>
        </w:r>
        <w:r>
          <w:rPr>
            <w:noProof/>
            <w:webHidden/>
          </w:rPr>
          <w:fldChar w:fldCharType="end"/>
        </w:r>
        <w:r w:rsidRPr="0060778C">
          <w:rPr>
            <w:rStyle w:val="Hyperlink"/>
            <w:noProof/>
          </w:rPr>
          <w:fldChar w:fldCharType="end"/>
        </w:r>
      </w:ins>
    </w:p>
    <w:p w14:paraId="361778A5" w14:textId="36752709" w:rsidR="00CF2BEA" w:rsidRDefault="00CF2BEA">
      <w:pPr>
        <w:pStyle w:val="TOC1"/>
        <w:tabs>
          <w:tab w:val="left" w:pos="720"/>
          <w:tab w:val="right" w:leader="dot" w:pos="9010"/>
        </w:tabs>
        <w:rPr>
          <w:ins w:id="22"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23"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"_Toc211163215"</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11.</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Topic #8: Unicode inconsistencies</w:t>
        </w:r>
        <w:r>
          <w:rPr>
            <w:noProof/>
            <w:webHidden/>
          </w:rPr>
          <w:tab/>
        </w:r>
        <w:r>
          <w:rPr>
            <w:noProof/>
            <w:webHidden/>
          </w:rPr>
          <w:fldChar w:fldCharType="begin"/>
        </w:r>
        <w:r>
          <w:rPr>
            <w:noProof/>
            <w:webHidden/>
          </w:rPr>
          <w:instrText xml:space="preserve"> PAGEREF _Toc211163215 \h </w:instrText>
        </w:r>
        <w:r>
          <w:rPr>
            <w:noProof/>
            <w:webHidden/>
          </w:rPr>
        </w:r>
        <w:r>
          <w:rPr>
            <w:noProof/>
            <w:webHidden/>
          </w:rPr>
          <w:fldChar w:fldCharType="separate"/>
        </w:r>
        <w:r>
          <w:rPr>
            <w:noProof/>
            <w:webHidden/>
          </w:rPr>
          <w:t>13</w:t>
        </w:r>
        <w:r>
          <w:rPr>
            <w:noProof/>
            <w:webHidden/>
          </w:rPr>
          <w:fldChar w:fldCharType="end"/>
        </w:r>
        <w:r w:rsidRPr="0060778C">
          <w:rPr>
            <w:rStyle w:val="Hyperlink"/>
            <w:noProof/>
          </w:rPr>
          <w:fldChar w:fldCharType="end"/>
        </w:r>
      </w:ins>
    </w:p>
    <w:p w14:paraId="3D7C1C0C" w14:textId="600B9273" w:rsidR="00CF2BEA" w:rsidRDefault="00CF2BEA">
      <w:pPr>
        <w:pStyle w:val="TOC1"/>
        <w:tabs>
          <w:tab w:val="left" w:pos="720"/>
          <w:tab w:val="right" w:leader="dot" w:pos="9010"/>
        </w:tabs>
        <w:rPr>
          <w:ins w:id="24"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25"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"_Toc211163216"</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12.</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Topic #9: Improve the flexibility of class_id</w:t>
        </w:r>
        <w:r>
          <w:rPr>
            <w:noProof/>
            <w:webHidden/>
          </w:rPr>
          <w:tab/>
        </w:r>
        <w:r>
          <w:rPr>
            <w:noProof/>
            <w:webHidden/>
          </w:rPr>
          <w:fldChar w:fldCharType="begin"/>
        </w:r>
        <w:r>
          <w:rPr>
            <w:noProof/>
            <w:webHidden/>
          </w:rPr>
          <w:instrText xml:space="preserve"> PAGEREF _Toc211163216 \h </w:instrText>
        </w:r>
        <w:r>
          <w:rPr>
            <w:noProof/>
            <w:webHidden/>
          </w:rPr>
        </w:r>
        <w:r>
          <w:rPr>
            <w:noProof/>
            <w:webHidden/>
          </w:rPr>
          <w:fldChar w:fldCharType="separate"/>
        </w:r>
        <w:r>
          <w:rPr>
            <w:noProof/>
            <w:webHidden/>
          </w:rPr>
          <w:t>15</w:t>
        </w:r>
        <w:r>
          <w:rPr>
            <w:noProof/>
            <w:webHidden/>
          </w:rPr>
          <w:fldChar w:fldCharType="end"/>
        </w:r>
        <w:r w:rsidRPr="0060778C">
          <w:rPr>
            <w:rStyle w:val="Hyperlink"/>
            <w:noProof/>
          </w:rPr>
          <w:fldChar w:fldCharType="end"/>
        </w:r>
      </w:ins>
    </w:p>
    <w:p w14:paraId="5D4CC47C" w14:textId="5231927A" w:rsidR="00CF2BEA" w:rsidRDefault="00CF2BEA">
      <w:pPr>
        <w:pStyle w:val="TOC1"/>
        <w:tabs>
          <w:tab w:val="left" w:pos="720"/>
          <w:tab w:val="right" w:leader="dot" w:pos="9010"/>
        </w:tabs>
        <w:rPr>
          <w:ins w:id="26"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27"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"_Toc211163217"</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13.</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 xml:space="preserve">Topic #10: </w:t>
        </w:r>
        <w:r w:rsidRPr="0060778C">
          <w:rPr>
            <w:rStyle w:val="Hyperlink"/>
            <w:noProof/>
            <w:lang w:eastAsia="zh-CN"/>
          </w:rPr>
          <w:t>Extra built-in operator</w:t>
        </w:r>
        <w:r>
          <w:rPr>
            <w:noProof/>
            <w:webHidden/>
          </w:rPr>
          <w:tab/>
        </w:r>
        <w:r>
          <w:rPr>
            <w:noProof/>
            <w:webHidden/>
          </w:rPr>
          <w:fldChar w:fldCharType="begin"/>
        </w:r>
        <w:r>
          <w:rPr>
            <w:noProof/>
            <w:webHidden/>
          </w:rPr>
          <w:instrText xml:space="preserve"> PAGEREF _Toc211163217 \h </w:instrText>
        </w:r>
        <w:r>
          <w:rPr>
            <w:noProof/>
            <w:webHidden/>
          </w:rPr>
        </w:r>
        <w:r>
          <w:rPr>
            <w:noProof/>
            <w:webHidden/>
          </w:rPr>
          <w:fldChar w:fldCharType="separate"/>
        </w:r>
        <w:r>
          <w:rPr>
            <w:noProof/>
            <w:webHidden/>
          </w:rPr>
          <w:t>16</w:t>
        </w:r>
        <w:r>
          <w:rPr>
            <w:noProof/>
            <w:webHidden/>
          </w:rPr>
          <w:fldChar w:fldCharType="end"/>
        </w:r>
        <w:r w:rsidRPr="0060778C">
          <w:rPr>
            <w:rStyle w:val="Hyperlink"/>
            <w:noProof/>
          </w:rPr>
          <w:fldChar w:fldCharType="end"/>
        </w:r>
      </w:ins>
    </w:p>
    <w:p w14:paraId="651AB7DD" w14:textId="26C4944E" w:rsidR="00CF2BEA" w:rsidRDefault="00CF2BEA">
      <w:pPr>
        <w:pStyle w:val="TOC1"/>
        <w:tabs>
          <w:tab w:val="left" w:pos="720"/>
          <w:tab w:val="right" w:leader="dot" w:pos="9010"/>
        </w:tabs>
        <w:rPr>
          <w:ins w:id="28"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29"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"_Toc211163218"</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14.</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Topic #11: Flexible class size encoding</w:t>
        </w:r>
        <w:r>
          <w:rPr>
            <w:noProof/>
            <w:webHidden/>
          </w:rPr>
          <w:tab/>
        </w:r>
        <w:r>
          <w:rPr>
            <w:noProof/>
            <w:webHidden/>
          </w:rPr>
          <w:fldChar w:fldCharType="begin"/>
        </w:r>
        <w:r>
          <w:rPr>
            <w:noProof/>
            <w:webHidden/>
          </w:rPr>
          <w:instrText xml:space="preserve"> PAGEREF _Toc211163218 \h </w:instrText>
        </w:r>
        <w:r>
          <w:rPr>
            <w:noProof/>
            <w:webHidden/>
          </w:rPr>
        </w:r>
        <w:r>
          <w:rPr>
            <w:noProof/>
            <w:webHidden/>
          </w:rPr>
          <w:fldChar w:fldCharType="separate"/>
        </w:r>
        <w:r>
          <w:rPr>
            <w:noProof/>
            <w:webHidden/>
          </w:rPr>
          <w:t>16</w:t>
        </w:r>
        <w:r>
          <w:rPr>
            <w:noProof/>
            <w:webHidden/>
          </w:rPr>
          <w:fldChar w:fldCharType="end"/>
        </w:r>
        <w:r w:rsidRPr="0060778C">
          <w:rPr>
            <w:rStyle w:val="Hyperlink"/>
            <w:noProof/>
          </w:rPr>
          <w:fldChar w:fldCharType="end"/>
        </w:r>
      </w:ins>
    </w:p>
    <w:p w14:paraId="4D0C8BED" w14:textId="143B6FDA" w:rsidR="00CF2BEA" w:rsidRDefault="00CF2BEA">
      <w:pPr>
        <w:pStyle w:val="TOC1"/>
        <w:tabs>
          <w:tab w:val="left" w:pos="720"/>
          <w:tab w:val="right" w:leader="dot" w:pos="9010"/>
        </w:tabs>
        <w:rPr>
          <w:ins w:id="30"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31"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"_Toc211163219"</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15.</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Topic #12: Implicit end of parsing</w:t>
        </w:r>
        <w:r>
          <w:rPr>
            <w:noProof/>
            <w:webHidden/>
          </w:rPr>
          <w:tab/>
        </w:r>
        <w:r>
          <w:rPr>
            <w:noProof/>
            <w:webHidden/>
          </w:rPr>
          <w:fldChar w:fldCharType="begin"/>
        </w:r>
        <w:r>
          <w:rPr>
            <w:noProof/>
            <w:webHidden/>
          </w:rPr>
          <w:instrText xml:space="preserve"> PAGEREF _Toc211163219 \h </w:instrText>
        </w:r>
        <w:r>
          <w:rPr>
            <w:noProof/>
            <w:webHidden/>
          </w:rPr>
        </w:r>
        <w:r>
          <w:rPr>
            <w:noProof/>
            <w:webHidden/>
          </w:rPr>
          <w:fldChar w:fldCharType="separate"/>
        </w:r>
        <w:r>
          <w:rPr>
            <w:noProof/>
            <w:webHidden/>
          </w:rPr>
          <w:t>16</w:t>
        </w:r>
        <w:r>
          <w:rPr>
            <w:noProof/>
            <w:webHidden/>
          </w:rPr>
          <w:fldChar w:fldCharType="end"/>
        </w:r>
        <w:r w:rsidRPr="0060778C">
          <w:rPr>
            <w:rStyle w:val="Hyperlink"/>
            <w:noProof/>
          </w:rPr>
          <w:fldChar w:fldCharType="end"/>
        </w:r>
      </w:ins>
    </w:p>
    <w:p w14:paraId="7560D97D" w14:textId="4C131B12" w:rsidR="00CF2BEA" w:rsidRDefault="00CF2BEA">
      <w:pPr>
        <w:pStyle w:val="TOC1"/>
        <w:tabs>
          <w:tab w:val="left" w:pos="720"/>
          <w:tab w:val="right" w:leader="dot" w:pos="9010"/>
        </w:tabs>
        <w:rPr>
          <w:ins w:id="32"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33"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"_Toc211163220"</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rPr>
          <w:t>16.</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Topic #13: Entry point</w:t>
        </w:r>
        <w:r>
          <w:rPr>
            <w:noProof/>
            <w:webHidden/>
          </w:rPr>
          <w:tab/>
        </w:r>
        <w:r>
          <w:rPr>
            <w:noProof/>
            <w:webHidden/>
          </w:rPr>
          <w:fldChar w:fldCharType="begin"/>
        </w:r>
        <w:r>
          <w:rPr>
            <w:noProof/>
            <w:webHidden/>
          </w:rPr>
          <w:instrText xml:space="preserve"> PAGEREF _Toc211163220 \h </w:instrText>
        </w:r>
        <w:r>
          <w:rPr>
            <w:noProof/>
            <w:webHidden/>
          </w:rPr>
        </w:r>
        <w:r>
          <w:rPr>
            <w:noProof/>
            <w:webHidden/>
          </w:rPr>
          <w:fldChar w:fldCharType="separate"/>
        </w:r>
        <w:r>
          <w:rPr>
            <w:noProof/>
            <w:webHidden/>
          </w:rPr>
          <w:t>17</w:t>
        </w:r>
        <w:r>
          <w:rPr>
            <w:noProof/>
            <w:webHidden/>
          </w:rPr>
          <w:fldChar w:fldCharType="end"/>
        </w:r>
        <w:r w:rsidRPr="0060778C">
          <w:rPr>
            <w:rStyle w:val="Hyperlink"/>
            <w:noProof/>
          </w:rPr>
          <w:fldChar w:fldCharType="end"/>
        </w:r>
      </w:ins>
    </w:p>
    <w:p w14:paraId="1F847AD0" w14:textId="373983C7" w:rsidR="00CF2BEA" w:rsidRDefault="00CF2BEA">
      <w:pPr>
        <w:pStyle w:val="TOC1"/>
        <w:tabs>
          <w:tab w:val="left" w:pos="720"/>
          <w:tab w:val="right" w:leader="dot" w:pos="9010"/>
        </w:tabs>
        <w:rPr>
          <w:ins w:id="34"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35"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"_Toc211163221"</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lang w:eastAsia="zh-CN"/>
          </w:rPr>
          <w:t>17.</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 xml:space="preserve">Topic #14: </w:t>
        </w:r>
        <w:r w:rsidRPr="0060778C">
          <w:rPr>
            <w:rStyle w:val="Hyperlink"/>
            <w:noProof/>
            <w:lang w:eastAsia="zh-CN"/>
          </w:rPr>
          <w:t>Unexpected trailing bits</w:t>
        </w:r>
        <w:r>
          <w:rPr>
            <w:noProof/>
            <w:webHidden/>
          </w:rPr>
          <w:tab/>
        </w:r>
        <w:r>
          <w:rPr>
            <w:noProof/>
            <w:webHidden/>
          </w:rPr>
          <w:fldChar w:fldCharType="begin"/>
        </w:r>
        <w:r>
          <w:rPr>
            <w:noProof/>
            <w:webHidden/>
          </w:rPr>
          <w:instrText xml:space="preserve"> PAGEREF _Toc211163221 \h </w:instrText>
        </w:r>
        <w:r>
          <w:rPr>
            <w:noProof/>
            <w:webHidden/>
          </w:rPr>
        </w:r>
        <w:r>
          <w:rPr>
            <w:noProof/>
            <w:webHidden/>
          </w:rPr>
          <w:fldChar w:fldCharType="separate"/>
        </w:r>
        <w:r>
          <w:rPr>
            <w:noProof/>
            <w:webHidden/>
          </w:rPr>
          <w:t>18</w:t>
        </w:r>
        <w:r>
          <w:rPr>
            <w:noProof/>
            <w:webHidden/>
          </w:rPr>
          <w:fldChar w:fldCharType="end"/>
        </w:r>
        <w:r w:rsidRPr="0060778C">
          <w:rPr>
            <w:rStyle w:val="Hyperlink"/>
            <w:noProof/>
          </w:rPr>
          <w:fldChar w:fldCharType="end"/>
        </w:r>
      </w:ins>
    </w:p>
    <w:p w14:paraId="38682E57" w14:textId="5AF123F1" w:rsidR="00CF2BEA" w:rsidRDefault="00CF2BEA">
      <w:pPr>
        <w:pStyle w:val="TOC1"/>
        <w:tabs>
          <w:tab w:val="left" w:pos="720"/>
          <w:tab w:val="right" w:leader="dot" w:pos="9010"/>
        </w:tabs>
        <w:rPr>
          <w:ins w:id="36"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37"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"_Toc211163222"</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lang w:eastAsia="zh-CN"/>
          </w:rPr>
          <w:t>18.</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 xml:space="preserve">Topic #15: </w:t>
        </w:r>
        <w:r w:rsidRPr="0060778C">
          <w:rPr>
            <w:rStyle w:val="Hyperlink"/>
            <w:noProof/>
            <w:lang w:eastAsia="zh-CN"/>
          </w:rPr>
          <w:t>Explicit parsing behaviour</w:t>
        </w:r>
        <w:r>
          <w:rPr>
            <w:noProof/>
            <w:webHidden/>
          </w:rPr>
          <w:tab/>
        </w:r>
        <w:r>
          <w:rPr>
            <w:noProof/>
            <w:webHidden/>
          </w:rPr>
          <w:fldChar w:fldCharType="begin"/>
        </w:r>
        <w:r>
          <w:rPr>
            <w:noProof/>
            <w:webHidden/>
          </w:rPr>
          <w:instrText xml:space="preserve"> PAGEREF _Toc211163222 \h </w:instrText>
        </w:r>
        <w:r>
          <w:rPr>
            <w:noProof/>
            <w:webHidden/>
          </w:rPr>
        </w:r>
        <w:r>
          <w:rPr>
            <w:noProof/>
            <w:webHidden/>
          </w:rPr>
          <w:fldChar w:fldCharType="separate"/>
        </w:r>
        <w:r>
          <w:rPr>
            <w:noProof/>
            <w:webHidden/>
          </w:rPr>
          <w:t>18</w:t>
        </w:r>
        <w:r>
          <w:rPr>
            <w:noProof/>
            <w:webHidden/>
          </w:rPr>
          <w:fldChar w:fldCharType="end"/>
        </w:r>
        <w:r w:rsidRPr="0060778C">
          <w:rPr>
            <w:rStyle w:val="Hyperlink"/>
            <w:noProof/>
          </w:rPr>
          <w:fldChar w:fldCharType="end"/>
        </w:r>
      </w:ins>
    </w:p>
    <w:p w14:paraId="0FC6A2F7" w14:textId="4BAF8484" w:rsidR="00CF2BEA" w:rsidRDefault="00CF2BEA">
      <w:pPr>
        <w:pStyle w:val="TOC1"/>
        <w:tabs>
          <w:tab w:val="left" w:pos="720"/>
          <w:tab w:val="right" w:leader="dot" w:pos="9010"/>
        </w:tabs>
        <w:rPr>
          <w:ins w:id="38"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39"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"_Toc211163223"</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lang w:eastAsia="zh-CN"/>
          </w:rPr>
          <w:t>19.</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rPr>
          <w:t xml:space="preserve">Topic #16: </w:t>
        </w:r>
        <w:r w:rsidRPr="0060778C">
          <w:rPr>
            <w:rStyle w:val="Hyperlink"/>
            <w:noProof/>
            <w:lang w:eastAsia="zh-CN"/>
          </w:rPr>
          <w:t>Extended value constraints</w:t>
        </w:r>
        <w:r>
          <w:rPr>
            <w:noProof/>
            <w:webHidden/>
          </w:rPr>
          <w:tab/>
        </w:r>
        <w:r>
          <w:rPr>
            <w:noProof/>
            <w:webHidden/>
          </w:rPr>
          <w:fldChar w:fldCharType="begin"/>
        </w:r>
        <w:r>
          <w:rPr>
            <w:noProof/>
            <w:webHidden/>
          </w:rPr>
          <w:instrText xml:space="preserve"> PAGEREF _Toc211163223 \h </w:instrText>
        </w:r>
        <w:r>
          <w:rPr>
            <w:noProof/>
            <w:webHidden/>
          </w:rPr>
        </w:r>
        <w:r>
          <w:rPr>
            <w:noProof/>
            <w:webHidden/>
          </w:rPr>
          <w:fldChar w:fldCharType="separate"/>
        </w:r>
        <w:r>
          <w:rPr>
            <w:noProof/>
            <w:webHidden/>
          </w:rPr>
          <w:t>18</w:t>
        </w:r>
        <w:r>
          <w:rPr>
            <w:noProof/>
            <w:webHidden/>
          </w:rPr>
          <w:fldChar w:fldCharType="end"/>
        </w:r>
        <w:r w:rsidRPr="0060778C">
          <w:rPr>
            <w:rStyle w:val="Hyperlink"/>
            <w:noProof/>
          </w:rPr>
          <w:fldChar w:fldCharType="end"/>
        </w:r>
      </w:ins>
    </w:p>
    <w:p w14:paraId="52668BA9" w14:textId="4D9B427C" w:rsidR="00CF2BEA" w:rsidRDefault="00CF2BEA">
      <w:pPr>
        <w:pStyle w:val="TOC1"/>
        <w:tabs>
          <w:tab w:val="left" w:pos="720"/>
          <w:tab w:val="right" w:leader="dot" w:pos="9010"/>
        </w:tabs>
        <w:rPr>
          <w:ins w:id="40" w:author="Emmanuel Thomas" w:date="2025-10-12T12:06:00Z" w16du:dateUtc="2025-10-12T10:06:00Z"/>
          <w:rFonts w:asciiTheme="minorHAnsi" w:eastAsiaTheme="minorEastAsia" w:hAnsiTheme="minorHAnsi" w:cstheme="minorBidi"/>
          <w:noProof/>
          <w:kern w:val="2"/>
          <w:sz w:val="24"/>
          <w:szCs w:val="24"/>
          <w:lang w:val="en-NL" w:eastAsia="zh-CN"/>
          <w14:ligatures w14:val="standardContextual"/>
        </w:rPr>
      </w:pPr>
      <w:ins w:id="41" w:author="Emmanuel Thomas" w:date="2025-10-12T12:06:00Z" w16du:dateUtc="2025-10-12T10:06:00Z">
        <w:r w:rsidRPr="0060778C">
          <w:rPr>
            <w:rStyle w:val="Hyperlink"/>
            <w:noProof/>
          </w:rPr>
          <w:fldChar w:fldCharType="begin"/>
        </w:r>
        <w:r w:rsidRPr="0060778C">
          <w:rPr>
            <w:rStyle w:val="Hyperlink"/>
            <w:noProof/>
          </w:rPr>
          <w:instrText xml:space="preserve"> </w:instrText>
        </w:r>
        <w:r>
          <w:rPr>
            <w:noProof/>
          </w:rPr>
          <w:instrText>HYPERLINK \l "_Toc211163224"</w:instrText>
        </w:r>
        <w:r w:rsidRPr="0060778C">
          <w:rPr>
            <w:rStyle w:val="Hyperlink"/>
            <w:noProof/>
          </w:rPr>
          <w:instrText xml:space="preserve"> </w:instrText>
        </w:r>
        <w:r w:rsidRPr="0060778C">
          <w:rPr>
            <w:rStyle w:val="Hyperlink"/>
            <w:noProof/>
          </w:rPr>
        </w:r>
        <w:r w:rsidRPr="0060778C">
          <w:rPr>
            <w:rStyle w:val="Hyperlink"/>
            <w:noProof/>
          </w:rPr>
          <w:fldChar w:fldCharType="separate"/>
        </w:r>
        <w:r w:rsidRPr="0060778C">
          <w:rPr>
            <w:rStyle w:val="Hyperlink"/>
            <w:noProof/>
            <w:lang w:eastAsia="zh-CN"/>
          </w:rPr>
          <w:t>20.</w:t>
        </w:r>
        <w:r>
          <w:rPr>
            <w:rFonts w:asciiTheme="minorHAnsi" w:eastAsiaTheme="minorEastAsia" w:hAnsiTheme="minorHAnsi" w:cstheme="minorBidi"/>
            <w:noProof/>
            <w:kern w:val="2"/>
            <w:sz w:val="24"/>
            <w:szCs w:val="24"/>
            <w:lang w:val="en-NL" w:eastAsia="zh-CN"/>
            <w14:ligatures w14:val="standardContextual"/>
          </w:rPr>
          <w:tab/>
        </w:r>
        <w:r w:rsidRPr="0060778C">
          <w:rPr>
            <w:rStyle w:val="Hyperlink"/>
            <w:noProof/>
            <w:lang w:eastAsia="zh-CN"/>
          </w:rPr>
          <w:t>Topic #17: Usage Phases concept</w:t>
        </w:r>
        <w:r>
          <w:rPr>
            <w:noProof/>
            <w:webHidden/>
          </w:rPr>
          <w:tab/>
        </w:r>
        <w:r>
          <w:rPr>
            <w:noProof/>
            <w:webHidden/>
          </w:rPr>
          <w:fldChar w:fldCharType="begin"/>
        </w:r>
        <w:r>
          <w:rPr>
            <w:noProof/>
            <w:webHidden/>
          </w:rPr>
          <w:instrText xml:space="preserve"> PAGEREF _Toc211163224 \h </w:instrText>
        </w:r>
        <w:r>
          <w:rPr>
            <w:noProof/>
            <w:webHidden/>
          </w:rPr>
        </w:r>
        <w:r>
          <w:rPr>
            <w:noProof/>
            <w:webHidden/>
          </w:rPr>
          <w:fldChar w:fldCharType="separate"/>
        </w:r>
        <w:r>
          <w:rPr>
            <w:noProof/>
            <w:webHidden/>
          </w:rPr>
          <w:t>19</w:t>
        </w:r>
        <w:r>
          <w:rPr>
            <w:noProof/>
            <w:webHidden/>
          </w:rPr>
          <w:fldChar w:fldCharType="end"/>
        </w:r>
        <w:r w:rsidRPr="0060778C">
          <w:rPr>
            <w:rStyle w:val="Hyperlink"/>
            <w:noProof/>
          </w:rPr>
          <w:fldChar w:fldCharType="end"/>
        </w:r>
      </w:ins>
    </w:p>
    <w:p w14:paraId="1A607A65" w14:textId="4308B97F" w:rsidR="0032148C" w:rsidDel="00111606" w:rsidRDefault="0032148C">
      <w:pPr>
        <w:pStyle w:val="TOC1"/>
        <w:tabs>
          <w:tab w:val="left" w:pos="480"/>
          <w:tab w:val="right" w:leader="dot" w:pos="9010"/>
        </w:tabs>
        <w:rPr>
          <w:del w:id="42"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43" w:author="Emmanuel Thomas" w:date="2025-10-12T11:57:00Z" w16du:dateUtc="2025-10-12T09:57:00Z">
        <w:r w:rsidRPr="00111606" w:rsidDel="00111606">
          <w:rPr>
            <w:rStyle w:val="Hyperlink"/>
            <w:noProof/>
          </w:rPr>
          <w:lastRenderedPageBreak/>
          <w:delText>1.</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rPr>
          <w:delText>Introduction</w:delText>
        </w:r>
        <w:r w:rsidDel="00111606">
          <w:rPr>
            <w:noProof/>
            <w:webHidden/>
          </w:rPr>
          <w:tab/>
          <w:delText>1</w:delText>
        </w:r>
      </w:del>
    </w:p>
    <w:p w14:paraId="0244265F" w14:textId="5999713C" w:rsidR="0032148C" w:rsidDel="00111606" w:rsidRDefault="0032148C">
      <w:pPr>
        <w:pStyle w:val="TOC1"/>
        <w:tabs>
          <w:tab w:val="left" w:pos="480"/>
          <w:tab w:val="right" w:leader="dot" w:pos="9010"/>
        </w:tabs>
        <w:rPr>
          <w:del w:id="44"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45" w:author="Emmanuel Thomas" w:date="2025-10-12T11:57:00Z" w16du:dateUtc="2025-10-12T09:57:00Z">
        <w:r w:rsidRPr="00111606" w:rsidDel="00111606">
          <w:rPr>
            <w:rStyle w:val="Hyperlink"/>
            <w:noProof/>
          </w:rPr>
          <w:delText>2.</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rPr>
          <w:delText>Table of content</w:delText>
        </w:r>
        <w:r w:rsidDel="00111606">
          <w:rPr>
            <w:noProof/>
            <w:webHidden/>
          </w:rPr>
          <w:tab/>
          <w:delText>1</w:delText>
        </w:r>
      </w:del>
    </w:p>
    <w:p w14:paraId="0B80CE66" w14:textId="5C62FE03" w:rsidR="0032148C" w:rsidDel="00111606" w:rsidRDefault="0032148C">
      <w:pPr>
        <w:pStyle w:val="TOC1"/>
        <w:tabs>
          <w:tab w:val="left" w:pos="480"/>
          <w:tab w:val="right" w:leader="dot" w:pos="9010"/>
        </w:tabs>
        <w:rPr>
          <w:del w:id="46"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47" w:author="Emmanuel Thomas" w:date="2025-10-12T11:57:00Z" w16du:dateUtc="2025-10-12T09:57:00Z">
        <w:r w:rsidRPr="00111606" w:rsidDel="00111606">
          <w:rPr>
            <w:rStyle w:val="Hyperlink"/>
            <w:noProof/>
          </w:rPr>
          <w:delText>3.</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rPr>
          <w:delText>Summary of topics</w:delText>
        </w:r>
        <w:r w:rsidDel="00111606">
          <w:rPr>
            <w:noProof/>
            <w:webHidden/>
          </w:rPr>
          <w:tab/>
          <w:delText>1</w:delText>
        </w:r>
      </w:del>
    </w:p>
    <w:p w14:paraId="677AE843" w14:textId="781AF6CF" w:rsidR="0032148C" w:rsidDel="00111606" w:rsidRDefault="0032148C">
      <w:pPr>
        <w:pStyle w:val="TOC1"/>
        <w:tabs>
          <w:tab w:val="left" w:pos="480"/>
          <w:tab w:val="right" w:leader="dot" w:pos="9010"/>
        </w:tabs>
        <w:rPr>
          <w:del w:id="48"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49" w:author="Emmanuel Thomas" w:date="2025-10-12T11:57:00Z" w16du:dateUtc="2025-10-12T09:57:00Z">
        <w:r w:rsidRPr="00111606" w:rsidDel="00111606">
          <w:rPr>
            <w:rStyle w:val="Hyperlink"/>
            <w:noProof/>
          </w:rPr>
          <w:delText>4.</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rPr>
          <w:delText>Topic #1: Grammar file for SDL syntax</w:delText>
        </w:r>
        <w:r w:rsidDel="00111606">
          <w:rPr>
            <w:noProof/>
            <w:webHidden/>
          </w:rPr>
          <w:tab/>
          <w:delText>2</w:delText>
        </w:r>
      </w:del>
    </w:p>
    <w:p w14:paraId="712D2E91" w14:textId="1EE988F2" w:rsidR="0032148C" w:rsidDel="00111606" w:rsidRDefault="0032148C">
      <w:pPr>
        <w:pStyle w:val="TOC1"/>
        <w:tabs>
          <w:tab w:val="left" w:pos="480"/>
          <w:tab w:val="right" w:leader="dot" w:pos="9010"/>
        </w:tabs>
        <w:rPr>
          <w:del w:id="50"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51" w:author="Emmanuel Thomas" w:date="2025-10-12T11:57:00Z" w16du:dateUtc="2025-10-12T09:57:00Z">
        <w:r w:rsidRPr="00111606" w:rsidDel="00111606">
          <w:rPr>
            <w:rStyle w:val="Hyperlink"/>
            <w:noProof/>
          </w:rPr>
          <w:delText>5.</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rPr>
          <w:delText xml:space="preserve">Topic #2: On the keyword </w:delText>
        </w:r>
        <w:r w:rsidRPr="00111606" w:rsidDel="00111606">
          <w:rPr>
            <w:rStyle w:val="Hyperlink"/>
            <w:rFonts w:ascii="Courier New" w:hAnsi="Courier New" w:cs="Courier New"/>
            <w:noProof/>
          </w:rPr>
          <w:delText>template</w:delText>
        </w:r>
        <w:r w:rsidDel="00111606">
          <w:rPr>
            <w:noProof/>
            <w:webHidden/>
          </w:rPr>
          <w:tab/>
          <w:delText>5</w:delText>
        </w:r>
      </w:del>
    </w:p>
    <w:p w14:paraId="6D60523B" w14:textId="49B50128" w:rsidR="0032148C" w:rsidDel="00111606" w:rsidRDefault="0032148C">
      <w:pPr>
        <w:pStyle w:val="TOC1"/>
        <w:tabs>
          <w:tab w:val="left" w:pos="480"/>
          <w:tab w:val="right" w:leader="dot" w:pos="9010"/>
        </w:tabs>
        <w:rPr>
          <w:del w:id="52"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53" w:author="Emmanuel Thomas" w:date="2025-10-12T11:57:00Z" w16du:dateUtc="2025-10-12T09:57:00Z">
        <w:r w:rsidRPr="00111606" w:rsidDel="00111606">
          <w:rPr>
            <w:rStyle w:val="Hyperlink"/>
            <w:noProof/>
            <w:lang w:eastAsia="zh-CN"/>
          </w:rPr>
          <w:delText>6.</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rPr>
          <w:delText xml:space="preserve">Topic #3: </w:delText>
        </w:r>
        <w:r w:rsidRPr="00111606" w:rsidDel="00111606">
          <w:rPr>
            <w:rStyle w:val="Hyperlink"/>
            <w:noProof/>
            <w:lang w:eastAsia="zh-CN"/>
          </w:rPr>
          <w:delText>On optional class member</w:delText>
        </w:r>
        <w:r w:rsidDel="00111606">
          <w:rPr>
            <w:noProof/>
            <w:webHidden/>
          </w:rPr>
          <w:tab/>
          <w:delText>5</w:delText>
        </w:r>
      </w:del>
    </w:p>
    <w:p w14:paraId="233F8E75" w14:textId="6D2E3C75" w:rsidR="0032148C" w:rsidDel="00111606" w:rsidRDefault="0032148C">
      <w:pPr>
        <w:pStyle w:val="TOC1"/>
        <w:tabs>
          <w:tab w:val="left" w:pos="480"/>
          <w:tab w:val="right" w:leader="dot" w:pos="9010"/>
        </w:tabs>
        <w:rPr>
          <w:del w:id="54"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55" w:author="Emmanuel Thomas" w:date="2025-10-12T11:57:00Z" w16du:dateUtc="2025-10-12T09:57:00Z">
        <w:r w:rsidRPr="00111606" w:rsidDel="00111606">
          <w:rPr>
            <w:rStyle w:val="Hyperlink"/>
            <w:noProof/>
            <w:lang w:eastAsia="zh-CN"/>
          </w:rPr>
          <w:delText>7.</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lang w:eastAsia="zh-CN"/>
          </w:rPr>
          <w:delText>Topic #4: Array of boxes for ISOBMFF</w:delText>
        </w:r>
        <w:r w:rsidDel="00111606">
          <w:rPr>
            <w:noProof/>
            <w:webHidden/>
          </w:rPr>
          <w:tab/>
          <w:delText>6</w:delText>
        </w:r>
      </w:del>
    </w:p>
    <w:p w14:paraId="5848DD11" w14:textId="15E6459F" w:rsidR="0032148C" w:rsidDel="00111606" w:rsidRDefault="0032148C">
      <w:pPr>
        <w:pStyle w:val="TOC1"/>
        <w:tabs>
          <w:tab w:val="left" w:pos="480"/>
          <w:tab w:val="right" w:leader="dot" w:pos="9010"/>
        </w:tabs>
        <w:rPr>
          <w:del w:id="56"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57" w:author="Emmanuel Thomas" w:date="2025-10-12T11:57:00Z" w16du:dateUtc="2025-10-12T09:57:00Z">
        <w:r w:rsidRPr="00111606" w:rsidDel="00111606">
          <w:rPr>
            <w:rStyle w:val="Hyperlink"/>
            <w:noProof/>
            <w:lang w:eastAsia="zh-CN"/>
          </w:rPr>
          <w:delText>8.</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lang w:eastAsia="zh-CN"/>
          </w:rPr>
          <w:delText>Topic #5: An unordered set of boxes</w:delText>
        </w:r>
        <w:r w:rsidDel="00111606">
          <w:rPr>
            <w:noProof/>
            <w:webHidden/>
          </w:rPr>
          <w:tab/>
          <w:delText>10</w:delText>
        </w:r>
      </w:del>
    </w:p>
    <w:p w14:paraId="7E55C8B6" w14:textId="6032DC6D" w:rsidR="0032148C" w:rsidDel="00111606" w:rsidRDefault="0032148C">
      <w:pPr>
        <w:pStyle w:val="TOC1"/>
        <w:tabs>
          <w:tab w:val="left" w:pos="480"/>
          <w:tab w:val="right" w:leader="dot" w:pos="9010"/>
        </w:tabs>
        <w:rPr>
          <w:del w:id="58"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59" w:author="Emmanuel Thomas" w:date="2025-10-12T11:57:00Z" w16du:dateUtc="2025-10-12T09:57:00Z">
        <w:r w:rsidRPr="00111606" w:rsidDel="00111606">
          <w:rPr>
            <w:rStyle w:val="Hyperlink"/>
            <w:noProof/>
            <w:lang w:eastAsia="zh-CN"/>
          </w:rPr>
          <w:delText>9.</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rPr>
          <w:delText xml:space="preserve">Topic #6: </w:delText>
        </w:r>
        <w:r w:rsidRPr="00111606" w:rsidDel="00111606">
          <w:rPr>
            <w:rStyle w:val="Hyperlink"/>
            <w:noProof/>
            <w:lang w:eastAsia="zh-CN"/>
          </w:rPr>
          <w:delText>Import directive</w:delText>
        </w:r>
        <w:r w:rsidDel="00111606">
          <w:rPr>
            <w:noProof/>
            <w:webHidden/>
          </w:rPr>
          <w:tab/>
          <w:delText>11</w:delText>
        </w:r>
      </w:del>
    </w:p>
    <w:p w14:paraId="3C01F1C4" w14:textId="7F208465" w:rsidR="0032148C" w:rsidDel="00111606" w:rsidRDefault="0032148C">
      <w:pPr>
        <w:pStyle w:val="TOC1"/>
        <w:tabs>
          <w:tab w:val="left" w:pos="720"/>
          <w:tab w:val="right" w:leader="dot" w:pos="9010"/>
        </w:tabs>
        <w:rPr>
          <w:del w:id="60"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61" w:author="Emmanuel Thomas" w:date="2025-10-12T11:57:00Z" w16du:dateUtc="2025-10-12T09:57:00Z">
        <w:r w:rsidRPr="00111606" w:rsidDel="00111606">
          <w:rPr>
            <w:rStyle w:val="Hyperlink"/>
            <w:noProof/>
          </w:rPr>
          <w:delText>10.</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rPr>
          <w:delText>Topic #7: SDL source file definition</w:delText>
        </w:r>
        <w:r w:rsidDel="00111606">
          <w:rPr>
            <w:noProof/>
            <w:webHidden/>
          </w:rPr>
          <w:tab/>
          <w:delText>12</w:delText>
        </w:r>
      </w:del>
    </w:p>
    <w:p w14:paraId="31A4CB97" w14:textId="622009AF" w:rsidR="0032148C" w:rsidDel="00111606" w:rsidRDefault="0032148C">
      <w:pPr>
        <w:pStyle w:val="TOC1"/>
        <w:tabs>
          <w:tab w:val="left" w:pos="720"/>
          <w:tab w:val="right" w:leader="dot" w:pos="9010"/>
        </w:tabs>
        <w:rPr>
          <w:del w:id="62" w:author="Emmanuel Thomas" w:date="2025-10-12T11:57:00Z" w16du:dateUtc="2025-10-12T09:57:00Z"/>
          <w:rFonts w:asciiTheme="minorHAnsi" w:eastAsiaTheme="minorEastAsia" w:hAnsiTheme="minorHAnsi" w:cstheme="minorBidi"/>
          <w:noProof/>
          <w:kern w:val="2"/>
          <w:sz w:val="24"/>
          <w:szCs w:val="24"/>
          <w:lang w:val="en-NL" w:eastAsia="zh-CN"/>
          <w14:ligatures w14:val="standardContextual"/>
        </w:rPr>
      </w:pPr>
      <w:del w:id="63" w:author="Emmanuel Thomas" w:date="2025-10-12T11:57:00Z" w16du:dateUtc="2025-10-12T09:57:00Z">
        <w:r w:rsidRPr="00111606" w:rsidDel="00111606">
          <w:rPr>
            <w:rStyle w:val="Hyperlink"/>
            <w:noProof/>
          </w:rPr>
          <w:delText>11.</w:delText>
        </w:r>
        <w:r w:rsidDel="00111606">
          <w:rPr>
            <w:rFonts w:asciiTheme="minorHAnsi" w:eastAsiaTheme="minorEastAsia" w:hAnsiTheme="minorHAnsi" w:cstheme="minorBidi"/>
            <w:noProof/>
            <w:kern w:val="2"/>
            <w:sz w:val="24"/>
            <w:szCs w:val="24"/>
            <w:lang w:val="en-NL" w:eastAsia="zh-CN"/>
            <w14:ligatures w14:val="standardContextual"/>
          </w:rPr>
          <w:tab/>
        </w:r>
        <w:r w:rsidRPr="00111606" w:rsidDel="00111606">
          <w:rPr>
            <w:rStyle w:val="Hyperlink"/>
            <w:noProof/>
          </w:rPr>
          <w:delText>Topic #8: Unicode inconsistencies</w:delText>
        </w:r>
        <w:r w:rsidDel="00111606">
          <w:rPr>
            <w:noProof/>
            <w:webHidden/>
          </w:rPr>
          <w:tab/>
          <w:delText>12</w:delText>
        </w:r>
      </w:del>
    </w:p>
    <w:p w14:paraId="2221298D" w14:textId="1A231C1A" w:rsidR="0033095C" w:rsidRDefault="00986E46" w:rsidP="0033095C">
      <w:r>
        <w:fldChar w:fldCharType="end"/>
      </w:r>
    </w:p>
    <w:p w14:paraId="5F95DBE1" w14:textId="77777777" w:rsidR="0033095C" w:rsidRPr="0033095C" w:rsidRDefault="0033095C" w:rsidP="0033095C"/>
    <w:p w14:paraId="1332AF37" w14:textId="158AEEE1" w:rsidR="005F65D1" w:rsidRDefault="005F65D1" w:rsidP="008E5D5E">
      <w:pPr>
        <w:pStyle w:val="Heading1"/>
      </w:pPr>
      <w:bookmarkStart w:id="64" w:name="_Toc211163207"/>
      <w:r>
        <w:t>Summary of topics</w:t>
      </w:r>
      <w:bookmarkEnd w:id="64"/>
    </w:p>
    <w:p w14:paraId="61B7B1C2" w14:textId="77777777" w:rsidR="005F65D1" w:rsidRDefault="005F65D1" w:rsidP="005F65D1"/>
    <w:tbl>
      <w:tblPr>
        <w:tblStyle w:val="GridTable6Colorful"/>
        <w:tblW w:w="0" w:type="auto"/>
        <w:tblCellMar>
          <w:top w:w="85" w:type="dxa"/>
          <w:bottom w:w="85" w:type="dxa"/>
        </w:tblCellMar>
        <w:tblLook w:val="04A0" w:firstRow="1" w:lastRow="0" w:firstColumn="1" w:lastColumn="0" w:noHBand="0" w:noVBand="1"/>
        <w:tblPrChange w:id="65" w:author="Emmanuel Thomas" w:date="2025-10-12T12:08:00Z" w16du:dateUtc="2025-10-12T10:08:00Z">
          <w:tblPr>
            <w:tblStyle w:val="GridTable6Colorful"/>
            <w:tblW w:w="0" w:type="auto"/>
            <w:tblCellMar>
              <w:top w:w="85" w:type="dxa"/>
              <w:bottom w:w="85" w:type="dxa"/>
            </w:tblCellMar>
            <w:tblLook w:val="04A0" w:firstRow="1" w:lastRow="0" w:firstColumn="1" w:lastColumn="0" w:noHBand="0" w:noVBand="1"/>
          </w:tblPr>
        </w:tblPrChange>
      </w:tblPr>
      <w:tblGrid>
        <w:gridCol w:w="606"/>
        <w:gridCol w:w="2083"/>
        <w:gridCol w:w="5103"/>
        <w:gridCol w:w="1012"/>
        <w:tblGridChange w:id="66">
          <w:tblGrid>
            <w:gridCol w:w="606"/>
            <w:gridCol w:w="1799"/>
            <w:gridCol w:w="284"/>
            <w:gridCol w:w="5103"/>
            <w:gridCol w:w="1012"/>
          </w:tblGrid>
        </w:tblGridChange>
      </w:tblGrid>
      <w:tr w:rsidR="00BE7714" w14:paraId="6F712BC2" w14:textId="4FF58AA3" w:rsidTr="000649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tcPrChange w:id="67" w:author="Emmanuel Thomas" w:date="2025-10-12T12:08:00Z" w16du:dateUtc="2025-10-12T10:08:00Z">
              <w:tcPr>
                <w:tcW w:w="606" w:type="dxa"/>
              </w:tcPr>
            </w:tcPrChange>
          </w:tcPr>
          <w:p w14:paraId="2C28702D" w14:textId="1D68A770" w:rsidR="00BE7714" w:rsidRPr="00717470" w:rsidRDefault="00BE7714" w:rsidP="00717470">
            <w:pPr>
              <w:jc w:val="center"/>
              <w:cnfStyle w:val="101000000000" w:firstRow="1" w:lastRow="0" w:firstColumn="1" w:lastColumn="0" w:oddVBand="0" w:evenVBand="0" w:oddHBand="0" w:evenHBand="0" w:firstRowFirstColumn="0" w:firstRowLastColumn="0" w:lastRowFirstColumn="0" w:lastRowLastColumn="0"/>
              <w:rPr>
                <w:b w:val="0"/>
              </w:rPr>
            </w:pPr>
            <w:r w:rsidRPr="005F65D1">
              <w:t>#id</w:t>
            </w:r>
          </w:p>
        </w:tc>
        <w:tc>
          <w:tcPr>
            <w:tcW w:w="2083" w:type="dxa"/>
            <w:tcPrChange w:id="68" w:author="Emmanuel Thomas" w:date="2025-10-12T12:08:00Z" w16du:dateUtc="2025-10-12T10:08:00Z">
              <w:tcPr>
                <w:tcW w:w="1799" w:type="dxa"/>
              </w:tcPr>
            </w:tcPrChange>
          </w:tcPr>
          <w:p w14:paraId="26643DC6" w14:textId="5773099B" w:rsidR="00BE7714" w:rsidRPr="00717470" w:rsidRDefault="00BE7714" w:rsidP="00717470">
            <w:pPr>
              <w:jc w:val="center"/>
              <w:cnfStyle w:val="100000000000" w:firstRow="1" w:lastRow="0" w:firstColumn="0" w:lastColumn="0" w:oddVBand="0" w:evenVBand="0" w:oddHBand="0" w:evenHBand="0" w:firstRowFirstColumn="0" w:firstRowLastColumn="0" w:lastRowFirstColumn="0" w:lastRowLastColumn="0"/>
              <w:rPr>
                <w:b w:val="0"/>
              </w:rPr>
            </w:pPr>
            <w:r w:rsidRPr="005F65D1">
              <w:t>Name</w:t>
            </w:r>
          </w:p>
        </w:tc>
        <w:tc>
          <w:tcPr>
            <w:tcW w:w="5103" w:type="dxa"/>
            <w:tcPrChange w:id="69" w:author="Emmanuel Thomas" w:date="2025-10-12T12:08:00Z" w16du:dateUtc="2025-10-12T10:08:00Z">
              <w:tcPr>
                <w:tcW w:w="5387" w:type="dxa"/>
                <w:gridSpan w:val="2"/>
              </w:tcPr>
            </w:tcPrChange>
          </w:tcPr>
          <w:p w14:paraId="6EA29D15" w14:textId="6D45D3CA" w:rsidR="00BE7714" w:rsidRPr="00717470" w:rsidRDefault="00BE7714" w:rsidP="00717470">
            <w:pPr>
              <w:jc w:val="center"/>
              <w:cnfStyle w:val="100000000000" w:firstRow="1" w:lastRow="0" w:firstColumn="0" w:lastColumn="0" w:oddVBand="0" w:evenVBand="0" w:oddHBand="0" w:evenHBand="0" w:firstRowFirstColumn="0" w:firstRowLastColumn="0" w:lastRowFirstColumn="0" w:lastRowLastColumn="0"/>
              <w:rPr>
                <w:b w:val="0"/>
              </w:rPr>
            </w:pPr>
            <w:r w:rsidRPr="005F65D1">
              <w:t>Description</w:t>
            </w:r>
          </w:p>
        </w:tc>
        <w:tc>
          <w:tcPr>
            <w:tcW w:w="1012" w:type="dxa"/>
            <w:tcPrChange w:id="70" w:author="Emmanuel Thomas" w:date="2025-10-12T12:08:00Z" w16du:dateUtc="2025-10-12T10:08:00Z">
              <w:tcPr>
                <w:tcW w:w="1012" w:type="dxa"/>
              </w:tcPr>
            </w:tcPrChange>
          </w:tcPr>
          <w:p w14:paraId="19D4768B" w14:textId="254FD967" w:rsidR="00BE7714" w:rsidRPr="00BE7714" w:rsidRDefault="003002EE" w:rsidP="005F65D1">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Source</w:t>
            </w:r>
          </w:p>
        </w:tc>
      </w:tr>
      <w:tr w:rsidR="00BE7714" w14:paraId="0C256B9B" w14:textId="59989D5F" w:rsidTr="00064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vAlign w:val="center"/>
            <w:tcPrChange w:id="71" w:author="Emmanuel Thomas" w:date="2025-10-12T12:08:00Z" w16du:dateUtc="2025-10-12T10:08:00Z">
              <w:tcPr>
                <w:tcW w:w="606" w:type="dxa"/>
                <w:vAlign w:val="center"/>
              </w:tcPr>
            </w:tcPrChange>
          </w:tcPr>
          <w:p w14:paraId="63A89880" w14:textId="2866D2F5" w:rsidR="00BE7714" w:rsidRDefault="00BE7714" w:rsidP="00717470">
            <w:pPr>
              <w:jc w:val="center"/>
              <w:cnfStyle w:val="001000100000" w:firstRow="0" w:lastRow="0" w:firstColumn="1" w:lastColumn="0" w:oddVBand="0" w:evenVBand="0" w:oddHBand="1" w:evenHBand="0" w:firstRowFirstColumn="0" w:firstRowLastColumn="0" w:lastRowFirstColumn="0" w:lastRowLastColumn="0"/>
            </w:pPr>
            <w:r>
              <w:t>1</w:t>
            </w:r>
          </w:p>
        </w:tc>
        <w:tc>
          <w:tcPr>
            <w:tcW w:w="2083" w:type="dxa"/>
            <w:vAlign w:val="center"/>
            <w:tcPrChange w:id="72" w:author="Emmanuel Thomas" w:date="2025-10-12T12:08:00Z" w16du:dateUtc="2025-10-12T10:08:00Z">
              <w:tcPr>
                <w:tcW w:w="1799" w:type="dxa"/>
                <w:vAlign w:val="center"/>
              </w:tcPr>
            </w:tcPrChange>
          </w:tcPr>
          <w:p w14:paraId="55EF5D69" w14:textId="514B4D84" w:rsidR="00BE7714" w:rsidRDefault="00BE7714" w:rsidP="00717470">
            <w:pPr>
              <w:jc w:val="center"/>
              <w:cnfStyle w:val="000000100000" w:firstRow="0" w:lastRow="0" w:firstColumn="0" w:lastColumn="0" w:oddVBand="0" w:evenVBand="0" w:oddHBand="1" w:evenHBand="0" w:firstRowFirstColumn="0" w:firstRowLastColumn="0" w:lastRowFirstColumn="0" w:lastRowLastColumn="0"/>
            </w:pPr>
            <w:r w:rsidRPr="005F65D1">
              <w:t>Grammar file</w:t>
            </w:r>
          </w:p>
        </w:tc>
        <w:tc>
          <w:tcPr>
            <w:tcW w:w="5103" w:type="dxa"/>
            <w:vAlign w:val="center"/>
            <w:tcPrChange w:id="73" w:author="Emmanuel Thomas" w:date="2025-10-12T12:08:00Z" w16du:dateUtc="2025-10-12T10:08:00Z">
              <w:tcPr>
                <w:tcW w:w="5387" w:type="dxa"/>
                <w:gridSpan w:val="2"/>
                <w:vAlign w:val="center"/>
              </w:tcPr>
            </w:tcPrChange>
          </w:tcPr>
          <w:p w14:paraId="5ADF6919" w14:textId="73FCFA4E" w:rsidR="00BE7714" w:rsidRDefault="00BE7714" w:rsidP="005F65D1">
            <w:pPr>
              <w:cnfStyle w:val="000000100000" w:firstRow="0" w:lastRow="0" w:firstColumn="0" w:lastColumn="0" w:oddVBand="0" w:evenVBand="0" w:oddHBand="1" w:evenHBand="0" w:firstRowFirstColumn="0" w:firstRowLastColumn="0" w:lastRowFirstColumn="0" w:lastRowLastColumn="0"/>
            </w:pPr>
            <w:r>
              <w:t>An complete grammar file describing SDL syntax.</w:t>
            </w:r>
          </w:p>
        </w:tc>
        <w:tc>
          <w:tcPr>
            <w:tcW w:w="1012" w:type="dxa"/>
            <w:vAlign w:val="center"/>
            <w:tcPrChange w:id="74" w:author="Emmanuel Thomas" w:date="2025-10-12T12:08:00Z" w16du:dateUtc="2025-10-12T10:08:00Z">
              <w:tcPr>
                <w:tcW w:w="1012" w:type="dxa"/>
                <w:vAlign w:val="center"/>
              </w:tcPr>
            </w:tcPrChange>
          </w:tcPr>
          <w:p w14:paraId="4EDA238C" w14:textId="0F6A5B1B" w:rsidR="00BE7714" w:rsidRDefault="002A3050" w:rsidP="00717470">
            <w:pPr>
              <w:jc w:val="center"/>
              <w:cnfStyle w:val="000000100000" w:firstRow="0" w:lastRow="0" w:firstColumn="0" w:lastColumn="0" w:oddVBand="0" w:evenVBand="0" w:oddHBand="1" w:evenHBand="0" w:firstRowFirstColumn="0" w:firstRowLastColumn="0" w:lastRowFirstColumn="0" w:lastRowLastColumn="0"/>
            </w:pPr>
            <w:r>
              <w:fldChar w:fldCharType="begin"/>
            </w:r>
            <w:r>
              <w:instrText>HYPERLINK "https://git.mpeg.expert/MPEG/Systems/sdl/contributions/-/issues/6"</w:instrText>
            </w:r>
            <w:r>
              <w:fldChar w:fldCharType="separate"/>
            </w:r>
            <w:r>
              <w:rPr>
                <w:rStyle w:val="Hyperlink"/>
              </w:rPr>
              <w:t>m6</w:t>
            </w:r>
            <w:r w:rsidRPr="002A3050">
              <w:rPr>
                <w:rStyle w:val="Hyperlink"/>
              </w:rPr>
              <w:t>2029</w:t>
            </w:r>
            <w:r>
              <w:fldChar w:fldCharType="end"/>
            </w:r>
          </w:p>
        </w:tc>
      </w:tr>
      <w:tr w:rsidR="00BE7714" w14:paraId="411D3CD2" w14:textId="10CDB3B7" w:rsidTr="000649D9">
        <w:tc>
          <w:tcPr>
            <w:cnfStyle w:val="001000000000" w:firstRow="0" w:lastRow="0" w:firstColumn="1" w:lastColumn="0" w:oddVBand="0" w:evenVBand="0" w:oddHBand="0" w:evenHBand="0" w:firstRowFirstColumn="0" w:firstRowLastColumn="0" w:lastRowFirstColumn="0" w:lastRowLastColumn="0"/>
            <w:tcW w:w="606" w:type="dxa"/>
            <w:vAlign w:val="center"/>
            <w:tcPrChange w:id="75" w:author="Emmanuel Thomas" w:date="2025-10-12T12:08:00Z" w16du:dateUtc="2025-10-12T10:08:00Z">
              <w:tcPr>
                <w:tcW w:w="606" w:type="dxa"/>
                <w:vAlign w:val="center"/>
              </w:tcPr>
            </w:tcPrChange>
          </w:tcPr>
          <w:p w14:paraId="097C03FA" w14:textId="3A2901BE" w:rsidR="00BE7714" w:rsidRDefault="00BE7714" w:rsidP="00717470">
            <w:pPr>
              <w:jc w:val="center"/>
            </w:pPr>
            <w:r>
              <w:t>2</w:t>
            </w:r>
          </w:p>
        </w:tc>
        <w:tc>
          <w:tcPr>
            <w:tcW w:w="2083" w:type="dxa"/>
            <w:vAlign w:val="center"/>
            <w:tcPrChange w:id="76" w:author="Emmanuel Thomas" w:date="2025-10-12T12:08:00Z" w16du:dateUtc="2025-10-12T10:08:00Z">
              <w:tcPr>
                <w:tcW w:w="1799" w:type="dxa"/>
                <w:vAlign w:val="center"/>
              </w:tcPr>
            </w:tcPrChange>
          </w:tcPr>
          <w:p w14:paraId="75B141E4" w14:textId="3F00B1F9" w:rsidR="00BE7714" w:rsidRDefault="00BE7714" w:rsidP="00717470">
            <w:pPr>
              <w:jc w:val="center"/>
              <w:cnfStyle w:val="000000000000" w:firstRow="0" w:lastRow="0" w:firstColumn="0" w:lastColumn="0" w:oddVBand="0" w:evenVBand="0" w:oddHBand="0" w:evenHBand="0" w:firstRowFirstColumn="0" w:firstRowLastColumn="0" w:lastRowFirstColumn="0" w:lastRowLastColumn="0"/>
            </w:pPr>
            <w:r>
              <w:t xml:space="preserve">Keyword </w:t>
            </w:r>
            <w:r w:rsidRPr="006D180F">
              <w:rPr>
                <w:rFonts w:ascii="Courier New" w:hAnsi="Courier New" w:cs="Courier New"/>
              </w:rPr>
              <w:t>template</w:t>
            </w:r>
          </w:p>
        </w:tc>
        <w:tc>
          <w:tcPr>
            <w:tcW w:w="5103" w:type="dxa"/>
            <w:vAlign w:val="center"/>
            <w:tcPrChange w:id="77" w:author="Emmanuel Thomas" w:date="2025-10-12T12:08:00Z" w16du:dateUtc="2025-10-12T10:08:00Z">
              <w:tcPr>
                <w:tcW w:w="5387" w:type="dxa"/>
                <w:gridSpan w:val="2"/>
                <w:vAlign w:val="center"/>
              </w:tcPr>
            </w:tcPrChange>
          </w:tcPr>
          <w:p w14:paraId="2C39D140" w14:textId="6C709FD7" w:rsidR="00BE7714" w:rsidRDefault="00BE7714" w:rsidP="005F65D1">
            <w:pPr>
              <w:cnfStyle w:val="000000000000" w:firstRow="0" w:lastRow="0" w:firstColumn="0" w:lastColumn="0" w:oddVBand="0" w:evenVBand="0" w:oddHBand="0" w:evenHBand="0" w:firstRowFirstColumn="0" w:firstRowLastColumn="0" w:lastRowFirstColumn="0" w:lastRowLastColumn="0"/>
            </w:pPr>
            <w:r>
              <w:t>Creating a new keyword inspired by the template keyword in ISOBMFF.</w:t>
            </w:r>
          </w:p>
        </w:tc>
        <w:tc>
          <w:tcPr>
            <w:tcW w:w="1012" w:type="dxa"/>
            <w:vAlign w:val="center"/>
            <w:tcPrChange w:id="78" w:author="Emmanuel Thomas" w:date="2025-10-12T12:08:00Z" w16du:dateUtc="2025-10-12T10:08:00Z">
              <w:tcPr>
                <w:tcW w:w="1012" w:type="dxa"/>
                <w:vAlign w:val="center"/>
              </w:tcPr>
            </w:tcPrChange>
          </w:tcPr>
          <w:p w14:paraId="3E7439D7" w14:textId="7353FFE0" w:rsidR="00BE7714" w:rsidRDefault="00F0511A" w:rsidP="00717470">
            <w:pPr>
              <w:jc w:val="center"/>
              <w:cnfStyle w:val="000000000000" w:firstRow="0" w:lastRow="0" w:firstColumn="0" w:lastColumn="0" w:oddVBand="0" w:evenVBand="0" w:oddHBand="0" w:evenHBand="0" w:firstRowFirstColumn="0" w:firstRowLastColumn="0" w:lastRowFirstColumn="0" w:lastRowLastColumn="0"/>
            </w:pPr>
            <w:r>
              <w:fldChar w:fldCharType="begin"/>
            </w:r>
            <w:r>
              <w:instrText>HYPERLINK "https://git.mpeg.expert/MPEG/Systems/sdl/contributions/-/issues/93"</w:instrText>
            </w:r>
            <w:r>
              <w:fldChar w:fldCharType="separate"/>
            </w:r>
            <w:r>
              <w:rPr>
                <w:rStyle w:val="Hyperlink"/>
              </w:rPr>
              <w:t>m</w:t>
            </w:r>
            <w:r w:rsidRPr="00F0511A">
              <w:rPr>
                <w:rStyle w:val="Hyperlink"/>
              </w:rPr>
              <w:t>67722</w:t>
            </w:r>
            <w:r>
              <w:fldChar w:fldCharType="end"/>
            </w:r>
          </w:p>
        </w:tc>
      </w:tr>
      <w:tr w:rsidR="00BE7714" w14:paraId="4816FE70" w14:textId="23EF597C" w:rsidTr="00064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vAlign w:val="center"/>
            <w:tcPrChange w:id="79" w:author="Emmanuel Thomas" w:date="2025-10-12T12:08:00Z" w16du:dateUtc="2025-10-12T10:08:00Z">
              <w:tcPr>
                <w:tcW w:w="606" w:type="dxa"/>
                <w:vAlign w:val="center"/>
              </w:tcPr>
            </w:tcPrChange>
          </w:tcPr>
          <w:p w14:paraId="19B32373" w14:textId="55AC5822" w:rsidR="00BE7714" w:rsidRDefault="00BE7714" w:rsidP="00717470">
            <w:pPr>
              <w:jc w:val="center"/>
              <w:cnfStyle w:val="001000100000" w:firstRow="0" w:lastRow="0" w:firstColumn="1" w:lastColumn="0" w:oddVBand="0" w:evenVBand="0" w:oddHBand="1" w:evenHBand="0" w:firstRowFirstColumn="0" w:firstRowLastColumn="0" w:lastRowFirstColumn="0" w:lastRowLastColumn="0"/>
            </w:pPr>
            <w:r>
              <w:t>3</w:t>
            </w:r>
          </w:p>
        </w:tc>
        <w:tc>
          <w:tcPr>
            <w:tcW w:w="2083" w:type="dxa"/>
            <w:vAlign w:val="center"/>
            <w:tcPrChange w:id="80" w:author="Emmanuel Thomas" w:date="2025-10-12T12:08:00Z" w16du:dateUtc="2025-10-12T10:08:00Z">
              <w:tcPr>
                <w:tcW w:w="1799" w:type="dxa"/>
                <w:vAlign w:val="center"/>
              </w:tcPr>
            </w:tcPrChange>
          </w:tcPr>
          <w:p w14:paraId="0863C07B" w14:textId="28D7EEC2" w:rsidR="00BE7714" w:rsidRDefault="00BE7714" w:rsidP="00717470">
            <w:pPr>
              <w:jc w:val="center"/>
              <w:cnfStyle w:val="000000100000" w:firstRow="0" w:lastRow="0" w:firstColumn="0" w:lastColumn="0" w:oddVBand="0" w:evenVBand="0" w:oddHBand="1" w:evenHBand="0" w:firstRowFirstColumn="0" w:firstRowLastColumn="0" w:lastRowFirstColumn="0" w:lastRowLastColumn="0"/>
            </w:pPr>
            <w:r>
              <w:t>O</w:t>
            </w:r>
            <w:r w:rsidRPr="005F65D1">
              <w:t>ptional class member</w:t>
            </w:r>
          </w:p>
        </w:tc>
        <w:tc>
          <w:tcPr>
            <w:tcW w:w="5103" w:type="dxa"/>
            <w:vAlign w:val="center"/>
            <w:tcPrChange w:id="81" w:author="Emmanuel Thomas" w:date="2025-10-12T12:08:00Z" w16du:dateUtc="2025-10-12T10:08:00Z">
              <w:tcPr>
                <w:tcW w:w="5387" w:type="dxa"/>
                <w:gridSpan w:val="2"/>
                <w:vAlign w:val="center"/>
              </w:tcPr>
            </w:tcPrChange>
          </w:tcPr>
          <w:p w14:paraId="75DBF005" w14:textId="182F6254" w:rsidR="00BE7714" w:rsidRDefault="00BE7714" w:rsidP="005F65D1">
            <w:pPr>
              <w:cnfStyle w:val="000000100000" w:firstRow="0" w:lastRow="0" w:firstColumn="0" w:lastColumn="0" w:oddVBand="0" w:evenVBand="0" w:oddHBand="1" w:evenHBand="0" w:firstRowFirstColumn="0" w:firstRowLastColumn="0" w:lastRowFirstColumn="0" w:lastRowLastColumn="0"/>
            </w:pPr>
            <w:r>
              <w:t>Allowing members of classes to be optional, also optional class parameters.</w:t>
            </w:r>
          </w:p>
        </w:tc>
        <w:tc>
          <w:tcPr>
            <w:tcW w:w="1012" w:type="dxa"/>
            <w:vAlign w:val="center"/>
            <w:tcPrChange w:id="82" w:author="Emmanuel Thomas" w:date="2025-10-12T12:08:00Z" w16du:dateUtc="2025-10-12T10:08:00Z">
              <w:tcPr>
                <w:tcW w:w="1012" w:type="dxa"/>
                <w:vAlign w:val="center"/>
              </w:tcPr>
            </w:tcPrChange>
          </w:tcPr>
          <w:p w14:paraId="3048B0B5" w14:textId="349EF0F7" w:rsidR="00BE7714" w:rsidRDefault="00F0511A" w:rsidP="00717470">
            <w:pPr>
              <w:jc w:val="center"/>
              <w:cnfStyle w:val="000000100000" w:firstRow="0" w:lastRow="0" w:firstColumn="0" w:lastColumn="0" w:oddVBand="0" w:evenVBand="0" w:oddHBand="1" w:evenHBand="0" w:firstRowFirstColumn="0" w:firstRowLastColumn="0" w:lastRowFirstColumn="0" w:lastRowLastColumn="0"/>
            </w:pPr>
            <w:r>
              <w:fldChar w:fldCharType="begin"/>
            </w:r>
            <w:r>
              <w:instrText>HYPERLINK "https://git.mpeg.expert/MPEG/Systems/sdl/contributions/-/issues/102"</w:instrText>
            </w:r>
            <w:r>
              <w:fldChar w:fldCharType="separate"/>
            </w:r>
            <w:r w:rsidRPr="00B870DE">
              <w:rPr>
                <w:rStyle w:val="Hyperlink"/>
              </w:rPr>
              <w:t>m69324</w:t>
            </w:r>
            <w:r>
              <w:fldChar w:fldCharType="end"/>
            </w:r>
          </w:p>
        </w:tc>
      </w:tr>
      <w:tr w:rsidR="00381670" w14:paraId="3CFDBC8D" w14:textId="77777777" w:rsidTr="000649D9">
        <w:tc>
          <w:tcPr>
            <w:cnfStyle w:val="001000000000" w:firstRow="0" w:lastRow="0" w:firstColumn="1" w:lastColumn="0" w:oddVBand="0" w:evenVBand="0" w:oddHBand="0" w:evenHBand="0" w:firstRowFirstColumn="0" w:firstRowLastColumn="0" w:lastRowFirstColumn="0" w:lastRowLastColumn="0"/>
            <w:tcW w:w="606" w:type="dxa"/>
            <w:vAlign w:val="center"/>
            <w:tcPrChange w:id="83" w:author="Emmanuel Thomas" w:date="2025-10-12T12:08:00Z" w16du:dateUtc="2025-10-12T10:08:00Z">
              <w:tcPr>
                <w:tcW w:w="606" w:type="dxa"/>
                <w:vAlign w:val="center"/>
              </w:tcPr>
            </w:tcPrChange>
          </w:tcPr>
          <w:p w14:paraId="13A2CAC9" w14:textId="60455D20" w:rsidR="00381670" w:rsidRDefault="00381670" w:rsidP="005F65D1">
            <w:pPr>
              <w:jc w:val="center"/>
            </w:pPr>
            <w:r>
              <w:t>4</w:t>
            </w:r>
          </w:p>
        </w:tc>
        <w:tc>
          <w:tcPr>
            <w:tcW w:w="2083" w:type="dxa"/>
            <w:vAlign w:val="center"/>
            <w:tcPrChange w:id="84" w:author="Emmanuel Thomas" w:date="2025-10-12T12:08:00Z" w16du:dateUtc="2025-10-12T10:08:00Z">
              <w:tcPr>
                <w:tcW w:w="1799" w:type="dxa"/>
                <w:vAlign w:val="center"/>
              </w:tcPr>
            </w:tcPrChange>
          </w:tcPr>
          <w:p w14:paraId="674A413B" w14:textId="30B71903" w:rsidR="00381670" w:rsidRDefault="00381670" w:rsidP="005F65D1">
            <w:pPr>
              <w:jc w:val="center"/>
              <w:cnfStyle w:val="000000000000" w:firstRow="0" w:lastRow="0" w:firstColumn="0" w:lastColumn="0" w:oddVBand="0" w:evenVBand="0" w:oddHBand="0" w:evenHBand="0" w:firstRowFirstColumn="0" w:firstRowLastColumn="0" w:lastRowFirstColumn="0" w:lastRowLastColumn="0"/>
            </w:pPr>
            <w:r>
              <w:t>Array of boxes</w:t>
            </w:r>
          </w:p>
        </w:tc>
        <w:tc>
          <w:tcPr>
            <w:tcW w:w="5103" w:type="dxa"/>
            <w:vAlign w:val="center"/>
            <w:tcPrChange w:id="85" w:author="Emmanuel Thomas" w:date="2025-10-12T12:08:00Z" w16du:dateUtc="2025-10-12T10:08:00Z">
              <w:tcPr>
                <w:tcW w:w="5387" w:type="dxa"/>
                <w:gridSpan w:val="2"/>
                <w:vAlign w:val="center"/>
              </w:tcPr>
            </w:tcPrChange>
          </w:tcPr>
          <w:p w14:paraId="26B567D3" w14:textId="509AC832" w:rsidR="00381670" w:rsidRDefault="00381670" w:rsidP="005F65D1">
            <w:pPr>
              <w:cnfStyle w:val="000000000000" w:firstRow="0" w:lastRow="0" w:firstColumn="0" w:lastColumn="0" w:oddVBand="0" w:evenVBand="0" w:oddHBand="0" w:evenHBand="0" w:firstRowFirstColumn="0" w:firstRowLastColumn="0" w:lastRowFirstColumn="0" w:lastRowLastColumn="0"/>
            </w:pPr>
            <w:r>
              <w:t xml:space="preserve">Enabling this syntax </w:t>
            </w:r>
            <w:r w:rsidRPr="00717470">
              <w:rPr>
                <w:rFonts w:ascii="Courier New" w:hAnsi="Courier New" w:cs="Courier New"/>
              </w:rPr>
              <w:t>Box boxes[];</w:t>
            </w:r>
          </w:p>
        </w:tc>
        <w:tc>
          <w:tcPr>
            <w:tcW w:w="1012" w:type="dxa"/>
            <w:vAlign w:val="center"/>
            <w:tcPrChange w:id="86" w:author="Emmanuel Thomas" w:date="2025-10-12T12:08:00Z" w16du:dateUtc="2025-10-12T10:08:00Z">
              <w:tcPr>
                <w:tcW w:w="1012" w:type="dxa"/>
                <w:vAlign w:val="center"/>
              </w:tcPr>
            </w:tcPrChange>
          </w:tcPr>
          <w:p w14:paraId="185CD901" w14:textId="1742972B" w:rsidR="00381670" w:rsidRDefault="00E2099C" w:rsidP="007409A2">
            <w:pPr>
              <w:jc w:val="center"/>
              <w:cnfStyle w:val="000000000000" w:firstRow="0" w:lastRow="0" w:firstColumn="0" w:lastColumn="0" w:oddVBand="0" w:evenVBand="0" w:oddHBand="0" w:evenHBand="0" w:firstRowFirstColumn="0" w:firstRowLastColumn="0" w:lastRowFirstColumn="0" w:lastRowLastColumn="0"/>
            </w:pPr>
            <w:r>
              <w:fldChar w:fldCharType="begin"/>
            </w:r>
            <w:r>
              <w:instrText>HYPERLINK "https://git.mpeg.expert/MPEG/Systems/sdl/contributions/-/issues/102"</w:instrText>
            </w:r>
            <w:r>
              <w:fldChar w:fldCharType="separate"/>
            </w:r>
            <w:r w:rsidRPr="00717470">
              <w:rPr>
                <w:rStyle w:val="Hyperlink"/>
              </w:rPr>
              <w:t>m69324</w:t>
            </w:r>
            <w:r>
              <w:fldChar w:fldCharType="end"/>
            </w:r>
          </w:p>
        </w:tc>
      </w:tr>
      <w:tr w:rsidR="00381670" w14:paraId="38C3BAB1" w14:textId="77777777" w:rsidTr="00064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vAlign w:val="center"/>
            <w:tcPrChange w:id="87" w:author="Emmanuel Thomas" w:date="2025-10-12T12:08:00Z" w16du:dateUtc="2025-10-12T10:08:00Z">
              <w:tcPr>
                <w:tcW w:w="606" w:type="dxa"/>
                <w:vAlign w:val="center"/>
              </w:tcPr>
            </w:tcPrChange>
          </w:tcPr>
          <w:p w14:paraId="063E493A" w14:textId="653D8604" w:rsidR="00381670" w:rsidRDefault="00522C13" w:rsidP="005F65D1">
            <w:pPr>
              <w:jc w:val="center"/>
              <w:cnfStyle w:val="001000100000" w:firstRow="0" w:lastRow="0" w:firstColumn="1" w:lastColumn="0" w:oddVBand="0" w:evenVBand="0" w:oddHBand="1" w:evenHBand="0" w:firstRowFirstColumn="0" w:firstRowLastColumn="0" w:lastRowFirstColumn="0" w:lastRowLastColumn="0"/>
            </w:pPr>
            <w:r>
              <w:t>5</w:t>
            </w:r>
          </w:p>
        </w:tc>
        <w:tc>
          <w:tcPr>
            <w:tcW w:w="2083" w:type="dxa"/>
            <w:vAlign w:val="center"/>
            <w:tcPrChange w:id="88" w:author="Emmanuel Thomas" w:date="2025-10-12T12:08:00Z" w16du:dateUtc="2025-10-12T10:08:00Z">
              <w:tcPr>
                <w:tcW w:w="1799" w:type="dxa"/>
                <w:vAlign w:val="center"/>
              </w:tcPr>
            </w:tcPrChange>
          </w:tcPr>
          <w:p w14:paraId="1E8BDD7C" w14:textId="1FDABDCD" w:rsidR="00381670" w:rsidRDefault="00522C13" w:rsidP="005F65D1">
            <w:pPr>
              <w:jc w:val="center"/>
              <w:cnfStyle w:val="000000100000" w:firstRow="0" w:lastRow="0" w:firstColumn="0" w:lastColumn="0" w:oddVBand="0" w:evenVBand="0" w:oddHBand="1" w:evenHBand="0" w:firstRowFirstColumn="0" w:firstRowLastColumn="0" w:lastRowFirstColumn="0" w:lastRowLastColumn="0"/>
            </w:pPr>
            <w:r>
              <w:t>U</w:t>
            </w:r>
            <w:r w:rsidRPr="00522C13">
              <w:t>nordered set of boxes</w:t>
            </w:r>
          </w:p>
        </w:tc>
        <w:tc>
          <w:tcPr>
            <w:tcW w:w="5103" w:type="dxa"/>
            <w:vAlign w:val="center"/>
            <w:tcPrChange w:id="89" w:author="Emmanuel Thomas" w:date="2025-10-12T12:08:00Z" w16du:dateUtc="2025-10-12T10:08:00Z">
              <w:tcPr>
                <w:tcW w:w="5387" w:type="dxa"/>
                <w:gridSpan w:val="2"/>
                <w:vAlign w:val="center"/>
              </w:tcPr>
            </w:tcPrChange>
          </w:tcPr>
          <w:p w14:paraId="76BCA65A" w14:textId="38837ACF" w:rsidR="00381670" w:rsidRDefault="00BC1EA9" w:rsidP="005F65D1">
            <w:pPr>
              <w:cnfStyle w:val="000000100000" w:firstRow="0" w:lastRow="0" w:firstColumn="0" w:lastColumn="0" w:oddVBand="0" w:evenVBand="0" w:oddHBand="1" w:evenHBand="0" w:firstRowFirstColumn="0" w:firstRowLastColumn="0" w:lastRowFirstColumn="0" w:lastRowLastColumn="0"/>
            </w:pPr>
            <w:r>
              <w:t xml:space="preserve">A </w:t>
            </w:r>
            <w:r w:rsidRPr="00BC1EA9">
              <w:t>sequence of box wherein each box is optional</w:t>
            </w:r>
            <w:r>
              <w:t xml:space="preserve"> but </w:t>
            </w:r>
            <w:r w:rsidRPr="00BC1EA9">
              <w:t>appear</w:t>
            </w:r>
            <w:r>
              <w:t>s</w:t>
            </w:r>
            <w:r w:rsidRPr="00BC1EA9">
              <w:t xml:space="preserve"> </w:t>
            </w:r>
            <w:r w:rsidR="00AD5551">
              <w:t xml:space="preserve">at most once in </w:t>
            </w:r>
            <w:r w:rsidRPr="00BC1EA9">
              <w:t>any order</w:t>
            </w:r>
            <w:r w:rsidR="00AD5551">
              <w:t>.</w:t>
            </w:r>
          </w:p>
        </w:tc>
        <w:tc>
          <w:tcPr>
            <w:tcW w:w="1012" w:type="dxa"/>
            <w:vAlign w:val="center"/>
            <w:tcPrChange w:id="90" w:author="Emmanuel Thomas" w:date="2025-10-12T12:08:00Z" w16du:dateUtc="2025-10-12T10:08:00Z">
              <w:tcPr>
                <w:tcW w:w="1012" w:type="dxa"/>
                <w:vAlign w:val="center"/>
              </w:tcPr>
            </w:tcPrChange>
          </w:tcPr>
          <w:p w14:paraId="3E46AF66" w14:textId="5EBF4B52" w:rsidR="00381670" w:rsidRDefault="00E2099C" w:rsidP="007409A2">
            <w:pPr>
              <w:jc w:val="center"/>
              <w:cnfStyle w:val="000000100000" w:firstRow="0" w:lastRow="0" w:firstColumn="0" w:lastColumn="0" w:oddVBand="0" w:evenVBand="0" w:oddHBand="1" w:evenHBand="0" w:firstRowFirstColumn="0" w:firstRowLastColumn="0" w:lastRowFirstColumn="0" w:lastRowLastColumn="0"/>
            </w:pPr>
            <w:r>
              <w:fldChar w:fldCharType="begin"/>
            </w:r>
            <w:r>
              <w:instrText>HYPERLINK "https://git.mpeg.expert/MPEG/Systems/sdl/contributions/-/issues/102"</w:instrText>
            </w:r>
            <w:r>
              <w:fldChar w:fldCharType="separate"/>
            </w:r>
            <w:r w:rsidRPr="00717470">
              <w:rPr>
                <w:rStyle w:val="Hyperlink"/>
              </w:rPr>
              <w:t>m69324</w:t>
            </w:r>
            <w:r>
              <w:fldChar w:fldCharType="end"/>
            </w:r>
          </w:p>
        </w:tc>
      </w:tr>
      <w:tr w:rsidR="00BE7714" w14:paraId="6A18DA98" w14:textId="6C6B3333" w:rsidTr="000649D9">
        <w:tc>
          <w:tcPr>
            <w:cnfStyle w:val="001000000000" w:firstRow="0" w:lastRow="0" w:firstColumn="1" w:lastColumn="0" w:oddVBand="0" w:evenVBand="0" w:oddHBand="0" w:evenHBand="0" w:firstRowFirstColumn="0" w:firstRowLastColumn="0" w:lastRowFirstColumn="0" w:lastRowLastColumn="0"/>
            <w:tcW w:w="606" w:type="dxa"/>
            <w:vAlign w:val="center"/>
            <w:tcPrChange w:id="91" w:author="Emmanuel Thomas" w:date="2025-10-12T12:08:00Z" w16du:dateUtc="2025-10-12T10:08:00Z">
              <w:tcPr>
                <w:tcW w:w="606" w:type="dxa"/>
                <w:vAlign w:val="center"/>
              </w:tcPr>
            </w:tcPrChange>
          </w:tcPr>
          <w:p w14:paraId="6FEAE9E9" w14:textId="50393526" w:rsidR="00BE7714" w:rsidRDefault="0090574D" w:rsidP="00717470">
            <w:pPr>
              <w:jc w:val="center"/>
            </w:pPr>
            <w:r>
              <w:t>6</w:t>
            </w:r>
          </w:p>
        </w:tc>
        <w:tc>
          <w:tcPr>
            <w:tcW w:w="2083" w:type="dxa"/>
            <w:vAlign w:val="center"/>
            <w:tcPrChange w:id="92" w:author="Emmanuel Thomas" w:date="2025-10-12T12:08:00Z" w16du:dateUtc="2025-10-12T10:08:00Z">
              <w:tcPr>
                <w:tcW w:w="1799" w:type="dxa"/>
                <w:vAlign w:val="center"/>
              </w:tcPr>
            </w:tcPrChange>
          </w:tcPr>
          <w:p w14:paraId="221C83C9" w14:textId="69EA3D44" w:rsidR="00BE7714" w:rsidRDefault="00BE7714" w:rsidP="00717470">
            <w:pPr>
              <w:jc w:val="center"/>
              <w:cnfStyle w:val="000000000000" w:firstRow="0" w:lastRow="0" w:firstColumn="0" w:lastColumn="0" w:oddVBand="0" w:evenVBand="0" w:oddHBand="0" w:evenHBand="0" w:firstRowFirstColumn="0" w:firstRowLastColumn="0" w:lastRowFirstColumn="0" w:lastRowLastColumn="0"/>
            </w:pPr>
            <w:r>
              <w:t>“Imported” SDL class</w:t>
            </w:r>
          </w:p>
        </w:tc>
        <w:tc>
          <w:tcPr>
            <w:tcW w:w="5103" w:type="dxa"/>
            <w:vAlign w:val="center"/>
            <w:tcPrChange w:id="93" w:author="Emmanuel Thomas" w:date="2025-10-12T12:08:00Z" w16du:dateUtc="2025-10-12T10:08:00Z">
              <w:tcPr>
                <w:tcW w:w="5387" w:type="dxa"/>
                <w:gridSpan w:val="2"/>
                <w:vAlign w:val="center"/>
              </w:tcPr>
            </w:tcPrChange>
          </w:tcPr>
          <w:p w14:paraId="3AF87E7A" w14:textId="3A884B6F" w:rsidR="00BE7714" w:rsidRDefault="00BE7714" w:rsidP="005F65D1">
            <w:pPr>
              <w:cnfStyle w:val="000000000000" w:firstRow="0" w:lastRow="0" w:firstColumn="0" w:lastColumn="0" w:oddVBand="0" w:evenVBand="0" w:oddHBand="0" w:evenHBand="0" w:firstRowFirstColumn="0" w:firstRowLastColumn="0" w:lastRowFirstColumn="0" w:lastRowLastColumn="0"/>
            </w:pPr>
            <w:r>
              <w:t>Possible directive to import other SDL files into a current SDL file.</w:t>
            </w:r>
          </w:p>
        </w:tc>
        <w:tc>
          <w:tcPr>
            <w:tcW w:w="1012" w:type="dxa"/>
            <w:vAlign w:val="center"/>
            <w:tcPrChange w:id="94" w:author="Emmanuel Thomas" w:date="2025-10-12T12:08:00Z" w16du:dateUtc="2025-10-12T10:08:00Z">
              <w:tcPr>
                <w:tcW w:w="1012" w:type="dxa"/>
                <w:vAlign w:val="center"/>
              </w:tcPr>
            </w:tcPrChange>
          </w:tcPr>
          <w:p w14:paraId="6798116D" w14:textId="44C6EC9B" w:rsidR="00BE7714" w:rsidRDefault="00E2099C" w:rsidP="00717470">
            <w:pPr>
              <w:jc w:val="center"/>
              <w:cnfStyle w:val="000000000000" w:firstRow="0" w:lastRow="0" w:firstColumn="0" w:lastColumn="0" w:oddVBand="0" w:evenVBand="0" w:oddHBand="0" w:evenHBand="0" w:firstRowFirstColumn="0" w:firstRowLastColumn="0" w:lastRowFirstColumn="0" w:lastRowLastColumn="0"/>
            </w:pPr>
            <w:r>
              <w:fldChar w:fldCharType="begin"/>
            </w:r>
            <w:r>
              <w:instrText>HYPERLINK "https://git.mpeg.expert/MPEG/Systems/sdl/contributions/-/issues/4"</w:instrText>
            </w:r>
            <w:r>
              <w:fldChar w:fldCharType="separate"/>
            </w:r>
            <w:r w:rsidRPr="00717470">
              <w:rPr>
                <w:rStyle w:val="Hyperlink"/>
              </w:rPr>
              <w:t>m62014</w:t>
            </w:r>
            <w:r>
              <w:fldChar w:fldCharType="end"/>
            </w:r>
          </w:p>
        </w:tc>
      </w:tr>
      <w:tr w:rsidR="00381670" w14:paraId="0E358B78" w14:textId="77777777" w:rsidTr="00064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vAlign w:val="center"/>
            <w:tcPrChange w:id="95" w:author="Emmanuel Thomas" w:date="2025-10-12T12:08:00Z" w16du:dateUtc="2025-10-12T10:08:00Z">
              <w:tcPr>
                <w:tcW w:w="606" w:type="dxa"/>
                <w:vAlign w:val="center"/>
              </w:tcPr>
            </w:tcPrChange>
          </w:tcPr>
          <w:p w14:paraId="5686F5F9" w14:textId="508EB029" w:rsidR="00BE7714" w:rsidRDefault="0090574D" w:rsidP="00717470">
            <w:pPr>
              <w:jc w:val="center"/>
              <w:cnfStyle w:val="001000100000" w:firstRow="0" w:lastRow="0" w:firstColumn="1" w:lastColumn="0" w:oddVBand="0" w:evenVBand="0" w:oddHBand="1" w:evenHBand="0" w:firstRowFirstColumn="0" w:firstRowLastColumn="0" w:lastRowFirstColumn="0" w:lastRowLastColumn="0"/>
            </w:pPr>
            <w:r>
              <w:t>7</w:t>
            </w:r>
          </w:p>
        </w:tc>
        <w:tc>
          <w:tcPr>
            <w:tcW w:w="2083" w:type="dxa"/>
            <w:vAlign w:val="center"/>
            <w:tcPrChange w:id="96" w:author="Emmanuel Thomas" w:date="2025-10-12T12:08:00Z" w16du:dateUtc="2025-10-12T10:08:00Z">
              <w:tcPr>
                <w:tcW w:w="1799" w:type="dxa"/>
                <w:vAlign w:val="center"/>
              </w:tcPr>
            </w:tcPrChange>
          </w:tcPr>
          <w:p w14:paraId="12973BDC" w14:textId="5CD82270" w:rsidR="00BE7714" w:rsidRDefault="000540F9" w:rsidP="00717470">
            <w:pPr>
              <w:jc w:val="center"/>
              <w:cnfStyle w:val="000000100000" w:firstRow="0" w:lastRow="0" w:firstColumn="0" w:lastColumn="0" w:oddVBand="0" w:evenVBand="0" w:oddHBand="1" w:evenHBand="0" w:firstRowFirstColumn="0" w:firstRowLastColumn="0" w:lastRowFirstColumn="0" w:lastRowLastColumn="0"/>
            </w:pPr>
            <w:r>
              <w:t>SDL file definition</w:t>
            </w:r>
          </w:p>
        </w:tc>
        <w:tc>
          <w:tcPr>
            <w:tcW w:w="5103" w:type="dxa"/>
            <w:vAlign w:val="center"/>
            <w:tcPrChange w:id="97" w:author="Emmanuel Thomas" w:date="2025-10-12T12:08:00Z" w16du:dateUtc="2025-10-12T10:08:00Z">
              <w:tcPr>
                <w:tcW w:w="5387" w:type="dxa"/>
                <w:gridSpan w:val="2"/>
                <w:vAlign w:val="center"/>
              </w:tcPr>
            </w:tcPrChange>
          </w:tcPr>
          <w:p w14:paraId="4EE017B3" w14:textId="54E7B13C" w:rsidR="00BE7714" w:rsidRDefault="004705ED" w:rsidP="005F65D1">
            <w:pPr>
              <w:cnfStyle w:val="000000100000" w:firstRow="0" w:lastRow="0" w:firstColumn="0" w:lastColumn="0" w:oddVBand="0" w:evenVBand="0" w:oddHBand="1" w:evenHBand="0" w:firstRowFirstColumn="0" w:firstRowLastColumn="0" w:lastRowFirstColumn="0" w:lastRowLastColumn="0"/>
            </w:pPr>
            <w:r>
              <w:rPr>
                <w:rFonts w:eastAsia="SimSun" w:cs="Times New Roman"/>
                <w:bCs/>
                <w:lang w:val="en-GB" w:eastAsia="zh-CN"/>
              </w:rPr>
              <w:t xml:space="preserve">A standardised SDL file format to </w:t>
            </w:r>
            <w:r w:rsidR="006C22B6">
              <w:rPr>
                <w:rFonts w:eastAsia="SimSun" w:cs="Times New Roman"/>
                <w:bCs/>
                <w:lang w:val="en-GB" w:eastAsia="zh-CN"/>
              </w:rPr>
              <w:t xml:space="preserve">write </w:t>
            </w:r>
            <w:r>
              <w:rPr>
                <w:rFonts w:eastAsia="SimSun" w:cs="Times New Roman"/>
                <w:bCs/>
                <w:lang w:val="en-GB" w:eastAsia="zh-CN"/>
              </w:rPr>
              <w:t>SDL</w:t>
            </w:r>
            <w:r w:rsidR="006C22B6">
              <w:rPr>
                <w:rFonts w:eastAsia="SimSun" w:cs="Times New Roman"/>
                <w:bCs/>
                <w:lang w:val="en-GB" w:eastAsia="zh-CN"/>
              </w:rPr>
              <w:t xml:space="preserve"> classes into a plain text file.</w:t>
            </w:r>
          </w:p>
        </w:tc>
        <w:tc>
          <w:tcPr>
            <w:tcW w:w="1012" w:type="dxa"/>
            <w:vAlign w:val="center"/>
            <w:tcPrChange w:id="98" w:author="Emmanuel Thomas" w:date="2025-10-12T12:08:00Z" w16du:dateUtc="2025-10-12T10:08:00Z">
              <w:tcPr>
                <w:tcW w:w="1012" w:type="dxa"/>
                <w:vAlign w:val="center"/>
              </w:tcPr>
            </w:tcPrChange>
          </w:tcPr>
          <w:p w14:paraId="3380F4D9" w14:textId="414F21F6" w:rsidR="00BE7714" w:rsidRDefault="00E2099C" w:rsidP="00717470">
            <w:pPr>
              <w:jc w:val="center"/>
              <w:cnfStyle w:val="000000100000" w:firstRow="0" w:lastRow="0" w:firstColumn="0" w:lastColumn="0" w:oddVBand="0" w:evenVBand="0" w:oddHBand="1" w:evenHBand="0" w:firstRowFirstColumn="0" w:firstRowLastColumn="0" w:lastRowFirstColumn="0" w:lastRowLastColumn="0"/>
            </w:pPr>
            <w:r>
              <w:fldChar w:fldCharType="begin"/>
            </w:r>
            <w:r>
              <w:instrText>HYPERLINK "https://git.mpeg.expert/MPEG/Systems/sdl/contributions/-/issues/5"</w:instrText>
            </w:r>
            <w:r>
              <w:fldChar w:fldCharType="separate"/>
            </w:r>
            <w:r w:rsidRPr="00717470">
              <w:rPr>
                <w:rStyle w:val="Hyperlink"/>
              </w:rPr>
              <w:t>m62015</w:t>
            </w:r>
            <w:r>
              <w:fldChar w:fldCharType="end"/>
            </w:r>
          </w:p>
        </w:tc>
      </w:tr>
      <w:tr w:rsidR="00414682" w14:paraId="5C9932BF" w14:textId="77777777" w:rsidTr="000649D9">
        <w:tc>
          <w:tcPr>
            <w:cnfStyle w:val="001000000000" w:firstRow="0" w:lastRow="0" w:firstColumn="1" w:lastColumn="0" w:oddVBand="0" w:evenVBand="0" w:oddHBand="0" w:evenHBand="0" w:firstRowFirstColumn="0" w:firstRowLastColumn="0" w:lastRowFirstColumn="0" w:lastRowLastColumn="0"/>
            <w:tcW w:w="606" w:type="dxa"/>
            <w:vAlign w:val="center"/>
            <w:tcPrChange w:id="99" w:author="Emmanuel Thomas" w:date="2025-10-12T12:08:00Z" w16du:dateUtc="2025-10-12T10:08:00Z">
              <w:tcPr>
                <w:tcW w:w="606" w:type="dxa"/>
                <w:vAlign w:val="center"/>
              </w:tcPr>
            </w:tcPrChange>
          </w:tcPr>
          <w:p w14:paraId="3FFF2187" w14:textId="2214A9D3" w:rsidR="00414682" w:rsidRDefault="0030474A" w:rsidP="005F65D1">
            <w:pPr>
              <w:jc w:val="center"/>
            </w:pPr>
            <w:r>
              <w:t>8</w:t>
            </w:r>
          </w:p>
        </w:tc>
        <w:tc>
          <w:tcPr>
            <w:tcW w:w="2083" w:type="dxa"/>
            <w:vAlign w:val="center"/>
            <w:tcPrChange w:id="100" w:author="Emmanuel Thomas" w:date="2025-10-12T12:08:00Z" w16du:dateUtc="2025-10-12T10:08:00Z">
              <w:tcPr>
                <w:tcW w:w="1799" w:type="dxa"/>
                <w:vAlign w:val="center"/>
              </w:tcPr>
            </w:tcPrChange>
          </w:tcPr>
          <w:p w14:paraId="39B60538" w14:textId="1FB7B1B3" w:rsidR="00414682" w:rsidRDefault="003C06FA" w:rsidP="005F65D1">
            <w:pPr>
              <w:jc w:val="center"/>
              <w:cnfStyle w:val="000000000000" w:firstRow="0" w:lastRow="0" w:firstColumn="0" w:lastColumn="0" w:oddVBand="0" w:evenVBand="0" w:oddHBand="0" w:evenHBand="0" w:firstRowFirstColumn="0" w:firstRowLastColumn="0" w:lastRowFirstColumn="0" w:lastRowLastColumn="0"/>
            </w:pPr>
            <w:r>
              <w:t xml:space="preserve">Unicode </w:t>
            </w:r>
            <w:r w:rsidR="006C07B6" w:rsidRPr="006C07B6">
              <w:t>inconsistencies</w:t>
            </w:r>
          </w:p>
        </w:tc>
        <w:tc>
          <w:tcPr>
            <w:tcW w:w="5103" w:type="dxa"/>
            <w:vAlign w:val="center"/>
            <w:tcPrChange w:id="101" w:author="Emmanuel Thomas" w:date="2025-10-12T12:08:00Z" w16du:dateUtc="2025-10-12T10:08:00Z">
              <w:tcPr>
                <w:tcW w:w="5387" w:type="dxa"/>
                <w:gridSpan w:val="2"/>
                <w:vAlign w:val="center"/>
              </w:tcPr>
            </w:tcPrChange>
          </w:tcPr>
          <w:p w14:paraId="16F312A2" w14:textId="21BD779A" w:rsidR="00414682" w:rsidRDefault="003D3D59" w:rsidP="005F65D1">
            <w:pPr>
              <w:cnfStyle w:val="000000000000" w:firstRow="0" w:lastRow="0" w:firstColumn="0" w:lastColumn="0" w:oddVBand="0" w:evenVBand="0" w:oddHBand="0" w:evenHBand="0" w:firstRowFirstColumn="0" w:firstRowLastColumn="0" w:lastRowFirstColumn="0" w:lastRowLastColumn="0"/>
              <w:rPr>
                <w:rFonts w:eastAsia="SimSun" w:cs="Times New Roman"/>
                <w:bCs/>
                <w:lang w:val="en-GB" w:eastAsia="zh-CN"/>
              </w:rPr>
            </w:pPr>
            <w:r>
              <w:rPr>
                <w:rFonts w:eastAsia="SimSun" w:cs="Times New Roman"/>
                <w:bCs/>
                <w:lang w:val="en-GB" w:eastAsia="zh-CN"/>
              </w:rPr>
              <w:t>Inconsistencies regarding Unicode handling.</w:t>
            </w:r>
          </w:p>
        </w:tc>
        <w:tc>
          <w:tcPr>
            <w:tcW w:w="1012" w:type="dxa"/>
            <w:vAlign w:val="center"/>
            <w:tcPrChange w:id="102" w:author="Emmanuel Thomas" w:date="2025-10-12T12:08:00Z" w16du:dateUtc="2025-10-12T10:08:00Z">
              <w:tcPr>
                <w:tcW w:w="1012" w:type="dxa"/>
                <w:vAlign w:val="center"/>
              </w:tcPr>
            </w:tcPrChange>
          </w:tcPr>
          <w:p w14:paraId="061E89CD" w14:textId="2EE8E5A2" w:rsidR="00414682" w:rsidRDefault="00F23BE8" w:rsidP="007409A2">
            <w:pPr>
              <w:jc w:val="center"/>
              <w:cnfStyle w:val="000000000000" w:firstRow="0" w:lastRow="0" w:firstColumn="0" w:lastColumn="0" w:oddVBand="0" w:evenVBand="0" w:oddHBand="0" w:evenHBand="0" w:firstRowFirstColumn="0" w:firstRowLastColumn="0" w:lastRowFirstColumn="0" w:lastRowLastColumn="0"/>
            </w:pPr>
            <w:r>
              <w:fldChar w:fldCharType="begin"/>
            </w:r>
            <w:r>
              <w:instrText>HYPERLINK "https://git.mpeg.expert/MPEG/Systems/sdl/contributions/-/issues/108"</w:instrText>
            </w:r>
            <w:r>
              <w:fldChar w:fldCharType="separate"/>
            </w:r>
            <w:r w:rsidRPr="002C0169">
              <w:rPr>
                <w:rStyle w:val="Hyperlink"/>
              </w:rPr>
              <w:t>m71608</w:t>
            </w:r>
            <w:r>
              <w:fldChar w:fldCharType="end"/>
            </w:r>
          </w:p>
        </w:tc>
      </w:tr>
      <w:tr w:rsidR="00A65389" w14:paraId="204E3C60" w14:textId="77777777" w:rsidTr="00064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dxa"/>
            <w:vAlign w:val="center"/>
            <w:tcPrChange w:id="103" w:author="Emmanuel Thomas" w:date="2025-10-12T12:08:00Z" w16du:dateUtc="2025-10-12T10:08:00Z">
              <w:tcPr>
                <w:tcW w:w="606" w:type="dxa"/>
                <w:vAlign w:val="center"/>
              </w:tcPr>
            </w:tcPrChange>
          </w:tcPr>
          <w:p w14:paraId="6F18ECB8" w14:textId="45E8A759" w:rsidR="00A65389" w:rsidRDefault="00A65389" w:rsidP="00A65389">
            <w:pPr>
              <w:jc w:val="center"/>
              <w:cnfStyle w:val="001000100000" w:firstRow="0" w:lastRow="0" w:firstColumn="1" w:lastColumn="0" w:oddVBand="0" w:evenVBand="0" w:oddHBand="1" w:evenHBand="0" w:firstRowFirstColumn="0" w:firstRowLastColumn="0" w:lastRowFirstColumn="0" w:lastRowLastColumn="0"/>
            </w:pPr>
            <w:ins w:id="104" w:author="Emmanuel Thomas" w:date="2025-10-12T11:27:00Z" w16du:dateUtc="2025-10-12T09:27:00Z">
              <w:r>
                <w:t>9</w:t>
              </w:r>
            </w:ins>
          </w:p>
        </w:tc>
        <w:tc>
          <w:tcPr>
            <w:tcW w:w="2083" w:type="dxa"/>
            <w:vAlign w:val="center"/>
            <w:tcPrChange w:id="105" w:author="Emmanuel Thomas" w:date="2025-10-12T12:08:00Z" w16du:dateUtc="2025-10-12T10:08:00Z">
              <w:tcPr>
                <w:tcW w:w="1799" w:type="dxa"/>
                <w:vAlign w:val="center"/>
              </w:tcPr>
            </w:tcPrChange>
          </w:tcPr>
          <w:p w14:paraId="2A3E2FE1" w14:textId="570DC26B" w:rsidR="00A65389" w:rsidRDefault="00C2473F" w:rsidP="00A65389">
            <w:pPr>
              <w:jc w:val="center"/>
              <w:cnfStyle w:val="000000100000" w:firstRow="0" w:lastRow="0" w:firstColumn="0" w:lastColumn="0" w:oddVBand="0" w:evenVBand="0" w:oddHBand="1" w:evenHBand="0" w:firstRowFirstColumn="0" w:firstRowLastColumn="0" w:lastRowFirstColumn="0" w:lastRowLastColumn="0"/>
            </w:pPr>
            <w:ins w:id="106" w:author="Emmanuel Thomas" w:date="2025-10-12T11:38:00Z" w16du:dateUtc="2025-10-12T09:38:00Z">
              <w:r>
                <w:rPr>
                  <w:rFonts w:eastAsia="SimSun" w:cs="Times New Roman"/>
                  <w:bCs/>
                  <w:lang w:val="en-GB" w:eastAsia="zh-CN"/>
                </w:rPr>
                <w:t xml:space="preserve">Better </w:t>
              </w:r>
            </w:ins>
            <w:proofErr w:type="spellStart"/>
            <w:ins w:id="107" w:author="Emmanuel Thomas" w:date="2025-10-12T11:27:00Z" w16du:dateUtc="2025-10-12T09:27:00Z">
              <w:r w:rsidR="00A65389" w:rsidRPr="00695327">
                <w:rPr>
                  <w:rFonts w:eastAsia="SimSun" w:cs="Times New Roman"/>
                  <w:bCs/>
                  <w:lang w:val="en-GB" w:eastAsia="zh-CN"/>
                </w:rPr>
                <w:t>class_id</w:t>
              </w:r>
            </w:ins>
            <w:proofErr w:type="spellEnd"/>
          </w:p>
        </w:tc>
        <w:tc>
          <w:tcPr>
            <w:tcW w:w="5103" w:type="dxa"/>
            <w:vAlign w:val="center"/>
            <w:tcPrChange w:id="108" w:author="Emmanuel Thomas" w:date="2025-10-12T12:08:00Z" w16du:dateUtc="2025-10-12T10:08:00Z">
              <w:tcPr>
                <w:tcW w:w="5387" w:type="dxa"/>
                <w:gridSpan w:val="2"/>
                <w:vAlign w:val="center"/>
              </w:tcPr>
            </w:tcPrChange>
          </w:tcPr>
          <w:p w14:paraId="2EBF86E8" w14:textId="2A9C3D72" w:rsidR="00A65389" w:rsidRDefault="00A65389" w:rsidP="00A65389">
            <w:pPr>
              <w:cnfStyle w:val="000000100000" w:firstRow="0" w:lastRow="0" w:firstColumn="0" w:lastColumn="0" w:oddVBand="0" w:evenVBand="0" w:oddHBand="1" w:evenHBand="0" w:firstRowFirstColumn="0" w:firstRowLastColumn="0" w:lastRowFirstColumn="0" w:lastRowLastColumn="0"/>
              <w:rPr>
                <w:rFonts w:eastAsia="SimSun" w:cs="Times New Roman"/>
                <w:bCs/>
                <w:lang w:val="en-GB" w:eastAsia="zh-CN"/>
              </w:rPr>
            </w:pPr>
            <w:ins w:id="109" w:author="Emmanuel Thomas" w:date="2025-10-12T11:27:00Z" w16du:dateUtc="2025-10-12T09:27:00Z">
              <w:r w:rsidRPr="00695327">
                <w:rPr>
                  <w:rFonts w:eastAsia="SimSun" w:cs="Times New Roman"/>
                  <w:bCs/>
                  <w:lang w:val="en-GB" w:eastAsia="zh-CN"/>
                </w:rPr>
                <w:t xml:space="preserve">Improve the flexibility of </w:t>
              </w:r>
              <w:proofErr w:type="spellStart"/>
              <w:r w:rsidRPr="00695327">
                <w:rPr>
                  <w:rFonts w:eastAsia="SimSun" w:cs="Times New Roman"/>
                  <w:bCs/>
                  <w:lang w:val="en-GB" w:eastAsia="zh-CN"/>
                </w:rPr>
                <w:t>class_id</w:t>
              </w:r>
            </w:ins>
            <w:proofErr w:type="spellEnd"/>
            <w:ins w:id="110" w:author="Emmanuel Thomas" w:date="2025-10-12T11:50:00Z" w16du:dateUtc="2025-10-12T09:50:00Z">
              <w:r w:rsidR="00775A2D">
                <w:rPr>
                  <w:rFonts w:eastAsia="SimSun" w:cs="Times New Roman"/>
                  <w:bCs/>
                  <w:lang w:val="en-GB" w:eastAsia="zh-CN"/>
                </w:rPr>
                <w:t>.</w:t>
              </w:r>
            </w:ins>
          </w:p>
        </w:tc>
        <w:tc>
          <w:tcPr>
            <w:tcW w:w="1012" w:type="dxa"/>
            <w:vAlign w:val="center"/>
            <w:tcPrChange w:id="111" w:author="Emmanuel Thomas" w:date="2025-10-12T12:08:00Z" w16du:dateUtc="2025-10-12T10:08:00Z">
              <w:tcPr>
                <w:tcW w:w="1012" w:type="dxa"/>
                <w:vAlign w:val="center"/>
              </w:tcPr>
            </w:tcPrChange>
          </w:tcPr>
          <w:p w14:paraId="04A746A8" w14:textId="5F52F108" w:rsidR="00A65389" w:rsidRDefault="00A65389" w:rsidP="00A65389">
            <w:pPr>
              <w:jc w:val="center"/>
              <w:cnfStyle w:val="000000100000" w:firstRow="0" w:lastRow="0" w:firstColumn="0" w:lastColumn="0" w:oddVBand="0" w:evenVBand="0" w:oddHBand="1" w:evenHBand="0" w:firstRowFirstColumn="0" w:firstRowLastColumn="0" w:lastRowFirstColumn="0" w:lastRowLastColumn="0"/>
            </w:pPr>
            <w:ins w:id="112" w:author="Emmanuel Thomas" w:date="2025-10-12T11:27:00Z" w16du:dateUtc="2025-10-12T09:27:00Z">
              <w:r w:rsidRPr="008D4DD6">
                <w:fldChar w:fldCharType="begin"/>
              </w:r>
              <w:r>
                <w:instrText>HYPERLINK "https://git.mpeg.expert/MPEG/Systems/sdl/contributions/-/issues/119"</w:instrText>
              </w:r>
              <w:r w:rsidRPr="008D4DD6">
                <w:fldChar w:fldCharType="separate"/>
              </w:r>
              <w:r>
                <w:rPr>
                  <w:rStyle w:val="Hyperlink"/>
                </w:rPr>
                <w:t>m73989</w:t>
              </w:r>
              <w:r w:rsidRPr="008D4DD6">
                <w:fldChar w:fldCharType="end"/>
              </w:r>
            </w:ins>
          </w:p>
        </w:tc>
      </w:tr>
      <w:tr w:rsidR="00C2473F" w14:paraId="6644730E" w14:textId="77777777" w:rsidTr="000649D9">
        <w:trPr>
          <w:ins w:id="113" w:author="Emmanuel Thomas" w:date="2025-10-12T11:38:00Z"/>
        </w:trPr>
        <w:tc>
          <w:tcPr>
            <w:cnfStyle w:val="001000000000" w:firstRow="0" w:lastRow="0" w:firstColumn="1" w:lastColumn="0" w:oddVBand="0" w:evenVBand="0" w:oddHBand="0" w:evenHBand="0" w:firstRowFirstColumn="0" w:firstRowLastColumn="0" w:lastRowFirstColumn="0" w:lastRowLastColumn="0"/>
            <w:tcW w:w="606" w:type="dxa"/>
            <w:vAlign w:val="center"/>
            <w:tcPrChange w:id="114" w:author="Emmanuel Thomas" w:date="2025-10-12T12:08:00Z" w16du:dateUtc="2025-10-12T10:08:00Z">
              <w:tcPr>
                <w:tcW w:w="606" w:type="dxa"/>
                <w:vAlign w:val="center"/>
              </w:tcPr>
            </w:tcPrChange>
          </w:tcPr>
          <w:p w14:paraId="2E6AA425" w14:textId="6AD9C8E5" w:rsidR="00C2473F" w:rsidRDefault="00C2473F" w:rsidP="00A65389">
            <w:pPr>
              <w:jc w:val="center"/>
              <w:rPr>
                <w:ins w:id="115" w:author="Emmanuel Thomas" w:date="2025-10-12T11:38:00Z" w16du:dateUtc="2025-10-12T09:38:00Z"/>
              </w:rPr>
            </w:pPr>
            <w:ins w:id="116" w:author="Emmanuel Thomas" w:date="2025-10-12T11:38:00Z" w16du:dateUtc="2025-10-12T09:38:00Z">
              <w:r>
                <w:t>10</w:t>
              </w:r>
            </w:ins>
          </w:p>
        </w:tc>
        <w:tc>
          <w:tcPr>
            <w:tcW w:w="2083" w:type="dxa"/>
            <w:vAlign w:val="center"/>
            <w:tcPrChange w:id="117" w:author="Emmanuel Thomas" w:date="2025-10-12T12:08:00Z" w16du:dateUtc="2025-10-12T10:08:00Z">
              <w:tcPr>
                <w:tcW w:w="1799" w:type="dxa"/>
                <w:vAlign w:val="center"/>
              </w:tcPr>
            </w:tcPrChange>
          </w:tcPr>
          <w:p w14:paraId="4C27E4F9" w14:textId="57B160CF" w:rsidR="00C2473F" w:rsidRPr="00695327" w:rsidRDefault="00C2473F" w:rsidP="00A65389">
            <w:pPr>
              <w:jc w:val="center"/>
              <w:cnfStyle w:val="000000000000" w:firstRow="0" w:lastRow="0" w:firstColumn="0" w:lastColumn="0" w:oddVBand="0" w:evenVBand="0" w:oddHBand="0" w:evenHBand="0" w:firstRowFirstColumn="0" w:firstRowLastColumn="0" w:lastRowFirstColumn="0" w:lastRowLastColumn="0"/>
              <w:rPr>
                <w:ins w:id="118" w:author="Emmanuel Thomas" w:date="2025-10-12T11:38:00Z" w16du:dateUtc="2025-10-12T09:38:00Z"/>
                <w:rFonts w:eastAsia="SimSun" w:cs="Times New Roman"/>
                <w:bCs/>
                <w:lang w:val="en-GB" w:eastAsia="zh-CN"/>
              </w:rPr>
            </w:pPr>
            <w:ins w:id="119" w:author="Emmanuel Thomas" w:date="2025-10-12T11:38:00Z" w16du:dateUtc="2025-10-12T09:38:00Z">
              <w:r>
                <w:rPr>
                  <w:rFonts w:eastAsia="SimSun" w:cs="Times New Roman"/>
                  <w:bCs/>
                  <w:lang w:val="en-GB" w:eastAsia="zh-CN"/>
                </w:rPr>
                <w:t>Extra built-in operator</w:t>
              </w:r>
            </w:ins>
          </w:p>
        </w:tc>
        <w:tc>
          <w:tcPr>
            <w:tcW w:w="5103" w:type="dxa"/>
            <w:vAlign w:val="center"/>
            <w:tcPrChange w:id="120" w:author="Emmanuel Thomas" w:date="2025-10-12T12:08:00Z" w16du:dateUtc="2025-10-12T10:08:00Z">
              <w:tcPr>
                <w:tcW w:w="5387" w:type="dxa"/>
                <w:gridSpan w:val="2"/>
                <w:vAlign w:val="center"/>
              </w:tcPr>
            </w:tcPrChange>
          </w:tcPr>
          <w:p w14:paraId="318813E0" w14:textId="57BBB4C2" w:rsidR="00C2473F" w:rsidRPr="00695327" w:rsidRDefault="00DA2F29" w:rsidP="00A65389">
            <w:pPr>
              <w:cnfStyle w:val="000000000000" w:firstRow="0" w:lastRow="0" w:firstColumn="0" w:lastColumn="0" w:oddVBand="0" w:evenVBand="0" w:oddHBand="0" w:evenHBand="0" w:firstRowFirstColumn="0" w:firstRowLastColumn="0" w:lastRowFirstColumn="0" w:lastRowLastColumn="0"/>
              <w:rPr>
                <w:ins w:id="121" w:author="Emmanuel Thomas" w:date="2025-10-12T11:38:00Z" w16du:dateUtc="2025-10-12T09:38:00Z"/>
                <w:rFonts w:eastAsia="SimSun" w:cs="Times New Roman"/>
                <w:bCs/>
                <w:lang w:val="en-GB" w:eastAsia="zh-CN"/>
              </w:rPr>
            </w:pPr>
            <w:ins w:id="122" w:author="Emmanuel Thomas" w:date="2025-10-12T11:39:00Z">
              <w:r w:rsidRPr="00DA2F29">
                <w:rPr>
                  <w:rFonts w:eastAsia="SimSun" w:cs="Times New Roman"/>
                  <w:bCs/>
                  <w:lang w:val="en-GB" w:eastAsia="zh-CN"/>
                </w:rPr>
                <w:t xml:space="preserve">Add new built-in operators (similar to </w:t>
              </w:r>
              <w:proofErr w:type="spellStart"/>
              <w:r w:rsidRPr="00DA2F29">
                <w:rPr>
                  <w:rFonts w:eastAsia="SimSun" w:cs="Times New Roman"/>
                  <w:bCs/>
                  <w:lang w:val="en-GB" w:eastAsia="zh-CN"/>
                </w:rPr>
                <w:t>lengthof</w:t>
              </w:r>
              <w:proofErr w:type="spellEnd"/>
              <w:r w:rsidRPr="00DA2F29">
                <w:rPr>
                  <w:rFonts w:eastAsia="SimSun" w:cs="Times New Roman"/>
                  <w:bCs/>
                  <w:lang w:val="en-GB" w:eastAsia="zh-CN"/>
                </w:rPr>
                <w:t>()) which assist with control flow parsing</w:t>
              </w:r>
            </w:ins>
            <w:ins w:id="123" w:author="Emmanuel Thomas" w:date="2025-10-12T11:39:00Z" w16du:dateUtc="2025-10-12T09:39:00Z">
              <w:r>
                <w:rPr>
                  <w:rFonts w:eastAsia="SimSun" w:cs="Times New Roman"/>
                  <w:bCs/>
                  <w:lang w:val="en-GB" w:eastAsia="zh-CN"/>
                </w:rPr>
                <w:t>.</w:t>
              </w:r>
            </w:ins>
          </w:p>
        </w:tc>
        <w:tc>
          <w:tcPr>
            <w:tcW w:w="1012" w:type="dxa"/>
            <w:vAlign w:val="center"/>
            <w:tcPrChange w:id="124" w:author="Emmanuel Thomas" w:date="2025-10-12T12:08:00Z" w16du:dateUtc="2025-10-12T10:08:00Z">
              <w:tcPr>
                <w:tcW w:w="1012" w:type="dxa"/>
                <w:vAlign w:val="center"/>
              </w:tcPr>
            </w:tcPrChange>
          </w:tcPr>
          <w:p w14:paraId="4C6F5609" w14:textId="1337635C" w:rsidR="00C2473F" w:rsidRPr="008D4DD6" w:rsidRDefault="005320CB" w:rsidP="00A65389">
            <w:pPr>
              <w:jc w:val="center"/>
              <w:cnfStyle w:val="000000000000" w:firstRow="0" w:lastRow="0" w:firstColumn="0" w:lastColumn="0" w:oddVBand="0" w:evenVBand="0" w:oddHBand="0" w:evenHBand="0" w:firstRowFirstColumn="0" w:firstRowLastColumn="0" w:lastRowFirstColumn="0" w:lastRowLastColumn="0"/>
              <w:rPr>
                <w:ins w:id="125" w:author="Emmanuel Thomas" w:date="2025-10-12T11:38:00Z" w16du:dateUtc="2025-10-12T09:38:00Z"/>
              </w:rPr>
            </w:pPr>
            <w:ins w:id="126" w:author="Emmanuel Thomas" w:date="2025-10-12T11:39:00Z" w16du:dateUtc="2025-10-12T09:39:00Z">
              <w:r w:rsidRPr="008D4DD6">
                <w:fldChar w:fldCharType="begin"/>
              </w:r>
              <w:r>
                <w:instrText>HYPERLINK "https://git.mpeg.expert/MPEG/Systems/sdl/contributions/-/issues/119"</w:instrText>
              </w:r>
              <w:r w:rsidRPr="008D4DD6">
                <w:fldChar w:fldCharType="separate"/>
              </w:r>
              <w:r>
                <w:rPr>
                  <w:rStyle w:val="Hyperlink"/>
                </w:rPr>
                <w:t>m73989</w:t>
              </w:r>
              <w:r w:rsidRPr="008D4DD6">
                <w:fldChar w:fldCharType="end"/>
              </w:r>
            </w:ins>
          </w:p>
        </w:tc>
      </w:tr>
      <w:tr w:rsidR="00563C11" w14:paraId="6FAB8079" w14:textId="77777777" w:rsidTr="000649D9">
        <w:trPr>
          <w:cnfStyle w:val="000000100000" w:firstRow="0" w:lastRow="0" w:firstColumn="0" w:lastColumn="0" w:oddVBand="0" w:evenVBand="0" w:oddHBand="1" w:evenHBand="0" w:firstRowFirstColumn="0" w:firstRowLastColumn="0" w:lastRowFirstColumn="0" w:lastRowLastColumn="0"/>
          <w:ins w:id="127" w:author="Emmanuel Thomas" w:date="2025-10-12T11:40:00Z"/>
        </w:trPr>
        <w:tc>
          <w:tcPr>
            <w:cnfStyle w:val="001000000000" w:firstRow="0" w:lastRow="0" w:firstColumn="1" w:lastColumn="0" w:oddVBand="0" w:evenVBand="0" w:oddHBand="0" w:evenHBand="0" w:firstRowFirstColumn="0" w:firstRowLastColumn="0" w:lastRowFirstColumn="0" w:lastRowLastColumn="0"/>
            <w:tcW w:w="606" w:type="dxa"/>
            <w:vAlign w:val="center"/>
            <w:tcPrChange w:id="128" w:author="Emmanuel Thomas" w:date="2025-10-12T12:08:00Z" w16du:dateUtc="2025-10-12T10:08:00Z">
              <w:tcPr>
                <w:tcW w:w="606" w:type="dxa"/>
                <w:vAlign w:val="center"/>
              </w:tcPr>
            </w:tcPrChange>
          </w:tcPr>
          <w:p w14:paraId="76F3C820" w14:textId="2814F7C5" w:rsidR="00563C11" w:rsidRDefault="00563C11" w:rsidP="00563C11">
            <w:pPr>
              <w:jc w:val="center"/>
              <w:cnfStyle w:val="001000100000" w:firstRow="0" w:lastRow="0" w:firstColumn="1" w:lastColumn="0" w:oddVBand="0" w:evenVBand="0" w:oddHBand="1" w:evenHBand="0" w:firstRowFirstColumn="0" w:firstRowLastColumn="0" w:lastRowFirstColumn="0" w:lastRowLastColumn="0"/>
              <w:rPr>
                <w:ins w:id="129" w:author="Emmanuel Thomas" w:date="2025-10-12T11:40:00Z" w16du:dateUtc="2025-10-12T09:40:00Z"/>
              </w:rPr>
            </w:pPr>
            <w:ins w:id="130" w:author="Emmanuel Thomas" w:date="2025-10-12T11:40:00Z" w16du:dateUtc="2025-10-12T09:40:00Z">
              <w:r>
                <w:t>11</w:t>
              </w:r>
            </w:ins>
          </w:p>
        </w:tc>
        <w:tc>
          <w:tcPr>
            <w:tcW w:w="2083" w:type="dxa"/>
            <w:vAlign w:val="center"/>
            <w:tcPrChange w:id="131" w:author="Emmanuel Thomas" w:date="2025-10-12T12:08:00Z" w16du:dateUtc="2025-10-12T10:08:00Z">
              <w:tcPr>
                <w:tcW w:w="1799" w:type="dxa"/>
                <w:vAlign w:val="center"/>
              </w:tcPr>
            </w:tcPrChange>
          </w:tcPr>
          <w:p w14:paraId="01517AA6" w14:textId="6EF69A8B" w:rsidR="00563C11" w:rsidRDefault="00563C11" w:rsidP="00563C11">
            <w:pPr>
              <w:jc w:val="center"/>
              <w:cnfStyle w:val="000000100000" w:firstRow="0" w:lastRow="0" w:firstColumn="0" w:lastColumn="0" w:oddVBand="0" w:evenVBand="0" w:oddHBand="1" w:evenHBand="0" w:firstRowFirstColumn="0" w:firstRowLastColumn="0" w:lastRowFirstColumn="0" w:lastRowLastColumn="0"/>
              <w:rPr>
                <w:ins w:id="132" w:author="Emmanuel Thomas" w:date="2025-10-12T11:40:00Z" w16du:dateUtc="2025-10-12T09:40:00Z"/>
                <w:rFonts w:eastAsia="SimSun" w:cs="Times New Roman"/>
                <w:bCs/>
                <w:lang w:val="en-GB" w:eastAsia="zh-CN"/>
              </w:rPr>
            </w:pPr>
            <w:ins w:id="133" w:author="Emmanuel Thomas" w:date="2025-10-12T11:41:00Z" w16du:dateUtc="2025-10-12T09:41:00Z">
              <w:r>
                <w:rPr>
                  <w:rFonts w:eastAsia="SimSun" w:cs="Times New Roman"/>
                  <w:bCs/>
                  <w:lang w:val="en-GB" w:eastAsia="zh-CN"/>
                </w:rPr>
                <w:t xml:space="preserve">Flexible </w:t>
              </w:r>
              <w:r w:rsidRPr="00C81D45">
                <w:rPr>
                  <w:rFonts w:eastAsia="SimSun" w:cs="Times New Roman"/>
                  <w:bCs/>
                  <w:lang w:val="en-GB" w:eastAsia="zh-CN"/>
                </w:rPr>
                <w:t>class size encoding</w:t>
              </w:r>
            </w:ins>
          </w:p>
        </w:tc>
        <w:tc>
          <w:tcPr>
            <w:tcW w:w="5103" w:type="dxa"/>
            <w:vAlign w:val="center"/>
            <w:tcPrChange w:id="134" w:author="Emmanuel Thomas" w:date="2025-10-12T12:08:00Z" w16du:dateUtc="2025-10-12T10:08:00Z">
              <w:tcPr>
                <w:tcW w:w="5387" w:type="dxa"/>
                <w:gridSpan w:val="2"/>
                <w:vAlign w:val="center"/>
              </w:tcPr>
            </w:tcPrChange>
          </w:tcPr>
          <w:p w14:paraId="2DDAF212" w14:textId="33117E70" w:rsidR="00563C11" w:rsidRPr="00DA2F29" w:rsidRDefault="00563C11" w:rsidP="00563C11">
            <w:pPr>
              <w:cnfStyle w:val="000000100000" w:firstRow="0" w:lastRow="0" w:firstColumn="0" w:lastColumn="0" w:oddVBand="0" w:evenVBand="0" w:oddHBand="1" w:evenHBand="0" w:firstRowFirstColumn="0" w:firstRowLastColumn="0" w:lastRowFirstColumn="0" w:lastRowLastColumn="0"/>
              <w:rPr>
                <w:ins w:id="135" w:author="Emmanuel Thomas" w:date="2025-10-12T11:40:00Z" w16du:dateUtc="2025-10-12T09:40:00Z"/>
                <w:rFonts w:eastAsia="SimSun" w:cs="Times New Roman"/>
                <w:bCs/>
                <w:lang w:val="en-GB" w:eastAsia="zh-CN"/>
              </w:rPr>
            </w:pPr>
            <w:ins w:id="136" w:author="Emmanuel Thomas" w:date="2025-10-12T11:41:00Z">
              <w:r w:rsidRPr="00563C11">
                <w:rPr>
                  <w:rFonts w:eastAsia="SimSun" w:cs="Times New Roman"/>
                  <w:bCs/>
                  <w:lang w:val="en-GB" w:eastAsia="zh-CN"/>
                </w:rPr>
                <w:t>Support arbitrary encoding and location of class size, support arbitrary name, support arbitrary class size boundary and support length in bits.</w:t>
              </w:r>
            </w:ins>
          </w:p>
        </w:tc>
        <w:tc>
          <w:tcPr>
            <w:tcW w:w="1012" w:type="dxa"/>
            <w:vAlign w:val="center"/>
            <w:tcPrChange w:id="137" w:author="Emmanuel Thomas" w:date="2025-10-12T12:08:00Z" w16du:dateUtc="2025-10-12T10:08:00Z">
              <w:tcPr>
                <w:tcW w:w="1012" w:type="dxa"/>
                <w:vAlign w:val="center"/>
              </w:tcPr>
            </w:tcPrChange>
          </w:tcPr>
          <w:p w14:paraId="4385661F" w14:textId="12CC356A" w:rsidR="00563C11" w:rsidRPr="008D4DD6" w:rsidRDefault="00563C11" w:rsidP="00563C11">
            <w:pPr>
              <w:jc w:val="center"/>
              <w:cnfStyle w:val="000000100000" w:firstRow="0" w:lastRow="0" w:firstColumn="0" w:lastColumn="0" w:oddVBand="0" w:evenVBand="0" w:oddHBand="1" w:evenHBand="0" w:firstRowFirstColumn="0" w:firstRowLastColumn="0" w:lastRowFirstColumn="0" w:lastRowLastColumn="0"/>
              <w:rPr>
                <w:ins w:id="138" w:author="Emmanuel Thomas" w:date="2025-10-12T11:40:00Z" w16du:dateUtc="2025-10-12T09:40:00Z"/>
              </w:rPr>
            </w:pPr>
            <w:ins w:id="139" w:author="Emmanuel Thomas" w:date="2025-10-12T11:41:00Z" w16du:dateUtc="2025-10-12T09:41:00Z">
              <w:r w:rsidRPr="008D4DD6">
                <w:fldChar w:fldCharType="begin"/>
              </w:r>
              <w:r>
                <w:instrText>HYPERLINK "https://git.mpeg.expert/MPEG/Systems/sdl/contributions/-/issues/119"</w:instrText>
              </w:r>
              <w:r w:rsidRPr="008D4DD6">
                <w:fldChar w:fldCharType="separate"/>
              </w:r>
              <w:r>
                <w:rPr>
                  <w:rStyle w:val="Hyperlink"/>
                </w:rPr>
                <w:t>m73989</w:t>
              </w:r>
              <w:r w:rsidRPr="008D4DD6">
                <w:fldChar w:fldCharType="end"/>
              </w:r>
            </w:ins>
          </w:p>
        </w:tc>
      </w:tr>
      <w:tr w:rsidR="004A5E7E" w14:paraId="3BC4235B" w14:textId="77777777" w:rsidTr="000649D9">
        <w:trPr>
          <w:ins w:id="140" w:author="Emmanuel Thomas" w:date="2025-10-12T11:43:00Z"/>
        </w:trPr>
        <w:tc>
          <w:tcPr>
            <w:cnfStyle w:val="001000000000" w:firstRow="0" w:lastRow="0" w:firstColumn="1" w:lastColumn="0" w:oddVBand="0" w:evenVBand="0" w:oddHBand="0" w:evenHBand="0" w:firstRowFirstColumn="0" w:firstRowLastColumn="0" w:lastRowFirstColumn="0" w:lastRowLastColumn="0"/>
            <w:tcW w:w="606" w:type="dxa"/>
            <w:vAlign w:val="center"/>
            <w:tcPrChange w:id="141" w:author="Emmanuel Thomas" w:date="2025-10-12T12:08:00Z" w16du:dateUtc="2025-10-12T10:08:00Z">
              <w:tcPr>
                <w:tcW w:w="606" w:type="dxa"/>
                <w:vAlign w:val="center"/>
              </w:tcPr>
            </w:tcPrChange>
          </w:tcPr>
          <w:p w14:paraId="248BCB9F" w14:textId="3F9A2931" w:rsidR="004A5E7E" w:rsidRDefault="004A5E7E" w:rsidP="004A5E7E">
            <w:pPr>
              <w:jc w:val="center"/>
              <w:rPr>
                <w:ins w:id="142" w:author="Emmanuel Thomas" w:date="2025-10-12T11:43:00Z" w16du:dateUtc="2025-10-12T09:43:00Z"/>
              </w:rPr>
            </w:pPr>
            <w:ins w:id="143" w:author="Emmanuel Thomas" w:date="2025-10-12T11:43:00Z" w16du:dateUtc="2025-10-12T09:43:00Z">
              <w:r>
                <w:t>12</w:t>
              </w:r>
            </w:ins>
          </w:p>
        </w:tc>
        <w:tc>
          <w:tcPr>
            <w:tcW w:w="2083" w:type="dxa"/>
            <w:vAlign w:val="center"/>
            <w:tcPrChange w:id="144" w:author="Emmanuel Thomas" w:date="2025-10-12T12:08:00Z" w16du:dateUtc="2025-10-12T10:08:00Z">
              <w:tcPr>
                <w:tcW w:w="1799" w:type="dxa"/>
                <w:vAlign w:val="center"/>
              </w:tcPr>
            </w:tcPrChange>
          </w:tcPr>
          <w:p w14:paraId="220F6667" w14:textId="4AE7BB61" w:rsidR="004A5E7E" w:rsidRDefault="004A5E7E" w:rsidP="004A5E7E">
            <w:pPr>
              <w:jc w:val="center"/>
              <w:cnfStyle w:val="000000000000" w:firstRow="0" w:lastRow="0" w:firstColumn="0" w:lastColumn="0" w:oddVBand="0" w:evenVBand="0" w:oddHBand="0" w:evenHBand="0" w:firstRowFirstColumn="0" w:firstRowLastColumn="0" w:lastRowFirstColumn="0" w:lastRowLastColumn="0"/>
              <w:rPr>
                <w:ins w:id="145" w:author="Emmanuel Thomas" w:date="2025-10-12T11:43:00Z" w16du:dateUtc="2025-10-12T09:43:00Z"/>
                <w:rFonts w:eastAsia="SimSun" w:cs="Times New Roman"/>
                <w:bCs/>
                <w:lang w:val="en-GB" w:eastAsia="zh-CN"/>
              </w:rPr>
            </w:pPr>
            <w:ins w:id="146" w:author="Emmanuel Thomas" w:date="2025-10-12T11:43:00Z" w16du:dateUtc="2025-10-12T09:43:00Z">
              <w:r>
                <w:rPr>
                  <w:rFonts w:eastAsia="SimSun" w:cs="Times New Roman"/>
                  <w:bCs/>
                  <w:lang w:val="en-GB" w:eastAsia="zh-CN"/>
                </w:rPr>
                <w:t>Implicit end of parsing</w:t>
              </w:r>
            </w:ins>
          </w:p>
        </w:tc>
        <w:tc>
          <w:tcPr>
            <w:tcW w:w="5103" w:type="dxa"/>
            <w:vAlign w:val="center"/>
            <w:tcPrChange w:id="147" w:author="Emmanuel Thomas" w:date="2025-10-12T12:08:00Z" w16du:dateUtc="2025-10-12T10:08:00Z">
              <w:tcPr>
                <w:tcW w:w="5387" w:type="dxa"/>
                <w:gridSpan w:val="2"/>
                <w:vAlign w:val="center"/>
              </w:tcPr>
            </w:tcPrChange>
          </w:tcPr>
          <w:p w14:paraId="43D8444D" w14:textId="06FEE6F2" w:rsidR="004A5E7E" w:rsidRPr="00563C11" w:rsidRDefault="004A5E7E" w:rsidP="004A5E7E">
            <w:pPr>
              <w:cnfStyle w:val="000000000000" w:firstRow="0" w:lastRow="0" w:firstColumn="0" w:lastColumn="0" w:oddVBand="0" w:evenVBand="0" w:oddHBand="0" w:evenHBand="0" w:firstRowFirstColumn="0" w:firstRowLastColumn="0" w:lastRowFirstColumn="0" w:lastRowLastColumn="0"/>
              <w:rPr>
                <w:ins w:id="148" w:author="Emmanuel Thomas" w:date="2025-10-12T11:43:00Z" w16du:dateUtc="2025-10-12T09:43:00Z"/>
                <w:rFonts w:eastAsia="SimSun" w:cs="Times New Roman"/>
                <w:bCs/>
                <w:lang w:val="en-GB" w:eastAsia="zh-CN"/>
              </w:rPr>
            </w:pPr>
            <w:ins w:id="149" w:author="Emmanuel Thomas" w:date="2025-10-12T11:43:00Z" w16du:dateUtc="2025-10-12T09:43:00Z">
              <w:r w:rsidRPr="004A5E7E">
                <w:rPr>
                  <w:rFonts w:eastAsia="SimSun" w:cs="Times New Roman"/>
                  <w:bCs/>
                  <w:lang w:val="en-GB" w:eastAsia="zh-CN"/>
                </w:rPr>
                <w:t>Improve pre-defined parsing behaviours for variable length arrays, optional class members and “parse until” semantics</w:t>
              </w:r>
            </w:ins>
            <w:ins w:id="150" w:author="Emmanuel Thomas" w:date="2025-10-12T11:50:00Z" w16du:dateUtc="2025-10-12T09:50:00Z">
              <w:r w:rsidR="00775A2D">
                <w:rPr>
                  <w:rFonts w:eastAsia="SimSun" w:cs="Times New Roman"/>
                  <w:bCs/>
                  <w:lang w:val="en-GB" w:eastAsia="zh-CN"/>
                </w:rPr>
                <w:t>.</w:t>
              </w:r>
            </w:ins>
          </w:p>
        </w:tc>
        <w:tc>
          <w:tcPr>
            <w:tcW w:w="1012" w:type="dxa"/>
            <w:vAlign w:val="center"/>
            <w:tcPrChange w:id="151" w:author="Emmanuel Thomas" w:date="2025-10-12T12:08:00Z" w16du:dateUtc="2025-10-12T10:08:00Z">
              <w:tcPr>
                <w:tcW w:w="1012" w:type="dxa"/>
                <w:vAlign w:val="center"/>
              </w:tcPr>
            </w:tcPrChange>
          </w:tcPr>
          <w:p w14:paraId="5AC1115E" w14:textId="15267D40" w:rsidR="004A5E7E" w:rsidRPr="008D4DD6" w:rsidRDefault="004A5E7E" w:rsidP="004A5E7E">
            <w:pPr>
              <w:jc w:val="center"/>
              <w:cnfStyle w:val="000000000000" w:firstRow="0" w:lastRow="0" w:firstColumn="0" w:lastColumn="0" w:oddVBand="0" w:evenVBand="0" w:oddHBand="0" w:evenHBand="0" w:firstRowFirstColumn="0" w:firstRowLastColumn="0" w:lastRowFirstColumn="0" w:lastRowLastColumn="0"/>
              <w:rPr>
                <w:ins w:id="152" w:author="Emmanuel Thomas" w:date="2025-10-12T11:43:00Z" w16du:dateUtc="2025-10-12T09:43:00Z"/>
              </w:rPr>
            </w:pPr>
            <w:ins w:id="153" w:author="Emmanuel Thomas" w:date="2025-10-12T11:43:00Z" w16du:dateUtc="2025-10-12T09:43:00Z">
              <w:r w:rsidRPr="008D4DD6">
                <w:fldChar w:fldCharType="begin"/>
              </w:r>
              <w:r>
                <w:instrText>HYPERLINK "https://git.mpeg.expert/MPEG/Systems/sdl/contributions/-/issues/119"</w:instrText>
              </w:r>
              <w:r w:rsidRPr="008D4DD6">
                <w:fldChar w:fldCharType="separate"/>
              </w:r>
              <w:r>
                <w:rPr>
                  <w:rStyle w:val="Hyperlink"/>
                </w:rPr>
                <w:t>m73989</w:t>
              </w:r>
              <w:r w:rsidRPr="008D4DD6">
                <w:fldChar w:fldCharType="end"/>
              </w:r>
            </w:ins>
          </w:p>
        </w:tc>
      </w:tr>
      <w:tr w:rsidR="002779F1" w14:paraId="6CB437E3" w14:textId="77777777" w:rsidTr="000649D9">
        <w:trPr>
          <w:cnfStyle w:val="000000100000" w:firstRow="0" w:lastRow="0" w:firstColumn="0" w:lastColumn="0" w:oddVBand="0" w:evenVBand="0" w:oddHBand="1" w:evenHBand="0" w:firstRowFirstColumn="0" w:firstRowLastColumn="0" w:lastRowFirstColumn="0" w:lastRowLastColumn="0"/>
          <w:ins w:id="154" w:author="Emmanuel Thomas" w:date="2025-10-12T11:45:00Z"/>
        </w:trPr>
        <w:tc>
          <w:tcPr>
            <w:cnfStyle w:val="001000000000" w:firstRow="0" w:lastRow="0" w:firstColumn="1" w:lastColumn="0" w:oddVBand="0" w:evenVBand="0" w:oddHBand="0" w:evenHBand="0" w:firstRowFirstColumn="0" w:firstRowLastColumn="0" w:lastRowFirstColumn="0" w:lastRowLastColumn="0"/>
            <w:tcW w:w="606" w:type="dxa"/>
            <w:vAlign w:val="center"/>
            <w:tcPrChange w:id="155" w:author="Emmanuel Thomas" w:date="2025-10-12T12:08:00Z" w16du:dateUtc="2025-10-12T10:08:00Z">
              <w:tcPr>
                <w:tcW w:w="606" w:type="dxa"/>
                <w:vAlign w:val="center"/>
              </w:tcPr>
            </w:tcPrChange>
          </w:tcPr>
          <w:p w14:paraId="4F2C72E4" w14:textId="665E95A0" w:rsidR="002779F1" w:rsidRDefault="002779F1" w:rsidP="002779F1">
            <w:pPr>
              <w:jc w:val="center"/>
              <w:cnfStyle w:val="001000100000" w:firstRow="0" w:lastRow="0" w:firstColumn="1" w:lastColumn="0" w:oddVBand="0" w:evenVBand="0" w:oddHBand="1" w:evenHBand="0" w:firstRowFirstColumn="0" w:firstRowLastColumn="0" w:lastRowFirstColumn="0" w:lastRowLastColumn="0"/>
              <w:rPr>
                <w:ins w:id="156" w:author="Emmanuel Thomas" w:date="2025-10-12T11:45:00Z" w16du:dateUtc="2025-10-12T09:45:00Z"/>
              </w:rPr>
            </w:pPr>
            <w:ins w:id="157" w:author="Emmanuel Thomas" w:date="2025-10-12T11:45:00Z" w16du:dateUtc="2025-10-12T09:45:00Z">
              <w:r>
                <w:t>13</w:t>
              </w:r>
            </w:ins>
          </w:p>
        </w:tc>
        <w:tc>
          <w:tcPr>
            <w:tcW w:w="2083" w:type="dxa"/>
            <w:vAlign w:val="center"/>
            <w:tcPrChange w:id="158" w:author="Emmanuel Thomas" w:date="2025-10-12T12:08:00Z" w16du:dateUtc="2025-10-12T10:08:00Z">
              <w:tcPr>
                <w:tcW w:w="1799" w:type="dxa"/>
                <w:vAlign w:val="center"/>
              </w:tcPr>
            </w:tcPrChange>
          </w:tcPr>
          <w:p w14:paraId="77406CDE" w14:textId="5DF724FA" w:rsidR="002779F1" w:rsidRDefault="000173AB" w:rsidP="002779F1">
            <w:pPr>
              <w:jc w:val="center"/>
              <w:cnfStyle w:val="000000100000" w:firstRow="0" w:lastRow="0" w:firstColumn="0" w:lastColumn="0" w:oddVBand="0" w:evenVBand="0" w:oddHBand="1" w:evenHBand="0" w:firstRowFirstColumn="0" w:firstRowLastColumn="0" w:lastRowFirstColumn="0" w:lastRowLastColumn="0"/>
              <w:rPr>
                <w:ins w:id="159" w:author="Emmanuel Thomas" w:date="2025-10-12T11:45:00Z" w16du:dateUtc="2025-10-12T09:45:00Z"/>
                <w:rFonts w:eastAsia="SimSun" w:cs="Times New Roman"/>
                <w:bCs/>
                <w:lang w:val="en-GB" w:eastAsia="zh-CN"/>
              </w:rPr>
            </w:pPr>
            <w:ins w:id="160" w:author="Emmanuel Thomas" w:date="2025-10-12T11:48:00Z" w16du:dateUtc="2025-10-12T09:48:00Z">
              <w:r>
                <w:rPr>
                  <w:rFonts w:eastAsia="SimSun" w:cs="Times New Roman"/>
                  <w:bCs/>
                  <w:lang w:val="en-GB" w:eastAsia="zh-CN"/>
                </w:rPr>
                <w:t>Entry point</w:t>
              </w:r>
            </w:ins>
          </w:p>
        </w:tc>
        <w:tc>
          <w:tcPr>
            <w:tcW w:w="5103" w:type="dxa"/>
            <w:vAlign w:val="center"/>
            <w:tcPrChange w:id="161" w:author="Emmanuel Thomas" w:date="2025-10-12T12:08:00Z" w16du:dateUtc="2025-10-12T10:08:00Z">
              <w:tcPr>
                <w:tcW w:w="5387" w:type="dxa"/>
                <w:gridSpan w:val="2"/>
                <w:vAlign w:val="center"/>
              </w:tcPr>
            </w:tcPrChange>
          </w:tcPr>
          <w:p w14:paraId="7D9D6AE5" w14:textId="480E8F6D" w:rsidR="002779F1" w:rsidRPr="004A5E7E" w:rsidRDefault="002779F1" w:rsidP="002779F1">
            <w:pPr>
              <w:cnfStyle w:val="000000100000" w:firstRow="0" w:lastRow="0" w:firstColumn="0" w:lastColumn="0" w:oddVBand="0" w:evenVBand="0" w:oddHBand="1" w:evenHBand="0" w:firstRowFirstColumn="0" w:firstRowLastColumn="0" w:lastRowFirstColumn="0" w:lastRowLastColumn="0"/>
              <w:rPr>
                <w:ins w:id="162" w:author="Emmanuel Thomas" w:date="2025-10-12T11:45:00Z" w16du:dateUtc="2025-10-12T09:45:00Z"/>
                <w:rFonts w:eastAsia="SimSun" w:cs="Times New Roman"/>
                <w:bCs/>
                <w:lang w:val="en-GB" w:eastAsia="zh-CN"/>
              </w:rPr>
            </w:pPr>
            <w:ins w:id="163" w:author="Emmanuel Thomas" w:date="2025-10-12T11:45:00Z" w16du:dateUtc="2025-10-12T09:45:00Z">
              <w:r w:rsidRPr="002779F1">
                <w:rPr>
                  <w:rFonts w:eastAsia="SimSun" w:cs="Times New Roman"/>
                  <w:bCs/>
                  <w:lang w:val="en-GB" w:eastAsia="zh-CN"/>
                </w:rPr>
                <w:t>Explicitly state that an entry point much be a class</w:t>
              </w:r>
            </w:ins>
            <w:ins w:id="164" w:author="Emmanuel Thomas" w:date="2025-10-12T11:50:00Z" w16du:dateUtc="2025-10-12T09:50:00Z">
              <w:r w:rsidR="00775A2D">
                <w:rPr>
                  <w:rFonts w:eastAsia="SimSun" w:cs="Times New Roman"/>
                  <w:bCs/>
                  <w:lang w:val="en-GB" w:eastAsia="zh-CN"/>
                </w:rPr>
                <w:t>.</w:t>
              </w:r>
            </w:ins>
          </w:p>
        </w:tc>
        <w:tc>
          <w:tcPr>
            <w:tcW w:w="1012" w:type="dxa"/>
            <w:vAlign w:val="center"/>
            <w:tcPrChange w:id="165" w:author="Emmanuel Thomas" w:date="2025-10-12T12:08:00Z" w16du:dateUtc="2025-10-12T10:08:00Z">
              <w:tcPr>
                <w:tcW w:w="1012" w:type="dxa"/>
                <w:vAlign w:val="center"/>
              </w:tcPr>
            </w:tcPrChange>
          </w:tcPr>
          <w:p w14:paraId="1B1AC2E9" w14:textId="626DAC0C" w:rsidR="002779F1" w:rsidRPr="008D4DD6" w:rsidRDefault="002779F1" w:rsidP="002779F1">
            <w:pPr>
              <w:jc w:val="center"/>
              <w:cnfStyle w:val="000000100000" w:firstRow="0" w:lastRow="0" w:firstColumn="0" w:lastColumn="0" w:oddVBand="0" w:evenVBand="0" w:oddHBand="1" w:evenHBand="0" w:firstRowFirstColumn="0" w:firstRowLastColumn="0" w:lastRowFirstColumn="0" w:lastRowLastColumn="0"/>
              <w:rPr>
                <w:ins w:id="166" w:author="Emmanuel Thomas" w:date="2025-10-12T11:45:00Z" w16du:dateUtc="2025-10-12T09:45:00Z"/>
              </w:rPr>
            </w:pPr>
            <w:ins w:id="167" w:author="Emmanuel Thomas" w:date="2025-10-12T11:45:00Z" w16du:dateUtc="2025-10-12T09:45:00Z">
              <w:r w:rsidRPr="008D4DD6">
                <w:fldChar w:fldCharType="begin"/>
              </w:r>
              <w:r>
                <w:instrText>HYPERLINK "https://git.mpeg.expert/MPEG/Systems/sdl/contributions/-/issues/119"</w:instrText>
              </w:r>
              <w:r w:rsidRPr="008D4DD6">
                <w:fldChar w:fldCharType="separate"/>
              </w:r>
              <w:r>
                <w:rPr>
                  <w:rStyle w:val="Hyperlink"/>
                </w:rPr>
                <w:t>m73989</w:t>
              </w:r>
              <w:r w:rsidRPr="008D4DD6">
                <w:fldChar w:fldCharType="end"/>
              </w:r>
            </w:ins>
          </w:p>
        </w:tc>
      </w:tr>
      <w:tr w:rsidR="00CF7B5C" w14:paraId="0FDBC39B" w14:textId="77777777" w:rsidTr="000649D9">
        <w:trPr>
          <w:ins w:id="168" w:author="Emmanuel Thomas" w:date="2025-10-12T11:49:00Z"/>
        </w:trPr>
        <w:tc>
          <w:tcPr>
            <w:cnfStyle w:val="001000000000" w:firstRow="0" w:lastRow="0" w:firstColumn="1" w:lastColumn="0" w:oddVBand="0" w:evenVBand="0" w:oddHBand="0" w:evenHBand="0" w:firstRowFirstColumn="0" w:firstRowLastColumn="0" w:lastRowFirstColumn="0" w:lastRowLastColumn="0"/>
            <w:tcW w:w="606" w:type="dxa"/>
            <w:vAlign w:val="center"/>
            <w:tcPrChange w:id="169" w:author="Emmanuel Thomas" w:date="2025-10-12T12:08:00Z" w16du:dateUtc="2025-10-12T10:08:00Z">
              <w:tcPr>
                <w:tcW w:w="606" w:type="dxa"/>
                <w:vAlign w:val="center"/>
              </w:tcPr>
            </w:tcPrChange>
          </w:tcPr>
          <w:p w14:paraId="1DC81F86" w14:textId="31F9DD00" w:rsidR="00CF7B5C" w:rsidRDefault="00CF7B5C" w:rsidP="00CF7B5C">
            <w:pPr>
              <w:jc w:val="center"/>
              <w:rPr>
                <w:ins w:id="170" w:author="Emmanuel Thomas" w:date="2025-10-12T11:49:00Z" w16du:dateUtc="2025-10-12T09:49:00Z"/>
              </w:rPr>
            </w:pPr>
            <w:ins w:id="171" w:author="Emmanuel Thomas" w:date="2025-10-12T11:49:00Z" w16du:dateUtc="2025-10-12T09:49:00Z">
              <w:r>
                <w:t>14</w:t>
              </w:r>
            </w:ins>
          </w:p>
        </w:tc>
        <w:tc>
          <w:tcPr>
            <w:tcW w:w="2083" w:type="dxa"/>
            <w:vAlign w:val="center"/>
            <w:tcPrChange w:id="172" w:author="Emmanuel Thomas" w:date="2025-10-12T12:08:00Z" w16du:dateUtc="2025-10-12T10:08:00Z">
              <w:tcPr>
                <w:tcW w:w="1799" w:type="dxa"/>
                <w:vAlign w:val="center"/>
              </w:tcPr>
            </w:tcPrChange>
          </w:tcPr>
          <w:p w14:paraId="216E1127" w14:textId="4780BB7A" w:rsidR="00CF7B5C" w:rsidRDefault="00CF7B5C" w:rsidP="00CF7B5C">
            <w:pPr>
              <w:jc w:val="center"/>
              <w:cnfStyle w:val="000000000000" w:firstRow="0" w:lastRow="0" w:firstColumn="0" w:lastColumn="0" w:oddVBand="0" w:evenVBand="0" w:oddHBand="0" w:evenHBand="0" w:firstRowFirstColumn="0" w:firstRowLastColumn="0" w:lastRowFirstColumn="0" w:lastRowLastColumn="0"/>
              <w:rPr>
                <w:ins w:id="173" w:author="Emmanuel Thomas" w:date="2025-10-12T11:49:00Z" w16du:dateUtc="2025-10-12T09:49:00Z"/>
                <w:rFonts w:eastAsia="SimSun" w:cs="Times New Roman"/>
                <w:bCs/>
                <w:lang w:val="en-GB" w:eastAsia="zh-CN"/>
              </w:rPr>
            </w:pPr>
            <w:ins w:id="174" w:author="Emmanuel Thomas" w:date="2025-10-12T11:50:00Z" w16du:dateUtc="2025-10-12T09:50:00Z">
              <w:r>
                <w:rPr>
                  <w:rFonts w:eastAsia="SimSun" w:cs="Times New Roman"/>
                  <w:bCs/>
                  <w:lang w:val="en-GB" w:eastAsia="zh-CN"/>
                </w:rPr>
                <w:t>U</w:t>
              </w:r>
              <w:r w:rsidRPr="00CF7B5C">
                <w:rPr>
                  <w:rFonts w:eastAsia="SimSun" w:cs="Times New Roman"/>
                  <w:bCs/>
                  <w:lang w:val="en-GB" w:eastAsia="zh-CN"/>
                </w:rPr>
                <w:t>nexpected trailing bits</w:t>
              </w:r>
            </w:ins>
          </w:p>
        </w:tc>
        <w:tc>
          <w:tcPr>
            <w:tcW w:w="5103" w:type="dxa"/>
            <w:vAlign w:val="center"/>
            <w:tcPrChange w:id="175" w:author="Emmanuel Thomas" w:date="2025-10-12T12:08:00Z" w16du:dateUtc="2025-10-12T10:08:00Z">
              <w:tcPr>
                <w:tcW w:w="5387" w:type="dxa"/>
                <w:gridSpan w:val="2"/>
                <w:vAlign w:val="center"/>
              </w:tcPr>
            </w:tcPrChange>
          </w:tcPr>
          <w:p w14:paraId="1694C4DC" w14:textId="2BAD2D43" w:rsidR="00CF7B5C" w:rsidRPr="002779F1" w:rsidRDefault="00CF7B5C" w:rsidP="00CF7B5C">
            <w:pPr>
              <w:cnfStyle w:val="000000000000" w:firstRow="0" w:lastRow="0" w:firstColumn="0" w:lastColumn="0" w:oddVBand="0" w:evenVBand="0" w:oddHBand="0" w:evenHBand="0" w:firstRowFirstColumn="0" w:firstRowLastColumn="0" w:lastRowFirstColumn="0" w:lastRowLastColumn="0"/>
              <w:rPr>
                <w:ins w:id="176" w:author="Emmanuel Thomas" w:date="2025-10-12T11:49:00Z" w16du:dateUtc="2025-10-12T09:49:00Z"/>
                <w:rFonts w:eastAsia="SimSun" w:cs="Times New Roman"/>
                <w:bCs/>
                <w:lang w:val="en-GB" w:eastAsia="zh-CN"/>
              </w:rPr>
            </w:pPr>
            <w:ins w:id="177" w:author="Emmanuel Thomas" w:date="2025-10-12T11:50:00Z" w16du:dateUtc="2025-10-12T09:50:00Z">
              <w:r w:rsidRPr="00CF7B5C">
                <w:rPr>
                  <w:rFonts w:eastAsia="SimSun" w:cs="Times New Roman"/>
                  <w:bCs/>
                  <w:lang w:val="en-GB" w:eastAsia="zh-CN"/>
                </w:rPr>
                <w:t>Explicitly state parsed behaviour for unexpected trailing bits</w:t>
              </w:r>
              <w:r w:rsidR="00775A2D">
                <w:rPr>
                  <w:rFonts w:eastAsia="SimSun" w:cs="Times New Roman"/>
                  <w:bCs/>
                  <w:lang w:val="en-GB" w:eastAsia="zh-CN"/>
                </w:rPr>
                <w:t>.</w:t>
              </w:r>
            </w:ins>
          </w:p>
        </w:tc>
        <w:tc>
          <w:tcPr>
            <w:tcW w:w="1012" w:type="dxa"/>
            <w:vAlign w:val="center"/>
            <w:tcPrChange w:id="178" w:author="Emmanuel Thomas" w:date="2025-10-12T12:08:00Z" w16du:dateUtc="2025-10-12T10:08:00Z">
              <w:tcPr>
                <w:tcW w:w="1012" w:type="dxa"/>
                <w:vAlign w:val="center"/>
              </w:tcPr>
            </w:tcPrChange>
          </w:tcPr>
          <w:p w14:paraId="6450EE88" w14:textId="719CFA6A" w:rsidR="00CF7B5C" w:rsidRPr="008D4DD6" w:rsidRDefault="00CF7B5C" w:rsidP="00CF7B5C">
            <w:pPr>
              <w:jc w:val="center"/>
              <w:cnfStyle w:val="000000000000" w:firstRow="0" w:lastRow="0" w:firstColumn="0" w:lastColumn="0" w:oddVBand="0" w:evenVBand="0" w:oddHBand="0" w:evenHBand="0" w:firstRowFirstColumn="0" w:firstRowLastColumn="0" w:lastRowFirstColumn="0" w:lastRowLastColumn="0"/>
              <w:rPr>
                <w:ins w:id="179" w:author="Emmanuel Thomas" w:date="2025-10-12T11:49:00Z" w16du:dateUtc="2025-10-12T09:49:00Z"/>
              </w:rPr>
            </w:pPr>
            <w:ins w:id="180" w:author="Emmanuel Thomas" w:date="2025-10-12T11:50:00Z" w16du:dateUtc="2025-10-12T09:50:00Z">
              <w:r w:rsidRPr="008D4DD6">
                <w:fldChar w:fldCharType="begin"/>
              </w:r>
              <w:r>
                <w:instrText>HYPERLINK "https://git.mpeg.expert/MPEG/Systems/sdl/contributions/-/issues/119"</w:instrText>
              </w:r>
              <w:r w:rsidRPr="008D4DD6">
                <w:fldChar w:fldCharType="separate"/>
              </w:r>
              <w:r>
                <w:rPr>
                  <w:rStyle w:val="Hyperlink"/>
                </w:rPr>
                <w:t>m73989</w:t>
              </w:r>
              <w:r w:rsidRPr="008D4DD6">
                <w:fldChar w:fldCharType="end"/>
              </w:r>
            </w:ins>
          </w:p>
        </w:tc>
      </w:tr>
      <w:tr w:rsidR="009812AC" w14:paraId="4D7E6377" w14:textId="77777777" w:rsidTr="000649D9">
        <w:trPr>
          <w:cnfStyle w:val="000000100000" w:firstRow="0" w:lastRow="0" w:firstColumn="0" w:lastColumn="0" w:oddVBand="0" w:evenVBand="0" w:oddHBand="1" w:evenHBand="0" w:firstRowFirstColumn="0" w:firstRowLastColumn="0" w:lastRowFirstColumn="0" w:lastRowLastColumn="0"/>
          <w:ins w:id="181" w:author="Emmanuel Thomas" w:date="2025-10-12T11:52:00Z"/>
        </w:trPr>
        <w:tc>
          <w:tcPr>
            <w:cnfStyle w:val="001000000000" w:firstRow="0" w:lastRow="0" w:firstColumn="1" w:lastColumn="0" w:oddVBand="0" w:evenVBand="0" w:oddHBand="0" w:evenHBand="0" w:firstRowFirstColumn="0" w:firstRowLastColumn="0" w:lastRowFirstColumn="0" w:lastRowLastColumn="0"/>
            <w:tcW w:w="606" w:type="dxa"/>
            <w:vAlign w:val="center"/>
            <w:tcPrChange w:id="182" w:author="Emmanuel Thomas" w:date="2025-10-12T12:08:00Z" w16du:dateUtc="2025-10-12T10:08:00Z">
              <w:tcPr>
                <w:tcW w:w="606" w:type="dxa"/>
                <w:vAlign w:val="center"/>
              </w:tcPr>
            </w:tcPrChange>
          </w:tcPr>
          <w:p w14:paraId="0A4F4299" w14:textId="769946C8" w:rsidR="009812AC" w:rsidRDefault="009812AC" w:rsidP="009812AC">
            <w:pPr>
              <w:jc w:val="center"/>
              <w:cnfStyle w:val="001000100000" w:firstRow="0" w:lastRow="0" w:firstColumn="1" w:lastColumn="0" w:oddVBand="0" w:evenVBand="0" w:oddHBand="1" w:evenHBand="0" w:firstRowFirstColumn="0" w:firstRowLastColumn="0" w:lastRowFirstColumn="0" w:lastRowLastColumn="0"/>
              <w:rPr>
                <w:ins w:id="183" w:author="Emmanuel Thomas" w:date="2025-10-12T11:52:00Z" w16du:dateUtc="2025-10-12T09:52:00Z"/>
              </w:rPr>
            </w:pPr>
            <w:ins w:id="184" w:author="Emmanuel Thomas" w:date="2025-10-12T11:52:00Z" w16du:dateUtc="2025-10-12T09:52:00Z">
              <w:r>
                <w:t>1</w:t>
              </w:r>
            </w:ins>
            <w:ins w:id="185" w:author="Emmanuel Thomas" w:date="2025-10-12T11:53:00Z" w16du:dateUtc="2025-10-12T09:53:00Z">
              <w:r>
                <w:t>5</w:t>
              </w:r>
            </w:ins>
          </w:p>
        </w:tc>
        <w:tc>
          <w:tcPr>
            <w:tcW w:w="2083" w:type="dxa"/>
            <w:vAlign w:val="center"/>
            <w:tcPrChange w:id="186" w:author="Emmanuel Thomas" w:date="2025-10-12T12:08:00Z" w16du:dateUtc="2025-10-12T10:08:00Z">
              <w:tcPr>
                <w:tcW w:w="1799" w:type="dxa"/>
                <w:vAlign w:val="center"/>
              </w:tcPr>
            </w:tcPrChange>
          </w:tcPr>
          <w:p w14:paraId="1DBAAFF7" w14:textId="6382FF62" w:rsidR="009812AC" w:rsidRDefault="009812AC" w:rsidP="009812AC">
            <w:pPr>
              <w:jc w:val="center"/>
              <w:cnfStyle w:val="000000100000" w:firstRow="0" w:lastRow="0" w:firstColumn="0" w:lastColumn="0" w:oddVBand="0" w:evenVBand="0" w:oddHBand="1" w:evenHBand="0" w:firstRowFirstColumn="0" w:firstRowLastColumn="0" w:lastRowFirstColumn="0" w:lastRowLastColumn="0"/>
              <w:rPr>
                <w:ins w:id="187" w:author="Emmanuel Thomas" w:date="2025-10-12T11:52:00Z" w16du:dateUtc="2025-10-12T09:52:00Z"/>
                <w:rFonts w:eastAsia="SimSun" w:cs="Times New Roman"/>
                <w:bCs/>
                <w:lang w:val="en-GB" w:eastAsia="zh-CN"/>
              </w:rPr>
            </w:pPr>
            <w:ins w:id="188" w:author="Emmanuel Thomas" w:date="2025-10-12T11:53:00Z" w16du:dateUtc="2025-10-12T09:53:00Z">
              <w:r>
                <w:rPr>
                  <w:rFonts w:eastAsia="SimSun" w:cs="Times New Roman"/>
                  <w:bCs/>
                  <w:lang w:val="en-GB" w:eastAsia="zh-CN"/>
                </w:rPr>
                <w:t>Explicit</w:t>
              </w:r>
            </w:ins>
            <w:ins w:id="189" w:author="Emmanuel Thomas" w:date="2025-10-12T11:52:00Z" w16du:dateUtc="2025-10-12T09:52:00Z">
              <w:r>
                <w:rPr>
                  <w:rFonts w:eastAsia="SimSun" w:cs="Times New Roman"/>
                  <w:bCs/>
                  <w:lang w:val="en-GB" w:eastAsia="zh-CN"/>
                </w:rPr>
                <w:t xml:space="preserve"> </w:t>
              </w:r>
            </w:ins>
            <w:ins w:id="190" w:author="Emmanuel Thomas" w:date="2025-10-12T11:52:00Z">
              <w:r w:rsidRPr="00594E04">
                <w:rPr>
                  <w:rFonts w:eastAsia="SimSun" w:cs="Times New Roman"/>
                  <w:bCs/>
                  <w:lang w:val="en-GB" w:eastAsia="zh-CN"/>
                </w:rPr>
                <w:t>parsing behaviour</w:t>
              </w:r>
            </w:ins>
          </w:p>
        </w:tc>
        <w:tc>
          <w:tcPr>
            <w:tcW w:w="5103" w:type="dxa"/>
            <w:vAlign w:val="center"/>
            <w:tcPrChange w:id="191" w:author="Emmanuel Thomas" w:date="2025-10-12T12:08:00Z" w16du:dateUtc="2025-10-12T10:08:00Z">
              <w:tcPr>
                <w:tcW w:w="5387" w:type="dxa"/>
                <w:gridSpan w:val="2"/>
                <w:vAlign w:val="center"/>
              </w:tcPr>
            </w:tcPrChange>
          </w:tcPr>
          <w:p w14:paraId="1DFD5C0B" w14:textId="08A99AA6" w:rsidR="009812AC" w:rsidRPr="00CF7B5C" w:rsidRDefault="009812AC" w:rsidP="009812AC">
            <w:pPr>
              <w:cnfStyle w:val="000000100000" w:firstRow="0" w:lastRow="0" w:firstColumn="0" w:lastColumn="0" w:oddVBand="0" w:evenVBand="0" w:oddHBand="1" w:evenHBand="0" w:firstRowFirstColumn="0" w:firstRowLastColumn="0" w:lastRowFirstColumn="0" w:lastRowLastColumn="0"/>
              <w:rPr>
                <w:ins w:id="192" w:author="Emmanuel Thomas" w:date="2025-10-12T11:52:00Z" w16du:dateUtc="2025-10-12T09:52:00Z"/>
                <w:rFonts w:eastAsia="SimSun" w:cs="Times New Roman"/>
                <w:bCs/>
                <w:lang w:val="en-GB" w:eastAsia="zh-CN"/>
              </w:rPr>
            </w:pPr>
            <w:ins w:id="193" w:author="Emmanuel Thomas" w:date="2025-10-12T11:52:00Z" w16du:dateUtc="2025-10-12T09:52:00Z">
              <w:r w:rsidRPr="00E13474">
                <w:rPr>
                  <w:rFonts w:eastAsia="SimSun" w:cs="Times New Roman"/>
                  <w:bCs/>
                  <w:lang w:val="en-GB" w:eastAsia="zh-CN"/>
                </w:rPr>
                <w:t>Ability to remove parsing behaviour defined in the ISOBMFF standard descriptive text</w:t>
              </w:r>
            </w:ins>
            <w:ins w:id="194" w:author="Emmanuel Thomas" w:date="2025-10-12T11:57:00Z" w16du:dateUtc="2025-10-12T09:57:00Z">
              <w:r w:rsidR="00111606">
                <w:rPr>
                  <w:rFonts w:eastAsia="SimSun" w:cs="Times New Roman"/>
                  <w:bCs/>
                  <w:lang w:val="en-GB" w:eastAsia="zh-CN"/>
                </w:rPr>
                <w:t>.</w:t>
              </w:r>
            </w:ins>
          </w:p>
        </w:tc>
        <w:tc>
          <w:tcPr>
            <w:tcW w:w="1012" w:type="dxa"/>
            <w:vAlign w:val="center"/>
            <w:tcPrChange w:id="195" w:author="Emmanuel Thomas" w:date="2025-10-12T12:08:00Z" w16du:dateUtc="2025-10-12T10:08:00Z">
              <w:tcPr>
                <w:tcW w:w="1012" w:type="dxa"/>
                <w:vAlign w:val="center"/>
              </w:tcPr>
            </w:tcPrChange>
          </w:tcPr>
          <w:p w14:paraId="1BC0C626" w14:textId="21C32747" w:rsidR="009812AC" w:rsidRPr="008D4DD6" w:rsidRDefault="009812AC" w:rsidP="009812AC">
            <w:pPr>
              <w:jc w:val="center"/>
              <w:cnfStyle w:val="000000100000" w:firstRow="0" w:lastRow="0" w:firstColumn="0" w:lastColumn="0" w:oddVBand="0" w:evenVBand="0" w:oddHBand="1" w:evenHBand="0" w:firstRowFirstColumn="0" w:firstRowLastColumn="0" w:lastRowFirstColumn="0" w:lastRowLastColumn="0"/>
              <w:rPr>
                <w:ins w:id="196" w:author="Emmanuel Thomas" w:date="2025-10-12T11:52:00Z" w16du:dateUtc="2025-10-12T09:52:00Z"/>
              </w:rPr>
            </w:pPr>
            <w:ins w:id="197" w:author="Emmanuel Thomas" w:date="2025-10-12T11:55:00Z" w16du:dateUtc="2025-10-12T09:55:00Z">
              <w:r w:rsidRPr="008D4DD6">
                <w:fldChar w:fldCharType="begin"/>
              </w:r>
              <w:r>
                <w:instrText>HYPERLINK "https://git.mpeg.expert/MPEG/Systems/sdl/contributions/-/issues/119"</w:instrText>
              </w:r>
              <w:r w:rsidRPr="008D4DD6">
                <w:fldChar w:fldCharType="separate"/>
              </w:r>
              <w:r>
                <w:rPr>
                  <w:rStyle w:val="Hyperlink"/>
                </w:rPr>
                <w:t>m73989</w:t>
              </w:r>
              <w:r w:rsidRPr="008D4DD6">
                <w:fldChar w:fldCharType="end"/>
              </w:r>
            </w:ins>
          </w:p>
        </w:tc>
      </w:tr>
      <w:tr w:rsidR="009812AC" w14:paraId="683A74FF" w14:textId="77777777" w:rsidTr="000649D9">
        <w:trPr>
          <w:ins w:id="198" w:author="Emmanuel Thomas" w:date="2025-10-12T11:54:00Z"/>
        </w:trPr>
        <w:tc>
          <w:tcPr>
            <w:cnfStyle w:val="001000000000" w:firstRow="0" w:lastRow="0" w:firstColumn="1" w:lastColumn="0" w:oddVBand="0" w:evenVBand="0" w:oddHBand="0" w:evenHBand="0" w:firstRowFirstColumn="0" w:firstRowLastColumn="0" w:lastRowFirstColumn="0" w:lastRowLastColumn="0"/>
            <w:tcW w:w="606" w:type="dxa"/>
            <w:vAlign w:val="center"/>
            <w:tcPrChange w:id="199" w:author="Emmanuel Thomas" w:date="2025-10-12T12:08:00Z" w16du:dateUtc="2025-10-12T10:08:00Z">
              <w:tcPr>
                <w:tcW w:w="606" w:type="dxa"/>
                <w:vAlign w:val="center"/>
              </w:tcPr>
            </w:tcPrChange>
          </w:tcPr>
          <w:p w14:paraId="6AF04B27" w14:textId="08481CD6" w:rsidR="009812AC" w:rsidRDefault="009812AC" w:rsidP="009812AC">
            <w:pPr>
              <w:jc w:val="center"/>
              <w:rPr>
                <w:ins w:id="200" w:author="Emmanuel Thomas" w:date="2025-10-12T11:54:00Z" w16du:dateUtc="2025-10-12T09:54:00Z"/>
              </w:rPr>
            </w:pPr>
            <w:ins w:id="201" w:author="Emmanuel Thomas" w:date="2025-10-12T11:54:00Z" w16du:dateUtc="2025-10-12T09:54:00Z">
              <w:r>
                <w:t>16</w:t>
              </w:r>
            </w:ins>
          </w:p>
        </w:tc>
        <w:tc>
          <w:tcPr>
            <w:tcW w:w="2083" w:type="dxa"/>
            <w:vAlign w:val="center"/>
            <w:tcPrChange w:id="202" w:author="Emmanuel Thomas" w:date="2025-10-12T12:08:00Z" w16du:dateUtc="2025-10-12T10:08:00Z">
              <w:tcPr>
                <w:tcW w:w="1799" w:type="dxa"/>
                <w:vAlign w:val="center"/>
              </w:tcPr>
            </w:tcPrChange>
          </w:tcPr>
          <w:p w14:paraId="1F7FF9DA" w14:textId="7ACBAC60" w:rsidR="009812AC" w:rsidRDefault="009812AC" w:rsidP="009812AC">
            <w:pPr>
              <w:jc w:val="center"/>
              <w:cnfStyle w:val="000000000000" w:firstRow="0" w:lastRow="0" w:firstColumn="0" w:lastColumn="0" w:oddVBand="0" w:evenVBand="0" w:oddHBand="0" w:evenHBand="0" w:firstRowFirstColumn="0" w:firstRowLastColumn="0" w:lastRowFirstColumn="0" w:lastRowLastColumn="0"/>
              <w:rPr>
                <w:ins w:id="203" w:author="Emmanuel Thomas" w:date="2025-10-12T11:54:00Z" w16du:dateUtc="2025-10-12T09:54:00Z"/>
                <w:rFonts w:eastAsia="SimSun" w:cs="Times New Roman"/>
                <w:bCs/>
                <w:lang w:val="en-GB" w:eastAsia="zh-CN"/>
              </w:rPr>
            </w:pPr>
            <w:ins w:id="204" w:author="Emmanuel Thomas" w:date="2025-10-12T11:55:00Z" w16du:dateUtc="2025-10-12T09:55:00Z">
              <w:r>
                <w:rPr>
                  <w:rFonts w:eastAsia="SimSun" w:cs="Times New Roman"/>
                  <w:bCs/>
                  <w:lang w:val="en-GB" w:eastAsia="zh-CN"/>
                </w:rPr>
                <w:t xml:space="preserve">Extended </w:t>
              </w:r>
              <w:r w:rsidRPr="00C04D11">
                <w:rPr>
                  <w:rFonts w:eastAsia="SimSun" w:cs="Times New Roman"/>
                  <w:bCs/>
                  <w:lang w:val="en-GB" w:eastAsia="zh-CN"/>
                </w:rPr>
                <w:t>value constraints</w:t>
              </w:r>
            </w:ins>
          </w:p>
        </w:tc>
        <w:tc>
          <w:tcPr>
            <w:tcW w:w="5103" w:type="dxa"/>
            <w:vAlign w:val="center"/>
            <w:tcPrChange w:id="205" w:author="Emmanuel Thomas" w:date="2025-10-12T12:08:00Z" w16du:dateUtc="2025-10-12T10:08:00Z">
              <w:tcPr>
                <w:tcW w:w="5387" w:type="dxa"/>
                <w:gridSpan w:val="2"/>
                <w:vAlign w:val="center"/>
              </w:tcPr>
            </w:tcPrChange>
          </w:tcPr>
          <w:p w14:paraId="0BA0F325" w14:textId="111B240A" w:rsidR="009812AC" w:rsidRPr="00E13474" w:rsidRDefault="009812AC" w:rsidP="009812AC">
            <w:pPr>
              <w:cnfStyle w:val="000000000000" w:firstRow="0" w:lastRow="0" w:firstColumn="0" w:lastColumn="0" w:oddVBand="0" w:evenVBand="0" w:oddHBand="0" w:evenHBand="0" w:firstRowFirstColumn="0" w:firstRowLastColumn="0" w:lastRowFirstColumn="0" w:lastRowLastColumn="0"/>
              <w:rPr>
                <w:ins w:id="206" w:author="Emmanuel Thomas" w:date="2025-10-12T11:54:00Z" w16du:dateUtc="2025-10-12T09:54:00Z"/>
                <w:rFonts w:eastAsia="SimSun" w:cs="Times New Roman"/>
                <w:bCs/>
                <w:lang w:val="en-GB" w:eastAsia="zh-CN"/>
              </w:rPr>
            </w:pPr>
            <w:ins w:id="207" w:author="Emmanuel Thomas" w:date="2025-10-12T11:54:00Z" w16du:dateUtc="2025-10-12T09:54:00Z">
              <w:r>
                <w:rPr>
                  <w:rFonts w:eastAsia="SimSun" w:cs="Times New Roman"/>
                  <w:bCs/>
                  <w:lang w:val="en-GB" w:eastAsia="zh-CN"/>
                </w:rPr>
                <w:t>A</w:t>
              </w:r>
              <w:r w:rsidRPr="00C04D11">
                <w:rPr>
                  <w:rFonts w:eastAsia="SimSun" w:cs="Times New Roman"/>
                  <w:bCs/>
                  <w:lang w:val="en-GB" w:eastAsia="zh-CN"/>
                </w:rPr>
                <w:t>llow definition of value constraints</w:t>
              </w:r>
            </w:ins>
            <w:ins w:id="208" w:author="Emmanuel Thomas" w:date="2025-10-12T11:57:00Z" w16du:dateUtc="2025-10-12T09:57:00Z">
              <w:r w:rsidR="00111606">
                <w:rPr>
                  <w:rFonts w:eastAsia="SimSun" w:cs="Times New Roman"/>
                  <w:bCs/>
                  <w:lang w:val="en-GB" w:eastAsia="zh-CN"/>
                </w:rPr>
                <w:t>.</w:t>
              </w:r>
            </w:ins>
          </w:p>
        </w:tc>
        <w:tc>
          <w:tcPr>
            <w:tcW w:w="1012" w:type="dxa"/>
            <w:vAlign w:val="center"/>
            <w:tcPrChange w:id="209" w:author="Emmanuel Thomas" w:date="2025-10-12T12:08:00Z" w16du:dateUtc="2025-10-12T10:08:00Z">
              <w:tcPr>
                <w:tcW w:w="1012" w:type="dxa"/>
                <w:vAlign w:val="center"/>
              </w:tcPr>
            </w:tcPrChange>
          </w:tcPr>
          <w:p w14:paraId="389C88D7" w14:textId="28703DE5" w:rsidR="009812AC" w:rsidRPr="008D4DD6" w:rsidRDefault="009812AC" w:rsidP="009812AC">
            <w:pPr>
              <w:jc w:val="center"/>
              <w:cnfStyle w:val="000000000000" w:firstRow="0" w:lastRow="0" w:firstColumn="0" w:lastColumn="0" w:oddVBand="0" w:evenVBand="0" w:oddHBand="0" w:evenHBand="0" w:firstRowFirstColumn="0" w:firstRowLastColumn="0" w:lastRowFirstColumn="0" w:lastRowLastColumn="0"/>
              <w:rPr>
                <w:ins w:id="210" w:author="Emmanuel Thomas" w:date="2025-10-12T11:54:00Z" w16du:dateUtc="2025-10-12T09:54:00Z"/>
              </w:rPr>
            </w:pPr>
            <w:ins w:id="211" w:author="Emmanuel Thomas" w:date="2025-10-12T11:55:00Z" w16du:dateUtc="2025-10-12T09:55:00Z">
              <w:r w:rsidRPr="008D4DD6">
                <w:fldChar w:fldCharType="begin"/>
              </w:r>
              <w:r>
                <w:instrText>HYPERLINK "https://git.mpeg.expert/MPEG/Systems/sdl/contributions/-/issues/119"</w:instrText>
              </w:r>
              <w:r w:rsidRPr="008D4DD6">
                <w:fldChar w:fldCharType="separate"/>
              </w:r>
              <w:r>
                <w:rPr>
                  <w:rStyle w:val="Hyperlink"/>
                </w:rPr>
                <w:t>m73989</w:t>
              </w:r>
              <w:r w:rsidRPr="008D4DD6">
                <w:fldChar w:fldCharType="end"/>
              </w:r>
            </w:ins>
          </w:p>
        </w:tc>
      </w:tr>
      <w:tr w:rsidR="00D53863" w14:paraId="1E3545A6" w14:textId="77777777" w:rsidTr="000649D9">
        <w:trPr>
          <w:cnfStyle w:val="000000100000" w:firstRow="0" w:lastRow="0" w:firstColumn="0" w:lastColumn="0" w:oddVBand="0" w:evenVBand="0" w:oddHBand="1" w:evenHBand="0" w:firstRowFirstColumn="0" w:firstRowLastColumn="0" w:lastRowFirstColumn="0" w:lastRowLastColumn="0"/>
          <w:ins w:id="212" w:author="Emmanuel Thomas" w:date="2025-10-12T12:00:00Z" w16du:dateUtc="2025-10-12T10:00:00Z"/>
        </w:trPr>
        <w:tc>
          <w:tcPr>
            <w:cnfStyle w:val="001000000000" w:firstRow="0" w:lastRow="0" w:firstColumn="1" w:lastColumn="0" w:oddVBand="0" w:evenVBand="0" w:oddHBand="0" w:evenHBand="0" w:firstRowFirstColumn="0" w:firstRowLastColumn="0" w:lastRowFirstColumn="0" w:lastRowLastColumn="0"/>
            <w:tcW w:w="606" w:type="dxa"/>
            <w:vAlign w:val="center"/>
            <w:tcPrChange w:id="213" w:author="Emmanuel Thomas" w:date="2025-10-12T12:08:00Z" w16du:dateUtc="2025-10-12T10:08:00Z">
              <w:tcPr>
                <w:tcW w:w="606" w:type="dxa"/>
                <w:vAlign w:val="center"/>
              </w:tcPr>
            </w:tcPrChange>
          </w:tcPr>
          <w:p w14:paraId="0D123EBC" w14:textId="4BE0E34E" w:rsidR="00D53863" w:rsidRDefault="00D53863" w:rsidP="009812AC">
            <w:pPr>
              <w:jc w:val="center"/>
              <w:cnfStyle w:val="001000100000" w:firstRow="0" w:lastRow="0" w:firstColumn="1" w:lastColumn="0" w:oddVBand="0" w:evenVBand="0" w:oddHBand="1" w:evenHBand="0" w:firstRowFirstColumn="0" w:firstRowLastColumn="0" w:lastRowFirstColumn="0" w:lastRowLastColumn="0"/>
              <w:rPr>
                <w:ins w:id="214" w:author="Emmanuel Thomas" w:date="2025-10-12T12:00:00Z" w16du:dateUtc="2025-10-12T10:00:00Z"/>
              </w:rPr>
            </w:pPr>
            <w:ins w:id="215" w:author="Emmanuel Thomas" w:date="2025-10-12T12:00:00Z" w16du:dateUtc="2025-10-12T10:00:00Z">
              <w:r>
                <w:t>17</w:t>
              </w:r>
            </w:ins>
          </w:p>
        </w:tc>
        <w:tc>
          <w:tcPr>
            <w:tcW w:w="2083" w:type="dxa"/>
            <w:vAlign w:val="center"/>
            <w:tcPrChange w:id="216" w:author="Emmanuel Thomas" w:date="2025-10-12T12:08:00Z" w16du:dateUtc="2025-10-12T10:08:00Z">
              <w:tcPr>
                <w:tcW w:w="1799" w:type="dxa"/>
                <w:vAlign w:val="center"/>
              </w:tcPr>
            </w:tcPrChange>
          </w:tcPr>
          <w:p w14:paraId="0FFD6AA5" w14:textId="6AA916AC" w:rsidR="00D53863" w:rsidRDefault="00D53863" w:rsidP="009812AC">
            <w:pPr>
              <w:jc w:val="center"/>
              <w:cnfStyle w:val="000000100000" w:firstRow="0" w:lastRow="0" w:firstColumn="0" w:lastColumn="0" w:oddVBand="0" w:evenVBand="0" w:oddHBand="1" w:evenHBand="0" w:firstRowFirstColumn="0" w:firstRowLastColumn="0" w:lastRowFirstColumn="0" w:lastRowLastColumn="0"/>
              <w:rPr>
                <w:ins w:id="217" w:author="Emmanuel Thomas" w:date="2025-10-12T12:00:00Z" w16du:dateUtc="2025-10-12T10:00:00Z"/>
                <w:rFonts w:eastAsia="SimSun" w:cs="Times New Roman"/>
                <w:bCs/>
                <w:lang w:val="en-GB" w:eastAsia="zh-CN"/>
              </w:rPr>
            </w:pPr>
            <w:ins w:id="218" w:author="Emmanuel Thomas" w:date="2025-10-12T12:00:00Z" w16du:dateUtc="2025-10-12T10:00:00Z">
              <w:r>
                <w:rPr>
                  <w:rFonts w:eastAsia="SimSun" w:cs="Times New Roman"/>
                  <w:bCs/>
                  <w:lang w:val="en-GB" w:eastAsia="zh-CN"/>
                </w:rPr>
                <w:t>Parsing phases</w:t>
              </w:r>
            </w:ins>
          </w:p>
        </w:tc>
        <w:tc>
          <w:tcPr>
            <w:tcW w:w="5103" w:type="dxa"/>
            <w:vAlign w:val="center"/>
            <w:tcPrChange w:id="219" w:author="Emmanuel Thomas" w:date="2025-10-12T12:08:00Z" w16du:dateUtc="2025-10-12T10:08:00Z">
              <w:tcPr>
                <w:tcW w:w="5387" w:type="dxa"/>
                <w:gridSpan w:val="2"/>
                <w:vAlign w:val="center"/>
              </w:tcPr>
            </w:tcPrChange>
          </w:tcPr>
          <w:p w14:paraId="07F10633" w14:textId="60FB7430" w:rsidR="00D53863" w:rsidRDefault="00CC5EA5" w:rsidP="009812AC">
            <w:pPr>
              <w:cnfStyle w:val="000000100000" w:firstRow="0" w:lastRow="0" w:firstColumn="0" w:lastColumn="0" w:oddVBand="0" w:evenVBand="0" w:oddHBand="1" w:evenHBand="0" w:firstRowFirstColumn="0" w:firstRowLastColumn="0" w:lastRowFirstColumn="0" w:lastRowLastColumn="0"/>
              <w:rPr>
                <w:ins w:id="220" w:author="Emmanuel Thomas" w:date="2025-10-12T12:00:00Z" w16du:dateUtc="2025-10-12T10:00:00Z"/>
                <w:rFonts w:eastAsia="SimSun" w:cs="Times New Roman"/>
                <w:bCs/>
                <w:lang w:val="en-GB" w:eastAsia="zh-CN"/>
              </w:rPr>
            </w:pPr>
            <w:ins w:id="221" w:author="Emmanuel Thomas" w:date="2025-10-12T12:00:00Z" w16du:dateUtc="2025-10-12T10:00:00Z">
              <w:r>
                <w:rPr>
                  <w:rFonts w:eastAsia="SimSun" w:cs="Times New Roman"/>
                  <w:bCs/>
                  <w:lang w:val="en-GB" w:eastAsia="zh-CN"/>
                </w:rPr>
                <w:t xml:space="preserve">Introducing </w:t>
              </w:r>
              <w:r w:rsidRPr="00CC5EA5">
                <w:rPr>
                  <w:rFonts w:eastAsia="SimSun" w:cs="Times New Roman"/>
                  <w:bCs/>
                  <w:lang w:val="en-GB" w:eastAsia="zh-CN"/>
                </w:rPr>
                <w:t>parsing context concept via the introduction of a usage phases concept.</w:t>
              </w:r>
            </w:ins>
          </w:p>
        </w:tc>
        <w:tc>
          <w:tcPr>
            <w:tcW w:w="1012" w:type="dxa"/>
            <w:vAlign w:val="center"/>
            <w:tcPrChange w:id="222" w:author="Emmanuel Thomas" w:date="2025-10-12T12:08:00Z" w16du:dateUtc="2025-10-12T10:08:00Z">
              <w:tcPr>
                <w:tcW w:w="1012" w:type="dxa"/>
                <w:vAlign w:val="center"/>
              </w:tcPr>
            </w:tcPrChange>
          </w:tcPr>
          <w:p w14:paraId="4487863A" w14:textId="64DFFF24" w:rsidR="00D53863" w:rsidRPr="008D4DD6" w:rsidRDefault="00CC5EA5" w:rsidP="009812AC">
            <w:pPr>
              <w:jc w:val="center"/>
              <w:cnfStyle w:val="000000100000" w:firstRow="0" w:lastRow="0" w:firstColumn="0" w:lastColumn="0" w:oddVBand="0" w:evenVBand="0" w:oddHBand="1" w:evenHBand="0" w:firstRowFirstColumn="0" w:firstRowLastColumn="0" w:lastRowFirstColumn="0" w:lastRowLastColumn="0"/>
              <w:rPr>
                <w:ins w:id="223" w:author="Emmanuel Thomas" w:date="2025-10-12T12:00:00Z" w16du:dateUtc="2025-10-12T10:00:00Z"/>
              </w:rPr>
            </w:pPr>
            <w:ins w:id="224" w:author="Emmanuel Thomas" w:date="2025-10-12T12:01:00Z">
              <w:r w:rsidRPr="00CC5EA5">
                <w:fldChar w:fldCharType="begin"/>
              </w:r>
            </w:ins>
            <w:ins w:id="225" w:author="Emmanuel Thomas" w:date="2025-10-12T12:01:00Z" w16du:dateUtc="2025-10-12T10:01:00Z">
              <w:r>
                <w:instrText>HYPERLINK "https://git.mpeg.expert/MPEG/Systems/sdl/contributions/-/issues/120"</w:instrText>
              </w:r>
            </w:ins>
            <w:ins w:id="226" w:author="Emmanuel Thomas" w:date="2025-10-12T12:01:00Z">
              <w:r w:rsidRPr="00CC5EA5">
                <w:fldChar w:fldCharType="separate"/>
              </w:r>
            </w:ins>
            <w:ins w:id="227" w:author="Emmanuel Thomas" w:date="2025-10-12T12:01:00Z" w16du:dateUtc="2025-10-12T10:01:00Z">
              <w:r>
                <w:rPr>
                  <w:rStyle w:val="Hyperlink"/>
                </w:rPr>
                <w:t>m73968</w:t>
              </w:r>
              <w:r w:rsidRPr="00CC5EA5">
                <w:fldChar w:fldCharType="end"/>
              </w:r>
            </w:ins>
          </w:p>
        </w:tc>
      </w:tr>
      <w:tr w:rsidR="004E40D1" w14:paraId="3EF6F48C" w14:textId="77777777" w:rsidTr="000649D9">
        <w:trPr>
          <w:ins w:id="228" w:author="Emmanuel Thomas" w:date="2025-10-12T12:07:00Z" w16du:dateUtc="2025-10-12T10:07:00Z"/>
        </w:trPr>
        <w:tc>
          <w:tcPr>
            <w:cnfStyle w:val="001000000000" w:firstRow="0" w:lastRow="0" w:firstColumn="1" w:lastColumn="0" w:oddVBand="0" w:evenVBand="0" w:oddHBand="0" w:evenHBand="0" w:firstRowFirstColumn="0" w:firstRowLastColumn="0" w:lastRowFirstColumn="0" w:lastRowLastColumn="0"/>
            <w:tcW w:w="606" w:type="dxa"/>
            <w:vAlign w:val="center"/>
            <w:tcPrChange w:id="229" w:author="Emmanuel Thomas" w:date="2025-10-12T12:08:00Z" w16du:dateUtc="2025-10-12T10:08:00Z">
              <w:tcPr>
                <w:tcW w:w="606" w:type="dxa"/>
                <w:vAlign w:val="center"/>
              </w:tcPr>
            </w:tcPrChange>
          </w:tcPr>
          <w:p w14:paraId="00DAA8AB" w14:textId="70DF6C1E" w:rsidR="004E40D1" w:rsidRDefault="000649D9" w:rsidP="009812AC">
            <w:pPr>
              <w:jc w:val="center"/>
              <w:rPr>
                <w:ins w:id="230" w:author="Emmanuel Thomas" w:date="2025-10-12T12:07:00Z" w16du:dateUtc="2025-10-12T10:07:00Z"/>
              </w:rPr>
            </w:pPr>
            <w:ins w:id="231" w:author="Emmanuel Thomas" w:date="2025-10-12T12:08:00Z" w16du:dateUtc="2025-10-12T10:08:00Z">
              <w:r>
                <w:t>18</w:t>
              </w:r>
            </w:ins>
          </w:p>
        </w:tc>
        <w:tc>
          <w:tcPr>
            <w:tcW w:w="2083" w:type="dxa"/>
            <w:vAlign w:val="center"/>
            <w:tcPrChange w:id="232" w:author="Emmanuel Thomas" w:date="2025-10-12T12:08:00Z" w16du:dateUtc="2025-10-12T10:08:00Z">
              <w:tcPr>
                <w:tcW w:w="1799" w:type="dxa"/>
                <w:vAlign w:val="center"/>
              </w:tcPr>
            </w:tcPrChange>
          </w:tcPr>
          <w:p w14:paraId="5F855F91" w14:textId="0CA38640" w:rsidR="004E40D1" w:rsidRDefault="000649D9" w:rsidP="009812AC">
            <w:pPr>
              <w:jc w:val="center"/>
              <w:cnfStyle w:val="000000000000" w:firstRow="0" w:lastRow="0" w:firstColumn="0" w:lastColumn="0" w:oddVBand="0" w:evenVBand="0" w:oddHBand="0" w:evenHBand="0" w:firstRowFirstColumn="0" w:firstRowLastColumn="0" w:lastRowFirstColumn="0" w:lastRowLastColumn="0"/>
              <w:rPr>
                <w:ins w:id="233" w:author="Emmanuel Thomas" w:date="2025-10-12T12:07:00Z" w16du:dateUtc="2025-10-12T10:07:00Z"/>
                <w:rFonts w:eastAsia="SimSun" w:cs="Times New Roman"/>
                <w:bCs/>
                <w:lang w:val="en-GB" w:eastAsia="zh-CN"/>
              </w:rPr>
            </w:pPr>
            <w:proofErr w:type="spellStart"/>
            <w:ins w:id="234" w:author="Emmanuel Thomas" w:date="2025-10-12T12:07:00Z" w16du:dateUtc="2025-10-12T10:07:00Z">
              <w:r w:rsidRPr="000649D9">
                <w:rPr>
                  <w:rFonts w:ascii="Courier New" w:eastAsia="SimSun" w:hAnsi="Courier New" w:cs="Courier New"/>
                  <w:bCs/>
                  <w:lang w:val="en-GB" w:eastAsia="zh-CN"/>
                  <w:rPrChange w:id="235" w:author="Emmanuel Thomas" w:date="2025-10-12T12:08:00Z" w16du:dateUtc="2025-10-12T10:08:00Z">
                    <w:rPr>
                      <w:rFonts w:eastAsia="SimSun" w:cs="Times New Roman"/>
                      <w:bCs/>
                      <w:lang w:val="en-GB" w:eastAsia="zh-CN"/>
                    </w:rPr>
                  </w:rPrChange>
                </w:rPr>
                <w:t>const</w:t>
              </w:r>
              <w:proofErr w:type="spellEnd"/>
              <w:r w:rsidRPr="000649D9">
                <w:rPr>
                  <w:rFonts w:eastAsia="SimSun" w:cs="Times New Roman"/>
                  <w:bCs/>
                  <w:lang w:val="en-GB" w:eastAsia="zh-CN"/>
                </w:rPr>
                <w:t xml:space="preserve"> for parsed variables</w:t>
              </w:r>
            </w:ins>
          </w:p>
        </w:tc>
        <w:tc>
          <w:tcPr>
            <w:tcW w:w="5103" w:type="dxa"/>
            <w:vAlign w:val="center"/>
            <w:tcPrChange w:id="236" w:author="Emmanuel Thomas" w:date="2025-10-12T12:08:00Z" w16du:dateUtc="2025-10-12T10:08:00Z">
              <w:tcPr>
                <w:tcW w:w="5387" w:type="dxa"/>
                <w:gridSpan w:val="2"/>
                <w:vAlign w:val="center"/>
              </w:tcPr>
            </w:tcPrChange>
          </w:tcPr>
          <w:p w14:paraId="1AB02767" w14:textId="297DD491" w:rsidR="004E40D1" w:rsidRDefault="005B5F54" w:rsidP="009812AC">
            <w:pPr>
              <w:cnfStyle w:val="000000000000" w:firstRow="0" w:lastRow="0" w:firstColumn="0" w:lastColumn="0" w:oddVBand="0" w:evenVBand="0" w:oddHBand="0" w:evenHBand="0" w:firstRowFirstColumn="0" w:firstRowLastColumn="0" w:lastRowFirstColumn="0" w:lastRowLastColumn="0"/>
              <w:rPr>
                <w:ins w:id="237" w:author="Emmanuel Thomas" w:date="2025-10-12T12:07:00Z" w16du:dateUtc="2025-10-12T10:07:00Z"/>
                <w:rFonts w:eastAsia="SimSun" w:cs="Times New Roman"/>
                <w:bCs/>
                <w:lang w:val="en-GB" w:eastAsia="zh-CN"/>
              </w:rPr>
            </w:pPr>
            <w:ins w:id="238" w:author="Emmanuel Thomas" w:date="2025-10-12T12:08:00Z" w16du:dateUtc="2025-10-12T10:08:00Z">
              <w:r>
                <w:rPr>
                  <w:sz w:val="20"/>
                  <w:szCs w:val="20"/>
                  <w:lang w:eastAsia="zh-CN"/>
                </w:rPr>
                <w:t>R</w:t>
              </w:r>
              <w:r>
                <w:rPr>
                  <w:sz w:val="20"/>
                  <w:szCs w:val="20"/>
                  <w:lang w:eastAsia="zh-CN"/>
                </w:rPr>
                <w:t xml:space="preserve">emove support for the </w:t>
              </w:r>
              <w:r w:rsidRPr="006253AE">
                <w:rPr>
                  <w:rFonts w:ascii="Courier New" w:hAnsi="Courier New" w:cs="Courier New"/>
                  <w:sz w:val="20"/>
                  <w:szCs w:val="20"/>
                  <w:lang w:eastAsia="zh-CN"/>
                </w:rPr>
                <w:t>const</w:t>
              </w:r>
              <w:r>
                <w:rPr>
                  <w:sz w:val="20"/>
                  <w:szCs w:val="20"/>
                  <w:lang w:eastAsia="zh-CN"/>
                </w:rPr>
                <w:t xml:space="preserve"> keyword for parsed variables and define them as always immutable</w:t>
              </w:r>
            </w:ins>
          </w:p>
        </w:tc>
        <w:tc>
          <w:tcPr>
            <w:tcW w:w="1012" w:type="dxa"/>
            <w:vAlign w:val="center"/>
            <w:tcPrChange w:id="239" w:author="Emmanuel Thomas" w:date="2025-10-12T12:08:00Z" w16du:dateUtc="2025-10-12T10:08:00Z">
              <w:tcPr>
                <w:tcW w:w="1012" w:type="dxa"/>
                <w:vAlign w:val="center"/>
              </w:tcPr>
            </w:tcPrChange>
          </w:tcPr>
          <w:p w14:paraId="72E464AB" w14:textId="20122CC2" w:rsidR="004E40D1" w:rsidRPr="00CC5EA5" w:rsidRDefault="004E40D1" w:rsidP="009812AC">
            <w:pPr>
              <w:jc w:val="center"/>
              <w:cnfStyle w:val="000000000000" w:firstRow="0" w:lastRow="0" w:firstColumn="0" w:lastColumn="0" w:oddVBand="0" w:evenVBand="0" w:oddHBand="0" w:evenHBand="0" w:firstRowFirstColumn="0" w:firstRowLastColumn="0" w:lastRowFirstColumn="0" w:lastRowLastColumn="0"/>
              <w:rPr>
                <w:ins w:id="240" w:author="Emmanuel Thomas" w:date="2025-10-12T12:07:00Z" w16du:dateUtc="2025-10-12T10:07:00Z"/>
              </w:rPr>
            </w:pPr>
            <w:ins w:id="241" w:author="Emmanuel Thomas" w:date="2025-10-12T12:07:00Z">
              <w:r w:rsidRPr="004E40D1">
                <w:fldChar w:fldCharType="begin"/>
              </w:r>
            </w:ins>
            <w:ins w:id="242" w:author="Emmanuel Thomas" w:date="2025-10-12T12:07:00Z" w16du:dateUtc="2025-10-12T10:07:00Z">
              <w:r>
                <w:instrText>HYPERLINK "https://git.mpeg.expert/MPEG/Systems/sdl/contributions/-/issues/123"</w:instrText>
              </w:r>
            </w:ins>
            <w:ins w:id="243" w:author="Emmanuel Thomas" w:date="2025-10-12T12:07:00Z">
              <w:r w:rsidRPr="004E40D1">
                <w:fldChar w:fldCharType="separate"/>
              </w:r>
            </w:ins>
            <w:ins w:id="244" w:author="Emmanuel Thomas" w:date="2025-10-12T12:07:00Z" w16du:dateUtc="2025-10-12T10:07:00Z">
              <w:r>
                <w:rPr>
                  <w:rStyle w:val="Hyperlink"/>
                </w:rPr>
                <w:t>m73972</w:t>
              </w:r>
              <w:r w:rsidRPr="004E40D1">
                <w:fldChar w:fldCharType="end"/>
              </w:r>
            </w:ins>
          </w:p>
        </w:tc>
      </w:tr>
    </w:tbl>
    <w:p w14:paraId="711B8472" w14:textId="77777777" w:rsidR="005F65D1" w:rsidRPr="005F65D1" w:rsidRDefault="005F65D1" w:rsidP="00717470"/>
    <w:p w14:paraId="1314A8EE" w14:textId="77777777" w:rsidR="005F65D1" w:rsidRPr="005F65D1" w:rsidRDefault="005F65D1" w:rsidP="00717470"/>
    <w:p w14:paraId="551009C3" w14:textId="4C2A70B5" w:rsidR="008E5D5E" w:rsidRDefault="001F1CFC" w:rsidP="008E5D5E">
      <w:pPr>
        <w:pStyle w:val="Heading1"/>
      </w:pPr>
      <w:bookmarkStart w:id="245" w:name="_Toc211163208"/>
      <w:r>
        <w:t xml:space="preserve">Topic #1: </w:t>
      </w:r>
      <w:r w:rsidR="0033095C">
        <w:t>Grammar file for SDL syntax</w:t>
      </w:r>
      <w:bookmarkEnd w:id="245"/>
    </w:p>
    <w:p w14:paraId="6ADCD21C" w14:textId="19044D23" w:rsidR="008E5D5E" w:rsidRPr="008E5D5E" w:rsidRDefault="008E5D5E" w:rsidP="008E5D5E">
      <w:pPr>
        <w:pStyle w:val="Heading2"/>
      </w:pPr>
      <w:r w:rsidRPr="008E5D5E">
        <w:t>General</w:t>
      </w:r>
    </w:p>
    <w:p w14:paraId="654CF9C7" w14:textId="77777777" w:rsidR="00ED6307" w:rsidRDefault="00ED6307" w:rsidP="00103E08">
      <w:pPr>
        <w:rPr>
          <w:rFonts w:ascii="Times New Roman" w:hAnsi="Times New Roman" w:cs="Times New Roman"/>
          <w:sz w:val="24"/>
          <w:lang w:val="en-GB"/>
        </w:rPr>
      </w:pPr>
    </w:p>
    <w:p w14:paraId="7CB5D338" w14:textId="2C7C5323" w:rsidR="00ED6307" w:rsidRDefault="00ED6307" w:rsidP="00ED6307">
      <w:pPr>
        <w:rPr>
          <w:lang w:eastAsia="ja-JP"/>
        </w:rPr>
      </w:pPr>
      <w:r w:rsidRPr="006D1923">
        <w:rPr>
          <w:lang w:eastAsia="ja-JP"/>
        </w:rPr>
        <w:t xml:space="preserve">This clause provides the SDL grammar implementing the rules of the present specification. The grammar is based on the </w:t>
      </w:r>
      <w:r w:rsidRPr="00282F49">
        <w:rPr>
          <w:lang w:eastAsia="ja-JP"/>
        </w:rPr>
        <w:t>parsing e</w:t>
      </w:r>
      <w:r w:rsidRPr="006D1923">
        <w:rPr>
          <w:lang w:eastAsia="ja-JP"/>
        </w:rPr>
        <w:t xml:space="preserve">xpression </w:t>
      </w:r>
      <w:r w:rsidRPr="00282F49">
        <w:rPr>
          <w:lang w:eastAsia="ja-JP"/>
        </w:rPr>
        <w:t>g</w:t>
      </w:r>
      <w:r w:rsidRPr="006D1923">
        <w:rPr>
          <w:lang w:eastAsia="ja-JP"/>
        </w:rPr>
        <w:t>rammar</w:t>
      </w:r>
      <w:r w:rsidRPr="00282F49">
        <w:rPr>
          <w:lang w:eastAsia="ja-JP"/>
        </w:rPr>
        <w:t xml:space="preserve"> (PEG)</w:t>
      </w:r>
      <w:r w:rsidRPr="006D1923">
        <w:rPr>
          <w:lang w:eastAsia="ja-JP"/>
        </w:rPr>
        <w:t xml:space="preserve"> concept and following the syntax and set of rules defined by the </w:t>
      </w:r>
      <w:proofErr w:type="spellStart"/>
      <w:r w:rsidRPr="006D1923">
        <w:rPr>
          <w:lang w:eastAsia="ja-JP"/>
        </w:rPr>
        <w:t>Pegen</w:t>
      </w:r>
      <w:proofErr w:type="spellEnd"/>
      <w:r w:rsidRPr="006D1923">
        <w:rPr>
          <w:lang w:eastAsia="ja-JP"/>
        </w:rPr>
        <w:t xml:space="preserve"> software project</w:t>
      </w:r>
      <w:r w:rsidR="006C1656">
        <w:rPr>
          <w:lang w:eastAsia="ja-JP"/>
        </w:rPr>
        <w:t xml:space="preserve"> </w:t>
      </w:r>
      <w:r w:rsidR="006C1656">
        <w:rPr>
          <w:lang w:eastAsia="ja-JP"/>
        </w:rPr>
        <w:fldChar w:fldCharType="begin"/>
      </w:r>
      <w:r w:rsidR="006C1656">
        <w:rPr>
          <w:lang w:eastAsia="ja-JP"/>
        </w:rPr>
        <w:instrText xml:space="preserve"> REF _Ref109402352 \r \h </w:instrText>
      </w:r>
      <w:r w:rsidR="006C1656">
        <w:rPr>
          <w:lang w:eastAsia="ja-JP"/>
        </w:rPr>
      </w:r>
      <w:r w:rsidR="006C1656">
        <w:rPr>
          <w:lang w:eastAsia="ja-JP"/>
        </w:rPr>
        <w:fldChar w:fldCharType="separate"/>
      </w:r>
      <w:r w:rsidR="0032148C">
        <w:rPr>
          <w:lang w:eastAsia="ja-JP"/>
        </w:rPr>
        <w:t>[1]</w:t>
      </w:r>
      <w:r w:rsidR="006C1656">
        <w:rPr>
          <w:lang w:eastAsia="ja-JP"/>
        </w:rPr>
        <w:fldChar w:fldCharType="end"/>
      </w:r>
      <w:r w:rsidRPr="006D1923">
        <w:rPr>
          <w:lang w:eastAsia="ja-JP"/>
        </w:rPr>
        <w:t>.</w:t>
      </w:r>
    </w:p>
    <w:p w14:paraId="3A67048A" w14:textId="77777777" w:rsidR="00C51988" w:rsidRDefault="00C51988" w:rsidP="00ED6307">
      <w:pPr>
        <w:rPr>
          <w:lang w:eastAsia="ja-JP"/>
        </w:rPr>
      </w:pPr>
    </w:p>
    <w:p w14:paraId="532F68ED" w14:textId="424611FC" w:rsidR="00C51988" w:rsidRDefault="00C51988" w:rsidP="00ED6307">
      <w:pPr>
        <w:rPr>
          <w:lang w:eastAsia="ja-JP"/>
        </w:rPr>
      </w:pPr>
      <w:r>
        <w:rPr>
          <w:lang w:eastAsia="ja-JP"/>
        </w:rPr>
        <w:t xml:space="preserve">Currently, the grammar file is hosted an </w:t>
      </w:r>
      <w:r w:rsidR="00FD0037">
        <w:rPr>
          <w:lang w:eastAsia="ja-JP"/>
        </w:rPr>
        <w:t>developed</w:t>
      </w:r>
      <w:r>
        <w:rPr>
          <w:lang w:eastAsia="ja-JP"/>
        </w:rPr>
        <w:t xml:space="preserve"> at </w:t>
      </w:r>
      <w:hyperlink r:id="rId13" w:history="1">
        <w:r w:rsidRPr="002D588D">
          <w:rPr>
            <w:rStyle w:val="Hyperlink"/>
            <w:lang w:eastAsia="ja-JP"/>
          </w:rPr>
          <w:t>http://mpegx.int-evry.fr/software/MPEG/Systems/sdl/sdl-grammar</w:t>
        </w:r>
      </w:hyperlink>
      <w:r>
        <w:rPr>
          <w:lang w:eastAsia="ja-JP"/>
        </w:rPr>
        <w:t>.</w:t>
      </w:r>
    </w:p>
    <w:p w14:paraId="3C4B5024" w14:textId="77777777" w:rsidR="001333EF" w:rsidRDefault="001333EF" w:rsidP="00ED6307">
      <w:pPr>
        <w:rPr>
          <w:lang w:eastAsia="ja-JP"/>
        </w:rPr>
      </w:pPr>
    </w:p>
    <w:p w14:paraId="3F6EDF66" w14:textId="3E7A30CB" w:rsidR="00187AF1" w:rsidRDefault="001333EF" w:rsidP="00ED6307">
      <w:pPr>
        <w:rPr>
          <w:lang w:eastAsia="ja-JP"/>
        </w:rPr>
      </w:pPr>
      <w:r>
        <w:rPr>
          <w:lang w:eastAsia="ja-JP"/>
        </w:rPr>
        <w:t>The usage of PEG seems adequate for the validation of the SDL syntax, however there are still some questions whether th</w:t>
      </w:r>
      <w:r w:rsidR="006A0DFD">
        <w:rPr>
          <w:lang w:eastAsia="ja-JP"/>
        </w:rPr>
        <w:t xml:space="preserve">e PEG grammar defined by the </w:t>
      </w:r>
      <w:proofErr w:type="spellStart"/>
      <w:r w:rsidR="006A0DFD">
        <w:rPr>
          <w:lang w:eastAsia="ja-JP"/>
        </w:rPr>
        <w:t>Pegen</w:t>
      </w:r>
      <w:proofErr w:type="spellEnd"/>
      <w:r w:rsidR="006A0DFD">
        <w:rPr>
          <w:lang w:eastAsia="ja-JP"/>
        </w:rPr>
        <w:t xml:space="preserve"> software project is appropriate for the developing the conformance of the SDL specification. </w:t>
      </w:r>
      <w:r w:rsidR="00187AF1">
        <w:rPr>
          <w:lang w:eastAsia="ja-JP"/>
        </w:rPr>
        <w:t>Further study is encourage on other possible alternative for such grammar file.</w:t>
      </w:r>
    </w:p>
    <w:p w14:paraId="47E1ABE7" w14:textId="77777777" w:rsidR="008E5D5E" w:rsidRDefault="008E5D5E" w:rsidP="00ED6307">
      <w:pPr>
        <w:rPr>
          <w:lang w:eastAsia="ja-JP"/>
        </w:rPr>
      </w:pPr>
    </w:p>
    <w:p w14:paraId="26163272" w14:textId="1A6CA122" w:rsidR="008E5D5E" w:rsidRDefault="008E5D5E" w:rsidP="00986E46">
      <w:pPr>
        <w:pStyle w:val="Heading2"/>
      </w:pPr>
      <w:r w:rsidRPr="008E5D5E">
        <w:t>Grammar file</w:t>
      </w:r>
    </w:p>
    <w:p w14:paraId="11D206A6" w14:textId="77777777" w:rsidR="003F6567" w:rsidRDefault="003F6567" w:rsidP="003F6567">
      <w:pPr>
        <w:pStyle w:val="Heading1"/>
        <w:numPr>
          <w:ilvl w:val="0"/>
          <w:numId w:val="0"/>
        </w:numPr>
        <w:ind w:left="360" w:hanging="360"/>
      </w:pPr>
    </w:p>
    <w:p w14:paraId="21D3172C" w14:textId="586492D4" w:rsidR="003F6567" w:rsidRPr="00282F49" w:rsidRDefault="003F6567" w:rsidP="003F6567">
      <w:r w:rsidRPr="00282F49">
        <w:rPr>
          <w:highlight w:val="yellow"/>
          <w:lang w:eastAsia="ja-JP"/>
        </w:rPr>
        <w:t xml:space="preserve">[Editor’s note] The following is in work-in-progress and </w:t>
      </w:r>
      <w:r>
        <w:rPr>
          <w:highlight w:val="yellow"/>
          <w:lang w:eastAsia="ja-JP"/>
        </w:rPr>
        <w:t>may not reflect</w:t>
      </w:r>
      <w:r w:rsidRPr="00282F49">
        <w:rPr>
          <w:highlight w:val="yellow"/>
          <w:lang w:eastAsia="ja-JP"/>
        </w:rPr>
        <w:t xml:space="preserve"> all the rules described in th</w:t>
      </w:r>
      <w:r>
        <w:rPr>
          <w:highlight w:val="yellow"/>
          <w:lang w:eastAsia="ja-JP"/>
        </w:rPr>
        <w:t>e latest SDL specification text</w:t>
      </w:r>
      <w:r w:rsidRPr="00282F49">
        <w:rPr>
          <w:highlight w:val="yellow"/>
          <w:lang w:eastAsia="ja-JP"/>
        </w:rPr>
        <w:t>.</w:t>
      </w:r>
    </w:p>
    <w:p w14:paraId="65D46FD4" w14:textId="77777777" w:rsidR="003F6567" w:rsidRPr="008E5D5E" w:rsidRDefault="003F6567" w:rsidP="003F6567">
      <w:pPr>
        <w:pStyle w:val="Heading1"/>
        <w:numPr>
          <w:ilvl w:val="0"/>
          <w:numId w:val="0"/>
        </w:numPr>
        <w:ind w:left="360" w:hanging="360"/>
      </w:pPr>
    </w:p>
    <w:p w14:paraId="76CB9F93" w14:textId="77777777" w:rsidR="00ED6307" w:rsidRPr="00103E08" w:rsidRDefault="00ED6307" w:rsidP="00103E08">
      <w:pPr>
        <w:rPr>
          <w:rFonts w:ascii="Times New Roman" w:hAnsi="Times New Roman" w:cs="Times New Roman"/>
          <w:sz w:val="24"/>
          <w:lang w:val="en-GB"/>
        </w:rPr>
      </w:pPr>
    </w:p>
    <w:p w14:paraId="7BC02824" w14:textId="77777777" w:rsidR="00B33527" w:rsidRPr="00282F49" w:rsidRDefault="00B33527" w:rsidP="00B33527">
      <w:pPr>
        <w:pStyle w:val="Tabletitle"/>
      </w:pPr>
      <w:r w:rsidRPr="00282F49">
        <w:rPr>
          <w:lang w:val="en-GB"/>
        </w:rPr>
        <w:t>SDL grammar file</w:t>
      </w:r>
    </w:p>
    <w:tbl>
      <w:tblPr>
        <w:tblStyle w:val="TableGrid"/>
        <w:tblW w:w="0" w:type="auto"/>
        <w:tblLook w:val="04A0" w:firstRow="1" w:lastRow="0" w:firstColumn="1" w:lastColumn="0" w:noHBand="0" w:noVBand="1"/>
      </w:tblPr>
      <w:tblGrid>
        <w:gridCol w:w="9010"/>
      </w:tblGrid>
      <w:tr w:rsidR="00B33527" w:rsidRPr="006D1923" w14:paraId="246E260C" w14:textId="77777777" w:rsidTr="007F4F04">
        <w:tc>
          <w:tcPr>
            <w:tcW w:w="9741" w:type="dxa"/>
          </w:tcPr>
          <w:p w14:paraId="15D0E843" w14:textId="77777777" w:rsidR="00B33527" w:rsidRDefault="00B33527" w:rsidP="007F4F04">
            <w:pPr>
              <w:pStyle w:val="Code"/>
              <w:rPr>
                <w:lang w:eastAsia="ja-JP"/>
              </w:rPr>
            </w:pPr>
            <w:r>
              <w:rPr>
                <w:lang w:eastAsia="ja-JP"/>
              </w:rPr>
              <w:t xml:space="preserve">start: </w:t>
            </w:r>
            <w:proofErr w:type="spellStart"/>
            <w:r>
              <w:rPr>
                <w:lang w:eastAsia="ja-JP"/>
              </w:rPr>
              <w:t>file_input</w:t>
            </w:r>
            <w:proofErr w:type="spellEnd"/>
          </w:p>
          <w:p w14:paraId="0A6B1D7F" w14:textId="77777777" w:rsidR="00B33527" w:rsidRDefault="00B33527" w:rsidP="007F4F04">
            <w:pPr>
              <w:pStyle w:val="Code"/>
              <w:rPr>
                <w:lang w:eastAsia="ja-JP"/>
              </w:rPr>
            </w:pPr>
          </w:p>
          <w:p w14:paraId="4A574BBB" w14:textId="77777777" w:rsidR="00B33527" w:rsidRDefault="00B33527" w:rsidP="007F4F04">
            <w:pPr>
              <w:pStyle w:val="Code"/>
              <w:rPr>
                <w:lang w:eastAsia="ja-JP"/>
              </w:rPr>
            </w:pPr>
            <w:proofErr w:type="spellStart"/>
            <w:r>
              <w:rPr>
                <w:lang w:eastAsia="ja-JP"/>
              </w:rPr>
              <w:t>file_input</w:t>
            </w:r>
            <w:proofErr w:type="spellEnd"/>
            <w:r>
              <w:rPr>
                <w:lang w:eastAsia="ja-JP"/>
              </w:rPr>
              <w:t>: (NEWLINE+ | line)* ENDMARKER</w:t>
            </w:r>
          </w:p>
          <w:p w14:paraId="1201206D" w14:textId="77777777" w:rsidR="00B33527" w:rsidRDefault="00B33527" w:rsidP="007F4F04">
            <w:pPr>
              <w:pStyle w:val="Code"/>
              <w:rPr>
                <w:lang w:eastAsia="ja-JP"/>
              </w:rPr>
            </w:pPr>
          </w:p>
          <w:p w14:paraId="5045A0C1" w14:textId="77777777" w:rsidR="00B33527" w:rsidRDefault="00B33527" w:rsidP="007F4F04">
            <w:pPr>
              <w:pStyle w:val="Code"/>
              <w:rPr>
                <w:lang w:eastAsia="ja-JP"/>
              </w:rPr>
            </w:pPr>
            <w:r>
              <w:rPr>
                <w:lang w:eastAsia="ja-JP"/>
              </w:rPr>
              <w:t xml:space="preserve">line: </w:t>
            </w:r>
            <w:proofErr w:type="spellStart"/>
            <w:r>
              <w:rPr>
                <w:lang w:eastAsia="ja-JP"/>
              </w:rPr>
              <w:t>class_def</w:t>
            </w:r>
            <w:proofErr w:type="spellEnd"/>
            <w:r>
              <w:rPr>
                <w:lang w:eastAsia="ja-JP"/>
              </w:rPr>
              <w:t xml:space="preserve"> | </w:t>
            </w:r>
            <w:proofErr w:type="spellStart"/>
            <w:r>
              <w:rPr>
                <w:lang w:eastAsia="ja-JP"/>
              </w:rPr>
              <w:t>comment_cpp</w:t>
            </w:r>
            <w:proofErr w:type="spellEnd"/>
          </w:p>
          <w:p w14:paraId="1A34FDEF" w14:textId="77777777" w:rsidR="00B33527" w:rsidRDefault="00B33527" w:rsidP="007F4F04">
            <w:pPr>
              <w:pStyle w:val="Code"/>
              <w:rPr>
                <w:lang w:eastAsia="ja-JP"/>
              </w:rPr>
            </w:pPr>
          </w:p>
          <w:p w14:paraId="7DFE69ED" w14:textId="77777777" w:rsidR="00B33527" w:rsidRDefault="00B33527" w:rsidP="007F4F04">
            <w:pPr>
              <w:pStyle w:val="Code"/>
              <w:rPr>
                <w:lang w:eastAsia="ja-JP"/>
              </w:rPr>
            </w:pPr>
            <w:r>
              <w:rPr>
                <w:lang w:eastAsia="ja-JP"/>
              </w:rPr>
              <w:t xml:space="preserve">#NOTE: 14496-1 forbids going back to a new line </w:t>
            </w:r>
            <w:proofErr w:type="spellStart"/>
            <w:r>
              <w:rPr>
                <w:lang w:eastAsia="ja-JP"/>
              </w:rPr>
              <w:t>berfore</w:t>
            </w:r>
            <w:proofErr w:type="spellEnd"/>
            <w:r>
              <w:rPr>
                <w:lang w:eastAsia="ja-JP"/>
              </w:rPr>
              <w:t xml:space="preserve"> {</w:t>
            </w:r>
          </w:p>
          <w:p w14:paraId="24329A77" w14:textId="77777777" w:rsidR="00B33527" w:rsidRDefault="00B33527" w:rsidP="007F4F04">
            <w:pPr>
              <w:pStyle w:val="Code"/>
              <w:rPr>
                <w:lang w:eastAsia="ja-JP"/>
              </w:rPr>
            </w:pPr>
            <w:r>
              <w:rPr>
                <w:lang w:eastAsia="ja-JP"/>
              </w:rPr>
              <w:t># Rule C.1 and C.2</w:t>
            </w:r>
          </w:p>
          <w:p w14:paraId="445C9A53" w14:textId="77777777" w:rsidR="00B33527" w:rsidRDefault="00B33527" w:rsidP="007F4F04">
            <w:pPr>
              <w:pStyle w:val="Code"/>
              <w:rPr>
                <w:lang w:eastAsia="ja-JP"/>
              </w:rPr>
            </w:pPr>
            <w:proofErr w:type="spellStart"/>
            <w:r>
              <w:rPr>
                <w:lang w:eastAsia="ja-JP"/>
              </w:rPr>
              <w:t>class_def</w:t>
            </w:r>
            <w:proofErr w:type="spellEnd"/>
            <w:r>
              <w:rPr>
                <w:lang w:eastAsia="ja-JP"/>
              </w:rPr>
              <w:t>: aligned? abstract? '</w:t>
            </w:r>
            <w:proofErr w:type="spellStart"/>
            <w:r>
              <w:rPr>
                <w:lang w:eastAsia="ja-JP"/>
              </w:rPr>
              <w:t>class'</w:t>
            </w:r>
            <w:proofErr w:type="spellEnd"/>
            <w:r>
              <w:rPr>
                <w:lang w:eastAsia="ja-JP"/>
              </w:rPr>
              <w:t xml:space="preserve"> NAME+ </w:t>
            </w:r>
            <w:proofErr w:type="spellStart"/>
            <w:r>
              <w:rPr>
                <w:lang w:eastAsia="ja-JP"/>
              </w:rPr>
              <w:t>parameter_list</w:t>
            </w:r>
            <w:proofErr w:type="spellEnd"/>
            <w:r>
              <w:rPr>
                <w:lang w:eastAsia="ja-JP"/>
              </w:rPr>
              <w:t xml:space="preserve">? </w:t>
            </w:r>
            <w:proofErr w:type="spellStart"/>
            <w:r>
              <w:rPr>
                <w:lang w:eastAsia="ja-JP"/>
              </w:rPr>
              <w:t>parent_class</w:t>
            </w:r>
            <w:proofErr w:type="spellEnd"/>
            <w:r>
              <w:rPr>
                <w:lang w:eastAsia="ja-JP"/>
              </w:rPr>
              <w:t>? NEWLINE? '{' body? '}'</w:t>
            </w:r>
          </w:p>
          <w:p w14:paraId="2F994CDA" w14:textId="77777777" w:rsidR="00B33527" w:rsidRDefault="00B33527" w:rsidP="007F4F04">
            <w:pPr>
              <w:pStyle w:val="Code"/>
              <w:rPr>
                <w:lang w:eastAsia="ja-JP"/>
              </w:rPr>
            </w:pPr>
          </w:p>
          <w:p w14:paraId="272613D9" w14:textId="77777777" w:rsidR="00B33527" w:rsidRDefault="00B33527" w:rsidP="007F4F04">
            <w:pPr>
              <w:pStyle w:val="Code"/>
              <w:rPr>
                <w:lang w:eastAsia="ja-JP"/>
              </w:rPr>
            </w:pPr>
            <w:r>
              <w:rPr>
                <w:lang w:eastAsia="ja-JP"/>
              </w:rPr>
              <w:t>aligned: 'aligned' '(' NUMBER+ ')'</w:t>
            </w:r>
          </w:p>
          <w:p w14:paraId="7AD43EB3" w14:textId="77777777" w:rsidR="00B33527" w:rsidRDefault="00B33527" w:rsidP="007F4F04">
            <w:pPr>
              <w:pStyle w:val="Code"/>
              <w:rPr>
                <w:lang w:eastAsia="ja-JP"/>
              </w:rPr>
            </w:pPr>
          </w:p>
          <w:p w14:paraId="3B76552F" w14:textId="77777777" w:rsidR="00B33527" w:rsidRDefault="00B33527" w:rsidP="007F4F04">
            <w:pPr>
              <w:pStyle w:val="Code"/>
              <w:rPr>
                <w:lang w:eastAsia="ja-JP"/>
              </w:rPr>
            </w:pPr>
            <w:r>
              <w:rPr>
                <w:lang w:eastAsia="ja-JP"/>
              </w:rPr>
              <w:t>abstract: 'abstract'</w:t>
            </w:r>
          </w:p>
          <w:p w14:paraId="45AEC52A" w14:textId="77777777" w:rsidR="00B33527" w:rsidRDefault="00B33527" w:rsidP="007F4F04">
            <w:pPr>
              <w:pStyle w:val="Code"/>
              <w:rPr>
                <w:lang w:eastAsia="ja-JP"/>
              </w:rPr>
            </w:pPr>
          </w:p>
          <w:p w14:paraId="5CCEB4F9" w14:textId="77777777" w:rsidR="00B33527" w:rsidRDefault="00B33527" w:rsidP="007F4F04">
            <w:pPr>
              <w:pStyle w:val="Code"/>
              <w:rPr>
                <w:lang w:eastAsia="ja-JP"/>
              </w:rPr>
            </w:pPr>
            <w:proofErr w:type="spellStart"/>
            <w:r>
              <w:rPr>
                <w:lang w:eastAsia="ja-JP"/>
              </w:rPr>
              <w:t>parameter_list</w:t>
            </w:r>
            <w:proofErr w:type="spellEnd"/>
            <w:r>
              <w:rPr>
                <w:lang w:eastAsia="ja-JP"/>
              </w:rPr>
              <w:t>: '(' ','.parameter+ ')'</w:t>
            </w:r>
          </w:p>
          <w:p w14:paraId="010190B3" w14:textId="77777777" w:rsidR="00B33527" w:rsidRDefault="00B33527" w:rsidP="007F4F04">
            <w:pPr>
              <w:pStyle w:val="Code"/>
              <w:rPr>
                <w:lang w:eastAsia="ja-JP"/>
              </w:rPr>
            </w:pPr>
          </w:p>
          <w:p w14:paraId="3418C725" w14:textId="77777777" w:rsidR="00B33527" w:rsidRDefault="00B33527" w:rsidP="007F4F04">
            <w:pPr>
              <w:pStyle w:val="Code"/>
              <w:rPr>
                <w:lang w:eastAsia="ja-JP"/>
              </w:rPr>
            </w:pPr>
            <w:r>
              <w:rPr>
                <w:lang w:eastAsia="ja-JP"/>
              </w:rPr>
              <w:t># NOTE: we allow arrays to be passed as parameter class, however 14496-1 is not clear on this</w:t>
            </w:r>
          </w:p>
          <w:p w14:paraId="359C9F0D" w14:textId="77777777" w:rsidR="00B33527" w:rsidRDefault="00B33527" w:rsidP="007F4F04">
            <w:pPr>
              <w:pStyle w:val="Code"/>
              <w:rPr>
                <w:lang w:eastAsia="ja-JP"/>
              </w:rPr>
            </w:pPr>
            <w:r>
              <w:rPr>
                <w:lang w:eastAsia="ja-JP"/>
              </w:rPr>
              <w:t xml:space="preserve">parameter: optional? type NAME </w:t>
            </w:r>
            <w:proofErr w:type="spellStart"/>
            <w:r>
              <w:rPr>
                <w:lang w:eastAsia="ja-JP"/>
              </w:rPr>
              <w:t>array_length</w:t>
            </w:r>
            <w:proofErr w:type="spellEnd"/>
            <w:r>
              <w:rPr>
                <w:lang w:eastAsia="ja-JP"/>
              </w:rPr>
              <w:t>?</w:t>
            </w:r>
          </w:p>
          <w:p w14:paraId="548E7513" w14:textId="77777777" w:rsidR="00B33527" w:rsidRDefault="00B33527" w:rsidP="007F4F04">
            <w:pPr>
              <w:pStyle w:val="Code"/>
              <w:rPr>
                <w:lang w:eastAsia="ja-JP"/>
              </w:rPr>
            </w:pPr>
          </w:p>
          <w:p w14:paraId="782E36A9" w14:textId="77777777" w:rsidR="00B33527" w:rsidRDefault="00B33527" w:rsidP="007F4F04">
            <w:pPr>
              <w:pStyle w:val="Code"/>
              <w:rPr>
                <w:lang w:eastAsia="ja-JP"/>
              </w:rPr>
            </w:pPr>
            <w:r>
              <w:rPr>
                <w:lang w:eastAsia="ja-JP"/>
              </w:rPr>
              <w:t># NOTE: Not in 14496-1, not sure where this come from</w:t>
            </w:r>
          </w:p>
          <w:p w14:paraId="1FF3ECA7" w14:textId="77777777" w:rsidR="00B33527" w:rsidRDefault="00B33527" w:rsidP="007F4F04">
            <w:pPr>
              <w:pStyle w:val="Code"/>
              <w:rPr>
                <w:lang w:eastAsia="ja-JP"/>
              </w:rPr>
            </w:pPr>
            <w:r>
              <w:rPr>
                <w:lang w:eastAsia="ja-JP"/>
              </w:rPr>
              <w:t>optional: 'optional'</w:t>
            </w:r>
          </w:p>
          <w:p w14:paraId="6BCA94DD" w14:textId="77777777" w:rsidR="00B33527" w:rsidRDefault="00B33527" w:rsidP="007F4F04">
            <w:pPr>
              <w:pStyle w:val="Code"/>
              <w:rPr>
                <w:lang w:eastAsia="ja-JP"/>
              </w:rPr>
            </w:pPr>
          </w:p>
          <w:p w14:paraId="55BDC617" w14:textId="77777777" w:rsidR="00B33527" w:rsidRDefault="00B33527" w:rsidP="007F4F04">
            <w:pPr>
              <w:pStyle w:val="Code"/>
              <w:rPr>
                <w:lang w:eastAsia="ja-JP"/>
              </w:rPr>
            </w:pPr>
            <w:r>
              <w:rPr>
                <w:lang w:eastAsia="ja-JP"/>
              </w:rPr>
              <w:t># NOTE: would allow "unsigned bit", to be improved</w:t>
            </w:r>
          </w:p>
          <w:p w14:paraId="6C653818" w14:textId="77777777" w:rsidR="00B33527" w:rsidRDefault="00B33527" w:rsidP="007F4F04">
            <w:pPr>
              <w:pStyle w:val="Code"/>
              <w:rPr>
                <w:lang w:eastAsia="ja-JP"/>
              </w:rPr>
            </w:pPr>
            <w:r>
              <w:rPr>
                <w:lang w:eastAsia="ja-JP"/>
              </w:rPr>
              <w:t xml:space="preserve">type: signed? </w:t>
            </w:r>
            <w:proofErr w:type="spellStart"/>
            <w:r>
              <w:rPr>
                <w:lang w:eastAsia="ja-JP"/>
              </w:rPr>
              <w:t>data_type</w:t>
            </w:r>
            <w:proofErr w:type="spellEnd"/>
          </w:p>
          <w:p w14:paraId="0225E576" w14:textId="77777777" w:rsidR="00B33527" w:rsidRDefault="00B33527" w:rsidP="007F4F04">
            <w:pPr>
              <w:pStyle w:val="Code"/>
              <w:rPr>
                <w:lang w:eastAsia="ja-JP"/>
              </w:rPr>
            </w:pPr>
          </w:p>
          <w:p w14:paraId="02E09359" w14:textId="77777777" w:rsidR="00B33527" w:rsidRDefault="00B33527" w:rsidP="007F4F04">
            <w:pPr>
              <w:pStyle w:val="Code"/>
              <w:rPr>
                <w:lang w:eastAsia="ja-JP"/>
              </w:rPr>
            </w:pPr>
            <w:r>
              <w:rPr>
                <w:lang w:eastAsia="ja-JP"/>
              </w:rPr>
              <w:t>signed: 'unsigned'</w:t>
            </w:r>
          </w:p>
          <w:p w14:paraId="7C8168A4" w14:textId="77777777" w:rsidR="00B33527" w:rsidRDefault="00B33527" w:rsidP="007F4F04">
            <w:pPr>
              <w:pStyle w:val="Code"/>
              <w:rPr>
                <w:lang w:eastAsia="ja-JP"/>
              </w:rPr>
            </w:pPr>
          </w:p>
          <w:p w14:paraId="0B984BF8" w14:textId="77777777" w:rsidR="00B33527" w:rsidRDefault="00B33527" w:rsidP="007F4F04">
            <w:pPr>
              <w:pStyle w:val="Code"/>
              <w:rPr>
                <w:lang w:eastAsia="ja-JP"/>
              </w:rPr>
            </w:pPr>
            <w:proofErr w:type="spellStart"/>
            <w:r>
              <w:rPr>
                <w:lang w:eastAsia="ja-JP"/>
              </w:rPr>
              <w:t>data_type</w:t>
            </w:r>
            <w:proofErr w:type="spellEnd"/>
            <w:r>
              <w:rPr>
                <w:lang w:eastAsia="ja-JP"/>
              </w:rPr>
              <w:t>:</w:t>
            </w:r>
          </w:p>
          <w:p w14:paraId="6CA726C2" w14:textId="77777777" w:rsidR="00B33527" w:rsidRDefault="00B33527" w:rsidP="007F4F04">
            <w:pPr>
              <w:pStyle w:val="Code"/>
              <w:rPr>
                <w:lang w:eastAsia="ja-JP"/>
              </w:rPr>
            </w:pPr>
            <w:r>
              <w:rPr>
                <w:lang w:eastAsia="ja-JP"/>
              </w:rPr>
              <w:t xml:space="preserve">  | 'bit'</w:t>
            </w:r>
          </w:p>
          <w:p w14:paraId="6386CD1F" w14:textId="77777777" w:rsidR="00B33527" w:rsidRDefault="00B33527" w:rsidP="007F4F04">
            <w:pPr>
              <w:pStyle w:val="Code"/>
              <w:rPr>
                <w:lang w:eastAsia="ja-JP"/>
              </w:rPr>
            </w:pPr>
            <w:r>
              <w:rPr>
                <w:lang w:eastAsia="ja-JP"/>
              </w:rPr>
              <w:t xml:space="preserve">  | 'int'</w:t>
            </w:r>
          </w:p>
          <w:p w14:paraId="457806C9" w14:textId="77777777" w:rsidR="00B33527" w:rsidRDefault="00B33527" w:rsidP="007F4F04">
            <w:pPr>
              <w:pStyle w:val="Code"/>
              <w:rPr>
                <w:lang w:eastAsia="ja-JP"/>
              </w:rPr>
            </w:pPr>
            <w:r>
              <w:rPr>
                <w:lang w:eastAsia="ja-JP"/>
              </w:rPr>
              <w:t xml:space="preserve">  | 'double'</w:t>
            </w:r>
          </w:p>
          <w:p w14:paraId="28A935C5" w14:textId="77777777" w:rsidR="00B33527" w:rsidRDefault="00B33527" w:rsidP="007F4F04">
            <w:pPr>
              <w:pStyle w:val="Code"/>
              <w:rPr>
                <w:lang w:eastAsia="ja-JP"/>
              </w:rPr>
            </w:pPr>
          </w:p>
          <w:p w14:paraId="7E809DDB" w14:textId="77777777" w:rsidR="00B33527" w:rsidRDefault="00B33527" w:rsidP="007F4F04">
            <w:pPr>
              <w:pStyle w:val="Code"/>
              <w:rPr>
                <w:lang w:eastAsia="ja-JP"/>
              </w:rPr>
            </w:pPr>
            <w:proofErr w:type="spellStart"/>
            <w:r>
              <w:rPr>
                <w:lang w:eastAsia="ja-JP"/>
              </w:rPr>
              <w:t>array_length</w:t>
            </w:r>
            <w:proofErr w:type="spellEnd"/>
            <w:r>
              <w:rPr>
                <w:lang w:eastAsia="ja-JP"/>
              </w:rPr>
              <w:t>: '[' NUMBER* ']'</w:t>
            </w:r>
          </w:p>
          <w:p w14:paraId="2734CBDA" w14:textId="77777777" w:rsidR="00B33527" w:rsidRDefault="00B33527" w:rsidP="007F4F04">
            <w:pPr>
              <w:pStyle w:val="Code"/>
              <w:rPr>
                <w:lang w:eastAsia="ja-JP"/>
              </w:rPr>
            </w:pPr>
          </w:p>
          <w:p w14:paraId="2F7D3640" w14:textId="77777777" w:rsidR="00B33527" w:rsidRDefault="00B33527" w:rsidP="007F4F04">
            <w:pPr>
              <w:pStyle w:val="Code"/>
              <w:rPr>
                <w:lang w:eastAsia="ja-JP"/>
              </w:rPr>
            </w:pPr>
            <w:r>
              <w:rPr>
                <w:lang w:eastAsia="ja-JP"/>
              </w:rPr>
              <w:t xml:space="preserve">#NOTE: 14496-1 does not allow </w:t>
            </w:r>
            <w:proofErr w:type="spellStart"/>
            <w:r>
              <w:rPr>
                <w:lang w:eastAsia="ja-JP"/>
              </w:rPr>
              <w:t>paramters</w:t>
            </w:r>
            <w:proofErr w:type="spellEnd"/>
            <w:r>
              <w:rPr>
                <w:lang w:eastAsia="ja-JP"/>
              </w:rPr>
              <w:t xml:space="preserve"> after parent class name</w:t>
            </w:r>
          </w:p>
          <w:p w14:paraId="7196F6BC" w14:textId="77777777" w:rsidR="00B33527" w:rsidRDefault="00B33527" w:rsidP="007F4F04">
            <w:pPr>
              <w:pStyle w:val="Code"/>
              <w:rPr>
                <w:lang w:eastAsia="ja-JP"/>
              </w:rPr>
            </w:pPr>
            <w:proofErr w:type="spellStart"/>
            <w:r>
              <w:rPr>
                <w:lang w:eastAsia="ja-JP"/>
              </w:rPr>
              <w:t>parent_class</w:t>
            </w:r>
            <w:proofErr w:type="spellEnd"/>
            <w:r>
              <w:rPr>
                <w:lang w:eastAsia="ja-JP"/>
              </w:rPr>
              <w:t>: 'extends' NAME '(' ','.value+ ')'</w:t>
            </w:r>
          </w:p>
          <w:p w14:paraId="4784810F" w14:textId="77777777" w:rsidR="00B33527" w:rsidRDefault="00B33527" w:rsidP="007F4F04">
            <w:pPr>
              <w:pStyle w:val="Code"/>
              <w:rPr>
                <w:lang w:eastAsia="ja-JP"/>
              </w:rPr>
            </w:pPr>
          </w:p>
          <w:p w14:paraId="4157F28B" w14:textId="77777777" w:rsidR="00B33527" w:rsidRDefault="00B33527" w:rsidP="007F4F04">
            <w:pPr>
              <w:pStyle w:val="Code"/>
              <w:rPr>
                <w:lang w:eastAsia="ja-JP"/>
              </w:rPr>
            </w:pPr>
            <w:r>
              <w:rPr>
                <w:lang w:eastAsia="ja-JP"/>
              </w:rPr>
              <w:t xml:space="preserve">body: </w:t>
            </w:r>
            <w:proofErr w:type="spellStart"/>
            <w:r>
              <w:rPr>
                <w:lang w:eastAsia="ja-JP"/>
              </w:rPr>
              <w:t>stmt</w:t>
            </w:r>
            <w:proofErr w:type="spellEnd"/>
            <w:r>
              <w:rPr>
                <w:lang w:eastAsia="ja-JP"/>
              </w:rPr>
              <w:t>*</w:t>
            </w:r>
          </w:p>
          <w:p w14:paraId="66008D05" w14:textId="77777777" w:rsidR="00B33527" w:rsidRDefault="00B33527" w:rsidP="007F4F04">
            <w:pPr>
              <w:pStyle w:val="Code"/>
              <w:rPr>
                <w:lang w:eastAsia="ja-JP"/>
              </w:rPr>
            </w:pPr>
          </w:p>
          <w:p w14:paraId="3E2EE071" w14:textId="77777777" w:rsidR="00B33527" w:rsidRDefault="00B33527" w:rsidP="007F4F04">
            <w:pPr>
              <w:pStyle w:val="Code"/>
              <w:rPr>
                <w:lang w:eastAsia="ja-JP"/>
              </w:rPr>
            </w:pPr>
            <w:proofErr w:type="spellStart"/>
            <w:r>
              <w:rPr>
                <w:lang w:eastAsia="ja-JP"/>
              </w:rPr>
              <w:t>stmt</w:t>
            </w:r>
            <w:proofErr w:type="spellEnd"/>
            <w:r>
              <w:rPr>
                <w:lang w:eastAsia="ja-JP"/>
              </w:rPr>
              <w:t>:</w:t>
            </w:r>
          </w:p>
          <w:p w14:paraId="276530E9" w14:textId="77777777" w:rsidR="00B33527" w:rsidRDefault="00B33527" w:rsidP="007F4F04">
            <w:pPr>
              <w:pStyle w:val="Code"/>
              <w:rPr>
                <w:lang w:eastAsia="ja-JP"/>
              </w:rPr>
            </w:pPr>
            <w:r>
              <w:rPr>
                <w:lang w:eastAsia="ja-JP"/>
              </w:rPr>
              <w:t xml:space="preserve">  | </w:t>
            </w:r>
            <w:proofErr w:type="spellStart"/>
            <w:r>
              <w:rPr>
                <w:lang w:eastAsia="ja-JP"/>
              </w:rPr>
              <w:t>elementary_data_type</w:t>
            </w:r>
            <w:proofErr w:type="spellEnd"/>
          </w:p>
          <w:p w14:paraId="701216A9" w14:textId="77777777" w:rsidR="00B33527" w:rsidRDefault="00B33527" w:rsidP="007F4F04">
            <w:pPr>
              <w:pStyle w:val="Code"/>
              <w:rPr>
                <w:lang w:eastAsia="ja-JP"/>
              </w:rPr>
            </w:pPr>
            <w:r>
              <w:rPr>
                <w:lang w:eastAsia="ja-JP"/>
              </w:rPr>
              <w:t xml:space="preserve">  | </w:t>
            </w:r>
            <w:proofErr w:type="spellStart"/>
            <w:r>
              <w:rPr>
                <w:lang w:eastAsia="ja-JP"/>
              </w:rPr>
              <w:t>non_parsable_variable</w:t>
            </w:r>
            <w:proofErr w:type="spellEnd"/>
          </w:p>
          <w:p w14:paraId="00FC3E32" w14:textId="77777777" w:rsidR="00B33527" w:rsidRDefault="00B33527" w:rsidP="007F4F04">
            <w:pPr>
              <w:pStyle w:val="Code"/>
              <w:rPr>
                <w:lang w:eastAsia="ja-JP"/>
              </w:rPr>
            </w:pPr>
            <w:r>
              <w:rPr>
                <w:lang w:eastAsia="ja-JP"/>
              </w:rPr>
              <w:t xml:space="preserve">  | </w:t>
            </w:r>
            <w:proofErr w:type="spellStart"/>
            <w:r>
              <w:rPr>
                <w:lang w:eastAsia="ja-JP"/>
              </w:rPr>
              <w:t>assignment_stmt</w:t>
            </w:r>
            <w:proofErr w:type="spellEnd"/>
          </w:p>
          <w:p w14:paraId="67EAADBF" w14:textId="77777777" w:rsidR="00B33527" w:rsidRDefault="00B33527" w:rsidP="007F4F04">
            <w:pPr>
              <w:pStyle w:val="Code"/>
              <w:rPr>
                <w:lang w:eastAsia="ja-JP"/>
              </w:rPr>
            </w:pPr>
            <w:r>
              <w:rPr>
                <w:lang w:eastAsia="ja-JP"/>
              </w:rPr>
              <w:t xml:space="preserve">  | </w:t>
            </w:r>
            <w:proofErr w:type="spellStart"/>
            <w:r>
              <w:rPr>
                <w:lang w:eastAsia="ja-JP"/>
              </w:rPr>
              <w:t>object_instantiation</w:t>
            </w:r>
            <w:proofErr w:type="spellEnd"/>
          </w:p>
          <w:p w14:paraId="31187153" w14:textId="77777777" w:rsidR="00B33527" w:rsidRDefault="00B33527" w:rsidP="007F4F04">
            <w:pPr>
              <w:pStyle w:val="Code"/>
              <w:rPr>
                <w:lang w:eastAsia="ja-JP"/>
              </w:rPr>
            </w:pPr>
            <w:r>
              <w:rPr>
                <w:lang w:eastAsia="ja-JP"/>
              </w:rPr>
              <w:t xml:space="preserve">  | </w:t>
            </w:r>
            <w:proofErr w:type="spellStart"/>
            <w:r>
              <w:rPr>
                <w:lang w:eastAsia="ja-JP"/>
              </w:rPr>
              <w:t>increment_stmt</w:t>
            </w:r>
            <w:proofErr w:type="spellEnd"/>
          </w:p>
          <w:p w14:paraId="11C0428A" w14:textId="77777777" w:rsidR="00B33527" w:rsidRDefault="00B33527" w:rsidP="007F4F04">
            <w:pPr>
              <w:pStyle w:val="Code"/>
              <w:rPr>
                <w:lang w:eastAsia="ja-JP"/>
              </w:rPr>
            </w:pPr>
            <w:r>
              <w:rPr>
                <w:lang w:eastAsia="ja-JP"/>
              </w:rPr>
              <w:t xml:space="preserve">  | </w:t>
            </w:r>
            <w:proofErr w:type="spellStart"/>
            <w:r>
              <w:rPr>
                <w:lang w:eastAsia="ja-JP"/>
              </w:rPr>
              <w:t>if_stmt</w:t>
            </w:r>
            <w:proofErr w:type="spellEnd"/>
          </w:p>
          <w:p w14:paraId="17C56341" w14:textId="77777777" w:rsidR="00B33527" w:rsidRDefault="00B33527" w:rsidP="007F4F04">
            <w:pPr>
              <w:pStyle w:val="Code"/>
              <w:rPr>
                <w:lang w:eastAsia="ja-JP"/>
              </w:rPr>
            </w:pPr>
            <w:r>
              <w:rPr>
                <w:lang w:eastAsia="ja-JP"/>
              </w:rPr>
              <w:t xml:space="preserve">  | </w:t>
            </w:r>
            <w:proofErr w:type="spellStart"/>
            <w:r>
              <w:rPr>
                <w:lang w:eastAsia="ja-JP"/>
              </w:rPr>
              <w:t>switch_stmt</w:t>
            </w:r>
            <w:proofErr w:type="spellEnd"/>
          </w:p>
          <w:p w14:paraId="0A7D7428" w14:textId="77777777" w:rsidR="00B33527" w:rsidRDefault="00B33527" w:rsidP="007F4F04">
            <w:pPr>
              <w:pStyle w:val="Code"/>
              <w:rPr>
                <w:lang w:eastAsia="ja-JP"/>
              </w:rPr>
            </w:pPr>
            <w:r>
              <w:rPr>
                <w:lang w:eastAsia="ja-JP"/>
              </w:rPr>
              <w:t xml:space="preserve">  | </w:t>
            </w:r>
            <w:proofErr w:type="spellStart"/>
            <w:r>
              <w:rPr>
                <w:lang w:eastAsia="ja-JP"/>
              </w:rPr>
              <w:t>for_stmt</w:t>
            </w:r>
            <w:proofErr w:type="spellEnd"/>
          </w:p>
          <w:p w14:paraId="09DDD736" w14:textId="77777777" w:rsidR="00B33527" w:rsidRDefault="00B33527" w:rsidP="007F4F04">
            <w:pPr>
              <w:pStyle w:val="Code"/>
              <w:rPr>
                <w:lang w:eastAsia="ja-JP"/>
              </w:rPr>
            </w:pPr>
            <w:r>
              <w:rPr>
                <w:lang w:eastAsia="ja-JP"/>
              </w:rPr>
              <w:t xml:space="preserve">  | </w:t>
            </w:r>
            <w:proofErr w:type="spellStart"/>
            <w:r>
              <w:rPr>
                <w:lang w:eastAsia="ja-JP"/>
              </w:rPr>
              <w:t>do_stmt</w:t>
            </w:r>
            <w:proofErr w:type="spellEnd"/>
          </w:p>
          <w:p w14:paraId="1E95DA55" w14:textId="77777777" w:rsidR="00B33527" w:rsidRDefault="00B33527" w:rsidP="007F4F04">
            <w:pPr>
              <w:pStyle w:val="Code"/>
              <w:rPr>
                <w:lang w:eastAsia="ja-JP"/>
              </w:rPr>
            </w:pPr>
            <w:r>
              <w:rPr>
                <w:lang w:eastAsia="ja-JP"/>
              </w:rPr>
              <w:t xml:space="preserve">  | </w:t>
            </w:r>
            <w:proofErr w:type="spellStart"/>
            <w:r>
              <w:rPr>
                <w:lang w:eastAsia="ja-JP"/>
              </w:rPr>
              <w:t>while_stmt</w:t>
            </w:r>
            <w:proofErr w:type="spellEnd"/>
          </w:p>
          <w:p w14:paraId="75E5ACB1" w14:textId="77777777" w:rsidR="00B33527" w:rsidRDefault="00B33527" w:rsidP="007F4F04">
            <w:pPr>
              <w:pStyle w:val="Code"/>
              <w:rPr>
                <w:lang w:eastAsia="ja-JP"/>
              </w:rPr>
            </w:pPr>
            <w:r>
              <w:rPr>
                <w:lang w:eastAsia="ja-JP"/>
              </w:rPr>
              <w:t xml:space="preserve">  | </w:t>
            </w:r>
            <w:proofErr w:type="spellStart"/>
            <w:r>
              <w:rPr>
                <w:lang w:eastAsia="ja-JP"/>
              </w:rPr>
              <w:t>comment_cpp</w:t>
            </w:r>
            <w:proofErr w:type="spellEnd"/>
          </w:p>
          <w:p w14:paraId="071EFCE3" w14:textId="77777777" w:rsidR="00B33527" w:rsidRDefault="00B33527" w:rsidP="007F4F04">
            <w:pPr>
              <w:pStyle w:val="Code"/>
              <w:rPr>
                <w:lang w:eastAsia="ja-JP"/>
              </w:rPr>
            </w:pPr>
          </w:p>
          <w:p w14:paraId="4AD84A3C" w14:textId="77777777" w:rsidR="00B33527" w:rsidRDefault="00B33527" w:rsidP="007F4F04">
            <w:pPr>
              <w:pStyle w:val="Code"/>
              <w:rPr>
                <w:lang w:eastAsia="ja-JP"/>
              </w:rPr>
            </w:pPr>
            <w:r>
              <w:rPr>
                <w:lang w:eastAsia="ja-JP"/>
              </w:rPr>
              <w:t>#TODO: See how to do any character up to newline</w:t>
            </w:r>
          </w:p>
          <w:p w14:paraId="66A4BB5B" w14:textId="77777777" w:rsidR="00B33527" w:rsidRDefault="00B33527" w:rsidP="007F4F04">
            <w:pPr>
              <w:pStyle w:val="Code"/>
              <w:rPr>
                <w:lang w:eastAsia="ja-JP"/>
              </w:rPr>
            </w:pPr>
            <w:proofErr w:type="spellStart"/>
            <w:r>
              <w:rPr>
                <w:lang w:eastAsia="ja-JP"/>
              </w:rPr>
              <w:t>comment_cpp</w:t>
            </w:r>
            <w:proofErr w:type="spellEnd"/>
            <w:r>
              <w:rPr>
                <w:lang w:eastAsia="ja-JP"/>
              </w:rPr>
              <w:t>: '//' (NAME | 'floor' | '</w:t>
            </w:r>
            <w:proofErr w:type="spellStart"/>
            <w:r>
              <w:rPr>
                <w:lang w:eastAsia="ja-JP"/>
              </w:rPr>
              <w:t>class'</w:t>
            </w:r>
            <w:proofErr w:type="spellEnd"/>
            <w:r>
              <w:rPr>
                <w:lang w:eastAsia="ja-JP"/>
              </w:rPr>
              <w:t xml:space="preserve"> | 'if' | 'else' | 'for' | 'extends' | NUMBER | '==' | '=' | '{' | ';' | ',' | '-' | '/' | ':' | '?'  )*</w:t>
            </w:r>
          </w:p>
          <w:p w14:paraId="58B490E9" w14:textId="77777777" w:rsidR="00B33527" w:rsidRDefault="00B33527" w:rsidP="007F4F04">
            <w:pPr>
              <w:pStyle w:val="Code"/>
              <w:rPr>
                <w:lang w:eastAsia="ja-JP"/>
              </w:rPr>
            </w:pPr>
          </w:p>
          <w:p w14:paraId="22282857" w14:textId="77777777" w:rsidR="00B33527" w:rsidRDefault="00B33527" w:rsidP="007F4F04">
            <w:pPr>
              <w:pStyle w:val="Code"/>
              <w:rPr>
                <w:lang w:eastAsia="ja-JP"/>
              </w:rPr>
            </w:pPr>
            <w:r>
              <w:rPr>
                <w:lang w:eastAsia="ja-JP"/>
              </w:rPr>
              <w:t># Rule E.1 and A.1</w:t>
            </w:r>
          </w:p>
          <w:p w14:paraId="79A06872" w14:textId="77777777" w:rsidR="00B33527" w:rsidRDefault="00B33527" w:rsidP="007F4F04">
            <w:pPr>
              <w:pStyle w:val="Code"/>
              <w:rPr>
                <w:lang w:eastAsia="ja-JP"/>
              </w:rPr>
            </w:pPr>
            <w:proofErr w:type="spellStart"/>
            <w:r>
              <w:rPr>
                <w:lang w:eastAsia="ja-JP"/>
              </w:rPr>
              <w:t>elementary_data_type</w:t>
            </w:r>
            <w:proofErr w:type="spellEnd"/>
            <w:r>
              <w:rPr>
                <w:lang w:eastAsia="ja-JP"/>
              </w:rPr>
              <w:t xml:space="preserve">: template? aligned? </w:t>
            </w:r>
            <w:proofErr w:type="spellStart"/>
            <w:r>
              <w:rPr>
                <w:lang w:eastAsia="ja-JP"/>
              </w:rPr>
              <w:t>const</w:t>
            </w:r>
            <w:proofErr w:type="spellEnd"/>
            <w:r>
              <w:rPr>
                <w:lang w:eastAsia="ja-JP"/>
              </w:rPr>
              <w:t xml:space="preserve">? type length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19D3CB43" w14:textId="77777777" w:rsidR="00B33527" w:rsidRDefault="00B33527" w:rsidP="007F4F04">
            <w:pPr>
              <w:pStyle w:val="Code"/>
              <w:rPr>
                <w:lang w:eastAsia="ja-JP"/>
              </w:rPr>
            </w:pPr>
          </w:p>
          <w:p w14:paraId="6D2987E7" w14:textId="77777777" w:rsidR="00B33527" w:rsidRDefault="00B33527" w:rsidP="007F4F04">
            <w:pPr>
              <w:pStyle w:val="Code"/>
              <w:rPr>
                <w:lang w:eastAsia="ja-JP"/>
              </w:rPr>
            </w:pPr>
            <w:proofErr w:type="spellStart"/>
            <w:r>
              <w:rPr>
                <w:lang w:eastAsia="ja-JP"/>
              </w:rPr>
              <w:t>non_parsable_variable</w:t>
            </w:r>
            <w:proofErr w:type="spellEnd"/>
            <w:r>
              <w:rPr>
                <w:lang w:eastAsia="ja-JP"/>
              </w:rPr>
              <w:t xml:space="preserve">: template? </w:t>
            </w:r>
            <w:proofErr w:type="spellStart"/>
            <w:r>
              <w:rPr>
                <w:lang w:eastAsia="ja-JP"/>
              </w:rPr>
              <w:t>const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6D4F9C74" w14:textId="77777777" w:rsidR="00B33527" w:rsidRDefault="00B33527" w:rsidP="007F4F04">
            <w:pPr>
              <w:pStyle w:val="Code"/>
              <w:rPr>
                <w:lang w:eastAsia="ja-JP"/>
              </w:rPr>
            </w:pPr>
          </w:p>
          <w:p w14:paraId="223211F1" w14:textId="77777777" w:rsidR="00B33527" w:rsidRDefault="00B33527" w:rsidP="007F4F04">
            <w:pPr>
              <w:pStyle w:val="Code"/>
              <w:rPr>
                <w:lang w:eastAsia="ja-JP"/>
              </w:rPr>
            </w:pPr>
            <w:r>
              <w:rPr>
                <w:lang w:eastAsia="ja-JP"/>
              </w:rPr>
              <w:t xml:space="preserve">#NOTE: Not in 14496-1 but used in 14496-12 </w:t>
            </w:r>
          </w:p>
          <w:p w14:paraId="75E71181" w14:textId="77777777" w:rsidR="00B33527" w:rsidRDefault="00B33527" w:rsidP="007F4F04">
            <w:pPr>
              <w:pStyle w:val="Code"/>
              <w:rPr>
                <w:lang w:eastAsia="ja-JP"/>
              </w:rPr>
            </w:pPr>
            <w:r>
              <w:rPr>
                <w:lang w:eastAsia="ja-JP"/>
              </w:rPr>
              <w:t>template: 'template'</w:t>
            </w:r>
          </w:p>
          <w:p w14:paraId="3C978297" w14:textId="77777777" w:rsidR="00B33527" w:rsidRDefault="00B33527" w:rsidP="007F4F04">
            <w:pPr>
              <w:pStyle w:val="Code"/>
              <w:rPr>
                <w:lang w:eastAsia="ja-JP"/>
              </w:rPr>
            </w:pPr>
          </w:p>
          <w:p w14:paraId="1B79B718" w14:textId="77777777" w:rsidR="00B33527" w:rsidRDefault="00B33527" w:rsidP="007F4F04">
            <w:pPr>
              <w:pStyle w:val="Code"/>
              <w:rPr>
                <w:lang w:eastAsia="ja-JP"/>
              </w:rPr>
            </w:pPr>
            <w:proofErr w:type="spellStart"/>
            <w:r>
              <w:rPr>
                <w:lang w:eastAsia="ja-JP"/>
              </w:rPr>
              <w:t>const</w:t>
            </w:r>
            <w:proofErr w:type="spellEnd"/>
            <w:r>
              <w:rPr>
                <w:lang w:eastAsia="ja-JP"/>
              </w:rPr>
              <w:t>: '</w:t>
            </w:r>
            <w:proofErr w:type="spellStart"/>
            <w:r>
              <w:rPr>
                <w:lang w:eastAsia="ja-JP"/>
              </w:rPr>
              <w:t>const</w:t>
            </w:r>
            <w:proofErr w:type="spellEnd"/>
            <w:r>
              <w:rPr>
                <w:lang w:eastAsia="ja-JP"/>
              </w:rPr>
              <w:t>'</w:t>
            </w:r>
          </w:p>
          <w:p w14:paraId="2771DE33" w14:textId="77777777" w:rsidR="00B33527" w:rsidRDefault="00B33527" w:rsidP="007F4F04">
            <w:pPr>
              <w:pStyle w:val="Code"/>
              <w:rPr>
                <w:lang w:eastAsia="ja-JP"/>
              </w:rPr>
            </w:pPr>
          </w:p>
          <w:p w14:paraId="56661322" w14:textId="77777777" w:rsidR="00B33527" w:rsidRDefault="00B33527" w:rsidP="007F4F04">
            <w:pPr>
              <w:pStyle w:val="Code"/>
              <w:rPr>
                <w:lang w:eastAsia="ja-JP"/>
              </w:rPr>
            </w:pPr>
            <w:r>
              <w:rPr>
                <w:lang w:eastAsia="ja-JP"/>
              </w:rPr>
              <w:t>length: '(' (NUMBER | NAME) ')'</w:t>
            </w:r>
          </w:p>
          <w:p w14:paraId="24F8D991" w14:textId="77777777" w:rsidR="00B33527" w:rsidRDefault="00B33527" w:rsidP="007F4F04">
            <w:pPr>
              <w:pStyle w:val="Code"/>
              <w:rPr>
                <w:lang w:eastAsia="ja-JP"/>
              </w:rPr>
            </w:pPr>
          </w:p>
          <w:p w14:paraId="79BF5DD3" w14:textId="77777777" w:rsidR="00B33527" w:rsidRDefault="00B33527" w:rsidP="007F4F04">
            <w:pPr>
              <w:pStyle w:val="Code"/>
              <w:rPr>
                <w:lang w:eastAsia="ja-JP"/>
              </w:rPr>
            </w:pPr>
            <w:r>
              <w:rPr>
                <w:lang w:eastAsia="ja-JP"/>
              </w:rPr>
              <w:t>#NOTE: array initialisation with {val1, val2, ...} not in 14496-1</w:t>
            </w:r>
          </w:p>
          <w:p w14:paraId="3D7F52CD" w14:textId="77777777" w:rsidR="00B33527" w:rsidRDefault="00B33527" w:rsidP="007F4F04">
            <w:pPr>
              <w:pStyle w:val="Code"/>
              <w:rPr>
                <w:lang w:eastAsia="ja-JP"/>
              </w:rPr>
            </w:pPr>
            <w:proofErr w:type="spellStart"/>
            <w:r>
              <w:rPr>
                <w:lang w:eastAsia="ja-JP"/>
              </w:rPr>
              <w:t>assigned_value</w:t>
            </w:r>
            <w:proofErr w:type="spellEnd"/>
            <w:r>
              <w:rPr>
                <w:lang w:eastAsia="ja-JP"/>
              </w:rPr>
              <w:t xml:space="preserve">: '=' (value | </w:t>
            </w:r>
            <w:proofErr w:type="spellStart"/>
            <w:r>
              <w:rPr>
                <w:lang w:eastAsia="ja-JP"/>
              </w:rPr>
              <w:t>array_initialisation</w:t>
            </w:r>
            <w:proofErr w:type="spellEnd"/>
            <w:r>
              <w:rPr>
                <w:lang w:eastAsia="ja-JP"/>
              </w:rPr>
              <w:t>)</w:t>
            </w:r>
          </w:p>
          <w:p w14:paraId="589852B8" w14:textId="77777777" w:rsidR="00B33527" w:rsidRDefault="00B33527" w:rsidP="007F4F04">
            <w:pPr>
              <w:pStyle w:val="Code"/>
              <w:rPr>
                <w:lang w:eastAsia="ja-JP"/>
              </w:rPr>
            </w:pPr>
          </w:p>
          <w:p w14:paraId="66AA4B49" w14:textId="77777777" w:rsidR="00B33527" w:rsidRDefault="00B33527" w:rsidP="007F4F04">
            <w:pPr>
              <w:pStyle w:val="Code"/>
              <w:rPr>
                <w:lang w:eastAsia="ja-JP"/>
              </w:rPr>
            </w:pPr>
            <w:proofErr w:type="spellStart"/>
            <w:r>
              <w:rPr>
                <w:lang w:eastAsia="ja-JP"/>
              </w:rPr>
              <w:t>object_instantiation</w:t>
            </w:r>
            <w:proofErr w:type="spellEnd"/>
            <w:r>
              <w:rPr>
                <w:lang w:eastAsia="ja-JP"/>
              </w:rPr>
              <w:t xml:space="preserve">: NAME </w:t>
            </w:r>
            <w:proofErr w:type="spellStart"/>
            <w:r>
              <w:rPr>
                <w:lang w:eastAsia="ja-JP"/>
              </w:rPr>
              <w:t>NAME</w:t>
            </w:r>
            <w:proofErr w:type="spellEnd"/>
            <w:r>
              <w:rPr>
                <w:lang w:eastAsia="ja-JP"/>
              </w:rPr>
              <w:t xml:space="preserve"> ( '(' ','.value+ ')' )* </w:t>
            </w:r>
            <w:proofErr w:type="spellStart"/>
            <w:r>
              <w:rPr>
                <w:lang w:eastAsia="ja-JP"/>
              </w:rPr>
              <w:t>array_length</w:t>
            </w:r>
            <w:proofErr w:type="spellEnd"/>
            <w:r>
              <w:rPr>
                <w:lang w:eastAsia="ja-JP"/>
              </w:rPr>
              <w:t>? ';'</w:t>
            </w:r>
          </w:p>
          <w:p w14:paraId="2E1725AF" w14:textId="77777777" w:rsidR="00B33527" w:rsidRDefault="00B33527" w:rsidP="007F4F04">
            <w:pPr>
              <w:pStyle w:val="Code"/>
              <w:rPr>
                <w:lang w:eastAsia="ja-JP"/>
              </w:rPr>
            </w:pPr>
          </w:p>
          <w:p w14:paraId="490D6F35" w14:textId="77777777" w:rsidR="00B33527" w:rsidRDefault="00B33527" w:rsidP="007F4F04">
            <w:pPr>
              <w:pStyle w:val="Code"/>
              <w:rPr>
                <w:lang w:eastAsia="ja-JP"/>
              </w:rPr>
            </w:pPr>
            <w:proofErr w:type="spellStart"/>
            <w:r>
              <w:rPr>
                <w:lang w:eastAsia="ja-JP"/>
              </w:rPr>
              <w:t>variable_assignment</w:t>
            </w:r>
            <w:proofErr w:type="spellEnd"/>
            <w:r>
              <w:rPr>
                <w:lang w:eastAsia="ja-JP"/>
              </w:rPr>
              <w:t xml:space="preserve">: NAME </w:t>
            </w:r>
            <w:proofErr w:type="spellStart"/>
            <w:r>
              <w:rPr>
                <w:lang w:eastAsia="ja-JP"/>
              </w:rPr>
              <w:t>assigned_value</w:t>
            </w:r>
            <w:proofErr w:type="spellEnd"/>
          </w:p>
          <w:p w14:paraId="23702CC8" w14:textId="77777777" w:rsidR="00B33527" w:rsidRDefault="00B33527" w:rsidP="007F4F04">
            <w:pPr>
              <w:pStyle w:val="Code"/>
              <w:rPr>
                <w:lang w:eastAsia="ja-JP"/>
              </w:rPr>
            </w:pPr>
            <w:proofErr w:type="spellStart"/>
            <w:r>
              <w:rPr>
                <w:lang w:eastAsia="ja-JP"/>
              </w:rPr>
              <w:t>assignment_stmt</w:t>
            </w:r>
            <w:proofErr w:type="spellEnd"/>
            <w:r>
              <w:rPr>
                <w:lang w:eastAsia="ja-JP"/>
              </w:rPr>
              <w:t xml:space="preserve">: </w:t>
            </w:r>
            <w:proofErr w:type="spellStart"/>
            <w:r>
              <w:rPr>
                <w:lang w:eastAsia="ja-JP"/>
              </w:rPr>
              <w:t>variable_assignment</w:t>
            </w:r>
            <w:proofErr w:type="spellEnd"/>
            <w:r>
              <w:rPr>
                <w:lang w:eastAsia="ja-JP"/>
              </w:rPr>
              <w:t xml:space="preserve"> ';'</w:t>
            </w:r>
          </w:p>
          <w:p w14:paraId="2172B70B" w14:textId="77777777" w:rsidR="00B33527" w:rsidRDefault="00B33527" w:rsidP="007F4F04">
            <w:pPr>
              <w:pStyle w:val="Code"/>
              <w:rPr>
                <w:lang w:eastAsia="ja-JP"/>
              </w:rPr>
            </w:pPr>
          </w:p>
          <w:p w14:paraId="48E4F84A" w14:textId="77777777" w:rsidR="00B33527" w:rsidRDefault="00B33527" w:rsidP="007F4F04">
            <w:pPr>
              <w:pStyle w:val="Code"/>
              <w:rPr>
                <w:lang w:eastAsia="ja-JP"/>
              </w:rPr>
            </w:pPr>
            <w:r>
              <w:rPr>
                <w:lang w:eastAsia="ja-JP"/>
              </w:rPr>
              <w:t xml:space="preserve">#TODO: This rule should not allow </w:t>
            </w:r>
            <w:proofErr w:type="spellStart"/>
            <w:r>
              <w:rPr>
                <w:lang w:eastAsia="ja-JP"/>
              </w:rPr>
              <w:t>whitepaces</w:t>
            </w:r>
            <w:proofErr w:type="spellEnd"/>
            <w:r>
              <w:rPr>
                <w:lang w:eastAsia="ja-JP"/>
              </w:rPr>
              <w:t xml:space="preserve"> between name and '+'s</w:t>
            </w:r>
          </w:p>
          <w:p w14:paraId="1315F9D0" w14:textId="77777777" w:rsidR="00B33527" w:rsidRDefault="00B33527" w:rsidP="007F4F04">
            <w:pPr>
              <w:pStyle w:val="Code"/>
              <w:rPr>
                <w:lang w:eastAsia="ja-JP"/>
              </w:rPr>
            </w:pPr>
            <w:proofErr w:type="spellStart"/>
            <w:r>
              <w:rPr>
                <w:lang w:eastAsia="ja-JP"/>
              </w:rPr>
              <w:t>variable_incr</w:t>
            </w:r>
            <w:proofErr w:type="spellEnd"/>
            <w:r>
              <w:rPr>
                <w:lang w:eastAsia="ja-JP"/>
              </w:rPr>
              <w:t>: NAME '+' '+'</w:t>
            </w:r>
          </w:p>
          <w:p w14:paraId="4D1D6C9D" w14:textId="77777777" w:rsidR="00B33527" w:rsidRDefault="00B33527" w:rsidP="007F4F04">
            <w:pPr>
              <w:pStyle w:val="Code"/>
              <w:rPr>
                <w:lang w:eastAsia="ja-JP"/>
              </w:rPr>
            </w:pPr>
          </w:p>
          <w:p w14:paraId="7CDCAAE2" w14:textId="77777777" w:rsidR="00B33527" w:rsidRDefault="00B33527" w:rsidP="007F4F04">
            <w:pPr>
              <w:pStyle w:val="Code"/>
              <w:rPr>
                <w:lang w:eastAsia="ja-JP"/>
              </w:rPr>
            </w:pPr>
            <w:proofErr w:type="spellStart"/>
            <w:r>
              <w:rPr>
                <w:lang w:eastAsia="ja-JP"/>
              </w:rPr>
              <w:t>increment_stmt</w:t>
            </w:r>
            <w:proofErr w:type="spellEnd"/>
            <w:r>
              <w:rPr>
                <w:lang w:eastAsia="ja-JP"/>
              </w:rPr>
              <w:t xml:space="preserve">: </w:t>
            </w:r>
            <w:proofErr w:type="spellStart"/>
            <w:r>
              <w:rPr>
                <w:lang w:eastAsia="ja-JP"/>
              </w:rPr>
              <w:t>variable_incr</w:t>
            </w:r>
            <w:proofErr w:type="spellEnd"/>
            <w:r>
              <w:rPr>
                <w:lang w:eastAsia="ja-JP"/>
              </w:rPr>
              <w:t xml:space="preserve"> ';'</w:t>
            </w:r>
          </w:p>
          <w:p w14:paraId="389496DD" w14:textId="77777777" w:rsidR="00B33527" w:rsidRDefault="00B33527" w:rsidP="007F4F04">
            <w:pPr>
              <w:pStyle w:val="Code"/>
              <w:rPr>
                <w:lang w:eastAsia="ja-JP"/>
              </w:rPr>
            </w:pPr>
          </w:p>
          <w:p w14:paraId="376C7261" w14:textId="77777777" w:rsidR="00B33527" w:rsidRDefault="00B33527" w:rsidP="007F4F04">
            <w:pPr>
              <w:pStyle w:val="Code"/>
              <w:rPr>
                <w:lang w:eastAsia="ja-JP"/>
              </w:rPr>
            </w:pPr>
            <w:r>
              <w:rPr>
                <w:lang w:eastAsia="ja-JP"/>
              </w:rPr>
              <w:t>#NOTE: STRING literal e.g. '</w:t>
            </w:r>
            <w:proofErr w:type="spellStart"/>
            <w:r>
              <w:rPr>
                <w:lang w:eastAsia="ja-JP"/>
              </w:rPr>
              <w:t>uuid</w:t>
            </w:r>
            <w:proofErr w:type="spellEnd"/>
            <w:r>
              <w:rPr>
                <w:lang w:eastAsia="ja-JP"/>
              </w:rPr>
              <w:t>' is not allowed in 14496-1</w:t>
            </w:r>
          </w:p>
          <w:p w14:paraId="566CC1C3" w14:textId="77777777" w:rsidR="00B33527" w:rsidRDefault="00B33527" w:rsidP="007F4F04">
            <w:pPr>
              <w:pStyle w:val="Code"/>
              <w:rPr>
                <w:lang w:eastAsia="ja-JP"/>
              </w:rPr>
            </w:pPr>
            <w:r>
              <w:rPr>
                <w:lang w:eastAsia="ja-JP"/>
              </w:rPr>
              <w:t xml:space="preserve">#NOTE: NUMBER catches decimal, octal, hexadecimal, binary, </w:t>
            </w:r>
            <w:proofErr w:type="spellStart"/>
            <w:r>
              <w:rPr>
                <w:lang w:eastAsia="ja-JP"/>
              </w:rPr>
              <w:t>foating</w:t>
            </w:r>
            <w:proofErr w:type="spellEnd"/>
            <w:r>
              <w:rPr>
                <w:lang w:eastAsia="ja-JP"/>
              </w:rPr>
              <w:t xml:space="preserve"> point (scientific </w:t>
            </w:r>
            <w:proofErr w:type="spellStart"/>
            <w:r>
              <w:rPr>
                <w:lang w:eastAsia="ja-JP"/>
              </w:rPr>
              <w:t>noation</w:t>
            </w:r>
            <w:proofErr w:type="spellEnd"/>
            <w:r>
              <w:rPr>
                <w:lang w:eastAsia="ja-JP"/>
              </w:rPr>
              <w:t xml:space="preserve">) and even imaginary number. Too broad for SDL. </w:t>
            </w:r>
          </w:p>
          <w:p w14:paraId="25523D78" w14:textId="77777777" w:rsidR="00B33527" w:rsidRDefault="00B33527" w:rsidP="007F4F04">
            <w:pPr>
              <w:pStyle w:val="Code"/>
              <w:rPr>
                <w:lang w:eastAsia="ja-JP"/>
              </w:rPr>
            </w:pPr>
            <w:r>
              <w:rPr>
                <w:lang w:eastAsia="ja-JP"/>
              </w:rPr>
              <w:t>value: function | expr | '-'? NUMBER | NAME | STRING</w:t>
            </w:r>
          </w:p>
          <w:p w14:paraId="5F0CE016" w14:textId="77777777" w:rsidR="00B33527" w:rsidRDefault="00B33527" w:rsidP="007F4F04">
            <w:pPr>
              <w:pStyle w:val="Code"/>
              <w:rPr>
                <w:lang w:eastAsia="ja-JP"/>
              </w:rPr>
            </w:pPr>
          </w:p>
          <w:p w14:paraId="0BFD8E60" w14:textId="77777777" w:rsidR="00B33527" w:rsidRDefault="00B33527" w:rsidP="007F4F04">
            <w:pPr>
              <w:pStyle w:val="Code"/>
              <w:rPr>
                <w:lang w:eastAsia="ja-JP"/>
              </w:rPr>
            </w:pPr>
            <w:r>
              <w:rPr>
                <w:lang w:eastAsia="ja-JP"/>
              </w:rPr>
              <w:t>expr:  (value operator value) | ( '(' value operator value ')' )</w:t>
            </w:r>
          </w:p>
          <w:p w14:paraId="194BBF4F" w14:textId="77777777" w:rsidR="00B33527" w:rsidRDefault="00B33527" w:rsidP="007F4F04">
            <w:pPr>
              <w:pStyle w:val="Code"/>
              <w:rPr>
                <w:lang w:eastAsia="ja-JP"/>
              </w:rPr>
            </w:pPr>
          </w:p>
          <w:p w14:paraId="09F709A7" w14:textId="77777777" w:rsidR="00B33527" w:rsidRDefault="00B33527" w:rsidP="007F4F04">
            <w:pPr>
              <w:pStyle w:val="Code"/>
              <w:rPr>
                <w:lang w:eastAsia="ja-JP"/>
              </w:rPr>
            </w:pPr>
            <w:r>
              <w:rPr>
                <w:lang w:eastAsia="ja-JP"/>
              </w:rPr>
              <w:t>#NOTE: &amp; and &amp;&amp; not in 14496-1 but used in 14496-12</w:t>
            </w:r>
          </w:p>
          <w:p w14:paraId="6539F7E0" w14:textId="77777777" w:rsidR="00B33527" w:rsidRDefault="00B33527" w:rsidP="007F4F04">
            <w:pPr>
              <w:pStyle w:val="Code"/>
              <w:rPr>
                <w:lang w:eastAsia="ja-JP"/>
              </w:rPr>
            </w:pPr>
            <w:r>
              <w:rPr>
                <w:lang w:eastAsia="ja-JP"/>
              </w:rPr>
              <w:t xml:space="preserve">operator: </w:t>
            </w:r>
            <w:proofErr w:type="spellStart"/>
            <w:r>
              <w:rPr>
                <w:lang w:eastAsia="ja-JP"/>
              </w:rPr>
              <w:t>operator_test</w:t>
            </w:r>
            <w:proofErr w:type="spellEnd"/>
            <w:r>
              <w:rPr>
                <w:lang w:eastAsia="ja-JP"/>
              </w:rPr>
              <w:t xml:space="preserve"> | </w:t>
            </w:r>
            <w:proofErr w:type="spellStart"/>
            <w:r>
              <w:rPr>
                <w:lang w:eastAsia="ja-JP"/>
              </w:rPr>
              <w:t>operator_logical</w:t>
            </w:r>
            <w:proofErr w:type="spellEnd"/>
            <w:r>
              <w:rPr>
                <w:lang w:eastAsia="ja-JP"/>
              </w:rPr>
              <w:t xml:space="preserve"> | </w:t>
            </w:r>
            <w:proofErr w:type="spellStart"/>
            <w:r>
              <w:rPr>
                <w:lang w:eastAsia="ja-JP"/>
              </w:rPr>
              <w:t>operator_bin</w:t>
            </w:r>
            <w:proofErr w:type="spellEnd"/>
            <w:r>
              <w:rPr>
                <w:lang w:eastAsia="ja-JP"/>
              </w:rPr>
              <w:t xml:space="preserve"> | </w:t>
            </w:r>
            <w:proofErr w:type="spellStart"/>
            <w:r>
              <w:rPr>
                <w:lang w:eastAsia="ja-JP"/>
              </w:rPr>
              <w:t>operator_math</w:t>
            </w:r>
            <w:proofErr w:type="spellEnd"/>
          </w:p>
          <w:p w14:paraId="7BE72CA8" w14:textId="77777777" w:rsidR="00B33527" w:rsidRDefault="00B33527" w:rsidP="007F4F04">
            <w:pPr>
              <w:pStyle w:val="Code"/>
              <w:rPr>
                <w:lang w:eastAsia="ja-JP"/>
              </w:rPr>
            </w:pPr>
          </w:p>
          <w:p w14:paraId="6EA91287" w14:textId="77777777" w:rsidR="00B33527" w:rsidRDefault="00B33527" w:rsidP="007F4F04">
            <w:pPr>
              <w:pStyle w:val="Code"/>
              <w:rPr>
                <w:lang w:eastAsia="ja-JP"/>
              </w:rPr>
            </w:pPr>
            <w:proofErr w:type="spellStart"/>
            <w:r>
              <w:rPr>
                <w:lang w:eastAsia="ja-JP"/>
              </w:rPr>
              <w:t>operator_math</w:t>
            </w:r>
            <w:proofErr w:type="spellEnd"/>
            <w:r>
              <w:rPr>
                <w:lang w:eastAsia="ja-JP"/>
              </w:rPr>
              <w:t>: '+' | '-' | '/' | '*'</w:t>
            </w:r>
          </w:p>
          <w:p w14:paraId="6738BBA7" w14:textId="77777777" w:rsidR="00B33527" w:rsidRDefault="00B33527" w:rsidP="007F4F04">
            <w:pPr>
              <w:pStyle w:val="Code"/>
              <w:rPr>
                <w:lang w:eastAsia="ja-JP"/>
              </w:rPr>
            </w:pPr>
          </w:p>
          <w:p w14:paraId="0683E431" w14:textId="77777777" w:rsidR="00B33527" w:rsidRDefault="00B33527" w:rsidP="007F4F04">
            <w:pPr>
              <w:pStyle w:val="Code"/>
              <w:rPr>
                <w:lang w:eastAsia="ja-JP"/>
              </w:rPr>
            </w:pPr>
            <w:proofErr w:type="spellStart"/>
            <w:r>
              <w:rPr>
                <w:lang w:eastAsia="ja-JP"/>
              </w:rPr>
              <w:t>operator_test</w:t>
            </w:r>
            <w:proofErr w:type="spellEnd"/>
            <w:r>
              <w:rPr>
                <w:lang w:eastAsia="ja-JP"/>
              </w:rPr>
              <w:t>: '==' | '&lt;=' | '&lt;' | '&gt;=' | '&gt;' | '!='</w:t>
            </w:r>
          </w:p>
          <w:p w14:paraId="0CD5DC35" w14:textId="77777777" w:rsidR="00B33527" w:rsidRDefault="00B33527" w:rsidP="007F4F04">
            <w:pPr>
              <w:pStyle w:val="Code"/>
              <w:rPr>
                <w:lang w:eastAsia="ja-JP"/>
              </w:rPr>
            </w:pPr>
          </w:p>
          <w:p w14:paraId="036D9DC5" w14:textId="77777777" w:rsidR="00B33527" w:rsidRDefault="00B33527" w:rsidP="007F4F04">
            <w:pPr>
              <w:pStyle w:val="Code"/>
              <w:rPr>
                <w:lang w:eastAsia="ja-JP"/>
              </w:rPr>
            </w:pPr>
            <w:proofErr w:type="spellStart"/>
            <w:r>
              <w:rPr>
                <w:lang w:eastAsia="ja-JP"/>
              </w:rPr>
              <w:t>operator_bin</w:t>
            </w:r>
            <w:proofErr w:type="spellEnd"/>
            <w:r>
              <w:rPr>
                <w:lang w:eastAsia="ja-JP"/>
              </w:rPr>
              <w:t>: '&amp;' | '|'</w:t>
            </w:r>
          </w:p>
          <w:p w14:paraId="1F4A511B" w14:textId="77777777" w:rsidR="00B33527" w:rsidRDefault="00B33527" w:rsidP="007F4F04">
            <w:pPr>
              <w:pStyle w:val="Code"/>
              <w:rPr>
                <w:lang w:eastAsia="ja-JP"/>
              </w:rPr>
            </w:pPr>
          </w:p>
          <w:p w14:paraId="011637AD" w14:textId="77777777" w:rsidR="00B33527" w:rsidRDefault="00B33527" w:rsidP="007F4F04">
            <w:pPr>
              <w:pStyle w:val="Code"/>
              <w:rPr>
                <w:lang w:eastAsia="ja-JP"/>
              </w:rPr>
            </w:pPr>
            <w:proofErr w:type="spellStart"/>
            <w:r>
              <w:rPr>
                <w:lang w:eastAsia="ja-JP"/>
              </w:rPr>
              <w:t>operator_logical</w:t>
            </w:r>
            <w:proofErr w:type="spellEnd"/>
            <w:r>
              <w:rPr>
                <w:lang w:eastAsia="ja-JP"/>
              </w:rPr>
              <w:t>: '&amp;' '&amp;' | '|' '|'</w:t>
            </w:r>
          </w:p>
          <w:p w14:paraId="4C62AA89" w14:textId="77777777" w:rsidR="00B33527" w:rsidRDefault="00B33527" w:rsidP="007F4F04">
            <w:pPr>
              <w:pStyle w:val="Code"/>
              <w:rPr>
                <w:lang w:eastAsia="ja-JP"/>
              </w:rPr>
            </w:pPr>
          </w:p>
          <w:p w14:paraId="00351694" w14:textId="77777777" w:rsidR="00B33527" w:rsidRDefault="00B33527" w:rsidP="007F4F04">
            <w:pPr>
              <w:pStyle w:val="Code"/>
              <w:rPr>
                <w:lang w:eastAsia="ja-JP"/>
              </w:rPr>
            </w:pPr>
            <w:r>
              <w:rPr>
                <w:lang w:eastAsia="ja-JP"/>
              </w:rPr>
              <w:t xml:space="preserve">function: </w:t>
            </w:r>
            <w:proofErr w:type="spellStart"/>
            <w:r>
              <w:rPr>
                <w:lang w:eastAsia="ja-JP"/>
              </w:rPr>
              <w:t>function_name</w:t>
            </w:r>
            <w:proofErr w:type="spellEnd"/>
            <w:r>
              <w:rPr>
                <w:lang w:eastAsia="ja-JP"/>
              </w:rPr>
              <w:t xml:space="preserve"> '(' value ')'</w:t>
            </w:r>
          </w:p>
          <w:p w14:paraId="0FAFCB50" w14:textId="77777777" w:rsidR="00B33527" w:rsidRDefault="00B33527" w:rsidP="007F4F04">
            <w:pPr>
              <w:pStyle w:val="Code"/>
              <w:rPr>
                <w:lang w:eastAsia="ja-JP"/>
              </w:rPr>
            </w:pPr>
          </w:p>
          <w:p w14:paraId="66178198" w14:textId="77777777" w:rsidR="00B33527" w:rsidRDefault="00B33527" w:rsidP="007F4F04">
            <w:pPr>
              <w:pStyle w:val="Code"/>
              <w:rPr>
                <w:lang w:eastAsia="ja-JP"/>
              </w:rPr>
            </w:pPr>
            <w:r>
              <w:rPr>
                <w:lang w:eastAsia="ja-JP"/>
              </w:rPr>
              <w:t xml:space="preserve">#NOTE: Only </w:t>
            </w:r>
            <w:proofErr w:type="spellStart"/>
            <w:r>
              <w:rPr>
                <w:lang w:eastAsia="ja-JP"/>
              </w:rPr>
              <w:t>lengthof</w:t>
            </w:r>
            <w:proofErr w:type="spellEnd"/>
            <w:r>
              <w:rPr>
                <w:lang w:eastAsia="ja-JP"/>
              </w:rPr>
              <w:t xml:space="preserve"> in 14496-1, floor is used in 14496-12 without definition</w:t>
            </w:r>
          </w:p>
          <w:p w14:paraId="2ED3A202" w14:textId="77777777" w:rsidR="00B33527" w:rsidRDefault="00B33527" w:rsidP="007F4F04">
            <w:pPr>
              <w:pStyle w:val="Code"/>
              <w:rPr>
                <w:lang w:eastAsia="ja-JP"/>
              </w:rPr>
            </w:pPr>
            <w:proofErr w:type="spellStart"/>
            <w:r>
              <w:rPr>
                <w:lang w:eastAsia="ja-JP"/>
              </w:rPr>
              <w:t>function_name</w:t>
            </w:r>
            <w:proofErr w:type="spellEnd"/>
            <w:r>
              <w:rPr>
                <w:lang w:eastAsia="ja-JP"/>
              </w:rPr>
              <w:t>: 'floor' | '</w:t>
            </w:r>
            <w:proofErr w:type="spellStart"/>
            <w:r>
              <w:rPr>
                <w:lang w:eastAsia="ja-JP"/>
              </w:rPr>
              <w:t>lengthof</w:t>
            </w:r>
            <w:proofErr w:type="spellEnd"/>
            <w:r>
              <w:rPr>
                <w:lang w:eastAsia="ja-JP"/>
              </w:rPr>
              <w:t>'</w:t>
            </w:r>
          </w:p>
          <w:p w14:paraId="07FAE119" w14:textId="77777777" w:rsidR="00B33527" w:rsidRDefault="00B33527" w:rsidP="007F4F04">
            <w:pPr>
              <w:pStyle w:val="Code"/>
              <w:rPr>
                <w:lang w:eastAsia="ja-JP"/>
              </w:rPr>
            </w:pPr>
          </w:p>
          <w:p w14:paraId="3E9A42AA" w14:textId="77777777" w:rsidR="00B33527" w:rsidRDefault="00B33527" w:rsidP="007F4F04">
            <w:pPr>
              <w:pStyle w:val="Code"/>
              <w:rPr>
                <w:lang w:eastAsia="ja-JP"/>
              </w:rPr>
            </w:pPr>
            <w:proofErr w:type="spellStart"/>
            <w:r>
              <w:rPr>
                <w:lang w:eastAsia="ja-JP"/>
              </w:rPr>
              <w:t>array_initialisation</w:t>
            </w:r>
            <w:proofErr w:type="spellEnd"/>
            <w:r>
              <w:rPr>
                <w:lang w:eastAsia="ja-JP"/>
              </w:rPr>
              <w:t>: '{' ','.value+ '}'</w:t>
            </w:r>
          </w:p>
          <w:p w14:paraId="3EFC51A5" w14:textId="77777777" w:rsidR="00B33527" w:rsidRDefault="00B33527" w:rsidP="007F4F04">
            <w:pPr>
              <w:pStyle w:val="Code"/>
              <w:rPr>
                <w:lang w:eastAsia="ja-JP"/>
              </w:rPr>
            </w:pPr>
          </w:p>
          <w:p w14:paraId="70D4F145" w14:textId="77777777" w:rsidR="00B33527" w:rsidRDefault="00B33527" w:rsidP="007F4F04">
            <w:pPr>
              <w:pStyle w:val="Code"/>
              <w:rPr>
                <w:lang w:eastAsia="ja-JP"/>
              </w:rPr>
            </w:pPr>
            <w:r>
              <w:rPr>
                <w:lang w:eastAsia="ja-JP"/>
              </w:rPr>
              <w:t># Rule FC.1</w:t>
            </w:r>
          </w:p>
          <w:p w14:paraId="3438C519" w14:textId="77777777" w:rsidR="00B33527" w:rsidRDefault="00B33527" w:rsidP="007F4F04">
            <w:pPr>
              <w:pStyle w:val="Code"/>
              <w:rPr>
                <w:lang w:eastAsia="ja-JP"/>
              </w:rPr>
            </w:pPr>
            <w:proofErr w:type="spellStart"/>
            <w:r>
              <w:rPr>
                <w:lang w:eastAsia="ja-JP"/>
              </w:rPr>
              <w:t>if_stmt</w:t>
            </w:r>
            <w:proofErr w:type="spellEnd"/>
            <w:r>
              <w:rPr>
                <w:lang w:eastAsia="ja-JP"/>
              </w:rPr>
              <w:t xml:space="preserve">: 'if' '(' condition ')' '{' body '}' </w:t>
            </w:r>
            <w:proofErr w:type="spellStart"/>
            <w:r>
              <w:rPr>
                <w:lang w:eastAsia="ja-JP"/>
              </w:rPr>
              <w:t>else_if_stmt</w:t>
            </w:r>
            <w:proofErr w:type="spellEnd"/>
            <w:r>
              <w:rPr>
                <w:lang w:eastAsia="ja-JP"/>
              </w:rPr>
              <w:t xml:space="preserve">? </w:t>
            </w:r>
            <w:proofErr w:type="spellStart"/>
            <w:r>
              <w:rPr>
                <w:lang w:eastAsia="ja-JP"/>
              </w:rPr>
              <w:t>else_stmt</w:t>
            </w:r>
            <w:proofErr w:type="spellEnd"/>
            <w:r>
              <w:rPr>
                <w:lang w:eastAsia="ja-JP"/>
              </w:rPr>
              <w:t>?</w:t>
            </w:r>
          </w:p>
          <w:p w14:paraId="00EE329E" w14:textId="77777777" w:rsidR="00B33527" w:rsidRDefault="00B33527" w:rsidP="007F4F04">
            <w:pPr>
              <w:pStyle w:val="Code"/>
              <w:rPr>
                <w:lang w:eastAsia="ja-JP"/>
              </w:rPr>
            </w:pPr>
          </w:p>
          <w:p w14:paraId="4D188567" w14:textId="77777777" w:rsidR="00B33527" w:rsidRDefault="00B33527" w:rsidP="007F4F04">
            <w:pPr>
              <w:pStyle w:val="Code"/>
              <w:rPr>
                <w:lang w:eastAsia="ja-JP"/>
              </w:rPr>
            </w:pPr>
            <w:proofErr w:type="spellStart"/>
            <w:r>
              <w:rPr>
                <w:lang w:eastAsia="ja-JP"/>
              </w:rPr>
              <w:t>else_if_stmt</w:t>
            </w:r>
            <w:proofErr w:type="spellEnd"/>
            <w:r>
              <w:rPr>
                <w:lang w:eastAsia="ja-JP"/>
              </w:rPr>
              <w:t>: 'else' 'if' '(' condition ')' '{' body '}'</w:t>
            </w:r>
          </w:p>
          <w:p w14:paraId="40C2AE7D" w14:textId="77777777" w:rsidR="00B33527" w:rsidRDefault="00B33527" w:rsidP="007F4F04">
            <w:pPr>
              <w:pStyle w:val="Code"/>
              <w:rPr>
                <w:lang w:eastAsia="ja-JP"/>
              </w:rPr>
            </w:pPr>
          </w:p>
          <w:p w14:paraId="07ACD033" w14:textId="77777777" w:rsidR="00B33527" w:rsidRDefault="00B33527" w:rsidP="007F4F04">
            <w:pPr>
              <w:pStyle w:val="Code"/>
              <w:rPr>
                <w:lang w:eastAsia="ja-JP"/>
              </w:rPr>
            </w:pPr>
            <w:proofErr w:type="spellStart"/>
            <w:r>
              <w:rPr>
                <w:lang w:eastAsia="ja-JP"/>
              </w:rPr>
              <w:t>else_stmt</w:t>
            </w:r>
            <w:proofErr w:type="spellEnd"/>
            <w:r>
              <w:rPr>
                <w:lang w:eastAsia="ja-JP"/>
              </w:rPr>
              <w:t>: 'else' '{' body '}'</w:t>
            </w:r>
          </w:p>
          <w:p w14:paraId="0BBBDF64" w14:textId="77777777" w:rsidR="00B33527" w:rsidRDefault="00B33527" w:rsidP="007F4F04">
            <w:pPr>
              <w:pStyle w:val="Code"/>
              <w:rPr>
                <w:lang w:eastAsia="ja-JP"/>
              </w:rPr>
            </w:pPr>
          </w:p>
          <w:p w14:paraId="4175AEE8" w14:textId="77777777" w:rsidR="00B33527" w:rsidRDefault="00B33527" w:rsidP="007F4F04">
            <w:pPr>
              <w:pStyle w:val="Code"/>
              <w:rPr>
                <w:lang w:eastAsia="ja-JP"/>
              </w:rPr>
            </w:pPr>
            <w:r>
              <w:rPr>
                <w:lang w:eastAsia="ja-JP"/>
              </w:rPr>
              <w:t>condition: value</w:t>
            </w:r>
          </w:p>
          <w:p w14:paraId="5AC3E13B" w14:textId="77777777" w:rsidR="00B33527" w:rsidRDefault="00B33527" w:rsidP="007F4F04">
            <w:pPr>
              <w:pStyle w:val="Code"/>
              <w:rPr>
                <w:lang w:eastAsia="ja-JP"/>
              </w:rPr>
            </w:pPr>
          </w:p>
          <w:p w14:paraId="27A4844E" w14:textId="77777777" w:rsidR="00B33527" w:rsidRDefault="00B33527" w:rsidP="007F4F04">
            <w:pPr>
              <w:pStyle w:val="Code"/>
              <w:rPr>
                <w:lang w:eastAsia="ja-JP"/>
              </w:rPr>
            </w:pPr>
            <w:r>
              <w:rPr>
                <w:lang w:eastAsia="ja-JP"/>
              </w:rPr>
              <w:t># Rule FC.2</w:t>
            </w:r>
          </w:p>
          <w:p w14:paraId="6D745F14" w14:textId="77777777" w:rsidR="00B33527" w:rsidRDefault="00B33527" w:rsidP="007F4F04">
            <w:pPr>
              <w:pStyle w:val="Code"/>
              <w:rPr>
                <w:lang w:eastAsia="ja-JP"/>
              </w:rPr>
            </w:pPr>
            <w:proofErr w:type="spellStart"/>
            <w:r>
              <w:rPr>
                <w:lang w:eastAsia="ja-JP"/>
              </w:rPr>
              <w:t>switch_stmt</w:t>
            </w:r>
            <w:proofErr w:type="spellEnd"/>
            <w:r>
              <w:rPr>
                <w:lang w:eastAsia="ja-JP"/>
              </w:rPr>
              <w:t>: 'switch' '(' condition ')' '{' (</w:t>
            </w:r>
            <w:proofErr w:type="spellStart"/>
            <w:r>
              <w:rPr>
                <w:lang w:eastAsia="ja-JP"/>
              </w:rPr>
              <w:t>switch_case</w:t>
            </w:r>
            <w:proofErr w:type="spellEnd"/>
            <w:r>
              <w:rPr>
                <w:lang w:eastAsia="ja-JP"/>
              </w:rPr>
              <w:t xml:space="preserve"> </w:t>
            </w:r>
            <w:proofErr w:type="spellStart"/>
            <w:r>
              <w:rPr>
                <w:lang w:eastAsia="ja-JP"/>
              </w:rPr>
              <w:t>switch_break</w:t>
            </w:r>
            <w:proofErr w:type="spellEnd"/>
            <w:r>
              <w:rPr>
                <w:lang w:eastAsia="ja-JP"/>
              </w:rPr>
              <w:t xml:space="preserve">?)* </w:t>
            </w:r>
            <w:proofErr w:type="spellStart"/>
            <w:r>
              <w:rPr>
                <w:lang w:eastAsia="ja-JP"/>
              </w:rPr>
              <w:t>switch_default</w:t>
            </w:r>
            <w:proofErr w:type="spellEnd"/>
            <w:r>
              <w:rPr>
                <w:lang w:eastAsia="ja-JP"/>
              </w:rPr>
              <w:t xml:space="preserve">? </w:t>
            </w:r>
            <w:proofErr w:type="spellStart"/>
            <w:r>
              <w:rPr>
                <w:lang w:eastAsia="ja-JP"/>
              </w:rPr>
              <w:t>switch_break</w:t>
            </w:r>
            <w:proofErr w:type="spellEnd"/>
            <w:r>
              <w:rPr>
                <w:lang w:eastAsia="ja-JP"/>
              </w:rPr>
              <w:t>?'}'</w:t>
            </w:r>
          </w:p>
          <w:p w14:paraId="24706BB1" w14:textId="77777777" w:rsidR="00B33527" w:rsidRDefault="00B33527" w:rsidP="007F4F04">
            <w:pPr>
              <w:pStyle w:val="Code"/>
              <w:rPr>
                <w:lang w:eastAsia="ja-JP"/>
              </w:rPr>
            </w:pPr>
          </w:p>
          <w:p w14:paraId="07E02EA9" w14:textId="77777777" w:rsidR="00B33527" w:rsidRDefault="00B33527" w:rsidP="007F4F04">
            <w:pPr>
              <w:pStyle w:val="Code"/>
              <w:rPr>
                <w:lang w:eastAsia="ja-JP"/>
              </w:rPr>
            </w:pPr>
            <w:proofErr w:type="spellStart"/>
            <w:r>
              <w:rPr>
                <w:lang w:eastAsia="ja-JP"/>
              </w:rPr>
              <w:t>switch_break</w:t>
            </w:r>
            <w:proofErr w:type="spellEnd"/>
            <w:r>
              <w:rPr>
                <w:lang w:eastAsia="ja-JP"/>
              </w:rPr>
              <w:t>: 'break' ';'</w:t>
            </w:r>
          </w:p>
          <w:p w14:paraId="3E6AB634" w14:textId="77777777" w:rsidR="00B33527" w:rsidRDefault="00B33527" w:rsidP="007F4F04">
            <w:pPr>
              <w:pStyle w:val="Code"/>
              <w:rPr>
                <w:lang w:eastAsia="ja-JP"/>
              </w:rPr>
            </w:pPr>
            <w:proofErr w:type="spellStart"/>
            <w:r>
              <w:rPr>
                <w:lang w:eastAsia="ja-JP"/>
              </w:rPr>
              <w:t>switch_case</w:t>
            </w:r>
            <w:proofErr w:type="spellEnd"/>
            <w:r>
              <w:rPr>
                <w:lang w:eastAsia="ja-JP"/>
              </w:rPr>
              <w:t xml:space="preserve">: 'case' (NUMBER | NAME | STRING) ':' body? </w:t>
            </w:r>
          </w:p>
          <w:p w14:paraId="1EDCB432" w14:textId="77777777" w:rsidR="00B33527" w:rsidRDefault="00B33527" w:rsidP="007F4F04">
            <w:pPr>
              <w:pStyle w:val="Code"/>
              <w:rPr>
                <w:lang w:eastAsia="ja-JP"/>
              </w:rPr>
            </w:pPr>
            <w:proofErr w:type="spellStart"/>
            <w:r>
              <w:rPr>
                <w:lang w:eastAsia="ja-JP"/>
              </w:rPr>
              <w:t>switch_default</w:t>
            </w:r>
            <w:proofErr w:type="spellEnd"/>
            <w:r>
              <w:rPr>
                <w:lang w:eastAsia="ja-JP"/>
              </w:rPr>
              <w:t>: 'default' ':' body?</w:t>
            </w:r>
          </w:p>
          <w:p w14:paraId="13F9AAB3" w14:textId="77777777" w:rsidR="00B33527" w:rsidRDefault="00B33527" w:rsidP="007F4F04">
            <w:pPr>
              <w:pStyle w:val="Code"/>
              <w:rPr>
                <w:lang w:eastAsia="ja-JP"/>
              </w:rPr>
            </w:pPr>
          </w:p>
          <w:p w14:paraId="6C1641E8" w14:textId="77777777" w:rsidR="00B33527" w:rsidRDefault="00B33527" w:rsidP="007F4F04">
            <w:pPr>
              <w:pStyle w:val="Code"/>
              <w:rPr>
                <w:lang w:eastAsia="ja-JP"/>
              </w:rPr>
            </w:pPr>
            <w:r>
              <w:rPr>
                <w:lang w:eastAsia="ja-JP"/>
              </w:rPr>
              <w:t># Rule FC.3</w:t>
            </w:r>
          </w:p>
          <w:p w14:paraId="2CEB59EB" w14:textId="77777777" w:rsidR="00B33527" w:rsidRDefault="00B33527" w:rsidP="007F4F04">
            <w:pPr>
              <w:pStyle w:val="Code"/>
              <w:rPr>
                <w:lang w:eastAsia="ja-JP"/>
              </w:rPr>
            </w:pPr>
            <w:proofErr w:type="spellStart"/>
            <w:r>
              <w:rPr>
                <w:lang w:eastAsia="ja-JP"/>
              </w:rPr>
              <w:t>for_stmt</w:t>
            </w:r>
            <w:proofErr w:type="spellEnd"/>
            <w:r>
              <w:rPr>
                <w:lang w:eastAsia="ja-JP"/>
              </w:rPr>
              <w:t>: 'for' '(' expression1 ';' expression2 ';' expression3 ')' '{' body '}'</w:t>
            </w:r>
          </w:p>
          <w:p w14:paraId="5BE550EE" w14:textId="77777777" w:rsidR="00B33527" w:rsidRDefault="00B33527" w:rsidP="007F4F04">
            <w:pPr>
              <w:pStyle w:val="Code"/>
              <w:rPr>
                <w:lang w:eastAsia="ja-JP"/>
              </w:rPr>
            </w:pPr>
          </w:p>
          <w:p w14:paraId="075E9C05" w14:textId="77777777" w:rsidR="00B33527" w:rsidRDefault="00B33527" w:rsidP="007F4F04">
            <w:pPr>
              <w:pStyle w:val="Code"/>
              <w:rPr>
                <w:lang w:eastAsia="ja-JP"/>
              </w:rPr>
            </w:pPr>
            <w:proofErr w:type="spellStart"/>
            <w:r>
              <w:rPr>
                <w:lang w:eastAsia="ja-JP"/>
              </w:rPr>
              <w:t>for_variable_declaration_assignment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p>
          <w:p w14:paraId="53943253" w14:textId="77777777" w:rsidR="00B33527" w:rsidRDefault="00B33527" w:rsidP="007F4F04">
            <w:pPr>
              <w:pStyle w:val="Code"/>
              <w:rPr>
                <w:lang w:eastAsia="ja-JP"/>
              </w:rPr>
            </w:pPr>
          </w:p>
          <w:p w14:paraId="775B7111" w14:textId="77777777" w:rsidR="00B33527" w:rsidRDefault="00B33527" w:rsidP="007F4F04">
            <w:pPr>
              <w:pStyle w:val="Code"/>
              <w:rPr>
                <w:lang w:eastAsia="ja-JP"/>
              </w:rPr>
            </w:pPr>
            <w:r>
              <w:rPr>
                <w:lang w:eastAsia="ja-JP"/>
              </w:rPr>
              <w:t>expression1:</w:t>
            </w:r>
          </w:p>
          <w:p w14:paraId="0A0D8DFE" w14:textId="77777777" w:rsidR="00B33527" w:rsidRDefault="00B33527" w:rsidP="007F4F04">
            <w:pPr>
              <w:pStyle w:val="Code"/>
              <w:rPr>
                <w:lang w:eastAsia="ja-JP"/>
              </w:rPr>
            </w:pPr>
            <w:r>
              <w:rPr>
                <w:lang w:eastAsia="ja-JP"/>
              </w:rPr>
              <w:t xml:space="preserve">  | </w:t>
            </w:r>
            <w:proofErr w:type="spellStart"/>
            <w:r>
              <w:rPr>
                <w:lang w:eastAsia="ja-JP"/>
              </w:rPr>
              <w:t>variable_assignment</w:t>
            </w:r>
            <w:proofErr w:type="spellEnd"/>
          </w:p>
          <w:p w14:paraId="450D03A5" w14:textId="77777777" w:rsidR="00B33527" w:rsidRDefault="00B33527" w:rsidP="007F4F04">
            <w:pPr>
              <w:pStyle w:val="Code"/>
              <w:rPr>
                <w:lang w:eastAsia="ja-JP"/>
              </w:rPr>
            </w:pPr>
            <w:r>
              <w:rPr>
                <w:lang w:eastAsia="ja-JP"/>
              </w:rPr>
              <w:t xml:space="preserve">  | </w:t>
            </w:r>
            <w:proofErr w:type="spellStart"/>
            <w:r>
              <w:rPr>
                <w:lang w:eastAsia="ja-JP"/>
              </w:rPr>
              <w:t>for_variable_declaration_assignment</w:t>
            </w:r>
            <w:proofErr w:type="spellEnd"/>
          </w:p>
          <w:p w14:paraId="1F519787" w14:textId="77777777" w:rsidR="00B33527" w:rsidRDefault="00B33527" w:rsidP="007F4F04">
            <w:pPr>
              <w:pStyle w:val="Code"/>
              <w:rPr>
                <w:lang w:eastAsia="ja-JP"/>
              </w:rPr>
            </w:pPr>
          </w:p>
          <w:p w14:paraId="182ECD91" w14:textId="77777777" w:rsidR="00B33527" w:rsidRDefault="00B33527" w:rsidP="007F4F04">
            <w:pPr>
              <w:pStyle w:val="Code"/>
              <w:rPr>
                <w:lang w:eastAsia="ja-JP"/>
              </w:rPr>
            </w:pPr>
          </w:p>
          <w:p w14:paraId="5690FE01" w14:textId="77777777" w:rsidR="00B33527" w:rsidRDefault="00B33527" w:rsidP="007F4F04">
            <w:pPr>
              <w:pStyle w:val="Code"/>
              <w:rPr>
                <w:lang w:eastAsia="ja-JP"/>
              </w:rPr>
            </w:pPr>
            <w:r>
              <w:rPr>
                <w:lang w:eastAsia="ja-JP"/>
              </w:rPr>
              <w:t>expression2: value</w:t>
            </w:r>
          </w:p>
          <w:p w14:paraId="136D4D66" w14:textId="77777777" w:rsidR="00B33527" w:rsidRDefault="00B33527" w:rsidP="007F4F04">
            <w:pPr>
              <w:pStyle w:val="Code"/>
              <w:rPr>
                <w:lang w:eastAsia="ja-JP"/>
              </w:rPr>
            </w:pPr>
          </w:p>
          <w:p w14:paraId="633EFE25" w14:textId="77777777" w:rsidR="00B33527" w:rsidRDefault="00B33527" w:rsidP="007F4F04">
            <w:pPr>
              <w:pStyle w:val="Code"/>
              <w:rPr>
                <w:lang w:eastAsia="ja-JP"/>
              </w:rPr>
            </w:pPr>
            <w:r>
              <w:rPr>
                <w:lang w:eastAsia="ja-JP"/>
              </w:rPr>
              <w:t xml:space="preserve">expression3: </w:t>
            </w:r>
            <w:proofErr w:type="spellStart"/>
            <w:r>
              <w:rPr>
                <w:lang w:eastAsia="ja-JP"/>
              </w:rPr>
              <w:t>variable_incr</w:t>
            </w:r>
            <w:proofErr w:type="spellEnd"/>
          </w:p>
          <w:p w14:paraId="02A8C536" w14:textId="77777777" w:rsidR="00B33527" w:rsidRDefault="00B33527" w:rsidP="007F4F04">
            <w:pPr>
              <w:pStyle w:val="Code"/>
              <w:rPr>
                <w:lang w:eastAsia="ja-JP"/>
              </w:rPr>
            </w:pPr>
          </w:p>
          <w:p w14:paraId="1FA24E15" w14:textId="77777777" w:rsidR="00B33527" w:rsidRDefault="00B33527" w:rsidP="007F4F04">
            <w:pPr>
              <w:pStyle w:val="Code"/>
              <w:rPr>
                <w:lang w:eastAsia="ja-JP"/>
              </w:rPr>
            </w:pPr>
            <w:r>
              <w:rPr>
                <w:lang w:eastAsia="ja-JP"/>
              </w:rPr>
              <w:t># Rule FC.4</w:t>
            </w:r>
          </w:p>
          <w:p w14:paraId="309A4E94" w14:textId="77777777" w:rsidR="00B33527" w:rsidRDefault="00B33527" w:rsidP="007F4F04">
            <w:pPr>
              <w:pStyle w:val="Code"/>
              <w:rPr>
                <w:lang w:eastAsia="ja-JP"/>
              </w:rPr>
            </w:pPr>
            <w:proofErr w:type="spellStart"/>
            <w:r>
              <w:rPr>
                <w:lang w:eastAsia="ja-JP"/>
              </w:rPr>
              <w:t>do_stmt</w:t>
            </w:r>
            <w:proofErr w:type="spellEnd"/>
            <w:r>
              <w:rPr>
                <w:lang w:eastAsia="ja-JP"/>
              </w:rPr>
              <w:t>: 'do' '{' body '}' 'while' '(' condition ')' ';'</w:t>
            </w:r>
          </w:p>
          <w:p w14:paraId="2AC5512B" w14:textId="77777777" w:rsidR="00B33527" w:rsidRDefault="00B33527" w:rsidP="007F4F04">
            <w:pPr>
              <w:pStyle w:val="Code"/>
              <w:rPr>
                <w:lang w:eastAsia="ja-JP"/>
              </w:rPr>
            </w:pPr>
          </w:p>
          <w:p w14:paraId="6EC7AA72" w14:textId="77777777" w:rsidR="00B33527" w:rsidRDefault="00B33527" w:rsidP="007F4F04">
            <w:pPr>
              <w:pStyle w:val="Code"/>
              <w:rPr>
                <w:lang w:eastAsia="ja-JP"/>
              </w:rPr>
            </w:pPr>
            <w:r>
              <w:rPr>
                <w:lang w:eastAsia="ja-JP"/>
              </w:rPr>
              <w:t># Rule FC.5</w:t>
            </w:r>
          </w:p>
          <w:p w14:paraId="7CE2D0B8" w14:textId="77777777" w:rsidR="00B33527" w:rsidRPr="006D1923" w:rsidRDefault="00B33527" w:rsidP="007F4F04">
            <w:pPr>
              <w:pStyle w:val="Code"/>
              <w:rPr>
                <w:lang w:eastAsia="ja-JP"/>
              </w:rPr>
            </w:pPr>
            <w:proofErr w:type="spellStart"/>
            <w:r>
              <w:rPr>
                <w:lang w:eastAsia="ja-JP"/>
              </w:rPr>
              <w:t>while_stmt</w:t>
            </w:r>
            <w:proofErr w:type="spellEnd"/>
            <w:r>
              <w:rPr>
                <w:lang w:eastAsia="ja-JP"/>
              </w:rPr>
              <w:t>: 'while' '(' condition ')' '{' body '}'</w:t>
            </w:r>
          </w:p>
        </w:tc>
      </w:tr>
    </w:tbl>
    <w:p w14:paraId="634BCA15" w14:textId="77777777" w:rsidR="00BC1590" w:rsidRDefault="00BC1590" w:rsidP="0018563E">
      <w:pPr>
        <w:rPr>
          <w:rFonts w:ascii="Times New Roman" w:hAnsi="Times New Roman" w:cs="Times New Roman"/>
          <w:sz w:val="24"/>
          <w:lang w:val="en-GB"/>
        </w:rPr>
      </w:pPr>
    </w:p>
    <w:p w14:paraId="79DBB1DF" w14:textId="75DA87F6" w:rsidR="008E5D5E" w:rsidRDefault="008E5D5E" w:rsidP="008E5D5E">
      <w:pPr>
        <w:pStyle w:val="Heading2"/>
      </w:pPr>
      <w:r w:rsidRPr="008E5D5E">
        <w:t>References</w:t>
      </w:r>
    </w:p>
    <w:p w14:paraId="09D6473F" w14:textId="77777777" w:rsidR="008E5D5E" w:rsidRDefault="008E5D5E" w:rsidP="008E5D5E">
      <w:pPr>
        <w:rPr>
          <w:lang w:val="en-GB"/>
        </w:rPr>
      </w:pPr>
    </w:p>
    <w:p w14:paraId="2E3E7174" w14:textId="1AD24AAA" w:rsidR="00BC1590" w:rsidRDefault="006C1656" w:rsidP="00785042">
      <w:pPr>
        <w:pStyle w:val="ListParagraph"/>
        <w:widowControl/>
        <w:numPr>
          <w:ilvl w:val="0"/>
          <w:numId w:val="9"/>
        </w:numPr>
        <w:tabs>
          <w:tab w:val="left" w:pos="403"/>
        </w:tabs>
        <w:autoSpaceDE/>
        <w:autoSpaceDN/>
        <w:spacing w:after="120" w:line="240" w:lineRule="atLeast"/>
        <w:contextualSpacing/>
        <w:jc w:val="both"/>
      </w:pPr>
      <w:bookmarkStart w:id="246" w:name="_Ref109402352"/>
      <w:proofErr w:type="spellStart"/>
      <w:r w:rsidRPr="006D1923">
        <w:t>P</w:t>
      </w:r>
      <w:r w:rsidRPr="00282F49">
        <w:t>egen</w:t>
      </w:r>
      <w:proofErr w:type="spellEnd"/>
      <w:r w:rsidRPr="00282F49">
        <w:t xml:space="preserve"> documentation, </w:t>
      </w:r>
      <w:hyperlink r:id="rId14" w:history="1">
        <w:r w:rsidRPr="006D1923">
          <w:rPr>
            <w:rStyle w:val="Hyperlink"/>
            <w:lang w:val="en-GB"/>
          </w:rPr>
          <w:t>https://we-like-parsers.github.io/pegen/</w:t>
        </w:r>
      </w:hyperlink>
      <w:bookmarkEnd w:id="246"/>
    </w:p>
    <w:p w14:paraId="1F95A658" w14:textId="77777777" w:rsidR="00195F33" w:rsidRDefault="00195F33" w:rsidP="00195F33">
      <w:pPr>
        <w:widowControl/>
        <w:tabs>
          <w:tab w:val="left" w:pos="403"/>
        </w:tabs>
        <w:autoSpaceDE/>
        <w:autoSpaceDN/>
        <w:spacing w:after="120" w:line="240" w:lineRule="atLeast"/>
        <w:contextualSpacing/>
        <w:jc w:val="both"/>
      </w:pPr>
    </w:p>
    <w:p w14:paraId="345F1E4B" w14:textId="77777777" w:rsidR="00195F33" w:rsidRDefault="00195F33" w:rsidP="00195F33">
      <w:pPr>
        <w:widowControl/>
        <w:tabs>
          <w:tab w:val="left" w:pos="403"/>
        </w:tabs>
        <w:autoSpaceDE/>
        <w:autoSpaceDN/>
        <w:spacing w:after="120" w:line="240" w:lineRule="atLeast"/>
        <w:contextualSpacing/>
        <w:jc w:val="both"/>
      </w:pPr>
    </w:p>
    <w:p w14:paraId="560DEAC1" w14:textId="2CDB2182" w:rsidR="009C3CF0" w:rsidRDefault="00CA6E26" w:rsidP="009C3CF0">
      <w:pPr>
        <w:pStyle w:val="Heading1"/>
      </w:pPr>
      <w:bookmarkStart w:id="247" w:name="_Toc211163209"/>
      <w:r>
        <w:t xml:space="preserve">Topic #2: </w:t>
      </w:r>
      <w:r w:rsidR="009C3CF0">
        <w:t xml:space="preserve">On the keyword </w:t>
      </w:r>
      <w:r w:rsidR="009C3CF0" w:rsidRPr="006D180F">
        <w:rPr>
          <w:rFonts w:ascii="Courier New" w:hAnsi="Courier New" w:cs="Courier New"/>
        </w:rPr>
        <w:t>template</w:t>
      </w:r>
      <w:bookmarkEnd w:id="247"/>
    </w:p>
    <w:p w14:paraId="6EF3DCB4" w14:textId="77777777" w:rsidR="009C3CF0" w:rsidRDefault="009C3CF0" w:rsidP="009C3CF0">
      <w:pPr>
        <w:widowControl/>
        <w:tabs>
          <w:tab w:val="left" w:pos="403"/>
        </w:tabs>
        <w:autoSpaceDE/>
        <w:autoSpaceDN/>
        <w:spacing w:after="120" w:line="240" w:lineRule="atLeast"/>
        <w:contextualSpacing/>
        <w:jc w:val="both"/>
      </w:pPr>
    </w:p>
    <w:p w14:paraId="1C66E97E" w14:textId="77777777" w:rsidR="009C3CF0" w:rsidRDefault="009C3CF0" w:rsidP="009C3CF0">
      <w:pPr>
        <w:rPr>
          <w:lang w:val="en-GB" w:eastAsia="zh-CN"/>
        </w:rPr>
      </w:pPr>
      <w:r>
        <w:rPr>
          <w:lang w:val="en-GB" w:eastAsia="zh-CN"/>
        </w:rPr>
        <w:t>The template keywork in defined in ISO/IEC 14496-12 and does not belong to the original nor currently developped SDL.</w:t>
      </w:r>
    </w:p>
    <w:p w14:paraId="3318433E" w14:textId="77777777" w:rsidR="009C3CF0" w:rsidRDefault="009C3CF0" w:rsidP="009C3CF0">
      <w:pPr>
        <w:rPr>
          <w:lang w:val="en-GB" w:eastAsia="zh-CN"/>
        </w:rPr>
      </w:pPr>
    </w:p>
    <w:p w14:paraId="44D86B67" w14:textId="77777777" w:rsidR="009C3CF0" w:rsidRDefault="009C3CF0" w:rsidP="009C3CF0">
      <w:pPr>
        <w:rPr>
          <w:lang w:val="en-GB" w:eastAsia="zh-CN"/>
        </w:rPr>
      </w:pPr>
      <w:r>
        <w:rPr>
          <w:lang w:val="en-GB" w:eastAsia="zh-CN"/>
        </w:rPr>
        <w:t>The goal of the keyword is to allow other possible values than the one defined for the field by the assignment operator.</w:t>
      </w:r>
    </w:p>
    <w:p w14:paraId="3D9D2C01" w14:textId="77777777" w:rsidR="009C3CF0" w:rsidRDefault="009C3CF0" w:rsidP="009C3CF0">
      <w:pPr>
        <w:rPr>
          <w:lang w:val="en-GB" w:eastAsia="zh-CN"/>
        </w:rPr>
      </w:pPr>
    </w:p>
    <w:p w14:paraId="51ADF72E" w14:textId="77777777" w:rsidR="009C3CF0" w:rsidRPr="00EC020D" w:rsidRDefault="009C3CF0" w:rsidP="009C3CF0">
      <w:pPr>
        <w:pStyle w:val="Example"/>
      </w:pPr>
      <w:r w:rsidRPr="006D1923">
        <w:t xml:space="preserve">EXAMPLE </w:t>
      </w:r>
      <w:r>
        <w:t xml:space="preserve"> </w:t>
      </w:r>
      <w:r w:rsidRPr="006D1923">
        <w:sym w:font="Symbol" w:char="F0BE"/>
      </w:r>
    </w:p>
    <w:p w14:paraId="19F0913B" w14:textId="77777777" w:rsidR="009C3CF0" w:rsidRDefault="009C3CF0" w:rsidP="009C3CF0">
      <w:pPr>
        <w:rPr>
          <w:rFonts w:ascii="CourierNewPSMT" w:hAnsi="CourierNewPSMT" w:cs="CourierNewPSMT"/>
          <w:lang w:val="en-NL"/>
        </w:rPr>
      </w:pPr>
      <w:r>
        <w:rPr>
          <w:rFonts w:ascii="CourierNewPSMT" w:hAnsi="CourierNewPSMT" w:cs="CourierNewPSMT"/>
          <w:lang w:val="en-NL"/>
        </w:rPr>
        <w:t>template int(32) rate = 0x00010000; // typically 1.0</w:t>
      </w:r>
    </w:p>
    <w:p w14:paraId="3D003F07" w14:textId="77777777" w:rsidR="009C3CF0" w:rsidRDefault="009C3CF0" w:rsidP="009C3CF0">
      <w:pPr>
        <w:rPr>
          <w:rFonts w:ascii="CourierNewPSMT" w:hAnsi="CourierNewPSMT" w:cs="CourierNewPSMT"/>
          <w:lang w:val="en-NL"/>
        </w:rPr>
      </w:pPr>
    </w:p>
    <w:p w14:paraId="4D7ECB08" w14:textId="77777777" w:rsidR="009C3CF0" w:rsidRDefault="009C3CF0" w:rsidP="009C3CF0">
      <w:pPr>
        <w:rPr>
          <w:lang w:val="en-GB" w:eastAsia="zh-CN"/>
        </w:rPr>
      </w:pPr>
      <w:r w:rsidRPr="007B1503">
        <w:rPr>
          <w:lang w:val="en-GB" w:eastAsia="zh-CN"/>
        </w:rPr>
        <w:t xml:space="preserve">In this example, the field rate shall be “0x00010000” for a file complying to this specification. But the keyword template allows a </w:t>
      </w:r>
      <w:r w:rsidRPr="00081FB8">
        <w:rPr>
          <w:lang w:val="en-GB" w:eastAsia="zh-CN"/>
        </w:rPr>
        <w:t>derivate</w:t>
      </w:r>
      <w:r w:rsidRPr="007B1503">
        <w:rPr>
          <w:lang w:val="en-GB" w:eastAsia="zh-CN"/>
        </w:rPr>
        <w:t xml:space="preserve"> spec to define another value.</w:t>
      </w:r>
    </w:p>
    <w:p w14:paraId="143FC36E" w14:textId="77777777" w:rsidR="009C3CF0" w:rsidRDefault="009C3CF0" w:rsidP="009C3CF0">
      <w:pPr>
        <w:rPr>
          <w:lang w:val="en-GB" w:eastAsia="zh-CN"/>
        </w:rPr>
      </w:pPr>
    </w:p>
    <w:p w14:paraId="3B4FD85B" w14:textId="7480A22D" w:rsidR="004C36A2" w:rsidRDefault="009C3CF0" w:rsidP="007B1503">
      <w:pPr>
        <w:rPr>
          <w:lang w:val="en-GB" w:eastAsia="zh-CN"/>
        </w:rPr>
      </w:pPr>
      <w:r>
        <w:rPr>
          <w:lang w:val="en-GB" w:eastAsia="zh-CN"/>
        </w:rPr>
        <w:t>From the point of a view of a file parser that only knows about the current specification, it shall throw an error is rate as a different value than “</w:t>
      </w:r>
      <w:r w:rsidRPr="007A0706">
        <w:rPr>
          <w:lang w:val="en-GB" w:eastAsia="zh-CN"/>
        </w:rPr>
        <w:t>0x00010000</w:t>
      </w:r>
      <w:r>
        <w:rPr>
          <w:lang w:val="en-GB" w:eastAsia="zh-CN"/>
        </w:rPr>
        <w:t>”.</w:t>
      </w:r>
    </w:p>
    <w:p w14:paraId="5540B132" w14:textId="4883DDE0" w:rsidR="004C36A2" w:rsidRDefault="004C36A2" w:rsidP="007B1503">
      <w:pPr>
        <w:rPr>
          <w:lang w:val="en-GB" w:eastAsia="zh-CN"/>
        </w:rPr>
      </w:pPr>
      <w:r>
        <w:rPr>
          <w:lang w:val="en-GB" w:eastAsia="zh-CN"/>
        </w:rPr>
        <w:t xml:space="preserve">The ongoing 8ed of ISOBMFF is </w:t>
      </w:r>
      <w:r w:rsidR="00362807">
        <w:rPr>
          <w:lang w:val="en-GB" w:eastAsia="zh-CN"/>
        </w:rPr>
        <w:t>attempting to clarify the definition and the reader/writer behaviour.</w:t>
      </w:r>
    </w:p>
    <w:p w14:paraId="1717D6AA" w14:textId="77777777" w:rsidR="00362807" w:rsidRDefault="00362807" w:rsidP="007B1503">
      <w:pPr>
        <w:rPr>
          <w:lang w:val="en-GB" w:eastAsia="zh-CN"/>
        </w:rPr>
      </w:pPr>
    </w:p>
    <w:p w14:paraId="7FE93448" w14:textId="0C3D1819" w:rsidR="00362807" w:rsidRDefault="00362807" w:rsidP="007B1503">
      <w:pPr>
        <w:rPr>
          <w:lang w:val="en-GB" w:eastAsia="zh-CN"/>
        </w:rPr>
      </w:pPr>
      <w:r>
        <w:rPr>
          <w:lang w:val="en-GB" w:eastAsia="zh-CN"/>
        </w:rPr>
        <w:t xml:space="preserve">It </w:t>
      </w:r>
      <w:r w:rsidR="003E55DA">
        <w:rPr>
          <w:lang w:val="en-GB" w:eastAsia="zh-CN"/>
        </w:rPr>
        <w:t>should be studied whether template should remain an ISOBMFF extension of the SDL or become a feature of the SDL.</w:t>
      </w:r>
    </w:p>
    <w:p w14:paraId="49E39590" w14:textId="77777777" w:rsidR="00DA2BFB" w:rsidRDefault="00DA2BFB" w:rsidP="007B1503">
      <w:pPr>
        <w:rPr>
          <w:lang w:val="en-GB" w:eastAsia="zh-CN"/>
        </w:rPr>
      </w:pPr>
    </w:p>
    <w:p w14:paraId="7B571EC4" w14:textId="33A37B0D" w:rsidR="00CD51F5" w:rsidRPr="00397FFA" w:rsidRDefault="00CA6E26" w:rsidP="00717470">
      <w:pPr>
        <w:pStyle w:val="Heading1"/>
        <w:rPr>
          <w:lang w:eastAsia="zh-CN"/>
        </w:rPr>
      </w:pPr>
      <w:bookmarkStart w:id="248" w:name="_Toc211163210"/>
      <w:r>
        <w:t>Topic #</w:t>
      </w:r>
      <w:r w:rsidR="002B7A33">
        <w:t>3</w:t>
      </w:r>
      <w:r>
        <w:t xml:space="preserve">: </w:t>
      </w:r>
      <w:r w:rsidR="00CD51F5" w:rsidRPr="00DA2BFB">
        <w:rPr>
          <w:lang w:eastAsia="zh-CN"/>
        </w:rPr>
        <w:t>On optional class member</w:t>
      </w:r>
      <w:bookmarkEnd w:id="248"/>
    </w:p>
    <w:p w14:paraId="58443153" w14:textId="7229C77B" w:rsidR="00CD51F5" w:rsidRDefault="00397FFA" w:rsidP="00CD51F5">
      <w:pPr>
        <w:pStyle w:val="Heading2"/>
        <w:rPr>
          <w:lang w:eastAsia="zh-CN"/>
        </w:rPr>
      </w:pPr>
      <w:r>
        <w:rPr>
          <w:lang w:eastAsia="zh-CN"/>
        </w:rPr>
        <w:t>General</w:t>
      </w:r>
    </w:p>
    <w:p w14:paraId="4B251B30" w14:textId="77777777" w:rsidR="00CD51F5" w:rsidRPr="005B4869" w:rsidRDefault="00CD51F5" w:rsidP="00CD51F5">
      <w:pPr>
        <w:rPr>
          <w:sz w:val="24"/>
          <w:lang w:val="en-GB" w:eastAsia="zh-CN"/>
        </w:rPr>
      </w:pPr>
      <w:r w:rsidRPr="005B4869">
        <w:rPr>
          <w:sz w:val="24"/>
          <w:lang w:val="en-GB" w:eastAsia="zh-CN"/>
        </w:rPr>
        <w:t>Another typical case is when a box declares several fields followed some optional boxes. The meta box is also an example of that:</w:t>
      </w:r>
    </w:p>
    <w:p w14:paraId="6990D8B3" w14:textId="77777777" w:rsidR="00CD51F5" w:rsidRDefault="00CD51F5" w:rsidP="00CD51F5">
      <w:pPr>
        <w:rPr>
          <w:lang w:val="en-GB" w:eastAsia="zh-CN"/>
        </w:rPr>
      </w:pPr>
    </w:p>
    <w:p w14:paraId="74D64A2E" w14:textId="77777777" w:rsidR="00CD51F5" w:rsidRDefault="00CD51F5" w:rsidP="00CD51F5">
      <w:pPr>
        <w:pStyle w:val="code0"/>
      </w:pPr>
      <w:r>
        <w:t>aligned(8) class MetaBox (handler_type)</w:t>
      </w:r>
      <w:r>
        <w:br/>
      </w:r>
      <w:r>
        <w:tab/>
        <w:t xml:space="preserve">extends FullBox('meta', version = 0, 0) </w:t>
      </w:r>
      <w:r>
        <w:br/>
        <w:t>{</w:t>
      </w:r>
      <w:r>
        <w:br/>
      </w:r>
      <w:r>
        <w:tab/>
        <w:t>HandlerBox(handler_type)</w:t>
      </w:r>
      <w:r>
        <w:tab/>
        <w:t>theHandler;</w:t>
      </w:r>
      <w:r>
        <w:tab/>
      </w:r>
      <w:r>
        <w:tab/>
        <w:t>// optional</w:t>
      </w:r>
      <w:r>
        <w:br/>
      </w:r>
      <w:r>
        <w:tab/>
        <w:t>PrimaryItemBox</w:t>
      </w:r>
      <w:r>
        <w:tab/>
      </w:r>
      <w:r>
        <w:tab/>
        <w:t>primary_resource[0..1];</w:t>
      </w:r>
      <w:r>
        <w:tab/>
      </w:r>
      <w:r>
        <w:tab/>
        <w:t>// optional</w:t>
      </w:r>
      <w:r>
        <w:br/>
      </w:r>
      <w:r>
        <w:tab/>
        <w:t>DataInformationBox</w:t>
      </w:r>
      <w:r>
        <w:tab/>
        <w:t>file_locations;</w:t>
      </w:r>
      <w:r>
        <w:tab/>
      </w:r>
      <w:r>
        <w:tab/>
        <w:t>// optional</w:t>
      </w:r>
      <w:r>
        <w:br/>
      </w:r>
      <w:r>
        <w:tab/>
        <w:t>ItemLocationBox</w:t>
      </w:r>
      <w:r>
        <w:tab/>
      </w:r>
      <w:r>
        <w:tab/>
        <w:t>item_locations;</w:t>
      </w:r>
      <w:r>
        <w:tab/>
      </w:r>
      <w:r>
        <w:tab/>
        <w:t>// optional</w:t>
      </w:r>
      <w:r>
        <w:br/>
      </w:r>
      <w:r>
        <w:tab/>
        <w:t>ItemProtectionBox</w:t>
      </w:r>
      <w:r>
        <w:tab/>
        <w:t>protections;</w:t>
      </w:r>
      <w:r>
        <w:tab/>
      </w:r>
      <w:r>
        <w:tab/>
      </w:r>
      <w:r>
        <w:tab/>
        <w:t>// optional</w:t>
      </w:r>
      <w:r>
        <w:br/>
      </w:r>
      <w:r>
        <w:tab/>
        <w:t>ItemInfoBox</w:t>
      </w:r>
      <w:r>
        <w:tab/>
      </w:r>
      <w:r>
        <w:tab/>
      </w:r>
      <w:r>
        <w:tab/>
        <w:t>item_infos;</w:t>
      </w:r>
      <w:r>
        <w:tab/>
      </w:r>
      <w:r>
        <w:tab/>
      </w:r>
      <w:r>
        <w:tab/>
      </w:r>
      <w:r>
        <w:tab/>
        <w:t>// optional</w:t>
      </w:r>
      <w:r>
        <w:br/>
      </w:r>
      <w:r>
        <w:tab/>
        <w:t>IPMP</w:t>
      </w:r>
      <w:r>
        <w:rPr>
          <w:rFonts w:hint="eastAsia"/>
        </w:rPr>
        <w:t>Control</w:t>
      </w:r>
      <w:r>
        <w:t>Box</w:t>
      </w:r>
      <w:r>
        <w:tab/>
      </w:r>
      <w:r>
        <w:tab/>
        <w:t>IPMP_control;</w:t>
      </w:r>
      <w:r>
        <w:tab/>
      </w:r>
      <w:r>
        <w:tab/>
      </w:r>
      <w:r>
        <w:tab/>
        <w:t>// optional</w:t>
      </w:r>
      <w:r>
        <w:br/>
      </w:r>
      <w:r>
        <w:tab/>
        <w:t>ItemReferenceBox</w:t>
      </w:r>
      <w:r>
        <w:tab/>
      </w:r>
      <w:r>
        <w:tab/>
        <w:t>item_refs;</w:t>
      </w:r>
      <w:r>
        <w:tab/>
      </w:r>
      <w:r>
        <w:tab/>
      </w:r>
      <w:r>
        <w:tab/>
      </w:r>
      <w:r>
        <w:tab/>
      </w:r>
      <w:r>
        <w:tab/>
        <w:t>// optional</w:t>
      </w:r>
      <w:r>
        <w:br/>
      </w:r>
      <w:r>
        <w:tab/>
        <w:t>ItemPropertiesBox</w:t>
      </w:r>
      <w:r>
        <w:tab/>
        <w:t>item_properties;</w:t>
      </w:r>
      <w:r>
        <w:tab/>
      </w:r>
      <w:r>
        <w:tab/>
        <w:t>// optional</w:t>
      </w:r>
      <w:r>
        <w:br/>
      </w:r>
      <w:r>
        <w:tab/>
        <w:t>ItemDataBox</w:t>
      </w:r>
      <w:r>
        <w:tab/>
      </w:r>
      <w:r>
        <w:tab/>
      </w:r>
      <w:r>
        <w:tab/>
        <w:t>item_data;</w:t>
      </w:r>
      <w:r>
        <w:tab/>
      </w:r>
      <w:r>
        <w:tab/>
      </w:r>
      <w:r>
        <w:tab/>
      </w:r>
      <w:r>
        <w:tab/>
      </w:r>
      <w:r>
        <w:tab/>
        <w:t>// optional</w:t>
      </w:r>
      <w:r>
        <w:br/>
      </w:r>
      <w:r>
        <w:tab/>
        <w:t>GroupsListBox</w:t>
      </w:r>
      <w:r>
        <w:tab/>
      </w:r>
      <w:r>
        <w:tab/>
      </w:r>
      <w:r>
        <w:tab/>
        <w:t>entity_groups;</w:t>
      </w:r>
      <w:r>
        <w:tab/>
      </w:r>
      <w:r>
        <w:tab/>
      </w:r>
      <w:r>
        <w:tab/>
        <w:t>// optional</w:t>
      </w:r>
      <w:r>
        <w:br/>
      </w:r>
      <w:r>
        <w:tab/>
        <w:t>Box</w:t>
      </w:r>
      <w:r>
        <w:tab/>
        <w:t>other_boxes[];</w:t>
      </w:r>
      <w:r>
        <w:tab/>
      </w:r>
      <w:r>
        <w:tab/>
      </w:r>
      <w:r>
        <w:tab/>
      </w:r>
      <w:r>
        <w:tab/>
      </w:r>
      <w:r>
        <w:tab/>
      </w:r>
      <w:r>
        <w:tab/>
      </w:r>
      <w:r>
        <w:tab/>
      </w:r>
      <w:r>
        <w:tab/>
        <w:t>// optional</w:t>
      </w:r>
      <w:r>
        <w:br/>
        <w:t>}</w:t>
      </w:r>
    </w:p>
    <w:p w14:paraId="5BE8A9EA" w14:textId="77777777" w:rsidR="00CD51F5" w:rsidRDefault="00CD51F5" w:rsidP="00EB53B8">
      <w:pPr>
        <w:pStyle w:val="Heading2"/>
        <w:rPr>
          <w:lang w:eastAsia="zh-CN"/>
        </w:rPr>
      </w:pPr>
      <w:r w:rsidRPr="0030580D">
        <w:rPr>
          <w:lang w:eastAsia="zh-CN"/>
        </w:rPr>
        <w:t>Discussion</w:t>
      </w:r>
    </w:p>
    <w:p w14:paraId="209768EA" w14:textId="444B7937" w:rsidR="00CD51F5" w:rsidRPr="005B4869" w:rsidRDefault="00397FFA" w:rsidP="00CD51F5">
      <w:pPr>
        <w:rPr>
          <w:sz w:val="24"/>
          <w:lang w:val="en-GB" w:eastAsia="zh-CN"/>
        </w:rPr>
      </w:pPr>
      <w:r>
        <w:rPr>
          <w:sz w:val="24"/>
          <w:lang w:val="en-GB" w:eastAsia="zh-CN"/>
        </w:rPr>
        <w:t>I</w:t>
      </w:r>
      <w:r w:rsidR="00CD51F5" w:rsidRPr="005B4869">
        <w:rPr>
          <w:sz w:val="24"/>
          <w:lang w:val="en-GB" w:eastAsia="zh-CN"/>
        </w:rPr>
        <w:t>t is possible to declare optional boxes in the ISOBMFF because:</w:t>
      </w:r>
    </w:p>
    <w:p w14:paraId="6BA0AFB3" w14:textId="77777777" w:rsidR="00CD51F5" w:rsidRPr="005B4869" w:rsidRDefault="00CD51F5" w:rsidP="00CD51F5">
      <w:pPr>
        <w:pStyle w:val="ListParagraph"/>
        <w:widowControl/>
        <w:numPr>
          <w:ilvl w:val="0"/>
          <w:numId w:val="13"/>
        </w:numPr>
        <w:autoSpaceDE/>
        <w:autoSpaceDN/>
        <w:contextualSpacing/>
        <w:jc w:val="both"/>
        <w:rPr>
          <w:sz w:val="24"/>
          <w:lang w:val="en-GB" w:eastAsia="zh-CN"/>
        </w:rPr>
      </w:pPr>
      <w:r w:rsidRPr="005B4869">
        <w:rPr>
          <w:sz w:val="24"/>
          <w:lang w:val="en-GB" w:eastAsia="zh-CN"/>
        </w:rPr>
        <w:t>Box</w:t>
      </w:r>
      <w:r>
        <w:rPr>
          <w:sz w:val="24"/>
          <w:lang w:val="en-GB" w:eastAsia="zh-CN"/>
        </w:rPr>
        <w:t>es</w:t>
      </w:r>
      <w:r w:rsidRPr="005B4869">
        <w:rPr>
          <w:sz w:val="24"/>
          <w:lang w:val="en-GB" w:eastAsia="zh-CN"/>
        </w:rPr>
        <w:t xml:space="preserve"> can be disambiguate</w:t>
      </w:r>
      <w:r>
        <w:rPr>
          <w:sz w:val="24"/>
          <w:lang w:val="en-GB" w:eastAsia="zh-CN"/>
        </w:rPr>
        <w:t>d</w:t>
      </w:r>
      <w:r w:rsidRPr="005B4869">
        <w:rPr>
          <w:sz w:val="24"/>
          <w:lang w:val="en-GB" w:eastAsia="zh-CN"/>
        </w:rPr>
        <w:t xml:space="preserve"> using the </w:t>
      </w:r>
      <w:proofErr w:type="spellStart"/>
      <w:r w:rsidRPr="005B4869">
        <w:rPr>
          <w:sz w:val="24"/>
          <w:lang w:val="en-GB" w:eastAsia="zh-CN"/>
        </w:rPr>
        <w:t>box_type</w:t>
      </w:r>
      <w:proofErr w:type="spellEnd"/>
      <w:r w:rsidRPr="005B4869">
        <w:rPr>
          <w:sz w:val="24"/>
          <w:lang w:val="en-GB" w:eastAsia="zh-CN"/>
        </w:rPr>
        <w:t xml:space="preserve"> field in the header.</w:t>
      </w:r>
    </w:p>
    <w:p w14:paraId="0E8145F0" w14:textId="77777777" w:rsidR="00CD51F5" w:rsidRDefault="00CD51F5" w:rsidP="00CD51F5">
      <w:pPr>
        <w:pStyle w:val="ListParagraph"/>
        <w:widowControl/>
        <w:numPr>
          <w:ilvl w:val="0"/>
          <w:numId w:val="13"/>
        </w:numPr>
        <w:autoSpaceDE/>
        <w:autoSpaceDN/>
        <w:contextualSpacing/>
        <w:jc w:val="both"/>
        <w:rPr>
          <w:sz w:val="24"/>
          <w:lang w:val="en-GB" w:eastAsia="zh-CN"/>
        </w:rPr>
      </w:pPr>
      <w:r w:rsidRPr="005B4869">
        <w:rPr>
          <w:sz w:val="24"/>
          <w:lang w:val="en-GB" w:eastAsia="zh-CN"/>
        </w:rPr>
        <w:t>The box size in the box header allows the parser to determine if the end of the box is reached. If not, then this means that some additional boxes are present.</w:t>
      </w:r>
    </w:p>
    <w:p w14:paraId="236500E7" w14:textId="77777777" w:rsidR="003A47C4" w:rsidRPr="00717470" w:rsidRDefault="003A47C4" w:rsidP="00717470">
      <w:pPr>
        <w:widowControl/>
        <w:autoSpaceDE/>
        <w:autoSpaceDN/>
        <w:ind w:left="360"/>
        <w:contextualSpacing/>
        <w:jc w:val="both"/>
        <w:rPr>
          <w:sz w:val="24"/>
          <w:lang w:val="en-GB" w:eastAsia="zh-CN"/>
        </w:rPr>
      </w:pPr>
    </w:p>
    <w:p w14:paraId="220801E3" w14:textId="77777777" w:rsidR="00CD51F5" w:rsidRDefault="00CD51F5" w:rsidP="00EB53B8">
      <w:pPr>
        <w:pStyle w:val="Heading2"/>
        <w:rPr>
          <w:lang w:eastAsia="zh-CN"/>
        </w:rPr>
      </w:pPr>
      <w:r>
        <w:rPr>
          <w:lang w:eastAsia="zh-CN"/>
        </w:rPr>
        <w:t>Possible solutions</w:t>
      </w:r>
    </w:p>
    <w:p w14:paraId="283D1731" w14:textId="48547C21" w:rsidR="00CD51F5" w:rsidRDefault="00CD51F5" w:rsidP="00EB53B8">
      <w:pPr>
        <w:pStyle w:val="Heading2"/>
        <w:numPr>
          <w:ilvl w:val="2"/>
          <w:numId w:val="5"/>
        </w:numPr>
        <w:rPr>
          <w:lang w:eastAsia="zh-CN"/>
        </w:rPr>
      </w:pPr>
      <w:r>
        <w:rPr>
          <w:lang w:eastAsia="zh-CN"/>
        </w:rPr>
        <w:t>Optional class members</w:t>
      </w:r>
    </w:p>
    <w:p w14:paraId="474F53D1" w14:textId="77777777" w:rsidR="00CD51F5" w:rsidRDefault="00CD51F5" w:rsidP="00CD51F5">
      <w:pPr>
        <w:rPr>
          <w:sz w:val="24"/>
          <w:lang w:val="en-GB" w:eastAsia="zh-CN"/>
        </w:rPr>
      </w:pPr>
      <w:r w:rsidRPr="00850169">
        <w:rPr>
          <w:sz w:val="24"/>
          <w:lang w:val="en-GB" w:eastAsia="zh-CN"/>
        </w:rPr>
        <w:t xml:space="preserve">In SDL, it can happen that a </w:t>
      </w:r>
      <w:r>
        <w:rPr>
          <w:sz w:val="24"/>
          <w:lang w:val="en-GB" w:eastAsia="zh-CN"/>
        </w:rPr>
        <w:t>class may contain a given class based on the context it is in</w:t>
      </w:r>
      <w:r w:rsidRPr="00850169">
        <w:rPr>
          <w:sz w:val="24"/>
          <w:lang w:val="en-GB" w:eastAsia="zh-CN"/>
        </w:rPr>
        <w:t>.</w:t>
      </w:r>
      <w:r>
        <w:rPr>
          <w:sz w:val="24"/>
          <w:lang w:val="en-GB" w:eastAsia="zh-CN"/>
        </w:rPr>
        <w:t xml:space="preserve"> In some environment, this class will be needed in some other this class would not be needed. As a result, the SDL author may want to declare a nested class instance to be optional.</w:t>
      </w:r>
    </w:p>
    <w:p w14:paraId="494F5264" w14:textId="77777777" w:rsidR="00CD51F5" w:rsidRDefault="00CD51F5" w:rsidP="00CD51F5">
      <w:pPr>
        <w:rPr>
          <w:sz w:val="24"/>
          <w:lang w:val="en-GB" w:eastAsia="zh-CN"/>
        </w:rPr>
      </w:pPr>
    </w:p>
    <w:p w14:paraId="03189B87" w14:textId="77777777" w:rsidR="00CD51F5" w:rsidRPr="00850169" w:rsidRDefault="00CD51F5" w:rsidP="00CD51F5">
      <w:pPr>
        <w:rPr>
          <w:sz w:val="24"/>
          <w:lang w:val="en-GB" w:eastAsia="zh-CN"/>
        </w:rPr>
      </w:pPr>
      <w:r w:rsidRPr="00850169">
        <w:rPr>
          <w:sz w:val="24"/>
          <w:lang w:val="en-GB" w:eastAsia="zh-CN"/>
        </w:rPr>
        <w:t>For example:</w:t>
      </w:r>
    </w:p>
    <w:p w14:paraId="62132B4F" w14:textId="77777777" w:rsidR="00CD51F5" w:rsidRDefault="00CD51F5" w:rsidP="00CD51F5">
      <w:pPr>
        <w:rPr>
          <w:lang w:val="en-GB" w:eastAsia="zh-CN"/>
        </w:rPr>
      </w:pPr>
    </w:p>
    <w:p w14:paraId="1471686B" w14:textId="77777777" w:rsidR="00CD51F5" w:rsidRDefault="00CD51F5" w:rsidP="00CD51F5">
      <w:pPr>
        <w:pStyle w:val="code0"/>
      </w:pPr>
      <w:r>
        <w:lastRenderedPageBreak/>
        <w:t>class Foo</w:t>
      </w:r>
      <w:r>
        <w:br/>
        <w:t>{</w:t>
      </w:r>
      <w:r>
        <w:br/>
        <w:t xml:space="preserve">  unsigned int(8) a;</w:t>
      </w:r>
      <w:r>
        <w:br/>
        <w:t xml:space="preserve">  optional Bar bar;</w:t>
      </w:r>
      <w:r>
        <w:br/>
        <w:t>}</w:t>
      </w:r>
    </w:p>
    <w:p w14:paraId="5DBF9EDF" w14:textId="77777777" w:rsidR="00CD51F5" w:rsidRDefault="00CD51F5" w:rsidP="00CD51F5">
      <w:pPr>
        <w:pStyle w:val="code0"/>
      </w:pPr>
    </w:p>
    <w:p w14:paraId="1B3EAE3A" w14:textId="77777777" w:rsidR="00CD51F5" w:rsidRDefault="00CD51F5" w:rsidP="00CD51F5">
      <w:pPr>
        <w:pStyle w:val="code0"/>
      </w:pPr>
      <w:r>
        <w:t>class Log</w:t>
      </w:r>
    </w:p>
    <w:p w14:paraId="4EAE990C" w14:textId="77777777" w:rsidR="00CD51F5" w:rsidRDefault="00CD51F5" w:rsidP="00CD51F5">
      <w:pPr>
        <w:pStyle w:val="code0"/>
      </w:pPr>
      <w:r>
        <w:t>{</w:t>
      </w:r>
    </w:p>
    <w:p w14:paraId="1B32411F" w14:textId="77777777" w:rsidR="00CD51F5" w:rsidRDefault="00CD51F5" w:rsidP="00CD51F5">
      <w:pPr>
        <w:pStyle w:val="code0"/>
      </w:pPr>
      <w:r>
        <w:t xml:space="preserve">  Foo foo;</w:t>
      </w:r>
    </w:p>
    <w:p w14:paraId="71F8FAFB" w14:textId="77777777" w:rsidR="00CD51F5" w:rsidRPr="003C6159" w:rsidRDefault="00CD51F5" w:rsidP="00CD51F5">
      <w:pPr>
        <w:pStyle w:val="code0"/>
      </w:pPr>
      <w:r>
        <w:t>}</w:t>
      </w:r>
      <w:r>
        <w:br/>
      </w:r>
    </w:p>
    <w:p w14:paraId="4FFDFB9D" w14:textId="77777777" w:rsidR="00CD51F5" w:rsidRPr="00850169" w:rsidRDefault="00CD51F5" w:rsidP="00CD51F5">
      <w:pPr>
        <w:rPr>
          <w:sz w:val="24"/>
          <w:lang w:val="en-GB"/>
        </w:rPr>
      </w:pPr>
      <w:r w:rsidRPr="00850169">
        <w:rPr>
          <w:sz w:val="24"/>
          <w:lang w:val="en-GB"/>
        </w:rPr>
        <w:t xml:space="preserve">In this class </w:t>
      </w:r>
      <w:proofErr w:type="spellStart"/>
      <w:r w:rsidRPr="00850169">
        <w:rPr>
          <w:sz w:val="24"/>
          <w:lang w:val="en-GB"/>
        </w:rPr>
        <w:t>MyClass</w:t>
      </w:r>
      <w:proofErr w:type="spellEnd"/>
      <w:r w:rsidRPr="00850169">
        <w:rPr>
          <w:sz w:val="24"/>
          <w:lang w:val="en-GB"/>
        </w:rPr>
        <w:t xml:space="preserve">, the body of </w:t>
      </w:r>
      <w:r>
        <w:rPr>
          <w:sz w:val="24"/>
          <w:lang w:val="en-GB"/>
        </w:rPr>
        <w:t>Foo</w:t>
      </w:r>
      <w:r w:rsidRPr="00850169">
        <w:rPr>
          <w:sz w:val="24"/>
          <w:lang w:val="en-GB"/>
        </w:rPr>
        <w:t xml:space="preserve"> does declare </w:t>
      </w:r>
      <w:r>
        <w:rPr>
          <w:sz w:val="24"/>
          <w:lang w:val="en-GB"/>
        </w:rPr>
        <w:t>bar</w:t>
      </w:r>
      <w:r w:rsidRPr="00850169">
        <w:rPr>
          <w:sz w:val="24"/>
          <w:lang w:val="en-GB"/>
        </w:rPr>
        <w:t xml:space="preserve"> and but</w:t>
      </w:r>
      <w:r>
        <w:rPr>
          <w:sz w:val="24"/>
          <w:lang w:val="en-GB"/>
        </w:rPr>
        <w:t xml:space="preserve"> if bar is not in the parsed data, then the member </w:t>
      </w:r>
      <w:proofErr w:type="spellStart"/>
      <w:r>
        <w:rPr>
          <w:sz w:val="24"/>
          <w:lang w:val="en-GB"/>
        </w:rPr>
        <w:t>foo.bar</w:t>
      </w:r>
      <w:proofErr w:type="spellEnd"/>
      <w:r>
        <w:rPr>
          <w:sz w:val="24"/>
          <w:lang w:val="en-GB"/>
        </w:rPr>
        <w:t xml:space="preserve"> does not exist and thus would end up in an unspecified behaviour.</w:t>
      </w:r>
    </w:p>
    <w:p w14:paraId="5DAA9E8F" w14:textId="77777777" w:rsidR="00CD51F5" w:rsidRPr="00850169" w:rsidRDefault="00CD51F5" w:rsidP="00CD51F5">
      <w:pPr>
        <w:rPr>
          <w:sz w:val="24"/>
          <w:lang w:val="en-GB"/>
        </w:rPr>
      </w:pPr>
    </w:p>
    <w:p w14:paraId="7591BCB2" w14:textId="77777777" w:rsidR="00CD51F5" w:rsidRDefault="00CD51F5" w:rsidP="00717470">
      <w:pPr>
        <w:pStyle w:val="Heading2"/>
        <w:numPr>
          <w:ilvl w:val="2"/>
          <w:numId w:val="5"/>
        </w:numPr>
        <w:rPr>
          <w:lang w:eastAsia="zh-CN"/>
        </w:rPr>
      </w:pPr>
      <w:r>
        <w:rPr>
          <w:lang w:eastAsia="zh-CN"/>
        </w:rPr>
        <w:t>Optional keyword</w:t>
      </w:r>
    </w:p>
    <w:p w14:paraId="7300F651" w14:textId="77777777" w:rsidR="00CD51F5" w:rsidRDefault="00CD51F5" w:rsidP="00CD51F5">
      <w:pPr>
        <w:rPr>
          <w:lang w:val="en-GB" w:eastAsia="zh-CN"/>
        </w:rPr>
      </w:pPr>
    </w:p>
    <w:p w14:paraId="379EA8D8" w14:textId="77777777" w:rsidR="00CD51F5" w:rsidRPr="00282F49" w:rsidRDefault="00CD51F5" w:rsidP="00CD51F5">
      <w:pPr>
        <w:pStyle w:val="BodyText"/>
        <w:spacing w:after="220"/>
        <w:rPr>
          <w:rFonts w:eastAsia="Times New Roman"/>
          <w:lang w:eastAsia="ko-KR"/>
        </w:rPr>
      </w:pPr>
      <w:r w:rsidRPr="00282F49">
        <w:rPr>
          <w:rFonts w:eastAsia="Times New Roman"/>
          <w:lang w:eastAsia="ko-KR"/>
        </w:rPr>
        <w:t xml:space="preserve">Classes are the mechanism with which </w:t>
      </w:r>
      <w:r>
        <w:rPr>
          <w:rFonts w:eastAsia="Times New Roman"/>
          <w:lang w:eastAsia="ko-KR"/>
        </w:rPr>
        <w:t>declarations</w:t>
      </w:r>
      <w:r w:rsidRPr="00282F49">
        <w:rPr>
          <w:rFonts w:eastAsia="Times New Roman"/>
          <w:lang w:eastAsia="ko-KR"/>
        </w:rPr>
        <w:t xml:space="preserve"> of composite types is performed. Their </w:t>
      </w:r>
      <w:r>
        <w:rPr>
          <w:rFonts w:eastAsia="Times New Roman"/>
          <w:lang w:eastAsia="ko-KR"/>
        </w:rPr>
        <w:t>syntax</w:t>
      </w:r>
      <w:r w:rsidRPr="00282F49">
        <w:rPr>
          <w:rFonts w:eastAsia="Times New Roman"/>
          <w:lang w:eastAsia="ko-KR"/>
        </w:rPr>
        <w:t xml:space="preserve"> is as follows.</w:t>
      </w:r>
    </w:p>
    <w:p w14:paraId="75E33886" w14:textId="77777777" w:rsidR="00CD51F5" w:rsidRPr="00511E69" w:rsidRDefault="00CD51F5" w:rsidP="00CD51F5">
      <w:pPr>
        <w:pStyle w:val="SDLrulename"/>
      </w:pPr>
      <w:r w:rsidRPr="00511E69">
        <w:t>Rule C.2: Class data types</w:t>
      </w:r>
    </w:p>
    <w:p w14:paraId="28FC6385" w14:textId="77777777" w:rsidR="00CD51F5" w:rsidRPr="004F0E2A" w:rsidRDefault="00CD51F5" w:rsidP="00CD51F5">
      <w:pPr>
        <w:pStyle w:val="SDLrulebody"/>
      </w:pPr>
      <w:r w:rsidRPr="00717470">
        <w:rPr>
          <w:rStyle w:val="SDLattribute"/>
        </w:rPr>
        <w:t>[</w:t>
      </w:r>
      <w:r w:rsidRPr="00717470">
        <w:rPr>
          <w:rStyle w:val="SDLkeyword"/>
          <w:rFonts w:eastAsia="Arial"/>
        </w:rPr>
        <w:t>optional</w:t>
      </w:r>
      <w:r w:rsidRPr="00717470">
        <w:rPr>
          <w:rStyle w:val="SDLattribute"/>
        </w:rPr>
        <w:t>]</w:t>
      </w:r>
      <w:r w:rsidRPr="004F0E2A">
        <w:rPr>
          <w:rStyle w:val="SDLattribute"/>
        </w:rPr>
        <w:t xml:space="preserve"> </w:t>
      </w:r>
      <w:proofErr w:type="spellStart"/>
      <w:r w:rsidRPr="004F0E2A">
        <w:rPr>
          <w:rStyle w:val="SDLattribute"/>
        </w:rPr>
        <w:t>class_identifier</w:t>
      </w:r>
      <w:proofErr w:type="spellEnd"/>
      <w:r w:rsidRPr="004F0E2A">
        <w:rPr>
          <w:i/>
        </w:rPr>
        <w:t xml:space="preserve"> </w:t>
      </w:r>
      <w:proofErr w:type="spellStart"/>
      <w:r w:rsidRPr="004F0E2A">
        <w:rPr>
          <w:i/>
        </w:rPr>
        <w:t>class_variable_</w:t>
      </w:r>
      <w:r w:rsidRPr="004F0E2A">
        <w:rPr>
          <w:rStyle w:val="SDLattribute"/>
        </w:rPr>
        <w:t>identifier</w:t>
      </w:r>
      <w:proofErr w:type="spellEnd"/>
      <w:r w:rsidRPr="004F0E2A">
        <w:rPr>
          <w:rFonts w:ascii="Courier New" w:hAnsi="Courier New" w:cs="Courier New"/>
          <w:b/>
          <w:bCs/>
        </w:rPr>
        <w:t>;</w:t>
      </w:r>
    </w:p>
    <w:p w14:paraId="75829C16" w14:textId="77777777" w:rsidR="00CD51F5" w:rsidRPr="00717470" w:rsidRDefault="00CD51F5" w:rsidP="00CD51F5">
      <w:pPr>
        <w:rPr>
          <w:lang w:val="en-GB" w:eastAsia="zh-CN"/>
        </w:rPr>
      </w:pPr>
      <w:r w:rsidRPr="00717470">
        <w:rPr>
          <w:lang w:val="en-GB" w:eastAsia="zh-CN"/>
        </w:rPr>
        <w:t xml:space="preserve">The keyword </w:t>
      </w:r>
      <w:r w:rsidRPr="00717470">
        <w:rPr>
          <w:rStyle w:val="SDLkeyword"/>
        </w:rPr>
        <w:t xml:space="preserve">optional </w:t>
      </w:r>
      <w:r w:rsidRPr="00717470">
        <w:rPr>
          <w:lang w:val="en-GB" w:eastAsia="zh-CN"/>
        </w:rPr>
        <w:t>indicates that the class instance may or may not be present. To use this keyword, the class shall be defined with a class identifier.</w:t>
      </w:r>
    </w:p>
    <w:p w14:paraId="2EAAEFBB" w14:textId="77777777" w:rsidR="00CD51F5" w:rsidRPr="00717470" w:rsidRDefault="00CD51F5" w:rsidP="00CD51F5">
      <w:pPr>
        <w:rPr>
          <w:lang w:val="en-GB" w:eastAsia="zh-CN"/>
        </w:rPr>
      </w:pPr>
    </w:p>
    <w:p w14:paraId="6EBB9699" w14:textId="77777777" w:rsidR="00CD51F5" w:rsidRPr="004F0E2A" w:rsidRDefault="00CD51F5" w:rsidP="00CD51F5">
      <w:pPr>
        <w:rPr>
          <w:lang w:val="en-GB" w:eastAsia="zh-CN"/>
        </w:rPr>
      </w:pPr>
      <w:r w:rsidRPr="004F0E2A">
        <w:rPr>
          <w:highlight w:val="yellow"/>
          <w:lang w:val="en-GB" w:eastAsia="zh-CN"/>
        </w:rPr>
        <w:t xml:space="preserve">[Editor’s note: member class mark as </w:t>
      </w:r>
      <w:proofErr w:type="spellStart"/>
      <w:r w:rsidRPr="004F0E2A">
        <w:rPr>
          <w:highlight w:val="yellow"/>
          <w:lang w:val="en-GB" w:eastAsia="zh-CN"/>
        </w:rPr>
        <w:t>typeid</w:t>
      </w:r>
      <w:proofErr w:type="spellEnd"/>
      <w:r w:rsidRPr="004F0E2A">
        <w:rPr>
          <w:highlight w:val="yellow"/>
          <w:lang w:val="en-GB" w:eastAsia="zh-CN"/>
        </w:rPr>
        <w:t>? Or should we say that class shall be a derived class of base class for which the class identifier is defined]</w:t>
      </w:r>
      <w:r w:rsidRPr="00717470">
        <w:rPr>
          <w:highlight w:val="yellow"/>
          <w:lang w:val="en-GB" w:eastAsia="zh-CN"/>
        </w:rPr>
        <w:t>.</w:t>
      </w:r>
    </w:p>
    <w:p w14:paraId="2D8D583B" w14:textId="77777777" w:rsidR="00CD51F5" w:rsidRPr="00717470" w:rsidRDefault="00CD51F5" w:rsidP="00CD51F5">
      <w:pPr>
        <w:rPr>
          <w:lang w:val="en-GB" w:eastAsia="zh-CN"/>
        </w:rPr>
      </w:pPr>
    </w:p>
    <w:p w14:paraId="227E9199" w14:textId="77777777" w:rsidR="00CD51F5" w:rsidRPr="00717470" w:rsidRDefault="00CD51F5" w:rsidP="00CD51F5">
      <w:pPr>
        <w:rPr>
          <w:lang w:val="en-GB" w:eastAsia="zh-CN"/>
        </w:rPr>
      </w:pPr>
      <w:r w:rsidRPr="00717470">
        <w:rPr>
          <w:lang w:val="en-GB" w:eastAsia="zh-CN"/>
        </w:rPr>
        <w:t>Accessing an optional member of class that was not parsed, and thus does not exist in the class instance, result in an unspecified behaviour. Consequently, the value of this class are also unspecified.</w:t>
      </w:r>
    </w:p>
    <w:p w14:paraId="6CA45CF7" w14:textId="77777777" w:rsidR="00CD51F5" w:rsidRPr="00717470" w:rsidRDefault="00CD51F5" w:rsidP="00CD51F5">
      <w:pPr>
        <w:rPr>
          <w:lang w:val="en-GB" w:eastAsia="zh-CN"/>
        </w:rPr>
      </w:pPr>
    </w:p>
    <w:p w14:paraId="788F6D62" w14:textId="77777777" w:rsidR="00CD51F5" w:rsidRPr="00717470" w:rsidRDefault="00CD51F5" w:rsidP="00CD51F5">
      <w:pPr>
        <w:rPr>
          <w:lang w:val="en-GB" w:eastAsia="zh-CN"/>
        </w:rPr>
      </w:pPr>
      <w:r w:rsidRPr="00717470">
        <w:rPr>
          <w:lang w:val="en-GB" w:eastAsia="zh-CN"/>
        </w:rPr>
        <w:t>NOTE</w:t>
      </w:r>
      <w:r w:rsidRPr="00717470">
        <w:rPr>
          <w:lang w:val="en-GB" w:eastAsia="zh-CN"/>
        </w:rPr>
        <w:tab/>
        <w:t>The SDL specification does not provide a mean to check whether the member of class exists.</w:t>
      </w:r>
    </w:p>
    <w:p w14:paraId="316439F8" w14:textId="77777777" w:rsidR="00CD51F5" w:rsidRDefault="00CD51F5" w:rsidP="00CD51F5">
      <w:pPr>
        <w:rPr>
          <w:highlight w:val="yellow"/>
          <w:lang w:val="en-GB" w:eastAsia="zh-CN"/>
        </w:rPr>
      </w:pPr>
    </w:p>
    <w:p w14:paraId="27399B4E" w14:textId="77777777" w:rsidR="00455DCB" w:rsidRDefault="00455DCB" w:rsidP="00CD51F5">
      <w:pPr>
        <w:pStyle w:val="Heading1"/>
        <w:rPr>
          <w:lang w:eastAsia="zh-CN"/>
        </w:rPr>
      </w:pPr>
      <w:bookmarkStart w:id="249" w:name="_Toc211163211"/>
      <w:r>
        <w:rPr>
          <w:lang w:eastAsia="zh-CN"/>
        </w:rPr>
        <w:t>Topic</w:t>
      </w:r>
      <w:r w:rsidR="00CD51F5">
        <w:rPr>
          <w:lang w:eastAsia="zh-CN"/>
        </w:rPr>
        <w:t xml:space="preserve"> #</w:t>
      </w:r>
      <w:r>
        <w:rPr>
          <w:lang w:eastAsia="zh-CN"/>
        </w:rPr>
        <w:t>4</w:t>
      </w:r>
      <w:r w:rsidR="00CD51F5">
        <w:rPr>
          <w:lang w:eastAsia="zh-CN"/>
        </w:rPr>
        <w:t>: Array of boxes for ISOBMFF</w:t>
      </w:r>
      <w:bookmarkEnd w:id="249"/>
    </w:p>
    <w:p w14:paraId="57D14A29" w14:textId="24BE11DA" w:rsidR="00397FFA" w:rsidRDefault="00227942" w:rsidP="00397FFA">
      <w:pPr>
        <w:pStyle w:val="Heading2"/>
        <w:rPr>
          <w:lang w:eastAsia="zh-CN"/>
        </w:rPr>
      </w:pPr>
      <w:r>
        <w:rPr>
          <w:lang w:eastAsia="zh-CN"/>
        </w:rPr>
        <w:t xml:space="preserve">On </w:t>
      </w:r>
      <w:r w:rsidR="00397FFA">
        <w:rPr>
          <w:lang w:eastAsia="zh-CN"/>
        </w:rPr>
        <w:t>container box</w:t>
      </w:r>
    </w:p>
    <w:p w14:paraId="1316DE0A" w14:textId="77777777" w:rsidR="00397FFA" w:rsidRPr="005B4869" w:rsidRDefault="00397FFA" w:rsidP="00397FFA">
      <w:pPr>
        <w:rPr>
          <w:sz w:val="24"/>
          <w:lang w:val="en-GB" w:eastAsia="zh-CN"/>
        </w:rPr>
      </w:pPr>
      <w:r w:rsidRPr="005B4869">
        <w:rPr>
          <w:sz w:val="24"/>
          <w:lang w:val="en-GB" w:eastAsia="zh-CN"/>
        </w:rPr>
        <w:t>In this scenario, a box is meant to be a container for other boxes. For example, the movie box is defined as follows:</w:t>
      </w:r>
    </w:p>
    <w:p w14:paraId="6F50E29F" w14:textId="77777777" w:rsidR="00397FFA" w:rsidRPr="005B4869" w:rsidRDefault="00397FFA" w:rsidP="00397FFA">
      <w:pPr>
        <w:rPr>
          <w:sz w:val="24"/>
          <w:lang w:val="en-GB" w:eastAsia="zh-CN"/>
        </w:rPr>
      </w:pPr>
    </w:p>
    <w:p w14:paraId="0D12E86C" w14:textId="77777777" w:rsidR="00397FFA" w:rsidRPr="00DA2BFB" w:rsidRDefault="00397FFA" w:rsidP="00397FFA">
      <w:pPr>
        <w:rPr>
          <w:b/>
          <w:bCs/>
        </w:rPr>
      </w:pPr>
      <w:bookmarkStart w:id="250" w:name="_Ref392827860"/>
      <w:bookmarkStart w:id="251" w:name="_Toc441898393"/>
      <w:bookmarkStart w:id="252" w:name="_Toc32120153"/>
      <w:bookmarkStart w:id="253" w:name="_Toc170466432"/>
      <w:r w:rsidRPr="00DA2BFB">
        <w:rPr>
          <w:b/>
          <w:bCs/>
        </w:rPr>
        <w:t xml:space="preserve">Movie </w:t>
      </w:r>
      <w:bookmarkEnd w:id="250"/>
      <w:bookmarkEnd w:id="251"/>
      <w:bookmarkEnd w:id="252"/>
      <w:r w:rsidRPr="00DA2BFB">
        <w:rPr>
          <w:b/>
          <w:bCs/>
        </w:rPr>
        <w:t>box</w:t>
      </w:r>
      <w:bookmarkEnd w:id="253"/>
    </w:p>
    <w:p w14:paraId="296B380D" w14:textId="77777777" w:rsidR="00397FFA" w:rsidRPr="00DA2BFB" w:rsidRDefault="00397FFA" w:rsidP="00397FFA">
      <w:pPr>
        <w:rPr>
          <w:b/>
          <w:bCs/>
        </w:rPr>
      </w:pPr>
      <w:bookmarkStart w:id="254" w:name="_Toc32120154"/>
      <w:r w:rsidRPr="00DA2BFB">
        <w:rPr>
          <w:b/>
          <w:bCs/>
        </w:rPr>
        <w:t>Definition</w:t>
      </w:r>
      <w:bookmarkEnd w:id="254"/>
    </w:p>
    <w:p w14:paraId="115202C6" w14:textId="77777777" w:rsidR="00397FFA" w:rsidRDefault="00397FFA" w:rsidP="00397FFA">
      <w:pPr>
        <w:pStyle w:val="Atom"/>
        <w:tabs>
          <w:tab w:val="left" w:pos="1134"/>
        </w:tabs>
        <w:ind w:left="720"/>
      </w:pPr>
      <w:r>
        <w:t>Box Type:</w:t>
      </w:r>
      <w:r>
        <w:tab/>
      </w:r>
      <w:r w:rsidRPr="00A3770E">
        <w:rPr>
          <w:rStyle w:val="codeChar"/>
        </w:rPr>
        <w:t>'moov'</w:t>
      </w:r>
      <w:r>
        <w:br/>
        <w:t>Container:</w:t>
      </w:r>
      <w:r>
        <w:tab/>
        <w:t>File</w:t>
      </w:r>
      <w:r>
        <w:br/>
        <w:t>Mandatory:</w:t>
      </w:r>
      <w:r>
        <w:tab/>
        <w:t>Yes</w:t>
      </w:r>
      <w:r>
        <w:br/>
        <w:t>Quantity:</w:t>
      </w:r>
      <w:r>
        <w:tab/>
        <w:t>Exactly one</w:t>
      </w:r>
    </w:p>
    <w:p w14:paraId="12411450" w14:textId="77777777" w:rsidR="00397FFA" w:rsidRPr="003176D3" w:rsidRDefault="00397FFA" w:rsidP="00397FFA">
      <w:pPr>
        <w:ind w:left="720"/>
        <w:rPr>
          <w:lang w:val="en-GB"/>
        </w:rPr>
      </w:pPr>
      <w:r w:rsidRPr="003176D3">
        <w:rPr>
          <w:lang w:val="en-GB"/>
        </w:rPr>
        <w:t xml:space="preserve">The </w:t>
      </w:r>
      <w:r>
        <w:rPr>
          <w:lang w:val="en-GB"/>
        </w:rPr>
        <w:t>structure-data</w:t>
      </w:r>
      <w:r w:rsidRPr="003176D3" w:rsidDel="000D2DB2">
        <w:rPr>
          <w:lang w:val="en-GB"/>
        </w:rPr>
        <w:t xml:space="preserve"> </w:t>
      </w:r>
      <w:r w:rsidRPr="003176D3">
        <w:rPr>
          <w:lang w:val="en-GB"/>
        </w:rPr>
        <w:t xml:space="preserve">for a presentation is stored in the single </w:t>
      </w:r>
      <w:r w:rsidRPr="00A3770E">
        <w:rPr>
          <w:rStyle w:val="codeChar"/>
        </w:rPr>
        <w:t>MovieBox</w:t>
      </w:r>
      <w:r w:rsidRPr="003176D3">
        <w:rPr>
          <w:lang w:val="en-GB"/>
        </w:rPr>
        <w:t xml:space="preserve"> which occurs </w:t>
      </w:r>
      <w:r w:rsidRPr="003176D3">
        <w:rPr>
          <w:lang w:val="en-GB"/>
        </w:rPr>
        <w:lastRenderedPageBreak/>
        <w:t>at the top-level of a file. Normally this box is close to the beginning or end of the file, though this is not required.</w:t>
      </w:r>
    </w:p>
    <w:p w14:paraId="65B5053F" w14:textId="77777777" w:rsidR="00397FFA" w:rsidRDefault="00397FFA" w:rsidP="00397FFA">
      <w:pPr>
        <w:rPr>
          <w:b/>
          <w:bCs/>
        </w:rPr>
      </w:pPr>
      <w:bookmarkStart w:id="255" w:name="_Toc32120155"/>
    </w:p>
    <w:p w14:paraId="6C9726F6" w14:textId="77777777" w:rsidR="00397FFA" w:rsidRPr="00DA2BFB" w:rsidRDefault="00397FFA" w:rsidP="00397FFA">
      <w:pPr>
        <w:rPr>
          <w:b/>
          <w:bCs/>
        </w:rPr>
      </w:pPr>
      <w:r w:rsidRPr="00DA2BFB">
        <w:rPr>
          <w:b/>
          <w:bCs/>
        </w:rPr>
        <w:t>Syntax</w:t>
      </w:r>
      <w:bookmarkEnd w:id="255"/>
    </w:p>
    <w:p w14:paraId="7DBEACD7" w14:textId="77777777" w:rsidR="00397FFA" w:rsidRPr="00300779" w:rsidRDefault="00397FFA" w:rsidP="00397FFA">
      <w:pPr>
        <w:pStyle w:val="code0"/>
        <w:ind w:left="720"/>
      </w:pPr>
      <w:r w:rsidRPr="00300779">
        <w:t>aligned(8) class MovieBox extends Box('moov')</w:t>
      </w:r>
      <w:r>
        <w:br/>
      </w:r>
      <w:r w:rsidRPr="00300779">
        <w:t>{</w:t>
      </w:r>
      <w:r w:rsidRPr="00300779">
        <w:br/>
        <w:t>}</w:t>
      </w:r>
    </w:p>
    <w:p w14:paraId="16F9AF84" w14:textId="77777777" w:rsidR="00397FFA" w:rsidRDefault="00397FFA" w:rsidP="00397FFA">
      <w:pPr>
        <w:rPr>
          <w:lang w:val="en-GB" w:eastAsia="zh-CN"/>
        </w:rPr>
      </w:pPr>
    </w:p>
    <w:p w14:paraId="03CF14BA" w14:textId="77777777" w:rsidR="00397FFA" w:rsidRPr="005B4869" w:rsidRDefault="00397FFA" w:rsidP="00397FFA">
      <w:pPr>
        <w:rPr>
          <w:sz w:val="24"/>
          <w:lang w:val="en-GB" w:eastAsia="zh-CN"/>
        </w:rPr>
      </w:pPr>
      <w:r w:rsidRPr="005B4869">
        <w:rPr>
          <w:sz w:val="24"/>
          <w:lang w:val="en-GB" w:eastAsia="zh-CN"/>
        </w:rPr>
        <w:t>From the SDL declaration of the movie box, nothing is specifying what the box can contain. The semantic is also silent on what it contains. Instead, the philosophy of the ISOBMFF specification is to specify where a box can be located and not what it can contain.</w:t>
      </w:r>
    </w:p>
    <w:p w14:paraId="3A5AD8C5" w14:textId="77777777" w:rsidR="00397FFA" w:rsidRPr="005B4869" w:rsidRDefault="00397FFA" w:rsidP="00397FFA">
      <w:pPr>
        <w:rPr>
          <w:sz w:val="24"/>
          <w:lang w:val="en-GB" w:eastAsia="zh-CN"/>
        </w:rPr>
      </w:pPr>
    </w:p>
    <w:p w14:paraId="4A3AD60E" w14:textId="77777777" w:rsidR="00397FFA" w:rsidRPr="005B4869" w:rsidRDefault="00397FFA" w:rsidP="00397FFA">
      <w:pPr>
        <w:rPr>
          <w:sz w:val="24"/>
          <w:lang w:val="en-GB" w:eastAsia="zh-CN"/>
        </w:rPr>
      </w:pPr>
      <w:r w:rsidRPr="005B4869">
        <w:rPr>
          <w:sz w:val="24"/>
          <w:lang w:val="en-GB" w:eastAsia="zh-CN"/>
        </w:rPr>
        <w:t>Therefore, strictly speaking, the movie box as declared is an empty box.</w:t>
      </w:r>
    </w:p>
    <w:p w14:paraId="4E32C4C8" w14:textId="77777777" w:rsidR="00397FFA" w:rsidRPr="005B4869" w:rsidRDefault="00397FFA" w:rsidP="00397FFA">
      <w:pPr>
        <w:rPr>
          <w:sz w:val="24"/>
          <w:lang w:val="en-GB" w:eastAsia="zh-CN"/>
        </w:rPr>
      </w:pPr>
    </w:p>
    <w:p w14:paraId="0CB40380" w14:textId="77777777" w:rsidR="00397FFA" w:rsidRPr="005B4869" w:rsidRDefault="00397FFA" w:rsidP="00397FFA">
      <w:pPr>
        <w:rPr>
          <w:sz w:val="24"/>
          <w:lang w:val="en-GB" w:eastAsia="zh-CN"/>
        </w:rPr>
      </w:pPr>
      <w:r w:rsidRPr="005B4869">
        <w:rPr>
          <w:sz w:val="24"/>
          <w:lang w:val="en-GB" w:eastAsia="zh-CN"/>
        </w:rPr>
        <w:t xml:space="preserve">Another example of a container box is the </w:t>
      </w:r>
      <w:proofErr w:type="spellStart"/>
      <w:r w:rsidRPr="005B4869">
        <w:rPr>
          <w:sz w:val="24"/>
          <w:lang w:val="en-GB" w:eastAsia="zh-CN"/>
        </w:rPr>
        <w:t>MetaBox</w:t>
      </w:r>
      <w:proofErr w:type="spellEnd"/>
      <w:r w:rsidRPr="005B4869">
        <w:rPr>
          <w:sz w:val="24"/>
          <w:lang w:val="en-GB" w:eastAsia="zh-CN"/>
        </w:rPr>
        <w:t>. In this case, specification declare an array of element of the class Box.</w:t>
      </w:r>
    </w:p>
    <w:p w14:paraId="70F70CFB" w14:textId="77777777" w:rsidR="00397FFA" w:rsidRDefault="00397FFA" w:rsidP="00397FFA">
      <w:pPr>
        <w:rPr>
          <w:lang w:val="en-GB" w:eastAsia="zh-CN"/>
        </w:rPr>
      </w:pPr>
    </w:p>
    <w:p w14:paraId="50B9DDF6" w14:textId="77777777" w:rsidR="00397FFA" w:rsidRDefault="00397FFA" w:rsidP="00397FFA">
      <w:pPr>
        <w:pStyle w:val="code0"/>
      </w:pPr>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p>
    <w:p w14:paraId="05850C0C" w14:textId="77777777" w:rsidR="00397FFA" w:rsidRPr="005B4869" w:rsidRDefault="00397FFA" w:rsidP="00397FFA">
      <w:pPr>
        <w:rPr>
          <w:sz w:val="24"/>
          <w:lang w:val="en-GB" w:eastAsia="zh-CN"/>
        </w:rPr>
      </w:pPr>
      <w:r w:rsidRPr="005B4869">
        <w:rPr>
          <w:sz w:val="24"/>
          <w:lang w:val="en-GB" w:eastAsia="zh-CN"/>
        </w:rPr>
        <w:t xml:space="preserve">Note that the comment mentions optional which would imply that the array may be empty which is currently a topic of discussion in the File Format group (regarding the element </w:t>
      </w:r>
      <w:proofErr w:type="spellStart"/>
      <w:r w:rsidRPr="005B4869">
        <w:rPr>
          <w:sz w:val="24"/>
          <w:lang w:val="en-GB" w:eastAsia="zh-CN"/>
        </w:rPr>
        <w:t>track_IDs</w:t>
      </w:r>
      <w:proofErr w:type="spellEnd"/>
      <w:r w:rsidRPr="005B4869">
        <w:rPr>
          <w:sz w:val="24"/>
          <w:lang w:val="en-GB" w:eastAsia="zh-CN"/>
        </w:rPr>
        <w:t>[])</w:t>
      </w:r>
    </w:p>
    <w:p w14:paraId="5C2BEE7E" w14:textId="77777777" w:rsidR="00397FFA" w:rsidRPr="005B4869" w:rsidRDefault="00397FFA" w:rsidP="00397FFA">
      <w:pPr>
        <w:rPr>
          <w:sz w:val="24"/>
          <w:lang w:val="en-GB" w:eastAsia="zh-CN"/>
        </w:rPr>
      </w:pPr>
    </w:p>
    <w:p w14:paraId="1C693237" w14:textId="77777777" w:rsidR="00397FFA" w:rsidRDefault="00397FFA" w:rsidP="00397FFA">
      <w:pPr>
        <w:rPr>
          <w:sz w:val="24"/>
          <w:lang w:val="en-GB" w:eastAsia="zh-CN"/>
        </w:rPr>
      </w:pPr>
      <w:r w:rsidRPr="005B4869">
        <w:rPr>
          <w:sz w:val="24"/>
          <w:lang w:val="en-GB" w:eastAsia="zh-CN"/>
        </w:rPr>
        <w:t>More generally, this syntax of declaring a generic class would be possible is the class Box would be an abstract class and that all derive classes would use the SDL mechanism of extension ID. However, those conditions are not met the current ISOBMFF specification.</w:t>
      </w:r>
    </w:p>
    <w:p w14:paraId="7C46867F" w14:textId="77777777" w:rsidR="00397FFA" w:rsidRDefault="00397FFA" w:rsidP="00717470">
      <w:pPr>
        <w:pStyle w:val="Heading2"/>
        <w:numPr>
          <w:ilvl w:val="0"/>
          <w:numId w:val="0"/>
        </w:numPr>
        <w:ind w:left="792" w:hanging="432"/>
        <w:rPr>
          <w:lang w:eastAsia="zh-CN"/>
        </w:rPr>
      </w:pPr>
    </w:p>
    <w:p w14:paraId="3EF1F2DA" w14:textId="77777777" w:rsidR="00227942" w:rsidRDefault="00227942" w:rsidP="00717470">
      <w:pPr>
        <w:pStyle w:val="Heading2"/>
        <w:rPr>
          <w:lang w:eastAsia="zh-CN"/>
        </w:rPr>
      </w:pPr>
      <w:r>
        <w:rPr>
          <w:lang w:eastAsia="zh-CN"/>
        </w:rPr>
        <w:t>Discussion</w:t>
      </w:r>
    </w:p>
    <w:p w14:paraId="180FA3FB" w14:textId="77777777" w:rsidR="00455DCB" w:rsidRDefault="00455DCB" w:rsidP="00CD51F5">
      <w:pPr>
        <w:rPr>
          <w:lang w:val="en-GB" w:eastAsia="zh-CN"/>
        </w:rPr>
      </w:pPr>
    </w:p>
    <w:p w14:paraId="310DF95E" w14:textId="0EEC3DE8" w:rsidR="00CD51F5" w:rsidRDefault="00CD51F5" w:rsidP="00CD51F5">
      <w:pPr>
        <w:rPr>
          <w:lang w:val="en-GB" w:eastAsia="zh-CN"/>
        </w:rPr>
      </w:pPr>
      <w:r>
        <w:rPr>
          <w:lang w:val="en-GB" w:eastAsia="zh-CN"/>
        </w:rPr>
        <w:t>In ISOBMFF, there are several places with a box can contains any boxes.</w:t>
      </w:r>
    </w:p>
    <w:p w14:paraId="00245E06" w14:textId="77777777" w:rsidR="00CD51F5" w:rsidRDefault="00CD51F5" w:rsidP="00CD51F5">
      <w:pPr>
        <w:rPr>
          <w:lang w:val="en-GB" w:eastAsia="zh-CN"/>
        </w:rPr>
      </w:pPr>
    </w:p>
    <w:p w14:paraId="0E37BB9D" w14:textId="77777777" w:rsidR="00CD51F5" w:rsidRDefault="00CD51F5" w:rsidP="00CD51F5">
      <w:pPr>
        <w:pStyle w:val="code0"/>
      </w:pPr>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p>
    <w:p w14:paraId="0B2528B1" w14:textId="77777777" w:rsidR="00CD51F5" w:rsidRDefault="00CD51F5" w:rsidP="00CD51F5">
      <w:pPr>
        <w:rPr>
          <w:lang w:val="en-GB" w:eastAsia="zh-CN"/>
        </w:rPr>
      </w:pPr>
    </w:p>
    <w:p w14:paraId="2B96C80E" w14:textId="77777777" w:rsidR="00CD51F5" w:rsidRDefault="00CD51F5" w:rsidP="00CD51F5">
      <w:pPr>
        <w:rPr>
          <w:sz w:val="24"/>
          <w:lang w:val="en-GB" w:eastAsia="zh-CN"/>
        </w:rPr>
      </w:pPr>
      <w:r w:rsidRPr="00850169">
        <w:rPr>
          <w:sz w:val="24"/>
          <w:lang w:val="en-GB" w:eastAsia="zh-CN"/>
        </w:rPr>
        <w:t>The statement “</w:t>
      </w:r>
      <w:r w:rsidRPr="00850169">
        <w:rPr>
          <w:sz w:val="24"/>
        </w:rPr>
        <w:t xml:space="preserve">Box </w:t>
      </w:r>
      <w:proofErr w:type="spellStart"/>
      <w:r w:rsidRPr="00850169">
        <w:rPr>
          <w:sz w:val="24"/>
        </w:rPr>
        <w:t>other_boxes</w:t>
      </w:r>
      <w:proofErr w:type="spellEnd"/>
      <w:r w:rsidRPr="00850169">
        <w:rPr>
          <w:sz w:val="24"/>
        </w:rPr>
        <w:t>[]</w:t>
      </w:r>
      <w:r w:rsidRPr="00850169">
        <w:rPr>
          <w:sz w:val="24"/>
          <w:lang w:val="en-GB" w:eastAsia="zh-CN"/>
        </w:rPr>
        <w:t>” is actually possible in SDL but ISOBMFF doesn’t currently use the SDL polymorphism feature (class identifier in the class declaration) to use this feature.</w:t>
      </w:r>
    </w:p>
    <w:p w14:paraId="14C2F5AD" w14:textId="77777777" w:rsidR="00227942" w:rsidRDefault="00227942" w:rsidP="00CD51F5">
      <w:pPr>
        <w:rPr>
          <w:sz w:val="24"/>
          <w:lang w:val="en-GB" w:eastAsia="zh-CN"/>
        </w:rPr>
      </w:pPr>
    </w:p>
    <w:p w14:paraId="595654EB" w14:textId="77777777" w:rsidR="00227942" w:rsidRPr="005A5AAE" w:rsidRDefault="00227942" w:rsidP="00227942">
      <w:pPr>
        <w:rPr>
          <w:sz w:val="24"/>
          <w:lang w:val="en-GB" w:eastAsia="zh-CN"/>
        </w:rPr>
      </w:pPr>
      <w:r w:rsidRPr="005A5AAE">
        <w:rPr>
          <w:sz w:val="24"/>
          <w:lang w:val="en-GB" w:eastAsia="zh-CN"/>
        </w:rPr>
        <w:t>There seems to be three cases of container box:</w:t>
      </w:r>
    </w:p>
    <w:p w14:paraId="6004A851" w14:textId="77777777" w:rsidR="00227942" w:rsidRPr="005A5AAE" w:rsidRDefault="00227942" w:rsidP="00227942">
      <w:pPr>
        <w:pStyle w:val="ListParagraph"/>
        <w:widowControl/>
        <w:numPr>
          <w:ilvl w:val="0"/>
          <w:numId w:val="14"/>
        </w:numPr>
        <w:autoSpaceDE/>
        <w:autoSpaceDN/>
        <w:contextualSpacing/>
        <w:jc w:val="both"/>
        <w:rPr>
          <w:sz w:val="24"/>
          <w:lang w:val="en-GB" w:eastAsia="zh-CN"/>
        </w:rPr>
      </w:pPr>
      <w:r w:rsidRPr="005A5AAE">
        <w:rPr>
          <w:sz w:val="24"/>
          <w:lang w:val="en-GB" w:eastAsia="zh-CN"/>
        </w:rPr>
        <w:lastRenderedPageBreak/>
        <w:t>A box can contain any other boxes.</w:t>
      </w:r>
    </w:p>
    <w:p w14:paraId="2DBA0950" w14:textId="77777777" w:rsidR="00227942" w:rsidRPr="005A5AAE" w:rsidRDefault="00227942" w:rsidP="00227942">
      <w:pPr>
        <w:pStyle w:val="ListParagraph"/>
        <w:widowControl/>
        <w:numPr>
          <w:ilvl w:val="0"/>
          <w:numId w:val="14"/>
        </w:numPr>
        <w:autoSpaceDE/>
        <w:autoSpaceDN/>
        <w:contextualSpacing/>
        <w:jc w:val="both"/>
        <w:rPr>
          <w:sz w:val="24"/>
          <w:lang w:val="en-GB" w:eastAsia="zh-CN"/>
        </w:rPr>
      </w:pPr>
      <w:r w:rsidRPr="005A5AAE">
        <w:rPr>
          <w:sz w:val="24"/>
          <w:lang w:val="en-GB" w:eastAsia="zh-CN"/>
        </w:rPr>
        <w:t xml:space="preserve">A box can contain zero or more boxes from a </w:t>
      </w:r>
      <w:r>
        <w:rPr>
          <w:sz w:val="24"/>
          <w:lang w:val="en-GB" w:eastAsia="zh-CN"/>
        </w:rPr>
        <w:t xml:space="preserve">any </w:t>
      </w:r>
      <w:r w:rsidRPr="005A5AAE">
        <w:rPr>
          <w:sz w:val="24"/>
          <w:lang w:val="en-GB" w:eastAsia="zh-CN"/>
        </w:rPr>
        <w:t>boxes in any order.</w:t>
      </w:r>
    </w:p>
    <w:p w14:paraId="55040C64" w14:textId="77777777" w:rsidR="00227942" w:rsidRPr="005A5AAE" w:rsidRDefault="00227942" w:rsidP="00227942">
      <w:pPr>
        <w:pStyle w:val="ListParagraph"/>
        <w:widowControl/>
        <w:numPr>
          <w:ilvl w:val="0"/>
          <w:numId w:val="14"/>
        </w:numPr>
        <w:autoSpaceDE/>
        <w:autoSpaceDN/>
        <w:contextualSpacing/>
        <w:jc w:val="both"/>
        <w:rPr>
          <w:sz w:val="24"/>
          <w:lang w:val="en-GB" w:eastAsia="zh-CN"/>
        </w:rPr>
      </w:pPr>
      <w:r w:rsidRPr="005A5AAE">
        <w:rPr>
          <w:sz w:val="24"/>
          <w:lang w:val="en-GB" w:eastAsia="zh-CN"/>
        </w:rPr>
        <w:t>A box can contain zero or more boxes from a predetermined list of boxes in a specific order.</w:t>
      </w:r>
    </w:p>
    <w:p w14:paraId="175C395D" w14:textId="77777777" w:rsidR="00227942" w:rsidRPr="005A5AAE" w:rsidRDefault="00227942" w:rsidP="00227942">
      <w:pPr>
        <w:rPr>
          <w:sz w:val="24"/>
          <w:lang w:val="en-GB" w:eastAsia="zh-CN"/>
        </w:rPr>
      </w:pPr>
    </w:p>
    <w:p w14:paraId="481160E1" w14:textId="77777777" w:rsidR="00227942" w:rsidRPr="005A5AAE" w:rsidRDefault="00227942" w:rsidP="00227942">
      <w:pPr>
        <w:rPr>
          <w:sz w:val="24"/>
          <w:lang w:val="en-GB" w:eastAsia="zh-CN"/>
        </w:rPr>
      </w:pPr>
      <w:r w:rsidRPr="005A5AAE">
        <w:rPr>
          <w:sz w:val="24"/>
          <w:lang w:val="en-GB" w:eastAsia="zh-CN"/>
        </w:rPr>
        <w:t>For case 1), the SDL has some provision but requires using specific tools which limits the freedom of the SDL declaration author.</w:t>
      </w:r>
    </w:p>
    <w:p w14:paraId="5DBE6523" w14:textId="77777777" w:rsidR="00227942" w:rsidRPr="005A5AAE" w:rsidRDefault="00227942" w:rsidP="00227942">
      <w:pPr>
        <w:rPr>
          <w:sz w:val="24"/>
          <w:lang w:val="en-GB" w:eastAsia="zh-CN"/>
        </w:rPr>
      </w:pPr>
    </w:p>
    <w:p w14:paraId="6C3AE1E7" w14:textId="77777777" w:rsidR="00227942" w:rsidRPr="005A5AAE" w:rsidRDefault="00227942" w:rsidP="00227942">
      <w:pPr>
        <w:rPr>
          <w:sz w:val="24"/>
          <w:lang w:val="en-GB" w:eastAsia="zh-CN"/>
        </w:rPr>
      </w:pPr>
      <w:r w:rsidRPr="005A5AAE">
        <w:rPr>
          <w:sz w:val="24"/>
          <w:lang w:val="en-GB" w:eastAsia="zh-CN"/>
        </w:rPr>
        <w:t>For case 2), the SDL does not seem to have any tools for that.</w:t>
      </w:r>
    </w:p>
    <w:p w14:paraId="29F9543B" w14:textId="77777777" w:rsidR="00227942" w:rsidRPr="005A5AAE" w:rsidRDefault="00227942" w:rsidP="00227942">
      <w:pPr>
        <w:rPr>
          <w:sz w:val="24"/>
          <w:lang w:val="en-GB" w:eastAsia="zh-CN"/>
        </w:rPr>
      </w:pPr>
    </w:p>
    <w:p w14:paraId="37BF579F" w14:textId="5B1A4823" w:rsidR="00227942" w:rsidRPr="00850169" w:rsidRDefault="00227942" w:rsidP="00CD51F5">
      <w:pPr>
        <w:rPr>
          <w:sz w:val="24"/>
          <w:lang w:val="en-GB" w:eastAsia="zh-CN"/>
        </w:rPr>
      </w:pPr>
      <w:r w:rsidRPr="005A5AAE">
        <w:rPr>
          <w:sz w:val="24"/>
          <w:lang w:val="en-GB" w:eastAsia="zh-CN"/>
        </w:rPr>
        <w:t>For case 3), this is almost enabled in SDL as illustrated in the meta box. The only missing feature is to declare that the boxes are optional.</w:t>
      </w:r>
    </w:p>
    <w:p w14:paraId="0F1EA14A" w14:textId="77777777" w:rsidR="00455DCB" w:rsidRDefault="00455DCB" w:rsidP="00CD51F5">
      <w:pPr>
        <w:pStyle w:val="Heading4"/>
        <w:rPr>
          <w:lang w:val="en-GB" w:eastAsia="zh-CN"/>
        </w:rPr>
      </w:pPr>
    </w:p>
    <w:p w14:paraId="70D7779D" w14:textId="304560BB" w:rsidR="005C2D9D" w:rsidRDefault="005C2D9D" w:rsidP="00455DCB">
      <w:pPr>
        <w:pStyle w:val="Heading2"/>
        <w:rPr>
          <w:lang w:eastAsia="zh-CN"/>
        </w:rPr>
      </w:pPr>
      <w:r>
        <w:rPr>
          <w:lang w:eastAsia="zh-CN"/>
        </w:rPr>
        <w:t>Possible solutions</w:t>
      </w:r>
    </w:p>
    <w:p w14:paraId="6644C17B" w14:textId="45914381" w:rsidR="00CD51F5" w:rsidRDefault="00CD51F5" w:rsidP="00717470">
      <w:pPr>
        <w:pStyle w:val="Heading2"/>
        <w:numPr>
          <w:ilvl w:val="2"/>
          <w:numId w:val="5"/>
        </w:numPr>
        <w:rPr>
          <w:lang w:eastAsia="zh-CN"/>
        </w:rPr>
      </w:pPr>
      <w:r>
        <w:rPr>
          <w:lang w:eastAsia="zh-CN"/>
        </w:rPr>
        <w:t>New keyword “class id”</w:t>
      </w:r>
    </w:p>
    <w:p w14:paraId="5D1ED172" w14:textId="77777777" w:rsidR="00455DCB" w:rsidRPr="00455DCB" w:rsidRDefault="00455DCB" w:rsidP="00717470">
      <w:pPr>
        <w:rPr>
          <w:lang w:val="en-GB" w:eastAsia="zh-CN"/>
        </w:rPr>
      </w:pPr>
    </w:p>
    <w:p w14:paraId="76BF716F" w14:textId="77777777" w:rsidR="00CD51F5" w:rsidRPr="00850169" w:rsidRDefault="00CD51F5" w:rsidP="00CD51F5">
      <w:pPr>
        <w:rPr>
          <w:sz w:val="24"/>
          <w:lang w:val="en-GB" w:eastAsia="zh-CN"/>
        </w:rPr>
      </w:pPr>
      <w:r w:rsidRPr="00850169">
        <w:rPr>
          <w:sz w:val="24"/>
          <w:lang w:val="en-GB" w:eastAsia="zh-CN"/>
        </w:rPr>
        <w:t>Declaring a class identifier keyword to declare which class member in the body should be used as class identifier.</w:t>
      </w:r>
    </w:p>
    <w:p w14:paraId="296FA2CA" w14:textId="77777777" w:rsidR="00CD51F5" w:rsidRDefault="00CD51F5" w:rsidP="00CD51F5">
      <w:pPr>
        <w:rPr>
          <w:sz w:val="24"/>
          <w:lang w:val="en-GB" w:eastAsia="zh-CN"/>
        </w:rPr>
      </w:pPr>
    </w:p>
    <w:p w14:paraId="6AE2F162" w14:textId="77777777" w:rsidR="00357E22" w:rsidRPr="00850169" w:rsidRDefault="00357E22" w:rsidP="00CD51F5">
      <w:pPr>
        <w:rPr>
          <w:sz w:val="24"/>
          <w:lang w:val="en-GB" w:eastAsia="zh-CN"/>
        </w:rPr>
      </w:pPr>
    </w:p>
    <w:p w14:paraId="3AC4F5C7" w14:textId="77777777" w:rsidR="00CD51F5" w:rsidRPr="00850169" w:rsidRDefault="00CD51F5" w:rsidP="00CD51F5">
      <w:pPr>
        <w:rPr>
          <w:sz w:val="24"/>
          <w:lang w:val="en-GB" w:eastAsia="zh-CN"/>
        </w:rPr>
      </w:pPr>
      <w:r w:rsidRPr="00850169">
        <w:rPr>
          <w:sz w:val="24"/>
          <w:lang w:val="en-GB" w:eastAsia="zh-CN"/>
        </w:rPr>
        <w:t>Possible keywords are:</w:t>
      </w:r>
    </w:p>
    <w:p w14:paraId="31159754" w14:textId="77777777" w:rsidR="00CD51F5" w:rsidRPr="00850169" w:rsidRDefault="00CD51F5" w:rsidP="00CD51F5">
      <w:pPr>
        <w:pStyle w:val="ListParagraph"/>
        <w:widowControl/>
        <w:numPr>
          <w:ilvl w:val="0"/>
          <w:numId w:val="15"/>
        </w:numPr>
        <w:autoSpaceDE/>
        <w:autoSpaceDN/>
        <w:contextualSpacing/>
        <w:jc w:val="both"/>
        <w:rPr>
          <w:rFonts w:ascii="Courier New" w:hAnsi="Courier New" w:cs="Courier New"/>
          <w:b/>
          <w:bCs/>
          <w:sz w:val="24"/>
          <w:lang w:val="en-GB" w:eastAsia="zh-CN"/>
        </w:rPr>
      </w:pPr>
      <w:proofErr w:type="spellStart"/>
      <w:r w:rsidRPr="00850169">
        <w:rPr>
          <w:rFonts w:ascii="Courier New" w:hAnsi="Courier New" w:cs="Courier New"/>
          <w:b/>
          <w:bCs/>
          <w:sz w:val="24"/>
          <w:lang w:val="en-GB" w:eastAsia="zh-CN"/>
        </w:rPr>
        <w:t>typeid</w:t>
      </w:r>
      <w:proofErr w:type="spellEnd"/>
    </w:p>
    <w:p w14:paraId="245B48A9" w14:textId="77777777" w:rsidR="00CD51F5" w:rsidRPr="00850169" w:rsidRDefault="00CD51F5" w:rsidP="00CD51F5">
      <w:pPr>
        <w:pStyle w:val="ListParagraph"/>
        <w:widowControl/>
        <w:numPr>
          <w:ilvl w:val="0"/>
          <w:numId w:val="15"/>
        </w:numPr>
        <w:autoSpaceDE/>
        <w:autoSpaceDN/>
        <w:contextualSpacing/>
        <w:jc w:val="both"/>
        <w:rPr>
          <w:rFonts w:ascii="Courier New" w:hAnsi="Courier New" w:cs="Courier New"/>
          <w:b/>
          <w:bCs/>
          <w:sz w:val="24"/>
          <w:lang w:val="en-GB" w:eastAsia="zh-CN"/>
        </w:rPr>
      </w:pPr>
      <w:r w:rsidRPr="00850169">
        <w:rPr>
          <w:rFonts w:ascii="Courier New" w:hAnsi="Courier New" w:cs="Courier New"/>
          <w:b/>
          <w:bCs/>
          <w:sz w:val="24"/>
          <w:lang w:val="en-GB" w:eastAsia="zh-CN"/>
        </w:rPr>
        <w:t>id</w:t>
      </w:r>
    </w:p>
    <w:p w14:paraId="5CFF3862" w14:textId="77777777" w:rsidR="00CD51F5" w:rsidRPr="00850169" w:rsidRDefault="00CD51F5" w:rsidP="00CD51F5">
      <w:pPr>
        <w:pStyle w:val="ListParagraph"/>
        <w:widowControl/>
        <w:numPr>
          <w:ilvl w:val="0"/>
          <w:numId w:val="15"/>
        </w:numPr>
        <w:autoSpaceDE/>
        <w:autoSpaceDN/>
        <w:contextualSpacing/>
        <w:jc w:val="both"/>
        <w:rPr>
          <w:rFonts w:ascii="Courier New" w:hAnsi="Courier New" w:cs="Courier New"/>
          <w:b/>
          <w:bCs/>
          <w:sz w:val="24"/>
          <w:lang w:val="en-GB" w:eastAsia="zh-CN"/>
        </w:rPr>
      </w:pPr>
      <w:proofErr w:type="spellStart"/>
      <w:r w:rsidRPr="00850169">
        <w:rPr>
          <w:rFonts w:ascii="Courier New" w:hAnsi="Courier New" w:cs="Courier New"/>
          <w:b/>
          <w:bCs/>
          <w:sz w:val="24"/>
          <w:lang w:val="en-GB" w:eastAsia="zh-CN"/>
        </w:rPr>
        <w:t>class_id</w:t>
      </w:r>
      <w:proofErr w:type="spellEnd"/>
    </w:p>
    <w:p w14:paraId="46230242" w14:textId="77777777" w:rsidR="00CD51F5" w:rsidRDefault="00CD51F5" w:rsidP="00CD51F5">
      <w:pPr>
        <w:rPr>
          <w:lang w:val="en-GB" w:eastAsia="zh-CN"/>
        </w:rPr>
      </w:pPr>
    </w:p>
    <w:p w14:paraId="481A8514" w14:textId="77777777" w:rsidR="00CD51F5" w:rsidRPr="00850169" w:rsidRDefault="00CD51F5" w:rsidP="00CD51F5">
      <w:pPr>
        <w:pStyle w:val="Example"/>
        <w:rPr>
          <w:sz w:val="24"/>
          <w:szCs w:val="24"/>
        </w:rPr>
      </w:pPr>
      <w:r w:rsidRPr="00850169">
        <w:rPr>
          <w:sz w:val="24"/>
          <w:szCs w:val="24"/>
        </w:rPr>
        <w:t xml:space="preserve">EXAMPLE 1 </w:t>
      </w:r>
      <w:r w:rsidRPr="00850169">
        <w:rPr>
          <w:sz w:val="24"/>
          <w:szCs w:val="24"/>
        </w:rPr>
        <w:sym w:font="Symbol" w:char="F0BE"/>
      </w:r>
    </w:p>
    <w:p w14:paraId="3C7027B5" w14:textId="77777777" w:rsidR="00CD51F5" w:rsidRPr="00850169" w:rsidRDefault="00CD51F5" w:rsidP="00CD51F5">
      <w:pPr>
        <w:pStyle w:val="SDLCode"/>
        <w:rPr>
          <w:sz w:val="22"/>
          <w:szCs w:val="22"/>
        </w:rPr>
      </w:pPr>
      <w:r w:rsidRPr="00850169">
        <w:rPr>
          <w:sz w:val="22"/>
          <w:szCs w:val="22"/>
        </w:rPr>
        <w:t>class Foo : bit(2) id = 0 {</w:t>
      </w:r>
    </w:p>
    <w:p w14:paraId="35B0239F" w14:textId="77777777" w:rsidR="00CD51F5" w:rsidRPr="00850169" w:rsidRDefault="00CD51F5" w:rsidP="00CD51F5">
      <w:pPr>
        <w:pStyle w:val="SDLCode"/>
        <w:rPr>
          <w:sz w:val="22"/>
          <w:szCs w:val="22"/>
        </w:rPr>
      </w:pPr>
      <w:r w:rsidRPr="00850169">
        <w:rPr>
          <w:sz w:val="22"/>
          <w:szCs w:val="22"/>
        </w:rPr>
        <w:t xml:space="preserve">  // note that as "id" is declared it is accessible within this class</w:t>
      </w:r>
    </w:p>
    <w:p w14:paraId="41534E92" w14:textId="77777777" w:rsidR="00CD51F5" w:rsidRPr="00850169" w:rsidRDefault="00CD51F5" w:rsidP="00CD51F5">
      <w:pPr>
        <w:pStyle w:val="SDLCode"/>
        <w:rPr>
          <w:sz w:val="22"/>
          <w:szCs w:val="22"/>
        </w:rPr>
      </w:pPr>
      <w:r w:rsidRPr="00850169">
        <w:rPr>
          <w:sz w:val="22"/>
          <w:szCs w:val="22"/>
        </w:rPr>
        <w:t xml:space="preserve">  // as a constant value and lengthof(id) will return 2</w:t>
      </w:r>
    </w:p>
    <w:p w14:paraId="33FA1FA4" w14:textId="77777777" w:rsidR="00CD51F5" w:rsidRPr="00850169" w:rsidRDefault="00CD51F5" w:rsidP="00CD51F5">
      <w:pPr>
        <w:pStyle w:val="SDLCode"/>
        <w:rPr>
          <w:sz w:val="22"/>
          <w:szCs w:val="22"/>
        </w:rPr>
      </w:pPr>
      <w:r w:rsidRPr="00850169">
        <w:rPr>
          <w:sz w:val="22"/>
          <w:szCs w:val="22"/>
        </w:rPr>
        <w:t xml:space="preserve">  int(5) a; // this a is preceded by the 2 bits of id    </w:t>
      </w:r>
    </w:p>
    <w:p w14:paraId="1D9C9FEF" w14:textId="77777777" w:rsidR="00CD51F5" w:rsidRPr="00850169" w:rsidRDefault="00CD51F5" w:rsidP="00CD51F5">
      <w:pPr>
        <w:pStyle w:val="SDLCode"/>
        <w:rPr>
          <w:sz w:val="22"/>
          <w:szCs w:val="22"/>
        </w:rPr>
      </w:pPr>
      <w:r w:rsidRPr="00850169">
        <w:rPr>
          <w:sz w:val="22"/>
          <w:szCs w:val="22"/>
        </w:rPr>
        <w:t>}</w:t>
      </w:r>
    </w:p>
    <w:p w14:paraId="1CB066FF" w14:textId="77777777" w:rsidR="00CD51F5" w:rsidRPr="00850169" w:rsidRDefault="00CD51F5" w:rsidP="00CD51F5">
      <w:pPr>
        <w:pStyle w:val="Example"/>
        <w:rPr>
          <w:sz w:val="24"/>
          <w:szCs w:val="24"/>
        </w:rPr>
      </w:pPr>
    </w:p>
    <w:p w14:paraId="366C0FF1" w14:textId="77777777" w:rsidR="00CD51F5" w:rsidRPr="00850169" w:rsidRDefault="00CD51F5" w:rsidP="00CD51F5">
      <w:pPr>
        <w:pStyle w:val="Example"/>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rPr>
          <w:sz w:val="22"/>
          <w:szCs w:val="22"/>
        </w:rPr>
      </w:pPr>
      <w:r w:rsidRPr="00850169">
        <w:rPr>
          <w:rFonts w:ascii="Courier New" w:hAnsi="Courier New" w:cs="Courier New"/>
          <w:sz w:val="24"/>
          <w:szCs w:val="24"/>
        </w:rPr>
        <w:t>class Bar {</w:t>
      </w:r>
      <w:r w:rsidRPr="00850169">
        <w:rPr>
          <w:rFonts w:ascii="Courier New" w:hAnsi="Courier New" w:cs="Courier New"/>
          <w:sz w:val="24"/>
          <w:szCs w:val="24"/>
        </w:rPr>
        <w:br/>
      </w:r>
      <w:r w:rsidRPr="00850169">
        <w:rPr>
          <w:rFonts w:ascii="Courier New" w:eastAsia="Batang" w:hAnsi="Courier New" w:cs="Courier New"/>
          <w:noProof/>
          <w:sz w:val="22"/>
          <w:szCs w:val="22"/>
          <w:lang w:val="en-US" w:eastAsia="ko-KR"/>
        </w:rPr>
        <w:t xml:space="preserve">  id bit(2) </w:t>
      </w:r>
      <w:r>
        <w:rPr>
          <w:rFonts w:ascii="Courier New" w:eastAsia="Batang" w:hAnsi="Courier New" w:cs="Courier New"/>
          <w:noProof/>
          <w:sz w:val="22"/>
          <w:szCs w:val="22"/>
          <w:lang w:val="en-US" w:eastAsia="ko-KR"/>
        </w:rPr>
        <w:t>class_type</w:t>
      </w:r>
      <w:r w:rsidRPr="00850169">
        <w:rPr>
          <w:rFonts w:ascii="Courier New" w:eastAsia="Batang" w:hAnsi="Courier New" w:cs="Courier New"/>
          <w:noProof/>
          <w:sz w:val="22"/>
          <w:szCs w:val="22"/>
          <w:lang w:val="en-US" w:eastAsia="ko-KR"/>
        </w:rPr>
        <w:t xml:space="preserve"> = 0</w:t>
      </w:r>
      <w:r>
        <w:rPr>
          <w:rFonts w:ascii="Courier New" w:eastAsia="Batang" w:hAnsi="Courier New" w:cs="Courier New"/>
          <w:noProof/>
          <w:sz w:val="22"/>
          <w:szCs w:val="22"/>
          <w:lang w:val="en-US" w:eastAsia="ko-KR"/>
        </w:rPr>
        <w:t>;</w:t>
      </w:r>
      <w:r w:rsidRPr="00850169">
        <w:rPr>
          <w:rFonts w:ascii="Courier New" w:eastAsia="Batang" w:hAnsi="Courier New" w:cs="Courier New"/>
          <w:noProof/>
          <w:sz w:val="22"/>
          <w:szCs w:val="22"/>
          <w:lang w:val="en-US" w:eastAsia="ko-KR"/>
        </w:rPr>
        <w:br/>
        <w:t xml:space="preserve">  </w:t>
      </w:r>
      <w:r w:rsidRPr="00850169">
        <w:rPr>
          <w:rFonts w:ascii="Courier New" w:hAnsi="Courier New" w:cs="Courier New"/>
          <w:sz w:val="24"/>
          <w:szCs w:val="24"/>
        </w:rPr>
        <w:t xml:space="preserve">int(5) a; // this a is preceded by the 2 bits of id    </w:t>
      </w:r>
    </w:p>
    <w:p w14:paraId="6AAC5914" w14:textId="77777777" w:rsidR="00CD51F5" w:rsidRPr="00850169" w:rsidRDefault="00CD51F5" w:rsidP="00CD51F5">
      <w:pPr>
        <w:pStyle w:val="SDLCode"/>
        <w:rPr>
          <w:sz w:val="22"/>
          <w:szCs w:val="22"/>
        </w:rPr>
      </w:pPr>
      <w:r w:rsidRPr="00850169">
        <w:rPr>
          <w:sz w:val="22"/>
          <w:szCs w:val="22"/>
        </w:rPr>
        <w:t>}</w:t>
      </w:r>
    </w:p>
    <w:p w14:paraId="70E24DDF" w14:textId="77777777" w:rsidR="00CD51F5" w:rsidRPr="00C60DBE" w:rsidRDefault="00CD51F5" w:rsidP="00CD51F5">
      <w:pPr>
        <w:rPr>
          <w:lang w:val="en-GB" w:eastAsia="zh-CN"/>
        </w:rPr>
      </w:pPr>
    </w:p>
    <w:p w14:paraId="34D25CA6" w14:textId="77777777" w:rsidR="00CD51F5" w:rsidRPr="00850169" w:rsidRDefault="00CD51F5" w:rsidP="00CD51F5">
      <w:pPr>
        <w:rPr>
          <w:sz w:val="24"/>
          <w:lang w:val="en-GB" w:eastAsia="zh-CN"/>
        </w:rPr>
      </w:pPr>
      <w:r w:rsidRPr="00850169">
        <w:rPr>
          <w:sz w:val="24"/>
          <w:lang w:val="en-GB" w:eastAsia="zh-CN"/>
        </w:rPr>
        <w:t>Those two classes Foo and Bar would be syntactically equivalent.</w:t>
      </w:r>
    </w:p>
    <w:p w14:paraId="053910DE" w14:textId="77777777" w:rsidR="00CD51F5" w:rsidRPr="00850169" w:rsidRDefault="00CD51F5" w:rsidP="00CD51F5">
      <w:pPr>
        <w:rPr>
          <w:sz w:val="24"/>
          <w:lang w:val="en-GB" w:eastAsia="zh-CN"/>
        </w:rPr>
      </w:pPr>
    </w:p>
    <w:p w14:paraId="7948CFD7" w14:textId="77777777" w:rsidR="00CD51F5" w:rsidRPr="00850169" w:rsidRDefault="00CD51F5" w:rsidP="00CD51F5">
      <w:pPr>
        <w:rPr>
          <w:sz w:val="24"/>
          <w:lang w:val="en-GB" w:eastAsia="zh-CN"/>
        </w:rPr>
      </w:pPr>
      <w:r w:rsidRPr="00850169">
        <w:rPr>
          <w:sz w:val="24"/>
          <w:lang w:val="en-GB" w:eastAsia="zh-CN"/>
        </w:rPr>
        <w:t>To extend from it, the regular derivation process can be used but the SDL author has to make sure the same class id is defined in each derived class</w:t>
      </w:r>
      <w:r>
        <w:rPr>
          <w:sz w:val="24"/>
          <w:lang w:val="en-GB" w:eastAsia="zh-CN"/>
        </w:rPr>
        <w:t xml:space="preserve"> </w:t>
      </w:r>
      <w:r w:rsidRPr="00850169">
        <w:rPr>
          <w:sz w:val="24"/>
          <w:u w:val="single"/>
          <w:lang w:val="en-GB" w:eastAsia="zh-CN"/>
        </w:rPr>
        <w:t>and at the same bit position in the class</w:t>
      </w:r>
      <w:r>
        <w:rPr>
          <w:sz w:val="24"/>
          <w:lang w:val="en-GB" w:eastAsia="zh-CN"/>
        </w:rPr>
        <w:t>.</w:t>
      </w:r>
    </w:p>
    <w:p w14:paraId="795A57F9" w14:textId="77777777" w:rsidR="00CD51F5" w:rsidRDefault="00CD51F5" w:rsidP="00CD51F5">
      <w:pPr>
        <w:rPr>
          <w:lang w:val="en-GB" w:eastAsia="zh-CN"/>
        </w:rPr>
      </w:pPr>
    </w:p>
    <w:p w14:paraId="19EDE8D1" w14:textId="77777777" w:rsidR="00CD51F5" w:rsidRDefault="00CD51F5" w:rsidP="00CD51F5">
      <w:pPr>
        <w:pStyle w:val="SDLCode"/>
        <w:rPr>
          <w:sz w:val="22"/>
          <w:szCs w:val="22"/>
        </w:rPr>
      </w:pPr>
      <w:r w:rsidRPr="00850169">
        <w:rPr>
          <w:sz w:val="22"/>
          <w:szCs w:val="22"/>
        </w:rPr>
        <w:t>class Foo1 extends Foo {</w:t>
      </w:r>
    </w:p>
    <w:p w14:paraId="5709490E" w14:textId="77777777" w:rsidR="00CD51F5" w:rsidRPr="00850169" w:rsidRDefault="00CD51F5" w:rsidP="00CD51F5">
      <w:pPr>
        <w:pStyle w:val="SDLCode"/>
        <w:rPr>
          <w:sz w:val="22"/>
          <w:szCs w:val="22"/>
        </w:rPr>
      </w:pPr>
      <w:r>
        <w:rPr>
          <w:sz w:val="22"/>
          <w:szCs w:val="22"/>
        </w:rPr>
        <w:t xml:space="preserve">  id bit(2) class_type = 1;</w:t>
      </w:r>
    </w:p>
    <w:p w14:paraId="1A448198" w14:textId="77777777" w:rsidR="00CD51F5" w:rsidRPr="00850169" w:rsidRDefault="00CD51F5" w:rsidP="00CD51F5">
      <w:pPr>
        <w:pStyle w:val="SDLCode"/>
        <w:rPr>
          <w:sz w:val="22"/>
          <w:szCs w:val="22"/>
        </w:rPr>
      </w:pPr>
      <w:r w:rsidRPr="00850169">
        <w:rPr>
          <w:sz w:val="22"/>
          <w:szCs w:val="22"/>
        </w:rPr>
        <w:t xml:space="preserve">  int(3) b;  </w:t>
      </w:r>
    </w:p>
    <w:p w14:paraId="512C6016" w14:textId="77777777" w:rsidR="00CD51F5" w:rsidRPr="00850169" w:rsidRDefault="00CD51F5" w:rsidP="00CD51F5">
      <w:pPr>
        <w:pStyle w:val="SDLCode"/>
        <w:rPr>
          <w:sz w:val="22"/>
          <w:szCs w:val="22"/>
        </w:rPr>
      </w:pPr>
      <w:r w:rsidRPr="00850169">
        <w:rPr>
          <w:sz w:val="22"/>
          <w:szCs w:val="22"/>
        </w:rPr>
        <w:t>}</w:t>
      </w:r>
    </w:p>
    <w:p w14:paraId="2E6F0ADA" w14:textId="77777777" w:rsidR="00CD51F5" w:rsidRDefault="00CD51F5" w:rsidP="00CD51F5">
      <w:pPr>
        <w:rPr>
          <w:lang w:val="en-GB" w:eastAsia="zh-CN"/>
        </w:rPr>
      </w:pPr>
    </w:p>
    <w:p w14:paraId="75002562" w14:textId="77777777" w:rsidR="00CD51F5" w:rsidRPr="00180D7B" w:rsidRDefault="00CD51F5" w:rsidP="00CD51F5">
      <w:pPr>
        <w:pStyle w:val="SDLCode"/>
        <w:rPr>
          <w:sz w:val="22"/>
          <w:szCs w:val="22"/>
        </w:rPr>
      </w:pPr>
      <w:r w:rsidRPr="00180D7B">
        <w:rPr>
          <w:sz w:val="22"/>
          <w:szCs w:val="22"/>
        </w:rPr>
        <w:lastRenderedPageBreak/>
        <w:t>class Foo</w:t>
      </w:r>
      <w:r>
        <w:rPr>
          <w:sz w:val="22"/>
          <w:szCs w:val="22"/>
        </w:rPr>
        <w:t>2</w:t>
      </w:r>
      <w:r w:rsidRPr="00180D7B">
        <w:rPr>
          <w:sz w:val="22"/>
          <w:szCs w:val="22"/>
        </w:rPr>
        <w:t xml:space="preserve"> extends Foo  {</w:t>
      </w:r>
      <w:r>
        <w:rPr>
          <w:sz w:val="22"/>
          <w:szCs w:val="22"/>
        </w:rPr>
        <w:br/>
        <w:t xml:space="preserve">  id bit(2) class_type = 2;</w:t>
      </w:r>
    </w:p>
    <w:p w14:paraId="21A718CA" w14:textId="77777777" w:rsidR="00CD51F5" w:rsidRPr="00180D7B" w:rsidRDefault="00CD51F5" w:rsidP="00CD51F5">
      <w:pPr>
        <w:pStyle w:val="SDLCode"/>
        <w:rPr>
          <w:sz w:val="22"/>
          <w:szCs w:val="22"/>
        </w:rPr>
      </w:pPr>
      <w:r w:rsidRPr="00180D7B">
        <w:rPr>
          <w:sz w:val="22"/>
          <w:szCs w:val="22"/>
        </w:rPr>
        <w:t xml:space="preserve">  int(</w:t>
      </w:r>
      <w:r>
        <w:rPr>
          <w:sz w:val="22"/>
          <w:szCs w:val="22"/>
        </w:rPr>
        <w:t>5</w:t>
      </w:r>
      <w:r w:rsidRPr="00180D7B">
        <w:rPr>
          <w:sz w:val="22"/>
          <w:szCs w:val="22"/>
        </w:rPr>
        <w:t xml:space="preserve">) </w:t>
      </w:r>
      <w:r>
        <w:rPr>
          <w:sz w:val="22"/>
          <w:szCs w:val="22"/>
        </w:rPr>
        <w:t>c;</w:t>
      </w:r>
      <w:r w:rsidRPr="00180D7B">
        <w:rPr>
          <w:sz w:val="22"/>
          <w:szCs w:val="22"/>
        </w:rPr>
        <w:t xml:space="preserve">  </w:t>
      </w:r>
    </w:p>
    <w:p w14:paraId="226EBE59" w14:textId="77777777" w:rsidR="00CD51F5" w:rsidRPr="00850169" w:rsidRDefault="00CD51F5" w:rsidP="00CD51F5">
      <w:pPr>
        <w:pStyle w:val="SDLCode"/>
        <w:rPr>
          <w:sz w:val="22"/>
          <w:szCs w:val="22"/>
        </w:rPr>
      </w:pPr>
      <w:r w:rsidRPr="00180D7B">
        <w:rPr>
          <w:sz w:val="22"/>
          <w:szCs w:val="22"/>
        </w:rPr>
        <w:t>}</w:t>
      </w:r>
    </w:p>
    <w:p w14:paraId="0D892252" w14:textId="77777777" w:rsidR="00CD51F5" w:rsidRDefault="00CD51F5" w:rsidP="00717470">
      <w:pPr>
        <w:pStyle w:val="Heading2"/>
        <w:numPr>
          <w:ilvl w:val="2"/>
          <w:numId w:val="5"/>
        </w:numPr>
        <w:rPr>
          <w:lang w:eastAsia="zh-CN"/>
        </w:rPr>
      </w:pPr>
      <w:r>
        <w:rPr>
          <w:lang w:eastAsia="zh-CN"/>
        </w:rPr>
        <w:t>Extending polymorphism declaration</w:t>
      </w:r>
    </w:p>
    <w:p w14:paraId="60F649ED" w14:textId="77777777" w:rsidR="00CD51F5" w:rsidRPr="00850169" w:rsidRDefault="00CD51F5" w:rsidP="00CD51F5">
      <w:pPr>
        <w:rPr>
          <w:sz w:val="24"/>
          <w:lang w:val="en-GB" w:eastAsia="zh-CN"/>
        </w:rPr>
      </w:pPr>
      <w:r w:rsidRPr="00850169">
        <w:rPr>
          <w:sz w:val="24"/>
          <w:lang w:val="en-GB" w:eastAsia="zh-CN"/>
        </w:rPr>
        <w:t>Currently, the polymorphism feature works by defining a field bit which will be written as the first element of the class.</w:t>
      </w:r>
    </w:p>
    <w:p w14:paraId="637EF465" w14:textId="77777777" w:rsidR="00CD51F5" w:rsidRPr="00850169" w:rsidRDefault="00CD51F5" w:rsidP="00CD51F5">
      <w:pPr>
        <w:rPr>
          <w:sz w:val="24"/>
          <w:lang w:val="en-GB" w:eastAsia="zh-CN"/>
        </w:rPr>
      </w:pPr>
    </w:p>
    <w:p w14:paraId="1872A4BB" w14:textId="77777777" w:rsidR="00CD51F5" w:rsidRPr="00850169" w:rsidRDefault="00CD51F5" w:rsidP="00CD51F5">
      <w:pPr>
        <w:rPr>
          <w:sz w:val="24"/>
          <w:lang w:val="en-GB" w:eastAsia="zh-CN"/>
        </w:rPr>
      </w:pPr>
      <w:r w:rsidRPr="00850169">
        <w:rPr>
          <w:sz w:val="24"/>
          <w:lang w:val="en-GB" w:eastAsia="zh-CN"/>
        </w:rPr>
        <w:t>The issue with this in ISOBMFF, and possibly other specification</w:t>
      </w:r>
      <w:r>
        <w:rPr>
          <w:sz w:val="24"/>
          <w:lang w:val="en-GB" w:eastAsia="zh-CN"/>
        </w:rPr>
        <w:t>s</w:t>
      </w:r>
      <w:r w:rsidRPr="00850169">
        <w:rPr>
          <w:sz w:val="24"/>
          <w:lang w:val="en-GB" w:eastAsia="zh-CN"/>
        </w:rPr>
        <w:t xml:space="preserve">, is that the box type is written in </w:t>
      </w:r>
      <w:r>
        <w:rPr>
          <w:sz w:val="24"/>
          <w:lang w:val="en-GB" w:eastAsia="zh-CN"/>
        </w:rPr>
        <w:t xml:space="preserve">the </w:t>
      </w:r>
      <w:r w:rsidRPr="00850169">
        <w:rPr>
          <w:sz w:val="24"/>
          <w:lang w:val="en-GB" w:eastAsia="zh-CN"/>
        </w:rPr>
        <w:t>second position after the size of the box.</w:t>
      </w:r>
    </w:p>
    <w:p w14:paraId="01264BD7" w14:textId="77777777" w:rsidR="00CD51F5" w:rsidRPr="00850169" w:rsidRDefault="00CD51F5" w:rsidP="00CD51F5">
      <w:pPr>
        <w:rPr>
          <w:sz w:val="24"/>
          <w:lang w:val="en-GB" w:eastAsia="zh-CN"/>
        </w:rPr>
      </w:pPr>
    </w:p>
    <w:p w14:paraId="35382988" w14:textId="77777777" w:rsidR="00CD51F5" w:rsidRPr="00850169" w:rsidRDefault="00CD51F5" w:rsidP="00CD51F5">
      <w:pPr>
        <w:rPr>
          <w:sz w:val="24"/>
          <w:lang w:val="en-GB" w:eastAsia="zh-CN"/>
        </w:rPr>
      </w:pPr>
      <w:r w:rsidRPr="00850169">
        <w:rPr>
          <w:sz w:val="24"/>
          <w:lang w:val="en-GB" w:eastAsia="zh-CN"/>
        </w:rPr>
        <w:t>Therefore, the current polymorphism could be extended to allow for declaring the bit offset from which to start reading the class id.</w:t>
      </w:r>
    </w:p>
    <w:p w14:paraId="469E299D" w14:textId="77777777" w:rsidR="00CD51F5" w:rsidRPr="00850169" w:rsidRDefault="00CD51F5" w:rsidP="00CD51F5">
      <w:pPr>
        <w:rPr>
          <w:sz w:val="24"/>
          <w:lang w:val="en-GB" w:eastAsia="zh-CN"/>
        </w:rPr>
      </w:pPr>
    </w:p>
    <w:p w14:paraId="3CAF3DE5" w14:textId="77777777" w:rsidR="00CD51F5" w:rsidRPr="00850169" w:rsidRDefault="00CD51F5" w:rsidP="00CD51F5">
      <w:pPr>
        <w:rPr>
          <w:sz w:val="24"/>
          <w:lang w:val="en-GB" w:eastAsia="zh-CN"/>
        </w:rPr>
      </w:pPr>
      <w:r w:rsidRPr="00850169">
        <w:rPr>
          <w:sz w:val="24"/>
          <w:lang w:val="en-GB" w:eastAsia="zh-CN"/>
        </w:rPr>
        <w:t>For example, one way would be to add an optional bit offset, when absent the offset is null.</w:t>
      </w:r>
    </w:p>
    <w:p w14:paraId="29E651DC" w14:textId="77777777" w:rsidR="00CD51F5" w:rsidRDefault="00CD51F5" w:rsidP="00CD51F5">
      <w:pPr>
        <w:rPr>
          <w:lang w:val="en-GB" w:eastAsia="zh-CN"/>
        </w:rPr>
      </w:pPr>
    </w:p>
    <w:p w14:paraId="03DF2C55" w14:textId="77777777" w:rsidR="00CD51F5" w:rsidRPr="00850169" w:rsidRDefault="00CD51F5" w:rsidP="00CD51F5">
      <w:pPr>
        <w:pStyle w:val="SDLCode"/>
        <w:rPr>
          <w:sz w:val="20"/>
          <w:szCs w:val="20"/>
        </w:rPr>
      </w:pPr>
      <w:r w:rsidRPr="00850169">
        <w:rPr>
          <w:sz w:val="20"/>
          <w:szCs w:val="20"/>
        </w:rPr>
        <w:t xml:space="preserve">class FooBox : </w:t>
      </w:r>
      <w:r w:rsidRPr="00850169">
        <w:rPr>
          <w:sz w:val="20"/>
          <w:szCs w:val="20"/>
          <w:highlight w:val="yellow"/>
        </w:rPr>
        <w:t>32+</w:t>
      </w:r>
      <w:r w:rsidRPr="00850169">
        <w:rPr>
          <w:sz w:val="20"/>
          <w:szCs w:val="20"/>
        </w:rPr>
        <w:t>bit(32) type = 'moov' {</w:t>
      </w:r>
    </w:p>
    <w:p w14:paraId="23B47054" w14:textId="77777777" w:rsidR="00CD51F5" w:rsidRPr="00850169" w:rsidRDefault="00CD51F5" w:rsidP="00CD51F5">
      <w:pPr>
        <w:pStyle w:val="SDLCode"/>
        <w:rPr>
          <w:sz w:val="20"/>
          <w:szCs w:val="20"/>
        </w:rPr>
      </w:pPr>
      <w:r w:rsidRPr="00850169">
        <w:rPr>
          <w:sz w:val="20"/>
          <w:szCs w:val="20"/>
        </w:rPr>
        <w:t xml:space="preserve">  unsigned int(32) size;</w:t>
      </w:r>
      <w:r w:rsidRPr="00850169">
        <w:rPr>
          <w:sz w:val="20"/>
          <w:szCs w:val="20"/>
        </w:rPr>
        <w:br/>
        <w:t xml:space="preserve">  bit(32) type;</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p>
    <w:p w14:paraId="5C4609E0" w14:textId="77777777" w:rsidR="00CD51F5" w:rsidRPr="00850169" w:rsidRDefault="00CD51F5" w:rsidP="00CD51F5">
      <w:pPr>
        <w:pStyle w:val="SDLCode"/>
        <w:rPr>
          <w:sz w:val="20"/>
          <w:szCs w:val="20"/>
        </w:rPr>
      </w:pPr>
      <w:r w:rsidRPr="00850169">
        <w:rPr>
          <w:sz w:val="20"/>
          <w:szCs w:val="20"/>
        </w:rPr>
        <w:t xml:space="preserve">  …</w:t>
      </w:r>
    </w:p>
    <w:p w14:paraId="05F5BB88" w14:textId="77777777" w:rsidR="00CD51F5" w:rsidRPr="00850169" w:rsidRDefault="00CD51F5" w:rsidP="00CD51F5">
      <w:pPr>
        <w:pStyle w:val="SDLCode"/>
        <w:rPr>
          <w:sz w:val="20"/>
          <w:szCs w:val="20"/>
        </w:rPr>
      </w:pPr>
      <w:r w:rsidRPr="00850169">
        <w:rPr>
          <w:sz w:val="20"/>
          <w:szCs w:val="20"/>
        </w:rPr>
        <w:t>}</w:t>
      </w:r>
    </w:p>
    <w:p w14:paraId="3F280C20" w14:textId="77777777" w:rsidR="00CD51F5" w:rsidRDefault="00CD51F5" w:rsidP="00CD51F5">
      <w:pPr>
        <w:rPr>
          <w:lang w:val="en-GB" w:eastAsia="zh-CN"/>
        </w:rPr>
      </w:pPr>
    </w:p>
    <w:p w14:paraId="7E65F88B" w14:textId="77777777" w:rsidR="00CD51F5" w:rsidRPr="00850169" w:rsidRDefault="00CD51F5" w:rsidP="00CD51F5">
      <w:pPr>
        <w:rPr>
          <w:sz w:val="24"/>
          <w:lang w:val="en-GB" w:eastAsia="zh-CN"/>
        </w:rPr>
      </w:pPr>
      <w:r w:rsidRPr="00850169">
        <w:rPr>
          <w:sz w:val="24"/>
          <w:lang w:val="en-GB" w:eastAsia="zh-CN"/>
        </w:rPr>
        <w:t>Alternatively, we could also forbid the redeclaration in the class.</w:t>
      </w:r>
    </w:p>
    <w:p w14:paraId="28FCF34B" w14:textId="77777777" w:rsidR="00CD51F5" w:rsidRDefault="00CD51F5" w:rsidP="00CD51F5">
      <w:pPr>
        <w:rPr>
          <w:lang w:val="en-GB" w:eastAsia="zh-CN"/>
        </w:rPr>
      </w:pPr>
    </w:p>
    <w:p w14:paraId="0B0E5566" w14:textId="77777777" w:rsidR="00CD51F5" w:rsidRPr="00850169" w:rsidRDefault="00CD51F5" w:rsidP="00CD51F5">
      <w:pPr>
        <w:pStyle w:val="SDLCode"/>
        <w:rPr>
          <w:sz w:val="20"/>
          <w:szCs w:val="20"/>
        </w:rPr>
      </w:pPr>
      <w:r w:rsidRPr="00850169">
        <w:rPr>
          <w:sz w:val="20"/>
          <w:szCs w:val="20"/>
        </w:rPr>
        <w:t xml:space="preserve">class FooBox : </w:t>
      </w:r>
      <w:r w:rsidRPr="00850169">
        <w:rPr>
          <w:sz w:val="20"/>
          <w:szCs w:val="20"/>
          <w:highlight w:val="yellow"/>
        </w:rPr>
        <w:t>32+</w:t>
      </w:r>
      <w:r w:rsidRPr="00850169">
        <w:rPr>
          <w:sz w:val="20"/>
          <w:szCs w:val="20"/>
        </w:rPr>
        <w:t>bit(32) type = 'moov' {</w:t>
      </w:r>
    </w:p>
    <w:p w14:paraId="3FEED2AB" w14:textId="77777777" w:rsidR="00CD51F5" w:rsidRPr="00850169" w:rsidRDefault="00CD51F5" w:rsidP="00CD51F5">
      <w:pPr>
        <w:pStyle w:val="SDLCode"/>
        <w:rPr>
          <w:sz w:val="20"/>
          <w:szCs w:val="20"/>
        </w:rPr>
      </w:pPr>
      <w:r w:rsidRPr="00850169">
        <w:rPr>
          <w:sz w:val="20"/>
          <w:szCs w:val="20"/>
        </w:rPr>
        <w:t xml:space="preserve">  unsigned int(32) size;</w:t>
      </w:r>
      <w:r w:rsidRPr="00850169">
        <w:rPr>
          <w:sz w:val="20"/>
          <w:szCs w:val="20"/>
        </w:rPr>
        <w:br/>
        <w:t xml:space="preserve">  // Here is the bit(32) type field but it is already declared in the class declaration </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p>
    <w:p w14:paraId="4814AED5" w14:textId="77777777" w:rsidR="00CD51F5" w:rsidRPr="00850169" w:rsidRDefault="00CD51F5" w:rsidP="00CD51F5">
      <w:pPr>
        <w:pStyle w:val="SDLCode"/>
        <w:rPr>
          <w:sz w:val="20"/>
          <w:szCs w:val="20"/>
        </w:rPr>
      </w:pPr>
      <w:r w:rsidRPr="00850169">
        <w:rPr>
          <w:sz w:val="20"/>
          <w:szCs w:val="20"/>
        </w:rPr>
        <w:t xml:space="preserve">  …</w:t>
      </w:r>
    </w:p>
    <w:p w14:paraId="5C83EA82" w14:textId="77777777" w:rsidR="00CD51F5" w:rsidRPr="00850169" w:rsidRDefault="00CD51F5" w:rsidP="00CD51F5">
      <w:pPr>
        <w:pStyle w:val="SDLCode"/>
        <w:rPr>
          <w:sz w:val="20"/>
          <w:szCs w:val="20"/>
        </w:rPr>
      </w:pPr>
      <w:r w:rsidRPr="00850169">
        <w:rPr>
          <w:sz w:val="20"/>
          <w:szCs w:val="20"/>
        </w:rPr>
        <w:t>}</w:t>
      </w:r>
    </w:p>
    <w:p w14:paraId="4BC861DB" w14:textId="77777777" w:rsidR="00CD51F5" w:rsidRDefault="00CD51F5" w:rsidP="00CD51F5">
      <w:pPr>
        <w:rPr>
          <w:lang w:val="en-GB" w:eastAsia="zh-CN"/>
        </w:rPr>
      </w:pPr>
    </w:p>
    <w:p w14:paraId="01E8DE61" w14:textId="50A84D47" w:rsidR="00DF2C9D" w:rsidRDefault="00DF2C9D" w:rsidP="00CD51F5">
      <w:pPr>
        <w:pStyle w:val="Heading1"/>
        <w:rPr>
          <w:lang w:eastAsia="zh-CN"/>
        </w:rPr>
      </w:pPr>
      <w:bookmarkStart w:id="256" w:name="_Toc211163212"/>
      <w:r>
        <w:rPr>
          <w:lang w:eastAsia="zh-CN"/>
        </w:rPr>
        <w:t>Topic</w:t>
      </w:r>
      <w:r w:rsidR="00CD51F5">
        <w:rPr>
          <w:lang w:eastAsia="zh-CN"/>
        </w:rPr>
        <w:t xml:space="preserve"> #</w:t>
      </w:r>
      <w:r w:rsidR="005B5A3B">
        <w:rPr>
          <w:lang w:eastAsia="zh-CN"/>
        </w:rPr>
        <w:t>5</w:t>
      </w:r>
      <w:r w:rsidR="00CD51F5">
        <w:rPr>
          <w:lang w:eastAsia="zh-CN"/>
        </w:rPr>
        <w:t>: An unordered set of boxes</w:t>
      </w:r>
      <w:bookmarkEnd w:id="256"/>
    </w:p>
    <w:p w14:paraId="10B3067B" w14:textId="39F833D2" w:rsidR="00CD51F5" w:rsidRDefault="00CD51F5" w:rsidP="00DF2C9D">
      <w:pPr>
        <w:pStyle w:val="Heading2"/>
        <w:rPr>
          <w:lang w:eastAsia="zh-CN"/>
        </w:rPr>
      </w:pPr>
      <w:r w:rsidRPr="00DF2C9D">
        <w:rPr>
          <w:lang w:eastAsia="zh-CN"/>
        </w:rPr>
        <w:t>General</w:t>
      </w:r>
    </w:p>
    <w:p w14:paraId="7F41F6A2" w14:textId="77777777" w:rsidR="00DF2C9D" w:rsidRPr="00717470" w:rsidRDefault="00DF2C9D" w:rsidP="00717470">
      <w:pPr>
        <w:rPr>
          <w:lang w:val="en-GB" w:eastAsia="zh-CN"/>
        </w:rPr>
      </w:pPr>
    </w:p>
    <w:p w14:paraId="3F0C5422" w14:textId="77777777" w:rsidR="00CD51F5" w:rsidRDefault="00CD51F5" w:rsidP="00CD51F5">
      <w:pPr>
        <w:rPr>
          <w:sz w:val="24"/>
          <w:lang w:val="en-GB" w:eastAsia="zh-CN"/>
        </w:rPr>
      </w:pPr>
      <w:r w:rsidRPr="00850169">
        <w:rPr>
          <w:sz w:val="24"/>
          <w:lang w:val="en-GB" w:eastAsia="zh-CN"/>
        </w:rPr>
        <w:t xml:space="preserve">Here </w:t>
      </w:r>
      <w:r>
        <w:rPr>
          <w:sz w:val="24"/>
          <w:lang w:val="en-GB" w:eastAsia="zh-CN"/>
        </w:rPr>
        <w:t>the case is that a box contain a sequence of box wherein each box is optional. However, the order of which the boxes appear is not specified and any order is allowed.</w:t>
      </w:r>
    </w:p>
    <w:p w14:paraId="57045FB6" w14:textId="77777777" w:rsidR="00CD51F5" w:rsidRDefault="00CD51F5" w:rsidP="00CD51F5">
      <w:pPr>
        <w:rPr>
          <w:sz w:val="24"/>
          <w:lang w:val="en-GB" w:eastAsia="zh-CN"/>
        </w:rPr>
      </w:pPr>
    </w:p>
    <w:p w14:paraId="5DD8AE45" w14:textId="77777777" w:rsidR="00CD51F5" w:rsidRDefault="00CD51F5" w:rsidP="00CD51F5">
      <w:pPr>
        <w:rPr>
          <w:sz w:val="24"/>
          <w:lang w:val="en-GB" w:eastAsia="zh-CN"/>
        </w:rPr>
      </w:pPr>
      <w:r>
        <w:rPr>
          <w:sz w:val="24"/>
          <w:lang w:val="en-GB" w:eastAsia="zh-CN"/>
        </w:rPr>
        <w:lastRenderedPageBreak/>
        <w:t>We can call this case an unordered set of boxes where set is understood as the concept of unordered set as in C++:</w:t>
      </w:r>
    </w:p>
    <w:p w14:paraId="5CA26F25" w14:textId="77777777" w:rsidR="00CD51F5" w:rsidRDefault="00CD51F5" w:rsidP="00CD51F5">
      <w:pPr>
        <w:rPr>
          <w:sz w:val="24"/>
          <w:lang w:val="en-GB" w:eastAsia="zh-CN"/>
        </w:rPr>
      </w:pPr>
    </w:p>
    <w:p w14:paraId="5E8ED5BA" w14:textId="77777777" w:rsidR="00CD51F5" w:rsidRDefault="00CD51F5" w:rsidP="00CD51F5">
      <w:pPr>
        <w:pStyle w:val="Quote"/>
        <w:rPr>
          <w:sz w:val="24"/>
          <w:szCs w:val="22"/>
          <w:lang w:val="en-GB" w:eastAsia="zh-CN"/>
        </w:rPr>
      </w:pPr>
      <w:r w:rsidRPr="000F5C53">
        <w:rPr>
          <w:sz w:val="24"/>
          <w:szCs w:val="22"/>
          <w:lang w:eastAsia="zh-CN"/>
        </w:rPr>
        <w:t>std::</w:t>
      </w:r>
      <w:proofErr w:type="spellStart"/>
      <w:r w:rsidRPr="000F5C53">
        <w:rPr>
          <w:sz w:val="24"/>
          <w:szCs w:val="22"/>
          <w:lang w:eastAsia="zh-CN"/>
        </w:rPr>
        <w:t>unordered_set</w:t>
      </w:r>
      <w:proofErr w:type="spellEnd"/>
      <w:r w:rsidRPr="000F5C53">
        <w:rPr>
          <w:sz w:val="24"/>
          <w:szCs w:val="22"/>
          <w:lang w:eastAsia="zh-CN"/>
        </w:rPr>
        <w:t> is an associative container that contains a set of unique objects of type Key.</w:t>
      </w:r>
      <w:r w:rsidRPr="00850169">
        <w:rPr>
          <w:sz w:val="24"/>
          <w:szCs w:val="22"/>
          <w:lang w:val="en-GB" w:eastAsia="zh-CN"/>
        </w:rPr>
        <w:t xml:space="preserve"> </w:t>
      </w:r>
    </w:p>
    <w:p w14:paraId="28AA2101" w14:textId="77777777" w:rsidR="00CD51F5" w:rsidRDefault="00CD51F5" w:rsidP="00CD51F5">
      <w:pPr>
        <w:rPr>
          <w:lang w:val="en-GB" w:eastAsia="zh-CN"/>
        </w:rPr>
      </w:pPr>
    </w:p>
    <w:p w14:paraId="21C0F470" w14:textId="77777777" w:rsidR="00CD51F5" w:rsidRDefault="00CD51F5" w:rsidP="00CD51F5">
      <w:pPr>
        <w:rPr>
          <w:sz w:val="24"/>
          <w:lang w:val="en-GB" w:eastAsia="zh-CN"/>
        </w:rPr>
      </w:pPr>
      <w:r w:rsidRPr="00850169">
        <w:rPr>
          <w:sz w:val="24"/>
          <w:lang w:val="en-GB" w:eastAsia="zh-CN"/>
        </w:rPr>
        <w:t>So those solutions provide mean to express this type of data.</w:t>
      </w:r>
    </w:p>
    <w:p w14:paraId="026E34B3" w14:textId="77777777" w:rsidR="00CD51F5" w:rsidRDefault="00CD51F5" w:rsidP="00CD51F5">
      <w:pPr>
        <w:rPr>
          <w:sz w:val="24"/>
          <w:lang w:val="en-GB" w:eastAsia="zh-CN"/>
        </w:rPr>
      </w:pPr>
    </w:p>
    <w:p w14:paraId="58E8597E" w14:textId="77777777" w:rsidR="00CD51F5" w:rsidRDefault="00CD51F5" w:rsidP="00CD51F5">
      <w:pPr>
        <w:rPr>
          <w:sz w:val="24"/>
          <w:lang w:val="en-GB" w:eastAsia="zh-CN"/>
        </w:rPr>
      </w:pPr>
      <w:r>
        <w:rPr>
          <w:sz w:val="24"/>
          <w:lang w:val="en-GB" w:eastAsia="zh-CN"/>
        </w:rPr>
        <w:t>In spirit, it is also similar to the XML element all:</w:t>
      </w:r>
    </w:p>
    <w:p w14:paraId="64BE25E4" w14:textId="77777777" w:rsidR="00CD51F5" w:rsidRDefault="00CD51F5" w:rsidP="00CD51F5">
      <w:pPr>
        <w:rPr>
          <w:sz w:val="24"/>
          <w:lang w:val="en-GB" w:eastAsia="zh-CN"/>
        </w:rPr>
      </w:pPr>
    </w:p>
    <w:p w14:paraId="6DC09AFB" w14:textId="7290C74E" w:rsidR="00CD51F5" w:rsidRDefault="00CD51F5" w:rsidP="00CD51F5">
      <w:pPr>
        <w:rPr>
          <w:sz w:val="24"/>
          <w:lang w:val="en-GB" w:eastAsia="zh-CN"/>
        </w:rPr>
      </w:pPr>
      <w:r>
        <w:rPr>
          <w:sz w:val="24"/>
          <w:lang w:val="en-GB" w:eastAsia="zh-CN"/>
        </w:rPr>
        <w:t xml:space="preserve">From </w:t>
      </w:r>
      <w:r w:rsidRPr="00BE0462">
        <w:rPr>
          <w:sz w:val="24"/>
          <w:lang w:eastAsia="zh-CN"/>
        </w:rPr>
        <w:t>3.8.4.1.3 All-groups</w:t>
      </w:r>
      <w:r>
        <w:rPr>
          <w:sz w:val="24"/>
          <w:lang w:val="en-GB" w:eastAsia="zh-CN"/>
        </w:rPr>
        <w:t xml:space="preserve"> , </w:t>
      </w:r>
      <w:hyperlink r:id="rId15" w:history="1">
        <w:r w:rsidRPr="008C6D21">
          <w:rPr>
            <w:rStyle w:val="Hyperlink"/>
            <w:sz w:val="24"/>
            <w:lang w:val="en-GB" w:eastAsia="zh-CN"/>
          </w:rPr>
          <w:t>https://www.w3.org/TR/xmlschema11-1/</w:t>
        </w:r>
      </w:hyperlink>
      <w:r>
        <w:rPr>
          <w:sz w:val="24"/>
          <w:lang w:val="en-GB" w:eastAsia="zh-CN"/>
        </w:rPr>
        <w:t xml:space="preserve"> </w:t>
      </w:r>
    </w:p>
    <w:p w14:paraId="11067264" w14:textId="77777777" w:rsidR="00CD51F5" w:rsidRDefault="00CD51F5" w:rsidP="00CD51F5">
      <w:pPr>
        <w:rPr>
          <w:sz w:val="24"/>
          <w:lang w:val="en-GB" w:eastAsia="zh-CN"/>
        </w:rPr>
      </w:pPr>
    </w:p>
    <w:p w14:paraId="3F5F2CB0" w14:textId="77777777" w:rsidR="00CD51F5" w:rsidRDefault="00CD51F5" w:rsidP="00CD51F5">
      <w:pPr>
        <w:pStyle w:val="Quote"/>
        <w:rPr>
          <w:sz w:val="22"/>
          <w:szCs w:val="20"/>
          <w:lang w:eastAsia="zh-CN"/>
        </w:rPr>
      </w:pPr>
      <w:bookmarkStart w:id="257" w:name="key-grouping"/>
      <w:r w:rsidRPr="00850169">
        <w:rPr>
          <w:sz w:val="22"/>
          <w:szCs w:val="20"/>
          <w:lang w:eastAsia="zh-CN"/>
        </w:rPr>
        <w:t>[Definition:]  </w:t>
      </w:r>
      <w:bookmarkEnd w:id="257"/>
      <w:r w:rsidRPr="00850169">
        <w:rPr>
          <w:sz w:val="22"/>
          <w:szCs w:val="20"/>
          <w:lang w:eastAsia="zh-CN"/>
        </w:rPr>
        <w:t>A </w:t>
      </w:r>
      <w:r w:rsidRPr="00850169">
        <w:rPr>
          <w:b/>
          <w:bCs/>
          <w:sz w:val="22"/>
          <w:szCs w:val="20"/>
          <w:lang w:eastAsia="zh-CN"/>
        </w:rPr>
        <w:t>grouping</w:t>
      </w:r>
      <w:r w:rsidRPr="00850169">
        <w:rPr>
          <w:sz w:val="22"/>
          <w:szCs w:val="20"/>
          <w:lang w:eastAsia="zh-CN"/>
        </w:rPr>
        <w:t> of a sequence is a set of sub-sequences, some or all of which may be empty, such that each member of the original sequence appears once and only once in one of the sub-sequences and all members of all sub-sequences are in the original sequence.</w:t>
      </w:r>
    </w:p>
    <w:p w14:paraId="625DBD4E" w14:textId="77777777" w:rsidR="00E30B53" w:rsidRPr="00717470" w:rsidRDefault="00E30B53" w:rsidP="00717470">
      <w:pPr>
        <w:rPr>
          <w:lang w:eastAsia="zh-CN"/>
        </w:rPr>
      </w:pPr>
    </w:p>
    <w:p w14:paraId="414224EB" w14:textId="77777777" w:rsidR="00CD51F5" w:rsidRPr="00307B3B" w:rsidRDefault="00CD51F5" w:rsidP="00717470">
      <w:pPr>
        <w:pStyle w:val="Heading2"/>
        <w:rPr>
          <w:lang w:eastAsia="zh-CN"/>
        </w:rPr>
      </w:pPr>
      <w:r>
        <w:rPr>
          <w:lang w:eastAsia="zh-CN"/>
        </w:rPr>
        <w:t>Possible solutions</w:t>
      </w:r>
    </w:p>
    <w:p w14:paraId="218F2211" w14:textId="77777777" w:rsidR="00CD51F5" w:rsidRDefault="00CD51F5" w:rsidP="00E30B53">
      <w:pPr>
        <w:pStyle w:val="Heading2"/>
        <w:numPr>
          <w:ilvl w:val="2"/>
          <w:numId w:val="5"/>
        </w:numPr>
        <w:rPr>
          <w:lang w:eastAsia="zh-CN"/>
        </w:rPr>
      </w:pPr>
      <w:r>
        <w:rPr>
          <w:lang w:eastAsia="zh-CN"/>
        </w:rPr>
        <w:t>New syntax for “an unordered set / all XML element”</w:t>
      </w:r>
    </w:p>
    <w:p w14:paraId="76052D92" w14:textId="77777777" w:rsidR="00E30B53" w:rsidRPr="00E30B53" w:rsidRDefault="00E30B53" w:rsidP="00717470">
      <w:pPr>
        <w:rPr>
          <w:lang w:val="en-GB" w:eastAsia="zh-CN"/>
        </w:rPr>
      </w:pPr>
    </w:p>
    <w:p w14:paraId="0B1A9FB9" w14:textId="77777777" w:rsidR="00CD51F5" w:rsidRDefault="00CD51F5" w:rsidP="00CD51F5">
      <w:pPr>
        <w:rPr>
          <w:lang w:val="en-GB" w:eastAsia="zh-CN"/>
        </w:rPr>
      </w:pPr>
      <w:r>
        <w:rPr>
          <w:lang w:val="en-GB" w:eastAsia="zh-CN"/>
        </w:rPr>
        <w:t xml:space="preserve">Let’s take this box as example and assume the order of the clap and </w:t>
      </w:r>
      <w:proofErr w:type="spellStart"/>
      <w:r>
        <w:rPr>
          <w:lang w:val="en-GB" w:eastAsia="zh-CN"/>
        </w:rPr>
        <w:t>pasp</w:t>
      </w:r>
      <w:proofErr w:type="spellEnd"/>
      <w:r>
        <w:rPr>
          <w:lang w:val="en-GB" w:eastAsia="zh-CN"/>
        </w:rPr>
        <w:t xml:space="preserve"> boxes can be any.</w:t>
      </w:r>
    </w:p>
    <w:p w14:paraId="176E42DE" w14:textId="77777777" w:rsidR="00CD51F5" w:rsidRDefault="00CD51F5" w:rsidP="00CD51F5">
      <w:pPr>
        <w:rPr>
          <w:lang w:val="en-GB" w:eastAsia="zh-CN"/>
        </w:rPr>
      </w:pPr>
    </w:p>
    <w:p w14:paraId="7C07FD23" w14:textId="77777777" w:rsidR="00CD51F5" w:rsidRDefault="00CD51F5" w:rsidP="00CD51F5">
      <w:pPr>
        <w:pStyle w:val="code0"/>
        <w:keepLines w:val="0"/>
      </w:pPr>
      <w:r>
        <w:t>class VisualSampleEntry(codingname) extends SampleEntry (codingname)</w:t>
      </w:r>
      <w:r>
        <w:br/>
        <w:t>{</w:t>
      </w:r>
      <w:r>
        <w:br/>
      </w:r>
      <w:r>
        <w:tab/>
        <w:t>unsigned int(16) pre_defined = 0;</w:t>
      </w:r>
      <w:r>
        <w:br/>
        <w:t xml:space="preserve">.. </w:t>
      </w:r>
      <w:r>
        <w:br/>
      </w:r>
      <w:r>
        <w:tab/>
        <w:t>CleanApertureBox</w:t>
      </w:r>
      <w:r>
        <w:tab/>
      </w:r>
      <w:r>
        <w:tab/>
      </w:r>
      <w:r>
        <w:tab/>
        <w:t>clap;</w:t>
      </w:r>
      <w:r>
        <w:tab/>
      </w:r>
      <w:r>
        <w:tab/>
        <w:t>// optional</w:t>
      </w:r>
      <w:r>
        <w:br/>
      </w:r>
      <w:r>
        <w:tab/>
        <w:t>PixelAspectRatioBox</w:t>
      </w:r>
      <w:r>
        <w:tab/>
      </w:r>
      <w:r>
        <w:tab/>
        <w:t>pasp;</w:t>
      </w:r>
      <w:r>
        <w:tab/>
      </w:r>
      <w:r>
        <w:tab/>
        <w:t>// optional</w:t>
      </w:r>
      <w:r>
        <w:br/>
        <w:t>}</w:t>
      </w:r>
    </w:p>
    <w:p w14:paraId="59871449" w14:textId="77777777" w:rsidR="00CD51F5" w:rsidRDefault="00CD51F5" w:rsidP="00CD51F5">
      <w:pPr>
        <w:rPr>
          <w:lang w:val="en-GB"/>
        </w:rPr>
      </w:pPr>
    </w:p>
    <w:p w14:paraId="2E221601" w14:textId="77777777" w:rsidR="00CD51F5" w:rsidRPr="00850169" w:rsidRDefault="00CD51F5" w:rsidP="00CD51F5">
      <w:pPr>
        <w:rPr>
          <w:sz w:val="24"/>
          <w:lang w:val="en-GB"/>
        </w:rPr>
      </w:pPr>
      <w:r w:rsidRPr="00850169">
        <w:rPr>
          <w:sz w:val="24"/>
          <w:lang w:val="en-GB"/>
        </w:rPr>
        <w:t>One way of expressing the unordered set it.</w:t>
      </w:r>
    </w:p>
    <w:p w14:paraId="6CB2E3E6" w14:textId="77777777" w:rsidR="00CD51F5" w:rsidRPr="001933AA" w:rsidRDefault="00CD51F5" w:rsidP="00CD51F5"/>
    <w:p w14:paraId="25DDEFF5"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class UnorderedBox {</w:t>
      </w:r>
    </w:p>
    <w:p w14:paraId="4E4B5827" w14:textId="77777777" w:rsidR="00CD51F5" w:rsidRPr="009D1DB7" w:rsidRDefault="00CD51F5" w:rsidP="00CD51F5">
      <w:pPr>
        <w:rPr>
          <w:rFonts w:ascii="Courier New" w:eastAsia="Times New Roman" w:hAnsi="Courier New" w:cs="Times New Roman"/>
          <w:noProof/>
          <w:szCs w:val="20"/>
        </w:rPr>
      </w:pPr>
      <w:r>
        <w:rPr>
          <w:rFonts w:ascii="Courier New" w:eastAsia="Times New Roman" w:hAnsi="Courier New" w:cs="Times New Roman"/>
          <w:noProof/>
          <w:szCs w:val="20"/>
        </w:rPr>
        <w:t xml:space="preserve">  all</w:t>
      </w:r>
      <w:r w:rsidRPr="009D1DB7">
        <w:rPr>
          <w:rFonts w:ascii="Courier New" w:eastAsia="Times New Roman" w:hAnsi="Courier New" w:cs="Times New Roman"/>
          <w:noProof/>
          <w:szCs w:val="20"/>
        </w:rPr>
        <w:t xml:space="preserve"> {</w:t>
      </w:r>
    </w:p>
    <w:p w14:paraId="3B81BB51"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p>
    <w:p w14:paraId="7AFBE285"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First a;</w:t>
      </w:r>
    </w:p>
    <w:p w14:paraId="2C2E0F30"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p>
    <w:p w14:paraId="7E097C7A"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w:t>
      </w:r>
    </w:p>
    <w:p w14:paraId="4CF93E91" w14:textId="77777777" w:rsidR="00CD51F5" w:rsidRDefault="00CD51F5" w:rsidP="00CD51F5">
      <w:pPr>
        <w:rPr>
          <w:rFonts w:ascii="Courier New" w:eastAsia="Times New Roman" w:hAnsi="Courier New" w:cs="Times New Roman"/>
          <w:noProof/>
          <w:szCs w:val="20"/>
        </w:rPr>
      </w:pPr>
    </w:p>
    <w:p w14:paraId="10E23066" w14:textId="77777777" w:rsidR="00CD51F5" w:rsidRDefault="00CD51F5" w:rsidP="00CD51F5">
      <w:pPr>
        <w:rPr>
          <w:sz w:val="24"/>
        </w:rPr>
      </w:pPr>
      <w:r w:rsidRPr="00850169">
        <w:rPr>
          <w:sz w:val="24"/>
        </w:rPr>
        <w:t>One parsing can lead to:</w:t>
      </w:r>
    </w:p>
    <w:p w14:paraId="506765DC" w14:textId="77777777" w:rsidR="00CD51F5" w:rsidRPr="00850169" w:rsidRDefault="00CD51F5" w:rsidP="00CD51F5">
      <w:pPr>
        <w:rPr>
          <w:sz w:val="24"/>
        </w:rPr>
      </w:pPr>
    </w:p>
    <w:p w14:paraId="29BB9A97"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First</w:t>
      </w:r>
    </w:p>
    <w:p w14:paraId="1D265B63"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Second</w:t>
      </w:r>
    </w:p>
    <w:p w14:paraId="638CB835" w14:textId="77777777" w:rsidR="00CD51F5" w:rsidRDefault="00CD51F5" w:rsidP="00CD51F5">
      <w:pPr>
        <w:rPr>
          <w:rFonts w:ascii="Courier New" w:eastAsia="Times New Roman" w:hAnsi="Courier New" w:cs="Times New Roman"/>
          <w:noProof/>
          <w:szCs w:val="20"/>
        </w:rPr>
      </w:pPr>
    </w:p>
    <w:p w14:paraId="2883C1E4" w14:textId="77777777" w:rsidR="00CD51F5" w:rsidRDefault="00CD51F5" w:rsidP="00CD51F5">
      <w:pPr>
        <w:rPr>
          <w:sz w:val="24"/>
        </w:rPr>
      </w:pPr>
      <w:r>
        <w:rPr>
          <w:sz w:val="24"/>
        </w:rPr>
        <w:t>Another</w:t>
      </w:r>
      <w:r w:rsidRPr="00180D7B">
        <w:rPr>
          <w:sz w:val="24"/>
        </w:rPr>
        <w:t xml:space="preserve"> parsing can lead to:</w:t>
      </w:r>
    </w:p>
    <w:p w14:paraId="61B20C3C" w14:textId="77777777" w:rsidR="00CD51F5" w:rsidRPr="009D1DB7" w:rsidRDefault="00CD51F5" w:rsidP="00CD51F5">
      <w:pPr>
        <w:rPr>
          <w:rFonts w:ascii="Courier New" w:eastAsia="Times New Roman" w:hAnsi="Courier New" w:cs="Times New Roman"/>
          <w:noProof/>
          <w:szCs w:val="20"/>
        </w:rPr>
      </w:pPr>
    </w:p>
    <w:p w14:paraId="068C53C9"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Second</w:t>
      </w:r>
    </w:p>
    <w:p w14:paraId="5076EE68"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First</w:t>
      </w:r>
    </w:p>
    <w:p w14:paraId="7DA4E1F2" w14:textId="77777777" w:rsidR="00CD51F5" w:rsidRPr="009D1DB7" w:rsidRDefault="00CD51F5" w:rsidP="00CD51F5">
      <w:pPr>
        <w:rPr>
          <w:rFonts w:ascii="Courier New" w:eastAsia="Times New Roman" w:hAnsi="Courier New" w:cs="Times New Roman"/>
          <w:noProof/>
          <w:szCs w:val="20"/>
        </w:rPr>
      </w:pPr>
    </w:p>
    <w:p w14:paraId="397CFCC5" w14:textId="77777777" w:rsidR="00CD51F5" w:rsidRDefault="00CD51F5" w:rsidP="00CD51F5">
      <w:pPr>
        <w:rPr>
          <w:sz w:val="24"/>
          <w:lang w:val="en-GB"/>
        </w:rPr>
      </w:pPr>
      <w:r w:rsidRPr="00850169">
        <w:rPr>
          <w:sz w:val="24"/>
          <w:lang w:val="en-GB"/>
        </w:rPr>
        <w:t xml:space="preserve">To be more </w:t>
      </w:r>
      <w:r>
        <w:rPr>
          <w:sz w:val="24"/>
          <w:lang w:val="en-GB"/>
        </w:rPr>
        <w:t>explicit, the syntax could also incorporate the way to disambiguate the set, for example:</w:t>
      </w:r>
    </w:p>
    <w:p w14:paraId="0AF9F526" w14:textId="77777777" w:rsidR="00CD51F5" w:rsidRDefault="00CD51F5" w:rsidP="00CD51F5">
      <w:pPr>
        <w:rPr>
          <w:sz w:val="24"/>
          <w:lang w:val="en-GB"/>
        </w:rPr>
      </w:pPr>
    </w:p>
    <w:p w14:paraId="323E75A4"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class UnorderedBox {</w:t>
      </w:r>
    </w:p>
    <w:p w14:paraId="2133EF52" w14:textId="77777777" w:rsidR="00CD51F5" w:rsidRPr="009D1DB7" w:rsidRDefault="00CD51F5" w:rsidP="00CD51F5">
      <w:pPr>
        <w:rPr>
          <w:rFonts w:ascii="Courier New" w:eastAsia="Times New Roman" w:hAnsi="Courier New" w:cs="Times New Roman"/>
          <w:noProof/>
          <w:szCs w:val="20"/>
        </w:rPr>
      </w:pPr>
      <w:r>
        <w:rPr>
          <w:rFonts w:ascii="Courier New" w:eastAsia="Times New Roman" w:hAnsi="Courier New" w:cs="Times New Roman"/>
          <w:noProof/>
          <w:szCs w:val="20"/>
        </w:rPr>
        <w:lastRenderedPageBreak/>
        <w:t xml:space="preserve">  all : </w:t>
      </w:r>
      <w:r w:rsidRPr="00E22B90">
        <w:rPr>
          <w:rFonts w:ascii="Courier New" w:eastAsia="Times New Roman" w:hAnsi="Courier New" w:cs="Times New Roman"/>
          <w:noProof/>
          <w:szCs w:val="20"/>
        </w:rPr>
        <w:t xml:space="preserve">bit(32) </w:t>
      </w:r>
      <w:r>
        <w:rPr>
          <w:rFonts w:ascii="Courier New" w:eastAsia="Times New Roman" w:hAnsi="Courier New" w:cs="Times New Roman"/>
          <w:noProof/>
          <w:szCs w:val="20"/>
        </w:rPr>
        <w:t>id</w:t>
      </w:r>
      <w:r w:rsidRPr="009D1DB7">
        <w:rPr>
          <w:rFonts w:ascii="Courier New" w:eastAsia="Times New Roman" w:hAnsi="Courier New" w:cs="Times New Roman"/>
          <w:noProof/>
          <w:szCs w:val="20"/>
        </w:rPr>
        <w:t xml:space="preserve"> {</w:t>
      </w:r>
    </w:p>
    <w:p w14:paraId="6070CEFD"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p>
    <w:p w14:paraId="62C1B492"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First a;</w:t>
      </w:r>
    </w:p>
    <w:p w14:paraId="3C393E20"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p>
    <w:p w14:paraId="7B11197A"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w:t>
      </w:r>
    </w:p>
    <w:p w14:paraId="5A0B64F0" w14:textId="77777777" w:rsidR="00CD51F5" w:rsidRDefault="00CD51F5" w:rsidP="00CD51F5">
      <w:pPr>
        <w:rPr>
          <w:sz w:val="24"/>
          <w:lang w:val="en-GB"/>
        </w:rPr>
      </w:pPr>
    </w:p>
    <w:p w14:paraId="022C42B4" w14:textId="77777777" w:rsidR="00CD51F5" w:rsidRDefault="00CD51F5" w:rsidP="00CD51F5">
      <w:pPr>
        <w:rPr>
          <w:sz w:val="24"/>
          <w:lang w:val="en-GB"/>
        </w:rPr>
      </w:pPr>
      <w:r>
        <w:rPr>
          <w:sz w:val="24"/>
          <w:lang w:val="en-GB"/>
        </w:rPr>
        <w:t>This mean that the parser has to read id as the next 32 bits to identify it correspond to b.id or a.id.</w:t>
      </w:r>
    </w:p>
    <w:p w14:paraId="77079C00" w14:textId="77777777" w:rsidR="00CD51F5" w:rsidRDefault="00CD51F5" w:rsidP="00CD51F5">
      <w:pPr>
        <w:rPr>
          <w:sz w:val="24"/>
          <w:lang w:val="en-GB"/>
        </w:rPr>
      </w:pPr>
    </w:p>
    <w:p w14:paraId="79F89712" w14:textId="77777777" w:rsidR="00CD51F5" w:rsidRDefault="00CD51F5" w:rsidP="00CD51F5">
      <w:pPr>
        <w:rPr>
          <w:sz w:val="24"/>
          <w:lang w:val="en-GB"/>
        </w:rPr>
      </w:pPr>
      <w:r>
        <w:rPr>
          <w:sz w:val="24"/>
          <w:lang w:val="en-GB"/>
        </w:rPr>
        <w:t>Another alternative is to declare the base class before the unordered set.</w:t>
      </w:r>
    </w:p>
    <w:p w14:paraId="50C89409" w14:textId="77777777" w:rsidR="00CD51F5" w:rsidRDefault="00CD51F5" w:rsidP="00CD51F5">
      <w:pPr>
        <w:rPr>
          <w:sz w:val="24"/>
          <w:lang w:val="en-GB"/>
        </w:rPr>
      </w:pPr>
    </w:p>
    <w:p w14:paraId="39E3F8E8"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class UnorderedBox {</w:t>
      </w:r>
    </w:p>
    <w:p w14:paraId="79D0BBBD" w14:textId="77777777" w:rsidR="00CD51F5" w:rsidRPr="009D1DB7" w:rsidRDefault="00CD51F5" w:rsidP="00CD51F5">
      <w:pPr>
        <w:rPr>
          <w:rFonts w:ascii="Courier New" w:eastAsia="Times New Roman" w:hAnsi="Courier New" w:cs="Times New Roman"/>
          <w:noProof/>
          <w:szCs w:val="20"/>
        </w:rPr>
      </w:pPr>
      <w:r>
        <w:rPr>
          <w:rFonts w:ascii="Courier New" w:eastAsia="Times New Roman" w:hAnsi="Courier New" w:cs="Times New Roman"/>
          <w:noProof/>
          <w:szCs w:val="20"/>
        </w:rPr>
        <w:t xml:space="preserve">  all : Box</w:t>
      </w:r>
      <w:r w:rsidRPr="009D1DB7">
        <w:rPr>
          <w:rFonts w:ascii="Courier New" w:eastAsia="Times New Roman" w:hAnsi="Courier New" w:cs="Times New Roman"/>
          <w:noProof/>
          <w:szCs w:val="20"/>
        </w:rPr>
        <w:t xml:space="preserve"> {</w:t>
      </w:r>
    </w:p>
    <w:p w14:paraId="57BF2B3C"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FooBox</w:t>
      </w:r>
      <w:r w:rsidRPr="009D1DB7">
        <w:rPr>
          <w:rFonts w:ascii="Courier New" w:eastAsia="Times New Roman" w:hAnsi="Courier New" w:cs="Times New Roman"/>
          <w:noProof/>
          <w:szCs w:val="20"/>
        </w:rPr>
        <w:t xml:space="preserve"> b;</w:t>
      </w:r>
    </w:p>
    <w:p w14:paraId="5BEA7416"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r>
        <w:rPr>
          <w:rFonts w:ascii="Courier New" w:eastAsia="Times New Roman" w:hAnsi="Courier New" w:cs="Times New Roman"/>
          <w:noProof/>
          <w:szCs w:val="20"/>
        </w:rPr>
        <w:t>BarBox</w:t>
      </w:r>
      <w:r w:rsidRPr="009D1DB7">
        <w:rPr>
          <w:rFonts w:ascii="Courier New" w:eastAsia="Times New Roman" w:hAnsi="Courier New" w:cs="Times New Roman"/>
          <w:noProof/>
          <w:szCs w:val="20"/>
        </w:rPr>
        <w:t xml:space="preserve"> a;</w:t>
      </w:r>
    </w:p>
    <w:p w14:paraId="4C746149"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  }</w:t>
      </w:r>
    </w:p>
    <w:p w14:paraId="27C4F993" w14:textId="77777777" w:rsidR="00CD51F5" w:rsidRPr="009D1DB7" w:rsidRDefault="00CD51F5" w:rsidP="00CD51F5">
      <w:pPr>
        <w:rPr>
          <w:rFonts w:ascii="Courier New" w:eastAsia="Times New Roman" w:hAnsi="Courier New" w:cs="Times New Roman"/>
          <w:noProof/>
          <w:szCs w:val="20"/>
        </w:rPr>
      </w:pPr>
      <w:r w:rsidRPr="009D1DB7">
        <w:rPr>
          <w:rFonts w:ascii="Courier New" w:eastAsia="Times New Roman" w:hAnsi="Courier New" w:cs="Times New Roman"/>
          <w:noProof/>
          <w:szCs w:val="20"/>
        </w:rPr>
        <w:t>}</w:t>
      </w:r>
    </w:p>
    <w:p w14:paraId="4AA73DE4" w14:textId="77777777" w:rsidR="00CD51F5" w:rsidRDefault="00CD51F5" w:rsidP="00CD51F5">
      <w:pPr>
        <w:rPr>
          <w:sz w:val="24"/>
          <w:lang w:val="en-GB"/>
        </w:rPr>
      </w:pPr>
    </w:p>
    <w:p w14:paraId="0CFE243B" w14:textId="77777777" w:rsidR="00CD51F5" w:rsidRPr="00CD51F5" w:rsidRDefault="00CD51F5" w:rsidP="00CD51F5">
      <w:pPr>
        <w:rPr>
          <w:sz w:val="24"/>
        </w:rPr>
      </w:pPr>
      <w:r>
        <w:rPr>
          <w:sz w:val="24"/>
          <w:lang w:val="en-GB"/>
        </w:rPr>
        <w:t xml:space="preserve">In this case, </w:t>
      </w:r>
      <w:proofErr w:type="spellStart"/>
      <w:r>
        <w:rPr>
          <w:sz w:val="24"/>
          <w:lang w:val="en-GB"/>
        </w:rPr>
        <w:t>FooBox</w:t>
      </w:r>
      <w:proofErr w:type="spellEnd"/>
      <w:r>
        <w:rPr>
          <w:sz w:val="24"/>
          <w:lang w:val="en-GB"/>
        </w:rPr>
        <w:t xml:space="preserve"> and </w:t>
      </w:r>
      <w:proofErr w:type="spellStart"/>
      <w:r>
        <w:rPr>
          <w:sz w:val="24"/>
          <w:lang w:val="en-GB"/>
        </w:rPr>
        <w:t>BarBox</w:t>
      </w:r>
      <w:proofErr w:type="spellEnd"/>
      <w:r>
        <w:rPr>
          <w:sz w:val="24"/>
          <w:lang w:val="en-GB"/>
        </w:rPr>
        <w:t xml:space="preserve"> derive from Box and per their definition, the parser knows how to disambiguate between a and b.</w:t>
      </w:r>
    </w:p>
    <w:p w14:paraId="07CF2A9E" w14:textId="77777777" w:rsidR="00DA2BFB" w:rsidRDefault="00DA2BFB" w:rsidP="007B1503">
      <w:pPr>
        <w:rPr>
          <w:lang w:val="en-GB" w:eastAsia="zh-CN"/>
        </w:rPr>
      </w:pPr>
    </w:p>
    <w:p w14:paraId="75EB953B" w14:textId="77777777" w:rsidR="005B026E" w:rsidRDefault="005B026E" w:rsidP="007B1503">
      <w:pPr>
        <w:rPr>
          <w:lang w:val="en-GB" w:eastAsia="zh-CN"/>
        </w:rPr>
      </w:pPr>
    </w:p>
    <w:p w14:paraId="66FC0871" w14:textId="1AF8D87F" w:rsidR="005B026E" w:rsidRDefault="005B026E" w:rsidP="005B026E">
      <w:pPr>
        <w:pStyle w:val="Heading1"/>
        <w:rPr>
          <w:lang w:eastAsia="zh-CN"/>
        </w:rPr>
      </w:pPr>
      <w:bookmarkStart w:id="258" w:name="_Toc211163213"/>
      <w:r>
        <w:t>Topic #</w:t>
      </w:r>
      <w:r w:rsidR="005B5A3B">
        <w:t>6</w:t>
      </w:r>
      <w:r>
        <w:t xml:space="preserve">: </w:t>
      </w:r>
      <w:r w:rsidR="00210F6D">
        <w:rPr>
          <w:lang w:eastAsia="zh-CN"/>
        </w:rPr>
        <w:t>Import directive</w:t>
      </w:r>
      <w:bookmarkEnd w:id="258"/>
    </w:p>
    <w:p w14:paraId="78C168BC" w14:textId="77777777" w:rsidR="00B4449E" w:rsidRDefault="00B4449E" w:rsidP="00B4449E">
      <w:pPr>
        <w:pStyle w:val="Heading2"/>
        <w:rPr>
          <w:lang w:eastAsia="zh-CN"/>
        </w:rPr>
      </w:pPr>
      <w:r>
        <w:rPr>
          <w:lang w:eastAsia="zh-CN"/>
        </w:rPr>
        <w:t>Motivation</w:t>
      </w:r>
    </w:p>
    <w:p w14:paraId="2EDBDBED" w14:textId="77777777" w:rsidR="00B4449E" w:rsidRDefault="00B4449E" w:rsidP="00B4449E">
      <w:pPr>
        <w:rPr>
          <w:lang w:val="en-GB" w:eastAsia="zh-CN"/>
        </w:rPr>
      </w:pPr>
      <w:r>
        <w:rPr>
          <w:lang w:val="en-GB" w:eastAsia="zh-CN"/>
        </w:rPr>
        <w:t xml:space="preserve">We can envision two ways to reuse SDL definitions from other files, similar to include </w:t>
      </w:r>
      <w:proofErr w:type="spellStart"/>
      <w:r>
        <w:rPr>
          <w:lang w:val="en-GB" w:eastAsia="zh-CN"/>
        </w:rPr>
        <w:t>foo.xxx</w:t>
      </w:r>
      <w:proofErr w:type="spellEnd"/>
      <w:r>
        <w:rPr>
          <w:lang w:val="en-GB" w:eastAsia="zh-CN"/>
        </w:rPr>
        <w:t xml:space="preserve"> and import foo behaviour commonly used in programming language.</w:t>
      </w:r>
    </w:p>
    <w:p w14:paraId="4390CEAA" w14:textId="77777777" w:rsidR="00B4449E" w:rsidRDefault="00B4449E" w:rsidP="00B4449E">
      <w:pPr>
        <w:rPr>
          <w:lang w:val="en-GB" w:eastAsia="zh-CN"/>
        </w:rPr>
      </w:pPr>
    </w:p>
    <w:p w14:paraId="2555391C" w14:textId="77777777" w:rsidR="00B4449E" w:rsidRDefault="00B4449E" w:rsidP="00B4449E">
      <w:pPr>
        <w:rPr>
          <w:lang w:val="en-GB" w:eastAsia="zh-CN"/>
        </w:rPr>
      </w:pPr>
      <w:r>
        <w:rPr>
          <w:lang w:val="en-GB" w:eastAsia="zh-CN"/>
        </w:rPr>
        <w:t xml:space="preserve">With include, the targeted file is simply replaced by the directive in the current file. The feature is simple to interpret. However, it typically requires to handle duplicated declarations when the same file is included multiple files, e.g. </w:t>
      </w:r>
      <w:r w:rsidRPr="00EE457A">
        <w:rPr>
          <w:lang w:val="en-GB" w:eastAsia="zh-CN"/>
        </w:rPr>
        <w:t xml:space="preserve">#define </w:t>
      </w:r>
      <w:r>
        <w:rPr>
          <w:lang w:val="en-GB" w:eastAsia="zh-CN"/>
        </w:rPr>
        <w:t>g</w:t>
      </w:r>
      <w:r w:rsidRPr="00EE457A">
        <w:rPr>
          <w:lang w:val="en-GB" w:eastAsia="zh-CN"/>
        </w:rPr>
        <w:t>uard</w:t>
      </w:r>
      <w:r>
        <w:rPr>
          <w:lang w:val="en-GB" w:eastAsia="zh-CN"/>
        </w:rPr>
        <w:t xml:space="preserve"> in C/C++.</w:t>
      </w:r>
    </w:p>
    <w:p w14:paraId="517CA97C" w14:textId="77777777" w:rsidR="00B4449E" w:rsidRDefault="00B4449E" w:rsidP="00B4449E">
      <w:pPr>
        <w:rPr>
          <w:lang w:val="en-GB" w:eastAsia="zh-CN"/>
        </w:rPr>
      </w:pPr>
    </w:p>
    <w:p w14:paraId="367ECA5F" w14:textId="77777777" w:rsidR="00B4449E" w:rsidRDefault="00B4449E" w:rsidP="00B4449E">
      <w:pPr>
        <w:rPr>
          <w:lang w:val="en-GB" w:eastAsia="zh-CN"/>
        </w:rPr>
      </w:pPr>
      <w:r>
        <w:rPr>
          <w:lang w:val="en-GB" w:eastAsia="zh-CN"/>
        </w:rPr>
        <w:t>Alternatively, the import functionality typically refer to importing the function of loading the declaration found into the targeted file in the current scope of the document. It thus does not imply the replacement by the targeted file itself.</w:t>
      </w:r>
    </w:p>
    <w:p w14:paraId="39266D90" w14:textId="77777777" w:rsidR="00B4449E" w:rsidRDefault="00B4449E" w:rsidP="00B4449E">
      <w:pPr>
        <w:rPr>
          <w:lang w:val="en-GB" w:eastAsia="zh-CN"/>
        </w:rPr>
      </w:pPr>
    </w:p>
    <w:p w14:paraId="1245F8FE" w14:textId="77777777" w:rsidR="00B4449E" w:rsidRDefault="00B4449E" w:rsidP="00B4449E">
      <w:pPr>
        <w:rPr>
          <w:lang w:val="en-GB" w:eastAsia="zh-CN"/>
        </w:rPr>
      </w:pPr>
      <w:r>
        <w:rPr>
          <w:lang w:val="en-GB" w:eastAsia="zh-CN"/>
        </w:rPr>
        <w:t>As a result, it appears less to define an import feature instead of an include function which has to come with guard features.</w:t>
      </w:r>
    </w:p>
    <w:p w14:paraId="216DED49" w14:textId="77777777" w:rsidR="00B4449E" w:rsidRPr="001D3AEC" w:rsidRDefault="00B4449E" w:rsidP="00B4449E">
      <w:pPr>
        <w:rPr>
          <w:lang w:val="en-GB" w:eastAsia="zh-CN"/>
        </w:rPr>
      </w:pPr>
    </w:p>
    <w:p w14:paraId="1134C82A" w14:textId="77777777" w:rsidR="00B4449E" w:rsidRDefault="00B4449E" w:rsidP="00B4449E">
      <w:pPr>
        <w:pStyle w:val="Heading2"/>
        <w:rPr>
          <w:lang w:eastAsia="zh-CN"/>
        </w:rPr>
      </w:pPr>
      <w:r>
        <w:rPr>
          <w:lang w:eastAsia="zh-CN"/>
        </w:rPr>
        <w:t>Text proposal</w:t>
      </w:r>
    </w:p>
    <w:p w14:paraId="30EFA10A" w14:textId="77777777" w:rsidR="00B4449E" w:rsidRDefault="00B4449E" w:rsidP="00B4449E">
      <w:pPr>
        <w:rPr>
          <w:lang w:val="en-GB" w:eastAsia="zh-CN"/>
        </w:rPr>
      </w:pPr>
    </w:p>
    <w:p w14:paraId="7401D5CB" w14:textId="77777777" w:rsidR="00B4449E" w:rsidRPr="00717470" w:rsidRDefault="00B4449E" w:rsidP="00717470">
      <w:pPr>
        <w:rPr>
          <w:sz w:val="28"/>
          <w:szCs w:val="28"/>
        </w:rPr>
      </w:pPr>
      <w:r w:rsidRPr="00717470">
        <w:rPr>
          <w:b/>
          <w:bCs/>
          <w:sz w:val="28"/>
          <w:szCs w:val="28"/>
        </w:rPr>
        <w:t>Directives</w:t>
      </w:r>
    </w:p>
    <w:p w14:paraId="0573D2CC" w14:textId="77777777" w:rsidR="00B4449E" w:rsidRPr="00282F49" w:rsidRDefault="00B4449E" w:rsidP="00B4449E">
      <w:pPr>
        <w:pStyle w:val="BodyText"/>
        <w:spacing w:after="220"/>
        <w:rPr>
          <w:rFonts w:eastAsia="Times New Roman"/>
          <w:lang w:eastAsia="ko-KR"/>
        </w:rPr>
      </w:pPr>
      <w:r w:rsidRPr="00282F49">
        <w:rPr>
          <w:rFonts w:eastAsia="Times New Roman"/>
          <w:lang w:eastAsia="ko-KR"/>
        </w:rPr>
        <w:t xml:space="preserve">The following </w:t>
      </w:r>
      <w:r>
        <w:rPr>
          <w:rFonts w:eastAsia="Times New Roman"/>
          <w:lang w:eastAsia="ko-KR"/>
        </w:rPr>
        <w:t xml:space="preserve">directives </w:t>
      </w:r>
      <w:r w:rsidRPr="00282F49">
        <w:rPr>
          <w:rFonts w:eastAsia="Times New Roman"/>
          <w:lang w:eastAsia="ko-KR"/>
        </w:rPr>
        <w:t>are defined.</w:t>
      </w:r>
    </w:p>
    <w:p w14:paraId="476A8DF0" w14:textId="77777777" w:rsidR="00B4449E" w:rsidRPr="006D1923" w:rsidRDefault="00B4449E" w:rsidP="00717470">
      <w:pPr>
        <w:pStyle w:val="BodyText"/>
        <w:pBdr>
          <w:top w:val="single" w:sz="6" w:space="1" w:color="auto"/>
        </w:pBdr>
        <w:spacing w:after="220"/>
        <w:rPr>
          <w:rStyle w:val="CharBold"/>
          <w:rFonts w:eastAsia="Times New Roman"/>
        </w:rPr>
      </w:pPr>
      <w:r w:rsidRPr="006D1923">
        <w:rPr>
          <w:rStyle w:val="CharBold"/>
          <w:rFonts w:eastAsia="Times New Roman"/>
        </w:rPr>
        <w:t xml:space="preserve">Rule </w:t>
      </w:r>
      <w:r>
        <w:rPr>
          <w:rStyle w:val="CharBold"/>
          <w:rFonts w:eastAsia="Times New Roman"/>
        </w:rPr>
        <w:t>D</w:t>
      </w:r>
      <w:r w:rsidRPr="006D1923">
        <w:rPr>
          <w:rStyle w:val="CharBold"/>
          <w:rFonts w:eastAsia="Times New Roman"/>
        </w:rPr>
        <w:t xml:space="preserve">.1: </w:t>
      </w:r>
      <w:r>
        <w:rPr>
          <w:rStyle w:val="CharBold"/>
          <w:rFonts w:eastAsia="Times New Roman"/>
        </w:rPr>
        <w:t>import</w:t>
      </w:r>
      <w:r w:rsidRPr="006D1923">
        <w:rPr>
          <w:rStyle w:val="CharBold"/>
          <w:rFonts w:eastAsia="Times New Roman"/>
        </w:rPr>
        <w:t xml:space="preserve"> </w:t>
      </w:r>
    </w:p>
    <w:p w14:paraId="5DD40202" w14:textId="77777777" w:rsidR="00B4449E" w:rsidRPr="006D1923" w:rsidRDefault="00B4449E" w:rsidP="00B4449E">
      <w:pPr>
        <w:pStyle w:val="List3"/>
        <w:rPr>
          <w:rFonts w:eastAsia="Times New Roman"/>
        </w:rPr>
      </w:pPr>
      <w:r>
        <w:rPr>
          <w:rStyle w:val="SDLkeyword"/>
          <w:rFonts w:eastAsia="Times New Roman"/>
        </w:rPr>
        <w:t xml:space="preserve">import </w:t>
      </w:r>
      <w:r>
        <w:rPr>
          <w:rStyle w:val="SDLattribute"/>
          <w:rFonts w:eastAsia="Times New Roman"/>
        </w:rPr>
        <w:t>path/to/module</w:t>
      </w:r>
    </w:p>
    <w:p w14:paraId="295DEE0E" w14:textId="77777777" w:rsidR="00B4449E" w:rsidRPr="00282F49" w:rsidRDefault="00B4449E" w:rsidP="00B4449E">
      <w:pPr>
        <w:pStyle w:val="BodyText"/>
        <w:pBdr>
          <w:top w:val="single" w:sz="6" w:space="1" w:color="auto"/>
        </w:pBdr>
        <w:spacing w:after="220"/>
        <w:rPr>
          <w:rFonts w:eastAsia="Times New Roman"/>
          <w:lang w:eastAsia="ko-KR"/>
        </w:rPr>
      </w:pPr>
    </w:p>
    <w:p w14:paraId="13825512" w14:textId="77777777" w:rsidR="00B4449E" w:rsidRPr="00282F49" w:rsidRDefault="00B4449E" w:rsidP="00B4449E">
      <w:pPr>
        <w:pStyle w:val="BodyText"/>
        <w:spacing w:after="220"/>
        <w:rPr>
          <w:rFonts w:eastAsia="Times New Roman"/>
          <w:lang w:eastAsia="ko-KR"/>
        </w:rPr>
      </w:pPr>
      <w:r w:rsidRPr="00282F49">
        <w:rPr>
          <w:rFonts w:eastAsia="Times New Roman"/>
          <w:lang w:eastAsia="ko-KR"/>
        </w:rPr>
        <w:t xml:space="preserve">This </w:t>
      </w:r>
      <w:r>
        <w:rPr>
          <w:rFonts w:eastAsia="Times New Roman"/>
          <w:lang w:eastAsia="ko-KR"/>
        </w:rPr>
        <w:t>directive</w:t>
      </w:r>
      <w:r w:rsidRPr="00282F49">
        <w:rPr>
          <w:rFonts w:eastAsia="Times New Roman"/>
          <w:lang w:eastAsia="ko-KR"/>
        </w:rPr>
        <w:t xml:space="preserve"> </w:t>
      </w:r>
      <w:r>
        <w:rPr>
          <w:rFonts w:eastAsia="Times New Roman"/>
          <w:lang w:eastAsia="ko-KR"/>
        </w:rPr>
        <w:t xml:space="preserve">imports the SDL declarations found in the file called </w:t>
      </w:r>
      <w:proofErr w:type="spellStart"/>
      <w:r>
        <w:rPr>
          <w:rFonts w:eastAsia="Times New Roman"/>
          <w:lang w:eastAsia="ko-KR"/>
        </w:rPr>
        <w:t>module.sdl</w:t>
      </w:r>
      <w:proofErr w:type="spellEnd"/>
      <w:r>
        <w:rPr>
          <w:rFonts w:eastAsia="Times New Roman"/>
          <w:lang w:eastAsia="ko-KR"/>
        </w:rPr>
        <w:t xml:space="preserve"> at the located at the path “path/to”. After the import, all the classes defined in this imported module can be used in the subsequent SDL declarations.</w:t>
      </w:r>
    </w:p>
    <w:p w14:paraId="70A2B54B" w14:textId="7E4044A3" w:rsidR="006C22B6" w:rsidRDefault="006C22B6" w:rsidP="006C22B6">
      <w:pPr>
        <w:pStyle w:val="Heading1"/>
      </w:pPr>
      <w:bookmarkStart w:id="259" w:name="_Toc211163214"/>
      <w:r>
        <w:lastRenderedPageBreak/>
        <w:t>Topic #</w:t>
      </w:r>
      <w:r w:rsidR="0090574D">
        <w:t>7</w:t>
      </w:r>
      <w:r>
        <w:t xml:space="preserve">: </w:t>
      </w:r>
      <w:r w:rsidR="00414682">
        <w:t>SDL source file definition</w:t>
      </w:r>
      <w:bookmarkEnd w:id="259"/>
    </w:p>
    <w:p w14:paraId="73EE49E6" w14:textId="77777777" w:rsidR="009A10BC" w:rsidRPr="00717470" w:rsidRDefault="009A10BC" w:rsidP="00717470"/>
    <w:p w14:paraId="19EFE3D6" w14:textId="0CD7EE89" w:rsidR="009A10BC" w:rsidRDefault="009A10BC" w:rsidP="009A10BC">
      <w:pPr>
        <w:rPr>
          <w:lang w:val="en-GB" w:eastAsia="zh-CN"/>
        </w:rPr>
      </w:pPr>
      <w:r>
        <w:rPr>
          <w:lang w:val="en-GB" w:eastAsia="zh-CN"/>
        </w:rPr>
        <w:t>A SDL file is a plain text file</w:t>
      </w:r>
      <w:r w:rsidR="002730AE">
        <w:rPr>
          <w:lang w:val="en-GB" w:eastAsia="zh-CN"/>
        </w:rPr>
        <w:t xml:space="preserve"> with extension .</w:t>
      </w:r>
      <w:proofErr w:type="spellStart"/>
      <w:r w:rsidR="002730AE">
        <w:rPr>
          <w:lang w:val="en-GB" w:eastAsia="zh-CN"/>
        </w:rPr>
        <w:t>sdl</w:t>
      </w:r>
      <w:proofErr w:type="spellEnd"/>
      <w:r>
        <w:rPr>
          <w:lang w:val="en-GB" w:eastAsia="zh-CN"/>
        </w:rPr>
        <w:t xml:space="preserve"> which contains a set of class object declarations and comment lines. Comment lines are defined as in </w:t>
      </w:r>
      <w:r w:rsidRPr="001B6D52">
        <w:rPr>
          <w:lang w:val="en-GB" w:eastAsia="zh-CN"/>
        </w:rPr>
        <w:t>4.2</w:t>
      </w:r>
      <w:r>
        <w:rPr>
          <w:lang w:val="en-GB" w:eastAsia="zh-CN"/>
        </w:rPr>
        <w:t xml:space="preserve"> </w:t>
      </w:r>
      <w:r w:rsidRPr="001B6D52">
        <w:rPr>
          <w:lang w:val="en-GB" w:eastAsia="zh-CN"/>
        </w:rPr>
        <w:t>Comments</w:t>
      </w:r>
      <w:r>
        <w:rPr>
          <w:lang w:val="en-GB" w:eastAsia="zh-CN"/>
        </w:rPr>
        <w:t>.</w:t>
      </w:r>
      <w:r w:rsidR="002730AE">
        <w:rPr>
          <w:lang w:val="en-GB" w:eastAsia="zh-CN"/>
        </w:rPr>
        <w:t xml:space="preserve"> The c</w:t>
      </w:r>
      <w:r w:rsidR="009C2B30">
        <w:rPr>
          <w:lang w:val="en-GB" w:eastAsia="zh-CN"/>
        </w:rPr>
        <w:t>haracter encoding could also be considered.</w:t>
      </w:r>
    </w:p>
    <w:p w14:paraId="23043C85" w14:textId="77777777" w:rsidR="009A10BC" w:rsidRDefault="009A10BC" w:rsidP="009A10BC">
      <w:pPr>
        <w:rPr>
          <w:lang w:val="en-GB" w:eastAsia="zh-CN"/>
        </w:rPr>
      </w:pPr>
    </w:p>
    <w:p w14:paraId="7492817F" w14:textId="34A65735" w:rsidR="009A10BC" w:rsidRDefault="009A10BC" w:rsidP="009A10BC">
      <w:pPr>
        <w:rPr>
          <w:lang w:val="en-GB" w:eastAsia="zh-CN"/>
        </w:rPr>
      </w:pPr>
      <w:r>
        <w:rPr>
          <w:lang w:val="en-GB" w:eastAsia="zh-CN"/>
        </w:rPr>
        <w:t>The Annex A which contains the SDL grammar is actually already anticipating a file containing the SDL declaration.</w:t>
      </w:r>
    </w:p>
    <w:p w14:paraId="3E003D02" w14:textId="77777777" w:rsidR="00BE7714" w:rsidRPr="00717470" w:rsidRDefault="00BE7714" w:rsidP="00717470"/>
    <w:p w14:paraId="1BFB7DD8" w14:textId="0BB2AC12" w:rsidR="00B4615E" w:rsidRDefault="00B4615E" w:rsidP="00B4615E">
      <w:pPr>
        <w:pStyle w:val="Heading1"/>
      </w:pPr>
      <w:bookmarkStart w:id="260" w:name="_Toc211163215"/>
      <w:r>
        <w:t xml:space="preserve">Topic #8: Unicode </w:t>
      </w:r>
      <w:r w:rsidRPr="006C07B6">
        <w:t>inconsistencies</w:t>
      </w:r>
      <w:bookmarkEnd w:id="260"/>
    </w:p>
    <w:p w14:paraId="1BCC68E5" w14:textId="794E5747" w:rsidR="00694D40" w:rsidRPr="00694D40" w:rsidRDefault="00694D40" w:rsidP="00717470">
      <w:pPr>
        <w:pStyle w:val="Heading2"/>
        <w:rPr>
          <w:lang w:eastAsia="zh-CN"/>
        </w:rPr>
      </w:pPr>
      <w:r>
        <w:rPr>
          <w:lang w:eastAsia="zh-CN"/>
        </w:rPr>
        <w:t>Motivation</w:t>
      </w:r>
    </w:p>
    <w:p w14:paraId="0BE0CEEB" w14:textId="77777777" w:rsidR="00694D40" w:rsidRPr="00694D40" w:rsidRDefault="00694D40" w:rsidP="00694D40">
      <w:r w:rsidRPr="00694D40">
        <w:t>Clause 5.1 permits use of UCS characters "except" (a different way of saying "shall not"?) certain characters:</w:t>
      </w:r>
    </w:p>
    <w:p w14:paraId="4A6EC9EA" w14:textId="77777777" w:rsidR="00694D40" w:rsidRPr="00694D40" w:rsidRDefault="00694D40" w:rsidP="00694D40">
      <w:r w:rsidRPr="00694D40">
        <w:t>-          "the BOM character (0xFEFF)"</w:t>
      </w:r>
    </w:p>
    <w:p w14:paraId="1744E6DC" w14:textId="77777777" w:rsidR="00694D40" w:rsidRPr="00694D40" w:rsidRDefault="00694D40" w:rsidP="00694D40">
      <w:r w:rsidRPr="00694D40">
        <w:t>-          "non-printable characters (0x00 to 0x1F inclusive)"</w:t>
      </w:r>
    </w:p>
    <w:p w14:paraId="49593906" w14:textId="77777777" w:rsidR="00694D40" w:rsidRPr="00694D40" w:rsidRDefault="00694D40" w:rsidP="00694D40">
      <w:r w:rsidRPr="00694D40">
        <w:t>-          "characters causing line feeds (0x85, 0x2028, 0x2029"</w:t>
      </w:r>
    </w:p>
    <w:p w14:paraId="7EED705F" w14:textId="77777777" w:rsidR="00694D40" w:rsidRPr="00694D40" w:rsidRDefault="00694D40" w:rsidP="00694D40">
      <w:r w:rsidRPr="00694D40">
        <w:t> </w:t>
      </w:r>
    </w:p>
    <w:p w14:paraId="00577995" w14:textId="77777777" w:rsidR="00694D40" w:rsidRPr="00694D40" w:rsidRDefault="00694D40" w:rsidP="00694D40">
      <w:r w:rsidRPr="00694D40">
        <w:t> </w:t>
      </w:r>
    </w:p>
    <w:p w14:paraId="2CA2E0C0" w14:textId="03A1C0B9" w:rsidR="00694D40" w:rsidRDefault="00694D40" w:rsidP="00717470">
      <w:pPr>
        <w:pStyle w:val="Heading2"/>
        <w:rPr>
          <w:lang w:eastAsia="zh-CN"/>
        </w:rPr>
      </w:pPr>
      <w:r>
        <w:rPr>
          <w:lang w:eastAsia="zh-CN"/>
        </w:rPr>
        <w:t>Comment #1</w:t>
      </w:r>
    </w:p>
    <w:p w14:paraId="4A7491C6" w14:textId="77777777" w:rsidR="00694D40" w:rsidRPr="00694D40" w:rsidRDefault="00694D40" w:rsidP="00717470">
      <w:pPr>
        <w:jc w:val="both"/>
      </w:pPr>
      <w:r w:rsidRPr="00694D40">
        <w:t>First, a comment about citation of UCS characters: the notation "0x" is a convention from C or similar specifications for referring to hexadecimal integer values in a machine representation. It is not a convention used in ISO/IEC 10646 to refer to characters or code points. Related, it's important to note that UCS code points are integer values in the range 0000 to 10FFFF and conceptually distinct from any machine representation. When referring to 10646, the conventions of 10646 should be used. The relevant conventions are defined in clause 7.6, "Short identifiers for code points (UIDs)". Quoting a summary statement,</w:t>
      </w:r>
    </w:p>
    <w:p w14:paraId="75093AB5" w14:textId="77777777" w:rsidR="00694D40" w:rsidRPr="00694D40" w:rsidRDefault="00694D40" w:rsidP="00717470">
      <w:pPr>
        <w:jc w:val="both"/>
      </w:pPr>
      <w:r w:rsidRPr="00694D40">
        <w:t> </w:t>
      </w:r>
    </w:p>
    <w:p w14:paraId="71279208" w14:textId="77777777" w:rsidR="00694D40" w:rsidRDefault="00694D40" w:rsidP="00717470">
      <w:pPr>
        <w:jc w:val="both"/>
      </w:pPr>
      <w:r w:rsidRPr="00694D40">
        <w:t xml:space="preserve">The full syntax of the notation of a short identifier, in Backus-Naur form, is </w:t>
      </w:r>
      <w:r w:rsidRPr="00694D40">
        <w:br/>
        <w:t>                { U | u } {+}(</w:t>
      </w:r>
      <w:proofErr w:type="spellStart"/>
      <w:r w:rsidRPr="00694D40">
        <w:t>xxxx</w:t>
      </w:r>
      <w:proofErr w:type="spellEnd"/>
      <w:r w:rsidRPr="00694D40">
        <w:t xml:space="preserve"> | </w:t>
      </w:r>
      <w:proofErr w:type="spellStart"/>
      <w:r w:rsidRPr="00694D40">
        <w:t>xxxxx</w:t>
      </w:r>
      <w:proofErr w:type="spellEnd"/>
      <w:r w:rsidRPr="00694D40">
        <w:t xml:space="preserve"> | </w:t>
      </w:r>
      <w:proofErr w:type="spellStart"/>
      <w:r w:rsidRPr="00694D40">
        <w:t>xxxxxx</w:t>
      </w:r>
      <w:proofErr w:type="spellEnd"/>
      <w:r w:rsidRPr="00694D40">
        <w:t xml:space="preserve">) </w:t>
      </w:r>
    </w:p>
    <w:p w14:paraId="7E1E3387" w14:textId="2FFF5333" w:rsidR="00694D40" w:rsidRPr="00694D40" w:rsidRDefault="00694D40" w:rsidP="00717470">
      <w:pPr>
        <w:jc w:val="both"/>
      </w:pPr>
      <w:r w:rsidRPr="00694D40">
        <w:br/>
        <w:t>where "x" represents one hexadecimal digit (0 to 9, A to F, or a to f).</w:t>
      </w:r>
    </w:p>
    <w:p w14:paraId="67ABB2F5" w14:textId="77777777" w:rsidR="00694D40" w:rsidRDefault="00694D40" w:rsidP="00717470">
      <w:pPr>
        <w:jc w:val="both"/>
      </w:pPr>
      <w:r w:rsidRPr="00694D40">
        <w:t>Thus "0x00 to 0x1F" should be cited as "U+0000 to U+001F"; "0x85, 0x2028, 0x2029" as "U+0085, U+2028, U+2029". (The "U+" is optional, but in this document should be included for clarity.)</w:t>
      </w:r>
    </w:p>
    <w:p w14:paraId="6D111ADE" w14:textId="77777777" w:rsidR="00694D40" w:rsidRPr="00694D40" w:rsidRDefault="00694D40" w:rsidP="00717470">
      <w:pPr>
        <w:jc w:val="both"/>
      </w:pPr>
    </w:p>
    <w:p w14:paraId="40FD5704" w14:textId="77777777" w:rsidR="00694D40" w:rsidRDefault="00694D40" w:rsidP="00717470">
      <w:pPr>
        <w:jc w:val="both"/>
      </w:pPr>
      <w:r w:rsidRPr="00694D40">
        <w:t>Note: on this point, this document could do well to follow its own requirement for string literals in 5.18:</w:t>
      </w:r>
    </w:p>
    <w:p w14:paraId="2CD2B616" w14:textId="77777777" w:rsidR="00694D40" w:rsidRPr="00694D40" w:rsidRDefault="00694D40" w:rsidP="00717470">
      <w:pPr>
        <w:jc w:val="both"/>
      </w:pPr>
    </w:p>
    <w:p w14:paraId="52001183" w14:textId="77777777" w:rsidR="00694D40" w:rsidRPr="00694D40" w:rsidRDefault="00694D40" w:rsidP="00717470">
      <w:pPr>
        <w:jc w:val="both"/>
      </w:pPr>
      <w:r w:rsidRPr="00694D40">
        <w:t xml:space="preserve">"A universal character code point shall be defined using 4 uppercase hexadecimal characters prefixed with </w:t>
      </w:r>
      <w:r w:rsidRPr="00694D40">
        <w:rPr>
          <w:b/>
          <w:bCs/>
        </w:rPr>
        <w:t>\u</w:t>
      </w:r>
      <w:r w:rsidRPr="00694D40">
        <w:t xml:space="preserve"> or 8 uppercase hexadecimal characters prefixed with </w:t>
      </w:r>
      <w:r w:rsidRPr="00694D40">
        <w:rPr>
          <w:b/>
          <w:bCs/>
        </w:rPr>
        <w:t>\U</w:t>
      </w:r>
      <w:r w:rsidRPr="00694D40">
        <w:t>"</w:t>
      </w:r>
    </w:p>
    <w:p w14:paraId="67ACBF5B" w14:textId="042156F0" w:rsidR="00694D40" w:rsidRPr="00694D40" w:rsidRDefault="00694D40" w:rsidP="00717470">
      <w:pPr>
        <w:jc w:val="both"/>
      </w:pPr>
      <w:r w:rsidRPr="00694D40">
        <w:t xml:space="preserve">Also, btw, the distinction I mention between code points and machine representations is very important in 10646 and Unicode. See </w:t>
      </w:r>
      <w:hyperlink r:id="rId16" w:tooltip="https://www.unicode.org/reports/tr17/" w:history="1">
        <w:r w:rsidRPr="00694D40">
          <w:rPr>
            <w:rStyle w:val="Hyperlink"/>
          </w:rPr>
          <w:t>UTR #17</w:t>
        </w:r>
      </w:hyperlink>
      <w:r w:rsidRPr="00694D40">
        <w:t xml:space="preserve"> and </w:t>
      </w:r>
      <w:hyperlink r:id="rId17" w:tooltip="https://www.ietf.org/rfc/rfc2130.txt" w:history="1">
        <w:r w:rsidRPr="00694D40">
          <w:rPr>
            <w:rStyle w:val="Hyperlink"/>
          </w:rPr>
          <w:t>RFC2130</w:t>
        </w:r>
      </w:hyperlink>
      <w:r w:rsidRPr="00694D40">
        <w:t xml:space="preserve"> for background. I'll touch on this again below.</w:t>
      </w:r>
    </w:p>
    <w:p w14:paraId="6935EE0F" w14:textId="77777777" w:rsidR="00694D40" w:rsidRPr="00694D40" w:rsidRDefault="00694D40" w:rsidP="00694D40"/>
    <w:p w14:paraId="3C2E933E" w14:textId="4346E598" w:rsidR="00694D40" w:rsidRDefault="00694D40" w:rsidP="00717470">
      <w:pPr>
        <w:pStyle w:val="Heading2"/>
        <w:rPr>
          <w:lang w:eastAsia="zh-CN"/>
        </w:rPr>
      </w:pPr>
      <w:r>
        <w:rPr>
          <w:lang w:eastAsia="zh-CN"/>
        </w:rPr>
        <w:t>Comment #2</w:t>
      </w:r>
    </w:p>
    <w:p w14:paraId="2C0453CC" w14:textId="36E63405" w:rsidR="00694D40" w:rsidRPr="00694D40" w:rsidRDefault="00694D40" w:rsidP="00717470">
      <w:pPr>
        <w:jc w:val="both"/>
      </w:pPr>
      <w:r w:rsidRPr="00694D40">
        <w:t xml:space="preserve">10646 does not anywhere refer to "BOM". The character assigned to code point U+FEFF is named ZERO WIDTH NO-BREAK SPACE. The notion of a byte order "signature" is described in clause 7.3.7, but the terminology "BOM" or "byte order mark" is not used in 10646; rather, it comes from The Unicode Standard (see </w:t>
      </w:r>
      <w:hyperlink r:id="rId18" w:anchor="G9354" w:tooltip="https://www.unicode.org/versions/Unicode16.0.0/core-spec/chapter-2/#G9354" w:history="1">
        <w:r w:rsidRPr="00694D40">
          <w:rPr>
            <w:rStyle w:val="Hyperlink"/>
          </w:rPr>
          <w:t>Unicode 16.0, 2.13.2</w:t>
        </w:r>
      </w:hyperlink>
      <w:r w:rsidRPr="00694D40">
        <w:t>).</w:t>
      </w:r>
    </w:p>
    <w:p w14:paraId="3D0F816A" w14:textId="77777777" w:rsidR="00694D40" w:rsidRPr="00694D40" w:rsidRDefault="00694D40" w:rsidP="00694D40"/>
    <w:p w14:paraId="4C9E6B22" w14:textId="06A30991" w:rsidR="00694D40" w:rsidRDefault="00694D40" w:rsidP="00717470">
      <w:pPr>
        <w:pStyle w:val="Heading2"/>
        <w:rPr>
          <w:lang w:eastAsia="zh-CN"/>
        </w:rPr>
      </w:pPr>
      <w:r>
        <w:rPr>
          <w:lang w:eastAsia="zh-CN"/>
        </w:rPr>
        <w:t>Comment #3</w:t>
      </w:r>
    </w:p>
    <w:p w14:paraId="5C7C8A40" w14:textId="77777777" w:rsidR="00694D40" w:rsidRPr="00694D40" w:rsidRDefault="00694D40" w:rsidP="00717470">
      <w:pPr>
        <w:jc w:val="both"/>
      </w:pPr>
      <w:r w:rsidRPr="00694D40">
        <w:t xml:space="preserve">Clause 5.1 states that an SDL specification cannot contain "BOM", but 6.6 states contexts in which BOM will be required. IIUC, this all seems to imply there can be cases in which the SDL </w:t>
      </w:r>
      <w:r w:rsidRPr="00694D40">
        <w:lastRenderedPageBreak/>
        <w:t>description would need to specify a string literal that does include BOM, and by 5.1 and 5.18 it would need to be cited within a string literal using an escaped representation such as u"\</w:t>
      </w:r>
      <w:proofErr w:type="spellStart"/>
      <w:r w:rsidRPr="00694D40">
        <w:t>ufeff</w:t>
      </w:r>
      <w:proofErr w:type="spellEnd"/>
      <w:r w:rsidRPr="00694D40">
        <w:t>". That seems to be worth mentioning in 5.1 in a note.</w:t>
      </w:r>
    </w:p>
    <w:p w14:paraId="30D0A2E6" w14:textId="77777777" w:rsidR="00694D40" w:rsidRPr="00694D40" w:rsidRDefault="00694D40" w:rsidP="00694D40">
      <w:r w:rsidRPr="00694D40">
        <w:t> </w:t>
      </w:r>
    </w:p>
    <w:p w14:paraId="17B2FD82" w14:textId="73295020" w:rsidR="00694D40" w:rsidRDefault="00694D40" w:rsidP="00717470">
      <w:pPr>
        <w:pStyle w:val="Heading2"/>
        <w:rPr>
          <w:lang w:eastAsia="zh-CN"/>
        </w:rPr>
      </w:pPr>
      <w:r>
        <w:rPr>
          <w:lang w:eastAsia="zh-CN"/>
        </w:rPr>
        <w:t>Comment #4</w:t>
      </w:r>
    </w:p>
    <w:p w14:paraId="3B624BDD" w14:textId="77777777" w:rsidR="00694D40" w:rsidRDefault="00694D40" w:rsidP="00694D40">
      <w:r w:rsidRPr="00694D40">
        <w:t>Re this statement in 5.1:</w:t>
      </w:r>
    </w:p>
    <w:p w14:paraId="70E5A58A" w14:textId="77777777" w:rsidR="00694D40" w:rsidRPr="00694D40" w:rsidRDefault="00694D40" w:rsidP="00694D40"/>
    <w:p w14:paraId="45052DD5" w14:textId="77777777" w:rsidR="00694D40" w:rsidRDefault="00694D40" w:rsidP="00694D40">
      <w:pPr>
        <w:jc w:val="both"/>
      </w:pPr>
      <w:r w:rsidRPr="00694D40">
        <w:t>The character set and encoding used to store an SDL specification in a file is not specified in this document. A computer program implementation or a standard containing an SDL specification may choose to specify such details.</w:t>
      </w:r>
    </w:p>
    <w:p w14:paraId="02A165F8" w14:textId="77777777" w:rsidR="00694D40" w:rsidRPr="00694D40" w:rsidRDefault="00694D40" w:rsidP="00717470">
      <w:pPr>
        <w:jc w:val="both"/>
      </w:pPr>
    </w:p>
    <w:p w14:paraId="72BC2855" w14:textId="4F45A3D3" w:rsidR="00694D40" w:rsidRDefault="00694D40" w:rsidP="00694D40">
      <w:pPr>
        <w:jc w:val="both"/>
      </w:pPr>
      <w:r w:rsidRPr="00694D40">
        <w:t xml:space="preserve">This statement seems to be confused about the meaning of "character set". As noted in </w:t>
      </w:r>
      <w:hyperlink r:id="rId19" w:tooltip="https://www.ietf.org/rfc/rfc2130.txt" w:history="1">
        <w:r w:rsidRPr="00694D40">
          <w:rPr>
            <w:rStyle w:val="Hyperlink"/>
          </w:rPr>
          <w:t>RFC2130</w:t>
        </w:r>
      </w:hyperlink>
      <w:r w:rsidRPr="00694D40">
        <w:t>, "character set" has been used with different meanings in different contexts. That document uses "Coded Character Set" unambiguously in a manner consistent with ISO/IEC 10646 and Unicode. This document should do likewise.</w:t>
      </w:r>
    </w:p>
    <w:p w14:paraId="675D4FFE" w14:textId="77777777" w:rsidR="00694D40" w:rsidRPr="00694D40" w:rsidRDefault="00694D40" w:rsidP="00717470">
      <w:pPr>
        <w:jc w:val="both"/>
      </w:pPr>
    </w:p>
    <w:p w14:paraId="37642A8F" w14:textId="77777777" w:rsidR="00694D40" w:rsidRPr="00694D40" w:rsidRDefault="00694D40" w:rsidP="00717470">
      <w:pPr>
        <w:jc w:val="both"/>
      </w:pPr>
      <w:r w:rsidRPr="00694D40">
        <w:t xml:space="preserve">Since this document is referencing 10646, then "character set" should be understood in the nearest terminology of that standard, namely "Coded Character Set", in which case it is incorrect to state that this document doesn't specify a "character set": it does precisely that in clause 5.1 by specifying "the basic character set" and by reference to 10646, "Universal Coded Character Set". </w:t>
      </w:r>
    </w:p>
    <w:p w14:paraId="50DEBDF0" w14:textId="1BA9ADEF" w:rsidR="00694D40" w:rsidRPr="00694D40" w:rsidRDefault="00694D40" w:rsidP="00694D40">
      <w:r w:rsidRPr="00694D40">
        <w:t> </w:t>
      </w:r>
    </w:p>
    <w:p w14:paraId="0C75D876" w14:textId="65B56076" w:rsidR="00694D40" w:rsidRDefault="00694D40" w:rsidP="00717470">
      <w:pPr>
        <w:pStyle w:val="Heading2"/>
        <w:rPr>
          <w:lang w:eastAsia="zh-CN"/>
        </w:rPr>
      </w:pPr>
      <w:r>
        <w:rPr>
          <w:lang w:eastAsia="zh-CN"/>
        </w:rPr>
        <w:t>Comment #5</w:t>
      </w:r>
    </w:p>
    <w:p w14:paraId="2EFEA76C" w14:textId="77777777" w:rsidR="00694D40" w:rsidRDefault="00694D40" w:rsidP="00717470">
      <w:pPr>
        <w:jc w:val="both"/>
      </w:pPr>
      <w:r w:rsidRPr="00694D40">
        <w:t xml:space="preserve">Regarding encoding, it's appropriate to state in 5.1 that the encoding for </w:t>
      </w:r>
      <w:r w:rsidRPr="00694D40">
        <w:rPr>
          <w:i/>
          <w:iCs/>
        </w:rPr>
        <w:t>an SDL specification in a file</w:t>
      </w:r>
      <w:r w:rsidRPr="00694D40">
        <w:t xml:space="preserve"> is not specified. But since an SDL description is specifying the format and interpretation of data bit streams, the encoding of strings is critical. Clause 6.6 addresses this. </w:t>
      </w:r>
    </w:p>
    <w:p w14:paraId="0FCFA3CA" w14:textId="77777777" w:rsidR="00694D40" w:rsidRPr="00694D40" w:rsidRDefault="00694D40" w:rsidP="00717470">
      <w:pPr>
        <w:jc w:val="both"/>
      </w:pPr>
    </w:p>
    <w:p w14:paraId="7A69A7EF" w14:textId="77777777" w:rsidR="00694D40" w:rsidRPr="00694D40" w:rsidRDefault="00694D40" w:rsidP="00717470">
      <w:pPr>
        <w:jc w:val="both"/>
      </w:pPr>
      <w:r w:rsidRPr="00694D40">
        <w:t>However, I think the options in 6.6 for UCS encoding forms and encoding schemes could be a bit too limited. In particular, it does not permit use of the UTF-32 encoding form, and requires the byte order of UTF-16 encoding schemes to be disambiguated using BOM rather than being able to specify the encoding scheme directly in the SDL description. For instance, if one wanted to apply SDL to ISO/IEC 14496-22, then that would be a problem since that specifies that certain strings shall be represented in the UTF-16BE encoding scheme (cf. 11.3 of ISO/IEC 10646).</w:t>
      </w:r>
    </w:p>
    <w:p w14:paraId="425C6386" w14:textId="77777777" w:rsidR="00694D40" w:rsidRPr="00694D40" w:rsidRDefault="00694D40" w:rsidP="00694D40">
      <w:r w:rsidRPr="00694D40">
        <w:t> </w:t>
      </w:r>
    </w:p>
    <w:p w14:paraId="60118885" w14:textId="2CC270F4" w:rsidR="00694D40" w:rsidRPr="00694D40" w:rsidRDefault="00694D40" w:rsidP="00717470">
      <w:pPr>
        <w:pStyle w:val="Heading2"/>
        <w:rPr>
          <w:lang w:eastAsia="zh-CN"/>
        </w:rPr>
      </w:pPr>
      <w:r>
        <w:rPr>
          <w:lang w:eastAsia="zh-CN"/>
        </w:rPr>
        <w:t>Comment #6</w:t>
      </w:r>
    </w:p>
    <w:p w14:paraId="3A2BAD95" w14:textId="77777777" w:rsidR="00694D40" w:rsidRDefault="00694D40" w:rsidP="00717470">
      <w:pPr>
        <w:jc w:val="both"/>
      </w:pPr>
      <w:r w:rsidRPr="00694D40">
        <w:t>Because this document is referring to UCS characters by numeric values (I'll assume code points are intended, not machine representations), 5.1 restricts far fewer characters than it probably should, and a lot of ambiguity is left.</w:t>
      </w:r>
    </w:p>
    <w:p w14:paraId="0A07D064" w14:textId="77777777" w:rsidR="00694D40" w:rsidRPr="00694D40" w:rsidRDefault="00694D40" w:rsidP="00717470">
      <w:pPr>
        <w:jc w:val="both"/>
      </w:pPr>
    </w:p>
    <w:p w14:paraId="55A9E310" w14:textId="6C1BDB57" w:rsidR="00694D40" w:rsidRDefault="00694D40" w:rsidP="00717470">
      <w:pPr>
        <w:pStyle w:val="ListParagraph"/>
        <w:numPr>
          <w:ilvl w:val="0"/>
          <w:numId w:val="37"/>
        </w:numPr>
        <w:jc w:val="both"/>
      </w:pPr>
      <w:r w:rsidRPr="00694D40">
        <w:t>10646 specifies a number of non-character code points. They probably should not be permitted in an SDL description or in string values, but this document does not restrict these.</w:t>
      </w:r>
    </w:p>
    <w:p w14:paraId="08680007" w14:textId="77777777" w:rsidR="00DC57BD" w:rsidRPr="00694D40" w:rsidRDefault="00DC57BD" w:rsidP="00717470">
      <w:pPr>
        <w:jc w:val="both"/>
      </w:pPr>
    </w:p>
    <w:p w14:paraId="2DBF48DD" w14:textId="77777777" w:rsidR="00694D40" w:rsidRPr="00694D40" w:rsidRDefault="00694D40" w:rsidP="00717470">
      <w:pPr>
        <w:jc w:val="both"/>
      </w:pPr>
      <w:r w:rsidRPr="00694D40">
        <w:t>b) 10646 reserves code points D800 to DFFF for use in the UTF-16 encoding form. While it doesn't describe them as such, these are effectively non-character code points - that is, those code points will never be assigned to characters. Those _</w:t>
      </w:r>
      <w:r w:rsidRPr="00694D40">
        <w:rPr>
          <w:i/>
          <w:iCs/>
        </w:rPr>
        <w:t>code points</w:t>
      </w:r>
      <w:r w:rsidRPr="00694D40">
        <w:t>_ should not be referred to in an SDL description or in string literals, but this document does not restrict these.</w:t>
      </w:r>
    </w:p>
    <w:p w14:paraId="1E5B02D4" w14:textId="77777777" w:rsidR="00694D40" w:rsidRPr="00694D40" w:rsidRDefault="00694D40" w:rsidP="00717470">
      <w:pPr>
        <w:jc w:val="both"/>
      </w:pPr>
      <w:r w:rsidRPr="00694D40">
        <w:t> </w:t>
      </w:r>
    </w:p>
    <w:p w14:paraId="24884FDE" w14:textId="77777777" w:rsidR="00694D40" w:rsidRPr="00694D40" w:rsidRDefault="00694D40" w:rsidP="00717470">
      <w:pPr>
        <w:jc w:val="both"/>
      </w:pPr>
      <w:r w:rsidRPr="00694D40">
        <w:t xml:space="preserve">c) Clause 5.1 cites U+0000 to U+001F as restricted "non-printable characters", but UCS contains many other non-printable characters. </w:t>
      </w:r>
    </w:p>
    <w:p w14:paraId="1C6CAAC1" w14:textId="77777777" w:rsidR="00694D40" w:rsidRPr="00694D40" w:rsidRDefault="00694D40" w:rsidP="00717470">
      <w:pPr>
        <w:numPr>
          <w:ilvl w:val="0"/>
          <w:numId w:val="26"/>
        </w:numPr>
        <w:jc w:val="both"/>
      </w:pPr>
      <w:r w:rsidRPr="00694D40">
        <w:t xml:space="preserve">Other JTC1/SC2 standards specified "C0" and "C1" control characters, and 0000 to 001F correspond to the C0 control characters only. The C1 controls are encoded as </w:t>
      </w:r>
      <w:r w:rsidRPr="00694D40">
        <w:lastRenderedPageBreak/>
        <w:t xml:space="preserve">0080 to 009F; clause 5.1 excludes 0085, but all of 0080 to 009F should be excluded from SDL descriptions. Also, 007F is also classified in UCS as a control character and should be excluded from SDL descriptions. </w:t>
      </w:r>
    </w:p>
    <w:p w14:paraId="0FDF5CF2" w14:textId="64B180BA" w:rsidR="00694D40" w:rsidRPr="00694D40" w:rsidRDefault="00694D40" w:rsidP="00717470">
      <w:pPr>
        <w:numPr>
          <w:ilvl w:val="0"/>
          <w:numId w:val="27"/>
        </w:numPr>
        <w:jc w:val="both"/>
      </w:pPr>
      <w:r w:rsidRPr="00694D40">
        <w:t xml:space="preserve">UCS also has 170 format control characters </w:t>
      </w:r>
      <w:proofErr w:type="spellStart"/>
      <w:r w:rsidRPr="00694D40">
        <w:t>characters</w:t>
      </w:r>
      <w:proofErr w:type="spellEnd"/>
      <w:r w:rsidRPr="00694D40">
        <w:t xml:space="preserve"> - see </w:t>
      </w:r>
      <w:hyperlink r:id="rId20" w:tooltip="https://util.unicode.org/UnicodeJsps/list-unicodeset.jsp?a=%5B%3Agc%3DCf%3A%5D&amp;g=&amp;i=" w:history="1">
        <w:r w:rsidRPr="00694D40">
          <w:rPr>
            <w:rStyle w:val="Hyperlink"/>
          </w:rPr>
          <w:t>this query</w:t>
        </w:r>
      </w:hyperlink>
      <w:r w:rsidRPr="00694D40">
        <w:t xml:space="preserve"> for the complete set. Some of these can potentially be problematic in an SDL description. </w:t>
      </w:r>
      <w:r w:rsidRPr="00694D40">
        <w:br/>
      </w:r>
      <w:r w:rsidRPr="00694D40">
        <w:br/>
        <w:t xml:space="preserve">In fact, some of these format controls can be **dangerous** in an SDL description if it is intended to be machine-readable; this is because the interpretation of the file by a human reviewer could be significantly different from the interpretation by a machine unless the tool used by the human reviewer implements particular security mitigations. See </w:t>
      </w:r>
      <w:hyperlink r:id="rId21" w:tooltip="https://www.unicode.org/reports/tr55/" w:history="1">
        <w:r w:rsidRPr="00694D40">
          <w:rPr>
            <w:rStyle w:val="Hyperlink"/>
          </w:rPr>
          <w:t xml:space="preserve">Unicode Technical Standard #55, </w:t>
        </w:r>
        <w:r w:rsidRPr="00694D40">
          <w:rPr>
            <w:rStyle w:val="Hyperlink"/>
            <w:i/>
            <w:iCs/>
          </w:rPr>
          <w:t>Unicode Source Code Handling</w:t>
        </w:r>
      </w:hyperlink>
      <w:r w:rsidRPr="00694D40">
        <w:t xml:space="preserve"> for details.</w:t>
      </w:r>
    </w:p>
    <w:p w14:paraId="06FD778D" w14:textId="77777777" w:rsidR="00694D40" w:rsidRPr="00694D40" w:rsidRDefault="00694D40" w:rsidP="00717470">
      <w:pPr>
        <w:numPr>
          <w:ilvl w:val="0"/>
          <w:numId w:val="28"/>
        </w:numPr>
        <w:jc w:val="both"/>
      </w:pPr>
      <w:r w:rsidRPr="00694D40">
        <w:t>UCS characters U+FFFC OBJECT REPLACEMENT CHARACTER and U+FFFD REPLACEMENT CHARACTER are not classified as control characters, but they should not be permitted in an SDL description: there's no useful scenario for them in an SDL description, and their use could only be confusing.</w:t>
      </w:r>
    </w:p>
    <w:p w14:paraId="44E00236" w14:textId="77777777" w:rsidR="00694D40" w:rsidRPr="00694D40" w:rsidRDefault="00694D40" w:rsidP="00717470">
      <w:pPr>
        <w:numPr>
          <w:ilvl w:val="0"/>
          <w:numId w:val="29"/>
        </w:numPr>
        <w:jc w:val="both"/>
      </w:pPr>
      <w:r w:rsidRPr="00694D40">
        <w:t>UCS also includes other layout control characters that are not classified as control characters per se, but that are used to control visual presentation in certain situations and that, on their own, are not visible. At least the following probably should not be permitted in an SDL description:</w:t>
      </w:r>
    </w:p>
    <w:p w14:paraId="60C1AEFA" w14:textId="77777777" w:rsidR="00694D40" w:rsidRPr="00694D40" w:rsidRDefault="00694D40" w:rsidP="00717470">
      <w:pPr>
        <w:numPr>
          <w:ilvl w:val="1"/>
          <w:numId w:val="30"/>
        </w:numPr>
        <w:jc w:val="both"/>
      </w:pPr>
      <w:r w:rsidRPr="00694D40">
        <w:t>U+00AD SOFT HYPHEN</w:t>
      </w:r>
    </w:p>
    <w:p w14:paraId="0162931A" w14:textId="77777777" w:rsidR="00694D40" w:rsidRPr="00694D40" w:rsidRDefault="00694D40" w:rsidP="00717470">
      <w:pPr>
        <w:numPr>
          <w:ilvl w:val="1"/>
          <w:numId w:val="30"/>
        </w:numPr>
        <w:jc w:val="both"/>
      </w:pPr>
      <w:r w:rsidRPr="00694D40">
        <w:t>U+034F COMBINING GRAPHEME JOINER</w:t>
      </w:r>
    </w:p>
    <w:p w14:paraId="3DB1FD99" w14:textId="77777777" w:rsidR="00694D40" w:rsidRPr="00694D40" w:rsidRDefault="00694D40" w:rsidP="00717470">
      <w:pPr>
        <w:numPr>
          <w:ilvl w:val="1"/>
          <w:numId w:val="30"/>
        </w:numPr>
        <w:jc w:val="both"/>
      </w:pPr>
      <w:r w:rsidRPr="00694D40">
        <w:t>U+200B ZERO WIDTH SPACE</w:t>
      </w:r>
    </w:p>
    <w:p w14:paraId="705AB66A" w14:textId="77777777" w:rsidR="00694D40" w:rsidRPr="00694D40" w:rsidRDefault="00694D40" w:rsidP="00717470">
      <w:pPr>
        <w:numPr>
          <w:ilvl w:val="1"/>
          <w:numId w:val="30"/>
        </w:numPr>
        <w:jc w:val="both"/>
      </w:pPr>
      <w:r w:rsidRPr="00694D40">
        <w:t>U+200C ZERO WIDTH NON-JOINER and U+200D ZERO WIDTH JOINER</w:t>
      </w:r>
    </w:p>
    <w:p w14:paraId="6314F206" w14:textId="77777777" w:rsidR="00694D40" w:rsidRPr="00694D40" w:rsidRDefault="00694D40" w:rsidP="00717470">
      <w:pPr>
        <w:numPr>
          <w:ilvl w:val="1"/>
          <w:numId w:val="30"/>
        </w:numPr>
        <w:jc w:val="both"/>
      </w:pPr>
      <w:r w:rsidRPr="00694D40">
        <w:t>U+FE00..U+FE0F, U+E0100 VARIATION SELECTOR-1 .. U+E01EF VARIATION SELECTOR-256</w:t>
      </w:r>
    </w:p>
    <w:p w14:paraId="3595B136" w14:textId="77777777" w:rsidR="00694D40" w:rsidRPr="00694D40" w:rsidRDefault="00694D40" w:rsidP="00717470">
      <w:pPr>
        <w:numPr>
          <w:ilvl w:val="1"/>
          <w:numId w:val="30"/>
        </w:numPr>
        <w:jc w:val="both"/>
      </w:pPr>
      <w:r w:rsidRPr="00694D40">
        <w:rPr>
          <w:lang w:val="de-DE"/>
        </w:rPr>
        <w:t xml:space="preserve">Tag </w:t>
      </w:r>
      <w:proofErr w:type="spellStart"/>
      <w:r w:rsidRPr="00694D40">
        <w:rPr>
          <w:lang w:val="de-DE"/>
        </w:rPr>
        <w:t>characters</w:t>
      </w:r>
      <w:proofErr w:type="spellEnd"/>
      <w:r w:rsidRPr="00694D40">
        <w:rPr>
          <w:lang w:val="de-DE"/>
        </w:rPr>
        <w:t xml:space="preserve"> U+E0020 TAG SPACE .. </w:t>
      </w:r>
      <w:r w:rsidRPr="00694D40">
        <w:t>U+E007F CANCEL TAG</w:t>
      </w:r>
    </w:p>
    <w:p w14:paraId="4ABC4713" w14:textId="22F597E2" w:rsidR="00694D40" w:rsidRPr="00694D40" w:rsidRDefault="00694D40" w:rsidP="00717470">
      <w:pPr>
        <w:jc w:val="both"/>
      </w:pPr>
      <w:hyperlink r:id="rId22" w:tooltip="https://util.unicode.org/UnicodeJsps/list-unicodeset.jsp?a=%5B%3ADefault_Ignorable_Code_Point%3A%5D&amp;g=&amp;i=" w:history="1">
        <w:r w:rsidRPr="00694D40">
          <w:rPr>
            <w:rStyle w:val="Hyperlink"/>
          </w:rPr>
          <w:t>This query</w:t>
        </w:r>
      </w:hyperlink>
      <w:r w:rsidRPr="00694D40">
        <w:t xml:space="preserve"> shows code points that are classified as Default Ignorable; any of the assigned characters are non-printing at least in isolation if not in all contexts.</w:t>
      </w:r>
    </w:p>
    <w:p w14:paraId="33FF714E" w14:textId="77777777" w:rsidR="00694D40" w:rsidRPr="00694D40" w:rsidRDefault="00694D40" w:rsidP="00694D40">
      <w:r w:rsidRPr="00694D40">
        <w:t> </w:t>
      </w:r>
    </w:p>
    <w:p w14:paraId="7D225322" w14:textId="205BD972" w:rsidR="00DC57BD" w:rsidRDefault="00DC57BD" w:rsidP="00717470">
      <w:pPr>
        <w:pStyle w:val="Heading2"/>
        <w:rPr>
          <w:lang w:eastAsia="zh-CN"/>
        </w:rPr>
      </w:pPr>
      <w:r>
        <w:rPr>
          <w:lang w:eastAsia="zh-CN"/>
        </w:rPr>
        <w:t>Comment #7</w:t>
      </w:r>
    </w:p>
    <w:p w14:paraId="0DA21705" w14:textId="77777777" w:rsidR="00DC57BD" w:rsidRDefault="00694D40" w:rsidP="00DC57BD">
      <w:pPr>
        <w:jc w:val="both"/>
      </w:pPr>
      <w:r w:rsidRPr="00694D40">
        <w:t>Clause 5.5 states that identifiers "may be comprised of ... Latin alphabetic characters". This clause doesn't mention that the set so-defined is not a stable set, but can grow and has grown over time with new UCS versions.</w:t>
      </w:r>
    </w:p>
    <w:p w14:paraId="0BE6EEA1" w14:textId="77777777" w:rsidR="00DC57BD" w:rsidRDefault="00DC57BD" w:rsidP="00DC57BD">
      <w:pPr>
        <w:jc w:val="both"/>
      </w:pPr>
    </w:p>
    <w:p w14:paraId="4E5CE334" w14:textId="0A8AFC27" w:rsidR="00694D40" w:rsidRDefault="00694D40" w:rsidP="00DC57BD">
      <w:pPr>
        <w:jc w:val="both"/>
      </w:pPr>
      <w:hyperlink r:id="rId23" w:tooltip="https://util.unicode.org/UnicodeJsps/list-unicodeset.jsp?a=%5B%3Asc%3DLatn%3A%5D%26%5B%3Agc%3DL%3A%5D&amp;g=age&amp;i=gc" w:history="1">
        <w:r w:rsidRPr="00694D40">
          <w:rPr>
            <w:rStyle w:val="Hyperlink"/>
          </w:rPr>
          <w:t>This query</w:t>
        </w:r>
      </w:hyperlink>
      <w:r w:rsidRPr="00694D40">
        <w:t xml:space="preserve"> lists all 1,448 Latin alphabetic characters grouped by age (Unicode version), showing how that set has grown over time. If an implementation is parsing an SDL description in a machine-readable file, then it could need to know whether it should expect a stable identifier space. </w:t>
      </w:r>
      <w:hyperlink r:id="rId24" w:tooltip="https://www.unicode.org/reports/tr31/" w:history="1">
        <w:r w:rsidRPr="00694D40">
          <w:rPr>
            <w:rStyle w:val="Hyperlink"/>
          </w:rPr>
          <w:t xml:space="preserve">Unicode Standard Annes #31, </w:t>
        </w:r>
        <w:r w:rsidRPr="00694D40">
          <w:rPr>
            <w:rStyle w:val="Hyperlink"/>
            <w:i/>
            <w:iCs/>
          </w:rPr>
          <w:t>Unicode Identifiers and Syntax</w:t>
        </w:r>
      </w:hyperlink>
      <w:r w:rsidRPr="00694D40">
        <w:t>, discusses such issues (summarized in the Introduction). If the intent that identifiers can only use the Latin letters specified as part of the "basic" character set defined in clause 5.1, then it should be explicit about that; but if identifiers can use other Latin characters in the UCS, then it should address the issue of stability.</w:t>
      </w:r>
    </w:p>
    <w:p w14:paraId="369839DA" w14:textId="77777777" w:rsidR="00DC57BD" w:rsidRPr="00694D40" w:rsidRDefault="00DC57BD" w:rsidP="00717470">
      <w:pPr>
        <w:jc w:val="both"/>
      </w:pPr>
    </w:p>
    <w:p w14:paraId="4D875F99" w14:textId="1AF48C7E" w:rsidR="005B026E" w:rsidRDefault="00694D40" w:rsidP="00717470">
      <w:pPr>
        <w:jc w:val="both"/>
        <w:rPr>
          <w:ins w:id="261" w:author="Emmanuel Thomas" w:date="2025-10-12T11:25:00Z" w16du:dateUtc="2025-10-12T09:25:00Z"/>
        </w:rPr>
      </w:pPr>
      <w:r w:rsidRPr="00694D40">
        <w:t xml:space="preserve">That clause also states that identifiers may include "digits" but isn't explicit by what that means. Clause 5.1 lists "0 .. 9" as part of the "basic" character set; if that's all that's intended, then that should be stated explicitly. Otherwise, </w:t>
      </w:r>
      <w:hyperlink r:id="rId25" w:tooltip="https://util.unicode.org/UnicodeJsps/list-unicodeset.jsp?a=%5B%3Agc%3DNd%3A%5D&amp;g=&amp;i=gc" w:history="1">
        <w:r w:rsidRPr="00694D40">
          <w:rPr>
            <w:rStyle w:val="Hyperlink"/>
          </w:rPr>
          <w:t>this query</w:t>
        </w:r>
      </w:hyperlink>
      <w:r w:rsidRPr="00694D40">
        <w:t xml:space="preserve"> shows all UCS characters classified as digits. (Btw, that set can also grow over time.)</w:t>
      </w:r>
    </w:p>
    <w:p w14:paraId="529A7593" w14:textId="77777777" w:rsidR="008D4DD6" w:rsidRDefault="008D4DD6" w:rsidP="00717470">
      <w:pPr>
        <w:jc w:val="both"/>
        <w:rPr>
          <w:ins w:id="262" w:author="Emmanuel Thomas" w:date="2025-10-12T11:25:00Z" w16du:dateUtc="2025-10-12T09:25:00Z"/>
        </w:rPr>
      </w:pPr>
    </w:p>
    <w:p w14:paraId="7FB6DE68" w14:textId="34637A66" w:rsidR="009F0645" w:rsidRDefault="008D4DD6">
      <w:pPr>
        <w:pStyle w:val="Heading1"/>
        <w:jc w:val="both"/>
        <w:rPr>
          <w:ins w:id="263" w:author="Emmanuel Thomas" w:date="2025-10-12T11:26:00Z" w16du:dateUtc="2025-10-12T09:26:00Z"/>
        </w:rPr>
        <w:pPrChange w:id="264" w:author="Emmanuel Thomas" w:date="2025-10-12T11:40:00Z" w16du:dateUtc="2025-10-12T09:40:00Z">
          <w:pPr>
            <w:pStyle w:val="Heading1"/>
            <w:numPr>
              <w:numId w:val="0"/>
            </w:numPr>
            <w:ind w:left="0" w:firstLine="0"/>
            <w:jc w:val="both"/>
          </w:pPr>
        </w:pPrChange>
      </w:pPr>
      <w:bookmarkStart w:id="265" w:name="_Toc211163216"/>
      <w:ins w:id="266" w:author="Emmanuel Thomas" w:date="2025-10-12T11:25:00Z" w16du:dateUtc="2025-10-12T09:25:00Z">
        <w:r>
          <w:t xml:space="preserve">Topic #9: </w:t>
        </w:r>
        <w:r w:rsidR="009F0645" w:rsidRPr="009F0645">
          <w:t xml:space="preserve">Improve the flexibility of </w:t>
        </w:r>
        <w:proofErr w:type="spellStart"/>
        <w:r w:rsidR="009F0645" w:rsidRPr="009F0645">
          <w:t>class_id</w:t>
        </w:r>
      </w:ins>
      <w:bookmarkEnd w:id="265"/>
      <w:proofErr w:type="spellEnd"/>
    </w:p>
    <w:p w14:paraId="6E4CCC6F" w14:textId="1FEC72B0" w:rsidR="009F0645" w:rsidRDefault="009F0645">
      <w:pPr>
        <w:pStyle w:val="Heading2"/>
        <w:rPr>
          <w:ins w:id="267" w:author="Emmanuel Thomas" w:date="2025-10-12T11:26:00Z" w16du:dateUtc="2025-10-12T09:26:00Z"/>
        </w:rPr>
        <w:pPrChange w:id="268" w:author="Emmanuel Thomas" w:date="2025-10-12T11:26:00Z" w16du:dateUtc="2025-10-12T09:26:00Z">
          <w:pPr>
            <w:pStyle w:val="Heading1"/>
            <w:numPr>
              <w:numId w:val="0"/>
            </w:numPr>
            <w:ind w:left="0" w:firstLine="0"/>
            <w:jc w:val="both"/>
          </w:pPr>
        </w:pPrChange>
      </w:pPr>
      <w:ins w:id="269" w:author="Emmanuel Thomas" w:date="2025-10-12T11:26:00Z" w16du:dateUtc="2025-10-12T09:26:00Z">
        <w:r>
          <w:t>Motivation</w:t>
        </w:r>
      </w:ins>
    </w:p>
    <w:p w14:paraId="0183B159" w14:textId="77777777" w:rsidR="00AB38A0" w:rsidRDefault="00AB38A0" w:rsidP="00AB38A0">
      <w:pPr>
        <w:rPr>
          <w:ins w:id="270" w:author="Emmanuel Thomas" w:date="2025-10-12T11:26:00Z" w16du:dateUtc="2025-10-12T09:26:00Z"/>
        </w:rPr>
      </w:pPr>
      <w:ins w:id="271" w:author="Emmanuel Thomas" w:date="2025-10-12T11:26:00Z" w16du:dateUtc="2025-10-12T09:26:00Z">
        <w:r>
          <w:t xml:space="preserve">Currently </w:t>
        </w:r>
        <w:proofErr w:type="spellStart"/>
        <w:r>
          <w:t>class_id</w:t>
        </w:r>
        <w:proofErr w:type="spellEnd"/>
        <w:r>
          <w:t xml:space="preserve"> is required to be a bit value and has a mandatory position in the bitstream. This is unusable for polymorphic class functionality in ISOBMFF. </w:t>
        </w:r>
      </w:ins>
    </w:p>
    <w:p w14:paraId="343763C5" w14:textId="77777777" w:rsidR="00AB38A0" w:rsidRDefault="00AB38A0" w:rsidP="00AB38A0">
      <w:pPr>
        <w:rPr>
          <w:ins w:id="272" w:author="Emmanuel Thomas" w:date="2025-10-12T11:26:00Z" w16du:dateUtc="2025-10-12T09:26:00Z"/>
        </w:rPr>
      </w:pPr>
    </w:p>
    <w:p w14:paraId="7F32E297" w14:textId="4BFB5E80" w:rsidR="009F0645" w:rsidRPr="00EB618A" w:rsidRDefault="00AB38A0">
      <w:pPr>
        <w:rPr>
          <w:ins w:id="273" w:author="Emmanuel Thomas" w:date="2025-10-12T11:26:00Z" w16du:dateUtc="2025-10-12T09:26:00Z"/>
        </w:rPr>
        <w:pPrChange w:id="274" w:author="Emmanuel Thomas" w:date="2025-10-12T11:26:00Z" w16du:dateUtc="2025-10-12T09:26:00Z">
          <w:pPr>
            <w:pStyle w:val="Heading1"/>
            <w:numPr>
              <w:numId w:val="0"/>
            </w:numPr>
            <w:ind w:left="0" w:firstLine="0"/>
            <w:jc w:val="both"/>
          </w:pPr>
        </w:pPrChange>
      </w:pPr>
      <w:ins w:id="275" w:author="Emmanuel Thomas" w:date="2025-10-12T11:26:00Z" w16du:dateUtc="2025-10-12T09:26:00Z">
        <w:r>
          <w:lastRenderedPageBreak/>
          <w:t xml:space="preserve">Additionally the </w:t>
        </w:r>
        <w:proofErr w:type="spellStart"/>
        <w:r>
          <w:t>class_id_identifier</w:t>
        </w:r>
        <w:proofErr w:type="spellEnd"/>
        <w:r>
          <w:t xml:space="preserve"> is optional which means it may be invisible as a class member. This does not align well with the idea that after parsing the class structure is a mirror of the bitstream.</w:t>
        </w:r>
      </w:ins>
    </w:p>
    <w:p w14:paraId="7921CC96" w14:textId="77777777" w:rsidR="009F0645" w:rsidRDefault="009F0645" w:rsidP="009F0645">
      <w:pPr>
        <w:pStyle w:val="Heading1"/>
        <w:numPr>
          <w:ilvl w:val="0"/>
          <w:numId w:val="0"/>
        </w:numPr>
        <w:ind w:left="360" w:hanging="360"/>
        <w:jc w:val="both"/>
        <w:rPr>
          <w:ins w:id="276" w:author="Emmanuel Thomas" w:date="2025-10-12T11:26:00Z" w16du:dateUtc="2025-10-12T09:26:00Z"/>
        </w:rPr>
      </w:pPr>
    </w:p>
    <w:p w14:paraId="22517EC5" w14:textId="74997AE9" w:rsidR="009F0645" w:rsidRDefault="00EB618A" w:rsidP="00EB618A">
      <w:pPr>
        <w:pStyle w:val="Heading2"/>
        <w:rPr>
          <w:ins w:id="277" w:author="Emmanuel Thomas" w:date="2025-10-12T11:26:00Z" w16du:dateUtc="2025-10-12T09:26:00Z"/>
        </w:rPr>
      </w:pPr>
      <w:ins w:id="278" w:author="Emmanuel Thomas" w:date="2025-10-12T11:26:00Z" w16du:dateUtc="2025-10-12T09:26:00Z">
        <w:r>
          <w:t>Goal</w:t>
        </w:r>
      </w:ins>
    </w:p>
    <w:p w14:paraId="72A054FF" w14:textId="75EC03EE" w:rsidR="00587B47" w:rsidRDefault="00587B47" w:rsidP="00587B47">
      <w:pPr>
        <w:rPr>
          <w:ins w:id="279" w:author="Emmanuel Thomas" w:date="2025-10-12T11:26:00Z" w16du:dateUtc="2025-10-12T09:26:00Z"/>
          <w:lang w:val="en-GB"/>
        </w:rPr>
      </w:pPr>
      <w:ins w:id="280" w:author="Emmanuel Thomas" w:date="2025-10-12T11:26:00Z">
        <w:r w:rsidRPr="00587B47">
          <w:rPr>
            <w:lang w:val="en-GB"/>
          </w:rPr>
          <w:t xml:space="preserve">Modify </w:t>
        </w:r>
        <w:r w:rsidRPr="00587B47">
          <w:rPr>
            <w:b/>
            <w:bCs/>
            <w:lang w:val="en-GB"/>
          </w:rPr>
          <w:t>class</w:t>
        </w:r>
        <w:r w:rsidRPr="00587B47">
          <w:rPr>
            <w:lang w:val="en-GB"/>
          </w:rPr>
          <w:t xml:space="preserve"> syntax to support arbitrary encoding and location of </w:t>
        </w:r>
        <w:proofErr w:type="spellStart"/>
        <w:r w:rsidRPr="00587B47">
          <w:rPr>
            <w:i/>
            <w:iCs/>
            <w:lang w:val="en-GB"/>
          </w:rPr>
          <w:t>class_id</w:t>
        </w:r>
        <w:proofErr w:type="spellEnd"/>
        <w:r w:rsidRPr="00587B47">
          <w:rPr>
            <w:lang w:val="en-GB"/>
          </w:rPr>
          <w:t xml:space="preserve"> and make the definition of </w:t>
        </w:r>
        <w:proofErr w:type="spellStart"/>
        <w:r w:rsidRPr="00587B47">
          <w:rPr>
            <w:i/>
            <w:iCs/>
            <w:lang w:val="en-GB"/>
          </w:rPr>
          <w:t>class_id_identifier</w:t>
        </w:r>
        <w:proofErr w:type="spellEnd"/>
        <w:r w:rsidRPr="00587B47">
          <w:rPr>
            <w:lang w:val="en-GB"/>
          </w:rPr>
          <w:t xml:space="preserve"> mandatory.</w:t>
        </w:r>
      </w:ins>
    </w:p>
    <w:p w14:paraId="52E6D460" w14:textId="77777777" w:rsidR="00F723D4" w:rsidRDefault="00F723D4" w:rsidP="00587B47">
      <w:pPr>
        <w:rPr>
          <w:ins w:id="281" w:author="Emmanuel Thomas" w:date="2025-10-12T11:26:00Z" w16du:dateUtc="2025-10-12T09:26:00Z"/>
          <w:lang w:val="en-GB"/>
        </w:rPr>
      </w:pPr>
    </w:p>
    <w:p w14:paraId="525112A1" w14:textId="07510AAA" w:rsidR="00F723D4" w:rsidRDefault="005320CB" w:rsidP="005320CB">
      <w:pPr>
        <w:pStyle w:val="Heading1"/>
        <w:rPr>
          <w:ins w:id="282" w:author="Emmanuel Thomas" w:date="2025-10-12T11:39:00Z" w16du:dateUtc="2025-10-12T09:39:00Z"/>
        </w:rPr>
      </w:pPr>
      <w:bookmarkStart w:id="283" w:name="_Toc211163217"/>
      <w:ins w:id="284" w:author="Emmanuel Thomas" w:date="2025-10-12T11:39:00Z" w16du:dateUtc="2025-10-12T09:39:00Z">
        <w:r>
          <w:t xml:space="preserve">Topic #10: </w:t>
        </w:r>
        <w:r>
          <w:rPr>
            <w:lang w:eastAsia="zh-CN"/>
          </w:rPr>
          <w:t>Extra built-in operator</w:t>
        </w:r>
        <w:bookmarkEnd w:id="283"/>
      </w:ins>
    </w:p>
    <w:p w14:paraId="65A5F6F0" w14:textId="77777777" w:rsidR="005320CB" w:rsidRDefault="005320CB" w:rsidP="005320CB">
      <w:pPr>
        <w:pStyle w:val="Heading2"/>
        <w:rPr>
          <w:ins w:id="285" w:author="Emmanuel Thomas" w:date="2025-10-12T11:39:00Z" w16du:dateUtc="2025-10-12T09:39:00Z"/>
        </w:rPr>
      </w:pPr>
      <w:ins w:id="286" w:author="Emmanuel Thomas" w:date="2025-10-12T11:39:00Z" w16du:dateUtc="2025-10-12T09:39:00Z">
        <w:r>
          <w:t>Motivation</w:t>
        </w:r>
      </w:ins>
    </w:p>
    <w:p w14:paraId="49549853" w14:textId="14BCB250" w:rsidR="005320CB" w:rsidRDefault="00517629" w:rsidP="00517629">
      <w:pPr>
        <w:widowControl/>
        <w:autoSpaceDE/>
        <w:jc w:val="both"/>
        <w:rPr>
          <w:ins w:id="287" w:author="Emmanuel Thomas" w:date="2025-10-12T11:40:00Z" w16du:dateUtc="2025-10-12T09:40:00Z"/>
          <w:sz w:val="20"/>
          <w:szCs w:val="20"/>
          <w:lang w:val="en-GB" w:eastAsia="zh-CN"/>
        </w:rPr>
      </w:pPr>
      <w:ins w:id="288" w:author="Emmanuel Thomas" w:date="2025-10-12T11:40:00Z" w16du:dateUtc="2025-10-12T09:40:00Z">
        <w:r>
          <w:rPr>
            <w:sz w:val="20"/>
            <w:szCs w:val="20"/>
            <w:lang w:val="en-GB" w:eastAsia="zh-CN"/>
          </w:rPr>
          <w:t>Currently it is not easy to parse arrays of polymorphic class structures using control flow techniques.</w:t>
        </w:r>
      </w:ins>
    </w:p>
    <w:p w14:paraId="597AD2EF" w14:textId="77777777" w:rsidR="00517629" w:rsidRPr="00517629" w:rsidRDefault="00517629">
      <w:pPr>
        <w:widowControl/>
        <w:autoSpaceDE/>
        <w:jc w:val="both"/>
        <w:rPr>
          <w:ins w:id="289" w:author="Emmanuel Thomas" w:date="2025-10-12T11:39:00Z" w16du:dateUtc="2025-10-12T09:39:00Z"/>
          <w:sz w:val="20"/>
          <w:szCs w:val="20"/>
          <w:lang w:eastAsia="zh-CN"/>
          <w:rPrChange w:id="290" w:author="Emmanuel Thomas" w:date="2025-10-12T11:40:00Z" w16du:dateUtc="2025-10-12T09:40:00Z">
            <w:rPr>
              <w:ins w:id="291" w:author="Emmanuel Thomas" w:date="2025-10-12T11:39:00Z" w16du:dateUtc="2025-10-12T09:39:00Z"/>
            </w:rPr>
          </w:rPrChange>
        </w:rPr>
        <w:pPrChange w:id="292" w:author="Emmanuel Thomas" w:date="2025-10-12T11:40:00Z" w16du:dateUtc="2025-10-12T09:40:00Z">
          <w:pPr>
            <w:pStyle w:val="Heading1"/>
            <w:numPr>
              <w:numId w:val="0"/>
            </w:numPr>
            <w:ind w:left="0" w:firstLine="0"/>
            <w:jc w:val="both"/>
          </w:pPr>
        </w:pPrChange>
      </w:pPr>
    </w:p>
    <w:p w14:paraId="4D647135" w14:textId="77777777" w:rsidR="005320CB" w:rsidRDefault="005320CB" w:rsidP="005320CB">
      <w:pPr>
        <w:pStyle w:val="Heading2"/>
        <w:rPr>
          <w:ins w:id="293" w:author="Emmanuel Thomas" w:date="2025-10-12T11:39:00Z" w16du:dateUtc="2025-10-12T09:39:00Z"/>
        </w:rPr>
      </w:pPr>
      <w:ins w:id="294" w:author="Emmanuel Thomas" w:date="2025-10-12T11:39:00Z" w16du:dateUtc="2025-10-12T09:39:00Z">
        <w:r>
          <w:t>Goal</w:t>
        </w:r>
      </w:ins>
    </w:p>
    <w:p w14:paraId="4B037517" w14:textId="1AD38743" w:rsidR="005320CB" w:rsidRDefault="00CB6FE9" w:rsidP="00CB6FE9">
      <w:pPr>
        <w:rPr>
          <w:ins w:id="295" w:author="Emmanuel Thomas" w:date="2025-10-12T11:40:00Z" w16du:dateUtc="2025-10-12T09:40:00Z"/>
          <w:lang w:val="en-GB"/>
        </w:rPr>
      </w:pPr>
      <w:ins w:id="296" w:author="Emmanuel Thomas" w:date="2025-10-12T11:40:00Z">
        <w:r w:rsidRPr="00CB6FE9">
          <w:rPr>
            <w:lang w:val="en-GB"/>
          </w:rPr>
          <w:t xml:space="preserve">Add new built-in operators (similar to </w:t>
        </w:r>
        <w:proofErr w:type="spellStart"/>
        <w:r w:rsidRPr="00CB6FE9">
          <w:rPr>
            <w:lang w:val="en-GB"/>
          </w:rPr>
          <w:t>lengthof</w:t>
        </w:r>
        <w:proofErr w:type="spellEnd"/>
        <w:r w:rsidRPr="00CB6FE9">
          <w:rPr>
            <w:lang w:val="en-GB"/>
          </w:rPr>
          <w:t xml:space="preserve">()) which assist with control flow parsing: </w:t>
        </w:r>
        <w:proofErr w:type="spellStart"/>
        <w:r w:rsidRPr="00CB6FE9">
          <w:rPr>
            <w:lang w:val="en-GB"/>
          </w:rPr>
          <w:t>nextbits</w:t>
        </w:r>
        <w:proofErr w:type="spellEnd"/>
        <w:r w:rsidRPr="00CB6FE9">
          <w:rPr>
            <w:lang w:val="en-GB"/>
          </w:rPr>
          <w:t xml:space="preserve">(), </w:t>
        </w:r>
        <w:proofErr w:type="spellStart"/>
        <w:r w:rsidRPr="00CB6FE9">
          <w:rPr>
            <w:lang w:val="en-GB"/>
          </w:rPr>
          <w:t>getbits</w:t>
        </w:r>
        <w:proofErr w:type="spellEnd"/>
        <w:r w:rsidRPr="00CB6FE9">
          <w:rPr>
            <w:lang w:val="en-GB"/>
          </w:rPr>
          <w:t xml:space="preserve">() and </w:t>
        </w:r>
        <w:proofErr w:type="spellStart"/>
        <w:r w:rsidRPr="00CB6FE9">
          <w:rPr>
            <w:lang w:val="en-GB"/>
          </w:rPr>
          <w:t>isidof</w:t>
        </w:r>
        <w:proofErr w:type="spellEnd"/>
        <w:r w:rsidRPr="00CB6FE9">
          <w:rPr>
            <w:lang w:val="en-GB"/>
          </w:rPr>
          <w:t>().</w:t>
        </w:r>
      </w:ins>
    </w:p>
    <w:p w14:paraId="1856DB87" w14:textId="77777777" w:rsidR="00CB6FE9" w:rsidRDefault="00CB6FE9" w:rsidP="00CB6FE9">
      <w:pPr>
        <w:rPr>
          <w:ins w:id="297" w:author="Emmanuel Thomas" w:date="2025-10-12T11:40:00Z" w16du:dateUtc="2025-10-12T09:40:00Z"/>
          <w:lang w:val="en-GB"/>
        </w:rPr>
      </w:pPr>
    </w:p>
    <w:p w14:paraId="5E343051" w14:textId="054EDEDD" w:rsidR="00CB6FE9" w:rsidRDefault="00563C11" w:rsidP="00563C11">
      <w:pPr>
        <w:pStyle w:val="Heading1"/>
        <w:rPr>
          <w:ins w:id="298" w:author="Emmanuel Thomas" w:date="2025-10-12T11:41:00Z" w16du:dateUtc="2025-10-12T09:41:00Z"/>
        </w:rPr>
      </w:pPr>
      <w:bookmarkStart w:id="299" w:name="_Toc211163218"/>
      <w:ins w:id="300" w:author="Emmanuel Thomas" w:date="2025-10-12T11:41:00Z" w16du:dateUtc="2025-10-12T09:41:00Z">
        <w:r>
          <w:t xml:space="preserve">Topic #11: </w:t>
        </w:r>
        <w:r w:rsidRPr="00563C11">
          <w:t>Flexible class size encoding</w:t>
        </w:r>
        <w:bookmarkEnd w:id="299"/>
      </w:ins>
    </w:p>
    <w:p w14:paraId="40713766" w14:textId="73F52C58" w:rsidR="00313677" w:rsidRPr="00313677" w:rsidRDefault="00563C11">
      <w:pPr>
        <w:pStyle w:val="Heading2"/>
        <w:rPr>
          <w:ins w:id="301" w:author="Emmanuel Thomas" w:date="2025-10-12T11:42:00Z" w16du:dateUtc="2025-10-12T09:42:00Z"/>
        </w:rPr>
        <w:pPrChange w:id="302" w:author="Emmanuel Thomas" w:date="2025-10-12T11:42:00Z" w16du:dateUtc="2025-10-12T09:42:00Z">
          <w:pPr/>
        </w:pPrChange>
      </w:pPr>
      <w:ins w:id="303" w:author="Emmanuel Thomas" w:date="2025-10-12T11:41:00Z" w16du:dateUtc="2025-10-12T09:41:00Z">
        <w:r>
          <w:t>Motivation</w:t>
        </w:r>
      </w:ins>
    </w:p>
    <w:p w14:paraId="3A97B7FB" w14:textId="77777777" w:rsidR="00313677" w:rsidRPr="00313677" w:rsidRDefault="00313677" w:rsidP="00313677">
      <w:pPr>
        <w:rPr>
          <w:ins w:id="304" w:author="Emmanuel Thomas" w:date="2025-10-12T11:42:00Z"/>
          <w:lang w:val="en-GB"/>
        </w:rPr>
      </w:pPr>
      <w:ins w:id="305" w:author="Emmanuel Thomas" w:date="2025-10-12T11:42:00Z">
        <w:r w:rsidRPr="00313677">
          <w:rPr>
            <w:lang w:val="en-GB"/>
          </w:rPr>
          <w:t xml:space="preserve">Currently expandable classes support size encoding via </w:t>
        </w:r>
        <w:proofErr w:type="spellStart"/>
        <w:r w:rsidRPr="00313677">
          <w:rPr>
            <w:lang w:val="en-GB"/>
          </w:rPr>
          <w:t>sizeOfInstance</w:t>
        </w:r>
        <w:proofErr w:type="spellEnd"/>
        <w:r w:rsidRPr="00313677">
          <w:rPr>
            <w:lang w:val="en-GB"/>
          </w:rPr>
          <w:t xml:space="preserve">. Problems with </w:t>
        </w:r>
        <w:proofErr w:type="spellStart"/>
        <w:r w:rsidRPr="00313677">
          <w:rPr>
            <w:lang w:val="en-GB"/>
          </w:rPr>
          <w:t>sizeOfInstance</w:t>
        </w:r>
        <w:proofErr w:type="spellEnd"/>
        <w:r w:rsidRPr="00313677">
          <w:rPr>
            <w:lang w:val="en-GB"/>
          </w:rPr>
          <w:t xml:space="preserve"> include:</w:t>
        </w:r>
      </w:ins>
    </w:p>
    <w:p w14:paraId="6979D95E" w14:textId="77777777" w:rsidR="00313677" w:rsidRPr="00313677" w:rsidRDefault="00313677" w:rsidP="00313677">
      <w:pPr>
        <w:rPr>
          <w:ins w:id="306" w:author="Emmanuel Thomas" w:date="2025-10-12T11:42:00Z"/>
          <w:lang w:val="en-GB"/>
        </w:rPr>
      </w:pPr>
    </w:p>
    <w:p w14:paraId="0294EC67" w14:textId="77777777" w:rsidR="00313677" w:rsidRPr="00313677" w:rsidRDefault="00313677" w:rsidP="00313677">
      <w:pPr>
        <w:numPr>
          <w:ilvl w:val="0"/>
          <w:numId w:val="39"/>
        </w:numPr>
        <w:rPr>
          <w:ins w:id="307" w:author="Emmanuel Thomas" w:date="2025-10-12T11:42:00Z"/>
          <w:lang w:val="en-GB"/>
        </w:rPr>
      </w:pPr>
      <w:ins w:id="308" w:author="Emmanuel Thomas" w:date="2025-10-12T11:42:00Z">
        <w:r w:rsidRPr="00313677">
          <w:rPr>
            <w:lang w:val="en-GB"/>
          </w:rPr>
          <w:t xml:space="preserve">the name is </w:t>
        </w:r>
        <w:proofErr w:type="spellStart"/>
        <w:r w:rsidRPr="00313677">
          <w:rPr>
            <w:lang w:val="en-GB"/>
          </w:rPr>
          <w:t>sizeOfInstance</w:t>
        </w:r>
        <w:proofErr w:type="spellEnd"/>
        <w:r w:rsidRPr="00313677">
          <w:rPr>
            <w:lang w:val="en-GB"/>
          </w:rPr>
          <w:t xml:space="preserve"> but there are no “instances” in SDL </w:t>
        </w:r>
      </w:ins>
    </w:p>
    <w:p w14:paraId="263DEB8F" w14:textId="77777777" w:rsidR="00313677" w:rsidRPr="00313677" w:rsidRDefault="00313677" w:rsidP="00313677">
      <w:pPr>
        <w:numPr>
          <w:ilvl w:val="0"/>
          <w:numId w:val="39"/>
        </w:numPr>
        <w:rPr>
          <w:ins w:id="309" w:author="Emmanuel Thomas" w:date="2025-10-12T11:42:00Z"/>
          <w:lang w:val="en-GB"/>
        </w:rPr>
      </w:pPr>
      <w:ins w:id="310" w:author="Emmanuel Thomas" w:date="2025-10-12T11:42:00Z">
        <w:r w:rsidRPr="00313677">
          <w:rPr>
            <w:lang w:val="en-GB"/>
          </w:rPr>
          <w:t>the name is mandatory</w:t>
        </w:r>
      </w:ins>
    </w:p>
    <w:p w14:paraId="30829303" w14:textId="77777777" w:rsidR="00313677" w:rsidRPr="00313677" w:rsidRDefault="00313677" w:rsidP="00313677">
      <w:pPr>
        <w:numPr>
          <w:ilvl w:val="0"/>
          <w:numId w:val="39"/>
        </w:numPr>
        <w:rPr>
          <w:ins w:id="311" w:author="Emmanuel Thomas" w:date="2025-10-12T11:42:00Z"/>
          <w:lang w:val="en-GB"/>
        </w:rPr>
      </w:pPr>
      <w:ins w:id="312" w:author="Emmanuel Thomas" w:date="2025-10-12T11:42:00Z">
        <w:r w:rsidRPr="00313677">
          <w:rPr>
            <w:lang w:val="en-GB"/>
          </w:rPr>
          <w:t>the encoding in the bitstream is mandatory</w:t>
        </w:r>
      </w:ins>
    </w:p>
    <w:p w14:paraId="1C4E9E34" w14:textId="77777777" w:rsidR="00313677" w:rsidRPr="00313677" w:rsidRDefault="00313677" w:rsidP="00313677">
      <w:pPr>
        <w:numPr>
          <w:ilvl w:val="0"/>
          <w:numId w:val="39"/>
        </w:numPr>
        <w:rPr>
          <w:ins w:id="313" w:author="Emmanuel Thomas" w:date="2025-10-12T11:42:00Z"/>
          <w:lang w:val="en-GB"/>
        </w:rPr>
      </w:pPr>
      <w:ins w:id="314" w:author="Emmanuel Thomas" w:date="2025-10-12T11:42:00Z">
        <w:r w:rsidRPr="00313677">
          <w:rPr>
            <w:lang w:val="en-GB"/>
          </w:rPr>
          <w:t>the location in the bitstream is mandatory</w:t>
        </w:r>
      </w:ins>
    </w:p>
    <w:p w14:paraId="0F17E8A4" w14:textId="77777777" w:rsidR="00313677" w:rsidRPr="00313677" w:rsidRDefault="00313677" w:rsidP="00313677">
      <w:pPr>
        <w:numPr>
          <w:ilvl w:val="0"/>
          <w:numId w:val="39"/>
        </w:numPr>
        <w:rPr>
          <w:ins w:id="315" w:author="Emmanuel Thomas" w:date="2025-10-12T11:42:00Z"/>
          <w:lang w:val="en-GB"/>
        </w:rPr>
      </w:pPr>
      <w:ins w:id="316" w:author="Emmanuel Thomas" w:date="2025-10-12T11:42:00Z">
        <w:r w:rsidRPr="00313677">
          <w:rPr>
            <w:lang w:val="en-GB"/>
          </w:rPr>
          <w:t>it does not support class sizes which are not integer number of bytes</w:t>
        </w:r>
      </w:ins>
    </w:p>
    <w:p w14:paraId="23449473" w14:textId="77777777" w:rsidR="00313677" w:rsidRPr="00313677" w:rsidRDefault="00313677" w:rsidP="00313677">
      <w:pPr>
        <w:numPr>
          <w:ilvl w:val="0"/>
          <w:numId w:val="39"/>
        </w:numPr>
        <w:rPr>
          <w:ins w:id="317" w:author="Emmanuel Thomas" w:date="2025-10-12T11:42:00Z"/>
          <w:lang w:val="en-GB"/>
        </w:rPr>
      </w:pPr>
      <w:ins w:id="318" w:author="Emmanuel Thomas" w:date="2025-10-12T11:42:00Z">
        <w:r w:rsidRPr="00313677">
          <w:rPr>
            <w:lang w:val="en-GB"/>
          </w:rPr>
          <w:t xml:space="preserve">the size value does not include the </w:t>
        </w:r>
        <w:proofErr w:type="spellStart"/>
        <w:r w:rsidRPr="00313677">
          <w:rPr>
            <w:i/>
            <w:iCs/>
            <w:lang w:val="en-GB"/>
          </w:rPr>
          <w:t>class_id</w:t>
        </w:r>
        <w:proofErr w:type="spellEnd"/>
        <w:r w:rsidRPr="00313677">
          <w:rPr>
            <w:lang w:val="en-GB"/>
          </w:rPr>
          <w:t xml:space="preserve"> nor the encoded </w:t>
        </w:r>
        <w:proofErr w:type="spellStart"/>
        <w:r w:rsidRPr="00313677">
          <w:rPr>
            <w:lang w:val="en-GB"/>
          </w:rPr>
          <w:t>sizeOfInstance</w:t>
        </w:r>
        <w:proofErr w:type="spellEnd"/>
      </w:ins>
    </w:p>
    <w:p w14:paraId="38D36AE3" w14:textId="77777777" w:rsidR="00313677" w:rsidRDefault="00313677" w:rsidP="00313677">
      <w:pPr>
        <w:rPr>
          <w:ins w:id="319" w:author="Emmanuel Thomas" w:date="2025-10-12T11:42:00Z" w16du:dateUtc="2025-10-12T09:42:00Z"/>
          <w:lang w:val="en-GB"/>
        </w:rPr>
      </w:pPr>
    </w:p>
    <w:p w14:paraId="05D070CF" w14:textId="77777777" w:rsidR="00313677" w:rsidRDefault="00313677" w:rsidP="00313677">
      <w:pPr>
        <w:pStyle w:val="Heading2"/>
        <w:rPr>
          <w:ins w:id="320" w:author="Emmanuel Thomas" w:date="2025-10-12T11:42:00Z" w16du:dateUtc="2025-10-12T09:42:00Z"/>
        </w:rPr>
      </w:pPr>
      <w:ins w:id="321" w:author="Emmanuel Thomas" w:date="2025-10-12T11:42:00Z" w16du:dateUtc="2025-10-12T09:42:00Z">
        <w:r>
          <w:t>Goal</w:t>
        </w:r>
      </w:ins>
    </w:p>
    <w:p w14:paraId="62A74EC0" w14:textId="74C10DCA" w:rsidR="00313677" w:rsidRDefault="008B5835" w:rsidP="00313677">
      <w:pPr>
        <w:rPr>
          <w:ins w:id="322" w:author="Emmanuel Thomas" w:date="2025-10-12T11:43:00Z" w16du:dateUtc="2025-10-12T09:43:00Z"/>
          <w:lang w:val="en-GB"/>
        </w:rPr>
      </w:pPr>
      <w:ins w:id="323" w:author="Emmanuel Thomas" w:date="2025-10-12T11:42:00Z">
        <w:r w:rsidRPr="008B5835">
          <w:rPr>
            <w:lang w:val="en-GB"/>
          </w:rPr>
          <w:t>Support arbitrary encoding and location of class size, support arbitrary name, support arbitrary class size boundary and support length in bits.</w:t>
        </w:r>
      </w:ins>
    </w:p>
    <w:p w14:paraId="3DAE7BCE" w14:textId="77777777" w:rsidR="004A5E7E" w:rsidRDefault="004A5E7E" w:rsidP="00313677">
      <w:pPr>
        <w:rPr>
          <w:ins w:id="324" w:author="Emmanuel Thomas" w:date="2025-10-12T11:43:00Z" w16du:dateUtc="2025-10-12T09:43:00Z"/>
          <w:lang w:val="en-GB"/>
        </w:rPr>
      </w:pPr>
    </w:p>
    <w:p w14:paraId="0DC64DF0" w14:textId="70ED4D3E" w:rsidR="004A5E7E" w:rsidRDefault="004A5E7E" w:rsidP="004A5E7E">
      <w:pPr>
        <w:pStyle w:val="Heading1"/>
        <w:rPr>
          <w:ins w:id="325" w:author="Emmanuel Thomas" w:date="2025-10-12T11:43:00Z" w16du:dateUtc="2025-10-12T09:43:00Z"/>
        </w:rPr>
      </w:pPr>
      <w:bookmarkStart w:id="326" w:name="_Toc211163219"/>
      <w:ins w:id="327" w:author="Emmanuel Thomas" w:date="2025-10-12T11:43:00Z" w16du:dateUtc="2025-10-12T09:43:00Z">
        <w:r>
          <w:t xml:space="preserve">Topic #12: </w:t>
        </w:r>
        <w:r w:rsidRPr="004A5E7E">
          <w:t>Implicit end of parsing</w:t>
        </w:r>
        <w:bookmarkEnd w:id="326"/>
      </w:ins>
    </w:p>
    <w:p w14:paraId="03553B8A" w14:textId="4C87301A" w:rsidR="004A5E7E" w:rsidRDefault="004A5E7E" w:rsidP="004A5E7E">
      <w:pPr>
        <w:pStyle w:val="Heading2"/>
        <w:rPr>
          <w:ins w:id="328" w:author="Emmanuel Thomas" w:date="2025-10-12T11:43:00Z" w16du:dateUtc="2025-10-12T09:43:00Z"/>
        </w:rPr>
      </w:pPr>
      <w:ins w:id="329" w:author="Emmanuel Thomas" w:date="2025-10-12T11:43:00Z" w16du:dateUtc="2025-10-12T09:43:00Z">
        <w:r>
          <w:t>Motivation</w:t>
        </w:r>
      </w:ins>
    </w:p>
    <w:p w14:paraId="66023149" w14:textId="77777777" w:rsidR="00BF1E61" w:rsidRPr="00BF1E61" w:rsidRDefault="00BF1E61" w:rsidP="00BF1E61">
      <w:pPr>
        <w:rPr>
          <w:ins w:id="330" w:author="Emmanuel Thomas" w:date="2025-10-12T11:43:00Z"/>
          <w:lang w:val="en-GB"/>
        </w:rPr>
      </w:pPr>
      <w:ins w:id="331" w:author="Emmanuel Thomas" w:date="2025-10-12T11:43:00Z">
        <w:r w:rsidRPr="00BF1E61">
          <w:rPr>
            <w:lang w:val="en-GB"/>
          </w:rPr>
          <w:t>SDL provides the concept of variable length arrays with the implicit keyword. The following problems are identified:</w:t>
        </w:r>
      </w:ins>
    </w:p>
    <w:p w14:paraId="7D29A3F1" w14:textId="77777777" w:rsidR="00BF1E61" w:rsidRPr="00BF1E61" w:rsidRDefault="00BF1E61" w:rsidP="00BF1E61">
      <w:pPr>
        <w:rPr>
          <w:ins w:id="332" w:author="Emmanuel Thomas" w:date="2025-10-12T11:43:00Z"/>
          <w:lang w:val="en-GB"/>
        </w:rPr>
      </w:pPr>
    </w:p>
    <w:p w14:paraId="4183605E" w14:textId="77777777" w:rsidR="00BF1E61" w:rsidRPr="00BF1E61" w:rsidRDefault="00BF1E61" w:rsidP="00BF1E61">
      <w:pPr>
        <w:numPr>
          <w:ilvl w:val="0"/>
          <w:numId w:val="40"/>
        </w:numPr>
        <w:rPr>
          <w:ins w:id="333" w:author="Emmanuel Thomas" w:date="2025-10-12T11:43:00Z"/>
          <w:lang w:val="en-GB"/>
        </w:rPr>
      </w:pPr>
      <w:ins w:id="334" w:author="Emmanuel Thomas" w:date="2025-10-12T11:43:00Z">
        <w:r w:rsidRPr="00BF1E61">
          <w:rPr>
            <w:lang w:val="en-GB"/>
          </w:rPr>
          <w:t>The concept does not support variable length arrays of elementary types.</w:t>
        </w:r>
      </w:ins>
    </w:p>
    <w:p w14:paraId="6814CDE3" w14:textId="77777777" w:rsidR="00BF1E61" w:rsidRPr="00BF1E61" w:rsidRDefault="00BF1E61" w:rsidP="00BF1E61">
      <w:pPr>
        <w:numPr>
          <w:ilvl w:val="0"/>
          <w:numId w:val="40"/>
        </w:numPr>
        <w:rPr>
          <w:ins w:id="335" w:author="Emmanuel Thomas" w:date="2025-10-12T11:43:00Z"/>
          <w:lang w:val="en-GB"/>
        </w:rPr>
      </w:pPr>
      <w:ins w:id="336" w:author="Emmanuel Thomas" w:date="2025-10-12T11:43:00Z">
        <w:r w:rsidRPr="00BF1E61">
          <w:rPr>
            <w:lang w:val="en-GB"/>
          </w:rPr>
          <w:t xml:space="preserve">The keyword “implicit” is somewhat confusing. </w:t>
        </w:r>
      </w:ins>
    </w:p>
    <w:p w14:paraId="012B7235" w14:textId="77777777" w:rsidR="00BF1E61" w:rsidRPr="00BF1E61" w:rsidRDefault="00BF1E61" w:rsidP="00BF1E61">
      <w:pPr>
        <w:numPr>
          <w:ilvl w:val="0"/>
          <w:numId w:val="40"/>
        </w:numPr>
        <w:rPr>
          <w:ins w:id="337" w:author="Emmanuel Thomas" w:date="2025-10-12T11:43:00Z"/>
          <w:lang w:val="en-GB"/>
        </w:rPr>
      </w:pPr>
      <w:ins w:id="338" w:author="Emmanuel Thomas" w:date="2025-10-12T11:43:00Z">
        <w:r w:rsidRPr="00BF1E61">
          <w:rPr>
            <w:lang w:val="en-GB"/>
          </w:rPr>
          <w:t xml:space="preserve">The behaviour of implicit arrays is subtly different depending on whether they contain expandable classes or non-expandable classes and this is not discussed in the text. </w:t>
        </w:r>
      </w:ins>
    </w:p>
    <w:p w14:paraId="7AC90E94" w14:textId="77777777" w:rsidR="00BF1E61" w:rsidRPr="00BF1E61" w:rsidRDefault="00BF1E61" w:rsidP="00BF1E61">
      <w:pPr>
        <w:numPr>
          <w:ilvl w:val="0"/>
          <w:numId w:val="40"/>
        </w:numPr>
        <w:rPr>
          <w:ins w:id="339" w:author="Emmanuel Thomas" w:date="2025-10-12T11:43:00Z"/>
          <w:lang w:val="en-GB"/>
        </w:rPr>
      </w:pPr>
      <w:ins w:id="340" w:author="Emmanuel Thomas" w:date="2025-10-12T11:43:00Z">
        <w:r w:rsidRPr="00BF1E61">
          <w:rPr>
            <w:lang w:val="en-GB"/>
          </w:rPr>
          <w:t xml:space="preserve">The behaviour of implicit arrays contained within a parent expandable class is not discussed i.e. in terms of “parse until end of class” semantics. </w:t>
        </w:r>
      </w:ins>
    </w:p>
    <w:p w14:paraId="0E412DDE" w14:textId="77777777" w:rsidR="00BF1E61" w:rsidRPr="00BF1E61" w:rsidRDefault="00BF1E61" w:rsidP="00BF1E61">
      <w:pPr>
        <w:numPr>
          <w:ilvl w:val="0"/>
          <w:numId w:val="40"/>
        </w:numPr>
        <w:rPr>
          <w:ins w:id="341" w:author="Emmanuel Thomas" w:date="2025-10-12T11:43:00Z"/>
          <w:lang w:val="en-GB"/>
        </w:rPr>
      </w:pPr>
      <w:ins w:id="342" w:author="Emmanuel Thomas" w:date="2025-10-12T11:43:00Z">
        <w:r w:rsidRPr="00BF1E61">
          <w:rPr>
            <w:lang w:val="en-GB"/>
          </w:rPr>
          <w:t>The behaviour of implicit arrays with respect to “parse until end of stream” semantics is not discussed.</w:t>
        </w:r>
      </w:ins>
    </w:p>
    <w:p w14:paraId="75896474" w14:textId="77777777" w:rsidR="00BF1E61" w:rsidRPr="00BF1E61" w:rsidRDefault="00BF1E61" w:rsidP="00BF1E61">
      <w:pPr>
        <w:numPr>
          <w:ilvl w:val="0"/>
          <w:numId w:val="40"/>
        </w:numPr>
        <w:rPr>
          <w:ins w:id="343" w:author="Emmanuel Thomas" w:date="2025-10-12T11:43:00Z"/>
          <w:lang w:val="en-GB"/>
        </w:rPr>
      </w:pPr>
      <w:ins w:id="344" w:author="Emmanuel Thomas" w:date="2025-10-12T11:43:00Z">
        <w:r w:rsidRPr="00BF1E61">
          <w:rPr>
            <w:lang w:val="en-GB"/>
          </w:rPr>
          <w:t>Currently ISOBMFF misuses non-implicit arrays as variable length arrays by simply not defining a dimension.</w:t>
        </w:r>
      </w:ins>
    </w:p>
    <w:p w14:paraId="332DF395" w14:textId="0393D715" w:rsidR="004A5E7E" w:rsidRDefault="00BF1E61" w:rsidP="00BF1E61">
      <w:pPr>
        <w:pStyle w:val="Heading2"/>
        <w:rPr>
          <w:ins w:id="345" w:author="Emmanuel Thomas" w:date="2025-10-12T11:44:00Z" w16du:dateUtc="2025-10-12T09:44:00Z"/>
        </w:rPr>
      </w:pPr>
      <w:ins w:id="346" w:author="Emmanuel Thomas" w:date="2025-10-12T11:44:00Z" w16du:dateUtc="2025-10-12T09:44:00Z">
        <w:r>
          <w:t>Goals</w:t>
        </w:r>
      </w:ins>
    </w:p>
    <w:p w14:paraId="13DF145C" w14:textId="77777777" w:rsidR="00ED347F" w:rsidRDefault="00ED347F" w:rsidP="00ED347F">
      <w:pPr>
        <w:rPr>
          <w:ins w:id="347" w:author="Emmanuel Thomas" w:date="2025-10-12T11:44:00Z" w16du:dateUtc="2025-10-12T09:44:00Z"/>
          <w:b/>
          <w:bCs/>
          <w:lang w:val="en-GB"/>
        </w:rPr>
      </w:pPr>
    </w:p>
    <w:p w14:paraId="1165106A" w14:textId="669F9B6E" w:rsidR="00ED347F" w:rsidRPr="00ED347F" w:rsidRDefault="00ED347F" w:rsidP="00ED347F">
      <w:pPr>
        <w:rPr>
          <w:ins w:id="348" w:author="Emmanuel Thomas" w:date="2025-10-12T11:44:00Z"/>
          <w:lang w:val="en-GB"/>
        </w:rPr>
      </w:pPr>
      <w:ins w:id="349" w:author="Emmanuel Thomas" w:date="2025-10-12T11:44:00Z" w16du:dateUtc="2025-10-12T09:44:00Z">
        <w:r>
          <w:rPr>
            <w:b/>
            <w:bCs/>
            <w:lang w:val="en-GB"/>
          </w:rPr>
          <w:t>Change 1</w:t>
        </w:r>
      </w:ins>
      <w:ins w:id="350" w:author="Emmanuel Thomas" w:date="2025-10-12T11:44:00Z">
        <w:r w:rsidRPr="00ED347F">
          <w:rPr>
            <w:lang w:val="en-GB"/>
          </w:rPr>
          <w:t>: Formally define the concept of “parse until end of stream”.</w:t>
        </w:r>
      </w:ins>
    </w:p>
    <w:p w14:paraId="6D3375A4" w14:textId="77777777" w:rsidR="00ED347F" w:rsidRPr="00ED347F" w:rsidRDefault="00ED347F" w:rsidP="00ED347F">
      <w:pPr>
        <w:rPr>
          <w:ins w:id="351" w:author="Emmanuel Thomas" w:date="2025-10-12T11:44:00Z"/>
          <w:lang w:val="en-GB"/>
        </w:rPr>
      </w:pPr>
    </w:p>
    <w:p w14:paraId="6A350B30" w14:textId="20D86FE5" w:rsidR="00ED347F" w:rsidRPr="00ED347F" w:rsidRDefault="00ED347F" w:rsidP="00ED347F">
      <w:pPr>
        <w:rPr>
          <w:ins w:id="352" w:author="Emmanuel Thomas" w:date="2025-10-12T11:44:00Z"/>
          <w:lang w:val="en-GB"/>
        </w:rPr>
      </w:pPr>
      <w:ins w:id="353" w:author="Emmanuel Thomas" w:date="2025-10-12T11:44:00Z" w16du:dateUtc="2025-10-12T09:44:00Z">
        <w:r>
          <w:rPr>
            <w:b/>
            <w:bCs/>
            <w:lang w:val="en-GB"/>
          </w:rPr>
          <w:t>Change 2</w:t>
        </w:r>
      </w:ins>
      <w:ins w:id="354" w:author="Emmanuel Thomas" w:date="2025-10-12T11:44:00Z">
        <w:r w:rsidRPr="00ED347F">
          <w:rPr>
            <w:lang w:val="en-GB"/>
          </w:rPr>
          <w:t xml:space="preserve">: Formally define the concept of “parse until end of class” for expandable classes </w:t>
        </w:r>
        <w:r w:rsidRPr="00ED347F">
          <w:rPr>
            <w:lang w:val="en-GB"/>
          </w:rPr>
          <w:lastRenderedPageBreak/>
          <w:t>i.e. where the length of the class is known.</w:t>
        </w:r>
      </w:ins>
    </w:p>
    <w:p w14:paraId="0FFB1EF6" w14:textId="77777777" w:rsidR="00ED347F" w:rsidRPr="00ED347F" w:rsidRDefault="00ED347F" w:rsidP="00ED347F">
      <w:pPr>
        <w:rPr>
          <w:ins w:id="355" w:author="Emmanuel Thomas" w:date="2025-10-12T11:44:00Z"/>
          <w:lang w:val="en-GB"/>
        </w:rPr>
      </w:pPr>
    </w:p>
    <w:p w14:paraId="2FDF73C6" w14:textId="7BDD86A7" w:rsidR="00ED347F" w:rsidRPr="00ED347F" w:rsidRDefault="00ED347F" w:rsidP="00ED347F">
      <w:pPr>
        <w:rPr>
          <w:ins w:id="356" w:author="Emmanuel Thomas" w:date="2025-10-12T11:44:00Z"/>
          <w:lang w:val="en-GB"/>
        </w:rPr>
      </w:pPr>
      <w:ins w:id="357" w:author="Emmanuel Thomas" w:date="2025-10-12T11:44:00Z" w16du:dateUtc="2025-10-12T09:44:00Z">
        <w:r>
          <w:rPr>
            <w:b/>
            <w:bCs/>
            <w:lang w:val="en-GB"/>
          </w:rPr>
          <w:t>Change 3</w:t>
        </w:r>
      </w:ins>
      <w:ins w:id="358" w:author="Emmanuel Thomas" w:date="2025-10-12T11:44:00Z">
        <w:r w:rsidRPr="00ED347F">
          <w:rPr>
            <w:lang w:val="en-GB"/>
          </w:rPr>
          <w:t>: Using the defined “parse until” semantics to define parsing behaviour in relation to variable length arrays containing: elementary types, (non-)/polymorphic classes and (non-)/expandable classes (not supporting string).</w:t>
        </w:r>
      </w:ins>
    </w:p>
    <w:p w14:paraId="2A693372" w14:textId="77777777" w:rsidR="00ED347F" w:rsidRPr="00ED347F" w:rsidRDefault="00ED347F" w:rsidP="00ED347F">
      <w:pPr>
        <w:rPr>
          <w:ins w:id="359" w:author="Emmanuel Thomas" w:date="2025-10-12T11:44:00Z"/>
          <w:lang w:val="en-GB"/>
        </w:rPr>
      </w:pPr>
    </w:p>
    <w:p w14:paraId="20E75EF4" w14:textId="77777777" w:rsidR="00ED347F" w:rsidRPr="00ED347F" w:rsidRDefault="00ED347F" w:rsidP="00ED347F">
      <w:pPr>
        <w:rPr>
          <w:ins w:id="360" w:author="Emmanuel Thomas" w:date="2025-10-12T11:44:00Z"/>
          <w:lang w:val="en-GB"/>
        </w:rPr>
      </w:pPr>
      <w:ins w:id="361" w:author="Emmanuel Thomas" w:date="2025-10-12T11:44:00Z">
        <w:r w:rsidRPr="00ED347F">
          <w:rPr>
            <w:lang w:val="en-GB"/>
          </w:rPr>
          <w:t>Based on clarifying array parsing behaviour based on element type and “parse until” semantics, the concept of a specifically defined implicit array becomes redundant. Instead an array can be defined for classes and elementary with “parse until” semantics as follows:</w:t>
        </w:r>
      </w:ins>
    </w:p>
    <w:p w14:paraId="67327581" w14:textId="77777777" w:rsidR="00ED347F" w:rsidRPr="00ED347F" w:rsidRDefault="00ED347F" w:rsidP="00ED347F">
      <w:pPr>
        <w:rPr>
          <w:ins w:id="362" w:author="Emmanuel Thomas" w:date="2025-10-12T11:44:00Z"/>
          <w:lang w:val="en-GB"/>
        </w:rPr>
      </w:pPr>
    </w:p>
    <w:p w14:paraId="15D2BEEA" w14:textId="77777777" w:rsidR="00ED347F" w:rsidRPr="00ED347F" w:rsidRDefault="00ED347F" w:rsidP="00ED347F">
      <w:pPr>
        <w:numPr>
          <w:ilvl w:val="0"/>
          <w:numId w:val="41"/>
        </w:numPr>
        <w:rPr>
          <w:ins w:id="363" w:author="Emmanuel Thomas" w:date="2025-10-12T11:44:00Z"/>
          <w:lang w:val="en-GB"/>
        </w:rPr>
      </w:pPr>
      <w:ins w:id="364" w:author="Emmanuel Thomas" w:date="2025-10-12T11:44:00Z">
        <w:r w:rsidRPr="00ED347F">
          <w:rPr>
            <w:lang w:val="en-GB"/>
          </w:rPr>
          <w:t xml:space="preserve">a[3] </w:t>
        </w:r>
        <w:r w:rsidRPr="00ED347F">
          <w:rPr>
            <w:lang w:val="en-GB"/>
          </w:rPr>
          <w:tab/>
        </w:r>
        <w:r w:rsidRPr="00ED347F">
          <w:rPr>
            <w:lang w:val="en-GB"/>
          </w:rPr>
          <w:tab/>
          <w:t>=&gt; fixed length</w:t>
        </w:r>
      </w:ins>
    </w:p>
    <w:p w14:paraId="50F2E3CF" w14:textId="77777777" w:rsidR="00ED347F" w:rsidRPr="00ED347F" w:rsidRDefault="00ED347F" w:rsidP="00ED347F">
      <w:pPr>
        <w:numPr>
          <w:ilvl w:val="0"/>
          <w:numId w:val="41"/>
        </w:numPr>
        <w:rPr>
          <w:ins w:id="365" w:author="Emmanuel Thomas" w:date="2025-10-12T11:44:00Z"/>
          <w:lang w:val="en-GB"/>
        </w:rPr>
      </w:pPr>
      <w:ins w:id="366" w:author="Emmanuel Thomas" w:date="2025-10-12T11:44:00Z">
        <w:r w:rsidRPr="00ED347F">
          <w:rPr>
            <w:lang w:val="en-GB"/>
          </w:rPr>
          <w:t xml:space="preserve">a[0..3] </w:t>
        </w:r>
        <w:r w:rsidRPr="00ED347F">
          <w:rPr>
            <w:lang w:val="en-GB"/>
          </w:rPr>
          <w:tab/>
          <w:t>=&gt; closed range</w:t>
        </w:r>
      </w:ins>
    </w:p>
    <w:p w14:paraId="111A5D02" w14:textId="77777777" w:rsidR="00ED347F" w:rsidRPr="00ED347F" w:rsidRDefault="00ED347F" w:rsidP="00ED347F">
      <w:pPr>
        <w:numPr>
          <w:ilvl w:val="0"/>
          <w:numId w:val="41"/>
        </w:numPr>
        <w:rPr>
          <w:ins w:id="367" w:author="Emmanuel Thomas" w:date="2025-10-12T11:44:00Z"/>
          <w:lang w:val="en-GB"/>
        </w:rPr>
      </w:pPr>
      <w:ins w:id="368" w:author="Emmanuel Thomas" w:date="2025-10-12T11:44:00Z">
        <w:r w:rsidRPr="00ED347F">
          <w:rPr>
            <w:lang w:val="en-GB"/>
          </w:rPr>
          <w:t xml:space="preserve">a[3..] </w:t>
        </w:r>
        <w:r w:rsidRPr="00ED347F">
          <w:rPr>
            <w:lang w:val="en-GB"/>
          </w:rPr>
          <w:tab/>
          <w:t xml:space="preserve">=&gt; partly open range </w:t>
        </w:r>
      </w:ins>
    </w:p>
    <w:p w14:paraId="3B6EE347" w14:textId="77777777" w:rsidR="00ED347F" w:rsidRPr="00ED347F" w:rsidRDefault="00ED347F" w:rsidP="00ED347F">
      <w:pPr>
        <w:numPr>
          <w:ilvl w:val="0"/>
          <w:numId w:val="41"/>
        </w:numPr>
        <w:rPr>
          <w:ins w:id="369" w:author="Emmanuel Thomas" w:date="2025-10-12T11:44:00Z"/>
          <w:lang w:val="en-GB"/>
        </w:rPr>
      </w:pPr>
      <w:ins w:id="370" w:author="Emmanuel Thomas" w:date="2025-10-12T11:44:00Z">
        <w:r w:rsidRPr="00ED347F">
          <w:rPr>
            <w:lang w:val="en-GB"/>
          </w:rPr>
          <w:t xml:space="preserve">a[] </w:t>
        </w:r>
        <w:r w:rsidRPr="00ED347F">
          <w:rPr>
            <w:lang w:val="en-GB"/>
          </w:rPr>
          <w:tab/>
        </w:r>
        <w:r w:rsidRPr="00ED347F">
          <w:rPr>
            <w:lang w:val="en-GB"/>
          </w:rPr>
          <w:tab/>
          <w:t>=&gt; open range</w:t>
        </w:r>
      </w:ins>
    </w:p>
    <w:p w14:paraId="2811F48F" w14:textId="77777777" w:rsidR="00ED347F" w:rsidRPr="00ED347F" w:rsidRDefault="00ED347F" w:rsidP="00ED347F">
      <w:pPr>
        <w:rPr>
          <w:ins w:id="371" w:author="Emmanuel Thomas" w:date="2025-10-12T11:44:00Z"/>
          <w:lang w:val="en-GB"/>
        </w:rPr>
      </w:pPr>
    </w:p>
    <w:p w14:paraId="53DFDCA7" w14:textId="77777777" w:rsidR="00ED347F" w:rsidRPr="00ED347F" w:rsidRDefault="00ED347F" w:rsidP="00ED347F">
      <w:pPr>
        <w:rPr>
          <w:ins w:id="372" w:author="Emmanuel Thomas" w:date="2025-10-12T11:44:00Z"/>
          <w:lang w:val="en-GB"/>
        </w:rPr>
      </w:pPr>
    </w:p>
    <w:p w14:paraId="4E20D02E" w14:textId="1FB17CFF" w:rsidR="00ED347F" w:rsidRPr="00ED347F" w:rsidRDefault="00ED347F" w:rsidP="00ED347F">
      <w:pPr>
        <w:rPr>
          <w:ins w:id="373" w:author="Emmanuel Thomas" w:date="2025-10-12T11:44:00Z"/>
          <w:lang w:val="en-GB"/>
        </w:rPr>
      </w:pPr>
      <w:ins w:id="374" w:author="Emmanuel Thomas" w:date="2025-10-12T11:44:00Z" w16du:dateUtc="2025-10-12T09:44:00Z">
        <w:r>
          <w:rPr>
            <w:b/>
            <w:bCs/>
            <w:lang w:val="en-GB"/>
          </w:rPr>
          <w:t>Change 4</w:t>
        </w:r>
      </w:ins>
      <w:ins w:id="375" w:author="Emmanuel Thomas" w:date="2025-10-12T11:44:00Z">
        <w:r w:rsidRPr="00ED347F">
          <w:rPr>
            <w:lang w:val="en-GB"/>
          </w:rPr>
          <w:t>: Remove the keyword implicit and the associated concept and instead allow arrays to be defined with a fixed length or a closed, open or partly open range.</w:t>
        </w:r>
      </w:ins>
    </w:p>
    <w:p w14:paraId="5BDF428F" w14:textId="77777777" w:rsidR="00ED347F" w:rsidRPr="00ED347F" w:rsidRDefault="00ED347F" w:rsidP="00ED347F">
      <w:pPr>
        <w:rPr>
          <w:ins w:id="376" w:author="Emmanuel Thomas" w:date="2025-10-12T11:44:00Z"/>
          <w:lang w:val="en-GB"/>
        </w:rPr>
      </w:pPr>
    </w:p>
    <w:p w14:paraId="1F095D97" w14:textId="77777777" w:rsidR="00ED347F" w:rsidRPr="00ED347F" w:rsidRDefault="00ED347F" w:rsidP="00ED347F">
      <w:pPr>
        <w:rPr>
          <w:ins w:id="377" w:author="Emmanuel Thomas" w:date="2025-10-12T11:44:00Z"/>
          <w:lang w:val="en-GB"/>
        </w:rPr>
      </w:pPr>
      <w:ins w:id="378" w:author="Emmanuel Thomas" w:date="2025-10-12T11:44:00Z">
        <w:r w:rsidRPr="00ED347F">
          <w:rPr>
            <w:lang w:val="en-GB"/>
          </w:rPr>
          <w:t xml:space="preserve">The following subtly different statements appear in the current text (bold added for clarity): </w:t>
        </w:r>
      </w:ins>
    </w:p>
    <w:p w14:paraId="45582413" w14:textId="77777777" w:rsidR="00ED347F" w:rsidRPr="00ED347F" w:rsidRDefault="00ED347F" w:rsidP="00ED347F">
      <w:pPr>
        <w:rPr>
          <w:ins w:id="379" w:author="Emmanuel Thomas" w:date="2025-10-12T11:44:00Z"/>
          <w:lang w:val="en-GB"/>
        </w:rPr>
      </w:pPr>
      <w:ins w:id="380" w:author="Emmanuel Thomas" w:date="2025-10-12T11:44:00Z">
        <w:r w:rsidRPr="00ED347F">
          <w:rPr>
            <w:lang w:val="en-GB"/>
          </w:rPr>
          <w:br/>
          <w:t xml:space="preserve">For an </w:t>
        </w:r>
        <w:r w:rsidRPr="00ED347F">
          <w:rPr>
            <w:b/>
            <w:bCs/>
            <w:lang w:val="en-GB"/>
          </w:rPr>
          <w:t>(implicit)</w:t>
        </w:r>
        <w:r w:rsidRPr="00ED347F">
          <w:rPr>
            <w:lang w:val="en-GB"/>
          </w:rPr>
          <w:t xml:space="preserve"> array of such objects </w:t>
        </w:r>
        <w:r w:rsidRPr="00ED347F">
          <w:rPr>
            <w:b/>
            <w:bCs/>
            <w:lang w:val="en-GB"/>
          </w:rPr>
          <w:t>(non-expandable classes)</w:t>
        </w:r>
        <w:r w:rsidRPr="00ED347F">
          <w:rPr>
            <w:lang w:val="en-GB"/>
          </w:rPr>
          <w:t xml:space="preserve">, it is possible to implicitly determine the length by examining the validity of the </w:t>
        </w:r>
        <w:proofErr w:type="spellStart"/>
        <w:r w:rsidRPr="00ED347F">
          <w:rPr>
            <w:i/>
            <w:iCs/>
            <w:lang w:val="en-GB"/>
          </w:rPr>
          <w:t>class_id</w:t>
        </w:r>
        <w:proofErr w:type="spellEnd"/>
        <w:r w:rsidRPr="00ED347F">
          <w:rPr>
            <w:lang w:val="en-GB"/>
          </w:rPr>
          <w:t xml:space="preserve"> of the class. Objects </w:t>
        </w:r>
        <w:r w:rsidRPr="00ED347F">
          <w:rPr>
            <w:b/>
            <w:bCs/>
            <w:lang w:val="en-GB"/>
          </w:rPr>
          <w:t xml:space="preserve">(classes) </w:t>
        </w:r>
        <w:r w:rsidRPr="00ED347F">
          <w:rPr>
            <w:lang w:val="en-GB"/>
          </w:rPr>
          <w:t xml:space="preserve">are inserted in the array as long as the </w:t>
        </w:r>
        <w:proofErr w:type="spellStart"/>
        <w:r w:rsidRPr="00ED347F">
          <w:rPr>
            <w:i/>
            <w:iCs/>
            <w:lang w:val="en-GB"/>
          </w:rPr>
          <w:t>class_id</w:t>
        </w:r>
        <w:proofErr w:type="spellEnd"/>
        <w:r w:rsidRPr="00ED347F">
          <w:rPr>
            <w:lang w:val="en-GB"/>
          </w:rPr>
          <w:t xml:space="preserve"> can be properly resolved to one of the </w:t>
        </w:r>
        <w:proofErr w:type="spellStart"/>
        <w:r w:rsidRPr="00ED347F">
          <w:rPr>
            <w:i/>
            <w:iCs/>
            <w:lang w:val="en-GB"/>
          </w:rPr>
          <w:t>class_id</w:t>
        </w:r>
        <w:proofErr w:type="spellEnd"/>
        <w:r w:rsidRPr="00ED347F">
          <w:rPr>
            <w:lang w:val="en-GB"/>
          </w:rPr>
          <w:t xml:space="preserve"> values defined in the base (if not abstract) or its derived classes. </w:t>
        </w:r>
        <w:r w:rsidRPr="00ED347F">
          <w:rPr>
            <w:b/>
            <w:bCs/>
            <w:lang w:val="en-GB"/>
          </w:rPr>
          <w:t>(Note this is different behaviour for expandable class members.)</w:t>
        </w:r>
      </w:ins>
    </w:p>
    <w:p w14:paraId="616CCBE9" w14:textId="77777777" w:rsidR="00ED347F" w:rsidRPr="00ED347F" w:rsidRDefault="00ED347F" w:rsidP="00ED347F">
      <w:pPr>
        <w:rPr>
          <w:ins w:id="381" w:author="Emmanuel Thomas" w:date="2025-10-12T11:44:00Z"/>
          <w:lang w:val="en-GB"/>
        </w:rPr>
      </w:pPr>
    </w:p>
    <w:p w14:paraId="25D78FC6" w14:textId="77777777" w:rsidR="00ED347F" w:rsidRPr="00ED347F" w:rsidRDefault="00ED347F" w:rsidP="00ED347F">
      <w:pPr>
        <w:rPr>
          <w:ins w:id="382" w:author="Emmanuel Thomas" w:date="2025-10-12T11:44:00Z"/>
          <w:lang w:val="en-GB"/>
        </w:rPr>
      </w:pPr>
      <w:ins w:id="383" w:author="Emmanuel Thomas" w:date="2025-10-12T11:44:00Z">
        <w:r w:rsidRPr="00ED347F">
          <w:rPr>
            <w:lang w:val="en-GB"/>
          </w:rPr>
          <w:t xml:space="preserve">Anywhere in the bitstream where a set </w:t>
        </w:r>
        <w:r w:rsidRPr="00ED347F">
          <w:rPr>
            <w:b/>
            <w:bCs/>
            <w:lang w:val="en-GB"/>
          </w:rPr>
          <w:t>(implicit array)</w:t>
        </w:r>
        <w:r w:rsidRPr="00ED347F">
          <w:rPr>
            <w:lang w:val="en-GB"/>
          </w:rPr>
          <w:t xml:space="preserve"> of expandable classes with </w:t>
        </w:r>
        <w:proofErr w:type="spellStart"/>
        <w:r w:rsidRPr="00ED347F">
          <w:rPr>
            <w:i/>
            <w:iCs/>
            <w:lang w:val="en-GB"/>
          </w:rPr>
          <w:t>class_id</w:t>
        </w:r>
        <w:proofErr w:type="spellEnd"/>
        <w:r w:rsidRPr="00ED347F">
          <w:rPr>
            <w:lang w:val="en-GB"/>
          </w:rPr>
          <w:t xml:space="preserve"> values is expected, it is permissible to intersperse expandable classes with unknown </w:t>
        </w:r>
        <w:proofErr w:type="spellStart"/>
        <w:r w:rsidRPr="00ED347F">
          <w:rPr>
            <w:i/>
            <w:iCs/>
            <w:lang w:val="en-GB"/>
          </w:rPr>
          <w:t>class_id</w:t>
        </w:r>
        <w:proofErr w:type="spellEnd"/>
        <w:r w:rsidRPr="00ED347F">
          <w:rPr>
            <w:lang w:val="en-GB"/>
          </w:rPr>
          <w:t xml:space="preserve"> values. These classes shall be skipped, using the size </w:t>
        </w:r>
        <w:r w:rsidRPr="00ED347F">
          <w:rPr>
            <w:b/>
            <w:bCs/>
            <w:lang w:val="en-GB"/>
          </w:rPr>
          <w:t>(</w:t>
        </w:r>
        <w:proofErr w:type="spellStart"/>
        <w:r w:rsidRPr="00ED347F">
          <w:rPr>
            <w:b/>
            <w:bCs/>
            <w:lang w:val="en-GB"/>
          </w:rPr>
          <w:t>sizeOfInstance</w:t>
        </w:r>
        <w:proofErr w:type="spellEnd"/>
        <w:r w:rsidRPr="00ED347F">
          <w:rPr>
            <w:b/>
            <w:bCs/>
            <w:lang w:val="en-GB"/>
          </w:rPr>
          <w:t>)</w:t>
        </w:r>
        <w:r w:rsidRPr="00ED347F">
          <w:rPr>
            <w:lang w:val="en-GB"/>
          </w:rPr>
          <w:t xml:space="preserve"> information. </w:t>
        </w:r>
        <w:r w:rsidRPr="00ED347F">
          <w:rPr>
            <w:b/>
            <w:bCs/>
            <w:lang w:val="en-GB"/>
          </w:rPr>
          <w:t xml:space="preserve">(Note this is different </w:t>
        </w:r>
        <w:proofErr w:type="spellStart"/>
        <w:r w:rsidRPr="00ED347F">
          <w:rPr>
            <w:b/>
            <w:bCs/>
            <w:lang w:val="en-GB"/>
          </w:rPr>
          <w:t>behavior</w:t>
        </w:r>
        <w:proofErr w:type="spellEnd"/>
        <w:r w:rsidRPr="00ED347F">
          <w:rPr>
            <w:b/>
            <w:bCs/>
            <w:lang w:val="en-GB"/>
          </w:rPr>
          <w:t xml:space="preserve"> for non-expandable class members.)</w:t>
        </w:r>
      </w:ins>
    </w:p>
    <w:p w14:paraId="59B36882" w14:textId="77777777" w:rsidR="00ED347F" w:rsidRPr="00ED347F" w:rsidRDefault="00ED347F" w:rsidP="00ED347F">
      <w:pPr>
        <w:rPr>
          <w:ins w:id="384" w:author="Emmanuel Thomas" w:date="2025-10-12T11:44:00Z"/>
          <w:lang w:val="en-GB"/>
        </w:rPr>
      </w:pPr>
      <w:ins w:id="385" w:author="Emmanuel Thomas" w:date="2025-10-12T11:44:00Z">
        <w:r w:rsidRPr="00ED347F">
          <w:rPr>
            <w:lang w:val="en-GB"/>
          </w:rPr>
          <w:tab/>
        </w:r>
        <w:r w:rsidRPr="00ED347F">
          <w:rPr>
            <w:lang w:val="en-GB"/>
          </w:rPr>
          <w:tab/>
        </w:r>
      </w:ins>
    </w:p>
    <w:p w14:paraId="52BD2B4D" w14:textId="7CF6D80B" w:rsidR="00ED347F" w:rsidRPr="00ED347F" w:rsidRDefault="00ED347F" w:rsidP="00ED347F">
      <w:pPr>
        <w:rPr>
          <w:ins w:id="386" w:author="Emmanuel Thomas" w:date="2025-10-12T11:44:00Z"/>
          <w:lang w:val="en-GB"/>
        </w:rPr>
      </w:pPr>
      <w:ins w:id="387" w:author="Emmanuel Thomas" w:date="2025-10-12T11:44:00Z" w16du:dateUtc="2025-10-12T09:44:00Z">
        <w:r>
          <w:rPr>
            <w:b/>
            <w:bCs/>
            <w:lang w:val="en-GB"/>
          </w:rPr>
          <w:t>Change 5</w:t>
        </w:r>
      </w:ins>
      <w:ins w:id="388" w:author="Emmanuel Thomas" w:date="2025-10-12T11:44:00Z">
        <w:r w:rsidRPr="00ED347F">
          <w:rPr>
            <w:lang w:val="en-GB"/>
          </w:rPr>
          <w:t xml:space="preserve">: Clarify and align these two described behaviours with the removal of the implicit array concept by instead indicating the behaviour is based on the </w:t>
        </w:r>
        <w:r w:rsidRPr="00ED347F">
          <w:rPr>
            <w:u w:val="single"/>
            <w:lang w:val="en-GB"/>
          </w:rPr>
          <w:t>array element type</w:t>
        </w:r>
        <w:r w:rsidRPr="00ED347F">
          <w:rPr>
            <w:lang w:val="en-GB"/>
          </w:rPr>
          <w:t xml:space="preserve"> and not the </w:t>
        </w:r>
        <w:r w:rsidRPr="00ED347F">
          <w:rPr>
            <w:u w:val="single"/>
            <w:lang w:val="en-GB"/>
          </w:rPr>
          <w:t>array type</w:t>
        </w:r>
        <w:r w:rsidRPr="00ED347F">
          <w:rPr>
            <w:lang w:val="en-GB"/>
          </w:rPr>
          <w:t xml:space="preserve">. </w:t>
        </w:r>
      </w:ins>
    </w:p>
    <w:p w14:paraId="3E330E47" w14:textId="77777777" w:rsidR="00ED347F" w:rsidRPr="00ED347F" w:rsidRDefault="00ED347F" w:rsidP="00ED347F">
      <w:pPr>
        <w:rPr>
          <w:ins w:id="389" w:author="Emmanuel Thomas" w:date="2025-10-12T11:44:00Z"/>
          <w:b/>
          <w:bCs/>
          <w:lang w:val="en-GB"/>
        </w:rPr>
      </w:pPr>
    </w:p>
    <w:p w14:paraId="47B78373" w14:textId="77777777" w:rsidR="00ED347F" w:rsidRPr="00ED347F" w:rsidRDefault="00ED347F" w:rsidP="00ED347F">
      <w:pPr>
        <w:rPr>
          <w:ins w:id="390" w:author="Emmanuel Thomas" w:date="2025-10-12T11:44:00Z"/>
          <w:lang w:val="en-GB"/>
        </w:rPr>
      </w:pPr>
      <w:ins w:id="391" w:author="Emmanuel Thomas" w:date="2025-10-12T11:44:00Z">
        <w:r w:rsidRPr="00ED347F">
          <w:rPr>
            <w:lang w:val="en-GB"/>
          </w:rPr>
          <w:t>Based on defining “parse until end of class” semantics it is possible to define the concept of optional members of a class. For example:</w:t>
        </w:r>
      </w:ins>
    </w:p>
    <w:p w14:paraId="663A9B75" w14:textId="77777777" w:rsidR="00ED347F" w:rsidRPr="00ED347F" w:rsidRDefault="00ED347F" w:rsidP="00ED347F">
      <w:pPr>
        <w:rPr>
          <w:ins w:id="392" w:author="Emmanuel Thomas" w:date="2025-10-12T11:44:00Z"/>
          <w:lang w:val="en-GB"/>
        </w:rPr>
      </w:pPr>
    </w:p>
    <w:p w14:paraId="716AB8AF" w14:textId="77777777" w:rsidR="00ED347F" w:rsidRPr="00ED347F" w:rsidRDefault="00ED347F" w:rsidP="00ED347F">
      <w:pPr>
        <w:rPr>
          <w:ins w:id="393" w:author="Emmanuel Thomas" w:date="2025-10-12T11:44:00Z"/>
          <w:lang w:val="en-GB"/>
        </w:rPr>
      </w:pPr>
      <w:ins w:id="394" w:author="Emmanuel Thomas" w:date="2025-10-12T11:44:00Z">
        <w:r w:rsidRPr="00ED347F">
          <w:rPr>
            <w:lang w:val="en-GB"/>
          </w:rPr>
          <w:t>class A {</w:t>
        </w:r>
      </w:ins>
    </w:p>
    <w:p w14:paraId="263C01F8" w14:textId="77777777" w:rsidR="00ED347F" w:rsidRPr="00ED347F" w:rsidRDefault="00ED347F" w:rsidP="00ED347F">
      <w:pPr>
        <w:rPr>
          <w:ins w:id="395" w:author="Emmanuel Thomas" w:date="2025-10-12T11:44:00Z"/>
          <w:lang w:val="en-GB"/>
        </w:rPr>
      </w:pPr>
      <w:ins w:id="396" w:author="Emmanuel Thomas" w:date="2025-10-12T11:44:00Z">
        <w:r w:rsidRPr="00ED347F">
          <w:rPr>
            <w:lang w:val="en-GB"/>
          </w:rPr>
          <w:t xml:space="preserve">  int(8) a;</w:t>
        </w:r>
      </w:ins>
    </w:p>
    <w:p w14:paraId="67244C40" w14:textId="77777777" w:rsidR="00ED347F" w:rsidRPr="00ED347F" w:rsidRDefault="00ED347F" w:rsidP="00ED347F">
      <w:pPr>
        <w:rPr>
          <w:ins w:id="397" w:author="Emmanuel Thomas" w:date="2025-10-12T11:44:00Z"/>
          <w:lang w:val="en-GB"/>
        </w:rPr>
      </w:pPr>
      <w:ins w:id="398" w:author="Emmanuel Thomas" w:date="2025-10-12T11:44:00Z">
        <w:r w:rsidRPr="00ED347F">
          <w:rPr>
            <w:lang w:val="en-GB"/>
          </w:rPr>
          <w:t xml:space="preserve">  optional int(8) b;</w:t>
        </w:r>
      </w:ins>
    </w:p>
    <w:p w14:paraId="768E2630" w14:textId="77777777" w:rsidR="00ED347F" w:rsidRPr="00ED347F" w:rsidRDefault="00ED347F" w:rsidP="00ED347F">
      <w:pPr>
        <w:rPr>
          <w:ins w:id="399" w:author="Emmanuel Thomas" w:date="2025-10-12T11:44:00Z"/>
          <w:lang w:val="en-GB"/>
        </w:rPr>
      </w:pPr>
    </w:p>
    <w:p w14:paraId="465BF1B4" w14:textId="77777777" w:rsidR="00ED347F" w:rsidRPr="00ED347F" w:rsidRDefault="00ED347F" w:rsidP="00ED347F">
      <w:pPr>
        <w:rPr>
          <w:ins w:id="400" w:author="Emmanuel Thomas" w:date="2025-10-12T11:44:00Z"/>
          <w:lang w:val="en-GB"/>
        </w:rPr>
      </w:pPr>
      <w:ins w:id="401" w:author="Emmanuel Thomas" w:date="2025-10-12T11:44:00Z">
        <w:r w:rsidRPr="00ED347F">
          <w:rPr>
            <w:lang w:val="en-GB"/>
          </w:rPr>
          <w:t xml:space="preserve">  if (exists(b)) {</w:t>
        </w:r>
      </w:ins>
    </w:p>
    <w:p w14:paraId="50546061" w14:textId="77777777" w:rsidR="00ED347F" w:rsidRPr="00ED347F" w:rsidRDefault="00ED347F" w:rsidP="00ED347F">
      <w:pPr>
        <w:rPr>
          <w:ins w:id="402" w:author="Emmanuel Thomas" w:date="2025-10-12T11:44:00Z"/>
          <w:lang w:val="en-GB"/>
        </w:rPr>
      </w:pPr>
      <w:ins w:id="403" w:author="Emmanuel Thomas" w:date="2025-10-12T11:44:00Z">
        <w:r w:rsidRPr="00ED347F">
          <w:rPr>
            <w:lang w:val="en-GB"/>
          </w:rPr>
          <w:t xml:space="preserve">    int(8) c;</w:t>
        </w:r>
      </w:ins>
    </w:p>
    <w:p w14:paraId="500248D9" w14:textId="77777777" w:rsidR="00ED347F" w:rsidRPr="00ED347F" w:rsidRDefault="00ED347F" w:rsidP="00ED347F">
      <w:pPr>
        <w:rPr>
          <w:ins w:id="404" w:author="Emmanuel Thomas" w:date="2025-10-12T11:44:00Z"/>
          <w:lang w:val="en-GB"/>
        </w:rPr>
      </w:pPr>
      <w:ins w:id="405" w:author="Emmanuel Thomas" w:date="2025-10-12T11:44:00Z">
        <w:r w:rsidRPr="00ED347F">
          <w:rPr>
            <w:lang w:val="en-GB"/>
          </w:rPr>
          <w:t xml:space="preserve">    optional int(8) d;</w:t>
        </w:r>
      </w:ins>
    </w:p>
    <w:p w14:paraId="02B17DFC" w14:textId="77777777" w:rsidR="00ED347F" w:rsidRPr="00ED347F" w:rsidRDefault="00ED347F" w:rsidP="00ED347F">
      <w:pPr>
        <w:rPr>
          <w:ins w:id="406" w:author="Emmanuel Thomas" w:date="2025-10-12T11:44:00Z"/>
          <w:lang w:val="en-GB"/>
        </w:rPr>
      </w:pPr>
      <w:ins w:id="407" w:author="Emmanuel Thomas" w:date="2025-10-12T11:44:00Z">
        <w:r w:rsidRPr="00ED347F">
          <w:rPr>
            <w:lang w:val="en-GB"/>
          </w:rPr>
          <w:t xml:space="preserve">  }</w:t>
        </w:r>
        <w:r w:rsidRPr="00ED347F">
          <w:rPr>
            <w:lang w:val="en-GB"/>
          </w:rPr>
          <w:tab/>
        </w:r>
      </w:ins>
    </w:p>
    <w:p w14:paraId="6E3AD528" w14:textId="77777777" w:rsidR="00ED347F" w:rsidRPr="00ED347F" w:rsidRDefault="00ED347F" w:rsidP="00ED347F">
      <w:pPr>
        <w:rPr>
          <w:ins w:id="408" w:author="Emmanuel Thomas" w:date="2025-10-12T11:44:00Z"/>
          <w:b/>
          <w:bCs/>
          <w:lang w:val="en-GB"/>
        </w:rPr>
      </w:pPr>
      <w:ins w:id="409" w:author="Emmanuel Thomas" w:date="2025-10-12T11:44:00Z">
        <w:r w:rsidRPr="00ED347F">
          <w:rPr>
            <w:lang w:val="en-GB"/>
          </w:rPr>
          <w:t>}</w:t>
        </w:r>
      </w:ins>
    </w:p>
    <w:p w14:paraId="62104A9B" w14:textId="77777777" w:rsidR="00ED347F" w:rsidRPr="00ED347F" w:rsidRDefault="00ED347F" w:rsidP="00ED347F">
      <w:pPr>
        <w:rPr>
          <w:ins w:id="410" w:author="Emmanuel Thomas" w:date="2025-10-12T11:44:00Z"/>
          <w:b/>
          <w:bCs/>
          <w:lang w:val="en-GB"/>
        </w:rPr>
      </w:pPr>
    </w:p>
    <w:p w14:paraId="260AFC72" w14:textId="389006F9" w:rsidR="00ED347F" w:rsidRPr="00ED347F" w:rsidRDefault="00ED347F" w:rsidP="00ED347F">
      <w:pPr>
        <w:rPr>
          <w:ins w:id="411" w:author="Emmanuel Thomas" w:date="2025-10-12T11:44:00Z"/>
          <w:lang w:val="en-GB"/>
        </w:rPr>
      </w:pPr>
      <w:ins w:id="412" w:author="Emmanuel Thomas" w:date="2025-10-12T11:44:00Z" w16du:dateUtc="2025-10-12T09:44:00Z">
        <w:r>
          <w:rPr>
            <w:b/>
            <w:bCs/>
            <w:lang w:val="en-GB"/>
          </w:rPr>
          <w:t>Change 6</w:t>
        </w:r>
      </w:ins>
      <w:ins w:id="413" w:author="Emmanuel Thomas" w:date="2025-10-12T11:44:00Z">
        <w:r w:rsidRPr="00ED347F">
          <w:rPr>
            <w:lang w:val="en-GB"/>
          </w:rPr>
          <w:t>: Introduce the optional keyword to indicate trailing optional members of a class with differing behaviour based on the member type i.e. elementary type, class, polymorphic class, expandable class (not supporting string)</w:t>
        </w:r>
      </w:ins>
    </w:p>
    <w:p w14:paraId="0E83569E" w14:textId="77777777" w:rsidR="00ED347F" w:rsidRPr="00ED347F" w:rsidRDefault="00ED347F" w:rsidP="00ED347F">
      <w:pPr>
        <w:rPr>
          <w:ins w:id="414" w:author="Emmanuel Thomas" w:date="2025-10-12T11:44:00Z"/>
          <w:b/>
          <w:bCs/>
          <w:lang w:val="en-GB"/>
        </w:rPr>
      </w:pPr>
    </w:p>
    <w:p w14:paraId="5F9E9D86" w14:textId="30842A55" w:rsidR="00ED347F" w:rsidRPr="00ED347F" w:rsidRDefault="00ED347F" w:rsidP="00ED347F">
      <w:pPr>
        <w:rPr>
          <w:ins w:id="415" w:author="Emmanuel Thomas" w:date="2025-10-12T11:44:00Z"/>
          <w:lang w:val="en-GB"/>
        </w:rPr>
      </w:pPr>
      <w:ins w:id="416" w:author="Emmanuel Thomas" w:date="2025-10-12T11:44:00Z" w16du:dateUtc="2025-10-12T09:44:00Z">
        <w:r>
          <w:rPr>
            <w:b/>
            <w:bCs/>
            <w:lang w:val="en-GB"/>
          </w:rPr>
          <w:lastRenderedPageBreak/>
          <w:t>Change 7</w:t>
        </w:r>
      </w:ins>
      <w:ins w:id="417" w:author="Emmanuel Thomas" w:date="2025-10-12T11:44:00Z">
        <w:r w:rsidRPr="00ED347F">
          <w:rPr>
            <w:lang w:val="en-GB"/>
          </w:rPr>
          <w:t>: Introduce the ability to test for the existence of a previous optional member of a class via a new build in operator exists().</w:t>
        </w:r>
      </w:ins>
    </w:p>
    <w:p w14:paraId="20495420" w14:textId="77777777" w:rsidR="00BF1E61" w:rsidRDefault="00BF1E61" w:rsidP="00BF1E61">
      <w:pPr>
        <w:rPr>
          <w:ins w:id="418" w:author="Emmanuel Thomas" w:date="2025-10-12T11:48:00Z" w16du:dateUtc="2025-10-12T09:48:00Z"/>
          <w:lang w:val="en-GB"/>
        </w:rPr>
      </w:pPr>
    </w:p>
    <w:p w14:paraId="6AE89C86" w14:textId="454EB6ED" w:rsidR="000173AB" w:rsidRDefault="000173AB" w:rsidP="000173AB">
      <w:pPr>
        <w:pStyle w:val="Heading1"/>
        <w:rPr>
          <w:ins w:id="419" w:author="Emmanuel Thomas" w:date="2025-10-12T11:48:00Z" w16du:dateUtc="2025-10-12T09:48:00Z"/>
        </w:rPr>
      </w:pPr>
      <w:bookmarkStart w:id="420" w:name="_Toc211163220"/>
      <w:ins w:id="421" w:author="Emmanuel Thomas" w:date="2025-10-12T11:48:00Z" w16du:dateUtc="2025-10-12T09:48:00Z">
        <w:r>
          <w:t xml:space="preserve">Topic #13: </w:t>
        </w:r>
        <w:r w:rsidRPr="000173AB">
          <w:t>Entry point</w:t>
        </w:r>
        <w:bookmarkEnd w:id="420"/>
      </w:ins>
    </w:p>
    <w:p w14:paraId="0BF64525" w14:textId="0810CE06" w:rsidR="000173AB" w:rsidRDefault="007302B8" w:rsidP="007302B8">
      <w:pPr>
        <w:pStyle w:val="Heading2"/>
        <w:rPr>
          <w:ins w:id="422" w:author="Emmanuel Thomas" w:date="2025-10-12T11:48:00Z" w16du:dateUtc="2025-10-12T09:48:00Z"/>
        </w:rPr>
      </w:pPr>
      <w:ins w:id="423" w:author="Emmanuel Thomas" w:date="2025-10-12T11:48:00Z" w16du:dateUtc="2025-10-12T09:48:00Z">
        <w:r>
          <w:t xml:space="preserve">Motivation </w:t>
        </w:r>
      </w:ins>
    </w:p>
    <w:p w14:paraId="35676B9A" w14:textId="77777777" w:rsidR="007302B8" w:rsidRDefault="007302B8" w:rsidP="007302B8">
      <w:pPr>
        <w:widowControl/>
        <w:autoSpaceDE/>
        <w:jc w:val="both"/>
        <w:rPr>
          <w:ins w:id="424" w:author="Emmanuel Thomas" w:date="2025-10-12T11:48:00Z" w16du:dateUtc="2025-10-12T09:48:00Z"/>
          <w:sz w:val="20"/>
          <w:szCs w:val="20"/>
          <w:lang w:val="en-GB" w:eastAsia="zh-CN"/>
        </w:rPr>
      </w:pPr>
      <w:ins w:id="425" w:author="Emmanuel Thomas" w:date="2025-10-12T11:48:00Z" w16du:dateUtc="2025-10-12T09:48:00Z">
        <w:r>
          <w:rPr>
            <w:sz w:val="20"/>
            <w:szCs w:val="20"/>
            <w:lang w:val="en-GB" w:eastAsia="zh-CN"/>
          </w:rPr>
          <w:t>Currently it is unclear that the top-level entry for SDL must be a class and cannot be an array due to global scope rules. Both ISOBMFF and the current example in the annex of the SDL standard incorrectly assume an array can be used.</w:t>
        </w:r>
      </w:ins>
    </w:p>
    <w:p w14:paraId="79671938" w14:textId="77777777" w:rsidR="007302B8" w:rsidRDefault="007302B8" w:rsidP="007302B8">
      <w:pPr>
        <w:rPr>
          <w:ins w:id="426" w:author="Emmanuel Thomas" w:date="2025-10-12T11:48:00Z" w16du:dateUtc="2025-10-12T09:48:00Z"/>
          <w:lang w:val="en-GB"/>
        </w:rPr>
      </w:pPr>
    </w:p>
    <w:p w14:paraId="312E28FF" w14:textId="50D68668" w:rsidR="007302B8" w:rsidRDefault="007302B8" w:rsidP="007302B8">
      <w:pPr>
        <w:pStyle w:val="Heading2"/>
        <w:rPr>
          <w:ins w:id="427" w:author="Emmanuel Thomas" w:date="2025-10-12T11:48:00Z" w16du:dateUtc="2025-10-12T09:48:00Z"/>
        </w:rPr>
      </w:pPr>
      <w:ins w:id="428" w:author="Emmanuel Thomas" w:date="2025-10-12T11:48:00Z" w16du:dateUtc="2025-10-12T09:48:00Z">
        <w:r>
          <w:t>Goal</w:t>
        </w:r>
      </w:ins>
    </w:p>
    <w:p w14:paraId="1F06DFD2" w14:textId="744C2E7C" w:rsidR="00632062" w:rsidRDefault="00632062" w:rsidP="00632062">
      <w:pPr>
        <w:rPr>
          <w:ins w:id="429" w:author="Emmanuel Thomas" w:date="2025-10-12T11:50:00Z" w16du:dateUtc="2025-10-12T09:50:00Z"/>
        </w:rPr>
      </w:pPr>
      <w:ins w:id="430" w:author="Emmanuel Thomas" w:date="2025-10-12T11:48:00Z">
        <w:r w:rsidRPr="00632062">
          <w:rPr>
            <w:rPrChange w:id="431" w:author="Emmanuel Thomas" w:date="2025-10-12T11:49:00Z" w16du:dateUtc="2025-10-12T09:49:00Z">
              <w:rPr>
                <w:lang w:val="en-GB"/>
              </w:rPr>
            </w:rPrChange>
          </w:rPr>
          <w:t xml:space="preserve">Clarify the top-level entry point in SDL must be a class and align this </w:t>
        </w:r>
        <w:proofErr w:type="spellStart"/>
        <w:r w:rsidRPr="00632062">
          <w:rPr>
            <w:rPrChange w:id="432" w:author="Emmanuel Thomas" w:date="2025-10-12T11:49:00Z" w16du:dateUtc="2025-10-12T09:49:00Z">
              <w:rPr>
                <w:lang w:val="en-GB"/>
              </w:rPr>
            </w:rPrChange>
          </w:rPr>
          <w:t>behaviour</w:t>
        </w:r>
        <w:proofErr w:type="spellEnd"/>
        <w:r w:rsidRPr="00632062">
          <w:rPr>
            <w:rPrChange w:id="433" w:author="Emmanuel Thomas" w:date="2025-10-12T11:49:00Z" w16du:dateUtc="2025-10-12T09:49:00Z">
              <w:rPr>
                <w:lang w:val="en-GB"/>
              </w:rPr>
            </w:rPrChange>
          </w:rPr>
          <w:t xml:space="preserve"> with </w:t>
        </w:r>
      </w:ins>
      <w:ins w:id="434" w:author="Emmanuel Thomas" w:date="2025-10-12T11:49:00Z" w16du:dateUtc="2025-10-12T09:49:00Z">
        <w:r w:rsidRPr="00632062">
          <w:rPr>
            <w:rPrChange w:id="435" w:author="Emmanuel Thomas" w:date="2025-10-12T11:49:00Z" w16du:dateUtc="2025-10-12T09:49:00Z">
              <w:rPr>
                <w:lang w:val="en-GB"/>
              </w:rPr>
            </w:rPrChange>
          </w:rPr>
          <w:t>I</w:t>
        </w:r>
      </w:ins>
      <w:ins w:id="436" w:author="Emmanuel Thomas" w:date="2025-10-12T11:48:00Z">
        <w:r w:rsidRPr="00632062">
          <w:rPr>
            <w:rPrChange w:id="437" w:author="Emmanuel Thomas" w:date="2025-10-12T11:49:00Z" w16du:dateUtc="2025-10-12T09:49:00Z">
              <w:rPr>
                <w:lang w:val="en-GB"/>
              </w:rPr>
            </w:rPrChange>
          </w:rPr>
          <w:t>SOBMFF which currently has a special case for a box size of 0.</w:t>
        </w:r>
      </w:ins>
    </w:p>
    <w:p w14:paraId="76C9AAEE" w14:textId="77777777" w:rsidR="00775A2D" w:rsidRDefault="00775A2D" w:rsidP="00632062">
      <w:pPr>
        <w:rPr>
          <w:ins w:id="438" w:author="Emmanuel Thomas" w:date="2025-10-12T11:50:00Z" w16du:dateUtc="2025-10-12T09:50:00Z"/>
        </w:rPr>
      </w:pPr>
    </w:p>
    <w:p w14:paraId="67AD0E90" w14:textId="77E52597" w:rsidR="00775A2D" w:rsidRDefault="00775A2D" w:rsidP="00775A2D">
      <w:pPr>
        <w:pStyle w:val="Heading1"/>
        <w:rPr>
          <w:ins w:id="439" w:author="Emmanuel Thomas" w:date="2025-10-12T11:51:00Z" w16du:dateUtc="2025-10-12T09:51:00Z"/>
          <w:lang w:eastAsia="zh-CN"/>
        </w:rPr>
      </w:pPr>
      <w:bookmarkStart w:id="440" w:name="_Toc211163221"/>
      <w:ins w:id="441" w:author="Emmanuel Thomas" w:date="2025-10-12T11:50:00Z" w16du:dateUtc="2025-10-12T09:50:00Z">
        <w:r>
          <w:t>T</w:t>
        </w:r>
      </w:ins>
      <w:ins w:id="442" w:author="Emmanuel Thomas" w:date="2025-10-12T11:51:00Z" w16du:dateUtc="2025-10-12T09:51:00Z">
        <w:r>
          <w:t xml:space="preserve">opic #14: </w:t>
        </w:r>
        <w:r>
          <w:rPr>
            <w:lang w:eastAsia="zh-CN"/>
          </w:rPr>
          <w:t>U</w:t>
        </w:r>
        <w:r w:rsidRPr="00CF7B5C">
          <w:rPr>
            <w:lang w:eastAsia="zh-CN"/>
          </w:rPr>
          <w:t>nexpected trailing bits</w:t>
        </w:r>
        <w:bookmarkEnd w:id="440"/>
      </w:ins>
    </w:p>
    <w:p w14:paraId="4C114F16" w14:textId="309280AC" w:rsidR="00775A2D" w:rsidRDefault="00C024CA" w:rsidP="00C024CA">
      <w:pPr>
        <w:pStyle w:val="Heading2"/>
        <w:rPr>
          <w:ins w:id="443" w:author="Emmanuel Thomas" w:date="2025-10-12T11:51:00Z" w16du:dateUtc="2025-10-12T09:51:00Z"/>
          <w:lang w:eastAsia="zh-CN"/>
        </w:rPr>
      </w:pPr>
      <w:ins w:id="444" w:author="Emmanuel Thomas" w:date="2025-10-12T11:51:00Z" w16du:dateUtc="2025-10-12T09:51:00Z">
        <w:r>
          <w:rPr>
            <w:lang w:eastAsia="zh-CN"/>
          </w:rPr>
          <w:t>Motivation</w:t>
        </w:r>
      </w:ins>
    </w:p>
    <w:p w14:paraId="0313D16F" w14:textId="77777777" w:rsidR="00CB7DC8" w:rsidRDefault="00CB7DC8" w:rsidP="00CB7DC8">
      <w:pPr>
        <w:jc w:val="both"/>
        <w:rPr>
          <w:ins w:id="445" w:author="Emmanuel Thomas" w:date="2025-10-12T11:51:00Z" w16du:dateUtc="2025-10-12T09:51:00Z"/>
          <w:sz w:val="20"/>
          <w:szCs w:val="20"/>
          <w:lang w:val="en-GB" w:eastAsia="zh-CN"/>
        </w:rPr>
      </w:pPr>
      <w:ins w:id="446" w:author="Emmanuel Thomas" w:date="2025-10-12T11:51:00Z" w16du:dateUtc="2025-10-12T09:51:00Z">
        <w:r>
          <w:rPr>
            <w:sz w:val="20"/>
            <w:szCs w:val="20"/>
            <w:lang w:val="en-GB" w:eastAsia="zh-CN"/>
          </w:rPr>
          <w:t>Nothing is stated in SDL currently about the parser behaviour for unexpected trailing bits. Based on the items relating to “parse until” semantics this scenario can be discussed more without needing to enforce a particular approach.</w:t>
        </w:r>
      </w:ins>
    </w:p>
    <w:p w14:paraId="263B2399" w14:textId="77777777" w:rsidR="00CB7DC8" w:rsidRDefault="00CB7DC8" w:rsidP="00CB7DC8">
      <w:pPr>
        <w:rPr>
          <w:ins w:id="447" w:author="Emmanuel Thomas" w:date="2025-10-12T11:51:00Z" w16du:dateUtc="2025-10-12T09:51:00Z"/>
        </w:rPr>
      </w:pPr>
    </w:p>
    <w:p w14:paraId="53504CA7" w14:textId="7CE9579F" w:rsidR="00CB7DC8" w:rsidRDefault="00CB7DC8" w:rsidP="00B7690F">
      <w:pPr>
        <w:pStyle w:val="Heading2"/>
        <w:rPr>
          <w:ins w:id="448" w:author="Emmanuel Thomas" w:date="2025-10-12T11:51:00Z" w16du:dateUtc="2025-10-12T09:51:00Z"/>
        </w:rPr>
      </w:pPr>
      <w:ins w:id="449" w:author="Emmanuel Thomas" w:date="2025-10-12T11:51:00Z" w16du:dateUtc="2025-10-12T09:51:00Z">
        <w:r>
          <w:t>Goal</w:t>
        </w:r>
      </w:ins>
    </w:p>
    <w:p w14:paraId="142945B3" w14:textId="6371B832" w:rsidR="00B7690F" w:rsidRDefault="00B7690F" w:rsidP="00B7690F">
      <w:pPr>
        <w:rPr>
          <w:ins w:id="450" w:author="Emmanuel Thomas" w:date="2025-10-12T11:51:00Z" w16du:dateUtc="2025-10-12T09:51:00Z"/>
          <w:lang w:val="en-GB"/>
        </w:rPr>
      </w:pPr>
      <w:ins w:id="451" w:author="Emmanuel Thomas" w:date="2025-10-12T11:51:00Z">
        <w:r w:rsidRPr="00B7690F">
          <w:rPr>
            <w:lang w:val="en-GB"/>
          </w:rPr>
          <w:t>Explicitly discuss the different scenarios in which a parser can encounter trailing bits and clarify which have defined behaviour (based on “parse until” semantics, fixed size classes and expandable classes) and which have undefined behaviour.</w:t>
        </w:r>
      </w:ins>
    </w:p>
    <w:p w14:paraId="7349F7EE" w14:textId="77777777" w:rsidR="00AD6627" w:rsidRDefault="00AD6627" w:rsidP="00B7690F">
      <w:pPr>
        <w:rPr>
          <w:ins w:id="452" w:author="Emmanuel Thomas" w:date="2025-10-12T11:51:00Z" w16du:dateUtc="2025-10-12T09:51:00Z"/>
          <w:lang w:val="en-GB"/>
        </w:rPr>
      </w:pPr>
    </w:p>
    <w:p w14:paraId="592C2AAB" w14:textId="69CF78A8" w:rsidR="00594E04" w:rsidRDefault="00594E04">
      <w:pPr>
        <w:pStyle w:val="Heading1"/>
        <w:rPr>
          <w:ins w:id="453" w:author="Emmanuel Thomas" w:date="2025-10-12T11:53:00Z" w16du:dateUtc="2025-10-12T09:53:00Z"/>
          <w:lang w:eastAsia="zh-CN"/>
        </w:rPr>
        <w:pPrChange w:id="454" w:author="Emmanuel Thomas" w:date="2025-10-12T11:53:00Z" w16du:dateUtc="2025-10-12T09:53:00Z">
          <w:pPr/>
        </w:pPrChange>
      </w:pPr>
      <w:bookmarkStart w:id="455" w:name="_Toc211163222"/>
      <w:ins w:id="456" w:author="Emmanuel Thomas" w:date="2025-10-12T11:53:00Z" w16du:dateUtc="2025-10-12T09:53:00Z">
        <w:r>
          <w:t xml:space="preserve">Topic #15: </w:t>
        </w:r>
        <w:r>
          <w:rPr>
            <w:lang w:eastAsia="zh-CN"/>
          </w:rPr>
          <w:t xml:space="preserve">Explicit </w:t>
        </w:r>
        <w:r w:rsidRPr="00594E04">
          <w:rPr>
            <w:lang w:eastAsia="zh-CN"/>
          </w:rPr>
          <w:t>parsing behaviour</w:t>
        </w:r>
        <w:bookmarkEnd w:id="455"/>
      </w:ins>
    </w:p>
    <w:p w14:paraId="105F60C2" w14:textId="62DCBE85" w:rsidR="00AD6627" w:rsidRDefault="00594E04" w:rsidP="00594E04">
      <w:pPr>
        <w:pStyle w:val="Heading2"/>
        <w:rPr>
          <w:ins w:id="457" w:author="Emmanuel Thomas" w:date="2025-10-12T11:53:00Z" w16du:dateUtc="2025-10-12T09:53:00Z"/>
        </w:rPr>
      </w:pPr>
      <w:ins w:id="458" w:author="Emmanuel Thomas" w:date="2025-10-12T11:53:00Z" w16du:dateUtc="2025-10-12T09:53:00Z">
        <w:r>
          <w:t>Motivation</w:t>
        </w:r>
      </w:ins>
    </w:p>
    <w:p w14:paraId="1A4C69C4" w14:textId="77777777" w:rsidR="00714963" w:rsidRDefault="00714963" w:rsidP="00714963">
      <w:pPr>
        <w:jc w:val="both"/>
        <w:rPr>
          <w:ins w:id="459" w:author="Emmanuel Thomas" w:date="2025-10-12T11:53:00Z" w16du:dateUtc="2025-10-12T09:53:00Z"/>
          <w:sz w:val="20"/>
          <w:szCs w:val="20"/>
          <w:lang w:val="en-GB" w:eastAsia="zh-CN"/>
        </w:rPr>
      </w:pPr>
      <w:ins w:id="460" w:author="Emmanuel Thomas" w:date="2025-10-12T11:53:00Z" w16du:dateUtc="2025-10-12T09:53:00Z">
        <w:r>
          <w:rPr>
            <w:sz w:val="20"/>
            <w:szCs w:val="20"/>
            <w:lang w:val="en-GB" w:eastAsia="zh-CN"/>
          </w:rPr>
          <w:t>Currently ISOBMFF structures are built on invalid and arbitrary usage and interpretation of SDL syntax and incompatible parsing behaviour is defined in text. Instead ISOBMFF should be able to easily and correctly use the correct SDL and  parsing behaviour associated with that SDL syntax should appear in the SDL standard descriptive text.</w:t>
        </w:r>
      </w:ins>
    </w:p>
    <w:p w14:paraId="38771DE4" w14:textId="77777777" w:rsidR="00594E04" w:rsidRDefault="00594E04" w:rsidP="00594E04">
      <w:pPr>
        <w:rPr>
          <w:ins w:id="461" w:author="Emmanuel Thomas" w:date="2025-10-12T11:53:00Z" w16du:dateUtc="2025-10-12T09:53:00Z"/>
          <w:lang w:val="en-GB"/>
        </w:rPr>
      </w:pPr>
    </w:p>
    <w:p w14:paraId="73E47C8C" w14:textId="20A8B7C1" w:rsidR="00714963" w:rsidRDefault="00714963" w:rsidP="00714963">
      <w:pPr>
        <w:pStyle w:val="Heading2"/>
        <w:rPr>
          <w:ins w:id="462" w:author="Emmanuel Thomas" w:date="2025-10-12T11:53:00Z" w16du:dateUtc="2025-10-12T09:53:00Z"/>
        </w:rPr>
      </w:pPr>
      <w:ins w:id="463" w:author="Emmanuel Thomas" w:date="2025-10-12T11:53:00Z" w16du:dateUtc="2025-10-12T09:53:00Z">
        <w:r>
          <w:t>Goal</w:t>
        </w:r>
      </w:ins>
    </w:p>
    <w:p w14:paraId="351D37BF" w14:textId="6DDEC0E2" w:rsidR="00714963" w:rsidRDefault="00FC17D5" w:rsidP="00714963">
      <w:pPr>
        <w:rPr>
          <w:ins w:id="464" w:author="Emmanuel Thomas" w:date="2025-10-12T11:53:00Z" w16du:dateUtc="2025-10-12T09:53:00Z"/>
          <w:lang w:val="en-GB"/>
        </w:rPr>
      </w:pPr>
      <w:ins w:id="465" w:author="Emmanuel Thomas" w:date="2025-10-12T11:53:00Z">
        <w:r w:rsidRPr="00FC17D5">
          <w:rPr>
            <w:lang w:val="en-GB"/>
          </w:rPr>
          <w:t>Ensure references in ISOBMFF regarding parsing behaviour can be replaced by SDL syntax and parsing behaviour described in SDL.</w:t>
        </w:r>
      </w:ins>
    </w:p>
    <w:p w14:paraId="1DCF7907" w14:textId="77777777" w:rsidR="00FC17D5" w:rsidRDefault="00FC17D5" w:rsidP="00714963">
      <w:pPr>
        <w:rPr>
          <w:ins w:id="466" w:author="Emmanuel Thomas" w:date="2025-10-12T11:53:00Z" w16du:dateUtc="2025-10-12T09:53:00Z"/>
          <w:lang w:val="en-GB"/>
        </w:rPr>
      </w:pPr>
    </w:p>
    <w:p w14:paraId="6240C2D0" w14:textId="56D6A480" w:rsidR="009812AC" w:rsidRDefault="009812AC">
      <w:pPr>
        <w:pStyle w:val="Heading1"/>
        <w:rPr>
          <w:ins w:id="467" w:author="Emmanuel Thomas" w:date="2025-10-12T11:55:00Z" w16du:dateUtc="2025-10-12T09:55:00Z"/>
          <w:lang w:eastAsia="zh-CN"/>
        </w:rPr>
        <w:pPrChange w:id="468" w:author="Emmanuel Thomas" w:date="2025-10-12T11:55:00Z" w16du:dateUtc="2025-10-12T09:55:00Z">
          <w:pPr/>
        </w:pPrChange>
      </w:pPr>
      <w:bookmarkStart w:id="469" w:name="_Toc211163223"/>
      <w:ins w:id="470" w:author="Emmanuel Thomas" w:date="2025-10-12T11:55:00Z" w16du:dateUtc="2025-10-12T09:55:00Z">
        <w:r>
          <w:t xml:space="preserve">Topic #16: </w:t>
        </w:r>
        <w:r>
          <w:rPr>
            <w:lang w:eastAsia="zh-CN"/>
          </w:rPr>
          <w:t xml:space="preserve">Extended </w:t>
        </w:r>
        <w:r w:rsidRPr="00C04D11">
          <w:rPr>
            <w:lang w:eastAsia="zh-CN"/>
          </w:rPr>
          <w:t>value constraints</w:t>
        </w:r>
        <w:bookmarkEnd w:id="469"/>
      </w:ins>
    </w:p>
    <w:p w14:paraId="7FEBFA80" w14:textId="33F8C376" w:rsidR="00FC17D5" w:rsidRDefault="009812AC" w:rsidP="009812AC">
      <w:pPr>
        <w:pStyle w:val="Heading2"/>
        <w:rPr>
          <w:ins w:id="471" w:author="Emmanuel Thomas" w:date="2025-10-12T11:55:00Z" w16du:dateUtc="2025-10-12T09:55:00Z"/>
        </w:rPr>
      </w:pPr>
      <w:ins w:id="472" w:author="Emmanuel Thomas" w:date="2025-10-12T11:55:00Z" w16du:dateUtc="2025-10-12T09:55:00Z">
        <w:r>
          <w:t>Motivation</w:t>
        </w:r>
      </w:ins>
    </w:p>
    <w:p w14:paraId="7AA79B61" w14:textId="77777777" w:rsidR="00A0439D" w:rsidRDefault="00A0439D" w:rsidP="00A0439D">
      <w:pPr>
        <w:widowControl/>
        <w:autoSpaceDE/>
        <w:jc w:val="both"/>
        <w:rPr>
          <w:ins w:id="473" w:author="Emmanuel Thomas" w:date="2025-10-12T11:55:00Z" w16du:dateUtc="2025-10-12T09:55:00Z"/>
          <w:sz w:val="20"/>
          <w:szCs w:val="20"/>
          <w:lang w:val="en-GB" w:eastAsia="zh-CN"/>
        </w:rPr>
      </w:pPr>
      <w:ins w:id="474" w:author="Emmanuel Thomas" w:date="2025-10-12T11:55:00Z" w16du:dateUtc="2025-10-12T09:55:00Z">
        <w:r>
          <w:rPr>
            <w:sz w:val="20"/>
            <w:szCs w:val="20"/>
            <w:lang w:val="en-GB" w:eastAsia="zh-CN"/>
          </w:rPr>
          <w:t>The SDL does not provide mechanisms to define value constraints beyond expected values of elementary type members or array members extending a particular base class. This results in a large number of constraints being defined in textual descriptions rather than in a succinct syntax.</w:t>
        </w:r>
      </w:ins>
    </w:p>
    <w:p w14:paraId="2439C19F" w14:textId="77777777" w:rsidR="009812AC" w:rsidRDefault="009812AC" w:rsidP="009812AC">
      <w:pPr>
        <w:rPr>
          <w:ins w:id="475" w:author="Emmanuel Thomas" w:date="2025-10-12T11:55:00Z" w16du:dateUtc="2025-10-12T09:55:00Z"/>
          <w:lang w:val="en-GB"/>
        </w:rPr>
      </w:pPr>
    </w:p>
    <w:p w14:paraId="661F96F3" w14:textId="546B84B3" w:rsidR="00A0439D" w:rsidRDefault="00286517" w:rsidP="00A0439D">
      <w:pPr>
        <w:pStyle w:val="Heading2"/>
        <w:rPr>
          <w:ins w:id="476" w:author="Emmanuel Thomas" w:date="2025-10-12T11:56:00Z" w16du:dateUtc="2025-10-12T09:56:00Z"/>
        </w:rPr>
      </w:pPr>
      <w:ins w:id="477" w:author="Emmanuel Thomas" w:date="2025-10-12T11:56:00Z" w16du:dateUtc="2025-10-12T09:56:00Z">
        <w:r>
          <w:t>Change #1</w:t>
        </w:r>
      </w:ins>
    </w:p>
    <w:p w14:paraId="710DCED8" w14:textId="77777777" w:rsidR="00286517" w:rsidRDefault="00286517" w:rsidP="00286517">
      <w:pPr>
        <w:rPr>
          <w:ins w:id="478" w:author="Emmanuel Thomas" w:date="2025-10-12T11:56:00Z" w16du:dateUtc="2025-10-12T09:56:00Z"/>
          <w:lang w:val="en-GB"/>
        </w:rPr>
      </w:pPr>
    </w:p>
    <w:p w14:paraId="700EA5D4" w14:textId="77777777" w:rsidR="00286517" w:rsidRPr="00286517" w:rsidRDefault="00286517" w:rsidP="00286517">
      <w:pPr>
        <w:rPr>
          <w:ins w:id="479" w:author="Emmanuel Thomas" w:date="2025-10-12T11:56:00Z"/>
          <w:lang w:val="en-GB"/>
        </w:rPr>
      </w:pPr>
      <w:ins w:id="480" w:author="Emmanuel Thomas" w:date="2025-10-12T11:56:00Z">
        <w:r w:rsidRPr="00286517">
          <w:rPr>
            <w:lang w:val="en-GB"/>
          </w:rPr>
          <w:t>Define an SDL syntax to limit a member to be a subset of derived instances of a particular base class.</w:t>
        </w:r>
      </w:ins>
    </w:p>
    <w:p w14:paraId="7CFC96BF" w14:textId="77777777" w:rsidR="00286517" w:rsidRPr="00286517" w:rsidRDefault="00286517" w:rsidP="00286517">
      <w:pPr>
        <w:rPr>
          <w:ins w:id="481" w:author="Emmanuel Thomas" w:date="2025-10-12T11:56:00Z"/>
          <w:lang w:val="en-GB"/>
        </w:rPr>
      </w:pPr>
    </w:p>
    <w:p w14:paraId="01300A69" w14:textId="77777777" w:rsidR="00286517" w:rsidRPr="00286517" w:rsidRDefault="00286517" w:rsidP="00286517">
      <w:pPr>
        <w:rPr>
          <w:ins w:id="482" w:author="Emmanuel Thomas" w:date="2025-10-12T11:56:00Z"/>
          <w:lang w:val="en-GB"/>
        </w:rPr>
      </w:pPr>
      <w:ins w:id="483" w:author="Emmanuel Thomas" w:date="2025-10-12T11:56:00Z">
        <w:r w:rsidRPr="00286517">
          <w:rPr>
            <w:lang w:val="en-GB"/>
          </w:rPr>
          <w:t>For example:</w:t>
        </w:r>
      </w:ins>
    </w:p>
    <w:p w14:paraId="2B0C1CB6" w14:textId="77777777" w:rsidR="00286517" w:rsidRPr="00286517" w:rsidRDefault="00286517" w:rsidP="00286517">
      <w:pPr>
        <w:rPr>
          <w:ins w:id="484" w:author="Emmanuel Thomas" w:date="2025-10-12T11:56:00Z"/>
          <w:lang w:val="en-GB"/>
        </w:rPr>
      </w:pPr>
    </w:p>
    <w:p w14:paraId="0AB63F4C" w14:textId="77777777" w:rsidR="00286517" w:rsidRPr="00286517" w:rsidRDefault="00286517" w:rsidP="00286517">
      <w:pPr>
        <w:rPr>
          <w:ins w:id="485" w:author="Emmanuel Thomas" w:date="2025-10-12T11:56:00Z"/>
          <w:lang w:val="en-GB"/>
        </w:rPr>
      </w:pPr>
      <w:ins w:id="486" w:author="Emmanuel Thomas" w:date="2025-10-12T11:56:00Z">
        <w:r w:rsidRPr="00286517">
          <w:rPr>
            <w:lang w:val="en-GB"/>
          </w:rPr>
          <w:t>class A {</w:t>
        </w:r>
      </w:ins>
    </w:p>
    <w:p w14:paraId="0CA70909" w14:textId="77777777" w:rsidR="00286517" w:rsidRPr="00286517" w:rsidRDefault="00286517" w:rsidP="00286517">
      <w:pPr>
        <w:rPr>
          <w:ins w:id="487" w:author="Emmanuel Thomas" w:date="2025-10-12T11:56:00Z"/>
          <w:lang w:val="en-GB"/>
        </w:rPr>
      </w:pPr>
      <w:ins w:id="488" w:author="Emmanuel Thomas" w:date="2025-10-12T11:56:00Z">
        <w:r w:rsidRPr="00286517">
          <w:rPr>
            <w:lang w:val="en-GB"/>
          </w:rPr>
          <w:t xml:space="preserve">  </w:t>
        </w:r>
        <w:proofErr w:type="spellStart"/>
        <w:r w:rsidRPr="00286517">
          <w:rPr>
            <w:lang w:val="en-GB"/>
          </w:rPr>
          <w:t>base_class</w:t>
        </w:r>
        <w:proofErr w:type="spellEnd"/>
        <w:r w:rsidRPr="00286517">
          <w:rPr>
            <w:lang w:val="en-GB"/>
          </w:rPr>
          <w:t xml:space="preserve"> b; // b can only be derived_class1 or derived_class3</w:t>
        </w:r>
      </w:ins>
    </w:p>
    <w:p w14:paraId="7F1265DC" w14:textId="77777777" w:rsidR="00286517" w:rsidRPr="00286517" w:rsidRDefault="00286517" w:rsidP="00286517">
      <w:pPr>
        <w:rPr>
          <w:ins w:id="489" w:author="Emmanuel Thomas" w:date="2025-10-12T11:56:00Z"/>
          <w:lang w:val="en-GB"/>
        </w:rPr>
      </w:pPr>
      <w:ins w:id="490" w:author="Emmanuel Thomas" w:date="2025-10-12T11:56:00Z">
        <w:r w:rsidRPr="00286517">
          <w:rPr>
            <w:lang w:val="en-GB"/>
          </w:rPr>
          <w:t>}</w:t>
        </w:r>
      </w:ins>
    </w:p>
    <w:p w14:paraId="7FDAAB55" w14:textId="77777777" w:rsidR="00286517" w:rsidRPr="00286517" w:rsidRDefault="00286517" w:rsidP="00286517">
      <w:pPr>
        <w:rPr>
          <w:ins w:id="491" w:author="Emmanuel Thomas" w:date="2025-10-12T11:56:00Z"/>
          <w:lang w:val="en-GB"/>
        </w:rPr>
      </w:pPr>
    </w:p>
    <w:p w14:paraId="02EBCE99" w14:textId="77777777" w:rsidR="00286517" w:rsidRPr="00286517" w:rsidRDefault="00286517" w:rsidP="00286517">
      <w:pPr>
        <w:rPr>
          <w:ins w:id="492" w:author="Emmanuel Thomas" w:date="2025-10-12T11:56:00Z"/>
          <w:lang w:val="en-GB"/>
        </w:rPr>
      </w:pPr>
      <w:ins w:id="493" w:author="Emmanuel Thomas" w:date="2025-10-12T11:56:00Z">
        <w:r w:rsidRPr="00286517">
          <w:rPr>
            <w:lang w:val="en-GB"/>
          </w:rPr>
          <w:t>could be expressed as:</w:t>
        </w:r>
      </w:ins>
    </w:p>
    <w:p w14:paraId="2B617AA8" w14:textId="77777777" w:rsidR="00286517" w:rsidRPr="00286517" w:rsidRDefault="00286517" w:rsidP="00286517">
      <w:pPr>
        <w:rPr>
          <w:ins w:id="494" w:author="Emmanuel Thomas" w:date="2025-10-12T11:56:00Z"/>
          <w:lang w:val="en-GB"/>
        </w:rPr>
      </w:pPr>
    </w:p>
    <w:p w14:paraId="55AB45EA" w14:textId="77777777" w:rsidR="00286517" w:rsidRPr="00286517" w:rsidRDefault="00286517" w:rsidP="00286517">
      <w:pPr>
        <w:rPr>
          <w:ins w:id="495" w:author="Emmanuel Thomas" w:date="2025-10-12T11:56:00Z"/>
          <w:lang w:val="en-GB"/>
        </w:rPr>
      </w:pPr>
      <w:ins w:id="496" w:author="Emmanuel Thomas" w:date="2025-10-12T11:56:00Z">
        <w:r w:rsidRPr="00286517">
          <w:rPr>
            <w:lang w:val="en-GB"/>
          </w:rPr>
          <w:lastRenderedPageBreak/>
          <w:t>class A {</w:t>
        </w:r>
      </w:ins>
    </w:p>
    <w:p w14:paraId="26A60C68" w14:textId="77777777" w:rsidR="00286517" w:rsidRPr="00286517" w:rsidRDefault="00286517" w:rsidP="00286517">
      <w:pPr>
        <w:rPr>
          <w:ins w:id="497" w:author="Emmanuel Thomas" w:date="2025-10-12T11:56:00Z"/>
          <w:lang w:val="en-GB"/>
        </w:rPr>
      </w:pPr>
      <w:ins w:id="498" w:author="Emmanuel Thomas" w:date="2025-10-12T11:56:00Z">
        <w:r w:rsidRPr="00286517">
          <w:rPr>
            <w:lang w:val="en-GB"/>
          </w:rPr>
          <w:t xml:space="preserve">  </w:t>
        </w:r>
        <w:proofErr w:type="spellStart"/>
        <w:r w:rsidRPr="00286517">
          <w:rPr>
            <w:lang w:val="en-GB"/>
          </w:rPr>
          <w:t>base_class</w:t>
        </w:r>
        <w:proofErr w:type="spellEnd"/>
        <w:r w:rsidRPr="00286517">
          <w:rPr>
            <w:lang w:val="en-GB"/>
          </w:rPr>
          <w:t>&lt;{derived_class1, derived_class3}&gt; b;</w:t>
        </w:r>
      </w:ins>
    </w:p>
    <w:p w14:paraId="4B36C8EC" w14:textId="77777777" w:rsidR="00286517" w:rsidRPr="00286517" w:rsidRDefault="00286517" w:rsidP="00286517">
      <w:pPr>
        <w:rPr>
          <w:ins w:id="499" w:author="Emmanuel Thomas" w:date="2025-10-12T11:56:00Z"/>
          <w:lang w:val="en-GB"/>
        </w:rPr>
      </w:pPr>
      <w:ins w:id="500" w:author="Emmanuel Thomas" w:date="2025-10-12T11:56:00Z">
        <w:r w:rsidRPr="00286517">
          <w:rPr>
            <w:lang w:val="en-GB"/>
          </w:rPr>
          <w:t>}</w:t>
        </w:r>
      </w:ins>
    </w:p>
    <w:p w14:paraId="4919F9E3" w14:textId="77777777" w:rsidR="00286517" w:rsidRPr="00EC6EB1" w:rsidRDefault="00286517">
      <w:pPr>
        <w:rPr>
          <w:ins w:id="501" w:author="Emmanuel Thomas" w:date="2025-10-12T11:55:00Z" w16du:dateUtc="2025-10-12T09:55:00Z"/>
        </w:rPr>
        <w:pPrChange w:id="502" w:author="Emmanuel Thomas" w:date="2025-10-12T11:56:00Z" w16du:dateUtc="2025-10-12T09:56:00Z">
          <w:pPr>
            <w:pStyle w:val="Heading2"/>
          </w:pPr>
        </w:pPrChange>
      </w:pPr>
    </w:p>
    <w:p w14:paraId="5FAC54DD" w14:textId="0C799322" w:rsidR="00A0439D" w:rsidRDefault="00286517" w:rsidP="00286517">
      <w:pPr>
        <w:pStyle w:val="Heading2"/>
        <w:rPr>
          <w:ins w:id="503" w:author="Emmanuel Thomas" w:date="2025-10-12T11:56:00Z" w16du:dateUtc="2025-10-12T09:56:00Z"/>
        </w:rPr>
      </w:pPr>
      <w:ins w:id="504" w:author="Emmanuel Thomas" w:date="2025-10-12T11:56:00Z" w16du:dateUtc="2025-10-12T09:56:00Z">
        <w:r>
          <w:t>Change #2</w:t>
        </w:r>
      </w:ins>
    </w:p>
    <w:p w14:paraId="5EE5E682" w14:textId="77777777" w:rsidR="00D50BE1" w:rsidRDefault="00D50BE1" w:rsidP="00D50BE1">
      <w:pPr>
        <w:widowControl/>
        <w:autoSpaceDE/>
        <w:jc w:val="both"/>
        <w:rPr>
          <w:ins w:id="505" w:author="Emmanuel Thomas" w:date="2025-10-12T11:56:00Z" w16du:dateUtc="2025-10-12T09:56:00Z"/>
          <w:sz w:val="20"/>
          <w:szCs w:val="20"/>
          <w:lang w:val="en-GB" w:eastAsia="zh-CN"/>
        </w:rPr>
      </w:pPr>
      <w:ins w:id="506" w:author="Emmanuel Thomas" w:date="2025-10-12T11:56:00Z" w16du:dateUtc="2025-10-12T09:56:00Z">
        <w:r>
          <w:rPr>
            <w:sz w:val="20"/>
            <w:szCs w:val="20"/>
            <w:lang w:val="en-GB" w:eastAsia="zh-CN"/>
          </w:rPr>
          <w:t>Define an SDL syntax to limit the derived class types and counts which may be members of an array.</w:t>
        </w:r>
      </w:ins>
    </w:p>
    <w:p w14:paraId="34C8E863" w14:textId="77777777" w:rsidR="00D50BE1" w:rsidRDefault="00D50BE1" w:rsidP="00D50BE1">
      <w:pPr>
        <w:widowControl/>
        <w:autoSpaceDE/>
        <w:jc w:val="both"/>
        <w:rPr>
          <w:ins w:id="507" w:author="Emmanuel Thomas" w:date="2025-10-12T11:56:00Z" w16du:dateUtc="2025-10-12T09:56:00Z"/>
          <w:sz w:val="20"/>
          <w:szCs w:val="20"/>
          <w:lang w:val="en-GB" w:eastAsia="zh-CN"/>
        </w:rPr>
      </w:pPr>
    </w:p>
    <w:p w14:paraId="1A87EBAB" w14:textId="77777777" w:rsidR="00D50BE1" w:rsidRDefault="00D50BE1" w:rsidP="00D50BE1">
      <w:pPr>
        <w:widowControl/>
        <w:autoSpaceDE/>
        <w:jc w:val="both"/>
        <w:rPr>
          <w:ins w:id="508" w:author="Emmanuel Thomas" w:date="2025-10-12T11:56:00Z" w16du:dateUtc="2025-10-12T09:56:00Z"/>
          <w:sz w:val="20"/>
          <w:szCs w:val="20"/>
          <w:lang w:val="en-GB" w:eastAsia="zh-CN"/>
        </w:rPr>
      </w:pPr>
      <w:ins w:id="509" w:author="Emmanuel Thomas" w:date="2025-10-12T11:56:00Z" w16du:dateUtc="2025-10-12T09:56:00Z">
        <w:r>
          <w:rPr>
            <w:sz w:val="20"/>
            <w:szCs w:val="20"/>
            <w:lang w:val="en-GB" w:eastAsia="zh-CN"/>
          </w:rPr>
          <w:t>For example:</w:t>
        </w:r>
      </w:ins>
    </w:p>
    <w:p w14:paraId="6B68C075" w14:textId="77777777" w:rsidR="00D50BE1" w:rsidRDefault="00D50BE1" w:rsidP="00D50BE1">
      <w:pPr>
        <w:widowControl/>
        <w:autoSpaceDE/>
        <w:jc w:val="both"/>
        <w:rPr>
          <w:ins w:id="510" w:author="Emmanuel Thomas" w:date="2025-10-12T11:56:00Z" w16du:dateUtc="2025-10-12T09:56:00Z"/>
          <w:sz w:val="20"/>
          <w:szCs w:val="20"/>
          <w:lang w:val="en-GB" w:eastAsia="zh-CN"/>
        </w:rPr>
      </w:pPr>
    </w:p>
    <w:p w14:paraId="2CAC3155" w14:textId="77777777" w:rsidR="00D50BE1" w:rsidRDefault="00D50BE1" w:rsidP="00D50BE1">
      <w:pPr>
        <w:widowControl/>
        <w:autoSpaceDE/>
        <w:jc w:val="both"/>
        <w:rPr>
          <w:ins w:id="511" w:author="Emmanuel Thomas" w:date="2025-10-12T11:56:00Z" w16du:dateUtc="2025-10-12T09:56:00Z"/>
          <w:rFonts w:ascii="Courier New" w:hAnsi="Courier New" w:cs="Courier New"/>
          <w:sz w:val="20"/>
          <w:szCs w:val="20"/>
          <w:lang w:val="en-GB" w:eastAsia="zh-CN"/>
        </w:rPr>
      </w:pPr>
      <w:ins w:id="512" w:author="Emmanuel Thomas" w:date="2025-10-12T11:56:00Z" w16du:dateUtc="2025-10-12T09:56:00Z">
        <w:r>
          <w:rPr>
            <w:rFonts w:ascii="Courier New" w:hAnsi="Courier New" w:cs="Courier New"/>
            <w:sz w:val="20"/>
            <w:szCs w:val="20"/>
            <w:lang w:val="en-GB" w:eastAsia="zh-CN"/>
          </w:rPr>
          <w:t>class A {</w:t>
        </w:r>
      </w:ins>
    </w:p>
    <w:p w14:paraId="64ED41D9" w14:textId="77777777" w:rsidR="00D50BE1" w:rsidRDefault="00D50BE1" w:rsidP="00D50BE1">
      <w:pPr>
        <w:widowControl/>
        <w:autoSpaceDE/>
        <w:jc w:val="both"/>
        <w:rPr>
          <w:ins w:id="513" w:author="Emmanuel Thomas" w:date="2025-10-12T11:56:00Z" w16du:dateUtc="2025-10-12T09:56:00Z"/>
          <w:rFonts w:ascii="Courier New" w:hAnsi="Courier New" w:cs="Courier New"/>
          <w:sz w:val="20"/>
          <w:szCs w:val="20"/>
          <w:lang w:val="en-GB" w:eastAsia="zh-CN"/>
        </w:rPr>
      </w:pPr>
      <w:ins w:id="514" w:author="Emmanuel Thomas" w:date="2025-10-12T11:56:00Z" w16du:dateUtc="2025-10-12T09:56:00Z">
        <w:r>
          <w:rPr>
            <w:rFonts w:ascii="Courier New" w:hAnsi="Courier New" w:cs="Courier New"/>
            <w:sz w:val="20"/>
            <w:szCs w:val="20"/>
            <w:lang w:val="en-GB" w:eastAsia="zh-CN"/>
          </w:rPr>
          <w:t xml:space="preserve">  </w:t>
        </w:r>
        <w:proofErr w:type="spellStart"/>
        <w:r>
          <w:rPr>
            <w:rFonts w:ascii="Courier New" w:hAnsi="Courier New" w:cs="Courier New"/>
            <w:sz w:val="20"/>
            <w:szCs w:val="20"/>
            <w:lang w:val="en-GB" w:eastAsia="zh-CN"/>
          </w:rPr>
          <w:t>base_class</w:t>
        </w:r>
        <w:proofErr w:type="spellEnd"/>
        <w:r>
          <w:rPr>
            <w:rFonts w:ascii="Courier New" w:hAnsi="Courier New" w:cs="Courier New"/>
            <w:sz w:val="20"/>
            <w:szCs w:val="20"/>
            <w:lang w:val="en-GB" w:eastAsia="zh-CN"/>
          </w:rPr>
          <w:t xml:space="preserve"> b[3..]; // b must contain:</w:t>
        </w:r>
      </w:ins>
    </w:p>
    <w:p w14:paraId="7D0415F8" w14:textId="77777777" w:rsidR="00D50BE1" w:rsidRDefault="00D50BE1" w:rsidP="00D50BE1">
      <w:pPr>
        <w:widowControl/>
        <w:autoSpaceDE/>
        <w:jc w:val="both"/>
        <w:rPr>
          <w:ins w:id="515" w:author="Emmanuel Thomas" w:date="2025-10-12T11:56:00Z" w16du:dateUtc="2025-10-12T09:56:00Z"/>
          <w:rFonts w:ascii="Courier New" w:hAnsi="Courier New" w:cs="Courier New"/>
          <w:sz w:val="20"/>
          <w:szCs w:val="20"/>
          <w:lang w:val="en-GB" w:eastAsia="zh-CN"/>
        </w:rPr>
      </w:pPr>
      <w:ins w:id="516" w:author="Emmanuel Thomas" w:date="2025-10-12T11:56:00Z" w16du:dateUtc="2025-10-12T09:56:00Z">
        <w:r>
          <w:rPr>
            <w:rFonts w:ascii="Courier New" w:hAnsi="Courier New" w:cs="Courier New"/>
            <w:sz w:val="20"/>
            <w:szCs w:val="20"/>
            <w:lang w:val="en-GB" w:eastAsia="zh-CN"/>
          </w:rPr>
          <w:t xml:space="preserve">                     // 1 derived_class1 member and</w:t>
        </w:r>
      </w:ins>
    </w:p>
    <w:p w14:paraId="20CBB9C4" w14:textId="77777777" w:rsidR="00D50BE1" w:rsidRDefault="00D50BE1" w:rsidP="00D50BE1">
      <w:pPr>
        <w:widowControl/>
        <w:autoSpaceDE/>
        <w:jc w:val="both"/>
        <w:rPr>
          <w:ins w:id="517" w:author="Emmanuel Thomas" w:date="2025-10-12T11:56:00Z" w16du:dateUtc="2025-10-12T09:56:00Z"/>
          <w:rFonts w:ascii="Courier New" w:hAnsi="Courier New" w:cs="Courier New"/>
          <w:sz w:val="20"/>
          <w:szCs w:val="20"/>
          <w:lang w:val="en-GB" w:eastAsia="zh-CN"/>
        </w:rPr>
      </w:pPr>
      <w:ins w:id="518" w:author="Emmanuel Thomas" w:date="2025-10-12T11:56:00Z" w16du:dateUtc="2025-10-12T09:56:00Z">
        <w:r>
          <w:rPr>
            <w:rFonts w:ascii="Courier New" w:hAnsi="Courier New" w:cs="Courier New"/>
            <w:sz w:val="20"/>
            <w:szCs w:val="20"/>
            <w:lang w:val="en-GB" w:eastAsia="zh-CN"/>
          </w:rPr>
          <w:t xml:space="preserve">                     // 2 or more derived_class3 members</w:t>
        </w:r>
      </w:ins>
    </w:p>
    <w:p w14:paraId="42A2529E" w14:textId="77777777" w:rsidR="00D50BE1" w:rsidRDefault="00D50BE1" w:rsidP="00D50BE1">
      <w:pPr>
        <w:widowControl/>
        <w:autoSpaceDE/>
        <w:jc w:val="both"/>
        <w:rPr>
          <w:ins w:id="519" w:author="Emmanuel Thomas" w:date="2025-10-12T11:56:00Z" w16du:dateUtc="2025-10-12T09:56:00Z"/>
          <w:rFonts w:ascii="Courier New" w:hAnsi="Courier New" w:cs="Courier New"/>
          <w:sz w:val="20"/>
          <w:szCs w:val="20"/>
          <w:lang w:val="en-GB" w:eastAsia="zh-CN"/>
        </w:rPr>
      </w:pPr>
      <w:ins w:id="520" w:author="Emmanuel Thomas" w:date="2025-10-12T11:56:00Z" w16du:dateUtc="2025-10-12T09:56:00Z">
        <w:r>
          <w:rPr>
            <w:rFonts w:ascii="Courier New" w:hAnsi="Courier New" w:cs="Courier New"/>
            <w:sz w:val="20"/>
            <w:szCs w:val="20"/>
            <w:lang w:val="en-GB" w:eastAsia="zh-CN"/>
          </w:rPr>
          <w:t>}</w:t>
        </w:r>
      </w:ins>
    </w:p>
    <w:p w14:paraId="68485D00" w14:textId="77777777" w:rsidR="00D50BE1" w:rsidRDefault="00D50BE1" w:rsidP="00D50BE1">
      <w:pPr>
        <w:widowControl/>
        <w:autoSpaceDE/>
        <w:jc w:val="both"/>
        <w:rPr>
          <w:ins w:id="521" w:author="Emmanuel Thomas" w:date="2025-10-12T11:56:00Z" w16du:dateUtc="2025-10-12T09:56:00Z"/>
          <w:rFonts w:ascii="Courier New" w:hAnsi="Courier New" w:cs="Courier New"/>
          <w:sz w:val="20"/>
          <w:szCs w:val="20"/>
          <w:lang w:val="en-GB" w:eastAsia="zh-CN"/>
        </w:rPr>
      </w:pPr>
    </w:p>
    <w:p w14:paraId="3B24AE87" w14:textId="77777777" w:rsidR="00D50BE1" w:rsidRDefault="00D50BE1" w:rsidP="00D50BE1">
      <w:pPr>
        <w:widowControl/>
        <w:autoSpaceDE/>
        <w:jc w:val="both"/>
        <w:rPr>
          <w:ins w:id="522" w:author="Emmanuel Thomas" w:date="2025-10-12T11:56:00Z" w16du:dateUtc="2025-10-12T09:56:00Z"/>
          <w:sz w:val="20"/>
          <w:szCs w:val="20"/>
          <w:lang w:val="en-GB" w:eastAsia="zh-CN"/>
        </w:rPr>
      </w:pPr>
      <w:ins w:id="523" w:author="Emmanuel Thomas" w:date="2025-10-12T11:56:00Z" w16du:dateUtc="2025-10-12T09:56:00Z">
        <w:r>
          <w:rPr>
            <w:sz w:val="20"/>
            <w:szCs w:val="20"/>
            <w:lang w:val="en-GB" w:eastAsia="zh-CN"/>
          </w:rPr>
          <w:t>could be expressed as:</w:t>
        </w:r>
      </w:ins>
    </w:p>
    <w:p w14:paraId="09484F9B" w14:textId="77777777" w:rsidR="00D50BE1" w:rsidRDefault="00D50BE1" w:rsidP="00D50BE1">
      <w:pPr>
        <w:widowControl/>
        <w:autoSpaceDE/>
        <w:jc w:val="both"/>
        <w:rPr>
          <w:ins w:id="524" w:author="Emmanuel Thomas" w:date="2025-10-12T11:56:00Z" w16du:dateUtc="2025-10-12T09:56:00Z"/>
          <w:rFonts w:ascii="Courier New" w:hAnsi="Courier New" w:cs="Courier New"/>
          <w:sz w:val="20"/>
          <w:szCs w:val="20"/>
          <w:lang w:val="en-GB" w:eastAsia="zh-CN"/>
        </w:rPr>
      </w:pPr>
    </w:p>
    <w:p w14:paraId="3622A9A0" w14:textId="77777777" w:rsidR="00D50BE1" w:rsidRDefault="00D50BE1" w:rsidP="00D50BE1">
      <w:pPr>
        <w:widowControl/>
        <w:autoSpaceDE/>
        <w:jc w:val="both"/>
        <w:rPr>
          <w:ins w:id="525" w:author="Emmanuel Thomas" w:date="2025-10-12T11:56:00Z" w16du:dateUtc="2025-10-12T09:56:00Z"/>
          <w:rFonts w:ascii="Courier New" w:hAnsi="Courier New" w:cs="Courier New"/>
          <w:sz w:val="20"/>
          <w:szCs w:val="20"/>
          <w:lang w:val="en-GB" w:eastAsia="zh-CN"/>
        </w:rPr>
      </w:pPr>
      <w:ins w:id="526" w:author="Emmanuel Thomas" w:date="2025-10-12T11:56:00Z" w16du:dateUtc="2025-10-12T09:56:00Z">
        <w:r>
          <w:rPr>
            <w:rFonts w:ascii="Courier New" w:hAnsi="Courier New" w:cs="Courier New"/>
            <w:sz w:val="20"/>
            <w:szCs w:val="20"/>
            <w:lang w:val="en-GB" w:eastAsia="zh-CN"/>
          </w:rPr>
          <w:t>class A {</w:t>
        </w:r>
      </w:ins>
    </w:p>
    <w:p w14:paraId="6AD2416E" w14:textId="77777777" w:rsidR="00D50BE1" w:rsidRDefault="00D50BE1" w:rsidP="00D50BE1">
      <w:pPr>
        <w:widowControl/>
        <w:autoSpaceDE/>
        <w:jc w:val="both"/>
        <w:rPr>
          <w:ins w:id="527" w:author="Emmanuel Thomas" w:date="2025-10-12T11:56:00Z" w16du:dateUtc="2025-10-12T09:56:00Z"/>
          <w:rFonts w:ascii="Courier New" w:hAnsi="Courier New" w:cs="Courier New"/>
          <w:sz w:val="20"/>
          <w:szCs w:val="20"/>
          <w:lang w:val="en-GB" w:eastAsia="zh-CN"/>
        </w:rPr>
      </w:pPr>
      <w:ins w:id="528" w:author="Emmanuel Thomas" w:date="2025-10-12T11:56:00Z" w16du:dateUtc="2025-10-12T09:56:00Z">
        <w:r>
          <w:rPr>
            <w:rFonts w:ascii="Courier New" w:hAnsi="Courier New" w:cs="Courier New"/>
            <w:sz w:val="20"/>
            <w:szCs w:val="20"/>
            <w:lang w:val="en-GB" w:eastAsia="zh-CN"/>
          </w:rPr>
          <w:t xml:space="preserve">  </w:t>
        </w:r>
        <w:proofErr w:type="spellStart"/>
        <w:r>
          <w:rPr>
            <w:rFonts w:ascii="Courier New" w:hAnsi="Courier New" w:cs="Courier New"/>
            <w:sz w:val="20"/>
            <w:szCs w:val="20"/>
            <w:lang w:val="en-GB" w:eastAsia="zh-CN"/>
          </w:rPr>
          <w:t>base_class</w:t>
        </w:r>
        <w:proofErr w:type="spellEnd"/>
        <w:r>
          <w:rPr>
            <w:rFonts w:ascii="Courier New" w:hAnsi="Courier New" w:cs="Courier New"/>
            <w:sz w:val="20"/>
            <w:szCs w:val="20"/>
            <w:lang w:val="en-GB" w:eastAsia="zh-CN"/>
          </w:rPr>
          <w:t xml:space="preserve"> b[3..,&lt;derived_class1[1], derived_class3[2..]&gt;];</w:t>
        </w:r>
      </w:ins>
    </w:p>
    <w:p w14:paraId="1F24FECA" w14:textId="77777777" w:rsidR="00D50BE1" w:rsidRDefault="00D50BE1" w:rsidP="00D50BE1">
      <w:pPr>
        <w:widowControl/>
        <w:autoSpaceDE/>
        <w:jc w:val="both"/>
        <w:rPr>
          <w:ins w:id="529" w:author="Emmanuel Thomas" w:date="2025-10-12T11:56:00Z" w16du:dateUtc="2025-10-12T09:56:00Z"/>
          <w:rFonts w:ascii="Courier New" w:hAnsi="Courier New" w:cs="Courier New"/>
          <w:sz w:val="20"/>
          <w:szCs w:val="20"/>
          <w:lang w:val="en-GB" w:eastAsia="zh-CN"/>
        </w:rPr>
      </w:pPr>
      <w:ins w:id="530" w:author="Emmanuel Thomas" w:date="2025-10-12T11:56:00Z" w16du:dateUtc="2025-10-12T09:56:00Z">
        <w:r>
          <w:rPr>
            <w:rFonts w:ascii="Courier New" w:hAnsi="Courier New" w:cs="Courier New"/>
            <w:sz w:val="20"/>
            <w:szCs w:val="20"/>
            <w:lang w:val="en-GB" w:eastAsia="zh-CN"/>
          </w:rPr>
          <w:t>}</w:t>
        </w:r>
      </w:ins>
    </w:p>
    <w:p w14:paraId="694F5F86" w14:textId="77777777" w:rsidR="00D50BE1" w:rsidRDefault="00D50BE1" w:rsidP="00D50BE1">
      <w:pPr>
        <w:widowControl/>
        <w:autoSpaceDE/>
        <w:jc w:val="both"/>
        <w:rPr>
          <w:ins w:id="531" w:author="Emmanuel Thomas" w:date="2025-10-12T11:56:00Z" w16du:dateUtc="2025-10-12T09:56:00Z"/>
          <w:sz w:val="20"/>
          <w:szCs w:val="20"/>
          <w:lang w:val="en-GB" w:eastAsia="zh-CN"/>
        </w:rPr>
      </w:pPr>
    </w:p>
    <w:p w14:paraId="0885ABF1" w14:textId="14E20823" w:rsidR="00D50BE1" w:rsidRPr="00E62DE1" w:rsidRDefault="00D50BE1">
      <w:pPr>
        <w:pStyle w:val="Heading2"/>
        <w:rPr>
          <w:ins w:id="532" w:author="Emmanuel Thomas" w:date="2025-10-12T11:56:00Z" w16du:dateUtc="2025-10-12T09:56:00Z"/>
          <w:rPrChange w:id="533" w:author="Emmanuel Thomas" w:date="2025-10-12T11:57:00Z" w16du:dateUtc="2025-10-12T09:57:00Z">
            <w:rPr>
              <w:ins w:id="534" w:author="Emmanuel Thomas" w:date="2025-10-12T11:56:00Z" w16du:dateUtc="2025-10-12T09:56:00Z"/>
              <w:lang w:eastAsia="zh-CN"/>
            </w:rPr>
          </w:rPrChange>
        </w:rPr>
        <w:pPrChange w:id="535" w:author="Emmanuel Thomas" w:date="2025-10-12T11:57:00Z" w16du:dateUtc="2025-10-12T09:57:00Z">
          <w:pPr>
            <w:widowControl/>
            <w:autoSpaceDE/>
            <w:jc w:val="both"/>
          </w:pPr>
        </w:pPrChange>
      </w:pPr>
      <w:ins w:id="536" w:author="Emmanuel Thomas" w:date="2025-10-12T11:56:00Z" w16du:dateUtc="2025-10-12T09:56:00Z">
        <w:r>
          <w:t>Change #3</w:t>
        </w:r>
      </w:ins>
    </w:p>
    <w:p w14:paraId="0B21EE4F" w14:textId="77777777" w:rsidR="00D50BE1" w:rsidRDefault="00D50BE1" w:rsidP="00D50BE1">
      <w:pPr>
        <w:widowControl/>
        <w:autoSpaceDE/>
        <w:jc w:val="both"/>
        <w:rPr>
          <w:ins w:id="537" w:author="Emmanuel Thomas" w:date="2025-10-12T11:56:00Z" w16du:dateUtc="2025-10-12T09:56:00Z"/>
          <w:sz w:val="20"/>
          <w:szCs w:val="20"/>
          <w:lang w:val="en-GB" w:eastAsia="zh-CN"/>
        </w:rPr>
      </w:pPr>
      <w:ins w:id="538" w:author="Emmanuel Thomas" w:date="2025-10-12T11:56:00Z" w16du:dateUtc="2025-10-12T09:56:00Z">
        <w:r>
          <w:rPr>
            <w:sz w:val="20"/>
            <w:szCs w:val="20"/>
            <w:lang w:val="en-GB" w:eastAsia="zh-CN"/>
          </w:rPr>
          <w:t>The SDL also does not provide a mechanism to further constrain values of an existing SDL i.e. when one SDL specification makes use of another.</w:t>
        </w:r>
      </w:ins>
    </w:p>
    <w:p w14:paraId="3A69E3B8" w14:textId="77777777" w:rsidR="00D50BE1" w:rsidRDefault="00D50BE1" w:rsidP="00D50BE1">
      <w:pPr>
        <w:widowControl/>
        <w:autoSpaceDE/>
        <w:jc w:val="both"/>
        <w:rPr>
          <w:ins w:id="539" w:author="Emmanuel Thomas" w:date="2025-10-12T11:56:00Z" w16du:dateUtc="2025-10-12T09:56:00Z"/>
          <w:sz w:val="20"/>
          <w:szCs w:val="20"/>
          <w:lang w:val="en-GB" w:eastAsia="zh-CN"/>
        </w:rPr>
      </w:pPr>
    </w:p>
    <w:p w14:paraId="5B18462E" w14:textId="2D8796D8" w:rsidR="00286517" w:rsidRDefault="00D50BE1">
      <w:pPr>
        <w:widowControl/>
        <w:autoSpaceDE/>
        <w:jc w:val="both"/>
        <w:rPr>
          <w:ins w:id="540" w:author="Emmanuel Thomas" w:date="2025-10-12T12:03:00Z" w16du:dateUtc="2025-10-12T10:03:00Z"/>
          <w:sz w:val="20"/>
          <w:szCs w:val="20"/>
          <w:lang w:val="en-GB" w:eastAsia="zh-CN"/>
        </w:rPr>
      </w:pPr>
      <w:ins w:id="541" w:author="Emmanuel Thomas" w:date="2025-10-12T11:56:00Z" w16du:dateUtc="2025-10-12T09:56:00Z">
        <w:r>
          <w:rPr>
            <w:sz w:val="20"/>
            <w:szCs w:val="20"/>
            <w:lang w:val="en-GB" w:eastAsia="zh-CN"/>
          </w:rPr>
          <w:t>Define a new SDL constraints mechanism which is orthogonal to the existing syntax and which can be applied optionally and cumulatively and which can be used to extend the constraints of an existing SDL definition i.e. further constrain values, derived classes, array member types and array lengths.</w:t>
        </w:r>
      </w:ins>
    </w:p>
    <w:p w14:paraId="2E83B0CA" w14:textId="77777777" w:rsidR="007E1B6E" w:rsidRDefault="007E1B6E">
      <w:pPr>
        <w:widowControl/>
        <w:autoSpaceDE/>
        <w:jc w:val="both"/>
        <w:rPr>
          <w:ins w:id="542" w:author="Emmanuel Thomas" w:date="2025-10-12T12:03:00Z" w16du:dateUtc="2025-10-12T10:03:00Z"/>
          <w:sz w:val="20"/>
          <w:szCs w:val="20"/>
          <w:lang w:val="en-GB" w:eastAsia="zh-CN"/>
        </w:rPr>
      </w:pPr>
    </w:p>
    <w:p w14:paraId="297F87B5" w14:textId="4B7B7A35" w:rsidR="007E1B6E" w:rsidRDefault="007E1B6E" w:rsidP="00606A8F">
      <w:pPr>
        <w:pStyle w:val="Heading1"/>
        <w:rPr>
          <w:ins w:id="543" w:author="Emmanuel Thomas" w:date="2025-10-12T12:03:00Z" w16du:dateUtc="2025-10-12T10:03:00Z"/>
          <w:lang w:eastAsia="zh-CN"/>
        </w:rPr>
      </w:pPr>
      <w:bookmarkStart w:id="544" w:name="_Toc211163224"/>
      <w:ins w:id="545" w:author="Emmanuel Thomas" w:date="2025-10-12T12:03:00Z" w16du:dateUtc="2025-10-12T10:03:00Z">
        <w:r>
          <w:rPr>
            <w:lang w:eastAsia="zh-CN"/>
          </w:rPr>
          <w:t xml:space="preserve">Topic #17: </w:t>
        </w:r>
        <w:r w:rsidR="00606A8F" w:rsidRPr="00606A8F">
          <w:rPr>
            <w:lang w:eastAsia="zh-CN"/>
          </w:rPr>
          <w:t>Usage Phases concept</w:t>
        </w:r>
        <w:bookmarkEnd w:id="544"/>
      </w:ins>
    </w:p>
    <w:p w14:paraId="6CCD95C3" w14:textId="77777777" w:rsidR="00606A8F" w:rsidRPr="00606A8F" w:rsidRDefault="00606A8F" w:rsidP="00606A8F">
      <w:pPr>
        <w:rPr>
          <w:ins w:id="546" w:author="Emmanuel Thomas" w:date="2025-10-12T12:03:00Z" w16du:dateUtc="2025-10-12T10:03:00Z"/>
          <w:rPrChange w:id="547" w:author="Emmanuel Thomas" w:date="2025-10-12T12:03:00Z" w16du:dateUtc="2025-10-12T10:03:00Z">
            <w:rPr>
              <w:ins w:id="548" w:author="Emmanuel Thomas" w:date="2025-10-12T12:03:00Z" w16du:dateUtc="2025-10-12T10:03:00Z"/>
              <w:lang w:eastAsia="zh-CN"/>
            </w:rPr>
          </w:rPrChange>
        </w:rPr>
        <w:pPrChange w:id="549" w:author="Emmanuel Thomas" w:date="2025-10-12T12:03:00Z" w16du:dateUtc="2025-10-12T10:03:00Z">
          <w:pPr>
            <w:pStyle w:val="Heading1"/>
            <w:numPr>
              <w:numId w:val="0"/>
            </w:numPr>
          </w:pPr>
        </w:pPrChange>
      </w:pPr>
    </w:p>
    <w:p w14:paraId="559AB441" w14:textId="616BB506" w:rsidR="00606A8F" w:rsidRDefault="00606A8F" w:rsidP="00606A8F">
      <w:pPr>
        <w:pStyle w:val="Heading2"/>
        <w:rPr>
          <w:ins w:id="550" w:author="Emmanuel Thomas" w:date="2025-10-12T12:04:00Z" w16du:dateUtc="2025-10-12T10:04:00Z"/>
          <w:lang w:eastAsia="zh-CN"/>
        </w:rPr>
      </w:pPr>
      <w:ins w:id="551" w:author="Emmanuel Thomas" w:date="2025-10-12T12:03:00Z" w16du:dateUtc="2025-10-12T10:03:00Z">
        <w:r>
          <w:rPr>
            <w:lang w:eastAsia="zh-CN"/>
          </w:rPr>
          <w:t>Motivation</w:t>
        </w:r>
      </w:ins>
    </w:p>
    <w:p w14:paraId="214790AD" w14:textId="5C333019" w:rsidR="00DB4C77" w:rsidRPr="00DB4C77" w:rsidRDefault="00DB4C77" w:rsidP="00DB4C77">
      <w:pPr>
        <w:rPr>
          <w:ins w:id="552" w:author="Emmanuel Thomas" w:date="2025-10-12T12:04:00Z" w16du:dateUtc="2025-10-12T10:04:00Z"/>
          <w:lang w:eastAsia="zh-CN"/>
          <w:rPrChange w:id="553" w:author="Emmanuel Thomas" w:date="2025-10-12T12:04:00Z" w16du:dateUtc="2025-10-12T10:04:00Z">
            <w:rPr>
              <w:ins w:id="554" w:author="Emmanuel Thomas" w:date="2025-10-12T12:04:00Z" w16du:dateUtc="2025-10-12T10:04:00Z"/>
              <w:i/>
              <w:iCs/>
              <w:lang w:eastAsia="zh-CN"/>
            </w:rPr>
          </w:rPrChange>
        </w:rPr>
      </w:pPr>
      <w:ins w:id="555" w:author="Emmanuel Thomas" w:date="2025-10-12T12:04:00Z" w16du:dateUtc="2025-10-12T10:04:00Z">
        <w:r>
          <w:rPr>
            <w:lang w:eastAsia="zh-CN"/>
          </w:rPr>
          <w:t>SDL extract:</w:t>
        </w:r>
      </w:ins>
    </w:p>
    <w:p w14:paraId="3C5937B8" w14:textId="50FD5235" w:rsidR="00DB4C77" w:rsidRPr="00DB4C77" w:rsidRDefault="00DB4C77" w:rsidP="00DB4C77">
      <w:pPr>
        <w:ind w:left="720"/>
        <w:rPr>
          <w:ins w:id="556" w:author="Emmanuel Thomas" w:date="2025-10-12T12:04:00Z"/>
          <w:i/>
          <w:iCs/>
          <w:lang w:eastAsia="zh-CN"/>
        </w:rPr>
        <w:pPrChange w:id="557" w:author="Emmanuel Thomas" w:date="2025-10-12T12:04:00Z" w16du:dateUtc="2025-10-12T10:04:00Z">
          <w:pPr/>
        </w:pPrChange>
      </w:pPr>
      <w:ins w:id="558" w:author="Emmanuel Thomas" w:date="2025-10-12T12:04:00Z">
        <w:r w:rsidRPr="00DB4C77">
          <w:rPr>
            <w:i/>
            <w:iCs/>
            <w:lang w:eastAsia="zh-CN"/>
          </w:rPr>
          <w:t>abstract concept of a volatile storage area for variable values</w:t>
        </w:r>
      </w:ins>
    </w:p>
    <w:p w14:paraId="45BB58EC" w14:textId="77777777" w:rsidR="00DB4C77" w:rsidRPr="00DB4C77" w:rsidRDefault="00DB4C77" w:rsidP="00DB4C77">
      <w:pPr>
        <w:ind w:left="720"/>
        <w:rPr>
          <w:ins w:id="559" w:author="Emmanuel Thomas" w:date="2025-10-12T12:04:00Z"/>
          <w:i/>
          <w:iCs/>
          <w:lang w:eastAsia="zh-CN"/>
        </w:rPr>
        <w:pPrChange w:id="560" w:author="Emmanuel Thomas" w:date="2025-10-12T12:04:00Z" w16du:dateUtc="2025-10-12T10:04:00Z">
          <w:pPr/>
        </w:pPrChange>
      </w:pPr>
      <w:ins w:id="561" w:author="Emmanuel Thomas" w:date="2025-10-12T12:04:00Z">
        <w:r w:rsidRPr="00DB4C77">
          <w:rPr>
            <w:i/>
            <w:iCs/>
            <w:lang w:eastAsia="zh-CN"/>
          </w:rPr>
          <w:t>Note 1 to entry: A computer program implementation would use computer memory for this and may choose to impose constraints such as storage size.</w:t>
        </w:r>
      </w:ins>
    </w:p>
    <w:p w14:paraId="3F4F2FB9" w14:textId="77777777" w:rsidR="00DB4C77" w:rsidRPr="00DB4C77" w:rsidRDefault="00DB4C77" w:rsidP="00DB4C77">
      <w:pPr>
        <w:rPr>
          <w:ins w:id="562" w:author="Emmanuel Thomas" w:date="2025-10-12T12:04:00Z"/>
          <w:lang w:eastAsia="zh-CN"/>
        </w:rPr>
      </w:pPr>
    </w:p>
    <w:p w14:paraId="5BE6ABD0" w14:textId="0CFF869A" w:rsidR="00DB4C77" w:rsidRPr="00DB4C77" w:rsidRDefault="00DB4C77" w:rsidP="00DB4C77">
      <w:pPr>
        <w:rPr>
          <w:ins w:id="563" w:author="Emmanuel Thomas" w:date="2025-10-12T12:04:00Z"/>
          <w:lang w:eastAsia="zh-CN"/>
        </w:rPr>
      </w:pPr>
      <w:ins w:id="564" w:author="Emmanuel Thomas" w:date="2025-10-12T12:04:00Z">
        <w:r w:rsidRPr="00DB4C77">
          <w:rPr>
            <w:lang w:eastAsia="zh-CN"/>
          </w:rPr>
          <w:t>For the first edition of SDL th</w:t>
        </w:r>
      </w:ins>
      <w:ins w:id="565" w:author="Emmanuel Thomas" w:date="2025-10-12T12:04:00Z" w16du:dateUtc="2025-10-12T10:04:00Z">
        <w:r>
          <w:rPr>
            <w:lang w:eastAsia="zh-CN"/>
          </w:rPr>
          <w:t>e</w:t>
        </w:r>
      </w:ins>
      <w:ins w:id="566" w:author="Emmanuel Thomas" w:date="2025-10-12T12:04:00Z">
        <w:r w:rsidRPr="00DB4C77">
          <w:rPr>
            <w:lang w:eastAsia="zh-CN"/>
          </w:rPr>
          <w:t xml:space="preserve"> definition </w:t>
        </w:r>
      </w:ins>
      <w:ins w:id="567" w:author="Emmanuel Thomas" w:date="2025-10-12T12:04:00Z" w16du:dateUtc="2025-10-12T10:04:00Z">
        <w:r>
          <w:rPr>
            <w:lang w:eastAsia="zh-CN"/>
          </w:rPr>
          <w:t xml:space="preserve">of parsing </w:t>
        </w:r>
      </w:ins>
      <w:ins w:id="568" w:author="Emmanuel Thomas" w:date="2025-10-12T12:04:00Z">
        <w:r w:rsidRPr="00DB4C77">
          <w:rPr>
            <w:lang w:eastAsia="zh-CN"/>
          </w:rPr>
          <w:t xml:space="preserve">was kept purposefully abstract. </w:t>
        </w:r>
      </w:ins>
      <w:ins w:id="569" w:author="Emmanuel Thomas" w:date="2025-10-12T12:05:00Z" w16du:dateUtc="2025-10-12T10:05:00Z">
        <w:r>
          <w:rPr>
            <w:lang w:eastAsia="zh-CN"/>
          </w:rPr>
          <w:t>Further clarification is needed to:</w:t>
        </w:r>
      </w:ins>
    </w:p>
    <w:p w14:paraId="3B5A4213" w14:textId="77777777" w:rsidR="00DB4C77" w:rsidRPr="00DB4C77" w:rsidRDefault="00DB4C77" w:rsidP="00DB4C77">
      <w:pPr>
        <w:rPr>
          <w:ins w:id="570" w:author="Emmanuel Thomas" w:date="2025-10-12T12:04:00Z"/>
          <w:lang w:eastAsia="zh-CN"/>
        </w:rPr>
      </w:pPr>
    </w:p>
    <w:p w14:paraId="10A5A1E1" w14:textId="77777777" w:rsidR="00DB4C77" w:rsidRPr="00DB4C77" w:rsidRDefault="00DB4C77" w:rsidP="00DB4C77">
      <w:pPr>
        <w:numPr>
          <w:ilvl w:val="0"/>
          <w:numId w:val="43"/>
        </w:numPr>
        <w:rPr>
          <w:ins w:id="571" w:author="Emmanuel Thomas" w:date="2025-10-12T12:04:00Z"/>
          <w:lang w:eastAsia="zh-CN"/>
        </w:rPr>
      </w:pPr>
      <w:ins w:id="572" w:author="Emmanuel Thomas" w:date="2025-10-12T12:04:00Z">
        <w:r w:rsidRPr="00DB4C77">
          <w:rPr>
            <w:lang w:eastAsia="zh-CN"/>
          </w:rPr>
          <w:t>improve clarity of the intended parsing and evaluation behavior when using an SDL specification</w:t>
        </w:r>
      </w:ins>
    </w:p>
    <w:p w14:paraId="3D3FF973" w14:textId="77777777" w:rsidR="00DB4C77" w:rsidRPr="00DB4C77" w:rsidRDefault="00DB4C77" w:rsidP="00DB4C77">
      <w:pPr>
        <w:numPr>
          <w:ilvl w:val="0"/>
          <w:numId w:val="43"/>
        </w:numPr>
        <w:rPr>
          <w:ins w:id="573" w:author="Emmanuel Thomas" w:date="2025-10-12T12:04:00Z"/>
          <w:lang w:eastAsia="zh-CN"/>
        </w:rPr>
      </w:pPr>
      <w:ins w:id="574" w:author="Emmanuel Thomas" w:date="2025-10-12T12:04:00Z">
        <w:r w:rsidRPr="00DB4C77">
          <w:rPr>
            <w:lang w:eastAsia="zh-CN"/>
          </w:rPr>
          <w:t>provide further clarity of initialized and uninitialized values of parsed and computed variables in the parsing context</w:t>
        </w:r>
      </w:ins>
    </w:p>
    <w:p w14:paraId="722FEE02" w14:textId="1B683C76" w:rsidR="00606A8F" w:rsidRPr="00DB4C77" w:rsidRDefault="00DB4C77" w:rsidP="00A520E4">
      <w:pPr>
        <w:numPr>
          <w:ilvl w:val="0"/>
          <w:numId w:val="43"/>
        </w:numPr>
        <w:rPr>
          <w:ins w:id="575" w:author="Emmanuel Thomas" w:date="2025-10-12T12:05:00Z" w16du:dateUtc="2025-10-12T10:05:00Z"/>
          <w:lang w:val="en-GB" w:eastAsia="zh-CN"/>
          <w:rPrChange w:id="576" w:author="Emmanuel Thomas" w:date="2025-10-12T12:05:00Z" w16du:dateUtc="2025-10-12T10:05:00Z">
            <w:rPr>
              <w:ins w:id="577" w:author="Emmanuel Thomas" w:date="2025-10-12T12:05:00Z" w16du:dateUtc="2025-10-12T10:05:00Z"/>
              <w:lang w:eastAsia="zh-CN"/>
            </w:rPr>
          </w:rPrChange>
        </w:rPr>
      </w:pPr>
      <w:ins w:id="578" w:author="Emmanuel Thomas" w:date="2025-10-12T12:04:00Z">
        <w:r w:rsidRPr="00DB4C77">
          <w:rPr>
            <w:lang w:eastAsia="zh-CN"/>
          </w:rPr>
          <w:t>reduce the number of items described as “undefined behavior”</w:t>
        </w:r>
      </w:ins>
      <w:ins w:id="579" w:author="Emmanuel Thomas" w:date="2025-10-12T12:05:00Z" w16du:dateUtc="2025-10-12T10:05:00Z">
        <w:r>
          <w:rPr>
            <w:lang w:eastAsia="zh-CN"/>
          </w:rPr>
          <w:t xml:space="preserve"> </w:t>
        </w:r>
      </w:ins>
      <w:ins w:id="580" w:author="Emmanuel Thomas" w:date="2025-10-12T12:04:00Z">
        <w:r w:rsidRPr="00DB4C77">
          <w:rPr>
            <w:lang w:eastAsia="zh-CN"/>
          </w:rPr>
          <w:t>improve clarity around “invalid SDL specifications” and error conditions</w:t>
        </w:r>
      </w:ins>
    </w:p>
    <w:p w14:paraId="58BA9BE8" w14:textId="77777777" w:rsidR="00DB4C77" w:rsidRDefault="00DB4C77" w:rsidP="00DB4C77">
      <w:pPr>
        <w:rPr>
          <w:ins w:id="581" w:author="Emmanuel Thomas" w:date="2025-10-12T12:05:00Z" w16du:dateUtc="2025-10-12T10:05:00Z"/>
          <w:lang w:eastAsia="zh-CN"/>
        </w:rPr>
      </w:pPr>
    </w:p>
    <w:p w14:paraId="5AF64239" w14:textId="4D803EF3" w:rsidR="00DB4C77" w:rsidRDefault="00DB4C77" w:rsidP="00DB4C77">
      <w:pPr>
        <w:pStyle w:val="Heading2"/>
        <w:rPr>
          <w:ins w:id="582" w:author="Emmanuel Thomas" w:date="2025-10-12T12:05:00Z" w16du:dateUtc="2025-10-12T10:05:00Z"/>
          <w:lang w:eastAsia="zh-CN"/>
        </w:rPr>
      </w:pPr>
      <w:ins w:id="583" w:author="Emmanuel Thomas" w:date="2025-10-12T12:05:00Z" w16du:dateUtc="2025-10-12T10:05:00Z">
        <w:r>
          <w:rPr>
            <w:lang w:eastAsia="zh-CN"/>
          </w:rPr>
          <w:t>Changes</w:t>
        </w:r>
      </w:ins>
    </w:p>
    <w:p w14:paraId="26E85192" w14:textId="77777777" w:rsidR="00DB4C77" w:rsidRDefault="00DB4C77" w:rsidP="00DB4C77">
      <w:pPr>
        <w:rPr>
          <w:ins w:id="584" w:author="Emmanuel Thomas" w:date="2025-10-12T12:05:00Z" w16du:dateUtc="2025-10-12T10:05:00Z"/>
        </w:rPr>
      </w:pPr>
    </w:p>
    <w:p w14:paraId="79F644AD" w14:textId="77777777" w:rsidR="00304146" w:rsidRPr="00304146" w:rsidRDefault="00304146" w:rsidP="00304146">
      <w:pPr>
        <w:keepNext/>
        <w:keepLines/>
        <w:spacing w:before="40"/>
        <w:outlineLvl w:val="3"/>
        <w:rPr>
          <w:ins w:id="585" w:author="Emmanuel Thomas" w:date="2025-10-12T12:06:00Z" w16du:dateUtc="2025-10-12T10:06:00Z"/>
          <w:rFonts w:ascii="Cambria" w:eastAsia="MS Gothic" w:hAnsi="Cambria" w:cs="Times New Roman"/>
          <w:i/>
          <w:iCs/>
          <w:color w:val="365F91" w:themeColor="accent1" w:themeShade="BF"/>
          <w:lang w:eastAsia="zh-CN"/>
        </w:rPr>
      </w:pPr>
      <w:ins w:id="586" w:author="Emmanuel Thomas" w:date="2025-10-12T12:06:00Z" w16du:dateUtc="2025-10-12T10:06:00Z">
        <w:r w:rsidRPr="00304146">
          <w:rPr>
            <w:rFonts w:ascii="Cambria" w:eastAsia="MS Gothic" w:hAnsi="Cambria" w:cs="Times New Roman"/>
            <w:i/>
            <w:iCs/>
            <w:color w:val="365F91" w:themeColor="accent1" w:themeShade="BF"/>
            <w:lang w:eastAsia="zh-CN"/>
          </w:rPr>
          <w:t>New Terms and Definitions</w:t>
        </w:r>
      </w:ins>
    </w:p>
    <w:p w14:paraId="77B587CC" w14:textId="77777777" w:rsidR="00304146" w:rsidRPr="00304146" w:rsidRDefault="00304146" w:rsidP="00304146">
      <w:pPr>
        <w:rPr>
          <w:ins w:id="587" w:author="Emmanuel Thomas" w:date="2025-10-12T12:06:00Z" w16du:dateUtc="2025-10-12T10:06:00Z"/>
          <w:sz w:val="20"/>
          <w:szCs w:val="20"/>
          <w:lang w:eastAsia="zh-CN"/>
        </w:rPr>
      </w:pPr>
    </w:p>
    <w:p w14:paraId="0A278D21" w14:textId="77777777" w:rsidR="00304146" w:rsidRPr="00304146" w:rsidRDefault="00304146" w:rsidP="00304146">
      <w:pPr>
        <w:rPr>
          <w:ins w:id="588" w:author="Emmanuel Thomas" w:date="2025-10-12T12:06:00Z" w16du:dateUtc="2025-10-12T10:06:00Z"/>
          <w:sz w:val="20"/>
          <w:szCs w:val="20"/>
          <w:lang w:eastAsia="zh-CN"/>
        </w:rPr>
      </w:pPr>
      <w:ins w:id="589" w:author="Emmanuel Thomas" w:date="2025-10-12T12:06:00Z" w16du:dateUtc="2025-10-12T10:06:00Z">
        <w:r w:rsidRPr="00304146">
          <w:rPr>
            <w:sz w:val="20"/>
            <w:szCs w:val="20"/>
            <w:lang w:eastAsia="zh-CN"/>
          </w:rPr>
          <w:t>It is proposed to add new terms and definitions as follows:</w:t>
        </w:r>
      </w:ins>
    </w:p>
    <w:p w14:paraId="2A5DF3BF" w14:textId="77777777" w:rsidR="00304146" w:rsidRPr="00304146" w:rsidRDefault="00304146" w:rsidP="00304146">
      <w:pPr>
        <w:widowControl/>
        <w:autoSpaceDE/>
        <w:jc w:val="both"/>
        <w:rPr>
          <w:ins w:id="590" w:author="Emmanuel Thomas" w:date="2025-10-12T12:06:00Z" w16du:dateUtc="2025-10-12T10:06:00Z"/>
          <w:sz w:val="20"/>
          <w:szCs w:val="20"/>
          <w:lang w:eastAsia="zh-CN"/>
        </w:rPr>
      </w:pPr>
    </w:p>
    <w:p w14:paraId="715CA82C" w14:textId="77777777" w:rsidR="00304146" w:rsidRPr="00304146" w:rsidRDefault="00304146" w:rsidP="00304146">
      <w:pPr>
        <w:widowControl/>
        <w:autoSpaceDE/>
        <w:ind w:left="720"/>
        <w:contextualSpacing/>
        <w:jc w:val="both"/>
        <w:rPr>
          <w:ins w:id="591" w:author="Emmanuel Thomas" w:date="2025-10-12T12:06:00Z" w16du:dateUtc="2025-10-12T10:06:00Z"/>
          <w:color w:val="76923C" w:themeColor="accent3" w:themeShade="BF"/>
          <w:sz w:val="20"/>
          <w:szCs w:val="20"/>
          <w:u w:val="single"/>
          <w:lang w:eastAsia="zh-CN"/>
        </w:rPr>
      </w:pPr>
      <w:proofErr w:type="spellStart"/>
      <w:ins w:id="592" w:author="Emmanuel Thomas" w:date="2025-10-12T12:06:00Z" w16du:dateUtc="2025-10-12T10:06:00Z">
        <w:r w:rsidRPr="00304146">
          <w:rPr>
            <w:color w:val="76923C" w:themeColor="accent3" w:themeShade="BF"/>
            <w:sz w:val="20"/>
            <w:szCs w:val="20"/>
            <w:u w:val="single"/>
            <w:lang w:eastAsia="zh-CN"/>
          </w:rPr>
          <w:t>initialise</w:t>
        </w:r>
        <w:proofErr w:type="spellEnd"/>
      </w:ins>
    </w:p>
    <w:p w14:paraId="0AAC8C42" w14:textId="77777777" w:rsidR="00304146" w:rsidRPr="00304146" w:rsidRDefault="00304146" w:rsidP="00304146">
      <w:pPr>
        <w:widowControl/>
        <w:autoSpaceDE/>
        <w:ind w:left="720"/>
        <w:contextualSpacing/>
        <w:jc w:val="both"/>
        <w:rPr>
          <w:ins w:id="593" w:author="Emmanuel Thomas" w:date="2025-10-12T12:06:00Z" w16du:dateUtc="2025-10-12T10:06:00Z"/>
          <w:color w:val="76923C" w:themeColor="accent3" w:themeShade="BF"/>
          <w:sz w:val="20"/>
          <w:szCs w:val="20"/>
          <w:lang w:eastAsia="zh-CN"/>
        </w:rPr>
      </w:pPr>
      <w:ins w:id="594" w:author="Emmanuel Thomas" w:date="2025-10-12T12:06:00Z" w16du:dateUtc="2025-10-12T10:06:00Z">
        <w:r w:rsidRPr="00304146">
          <w:rPr>
            <w:color w:val="76923C" w:themeColor="accent3" w:themeShade="BF"/>
            <w:sz w:val="20"/>
            <w:szCs w:val="20"/>
            <w:lang w:eastAsia="zh-CN"/>
          </w:rPr>
          <w:t>set the value of a variable in the parsing context for the first time</w:t>
        </w:r>
      </w:ins>
    </w:p>
    <w:p w14:paraId="188D8596" w14:textId="77777777" w:rsidR="00304146" w:rsidRPr="00304146" w:rsidRDefault="00304146" w:rsidP="00304146">
      <w:pPr>
        <w:widowControl/>
        <w:autoSpaceDE/>
        <w:ind w:left="720"/>
        <w:contextualSpacing/>
        <w:jc w:val="both"/>
        <w:rPr>
          <w:ins w:id="595" w:author="Emmanuel Thomas" w:date="2025-10-12T12:06:00Z" w16du:dateUtc="2025-10-12T10:06:00Z"/>
          <w:color w:val="76923C" w:themeColor="accent3" w:themeShade="BF"/>
          <w:sz w:val="20"/>
          <w:szCs w:val="20"/>
          <w:lang w:eastAsia="zh-CN"/>
        </w:rPr>
      </w:pPr>
    </w:p>
    <w:p w14:paraId="084A9B85" w14:textId="77777777" w:rsidR="00304146" w:rsidRPr="00304146" w:rsidRDefault="00304146" w:rsidP="00304146">
      <w:pPr>
        <w:widowControl/>
        <w:autoSpaceDE/>
        <w:ind w:left="720"/>
        <w:contextualSpacing/>
        <w:jc w:val="both"/>
        <w:rPr>
          <w:ins w:id="596" w:author="Emmanuel Thomas" w:date="2025-10-12T12:06:00Z" w16du:dateUtc="2025-10-12T10:06:00Z"/>
          <w:color w:val="76923C" w:themeColor="accent3" w:themeShade="BF"/>
          <w:sz w:val="20"/>
          <w:szCs w:val="20"/>
          <w:u w:val="single"/>
          <w:lang w:eastAsia="zh-CN"/>
        </w:rPr>
      </w:pPr>
      <w:ins w:id="597" w:author="Emmanuel Thomas" w:date="2025-10-12T12:06:00Z" w16du:dateUtc="2025-10-12T10:06:00Z">
        <w:r w:rsidRPr="00304146">
          <w:rPr>
            <w:color w:val="76923C" w:themeColor="accent3" w:themeShade="BF"/>
            <w:sz w:val="20"/>
            <w:szCs w:val="20"/>
            <w:u w:val="single"/>
            <w:lang w:eastAsia="zh-CN"/>
          </w:rPr>
          <w:t>initialized</w:t>
        </w:r>
      </w:ins>
    </w:p>
    <w:p w14:paraId="313CF07E" w14:textId="77777777" w:rsidR="00304146" w:rsidRPr="00304146" w:rsidRDefault="00304146" w:rsidP="00304146">
      <w:pPr>
        <w:widowControl/>
        <w:autoSpaceDE/>
        <w:ind w:left="720"/>
        <w:contextualSpacing/>
        <w:jc w:val="both"/>
        <w:rPr>
          <w:ins w:id="598" w:author="Emmanuel Thomas" w:date="2025-10-12T12:06:00Z" w16du:dateUtc="2025-10-12T10:06:00Z"/>
          <w:color w:val="76923C" w:themeColor="accent3" w:themeShade="BF"/>
          <w:sz w:val="20"/>
          <w:szCs w:val="20"/>
          <w:lang w:eastAsia="zh-CN"/>
        </w:rPr>
      </w:pPr>
      <w:ins w:id="599" w:author="Emmanuel Thomas" w:date="2025-10-12T12:06:00Z" w16du:dateUtc="2025-10-12T10:06:00Z">
        <w:r w:rsidRPr="00304146">
          <w:rPr>
            <w:color w:val="76923C" w:themeColor="accent3" w:themeShade="BF"/>
            <w:sz w:val="20"/>
            <w:szCs w:val="20"/>
            <w:lang w:eastAsia="zh-CN"/>
          </w:rPr>
          <w:t>the value of a defined variable exists in the parsing context</w:t>
        </w:r>
      </w:ins>
    </w:p>
    <w:p w14:paraId="09E2EDF0" w14:textId="77777777" w:rsidR="00304146" w:rsidRPr="00304146" w:rsidRDefault="00304146" w:rsidP="00304146">
      <w:pPr>
        <w:widowControl/>
        <w:autoSpaceDE/>
        <w:ind w:left="720"/>
        <w:contextualSpacing/>
        <w:jc w:val="both"/>
        <w:rPr>
          <w:ins w:id="600" w:author="Emmanuel Thomas" w:date="2025-10-12T12:06:00Z" w16du:dateUtc="2025-10-12T10:06:00Z"/>
          <w:color w:val="76923C" w:themeColor="accent3" w:themeShade="BF"/>
          <w:sz w:val="20"/>
          <w:szCs w:val="20"/>
          <w:lang w:eastAsia="zh-CN"/>
        </w:rPr>
      </w:pPr>
    </w:p>
    <w:p w14:paraId="61CED3B2" w14:textId="77777777" w:rsidR="00304146" w:rsidRPr="00304146" w:rsidRDefault="00304146" w:rsidP="00304146">
      <w:pPr>
        <w:widowControl/>
        <w:autoSpaceDE/>
        <w:ind w:left="720"/>
        <w:contextualSpacing/>
        <w:jc w:val="both"/>
        <w:rPr>
          <w:ins w:id="601" w:author="Emmanuel Thomas" w:date="2025-10-12T12:06:00Z" w16du:dateUtc="2025-10-12T10:06:00Z"/>
          <w:color w:val="76923C" w:themeColor="accent3" w:themeShade="BF"/>
          <w:sz w:val="20"/>
          <w:szCs w:val="20"/>
          <w:u w:val="single"/>
          <w:lang w:eastAsia="zh-CN"/>
        </w:rPr>
      </w:pPr>
      <w:ins w:id="602" w:author="Emmanuel Thomas" w:date="2025-10-12T12:06:00Z" w16du:dateUtc="2025-10-12T10:06:00Z">
        <w:r w:rsidRPr="00304146">
          <w:rPr>
            <w:color w:val="76923C" w:themeColor="accent3" w:themeShade="BF"/>
            <w:sz w:val="20"/>
            <w:szCs w:val="20"/>
            <w:u w:val="single"/>
            <w:lang w:eastAsia="zh-CN"/>
          </w:rPr>
          <w:t>uninitialized</w:t>
        </w:r>
      </w:ins>
    </w:p>
    <w:p w14:paraId="569C46C1" w14:textId="77777777" w:rsidR="00304146" w:rsidRPr="00304146" w:rsidRDefault="00304146" w:rsidP="00304146">
      <w:pPr>
        <w:widowControl/>
        <w:autoSpaceDE/>
        <w:ind w:left="720"/>
        <w:contextualSpacing/>
        <w:jc w:val="both"/>
        <w:rPr>
          <w:ins w:id="603" w:author="Emmanuel Thomas" w:date="2025-10-12T12:06:00Z" w16du:dateUtc="2025-10-12T10:06:00Z"/>
          <w:color w:val="76923C" w:themeColor="accent3" w:themeShade="BF"/>
          <w:sz w:val="20"/>
          <w:szCs w:val="20"/>
          <w:lang w:eastAsia="zh-CN"/>
        </w:rPr>
      </w:pPr>
      <w:ins w:id="604" w:author="Emmanuel Thomas" w:date="2025-10-12T12:06:00Z" w16du:dateUtc="2025-10-12T10:06:00Z">
        <w:r w:rsidRPr="00304146">
          <w:rPr>
            <w:color w:val="76923C" w:themeColor="accent3" w:themeShade="BF"/>
            <w:sz w:val="20"/>
            <w:szCs w:val="20"/>
            <w:lang w:eastAsia="zh-CN"/>
          </w:rPr>
          <w:t>the value of a defined variable does not exist in the parsing context</w:t>
        </w:r>
      </w:ins>
    </w:p>
    <w:p w14:paraId="445333F4" w14:textId="77777777" w:rsidR="00304146" w:rsidRPr="00304146" w:rsidRDefault="00304146" w:rsidP="00304146">
      <w:pPr>
        <w:widowControl/>
        <w:autoSpaceDE/>
        <w:ind w:left="720"/>
        <w:contextualSpacing/>
        <w:jc w:val="both"/>
        <w:rPr>
          <w:ins w:id="605" w:author="Emmanuel Thomas" w:date="2025-10-12T12:06:00Z" w16du:dateUtc="2025-10-12T10:06:00Z"/>
          <w:color w:val="76923C" w:themeColor="accent3" w:themeShade="BF"/>
          <w:sz w:val="20"/>
          <w:szCs w:val="20"/>
          <w:lang w:eastAsia="zh-CN"/>
        </w:rPr>
      </w:pPr>
    </w:p>
    <w:p w14:paraId="46FCE950" w14:textId="77777777" w:rsidR="00304146" w:rsidRPr="00304146" w:rsidRDefault="00304146" w:rsidP="00304146">
      <w:pPr>
        <w:widowControl/>
        <w:autoSpaceDE/>
        <w:ind w:left="720"/>
        <w:contextualSpacing/>
        <w:jc w:val="both"/>
        <w:rPr>
          <w:ins w:id="606" w:author="Emmanuel Thomas" w:date="2025-10-12T12:06:00Z" w16du:dateUtc="2025-10-12T10:06:00Z"/>
          <w:color w:val="76923C" w:themeColor="accent3" w:themeShade="BF"/>
          <w:sz w:val="20"/>
          <w:szCs w:val="20"/>
          <w:lang w:eastAsia="zh-CN"/>
        </w:rPr>
      </w:pPr>
      <w:ins w:id="607" w:author="Emmanuel Thomas" w:date="2025-10-12T12:06:00Z" w16du:dateUtc="2025-10-12T10:06:00Z">
        <w:r w:rsidRPr="00304146">
          <w:rPr>
            <w:color w:val="76923C" w:themeColor="accent3" w:themeShade="BF"/>
            <w:sz w:val="20"/>
            <w:szCs w:val="20"/>
            <w:lang w:eastAsia="zh-CN"/>
          </w:rPr>
          <w:t>NOTE: this is only possible for computed variables as parsed variables are always defined with default value of 0 or “”</w:t>
        </w:r>
      </w:ins>
    </w:p>
    <w:p w14:paraId="6F8F7B73" w14:textId="77777777" w:rsidR="00304146" w:rsidRPr="00304146" w:rsidRDefault="00304146" w:rsidP="00304146">
      <w:pPr>
        <w:widowControl/>
        <w:autoSpaceDE/>
        <w:ind w:left="720"/>
        <w:contextualSpacing/>
        <w:jc w:val="both"/>
        <w:rPr>
          <w:ins w:id="608" w:author="Emmanuel Thomas" w:date="2025-10-12T12:06:00Z" w16du:dateUtc="2025-10-12T10:06:00Z"/>
          <w:color w:val="76923C" w:themeColor="accent3" w:themeShade="BF"/>
          <w:sz w:val="20"/>
          <w:szCs w:val="20"/>
          <w:lang w:eastAsia="zh-CN"/>
        </w:rPr>
      </w:pPr>
    </w:p>
    <w:p w14:paraId="6E7FDF5D" w14:textId="77777777" w:rsidR="00304146" w:rsidRPr="00304146" w:rsidRDefault="00304146" w:rsidP="00304146">
      <w:pPr>
        <w:widowControl/>
        <w:autoSpaceDE/>
        <w:ind w:left="720"/>
        <w:contextualSpacing/>
        <w:jc w:val="both"/>
        <w:rPr>
          <w:ins w:id="609" w:author="Emmanuel Thomas" w:date="2025-10-12T12:06:00Z" w16du:dateUtc="2025-10-12T10:06:00Z"/>
          <w:color w:val="76923C" w:themeColor="accent3" w:themeShade="BF"/>
          <w:sz w:val="20"/>
          <w:szCs w:val="20"/>
          <w:u w:val="single"/>
          <w:lang w:eastAsia="zh-CN"/>
        </w:rPr>
      </w:pPr>
    </w:p>
    <w:p w14:paraId="3AA8E4E7" w14:textId="77777777" w:rsidR="00304146" w:rsidRPr="00304146" w:rsidRDefault="00304146" w:rsidP="00304146">
      <w:pPr>
        <w:widowControl/>
        <w:autoSpaceDE/>
        <w:ind w:left="720"/>
        <w:contextualSpacing/>
        <w:jc w:val="both"/>
        <w:rPr>
          <w:ins w:id="610" w:author="Emmanuel Thomas" w:date="2025-10-12T12:06:00Z" w16du:dateUtc="2025-10-12T10:06:00Z"/>
          <w:color w:val="76923C" w:themeColor="accent3" w:themeShade="BF"/>
          <w:sz w:val="20"/>
          <w:szCs w:val="20"/>
          <w:u w:val="single"/>
          <w:lang w:eastAsia="zh-CN"/>
        </w:rPr>
      </w:pPr>
      <w:ins w:id="611" w:author="Emmanuel Thomas" w:date="2025-10-12T12:06:00Z" w16du:dateUtc="2025-10-12T10:06:00Z">
        <w:r w:rsidRPr="00304146">
          <w:rPr>
            <w:color w:val="76923C" w:themeColor="accent3" w:themeShade="BF"/>
            <w:sz w:val="20"/>
            <w:szCs w:val="20"/>
            <w:u w:val="single"/>
            <w:lang w:eastAsia="zh-CN"/>
          </w:rPr>
          <w:t>scanning phase</w:t>
        </w:r>
      </w:ins>
    </w:p>
    <w:p w14:paraId="7C623DF8" w14:textId="77777777" w:rsidR="00304146" w:rsidRPr="00304146" w:rsidRDefault="00304146" w:rsidP="00304146">
      <w:pPr>
        <w:widowControl/>
        <w:autoSpaceDE/>
        <w:ind w:left="720"/>
        <w:contextualSpacing/>
        <w:jc w:val="both"/>
        <w:rPr>
          <w:ins w:id="612" w:author="Emmanuel Thomas" w:date="2025-10-12T12:06:00Z" w16du:dateUtc="2025-10-12T10:06:00Z"/>
          <w:color w:val="76923C" w:themeColor="accent3" w:themeShade="BF"/>
          <w:sz w:val="20"/>
          <w:szCs w:val="20"/>
          <w:lang w:eastAsia="zh-CN"/>
        </w:rPr>
      </w:pPr>
      <w:ins w:id="613" w:author="Emmanuel Thomas" w:date="2025-10-12T12:06:00Z" w16du:dateUtc="2025-10-12T10:06:00Z">
        <w:r w:rsidRPr="00304146">
          <w:rPr>
            <w:color w:val="76923C" w:themeColor="accent3" w:themeShade="BF"/>
            <w:sz w:val="20"/>
            <w:szCs w:val="20"/>
            <w:lang w:eastAsia="zh-CN"/>
          </w:rPr>
          <w:t>reading an SDL specification and validating it</w:t>
        </w:r>
      </w:ins>
    </w:p>
    <w:p w14:paraId="5FF03AF1" w14:textId="77777777" w:rsidR="00304146" w:rsidRPr="00304146" w:rsidRDefault="00304146" w:rsidP="00304146">
      <w:pPr>
        <w:widowControl/>
        <w:autoSpaceDE/>
        <w:ind w:left="720"/>
        <w:contextualSpacing/>
        <w:jc w:val="both"/>
        <w:rPr>
          <w:ins w:id="614" w:author="Emmanuel Thomas" w:date="2025-10-12T12:06:00Z" w16du:dateUtc="2025-10-12T10:06:00Z"/>
          <w:color w:val="76923C" w:themeColor="accent3" w:themeShade="BF"/>
          <w:sz w:val="20"/>
          <w:szCs w:val="20"/>
          <w:lang w:eastAsia="zh-CN"/>
        </w:rPr>
      </w:pPr>
    </w:p>
    <w:p w14:paraId="1E122677" w14:textId="77777777" w:rsidR="00304146" w:rsidRPr="00304146" w:rsidRDefault="00304146" w:rsidP="00304146">
      <w:pPr>
        <w:widowControl/>
        <w:autoSpaceDE/>
        <w:ind w:left="720"/>
        <w:contextualSpacing/>
        <w:jc w:val="both"/>
        <w:rPr>
          <w:ins w:id="615" w:author="Emmanuel Thomas" w:date="2025-10-12T12:06:00Z" w16du:dateUtc="2025-10-12T10:06:00Z"/>
          <w:color w:val="76923C" w:themeColor="accent3" w:themeShade="BF"/>
          <w:sz w:val="20"/>
          <w:szCs w:val="20"/>
          <w:u w:val="single"/>
          <w:lang w:eastAsia="zh-CN"/>
        </w:rPr>
      </w:pPr>
      <w:ins w:id="616" w:author="Emmanuel Thomas" w:date="2025-10-12T12:06:00Z" w16du:dateUtc="2025-10-12T10:06:00Z">
        <w:r w:rsidRPr="00304146">
          <w:rPr>
            <w:color w:val="76923C" w:themeColor="accent3" w:themeShade="BF"/>
            <w:sz w:val="20"/>
            <w:szCs w:val="20"/>
            <w:u w:val="single"/>
            <w:lang w:eastAsia="zh-CN"/>
          </w:rPr>
          <w:t>processing phase</w:t>
        </w:r>
      </w:ins>
    </w:p>
    <w:p w14:paraId="395A60D2" w14:textId="77777777" w:rsidR="00304146" w:rsidRPr="00304146" w:rsidRDefault="00304146" w:rsidP="00304146">
      <w:pPr>
        <w:widowControl/>
        <w:autoSpaceDE/>
        <w:ind w:left="720"/>
        <w:contextualSpacing/>
        <w:jc w:val="both"/>
        <w:rPr>
          <w:ins w:id="617" w:author="Emmanuel Thomas" w:date="2025-10-12T12:06:00Z" w16du:dateUtc="2025-10-12T10:06:00Z"/>
          <w:color w:val="76923C" w:themeColor="accent3" w:themeShade="BF"/>
          <w:sz w:val="20"/>
          <w:szCs w:val="20"/>
          <w:lang w:eastAsia="zh-CN"/>
        </w:rPr>
      </w:pPr>
      <w:ins w:id="618" w:author="Emmanuel Thomas" w:date="2025-10-12T12:06:00Z" w16du:dateUtc="2025-10-12T10:06:00Z">
        <w:r w:rsidRPr="00304146">
          <w:rPr>
            <w:color w:val="76923C" w:themeColor="accent3" w:themeShade="BF"/>
            <w:sz w:val="20"/>
            <w:szCs w:val="20"/>
            <w:lang w:eastAsia="zh-CN"/>
          </w:rPr>
          <w:t>using a software implementation of a bitstream parser derived or generated from a valid SDL specification to parse a bitstream</w:t>
        </w:r>
      </w:ins>
    </w:p>
    <w:p w14:paraId="5B413DF7" w14:textId="77777777" w:rsidR="00304146" w:rsidRPr="00304146" w:rsidRDefault="00304146" w:rsidP="00304146">
      <w:pPr>
        <w:widowControl/>
        <w:autoSpaceDE/>
        <w:ind w:left="720"/>
        <w:contextualSpacing/>
        <w:jc w:val="both"/>
        <w:rPr>
          <w:ins w:id="619" w:author="Emmanuel Thomas" w:date="2025-10-12T12:06:00Z" w16du:dateUtc="2025-10-12T10:06:00Z"/>
          <w:color w:val="76923C" w:themeColor="accent3" w:themeShade="BF"/>
          <w:sz w:val="20"/>
          <w:szCs w:val="20"/>
          <w:lang w:eastAsia="zh-CN"/>
        </w:rPr>
      </w:pPr>
    </w:p>
    <w:p w14:paraId="70F31939" w14:textId="77777777" w:rsidR="00304146" w:rsidRPr="00304146" w:rsidRDefault="00304146" w:rsidP="00304146">
      <w:pPr>
        <w:widowControl/>
        <w:autoSpaceDE/>
        <w:ind w:left="720"/>
        <w:contextualSpacing/>
        <w:jc w:val="both"/>
        <w:rPr>
          <w:ins w:id="620" w:author="Emmanuel Thomas" w:date="2025-10-12T12:06:00Z" w16du:dateUtc="2025-10-12T10:06:00Z"/>
          <w:color w:val="76923C" w:themeColor="accent3" w:themeShade="BF"/>
          <w:sz w:val="20"/>
          <w:szCs w:val="20"/>
          <w:u w:val="single"/>
          <w:lang w:eastAsia="zh-CN"/>
        </w:rPr>
      </w:pPr>
      <w:ins w:id="621" w:author="Emmanuel Thomas" w:date="2025-10-12T12:06:00Z" w16du:dateUtc="2025-10-12T10:06:00Z">
        <w:r w:rsidRPr="00304146">
          <w:rPr>
            <w:color w:val="76923C" w:themeColor="accent3" w:themeShade="BF"/>
            <w:sz w:val="20"/>
            <w:szCs w:val="20"/>
            <w:u w:val="single"/>
            <w:lang w:eastAsia="zh-CN"/>
          </w:rPr>
          <w:t>scanning error</w:t>
        </w:r>
      </w:ins>
    </w:p>
    <w:p w14:paraId="391BA082" w14:textId="77777777" w:rsidR="00304146" w:rsidRPr="00304146" w:rsidRDefault="00304146" w:rsidP="00304146">
      <w:pPr>
        <w:widowControl/>
        <w:autoSpaceDE/>
        <w:ind w:left="720"/>
        <w:contextualSpacing/>
        <w:jc w:val="both"/>
        <w:rPr>
          <w:ins w:id="622" w:author="Emmanuel Thomas" w:date="2025-10-12T12:06:00Z" w16du:dateUtc="2025-10-12T10:06:00Z"/>
          <w:color w:val="76923C" w:themeColor="accent3" w:themeShade="BF"/>
          <w:sz w:val="20"/>
          <w:szCs w:val="20"/>
          <w:lang w:eastAsia="zh-CN"/>
        </w:rPr>
      </w:pPr>
      <w:ins w:id="623" w:author="Emmanuel Thomas" w:date="2025-10-12T12:06:00Z" w16du:dateUtc="2025-10-12T10:06:00Z">
        <w:r w:rsidRPr="00304146">
          <w:rPr>
            <w:color w:val="76923C" w:themeColor="accent3" w:themeShade="BF"/>
            <w:sz w:val="20"/>
            <w:szCs w:val="20"/>
            <w:lang w:eastAsia="zh-CN"/>
          </w:rPr>
          <w:t>an error condition reported by an SDL scanner caused by an invalid SDL specification</w:t>
        </w:r>
      </w:ins>
    </w:p>
    <w:p w14:paraId="73E97E5B" w14:textId="77777777" w:rsidR="00304146" w:rsidRPr="00304146" w:rsidRDefault="00304146" w:rsidP="00304146">
      <w:pPr>
        <w:widowControl/>
        <w:autoSpaceDE/>
        <w:ind w:left="720"/>
        <w:contextualSpacing/>
        <w:jc w:val="both"/>
        <w:rPr>
          <w:ins w:id="624" w:author="Emmanuel Thomas" w:date="2025-10-12T12:06:00Z" w16du:dateUtc="2025-10-12T10:06:00Z"/>
          <w:color w:val="76923C" w:themeColor="accent3" w:themeShade="BF"/>
          <w:sz w:val="20"/>
          <w:szCs w:val="20"/>
          <w:lang w:eastAsia="zh-CN"/>
        </w:rPr>
      </w:pPr>
    </w:p>
    <w:p w14:paraId="5FA14ECF" w14:textId="77777777" w:rsidR="00304146" w:rsidRPr="00304146" w:rsidRDefault="00304146" w:rsidP="00304146">
      <w:pPr>
        <w:widowControl/>
        <w:autoSpaceDE/>
        <w:ind w:left="720"/>
        <w:contextualSpacing/>
        <w:jc w:val="both"/>
        <w:rPr>
          <w:ins w:id="625" w:author="Emmanuel Thomas" w:date="2025-10-12T12:06:00Z" w16du:dateUtc="2025-10-12T10:06:00Z"/>
          <w:color w:val="76923C" w:themeColor="accent3" w:themeShade="BF"/>
          <w:sz w:val="20"/>
          <w:szCs w:val="20"/>
          <w:u w:val="single"/>
          <w:lang w:eastAsia="zh-CN"/>
        </w:rPr>
      </w:pPr>
      <w:ins w:id="626" w:author="Emmanuel Thomas" w:date="2025-10-12T12:06:00Z" w16du:dateUtc="2025-10-12T10:06:00Z">
        <w:r w:rsidRPr="00304146">
          <w:rPr>
            <w:color w:val="76923C" w:themeColor="accent3" w:themeShade="BF"/>
            <w:sz w:val="20"/>
            <w:szCs w:val="20"/>
            <w:u w:val="single"/>
            <w:lang w:eastAsia="zh-CN"/>
          </w:rPr>
          <w:t>parsing error</w:t>
        </w:r>
      </w:ins>
    </w:p>
    <w:p w14:paraId="4A594ED0" w14:textId="77777777" w:rsidR="00304146" w:rsidRPr="00304146" w:rsidRDefault="00304146" w:rsidP="00304146">
      <w:pPr>
        <w:widowControl/>
        <w:autoSpaceDE/>
        <w:ind w:left="720"/>
        <w:contextualSpacing/>
        <w:jc w:val="both"/>
        <w:rPr>
          <w:ins w:id="627" w:author="Emmanuel Thomas" w:date="2025-10-12T12:06:00Z" w16du:dateUtc="2025-10-12T10:06:00Z"/>
          <w:color w:val="76923C" w:themeColor="accent3" w:themeShade="BF"/>
          <w:sz w:val="20"/>
          <w:szCs w:val="20"/>
          <w:lang w:eastAsia="zh-CN"/>
        </w:rPr>
      </w:pPr>
      <w:ins w:id="628" w:author="Emmanuel Thomas" w:date="2025-10-12T12:06:00Z" w16du:dateUtc="2025-10-12T10:06:00Z">
        <w:r w:rsidRPr="00304146">
          <w:rPr>
            <w:color w:val="76923C" w:themeColor="accent3" w:themeShade="BF"/>
            <w:sz w:val="20"/>
            <w:szCs w:val="20"/>
            <w:lang w:eastAsia="zh-CN"/>
          </w:rPr>
          <w:t>an error condition reported by an SDL processor when the bitstream does not conform to an SDL specification</w:t>
        </w:r>
      </w:ins>
    </w:p>
    <w:p w14:paraId="5F3165D1" w14:textId="77777777" w:rsidR="00304146" w:rsidRPr="00304146" w:rsidRDefault="00304146" w:rsidP="00304146">
      <w:pPr>
        <w:widowControl/>
        <w:autoSpaceDE/>
        <w:ind w:left="720"/>
        <w:contextualSpacing/>
        <w:jc w:val="both"/>
        <w:rPr>
          <w:ins w:id="629" w:author="Emmanuel Thomas" w:date="2025-10-12T12:06:00Z" w16du:dateUtc="2025-10-12T10:06:00Z"/>
          <w:color w:val="76923C" w:themeColor="accent3" w:themeShade="BF"/>
          <w:sz w:val="20"/>
          <w:szCs w:val="20"/>
          <w:lang w:eastAsia="zh-CN"/>
        </w:rPr>
      </w:pPr>
    </w:p>
    <w:p w14:paraId="051BDE1E" w14:textId="77777777" w:rsidR="00304146" w:rsidRPr="00304146" w:rsidRDefault="00304146" w:rsidP="00304146">
      <w:pPr>
        <w:widowControl/>
        <w:autoSpaceDE/>
        <w:ind w:left="720"/>
        <w:contextualSpacing/>
        <w:jc w:val="both"/>
        <w:rPr>
          <w:ins w:id="630" w:author="Emmanuel Thomas" w:date="2025-10-12T12:06:00Z" w16du:dateUtc="2025-10-12T10:06:00Z"/>
          <w:color w:val="76923C" w:themeColor="accent3" w:themeShade="BF"/>
          <w:sz w:val="20"/>
          <w:szCs w:val="20"/>
          <w:u w:val="single"/>
          <w:lang w:eastAsia="zh-CN"/>
        </w:rPr>
      </w:pPr>
      <w:ins w:id="631" w:author="Emmanuel Thomas" w:date="2025-10-12T12:06:00Z" w16du:dateUtc="2025-10-12T10:06:00Z">
        <w:r w:rsidRPr="00304146">
          <w:rPr>
            <w:color w:val="76923C" w:themeColor="accent3" w:themeShade="BF"/>
            <w:sz w:val="20"/>
            <w:szCs w:val="20"/>
            <w:u w:val="single"/>
            <w:lang w:eastAsia="zh-CN"/>
          </w:rPr>
          <w:t>processing error</w:t>
        </w:r>
      </w:ins>
    </w:p>
    <w:p w14:paraId="1924DA8D" w14:textId="77777777" w:rsidR="00304146" w:rsidRPr="00304146" w:rsidRDefault="00304146" w:rsidP="00304146">
      <w:pPr>
        <w:widowControl/>
        <w:autoSpaceDE/>
        <w:ind w:left="720"/>
        <w:contextualSpacing/>
        <w:jc w:val="both"/>
        <w:rPr>
          <w:ins w:id="632" w:author="Emmanuel Thomas" w:date="2025-10-12T12:06:00Z" w16du:dateUtc="2025-10-12T10:06:00Z"/>
          <w:color w:val="76923C" w:themeColor="accent3" w:themeShade="BF"/>
          <w:sz w:val="20"/>
          <w:szCs w:val="20"/>
          <w:lang w:eastAsia="zh-CN"/>
        </w:rPr>
      </w:pPr>
      <w:ins w:id="633" w:author="Emmanuel Thomas" w:date="2025-10-12T12:06:00Z" w16du:dateUtc="2025-10-12T10:06:00Z">
        <w:r w:rsidRPr="00304146">
          <w:rPr>
            <w:color w:val="76923C" w:themeColor="accent3" w:themeShade="BF"/>
            <w:sz w:val="20"/>
            <w:szCs w:val="20"/>
            <w:lang w:eastAsia="zh-CN"/>
          </w:rPr>
          <w:t>an error condition reported by an SDL processor during parsing caused by flow control or expression evaluation e.g. accessing non-populated elements of a partial array, accessing uninitialized values</w:t>
        </w:r>
      </w:ins>
    </w:p>
    <w:p w14:paraId="35E108CC" w14:textId="77777777" w:rsidR="00304146" w:rsidRPr="00304146" w:rsidRDefault="00304146" w:rsidP="00304146">
      <w:pPr>
        <w:widowControl/>
        <w:autoSpaceDE/>
        <w:ind w:left="720"/>
        <w:contextualSpacing/>
        <w:jc w:val="both"/>
        <w:rPr>
          <w:ins w:id="634" w:author="Emmanuel Thomas" w:date="2025-10-12T12:06:00Z" w16du:dateUtc="2025-10-12T10:06:00Z"/>
          <w:color w:val="76923C" w:themeColor="accent3" w:themeShade="BF"/>
          <w:sz w:val="20"/>
          <w:szCs w:val="20"/>
          <w:lang w:eastAsia="zh-CN"/>
        </w:rPr>
      </w:pPr>
    </w:p>
    <w:p w14:paraId="151B4F15" w14:textId="77777777" w:rsidR="00304146" w:rsidRPr="00304146" w:rsidRDefault="00304146" w:rsidP="00304146">
      <w:pPr>
        <w:widowControl/>
        <w:autoSpaceDE/>
        <w:ind w:left="720"/>
        <w:contextualSpacing/>
        <w:jc w:val="both"/>
        <w:rPr>
          <w:ins w:id="635" w:author="Emmanuel Thomas" w:date="2025-10-12T12:06:00Z" w16du:dateUtc="2025-10-12T10:06:00Z"/>
          <w:color w:val="76923C" w:themeColor="accent3" w:themeShade="BF"/>
          <w:sz w:val="20"/>
          <w:szCs w:val="20"/>
          <w:u w:val="single"/>
          <w:lang w:eastAsia="zh-CN"/>
        </w:rPr>
      </w:pPr>
      <w:ins w:id="636" w:author="Emmanuel Thomas" w:date="2025-10-12T12:06:00Z" w16du:dateUtc="2025-10-12T10:06:00Z">
        <w:r w:rsidRPr="00304146">
          <w:rPr>
            <w:color w:val="76923C" w:themeColor="accent3" w:themeShade="BF"/>
            <w:sz w:val="20"/>
            <w:szCs w:val="20"/>
            <w:u w:val="single"/>
            <w:lang w:eastAsia="zh-CN"/>
          </w:rPr>
          <w:t>SDL scanner</w:t>
        </w:r>
      </w:ins>
    </w:p>
    <w:p w14:paraId="53B58B5B" w14:textId="77777777" w:rsidR="00304146" w:rsidRPr="00304146" w:rsidRDefault="00304146" w:rsidP="00304146">
      <w:pPr>
        <w:widowControl/>
        <w:autoSpaceDE/>
        <w:ind w:left="720"/>
        <w:contextualSpacing/>
        <w:jc w:val="both"/>
        <w:rPr>
          <w:ins w:id="637" w:author="Emmanuel Thomas" w:date="2025-10-12T12:06:00Z" w16du:dateUtc="2025-10-12T10:06:00Z"/>
          <w:color w:val="76923C" w:themeColor="accent3" w:themeShade="BF"/>
          <w:sz w:val="20"/>
          <w:szCs w:val="20"/>
          <w:lang w:eastAsia="zh-CN"/>
        </w:rPr>
      </w:pPr>
      <w:ins w:id="638" w:author="Emmanuel Thomas" w:date="2025-10-12T12:06:00Z" w16du:dateUtc="2025-10-12T10:06:00Z">
        <w:r w:rsidRPr="00304146">
          <w:rPr>
            <w:color w:val="76923C" w:themeColor="accent3" w:themeShade="BF"/>
            <w:sz w:val="20"/>
            <w:szCs w:val="20"/>
            <w:lang w:eastAsia="zh-CN"/>
          </w:rPr>
          <w:t xml:space="preserve">a computer software implementation which can perform the scanning phase </w:t>
        </w:r>
      </w:ins>
    </w:p>
    <w:p w14:paraId="76AFFAC5" w14:textId="77777777" w:rsidR="00304146" w:rsidRPr="00304146" w:rsidRDefault="00304146" w:rsidP="00304146">
      <w:pPr>
        <w:widowControl/>
        <w:autoSpaceDE/>
        <w:ind w:left="720"/>
        <w:contextualSpacing/>
        <w:jc w:val="both"/>
        <w:rPr>
          <w:ins w:id="639" w:author="Emmanuel Thomas" w:date="2025-10-12T12:06:00Z" w16du:dateUtc="2025-10-12T10:06:00Z"/>
          <w:color w:val="76923C" w:themeColor="accent3" w:themeShade="BF"/>
          <w:sz w:val="20"/>
          <w:szCs w:val="20"/>
          <w:lang w:eastAsia="zh-CN"/>
        </w:rPr>
      </w:pPr>
    </w:p>
    <w:p w14:paraId="58345A2A" w14:textId="77777777" w:rsidR="00304146" w:rsidRPr="00304146" w:rsidRDefault="00304146" w:rsidP="00304146">
      <w:pPr>
        <w:widowControl/>
        <w:autoSpaceDE/>
        <w:ind w:left="720"/>
        <w:contextualSpacing/>
        <w:jc w:val="both"/>
        <w:rPr>
          <w:ins w:id="640" w:author="Emmanuel Thomas" w:date="2025-10-12T12:06:00Z" w16du:dateUtc="2025-10-12T10:06:00Z"/>
          <w:color w:val="76923C" w:themeColor="accent3" w:themeShade="BF"/>
          <w:sz w:val="20"/>
          <w:szCs w:val="20"/>
          <w:u w:val="single"/>
          <w:lang w:eastAsia="zh-CN"/>
        </w:rPr>
      </w:pPr>
      <w:ins w:id="641" w:author="Emmanuel Thomas" w:date="2025-10-12T12:06:00Z" w16du:dateUtc="2025-10-12T10:06:00Z">
        <w:r w:rsidRPr="00304146">
          <w:rPr>
            <w:color w:val="76923C" w:themeColor="accent3" w:themeShade="BF"/>
            <w:sz w:val="20"/>
            <w:szCs w:val="20"/>
            <w:u w:val="single"/>
            <w:lang w:eastAsia="zh-CN"/>
          </w:rPr>
          <w:t>SDL processor</w:t>
        </w:r>
      </w:ins>
    </w:p>
    <w:p w14:paraId="6B73EE2C" w14:textId="77777777" w:rsidR="00304146" w:rsidRPr="00304146" w:rsidRDefault="00304146" w:rsidP="00304146">
      <w:pPr>
        <w:widowControl/>
        <w:autoSpaceDE/>
        <w:ind w:left="720"/>
        <w:contextualSpacing/>
        <w:jc w:val="both"/>
        <w:rPr>
          <w:ins w:id="642" w:author="Emmanuel Thomas" w:date="2025-10-12T12:06:00Z" w16du:dateUtc="2025-10-12T10:06:00Z"/>
          <w:color w:val="76923C" w:themeColor="accent3" w:themeShade="BF"/>
          <w:sz w:val="20"/>
          <w:szCs w:val="20"/>
          <w:lang w:eastAsia="zh-CN"/>
        </w:rPr>
      </w:pPr>
      <w:ins w:id="643" w:author="Emmanuel Thomas" w:date="2025-10-12T12:06:00Z" w16du:dateUtc="2025-10-12T10:06:00Z">
        <w:r w:rsidRPr="00304146">
          <w:rPr>
            <w:color w:val="76923C" w:themeColor="accent3" w:themeShade="BF"/>
            <w:sz w:val="20"/>
            <w:szCs w:val="20"/>
            <w:lang w:eastAsia="zh-CN"/>
          </w:rPr>
          <w:t xml:space="preserve">a computer software implementation which can perform the processing phase </w:t>
        </w:r>
      </w:ins>
    </w:p>
    <w:p w14:paraId="598503EC" w14:textId="77777777" w:rsidR="00304146" w:rsidRPr="00304146" w:rsidRDefault="00304146" w:rsidP="00304146">
      <w:pPr>
        <w:widowControl/>
        <w:autoSpaceDE/>
        <w:jc w:val="both"/>
        <w:rPr>
          <w:ins w:id="644" w:author="Emmanuel Thomas" w:date="2025-10-12T12:06:00Z" w16du:dateUtc="2025-10-12T10:06:00Z"/>
          <w:sz w:val="20"/>
          <w:szCs w:val="20"/>
          <w:lang w:eastAsia="zh-CN"/>
        </w:rPr>
      </w:pPr>
    </w:p>
    <w:p w14:paraId="5EF44AFA" w14:textId="77777777" w:rsidR="00304146" w:rsidRPr="00304146" w:rsidRDefault="00304146" w:rsidP="00304146">
      <w:pPr>
        <w:widowControl/>
        <w:autoSpaceDE/>
        <w:jc w:val="both"/>
        <w:rPr>
          <w:ins w:id="645" w:author="Emmanuel Thomas" w:date="2025-10-12T12:06:00Z" w16du:dateUtc="2025-10-12T10:06:00Z"/>
          <w:b/>
          <w:bCs/>
          <w:sz w:val="20"/>
          <w:szCs w:val="20"/>
          <w:lang w:eastAsia="zh-CN"/>
        </w:rPr>
      </w:pPr>
      <w:ins w:id="646" w:author="Emmanuel Thomas" w:date="2025-10-12T12:06:00Z" w16du:dateUtc="2025-10-12T10:06:00Z">
        <w:r w:rsidRPr="00304146">
          <w:rPr>
            <w:b/>
            <w:bCs/>
            <w:sz w:val="20"/>
            <w:szCs w:val="20"/>
            <w:lang w:eastAsia="zh-CN"/>
          </w:rPr>
          <w:t xml:space="preserve">NOTE: </w:t>
        </w:r>
      </w:ins>
    </w:p>
    <w:p w14:paraId="5CED3548" w14:textId="77777777" w:rsidR="00304146" w:rsidRPr="00304146" w:rsidRDefault="00304146" w:rsidP="00304146">
      <w:pPr>
        <w:widowControl/>
        <w:autoSpaceDE/>
        <w:jc w:val="both"/>
        <w:rPr>
          <w:ins w:id="647" w:author="Emmanuel Thomas" w:date="2025-10-12T12:06:00Z" w16du:dateUtc="2025-10-12T10:06:00Z"/>
          <w:sz w:val="20"/>
          <w:szCs w:val="20"/>
          <w:lang w:eastAsia="zh-CN"/>
        </w:rPr>
      </w:pPr>
    </w:p>
    <w:p w14:paraId="1321EA8B" w14:textId="77777777" w:rsidR="00304146" w:rsidRPr="00304146" w:rsidRDefault="00304146" w:rsidP="00304146">
      <w:pPr>
        <w:widowControl/>
        <w:autoSpaceDE/>
        <w:jc w:val="both"/>
        <w:rPr>
          <w:ins w:id="648" w:author="Emmanuel Thomas" w:date="2025-10-12T12:06:00Z" w16du:dateUtc="2025-10-12T10:06:00Z"/>
          <w:sz w:val="20"/>
          <w:szCs w:val="20"/>
          <w:lang w:eastAsia="zh-CN"/>
        </w:rPr>
      </w:pPr>
      <w:ins w:id="649" w:author="Emmanuel Thomas" w:date="2025-10-12T12:06:00Z" w16du:dateUtc="2025-10-12T10:06:00Z">
        <w:r w:rsidRPr="00304146">
          <w:rPr>
            <w:sz w:val="20"/>
            <w:szCs w:val="20"/>
            <w:lang w:eastAsia="zh-CN"/>
          </w:rPr>
          <w:t xml:space="preserve">The term “scanning” of an </w:t>
        </w:r>
        <w:r w:rsidRPr="00304146">
          <w:rPr>
            <w:sz w:val="20"/>
            <w:szCs w:val="20"/>
            <w:u w:val="single"/>
            <w:lang w:eastAsia="zh-CN"/>
          </w:rPr>
          <w:t>SDL definition</w:t>
        </w:r>
        <w:r w:rsidRPr="00304146">
          <w:rPr>
            <w:sz w:val="20"/>
            <w:szCs w:val="20"/>
            <w:lang w:eastAsia="zh-CN"/>
          </w:rPr>
          <w:t xml:space="preserve"> is proposed rather than “parsing” of an </w:t>
        </w:r>
        <w:r w:rsidRPr="00304146">
          <w:rPr>
            <w:sz w:val="20"/>
            <w:szCs w:val="20"/>
            <w:u w:val="single"/>
            <w:lang w:eastAsia="zh-CN"/>
          </w:rPr>
          <w:t>SDL definition</w:t>
        </w:r>
        <w:r w:rsidRPr="00304146">
          <w:rPr>
            <w:sz w:val="20"/>
            <w:szCs w:val="20"/>
            <w:lang w:eastAsia="zh-CN"/>
          </w:rPr>
          <w:t xml:space="preserve"> in order that the word “parsing” can be used specifically for the behavior of a “parsing” a </w:t>
        </w:r>
        <w:r w:rsidRPr="00304146">
          <w:rPr>
            <w:sz w:val="20"/>
            <w:szCs w:val="20"/>
            <w:u w:val="single"/>
            <w:lang w:eastAsia="zh-CN"/>
          </w:rPr>
          <w:t>bitstream</w:t>
        </w:r>
        <w:r w:rsidRPr="00304146">
          <w:rPr>
            <w:sz w:val="20"/>
            <w:szCs w:val="20"/>
            <w:lang w:eastAsia="zh-CN"/>
          </w:rPr>
          <w:t xml:space="preserve">. </w:t>
        </w:r>
      </w:ins>
    </w:p>
    <w:p w14:paraId="172F92BE" w14:textId="77777777" w:rsidR="00304146" w:rsidRPr="00304146" w:rsidRDefault="00304146" w:rsidP="00304146">
      <w:pPr>
        <w:widowControl/>
        <w:autoSpaceDE/>
        <w:jc w:val="both"/>
        <w:rPr>
          <w:ins w:id="650" w:author="Emmanuel Thomas" w:date="2025-10-12T12:06:00Z" w16du:dateUtc="2025-10-12T10:06:00Z"/>
          <w:sz w:val="20"/>
          <w:szCs w:val="20"/>
          <w:lang w:eastAsia="zh-CN"/>
        </w:rPr>
      </w:pPr>
    </w:p>
    <w:p w14:paraId="171D3800" w14:textId="77777777" w:rsidR="00304146" w:rsidRPr="00304146" w:rsidRDefault="00304146" w:rsidP="00304146">
      <w:pPr>
        <w:widowControl/>
        <w:autoSpaceDE/>
        <w:jc w:val="both"/>
        <w:rPr>
          <w:ins w:id="651" w:author="Emmanuel Thomas" w:date="2025-10-12T12:06:00Z" w16du:dateUtc="2025-10-12T10:06:00Z"/>
          <w:sz w:val="20"/>
          <w:szCs w:val="20"/>
          <w:lang w:eastAsia="zh-CN"/>
        </w:rPr>
      </w:pPr>
      <w:ins w:id="652" w:author="Emmanuel Thomas" w:date="2025-10-12T12:06:00Z" w16du:dateUtc="2025-10-12T10:06:00Z">
        <w:r w:rsidRPr="00304146">
          <w:rPr>
            <w:sz w:val="20"/>
            <w:szCs w:val="20"/>
            <w:lang w:eastAsia="zh-CN"/>
          </w:rPr>
          <w:t xml:space="preserve">However, this might be problematic as we already have a software project called </w:t>
        </w:r>
        <w:r w:rsidRPr="00304146">
          <w:rPr>
            <w:rFonts w:ascii="Courier New" w:hAnsi="Courier New" w:cs="Courier New"/>
            <w:sz w:val="20"/>
            <w:szCs w:val="20"/>
            <w:lang w:eastAsia="zh-CN"/>
          </w:rPr>
          <w:t>mpeg-</w:t>
        </w:r>
        <w:proofErr w:type="spellStart"/>
        <w:r w:rsidRPr="00304146">
          <w:rPr>
            <w:rFonts w:ascii="Courier New" w:hAnsi="Courier New" w:cs="Courier New"/>
            <w:sz w:val="20"/>
            <w:szCs w:val="20"/>
            <w:lang w:eastAsia="zh-CN"/>
          </w:rPr>
          <w:t>sdl</w:t>
        </w:r>
        <w:proofErr w:type="spellEnd"/>
        <w:r w:rsidRPr="00304146">
          <w:rPr>
            <w:rFonts w:ascii="Courier New" w:hAnsi="Courier New" w:cs="Courier New"/>
            <w:sz w:val="20"/>
            <w:szCs w:val="20"/>
            <w:lang w:eastAsia="zh-CN"/>
          </w:rPr>
          <w:t>-parser</w:t>
        </w:r>
        <w:r w:rsidRPr="00304146">
          <w:rPr>
            <w:sz w:val="20"/>
            <w:szCs w:val="20"/>
            <w:lang w:eastAsia="zh-CN"/>
          </w:rPr>
          <w:t xml:space="preserve">. This should be renamed to </w:t>
        </w:r>
        <w:r w:rsidRPr="00304146">
          <w:rPr>
            <w:rFonts w:ascii="Courier New" w:hAnsi="Courier New" w:cs="Courier New"/>
            <w:sz w:val="20"/>
            <w:szCs w:val="20"/>
            <w:lang w:eastAsia="zh-CN"/>
          </w:rPr>
          <w:t>mpeg-</w:t>
        </w:r>
        <w:proofErr w:type="spellStart"/>
        <w:r w:rsidRPr="00304146">
          <w:rPr>
            <w:rFonts w:ascii="Courier New" w:hAnsi="Courier New" w:cs="Courier New"/>
            <w:sz w:val="20"/>
            <w:szCs w:val="20"/>
            <w:lang w:eastAsia="zh-CN"/>
          </w:rPr>
          <w:t>sdl</w:t>
        </w:r>
        <w:proofErr w:type="spellEnd"/>
        <w:r w:rsidRPr="00304146">
          <w:rPr>
            <w:rFonts w:ascii="Courier New" w:hAnsi="Courier New" w:cs="Courier New"/>
            <w:sz w:val="20"/>
            <w:szCs w:val="20"/>
            <w:lang w:eastAsia="zh-CN"/>
          </w:rPr>
          <w:t>-scanner</w:t>
        </w:r>
        <w:r w:rsidRPr="00304146">
          <w:rPr>
            <w:sz w:val="20"/>
            <w:szCs w:val="20"/>
            <w:lang w:eastAsia="zh-CN"/>
          </w:rPr>
          <w:t xml:space="preserve"> if the above terminology is accepted.</w:t>
        </w:r>
      </w:ins>
    </w:p>
    <w:p w14:paraId="56FA1B96" w14:textId="77777777" w:rsidR="00304146" w:rsidRPr="00304146" w:rsidRDefault="00304146" w:rsidP="00304146">
      <w:pPr>
        <w:widowControl/>
        <w:autoSpaceDE/>
        <w:jc w:val="both"/>
        <w:rPr>
          <w:ins w:id="653" w:author="Emmanuel Thomas" w:date="2025-10-12T12:06:00Z" w16du:dateUtc="2025-10-12T10:06:00Z"/>
          <w:sz w:val="20"/>
          <w:szCs w:val="20"/>
          <w:lang w:eastAsia="zh-CN"/>
        </w:rPr>
      </w:pPr>
    </w:p>
    <w:p w14:paraId="54011D30" w14:textId="77777777" w:rsidR="00304146" w:rsidRPr="00304146" w:rsidRDefault="00304146" w:rsidP="00304146">
      <w:pPr>
        <w:keepNext/>
        <w:keepLines/>
        <w:spacing w:before="40"/>
        <w:outlineLvl w:val="3"/>
        <w:rPr>
          <w:ins w:id="654" w:author="Emmanuel Thomas" w:date="2025-10-12T12:06:00Z" w16du:dateUtc="2025-10-12T10:06:00Z"/>
          <w:rFonts w:ascii="Cambria" w:eastAsia="MS Gothic" w:hAnsi="Cambria" w:cs="Times New Roman"/>
          <w:i/>
          <w:iCs/>
          <w:color w:val="365F91" w:themeColor="accent1" w:themeShade="BF"/>
          <w:lang w:eastAsia="zh-CN"/>
        </w:rPr>
      </w:pPr>
      <w:ins w:id="655" w:author="Emmanuel Thomas" w:date="2025-10-12T12:06:00Z" w16du:dateUtc="2025-10-12T10:06:00Z">
        <w:r w:rsidRPr="00304146">
          <w:rPr>
            <w:rFonts w:ascii="Cambria" w:eastAsia="MS Gothic" w:hAnsi="Cambria" w:cs="Times New Roman"/>
            <w:i/>
            <w:iCs/>
            <w:color w:val="365F91" w:themeColor="accent1" w:themeShade="BF"/>
            <w:lang w:eastAsia="zh-CN"/>
          </w:rPr>
          <w:t>New Clause for Usage Phases</w:t>
        </w:r>
      </w:ins>
    </w:p>
    <w:p w14:paraId="49C99028" w14:textId="77777777" w:rsidR="00304146" w:rsidRPr="00304146" w:rsidRDefault="00304146" w:rsidP="00304146">
      <w:pPr>
        <w:widowControl/>
        <w:autoSpaceDE/>
        <w:jc w:val="both"/>
        <w:rPr>
          <w:ins w:id="656" w:author="Emmanuel Thomas" w:date="2025-10-12T12:06:00Z" w16du:dateUtc="2025-10-12T10:06:00Z"/>
          <w:sz w:val="20"/>
          <w:szCs w:val="20"/>
          <w:u w:val="single"/>
          <w:lang w:eastAsia="zh-CN"/>
        </w:rPr>
      </w:pPr>
    </w:p>
    <w:p w14:paraId="54AC2094" w14:textId="77777777" w:rsidR="00304146" w:rsidRPr="00304146" w:rsidRDefault="00304146" w:rsidP="00304146">
      <w:pPr>
        <w:rPr>
          <w:ins w:id="657" w:author="Emmanuel Thomas" w:date="2025-10-12T12:06:00Z" w16du:dateUtc="2025-10-12T10:06:00Z"/>
          <w:sz w:val="20"/>
          <w:szCs w:val="20"/>
          <w:lang w:eastAsia="zh-CN"/>
        </w:rPr>
      </w:pPr>
      <w:ins w:id="658" w:author="Emmanuel Thomas" w:date="2025-10-12T12:06:00Z" w16du:dateUtc="2025-10-12T10:06:00Z">
        <w:r w:rsidRPr="00304146">
          <w:rPr>
            <w:sz w:val="20"/>
            <w:szCs w:val="20"/>
            <w:lang w:eastAsia="zh-CN"/>
          </w:rPr>
          <w:t>It is proposed to add a new clause as follows:</w:t>
        </w:r>
      </w:ins>
    </w:p>
    <w:p w14:paraId="6A6AA3A2" w14:textId="77777777" w:rsidR="00304146" w:rsidRPr="00304146" w:rsidRDefault="00304146" w:rsidP="00304146">
      <w:pPr>
        <w:widowControl/>
        <w:autoSpaceDE/>
        <w:jc w:val="both"/>
        <w:rPr>
          <w:ins w:id="659" w:author="Emmanuel Thomas" w:date="2025-10-12T12:06:00Z" w16du:dateUtc="2025-10-12T10:06:00Z"/>
          <w:sz w:val="20"/>
          <w:szCs w:val="20"/>
          <w:u w:val="single"/>
          <w:lang w:eastAsia="zh-CN"/>
        </w:rPr>
      </w:pPr>
    </w:p>
    <w:p w14:paraId="18145DD6" w14:textId="77777777" w:rsidR="00304146" w:rsidRPr="00304146" w:rsidRDefault="00304146" w:rsidP="00304146">
      <w:pPr>
        <w:widowControl/>
        <w:autoSpaceDE/>
        <w:ind w:left="720"/>
        <w:contextualSpacing/>
        <w:jc w:val="both"/>
        <w:rPr>
          <w:ins w:id="660" w:author="Emmanuel Thomas" w:date="2025-10-12T12:06:00Z" w16du:dateUtc="2025-10-12T10:06:00Z"/>
          <w:b/>
          <w:bCs/>
          <w:color w:val="76923C" w:themeColor="accent3" w:themeShade="BF"/>
          <w:sz w:val="20"/>
          <w:szCs w:val="20"/>
          <w:lang w:eastAsia="zh-CN"/>
        </w:rPr>
      </w:pPr>
      <w:ins w:id="661" w:author="Emmanuel Thomas" w:date="2025-10-12T12:06:00Z" w16du:dateUtc="2025-10-12T10:06:00Z">
        <w:r w:rsidRPr="00304146">
          <w:rPr>
            <w:b/>
            <w:bCs/>
            <w:color w:val="76923C" w:themeColor="accent3" w:themeShade="BF"/>
            <w:sz w:val="20"/>
            <w:szCs w:val="20"/>
            <w:lang w:eastAsia="zh-CN"/>
          </w:rPr>
          <w:t>Usage Phases</w:t>
        </w:r>
      </w:ins>
    </w:p>
    <w:p w14:paraId="6060A85E" w14:textId="77777777" w:rsidR="00304146" w:rsidRPr="00304146" w:rsidRDefault="00304146" w:rsidP="00304146">
      <w:pPr>
        <w:widowControl/>
        <w:autoSpaceDE/>
        <w:ind w:left="720"/>
        <w:contextualSpacing/>
        <w:jc w:val="both"/>
        <w:rPr>
          <w:ins w:id="662" w:author="Emmanuel Thomas" w:date="2025-10-12T12:06:00Z" w16du:dateUtc="2025-10-12T10:06:00Z"/>
          <w:b/>
          <w:bCs/>
          <w:color w:val="76923C" w:themeColor="accent3" w:themeShade="BF"/>
          <w:sz w:val="20"/>
          <w:szCs w:val="20"/>
          <w:lang w:eastAsia="zh-CN"/>
        </w:rPr>
      </w:pPr>
    </w:p>
    <w:p w14:paraId="7727FEE1" w14:textId="77777777" w:rsidR="00304146" w:rsidRPr="00304146" w:rsidRDefault="00304146" w:rsidP="00304146">
      <w:pPr>
        <w:widowControl/>
        <w:autoSpaceDE/>
        <w:ind w:left="720"/>
        <w:contextualSpacing/>
        <w:jc w:val="both"/>
        <w:rPr>
          <w:ins w:id="663" w:author="Emmanuel Thomas" w:date="2025-10-12T12:06:00Z" w16du:dateUtc="2025-10-12T10:06:00Z"/>
          <w:color w:val="76923C" w:themeColor="accent3" w:themeShade="BF"/>
          <w:sz w:val="20"/>
          <w:szCs w:val="20"/>
          <w:lang w:eastAsia="zh-CN"/>
        </w:rPr>
      </w:pPr>
      <w:ins w:id="664" w:author="Emmanuel Thomas" w:date="2025-10-12T12:06:00Z" w16du:dateUtc="2025-10-12T10:06:00Z">
        <w:r w:rsidRPr="00304146">
          <w:rPr>
            <w:color w:val="76923C" w:themeColor="accent3" w:themeShade="BF"/>
            <w:sz w:val="20"/>
            <w:szCs w:val="20"/>
            <w:lang w:eastAsia="zh-CN"/>
          </w:rPr>
          <w:t>When using an SDL specification there are two phases: scanning and processing.</w:t>
        </w:r>
      </w:ins>
    </w:p>
    <w:p w14:paraId="5469EAAF" w14:textId="77777777" w:rsidR="00304146" w:rsidRPr="00304146" w:rsidRDefault="00304146" w:rsidP="00304146">
      <w:pPr>
        <w:widowControl/>
        <w:autoSpaceDE/>
        <w:ind w:left="720"/>
        <w:contextualSpacing/>
        <w:jc w:val="both"/>
        <w:rPr>
          <w:ins w:id="665" w:author="Emmanuel Thomas" w:date="2025-10-12T12:06:00Z" w16du:dateUtc="2025-10-12T10:06:00Z"/>
          <w:b/>
          <w:bCs/>
          <w:color w:val="76923C" w:themeColor="accent3" w:themeShade="BF"/>
          <w:sz w:val="20"/>
          <w:szCs w:val="20"/>
          <w:lang w:eastAsia="zh-CN"/>
        </w:rPr>
      </w:pPr>
    </w:p>
    <w:p w14:paraId="7E5D199B" w14:textId="77777777" w:rsidR="00304146" w:rsidRPr="00304146" w:rsidRDefault="00304146" w:rsidP="00304146">
      <w:pPr>
        <w:widowControl/>
        <w:autoSpaceDE/>
        <w:ind w:left="720"/>
        <w:contextualSpacing/>
        <w:jc w:val="both"/>
        <w:rPr>
          <w:ins w:id="666" w:author="Emmanuel Thomas" w:date="2025-10-12T12:06:00Z" w16du:dateUtc="2025-10-12T10:06:00Z"/>
          <w:color w:val="76923C" w:themeColor="accent3" w:themeShade="BF"/>
          <w:sz w:val="20"/>
          <w:szCs w:val="20"/>
          <w:lang w:eastAsia="zh-CN"/>
        </w:rPr>
      </w:pPr>
      <w:ins w:id="667" w:author="Emmanuel Thomas" w:date="2025-10-12T12:06:00Z" w16du:dateUtc="2025-10-12T10:06:00Z">
        <w:r w:rsidRPr="00304146">
          <w:rPr>
            <w:color w:val="76923C" w:themeColor="accent3" w:themeShade="BF"/>
            <w:sz w:val="20"/>
            <w:szCs w:val="20"/>
            <w:lang w:eastAsia="zh-CN"/>
          </w:rPr>
          <w:t xml:space="preserve">These phases are abstract concepts and are introduced to clarify the intended behavior of SDL. They should not be considered normative in this document and should not be considered mandatory in any usage of SDL or any SDL implementation. </w:t>
        </w:r>
      </w:ins>
    </w:p>
    <w:p w14:paraId="54AC4DF0" w14:textId="77777777" w:rsidR="00304146" w:rsidRPr="00304146" w:rsidRDefault="00304146" w:rsidP="00304146">
      <w:pPr>
        <w:widowControl/>
        <w:autoSpaceDE/>
        <w:ind w:left="720"/>
        <w:contextualSpacing/>
        <w:jc w:val="both"/>
        <w:rPr>
          <w:ins w:id="668" w:author="Emmanuel Thomas" w:date="2025-10-12T12:06:00Z" w16du:dateUtc="2025-10-12T10:06:00Z"/>
          <w:b/>
          <w:bCs/>
          <w:color w:val="76923C" w:themeColor="accent3" w:themeShade="BF"/>
          <w:sz w:val="20"/>
          <w:szCs w:val="20"/>
          <w:lang w:eastAsia="zh-CN"/>
        </w:rPr>
      </w:pPr>
    </w:p>
    <w:p w14:paraId="7136C920" w14:textId="77777777" w:rsidR="00304146" w:rsidRPr="00304146" w:rsidRDefault="00304146" w:rsidP="00304146">
      <w:pPr>
        <w:widowControl/>
        <w:autoSpaceDE/>
        <w:ind w:left="720"/>
        <w:contextualSpacing/>
        <w:jc w:val="both"/>
        <w:rPr>
          <w:ins w:id="669" w:author="Emmanuel Thomas" w:date="2025-10-12T12:06:00Z" w16du:dateUtc="2025-10-12T10:06:00Z"/>
          <w:color w:val="76923C" w:themeColor="accent3" w:themeShade="BF"/>
          <w:sz w:val="20"/>
          <w:szCs w:val="20"/>
          <w:lang w:eastAsia="zh-CN"/>
        </w:rPr>
      </w:pPr>
      <w:ins w:id="670" w:author="Emmanuel Thomas" w:date="2025-10-12T12:06:00Z" w16du:dateUtc="2025-10-12T10:06:00Z">
        <w:r w:rsidRPr="00304146">
          <w:rPr>
            <w:color w:val="76923C" w:themeColor="accent3" w:themeShade="BF"/>
            <w:sz w:val="20"/>
            <w:szCs w:val="20"/>
            <w:lang w:eastAsia="zh-CN"/>
          </w:rPr>
          <w:t>The scanning phase consists of reading an SDL specification and validating it. This is expected to be performed by an SDL scanner implementation which would typically perform the following steps:</w:t>
        </w:r>
      </w:ins>
    </w:p>
    <w:p w14:paraId="5DCEC1C4" w14:textId="77777777" w:rsidR="00304146" w:rsidRPr="00304146" w:rsidRDefault="00304146" w:rsidP="00304146">
      <w:pPr>
        <w:widowControl/>
        <w:autoSpaceDE/>
        <w:ind w:left="720"/>
        <w:contextualSpacing/>
        <w:jc w:val="both"/>
        <w:rPr>
          <w:ins w:id="671" w:author="Emmanuel Thomas" w:date="2025-10-12T12:06:00Z" w16du:dateUtc="2025-10-12T10:06:00Z"/>
          <w:color w:val="76923C" w:themeColor="accent3" w:themeShade="BF"/>
          <w:sz w:val="20"/>
          <w:szCs w:val="20"/>
          <w:lang w:eastAsia="zh-CN"/>
        </w:rPr>
      </w:pPr>
    </w:p>
    <w:p w14:paraId="5FEC60D5" w14:textId="77777777" w:rsidR="00304146" w:rsidRPr="00304146" w:rsidRDefault="00304146" w:rsidP="00304146">
      <w:pPr>
        <w:widowControl/>
        <w:numPr>
          <w:ilvl w:val="0"/>
          <w:numId w:val="43"/>
        </w:numPr>
        <w:autoSpaceDE/>
        <w:ind w:left="1440"/>
        <w:contextualSpacing/>
        <w:jc w:val="both"/>
        <w:rPr>
          <w:ins w:id="672" w:author="Emmanuel Thomas" w:date="2025-10-12T12:06:00Z" w16du:dateUtc="2025-10-12T10:06:00Z"/>
          <w:color w:val="76923C" w:themeColor="accent3" w:themeShade="BF"/>
          <w:sz w:val="20"/>
          <w:szCs w:val="20"/>
          <w:lang w:eastAsia="zh-CN"/>
        </w:rPr>
      </w:pPr>
      <w:ins w:id="673" w:author="Emmanuel Thomas" w:date="2025-10-12T12:06:00Z" w16du:dateUtc="2025-10-12T10:06:00Z">
        <w:r w:rsidRPr="00304146">
          <w:rPr>
            <w:color w:val="76923C" w:themeColor="accent3" w:themeShade="BF"/>
            <w:sz w:val="20"/>
            <w:szCs w:val="20"/>
            <w:lang w:eastAsia="zh-CN"/>
          </w:rPr>
          <w:t>Syntax Validation: tokenizing the SDL specification and constructed a lexical token tree whilst checking for syntax errors</w:t>
        </w:r>
      </w:ins>
    </w:p>
    <w:p w14:paraId="0A4BA30C" w14:textId="77777777" w:rsidR="00304146" w:rsidRPr="00304146" w:rsidRDefault="00304146" w:rsidP="00304146">
      <w:pPr>
        <w:widowControl/>
        <w:numPr>
          <w:ilvl w:val="0"/>
          <w:numId w:val="43"/>
        </w:numPr>
        <w:autoSpaceDE/>
        <w:ind w:left="1440"/>
        <w:contextualSpacing/>
        <w:jc w:val="both"/>
        <w:rPr>
          <w:ins w:id="674" w:author="Emmanuel Thomas" w:date="2025-10-12T12:06:00Z" w16du:dateUtc="2025-10-12T10:06:00Z"/>
          <w:color w:val="76923C" w:themeColor="accent3" w:themeShade="BF"/>
          <w:sz w:val="20"/>
          <w:szCs w:val="20"/>
          <w:lang w:eastAsia="zh-CN"/>
        </w:rPr>
      </w:pPr>
      <w:ins w:id="675" w:author="Emmanuel Thomas" w:date="2025-10-12T12:06:00Z" w16du:dateUtc="2025-10-12T10:06:00Z">
        <w:r w:rsidRPr="00304146">
          <w:rPr>
            <w:color w:val="76923C" w:themeColor="accent3" w:themeShade="BF"/>
            <w:sz w:val="20"/>
            <w:szCs w:val="20"/>
            <w:lang w:eastAsia="zh-CN"/>
          </w:rPr>
          <w:t xml:space="preserve">Semantic Validation: converting the lexical token tree into an abstract syntax tree whilst checking for semantic errors and undefined behavior scenario </w:t>
        </w:r>
      </w:ins>
    </w:p>
    <w:p w14:paraId="12BACAC5" w14:textId="77777777" w:rsidR="00304146" w:rsidRPr="00304146" w:rsidRDefault="00304146" w:rsidP="00304146">
      <w:pPr>
        <w:widowControl/>
        <w:autoSpaceDE/>
        <w:ind w:left="720"/>
        <w:contextualSpacing/>
        <w:jc w:val="both"/>
        <w:rPr>
          <w:ins w:id="676" w:author="Emmanuel Thomas" w:date="2025-10-12T12:06:00Z" w16du:dateUtc="2025-10-12T10:06:00Z"/>
          <w:color w:val="76923C" w:themeColor="accent3" w:themeShade="BF"/>
          <w:sz w:val="20"/>
          <w:szCs w:val="20"/>
          <w:lang w:eastAsia="zh-CN"/>
        </w:rPr>
      </w:pPr>
    </w:p>
    <w:p w14:paraId="23019F04" w14:textId="77777777" w:rsidR="00304146" w:rsidRPr="00304146" w:rsidRDefault="00304146" w:rsidP="00304146">
      <w:pPr>
        <w:widowControl/>
        <w:autoSpaceDE/>
        <w:ind w:left="720"/>
        <w:contextualSpacing/>
        <w:jc w:val="both"/>
        <w:rPr>
          <w:ins w:id="677" w:author="Emmanuel Thomas" w:date="2025-10-12T12:06:00Z" w16du:dateUtc="2025-10-12T10:06:00Z"/>
          <w:color w:val="76923C" w:themeColor="accent3" w:themeShade="BF"/>
          <w:sz w:val="20"/>
          <w:szCs w:val="20"/>
          <w:lang w:eastAsia="zh-CN"/>
        </w:rPr>
      </w:pPr>
      <w:ins w:id="678" w:author="Emmanuel Thomas" w:date="2025-10-12T12:06:00Z" w16du:dateUtc="2025-10-12T10:06:00Z">
        <w:r w:rsidRPr="00304146">
          <w:rPr>
            <w:color w:val="76923C" w:themeColor="accent3" w:themeShade="BF"/>
            <w:sz w:val="20"/>
            <w:szCs w:val="20"/>
            <w:lang w:eastAsia="zh-CN"/>
          </w:rPr>
          <w:t>The implementation details of an SDL scanner to perform these steps via tokenization, token tree creation, abstract syntax tree creation, syntactic analysis, semantic analysis, error reporting and input/output handling are not relevant to this document and are not defined.</w:t>
        </w:r>
      </w:ins>
    </w:p>
    <w:p w14:paraId="103E1FD1" w14:textId="77777777" w:rsidR="00304146" w:rsidRPr="00304146" w:rsidRDefault="00304146" w:rsidP="00304146">
      <w:pPr>
        <w:widowControl/>
        <w:autoSpaceDE/>
        <w:ind w:left="720"/>
        <w:contextualSpacing/>
        <w:jc w:val="both"/>
        <w:rPr>
          <w:ins w:id="679" w:author="Emmanuel Thomas" w:date="2025-10-12T12:06:00Z" w16du:dateUtc="2025-10-12T10:06:00Z"/>
          <w:b/>
          <w:bCs/>
          <w:color w:val="76923C" w:themeColor="accent3" w:themeShade="BF"/>
          <w:sz w:val="20"/>
          <w:szCs w:val="20"/>
          <w:lang w:eastAsia="zh-CN"/>
        </w:rPr>
      </w:pPr>
    </w:p>
    <w:p w14:paraId="3A5753B7" w14:textId="77777777" w:rsidR="00304146" w:rsidRPr="00304146" w:rsidRDefault="00304146" w:rsidP="00304146">
      <w:pPr>
        <w:widowControl/>
        <w:autoSpaceDE/>
        <w:ind w:left="720"/>
        <w:contextualSpacing/>
        <w:jc w:val="both"/>
        <w:rPr>
          <w:ins w:id="680" w:author="Emmanuel Thomas" w:date="2025-10-12T12:06:00Z" w16du:dateUtc="2025-10-12T10:06:00Z"/>
          <w:color w:val="76923C" w:themeColor="accent3" w:themeShade="BF"/>
          <w:sz w:val="20"/>
          <w:szCs w:val="20"/>
          <w:lang w:eastAsia="zh-CN"/>
        </w:rPr>
      </w:pPr>
      <w:ins w:id="681" w:author="Emmanuel Thomas" w:date="2025-10-12T12:06:00Z" w16du:dateUtc="2025-10-12T10:06:00Z">
        <w:r w:rsidRPr="00304146">
          <w:rPr>
            <w:color w:val="76923C" w:themeColor="accent3" w:themeShade="BF"/>
            <w:sz w:val="20"/>
            <w:szCs w:val="20"/>
            <w:lang w:eastAsia="zh-CN"/>
          </w:rPr>
          <w:t>Potential outcomes when scanning an SDL specification using an SDL scanner may be:</w:t>
        </w:r>
      </w:ins>
    </w:p>
    <w:p w14:paraId="43337590" w14:textId="77777777" w:rsidR="00304146" w:rsidRPr="00304146" w:rsidRDefault="00304146" w:rsidP="00304146">
      <w:pPr>
        <w:widowControl/>
        <w:autoSpaceDE/>
        <w:ind w:left="720"/>
        <w:contextualSpacing/>
        <w:jc w:val="both"/>
        <w:rPr>
          <w:ins w:id="682" w:author="Emmanuel Thomas" w:date="2025-10-12T12:06:00Z" w16du:dateUtc="2025-10-12T10:06:00Z"/>
          <w:color w:val="76923C" w:themeColor="accent3" w:themeShade="BF"/>
          <w:sz w:val="20"/>
          <w:szCs w:val="20"/>
          <w:lang w:eastAsia="zh-CN"/>
        </w:rPr>
      </w:pPr>
    </w:p>
    <w:p w14:paraId="2831E63D" w14:textId="77777777" w:rsidR="00304146" w:rsidRPr="00304146" w:rsidRDefault="00304146" w:rsidP="00304146">
      <w:pPr>
        <w:widowControl/>
        <w:numPr>
          <w:ilvl w:val="0"/>
          <w:numId w:val="44"/>
        </w:numPr>
        <w:autoSpaceDE/>
        <w:ind w:left="1440"/>
        <w:contextualSpacing/>
        <w:jc w:val="both"/>
        <w:rPr>
          <w:ins w:id="683" w:author="Emmanuel Thomas" w:date="2025-10-12T12:06:00Z" w16du:dateUtc="2025-10-12T10:06:00Z"/>
          <w:color w:val="76923C" w:themeColor="accent3" w:themeShade="BF"/>
          <w:sz w:val="20"/>
          <w:szCs w:val="20"/>
          <w:lang w:eastAsia="zh-CN"/>
        </w:rPr>
      </w:pPr>
      <w:ins w:id="684" w:author="Emmanuel Thomas" w:date="2025-10-12T12:06:00Z" w16du:dateUtc="2025-10-12T10:06:00Z">
        <w:r w:rsidRPr="00304146">
          <w:rPr>
            <w:color w:val="76923C" w:themeColor="accent3" w:themeShade="BF"/>
            <w:sz w:val="20"/>
            <w:szCs w:val="20"/>
            <w:lang w:eastAsia="zh-CN"/>
          </w:rPr>
          <w:t>no errors or warnings indicating the SDL specification is valid</w:t>
        </w:r>
      </w:ins>
    </w:p>
    <w:p w14:paraId="1D5A6C3B" w14:textId="77777777" w:rsidR="00304146" w:rsidRPr="00304146" w:rsidRDefault="00304146" w:rsidP="00304146">
      <w:pPr>
        <w:widowControl/>
        <w:numPr>
          <w:ilvl w:val="0"/>
          <w:numId w:val="44"/>
        </w:numPr>
        <w:autoSpaceDE/>
        <w:ind w:left="1440"/>
        <w:contextualSpacing/>
        <w:jc w:val="both"/>
        <w:rPr>
          <w:ins w:id="685" w:author="Emmanuel Thomas" w:date="2025-10-12T12:06:00Z" w16du:dateUtc="2025-10-12T10:06:00Z"/>
          <w:color w:val="76923C" w:themeColor="accent3" w:themeShade="BF"/>
          <w:sz w:val="20"/>
          <w:szCs w:val="20"/>
          <w:lang w:eastAsia="zh-CN"/>
        </w:rPr>
      </w:pPr>
      <w:ins w:id="686" w:author="Emmanuel Thomas" w:date="2025-10-12T12:06:00Z" w16du:dateUtc="2025-10-12T10:06:00Z">
        <w:r w:rsidRPr="00304146">
          <w:rPr>
            <w:color w:val="76923C" w:themeColor="accent3" w:themeShade="BF"/>
            <w:sz w:val="20"/>
            <w:szCs w:val="20"/>
            <w:lang w:eastAsia="zh-CN"/>
          </w:rPr>
          <w:t>scanning errors indicating the SDL specification is syntactically or semantically invalid</w:t>
        </w:r>
      </w:ins>
    </w:p>
    <w:p w14:paraId="30F6E482" w14:textId="77777777" w:rsidR="00304146" w:rsidRPr="00304146" w:rsidRDefault="00304146" w:rsidP="00304146">
      <w:pPr>
        <w:widowControl/>
        <w:numPr>
          <w:ilvl w:val="0"/>
          <w:numId w:val="44"/>
        </w:numPr>
        <w:autoSpaceDE/>
        <w:ind w:left="1440"/>
        <w:contextualSpacing/>
        <w:jc w:val="both"/>
        <w:rPr>
          <w:ins w:id="687" w:author="Emmanuel Thomas" w:date="2025-10-12T12:06:00Z" w16du:dateUtc="2025-10-12T10:06:00Z"/>
          <w:color w:val="76923C" w:themeColor="accent3" w:themeShade="BF"/>
          <w:sz w:val="20"/>
          <w:szCs w:val="20"/>
          <w:lang w:eastAsia="zh-CN"/>
        </w:rPr>
      </w:pPr>
      <w:ins w:id="688" w:author="Emmanuel Thomas" w:date="2025-10-12T12:06:00Z" w16du:dateUtc="2025-10-12T10:06:00Z">
        <w:r w:rsidRPr="00304146">
          <w:rPr>
            <w:color w:val="76923C" w:themeColor="accent3" w:themeShade="BF"/>
            <w:sz w:val="20"/>
            <w:szCs w:val="20"/>
            <w:lang w:eastAsia="zh-CN"/>
          </w:rPr>
          <w:t>scanning errors indicating the SDL specification is syntactically and semantically valid but may result in undefined behavior scenarios or processing errors during the processing phase. These issues should be prevented by the SDL specification, the standard presenting the SDL specification, the SDL scanner implementation or an SDL processor implementation</w:t>
        </w:r>
      </w:ins>
    </w:p>
    <w:p w14:paraId="0AA9173C" w14:textId="77777777" w:rsidR="00304146" w:rsidRPr="00304146" w:rsidRDefault="00304146" w:rsidP="00304146">
      <w:pPr>
        <w:widowControl/>
        <w:autoSpaceDE/>
        <w:ind w:left="720"/>
        <w:contextualSpacing/>
        <w:jc w:val="both"/>
        <w:rPr>
          <w:ins w:id="689" w:author="Emmanuel Thomas" w:date="2025-10-12T12:06:00Z" w16du:dateUtc="2025-10-12T10:06:00Z"/>
          <w:color w:val="76923C" w:themeColor="accent3" w:themeShade="BF"/>
          <w:sz w:val="20"/>
          <w:szCs w:val="20"/>
          <w:lang w:eastAsia="zh-CN"/>
        </w:rPr>
      </w:pPr>
    </w:p>
    <w:p w14:paraId="13ED21A1" w14:textId="77777777" w:rsidR="00304146" w:rsidRPr="00304146" w:rsidRDefault="00304146" w:rsidP="00304146">
      <w:pPr>
        <w:widowControl/>
        <w:autoSpaceDE/>
        <w:ind w:left="720"/>
        <w:contextualSpacing/>
        <w:jc w:val="both"/>
        <w:rPr>
          <w:ins w:id="690" w:author="Emmanuel Thomas" w:date="2025-10-12T12:06:00Z" w16du:dateUtc="2025-10-12T10:06:00Z"/>
          <w:color w:val="76923C" w:themeColor="accent3" w:themeShade="BF"/>
          <w:sz w:val="20"/>
          <w:szCs w:val="20"/>
          <w:lang w:eastAsia="zh-CN"/>
        </w:rPr>
      </w:pPr>
      <w:ins w:id="691" w:author="Emmanuel Thomas" w:date="2025-10-12T12:06:00Z" w16du:dateUtc="2025-10-12T10:06:00Z">
        <w:r w:rsidRPr="00304146">
          <w:rPr>
            <w:color w:val="76923C" w:themeColor="accent3" w:themeShade="BF"/>
            <w:sz w:val="20"/>
            <w:szCs w:val="20"/>
            <w:lang w:eastAsia="zh-CN"/>
          </w:rPr>
          <w:t>When an SDL specification refers to global scope elements introduced in another SDL specification, all referenced elements should be collated before being used in the scanning phase. The collation and concatenation of multiple SDL specifications is not considered in this document.</w:t>
        </w:r>
      </w:ins>
    </w:p>
    <w:p w14:paraId="0B2FE63F" w14:textId="77777777" w:rsidR="00304146" w:rsidRPr="00304146" w:rsidRDefault="00304146" w:rsidP="00304146">
      <w:pPr>
        <w:widowControl/>
        <w:autoSpaceDE/>
        <w:ind w:left="720"/>
        <w:contextualSpacing/>
        <w:jc w:val="both"/>
        <w:rPr>
          <w:ins w:id="692" w:author="Emmanuel Thomas" w:date="2025-10-12T12:06:00Z" w16du:dateUtc="2025-10-12T10:06:00Z"/>
          <w:color w:val="76923C" w:themeColor="accent3" w:themeShade="BF"/>
          <w:sz w:val="20"/>
          <w:szCs w:val="20"/>
          <w:lang w:eastAsia="zh-CN"/>
        </w:rPr>
      </w:pPr>
    </w:p>
    <w:p w14:paraId="47A0C0AC" w14:textId="77777777" w:rsidR="00304146" w:rsidRPr="00304146" w:rsidRDefault="00304146" w:rsidP="00304146">
      <w:pPr>
        <w:widowControl/>
        <w:autoSpaceDE/>
        <w:ind w:left="720"/>
        <w:contextualSpacing/>
        <w:jc w:val="both"/>
        <w:rPr>
          <w:ins w:id="693" w:author="Emmanuel Thomas" w:date="2025-10-12T12:06:00Z" w16du:dateUtc="2025-10-12T10:06:00Z"/>
          <w:color w:val="76923C" w:themeColor="accent3" w:themeShade="BF"/>
          <w:sz w:val="20"/>
          <w:szCs w:val="20"/>
          <w:lang w:eastAsia="zh-CN"/>
        </w:rPr>
      </w:pPr>
      <w:ins w:id="694" w:author="Emmanuel Thomas" w:date="2025-10-12T12:06:00Z" w16du:dateUtc="2025-10-12T10:06:00Z">
        <w:r w:rsidRPr="00304146">
          <w:rPr>
            <w:color w:val="76923C" w:themeColor="accent3" w:themeShade="BF"/>
            <w:sz w:val="20"/>
            <w:szCs w:val="20"/>
            <w:lang w:eastAsia="zh-CN"/>
          </w:rPr>
          <w:t>The processing phase consists of using a bitstream parser derived or generated from a valid SDL specification to parse a bitstream. This is expected to be performed by an SDL processor implementation which would typically perform the following steps:</w:t>
        </w:r>
      </w:ins>
    </w:p>
    <w:p w14:paraId="7D0C72C1" w14:textId="77777777" w:rsidR="00304146" w:rsidRPr="00304146" w:rsidRDefault="00304146" w:rsidP="00304146">
      <w:pPr>
        <w:widowControl/>
        <w:autoSpaceDE/>
        <w:ind w:left="720"/>
        <w:contextualSpacing/>
        <w:jc w:val="both"/>
        <w:rPr>
          <w:ins w:id="695" w:author="Emmanuel Thomas" w:date="2025-10-12T12:06:00Z" w16du:dateUtc="2025-10-12T10:06:00Z"/>
          <w:color w:val="76923C" w:themeColor="accent3" w:themeShade="BF"/>
          <w:sz w:val="20"/>
          <w:szCs w:val="20"/>
          <w:lang w:eastAsia="zh-CN"/>
        </w:rPr>
      </w:pPr>
    </w:p>
    <w:p w14:paraId="619B4202" w14:textId="77777777" w:rsidR="00304146" w:rsidRPr="00304146" w:rsidRDefault="00304146" w:rsidP="00304146">
      <w:pPr>
        <w:widowControl/>
        <w:numPr>
          <w:ilvl w:val="0"/>
          <w:numId w:val="45"/>
        </w:numPr>
        <w:autoSpaceDE/>
        <w:ind w:left="1440"/>
        <w:contextualSpacing/>
        <w:jc w:val="both"/>
        <w:rPr>
          <w:ins w:id="696" w:author="Emmanuel Thomas" w:date="2025-10-12T12:06:00Z" w16du:dateUtc="2025-10-12T10:06:00Z"/>
          <w:color w:val="76923C" w:themeColor="accent3" w:themeShade="BF"/>
          <w:sz w:val="20"/>
          <w:szCs w:val="20"/>
          <w:lang w:eastAsia="zh-CN"/>
        </w:rPr>
      </w:pPr>
      <w:ins w:id="697" w:author="Emmanuel Thomas" w:date="2025-10-12T12:06:00Z" w16du:dateUtc="2025-10-12T10:06:00Z">
        <w:r w:rsidRPr="00304146">
          <w:rPr>
            <w:color w:val="76923C" w:themeColor="accent3" w:themeShade="BF"/>
            <w:sz w:val="20"/>
            <w:szCs w:val="20"/>
            <w:lang w:eastAsia="zh-CN"/>
          </w:rPr>
          <w:t>Initialization: initializing the parsing context in accordance with the SDL specification, for instance defining any global constant computed variables and initializing their values in the parsing context</w:t>
        </w:r>
      </w:ins>
    </w:p>
    <w:p w14:paraId="1C403626" w14:textId="77777777" w:rsidR="00304146" w:rsidRPr="00304146" w:rsidRDefault="00304146" w:rsidP="00304146">
      <w:pPr>
        <w:widowControl/>
        <w:numPr>
          <w:ilvl w:val="0"/>
          <w:numId w:val="45"/>
        </w:numPr>
        <w:autoSpaceDE/>
        <w:ind w:left="1440"/>
        <w:contextualSpacing/>
        <w:jc w:val="both"/>
        <w:rPr>
          <w:ins w:id="698" w:author="Emmanuel Thomas" w:date="2025-10-12T12:06:00Z" w16du:dateUtc="2025-10-12T10:06:00Z"/>
          <w:color w:val="76923C" w:themeColor="accent3" w:themeShade="BF"/>
          <w:sz w:val="20"/>
          <w:szCs w:val="20"/>
          <w:lang w:eastAsia="zh-CN"/>
        </w:rPr>
      </w:pPr>
      <w:ins w:id="699" w:author="Emmanuel Thomas" w:date="2025-10-12T12:06:00Z" w16du:dateUtc="2025-10-12T10:06:00Z">
        <w:r w:rsidRPr="00304146">
          <w:rPr>
            <w:color w:val="76923C" w:themeColor="accent3" w:themeShade="BF"/>
            <w:sz w:val="20"/>
            <w:szCs w:val="20"/>
            <w:lang w:eastAsia="zh-CN"/>
          </w:rPr>
          <w:t>Parsing: parsing the bitstream in accordance with the SDL specification, defining variables, evaluating flow control and expression statements in the SDL specification and adding or updating values in the parsing context as necessary. An SDL processor must be aware of a specific entry point for the SDL specification when commencing to parse the bitstream.</w:t>
        </w:r>
      </w:ins>
    </w:p>
    <w:p w14:paraId="666A071A" w14:textId="77777777" w:rsidR="00304146" w:rsidRPr="00304146" w:rsidRDefault="00304146" w:rsidP="00304146">
      <w:pPr>
        <w:widowControl/>
        <w:autoSpaceDE/>
        <w:ind w:left="720"/>
        <w:contextualSpacing/>
        <w:jc w:val="both"/>
        <w:rPr>
          <w:ins w:id="700" w:author="Emmanuel Thomas" w:date="2025-10-12T12:06:00Z" w16du:dateUtc="2025-10-12T10:06:00Z"/>
          <w:color w:val="76923C" w:themeColor="accent3" w:themeShade="BF"/>
          <w:sz w:val="20"/>
          <w:szCs w:val="20"/>
          <w:lang w:eastAsia="zh-CN"/>
        </w:rPr>
      </w:pPr>
    </w:p>
    <w:p w14:paraId="0C9F4C3C" w14:textId="77777777" w:rsidR="00304146" w:rsidRPr="00304146" w:rsidRDefault="00304146" w:rsidP="00304146">
      <w:pPr>
        <w:widowControl/>
        <w:autoSpaceDE/>
        <w:ind w:left="720"/>
        <w:contextualSpacing/>
        <w:jc w:val="both"/>
        <w:rPr>
          <w:ins w:id="701" w:author="Emmanuel Thomas" w:date="2025-10-12T12:06:00Z" w16du:dateUtc="2025-10-12T10:06:00Z"/>
          <w:color w:val="76923C" w:themeColor="accent3" w:themeShade="BF"/>
          <w:sz w:val="20"/>
          <w:szCs w:val="20"/>
          <w:lang w:eastAsia="zh-CN"/>
        </w:rPr>
      </w:pPr>
      <w:ins w:id="702" w:author="Emmanuel Thomas" w:date="2025-10-12T12:06:00Z" w16du:dateUtc="2025-10-12T10:06:00Z">
        <w:r w:rsidRPr="00304146">
          <w:rPr>
            <w:color w:val="76923C" w:themeColor="accent3" w:themeShade="BF"/>
            <w:sz w:val="20"/>
            <w:szCs w:val="20"/>
            <w:lang w:eastAsia="zh-CN"/>
          </w:rPr>
          <w:t>The implementation details of an SDL processor to perform these steps via code generation, compilation, execution, error handling, parsing context management, memory management, error reporting and input/output handling are not relevant to this document and are not defined.</w:t>
        </w:r>
      </w:ins>
    </w:p>
    <w:p w14:paraId="563C60D4" w14:textId="77777777" w:rsidR="00304146" w:rsidRPr="00304146" w:rsidRDefault="00304146" w:rsidP="00304146">
      <w:pPr>
        <w:widowControl/>
        <w:autoSpaceDE/>
        <w:ind w:left="720"/>
        <w:contextualSpacing/>
        <w:jc w:val="both"/>
        <w:rPr>
          <w:ins w:id="703" w:author="Emmanuel Thomas" w:date="2025-10-12T12:06:00Z" w16du:dateUtc="2025-10-12T10:06:00Z"/>
          <w:color w:val="76923C" w:themeColor="accent3" w:themeShade="BF"/>
          <w:sz w:val="20"/>
          <w:szCs w:val="20"/>
          <w:lang w:eastAsia="zh-CN"/>
        </w:rPr>
      </w:pPr>
    </w:p>
    <w:p w14:paraId="655B8658" w14:textId="77777777" w:rsidR="00304146" w:rsidRPr="00304146" w:rsidRDefault="00304146" w:rsidP="00304146">
      <w:pPr>
        <w:widowControl/>
        <w:autoSpaceDE/>
        <w:ind w:left="720"/>
        <w:contextualSpacing/>
        <w:jc w:val="both"/>
        <w:rPr>
          <w:ins w:id="704" w:author="Emmanuel Thomas" w:date="2025-10-12T12:06:00Z" w16du:dateUtc="2025-10-12T10:06:00Z"/>
          <w:color w:val="76923C" w:themeColor="accent3" w:themeShade="BF"/>
          <w:sz w:val="20"/>
          <w:szCs w:val="20"/>
          <w:lang w:eastAsia="zh-CN"/>
        </w:rPr>
      </w:pPr>
      <w:ins w:id="705" w:author="Emmanuel Thomas" w:date="2025-10-12T12:06:00Z" w16du:dateUtc="2025-10-12T10:06:00Z">
        <w:r w:rsidRPr="00304146">
          <w:rPr>
            <w:color w:val="76923C" w:themeColor="accent3" w:themeShade="BF"/>
            <w:sz w:val="20"/>
            <w:szCs w:val="20"/>
            <w:lang w:eastAsia="zh-CN"/>
          </w:rPr>
          <w:t>Potential outcomes when processing using an SDL processor may be:</w:t>
        </w:r>
      </w:ins>
    </w:p>
    <w:p w14:paraId="033DDC4D" w14:textId="77777777" w:rsidR="00304146" w:rsidRPr="00304146" w:rsidRDefault="00304146" w:rsidP="00304146">
      <w:pPr>
        <w:widowControl/>
        <w:autoSpaceDE/>
        <w:ind w:left="720"/>
        <w:contextualSpacing/>
        <w:jc w:val="both"/>
        <w:rPr>
          <w:ins w:id="706" w:author="Emmanuel Thomas" w:date="2025-10-12T12:06:00Z" w16du:dateUtc="2025-10-12T10:06:00Z"/>
          <w:color w:val="76923C" w:themeColor="accent3" w:themeShade="BF"/>
          <w:sz w:val="20"/>
          <w:szCs w:val="20"/>
          <w:lang w:eastAsia="zh-CN"/>
        </w:rPr>
      </w:pPr>
    </w:p>
    <w:p w14:paraId="773932E3" w14:textId="77777777" w:rsidR="00304146" w:rsidRPr="00304146" w:rsidRDefault="00304146" w:rsidP="00304146">
      <w:pPr>
        <w:widowControl/>
        <w:numPr>
          <w:ilvl w:val="0"/>
          <w:numId w:val="46"/>
        </w:numPr>
        <w:autoSpaceDE/>
        <w:ind w:left="1440"/>
        <w:contextualSpacing/>
        <w:jc w:val="both"/>
        <w:rPr>
          <w:ins w:id="707" w:author="Emmanuel Thomas" w:date="2025-10-12T12:06:00Z" w16du:dateUtc="2025-10-12T10:06:00Z"/>
          <w:color w:val="76923C" w:themeColor="accent3" w:themeShade="BF"/>
          <w:sz w:val="20"/>
          <w:szCs w:val="20"/>
          <w:lang w:eastAsia="zh-CN"/>
        </w:rPr>
      </w:pPr>
      <w:ins w:id="708" w:author="Emmanuel Thomas" w:date="2025-10-12T12:06:00Z" w16du:dateUtc="2025-10-12T10:06:00Z">
        <w:r w:rsidRPr="00304146">
          <w:rPr>
            <w:color w:val="76923C" w:themeColor="accent3" w:themeShade="BF"/>
            <w:sz w:val="20"/>
            <w:szCs w:val="20"/>
            <w:lang w:eastAsia="zh-CN"/>
          </w:rPr>
          <w:t>no errors indicating processing was successful</w:t>
        </w:r>
      </w:ins>
    </w:p>
    <w:p w14:paraId="68622228" w14:textId="77777777" w:rsidR="00304146" w:rsidRPr="00304146" w:rsidRDefault="00304146" w:rsidP="00304146">
      <w:pPr>
        <w:widowControl/>
        <w:numPr>
          <w:ilvl w:val="0"/>
          <w:numId w:val="46"/>
        </w:numPr>
        <w:autoSpaceDE/>
        <w:ind w:left="1440"/>
        <w:contextualSpacing/>
        <w:jc w:val="both"/>
        <w:rPr>
          <w:ins w:id="709" w:author="Emmanuel Thomas" w:date="2025-10-12T12:06:00Z" w16du:dateUtc="2025-10-12T10:06:00Z"/>
          <w:color w:val="76923C" w:themeColor="accent3" w:themeShade="BF"/>
          <w:sz w:val="20"/>
          <w:szCs w:val="20"/>
          <w:lang w:eastAsia="zh-CN"/>
        </w:rPr>
      </w:pPr>
      <w:ins w:id="710" w:author="Emmanuel Thomas" w:date="2025-10-12T12:06:00Z" w16du:dateUtc="2025-10-12T10:06:00Z">
        <w:r w:rsidRPr="00304146">
          <w:rPr>
            <w:color w:val="76923C" w:themeColor="accent3" w:themeShade="BF"/>
            <w:sz w:val="20"/>
            <w:szCs w:val="20"/>
            <w:lang w:eastAsia="zh-CN"/>
          </w:rPr>
          <w:t>parsing errors indicating the bitstream is not conformant to the SDL specification</w:t>
        </w:r>
      </w:ins>
    </w:p>
    <w:p w14:paraId="17C53479" w14:textId="77777777" w:rsidR="00304146" w:rsidRPr="00304146" w:rsidRDefault="00304146" w:rsidP="00304146">
      <w:pPr>
        <w:widowControl/>
        <w:numPr>
          <w:ilvl w:val="0"/>
          <w:numId w:val="46"/>
        </w:numPr>
        <w:autoSpaceDE/>
        <w:ind w:left="1440"/>
        <w:contextualSpacing/>
        <w:jc w:val="both"/>
        <w:rPr>
          <w:ins w:id="711" w:author="Emmanuel Thomas" w:date="2025-10-12T12:06:00Z" w16du:dateUtc="2025-10-12T10:06:00Z"/>
          <w:color w:val="76923C" w:themeColor="accent3" w:themeShade="BF"/>
          <w:sz w:val="20"/>
          <w:szCs w:val="20"/>
          <w:lang w:eastAsia="zh-CN"/>
        </w:rPr>
      </w:pPr>
      <w:ins w:id="712" w:author="Emmanuel Thomas" w:date="2025-10-12T12:06:00Z" w16du:dateUtc="2025-10-12T10:06:00Z">
        <w:r w:rsidRPr="00304146">
          <w:rPr>
            <w:color w:val="76923C" w:themeColor="accent3" w:themeShade="BF"/>
            <w:sz w:val="20"/>
            <w:szCs w:val="20"/>
            <w:lang w:eastAsia="zh-CN"/>
          </w:rPr>
          <w:t>processing errors or unexpected results indicating undefined behavior scenarios exist which are not prevented by the SDL specification, the standard presenting the SDL specification or the SDL processor implementation.</w:t>
        </w:r>
      </w:ins>
    </w:p>
    <w:p w14:paraId="037AB491" w14:textId="77777777" w:rsidR="00304146" w:rsidRPr="00304146" w:rsidRDefault="00304146" w:rsidP="00304146">
      <w:pPr>
        <w:widowControl/>
        <w:autoSpaceDE/>
        <w:jc w:val="both"/>
        <w:rPr>
          <w:ins w:id="713" w:author="Emmanuel Thomas" w:date="2025-10-12T12:06:00Z" w16du:dateUtc="2025-10-12T10:06:00Z"/>
          <w:color w:val="76923C" w:themeColor="accent3" w:themeShade="BF"/>
          <w:sz w:val="20"/>
          <w:szCs w:val="20"/>
          <w:lang w:eastAsia="zh-CN"/>
        </w:rPr>
      </w:pPr>
    </w:p>
    <w:p w14:paraId="156DD168" w14:textId="77777777" w:rsidR="00304146" w:rsidRPr="00304146" w:rsidRDefault="00304146" w:rsidP="00304146">
      <w:pPr>
        <w:widowControl/>
        <w:autoSpaceDE/>
        <w:ind w:left="720"/>
        <w:contextualSpacing/>
        <w:jc w:val="both"/>
        <w:rPr>
          <w:ins w:id="714" w:author="Emmanuel Thomas" w:date="2025-10-12T12:06:00Z" w16du:dateUtc="2025-10-12T10:06:00Z"/>
          <w:color w:val="76923C" w:themeColor="accent3" w:themeShade="BF"/>
          <w:sz w:val="18"/>
          <w:szCs w:val="18"/>
          <w:lang w:eastAsia="zh-CN"/>
        </w:rPr>
      </w:pPr>
      <w:ins w:id="715" w:author="Emmanuel Thomas" w:date="2025-10-12T12:06:00Z" w16du:dateUtc="2025-10-12T10:06:00Z">
        <w:r w:rsidRPr="00304146">
          <w:rPr>
            <w:color w:val="76923C" w:themeColor="accent3" w:themeShade="BF"/>
            <w:sz w:val="18"/>
            <w:szCs w:val="18"/>
            <w:lang w:eastAsia="zh-CN"/>
          </w:rPr>
          <w:t xml:space="preserve">Note: The scanning and processing phases should not be conceptually equated with programming language compilation and execution phases. The SDL scanning phase does not output a binary executable, and the SDL processing phase does not use a binary executable output from the scanning phase. Validation checks during the SDL scanning phase are somewhat like static compile time checks. Additionally, validation checks during the SDL processing phase are somewhat like dynamic runtime checks. However, in both cases there are enough concrete differences that equating the concepts is not recommended. </w:t>
        </w:r>
      </w:ins>
    </w:p>
    <w:p w14:paraId="31073522" w14:textId="77777777" w:rsidR="00304146" w:rsidRPr="00304146" w:rsidRDefault="00304146" w:rsidP="00304146">
      <w:pPr>
        <w:widowControl/>
        <w:autoSpaceDE/>
        <w:jc w:val="both"/>
        <w:rPr>
          <w:ins w:id="716" w:author="Emmanuel Thomas" w:date="2025-10-12T12:06:00Z" w16du:dateUtc="2025-10-12T10:06:00Z"/>
          <w:i/>
          <w:iCs/>
          <w:sz w:val="20"/>
          <w:szCs w:val="20"/>
          <w:lang w:eastAsia="zh-CN"/>
        </w:rPr>
      </w:pPr>
    </w:p>
    <w:p w14:paraId="7C8E3596" w14:textId="77777777" w:rsidR="00304146" w:rsidRPr="00304146" w:rsidRDefault="00304146" w:rsidP="00304146">
      <w:pPr>
        <w:keepNext/>
        <w:keepLines/>
        <w:spacing w:before="40"/>
        <w:outlineLvl w:val="3"/>
        <w:rPr>
          <w:ins w:id="717" w:author="Emmanuel Thomas" w:date="2025-10-12T12:06:00Z" w16du:dateUtc="2025-10-12T10:06:00Z"/>
          <w:rFonts w:ascii="Cambria" w:eastAsia="MS Gothic" w:hAnsi="Cambria" w:cs="Times New Roman"/>
          <w:i/>
          <w:iCs/>
          <w:color w:val="365F91" w:themeColor="accent1" w:themeShade="BF"/>
          <w:lang w:eastAsia="zh-CN"/>
        </w:rPr>
      </w:pPr>
      <w:ins w:id="718" w:author="Emmanuel Thomas" w:date="2025-10-12T12:06:00Z" w16du:dateUtc="2025-10-12T10:06:00Z">
        <w:r w:rsidRPr="00304146">
          <w:rPr>
            <w:rFonts w:ascii="Cambria" w:eastAsia="MS Gothic" w:hAnsi="Cambria" w:cs="Times New Roman"/>
            <w:i/>
            <w:iCs/>
            <w:color w:val="365F91" w:themeColor="accent1" w:themeShade="BF"/>
            <w:lang w:eastAsia="zh-CN"/>
          </w:rPr>
          <w:lastRenderedPageBreak/>
          <w:t>New Clause for Parsing Context</w:t>
        </w:r>
      </w:ins>
    </w:p>
    <w:p w14:paraId="76AAAC55" w14:textId="77777777" w:rsidR="00304146" w:rsidRPr="00304146" w:rsidRDefault="00304146" w:rsidP="00304146">
      <w:pPr>
        <w:rPr>
          <w:ins w:id="719" w:author="Emmanuel Thomas" w:date="2025-10-12T12:06:00Z" w16du:dateUtc="2025-10-12T10:06:00Z"/>
          <w:lang w:eastAsia="zh-CN"/>
        </w:rPr>
      </w:pPr>
    </w:p>
    <w:p w14:paraId="0CA22800" w14:textId="77777777" w:rsidR="00304146" w:rsidRPr="00304146" w:rsidRDefault="00304146" w:rsidP="00304146">
      <w:pPr>
        <w:rPr>
          <w:ins w:id="720" w:author="Emmanuel Thomas" w:date="2025-10-12T12:06:00Z" w16du:dateUtc="2025-10-12T10:06:00Z"/>
          <w:sz w:val="20"/>
          <w:szCs w:val="20"/>
          <w:lang w:eastAsia="zh-CN"/>
        </w:rPr>
      </w:pPr>
      <w:ins w:id="721" w:author="Emmanuel Thomas" w:date="2025-10-12T12:06:00Z" w16du:dateUtc="2025-10-12T10:06:00Z">
        <w:r w:rsidRPr="00304146">
          <w:rPr>
            <w:sz w:val="20"/>
            <w:szCs w:val="20"/>
            <w:lang w:eastAsia="zh-CN"/>
          </w:rPr>
          <w:t>It is proposed to add a new clause as follows:</w:t>
        </w:r>
      </w:ins>
    </w:p>
    <w:p w14:paraId="43E549DD" w14:textId="77777777" w:rsidR="00304146" w:rsidRPr="00304146" w:rsidRDefault="00304146" w:rsidP="00304146">
      <w:pPr>
        <w:rPr>
          <w:ins w:id="722" w:author="Emmanuel Thomas" w:date="2025-10-12T12:06:00Z" w16du:dateUtc="2025-10-12T10:06:00Z"/>
          <w:lang w:eastAsia="zh-CN"/>
        </w:rPr>
      </w:pPr>
    </w:p>
    <w:p w14:paraId="4E4F7029" w14:textId="77777777" w:rsidR="00304146" w:rsidRPr="00304146" w:rsidRDefault="00304146" w:rsidP="00304146">
      <w:pPr>
        <w:widowControl/>
        <w:autoSpaceDE/>
        <w:ind w:left="720"/>
        <w:contextualSpacing/>
        <w:jc w:val="both"/>
        <w:rPr>
          <w:ins w:id="723" w:author="Emmanuel Thomas" w:date="2025-10-12T12:06:00Z" w16du:dateUtc="2025-10-12T10:06:00Z"/>
          <w:b/>
          <w:bCs/>
          <w:color w:val="76923C" w:themeColor="accent3" w:themeShade="BF"/>
          <w:sz w:val="20"/>
          <w:szCs w:val="20"/>
          <w:lang w:eastAsia="zh-CN"/>
        </w:rPr>
      </w:pPr>
      <w:ins w:id="724" w:author="Emmanuel Thomas" w:date="2025-10-12T12:06:00Z" w16du:dateUtc="2025-10-12T10:06:00Z">
        <w:r w:rsidRPr="00304146">
          <w:rPr>
            <w:b/>
            <w:bCs/>
            <w:color w:val="76923C" w:themeColor="accent3" w:themeShade="BF"/>
            <w:sz w:val="20"/>
            <w:szCs w:val="20"/>
            <w:lang w:eastAsia="zh-CN"/>
          </w:rPr>
          <w:t>Parsing Context</w:t>
        </w:r>
      </w:ins>
    </w:p>
    <w:p w14:paraId="588EBCAB" w14:textId="77777777" w:rsidR="00304146" w:rsidRPr="00304146" w:rsidRDefault="00304146" w:rsidP="00304146">
      <w:pPr>
        <w:widowControl/>
        <w:autoSpaceDE/>
        <w:ind w:left="720"/>
        <w:contextualSpacing/>
        <w:jc w:val="both"/>
        <w:rPr>
          <w:ins w:id="725" w:author="Emmanuel Thomas" w:date="2025-10-12T12:06:00Z" w16du:dateUtc="2025-10-12T10:06:00Z"/>
          <w:color w:val="76923C" w:themeColor="accent3" w:themeShade="BF"/>
          <w:sz w:val="20"/>
          <w:szCs w:val="20"/>
          <w:lang w:eastAsia="zh-CN"/>
        </w:rPr>
      </w:pPr>
    </w:p>
    <w:p w14:paraId="76E8DBE9" w14:textId="77777777" w:rsidR="00304146" w:rsidRPr="00304146" w:rsidRDefault="00304146" w:rsidP="00304146">
      <w:pPr>
        <w:widowControl/>
        <w:autoSpaceDE/>
        <w:ind w:left="720"/>
        <w:contextualSpacing/>
        <w:jc w:val="both"/>
        <w:rPr>
          <w:ins w:id="726" w:author="Emmanuel Thomas" w:date="2025-10-12T12:06:00Z" w16du:dateUtc="2025-10-12T10:06:00Z"/>
          <w:color w:val="76923C" w:themeColor="accent3" w:themeShade="BF"/>
          <w:sz w:val="20"/>
          <w:szCs w:val="20"/>
          <w:lang w:eastAsia="zh-CN"/>
        </w:rPr>
      </w:pPr>
      <w:ins w:id="727" w:author="Emmanuel Thomas" w:date="2025-10-12T12:06:00Z" w16du:dateUtc="2025-10-12T10:06:00Z">
        <w:r w:rsidRPr="00304146">
          <w:rPr>
            <w:color w:val="76923C" w:themeColor="accent3" w:themeShade="BF"/>
            <w:sz w:val="20"/>
            <w:szCs w:val="20"/>
            <w:lang w:eastAsia="zh-CN"/>
          </w:rPr>
          <w:t xml:space="preserve">A parsing context is initialized during the initialization step of the processing phase and subsequently updated during the parsing step. It is an abstract concept and is discussed purely to clarify the intended behavior of SDL. </w:t>
        </w:r>
      </w:ins>
    </w:p>
    <w:p w14:paraId="5E497A25" w14:textId="77777777" w:rsidR="00304146" w:rsidRPr="00304146" w:rsidRDefault="00304146" w:rsidP="00304146">
      <w:pPr>
        <w:widowControl/>
        <w:autoSpaceDE/>
        <w:ind w:left="720"/>
        <w:contextualSpacing/>
        <w:jc w:val="both"/>
        <w:rPr>
          <w:ins w:id="728" w:author="Emmanuel Thomas" w:date="2025-10-12T12:06:00Z" w16du:dateUtc="2025-10-12T10:06:00Z"/>
          <w:i/>
          <w:iCs/>
          <w:color w:val="76923C" w:themeColor="accent3" w:themeShade="BF"/>
          <w:sz w:val="20"/>
          <w:szCs w:val="20"/>
          <w:lang w:eastAsia="zh-CN"/>
        </w:rPr>
      </w:pPr>
    </w:p>
    <w:p w14:paraId="43DFCB10" w14:textId="77777777" w:rsidR="00304146" w:rsidRPr="00304146" w:rsidRDefault="00304146" w:rsidP="00304146">
      <w:pPr>
        <w:widowControl/>
        <w:autoSpaceDE/>
        <w:ind w:left="720"/>
        <w:contextualSpacing/>
        <w:jc w:val="both"/>
        <w:rPr>
          <w:ins w:id="729" w:author="Emmanuel Thomas" w:date="2025-10-12T12:06:00Z" w16du:dateUtc="2025-10-12T10:06:00Z"/>
          <w:color w:val="76923C" w:themeColor="accent3" w:themeShade="BF"/>
          <w:sz w:val="20"/>
          <w:szCs w:val="20"/>
          <w:lang w:eastAsia="zh-CN"/>
        </w:rPr>
      </w:pPr>
      <w:ins w:id="730" w:author="Emmanuel Thomas" w:date="2025-10-12T12:06:00Z" w16du:dateUtc="2025-10-12T10:06:00Z">
        <w:r w:rsidRPr="00304146">
          <w:rPr>
            <w:color w:val="76923C" w:themeColor="accent3" w:themeShade="BF"/>
            <w:sz w:val="20"/>
            <w:szCs w:val="20"/>
            <w:lang w:eastAsia="zh-CN"/>
          </w:rPr>
          <w:t>The implementation details of a parsing context are not relevant to this document and are not defined. Specifically, this document does not define:</w:t>
        </w:r>
      </w:ins>
    </w:p>
    <w:p w14:paraId="7B7DF4AF" w14:textId="77777777" w:rsidR="00304146" w:rsidRPr="00304146" w:rsidRDefault="00304146" w:rsidP="00304146">
      <w:pPr>
        <w:widowControl/>
        <w:autoSpaceDE/>
        <w:ind w:left="720"/>
        <w:contextualSpacing/>
        <w:jc w:val="both"/>
        <w:rPr>
          <w:ins w:id="731" w:author="Emmanuel Thomas" w:date="2025-10-12T12:06:00Z" w16du:dateUtc="2025-10-12T10:06:00Z"/>
          <w:color w:val="76923C" w:themeColor="accent3" w:themeShade="BF"/>
          <w:sz w:val="20"/>
          <w:szCs w:val="20"/>
          <w:lang w:eastAsia="zh-CN"/>
        </w:rPr>
      </w:pPr>
    </w:p>
    <w:p w14:paraId="2A20CF8B" w14:textId="77777777" w:rsidR="00304146" w:rsidRPr="00304146" w:rsidRDefault="00304146" w:rsidP="00304146">
      <w:pPr>
        <w:widowControl/>
        <w:numPr>
          <w:ilvl w:val="0"/>
          <w:numId w:val="47"/>
        </w:numPr>
        <w:autoSpaceDE/>
        <w:ind w:left="1440"/>
        <w:contextualSpacing/>
        <w:jc w:val="both"/>
        <w:rPr>
          <w:ins w:id="732" w:author="Emmanuel Thomas" w:date="2025-10-12T12:06:00Z" w16du:dateUtc="2025-10-12T10:06:00Z"/>
          <w:color w:val="76923C" w:themeColor="accent3" w:themeShade="BF"/>
          <w:sz w:val="20"/>
          <w:szCs w:val="20"/>
          <w:lang w:eastAsia="zh-CN"/>
        </w:rPr>
      </w:pPr>
      <w:ins w:id="733" w:author="Emmanuel Thomas" w:date="2025-10-12T12:06:00Z" w16du:dateUtc="2025-10-12T10:06:00Z">
        <w:r w:rsidRPr="00304146">
          <w:rPr>
            <w:color w:val="76923C" w:themeColor="accent3" w:themeShade="BF"/>
            <w:sz w:val="20"/>
            <w:szCs w:val="20"/>
            <w:lang w:eastAsia="zh-CN"/>
          </w:rPr>
          <w:t>maximum limits in the parsing context for the items outlined in clause 5.20 SDL specification limits.</w:t>
        </w:r>
      </w:ins>
    </w:p>
    <w:p w14:paraId="47C6C59D" w14:textId="77777777" w:rsidR="00304146" w:rsidRPr="00304146" w:rsidRDefault="00304146" w:rsidP="00304146">
      <w:pPr>
        <w:widowControl/>
        <w:numPr>
          <w:ilvl w:val="0"/>
          <w:numId w:val="47"/>
        </w:numPr>
        <w:autoSpaceDE/>
        <w:ind w:left="1440"/>
        <w:contextualSpacing/>
        <w:jc w:val="both"/>
        <w:rPr>
          <w:ins w:id="734" w:author="Emmanuel Thomas" w:date="2025-10-12T12:06:00Z" w16du:dateUtc="2025-10-12T10:06:00Z"/>
          <w:i/>
          <w:iCs/>
          <w:color w:val="76923C" w:themeColor="accent3" w:themeShade="BF"/>
          <w:sz w:val="20"/>
          <w:szCs w:val="20"/>
          <w:lang w:eastAsia="zh-CN"/>
        </w:rPr>
      </w:pPr>
      <w:ins w:id="735" w:author="Emmanuel Thomas" w:date="2025-10-12T12:06:00Z" w16du:dateUtc="2025-10-12T10:06:00Z">
        <w:r w:rsidRPr="00304146">
          <w:rPr>
            <w:color w:val="76923C" w:themeColor="accent3" w:themeShade="BF"/>
            <w:sz w:val="20"/>
            <w:szCs w:val="20"/>
            <w:lang w:eastAsia="zh-CN"/>
          </w:rPr>
          <w:t>constraints on the storage width of number values stored in the parsing context.</w:t>
        </w:r>
      </w:ins>
    </w:p>
    <w:p w14:paraId="2F97E1C4" w14:textId="77777777" w:rsidR="00304146" w:rsidRPr="00304146" w:rsidRDefault="00304146" w:rsidP="00304146">
      <w:pPr>
        <w:widowControl/>
        <w:numPr>
          <w:ilvl w:val="0"/>
          <w:numId w:val="47"/>
        </w:numPr>
        <w:autoSpaceDE/>
        <w:ind w:left="1440"/>
        <w:contextualSpacing/>
        <w:jc w:val="both"/>
        <w:rPr>
          <w:ins w:id="736" w:author="Emmanuel Thomas" w:date="2025-10-12T12:06:00Z" w16du:dateUtc="2025-10-12T10:06:00Z"/>
          <w:i/>
          <w:iCs/>
          <w:color w:val="76923C" w:themeColor="accent3" w:themeShade="BF"/>
          <w:sz w:val="20"/>
          <w:szCs w:val="20"/>
          <w:lang w:eastAsia="zh-CN"/>
        </w:rPr>
      </w:pPr>
      <w:ins w:id="737" w:author="Emmanuel Thomas" w:date="2025-10-12T12:06:00Z" w16du:dateUtc="2025-10-12T10:06:00Z">
        <w:r w:rsidRPr="00304146">
          <w:rPr>
            <w:color w:val="76923C" w:themeColor="accent3" w:themeShade="BF"/>
            <w:sz w:val="20"/>
            <w:szCs w:val="20"/>
            <w:lang w:eastAsia="zh-CN"/>
          </w:rPr>
          <w:t>encoding of code points for string values</w:t>
        </w:r>
      </w:ins>
    </w:p>
    <w:p w14:paraId="70BCEBD9" w14:textId="77777777" w:rsidR="00304146" w:rsidRPr="00304146" w:rsidRDefault="00304146" w:rsidP="00304146">
      <w:pPr>
        <w:widowControl/>
        <w:autoSpaceDE/>
        <w:ind w:left="720"/>
        <w:contextualSpacing/>
        <w:jc w:val="both"/>
        <w:rPr>
          <w:ins w:id="738" w:author="Emmanuel Thomas" w:date="2025-10-12T12:06:00Z" w16du:dateUtc="2025-10-12T10:06:00Z"/>
          <w:i/>
          <w:iCs/>
          <w:color w:val="76923C" w:themeColor="accent3" w:themeShade="BF"/>
          <w:sz w:val="20"/>
          <w:szCs w:val="20"/>
          <w:lang w:eastAsia="zh-CN"/>
        </w:rPr>
      </w:pPr>
    </w:p>
    <w:p w14:paraId="1AB0E742" w14:textId="77777777" w:rsidR="00304146" w:rsidRPr="00304146" w:rsidRDefault="00304146" w:rsidP="00304146">
      <w:pPr>
        <w:widowControl/>
        <w:autoSpaceDE/>
        <w:ind w:left="720"/>
        <w:contextualSpacing/>
        <w:jc w:val="both"/>
        <w:rPr>
          <w:ins w:id="739" w:author="Emmanuel Thomas" w:date="2025-10-12T12:06:00Z" w16du:dateUtc="2025-10-12T10:06:00Z"/>
          <w:color w:val="76923C" w:themeColor="accent3" w:themeShade="BF"/>
          <w:sz w:val="20"/>
          <w:szCs w:val="20"/>
          <w:lang w:eastAsia="zh-CN"/>
        </w:rPr>
      </w:pPr>
      <w:ins w:id="740" w:author="Emmanuel Thomas" w:date="2025-10-12T12:06:00Z" w16du:dateUtc="2025-10-12T10:06:00Z">
        <w:r w:rsidRPr="00304146">
          <w:rPr>
            <w:color w:val="76923C" w:themeColor="accent3" w:themeShade="BF"/>
            <w:sz w:val="20"/>
            <w:szCs w:val="20"/>
            <w:lang w:eastAsia="zh-CN"/>
          </w:rPr>
          <w:t>During the initialization and parsing steps of the processing phase when parsed variable definitions are encountered they should be initialized with default values (0 for numeric values and “” for string values) or the literal value defined in the SDL specification.</w:t>
        </w:r>
      </w:ins>
    </w:p>
    <w:p w14:paraId="0FA49989" w14:textId="77777777" w:rsidR="00304146" w:rsidRPr="00304146" w:rsidRDefault="00304146" w:rsidP="00304146">
      <w:pPr>
        <w:widowControl/>
        <w:autoSpaceDE/>
        <w:ind w:left="720"/>
        <w:contextualSpacing/>
        <w:jc w:val="both"/>
        <w:rPr>
          <w:ins w:id="741" w:author="Emmanuel Thomas" w:date="2025-10-12T12:06:00Z" w16du:dateUtc="2025-10-12T10:06:00Z"/>
          <w:color w:val="76923C" w:themeColor="accent3" w:themeShade="BF"/>
          <w:sz w:val="20"/>
          <w:szCs w:val="20"/>
          <w:lang w:eastAsia="zh-CN"/>
        </w:rPr>
      </w:pPr>
    </w:p>
    <w:p w14:paraId="38A2C5FB" w14:textId="77777777" w:rsidR="00304146" w:rsidRPr="00304146" w:rsidRDefault="00304146" w:rsidP="00304146">
      <w:pPr>
        <w:widowControl/>
        <w:autoSpaceDE/>
        <w:ind w:left="720"/>
        <w:contextualSpacing/>
        <w:jc w:val="both"/>
        <w:rPr>
          <w:ins w:id="742" w:author="Emmanuel Thomas" w:date="2025-10-12T12:06:00Z" w16du:dateUtc="2025-10-12T10:06:00Z"/>
          <w:color w:val="76923C" w:themeColor="accent3" w:themeShade="BF"/>
          <w:sz w:val="20"/>
          <w:szCs w:val="20"/>
          <w:lang w:eastAsia="zh-CN"/>
        </w:rPr>
      </w:pPr>
      <w:ins w:id="743" w:author="Emmanuel Thomas" w:date="2025-10-12T12:06:00Z" w16du:dateUtc="2025-10-12T10:06:00Z">
        <w:r w:rsidRPr="00304146">
          <w:rPr>
            <w:color w:val="76923C" w:themeColor="accent3" w:themeShade="BF"/>
            <w:sz w:val="20"/>
            <w:szCs w:val="20"/>
            <w:lang w:eastAsia="zh-CN"/>
          </w:rPr>
          <w:t>During initialization and parsing when computed variables definitions are encountered they should either be left uninitialized or initialized with the literal value defined in the SDL specification.</w:t>
        </w:r>
      </w:ins>
    </w:p>
    <w:p w14:paraId="57920446" w14:textId="77777777" w:rsidR="00304146" w:rsidRPr="00304146" w:rsidRDefault="00304146" w:rsidP="00304146">
      <w:pPr>
        <w:widowControl/>
        <w:autoSpaceDE/>
        <w:ind w:left="720"/>
        <w:contextualSpacing/>
        <w:jc w:val="both"/>
        <w:rPr>
          <w:ins w:id="744" w:author="Emmanuel Thomas" w:date="2025-10-12T12:06:00Z" w16du:dateUtc="2025-10-12T10:06:00Z"/>
          <w:i/>
          <w:iCs/>
          <w:color w:val="76923C" w:themeColor="accent3" w:themeShade="BF"/>
          <w:sz w:val="20"/>
          <w:szCs w:val="20"/>
          <w:lang w:eastAsia="zh-CN"/>
        </w:rPr>
      </w:pPr>
    </w:p>
    <w:p w14:paraId="17BAE652" w14:textId="77777777" w:rsidR="00304146" w:rsidRPr="00304146" w:rsidRDefault="00304146" w:rsidP="00304146">
      <w:pPr>
        <w:widowControl/>
        <w:autoSpaceDE/>
        <w:ind w:left="720"/>
        <w:contextualSpacing/>
        <w:jc w:val="both"/>
        <w:rPr>
          <w:ins w:id="745" w:author="Emmanuel Thomas" w:date="2025-10-12T12:06:00Z" w16du:dateUtc="2025-10-12T10:06:00Z"/>
          <w:color w:val="76923C" w:themeColor="accent3" w:themeShade="BF"/>
          <w:sz w:val="20"/>
          <w:szCs w:val="20"/>
          <w:lang w:eastAsia="zh-CN"/>
        </w:rPr>
      </w:pPr>
      <w:ins w:id="746" w:author="Emmanuel Thomas" w:date="2025-10-12T12:06:00Z" w16du:dateUtc="2025-10-12T10:06:00Z">
        <w:r w:rsidRPr="00304146">
          <w:rPr>
            <w:color w:val="76923C" w:themeColor="accent3" w:themeShade="BF"/>
            <w:sz w:val="20"/>
            <w:szCs w:val="20"/>
            <w:lang w:eastAsia="zh-CN"/>
          </w:rPr>
          <w:t xml:space="preserve">For the purposes of expression evaluation, the storage of number values in the parsing context (for both parsed and computed variables) is  assumed to be with the most significant byte first, and the most significant bit first. </w:t>
        </w:r>
      </w:ins>
    </w:p>
    <w:p w14:paraId="7822990C" w14:textId="77777777" w:rsidR="00304146" w:rsidRPr="00304146" w:rsidRDefault="00304146" w:rsidP="00304146">
      <w:pPr>
        <w:widowControl/>
        <w:autoSpaceDE/>
        <w:jc w:val="both"/>
        <w:rPr>
          <w:ins w:id="747" w:author="Emmanuel Thomas" w:date="2025-10-12T12:06:00Z" w16du:dateUtc="2025-10-12T10:06:00Z"/>
          <w:color w:val="808080" w:themeColor="background1" w:themeShade="80"/>
          <w:sz w:val="20"/>
          <w:szCs w:val="20"/>
          <w:lang w:eastAsia="zh-CN"/>
        </w:rPr>
      </w:pPr>
    </w:p>
    <w:p w14:paraId="62566994" w14:textId="77777777" w:rsidR="00304146" w:rsidRPr="00304146" w:rsidRDefault="00304146" w:rsidP="00304146">
      <w:pPr>
        <w:keepNext/>
        <w:keepLines/>
        <w:spacing w:before="40"/>
        <w:outlineLvl w:val="3"/>
        <w:rPr>
          <w:ins w:id="748" w:author="Emmanuel Thomas" w:date="2025-10-12T12:06:00Z" w16du:dateUtc="2025-10-12T10:06:00Z"/>
          <w:rFonts w:ascii="Cambria" w:eastAsia="MS Gothic" w:hAnsi="Cambria" w:cs="Times New Roman"/>
          <w:i/>
          <w:iCs/>
          <w:color w:val="365F91" w:themeColor="accent1" w:themeShade="BF"/>
          <w:lang w:eastAsia="zh-CN"/>
        </w:rPr>
      </w:pPr>
      <w:ins w:id="749" w:author="Emmanuel Thomas" w:date="2025-10-12T12:06:00Z" w16du:dateUtc="2025-10-12T10:06:00Z">
        <w:r w:rsidRPr="00304146">
          <w:rPr>
            <w:rFonts w:ascii="Cambria" w:eastAsia="MS Gothic" w:hAnsi="Cambria" w:cs="Times New Roman"/>
            <w:i/>
            <w:iCs/>
            <w:color w:val="365F91" w:themeColor="accent1" w:themeShade="BF"/>
            <w:lang w:eastAsia="zh-CN"/>
          </w:rPr>
          <w:t>Modifications to Existing Text</w:t>
        </w:r>
      </w:ins>
    </w:p>
    <w:p w14:paraId="281D354C" w14:textId="77777777" w:rsidR="00304146" w:rsidRPr="00304146" w:rsidRDefault="00304146" w:rsidP="00304146">
      <w:pPr>
        <w:rPr>
          <w:ins w:id="750" w:author="Emmanuel Thomas" w:date="2025-10-12T12:06:00Z" w16du:dateUtc="2025-10-12T10:06:00Z"/>
          <w:sz w:val="20"/>
          <w:szCs w:val="20"/>
          <w:lang w:eastAsia="zh-CN"/>
        </w:rPr>
      </w:pPr>
    </w:p>
    <w:p w14:paraId="039278FC" w14:textId="77777777" w:rsidR="00304146" w:rsidRPr="00304146" w:rsidRDefault="00304146" w:rsidP="00304146">
      <w:pPr>
        <w:rPr>
          <w:ins w:id="751" w:author="Emmanuel Thomas" w:date="2025-10-12T12:06:00Z" w16du:dateUtc="2025-10-12T10:06:00Z"/>
          <w:sz w:val="20"/>
          <w:szCs w:val="20"/>
          <w:lang w:eastAsia="zh-CN"/>
        </w:rPr>
      </w:pPr>
      <w:ins w:id="752" w:author="Emmanuel Thomas" w:date="2025-10-12T12:06:00Z" w16du:dateUtc="2025-10-12T10:06:00Z">
        <w:r w:rsidRPr="00304146">
          <w:rPr>
            <w:sz w:val="20"/>
            <w:szCs w:val="20"/>
            <w:lang w:eastAsia="zh-CN"/>
          </w:rPr>
          <w:t>It is proposed to modify various statements throughout the existing text as follows:</w:t>
        </w:r>
      </w:ins>
    </w:p>
    <w:p w14:paraId="2537FCE4" w14:textId="77777777" w:rsidR="00304146" w:rsidRPr="00304146" w:rsidRDefault="00304146" w:rsidP="00304146">
      <w:pPr>
        <w:widowControl/>
        <w:autoSpaceDE/>
        <w:jc w:val="both"/>
        <w:rPr>
          <w:ins w:id="753" w:author="Emmanuel Thomas" w:date="2025-10-12T12:06:00Z" w16du:dateUtc="2025-10-12T10:06:00Z"/>
          <w:color w:val="808080" w:themeColor="background1" w:themeShade="80"/>
          <w:sz w:val="20"/>
          <w:szCs w:val="20"/>
          <w:lang w:eastAsia="zh-CN"/>
        </w:rPr>
      </w:pPr>
    </w:p>
    <w:p w14:paraId="6FED8A25" w14:textId="77777777" w:rsidR="00304146" w:rsidRPr="00304146" w:rsidRDefault="00304146" w:rsidP="00304146">
      <w:pPr>
        <w:widowControl/>
        <w:autoSpaceDE/>
        <w:ind w:left="720"/>
        <w:contextualSpacing/>
        <w:jc w:val="both"/>
        <w:rPr>
          <w:ins w:id="754" w:author="Emmanuel Thomas" w:date="2025-10-12T12:06:00Z" w16du:dateUtc="2025-10-12T10:06:00Z"/>
          <w:color w:val="808080" w:themeColor="background1" w:themeShade="80"/>
          <w:sz w:val="20"/>
          <w:szCs w:val="20"/>
          <w:lang w:eastAsia="zh-CN"/>
        </w:rPr>
      </w:pPr>
      <w:ins w:id="755" w:author="Emmanuel Thomas" w:date="2025-10-12T12:06:00Z" w16du:dateUtc="2025-10-12T10:06:00Z">
        <w:r w:rsidRPr="00304146">
          <w:rPr>
            <w:color w:val="808080" w:themeColor="background1" w:themeShade="80"/>
            <w:sz w:val="20"/>
            <w:szCs w:val="20"/>
            <w:lang w:eastAsia="zh-CN"/>
          </w:rPr>
          <w:t xml:space="preserve">While the SDL borrows from and contains some aspects of a general-purpose programming language, it is not intended, nor is it suitable, to be used for such a purpose. This is reflected in the fact that many concepts related to general-purpose programming languages are not addressed in this document. Examples of concepts considered irrelevant to the SDL and therefore not addressed in this document include storage of an SDL specification in a file, </w:t>
        </w:r>
        <w:r w:rsidRPr="00304146">
          <w:rPr>
            <w:strike/>
            <w:color w:val="C00000"/>
            <w:sz w:val="20"/>
            <w:szCs w:val="20"/>
            <w:lang w:eastAsia="zh-CN"/>
          </w:rPr>
          <w:t xml:space="preserve">compilation, execution, </w:t>
        </w:r>
        <w:r w:rsidRPr="00304146">
          <w:rPr>
            <w:color w:val="808080" w:themeColor="background1" w:themeShade="80"/>
            <w:sz w:val="20"/>
            <w:szCs w:val="20"/>
            <w:lang w:eastAsia="zh-CN"/>
          </w:rPr>
          <w:t>input/output, execution environment and machine architecture.</w:t>
        </w:r>
      </w:ins>
    </w:p>
    <w:p w14:paraId="06D9AD0C" w14:textId="77777777" w:rsidR="00304146" w:rsidRPr="00304146" w:rsidRDefault="00304146" w:rsidP="00304146">
      <w:pPr>
        <w:widowControl/>
        <w:autoSpaceDE/>
        <w:ind w:left="720"/>
        <w:contextualSpacing/>
        <w:jc w:val="both"/>
        <w:rPr>
          <w:ins w:id="756" w:author="Emmanuel Thomas" w:date="2025-10-12T12:06:00Z" w16du:dateUtc="2025-10-12T10:06:00Z"/>
          <w:color w:val="808080" w:themeColor="background1" w:themeShade="80"/>
          <w:sz w:val="20"/>
          <w:szCs w:val="20"/>
          <w:lang w:eastAsia="zh-CN"/>
        </w:rPr>
      </w:pPr>
    </w:p>
    <w:p w14:paraId="67D065B8" w14:textId="77777777" w:rsidR="00304146" w:rsidRPr="00304146" w:rsidRDefault="00304146" w:rsidP="00304146">
      <w:pPr>
        <w:widowControl/>
        <w:autoSpaceDE/>
        <w:ind w:left="720"/>
        <w:contextualSpacing/>
        <w:jc w:val="both"/>
        <w:rPr>
          <w:ins w:id="757" w:author="Emmanuel Thomas" w:date="2025-10-12T12:06:00Z" w16du:dateUtc="2025-10-12T10:06:00Z"/>
          <w:color w:val="808080" w:themeColor="background1" w:themeShade="80"/>
          <w:sz w:val="20"/>
          <w:szCs w:val="20"/>
          <w:lang w:eastAsia="zh-CN"/>
        </w:rPr>
      </w:pPr>
      <w:ins w:id="758" w:author="Emmanuel Thomas" w:date="2025-10-12T12:06:00Z" w16du:dateUtc="2025-10-12T10:06:00Z">
        <w:r w:rsidRPr="00304146">
          <w:rPr>
            <w:b/>
            <w:bCs/>
            <w:color w:val="808080" w:themeColor="background1" w:themeShade="80"/>
            <w:sz w:val="20"/>
            <w:szCs w:val="20"/>
            <w:lang w:eastAsia="zh-CN"/>
          </w:rPr>
          <w:t>For</w:t>
        </w:r>
        <w:r w:rsidRPr="00304146">
          <w:rPr>
            <w:color w:val="808080" w:themeColor="background1" w:themeShade="80"/>
            <w:sz w:val="20"/>
            <w:szCs w:val="20"/>
            <w:lang w:eastAsia="zh-CN"/>
          </w:rPr>
          <w:t xml:space="preserve"> </w:t>
        </w:r>
        <w:r w:rsidRPr="00304146">
          <w:rPr>
            <w:strike/>
            <w:color w:val="C00000"/>
            <w:sz w:val="20"/>
            <w:szCs w:val="20"/>
            <w:lang w:eastAsia="zh-CN"/>
          </w:rPr>
          <w:t>In</w:t>
        </w:r>
        <w:r w:rsidRPr="00304146">
          <w:rPr>
            <w:color w:val="C00000"/>
            <w:sz w:val="20"/>
            <w:szCs w:val="20"/>
            <w:lang w:eastAsia="zh-CN"/>
          </w:rPr>
          <w:t xml:space="preserve"> </w:t>
        </w:r>
        <w:r w:rsidRPr="00304146">
          <w:rPr>
            <w:color w:val="808080" w:themeColor="background1" w:themeShade="80"/>
            <w:sz w:val="20"/>
            <w:szCs w:val="20"/>
            <w:lang w:eastAsia="zh-CN"/>
          </w:rPr>
          <w:t xml:space="preserve">scenarios where the </w:t>
        </w:r>
        <w:r w:rsidRPr="00304146">
          <w:rPr>
            <w:strike/>
            <w:color w:val="C00000"/>
            <w:sz w:val="20"/>
            <w:szCs w:val="20"/>
            <w:lang w:eastAsia="zh-CN"/>
          </w:rPr>
          <w:t>usage or</w:t>
        </w:r>
        <w:r w:rsidRPr="00304146">
          <w:rPr>
            <w:color w:val="808080" w:themeColor="background1" w:themeShade="80"/>
            <w:sz w:val="20"/>
            <w:szCs w:val="20"/>
            <w:lang w:eastAsia="zh-CN"/>
          </w:rPr>
          <w:t xml:space="preserve"> </w:t>
        </w:r>
        <w:r w:rsidRPr="00304146">
          <w:rPr>
            <w:b/>
            <w:bCs/>
            <w:color w:val="76923C" w:themeColor="accent3" w:themeShade="BF"/>
            <w:sz w:val="20"/>
            <w:szCs w:val="20"/>
            <w:lang w:eastAsia="zh-CN"/>
          </w:rPr>
          <w:t>scanning or processing</w:t>
        </w:r>
        <w:r w:rsidRPr="00304146">
          <w:rPr>
            <w:color w:val="76923C" w:themeColor="accent3" w:themeShade="BF"/>
            <w:sz w:val="20"/>
            <w:szCs w:val="20"/>
            <w:lang w:eastAsia="zh-CN"/>
          </w:rPr>
          <w:t xml:space="preserve"> </w:t>
        </w:r>
        <w:r w:rsidRPr="00304146">
          <w:rPr>
            <w:b/>
            <w:bCs/>
            <w:color w:val="76923C" w:themeColor="accent3" w:themeShade="BF"/>
            <w:sz w:val="20"/>
            <w:szCs w:val="20"/>
            <w:lang w:eastAsia="zh-CN"/>
          </w:rPr>
          <w:t>of</w:t>
        </w:r>
        <w:r w:rsidRPr="00304146">
          <w:rPr>
            <w:color w:val="808080" w:themeColor="background1" w:themeShade="80"/>
            <w:sz w:val="20"/>
            <w:szCs w:val="20"/>
            <w:lang w:eastAsia="zh-CN"/>
          </w:rPr>
          <w:t xml:space="preserve"> </w:t>
        </w:r>
        <w:r w:rsidRPr="00304146">
          <w:rPr>
            <w:strike/>
            <w:color w:val="EE0000"/>
            <w:sz w:val="20"/>
            <w:szCs w:val="20"/>
            <w:lang w:eastAsia="zh-CN"/>
          </w:rPr>
          <w:t>the</w:t>
        </w:r>
        <w:r w:rsidRPr="00304146">
          <w:rPr>
            <w:color w:val="EE0000"/>
            <w:sz w:val="20"/>
            <w:szCs w:val="20"/>
            <w:lang w:eastAsia="zh-CN"/>
          </w:rPr>
          <w:t xml:space="preserve"> </w:t>
        </w:r>
        <w:r w:rsidRPr="00304146">
          <w:rPr>
            <w:b/>
            <w:bCs/>
            <w:color w:val="76923C" w:themeColor="accent3" w:themeShade="BF"/>
            <w:sz w:val="20"/>
            <w:szCs w:val="20"/>
            <w:lang w:eastAsia="zh-CN"/>
          </w:rPr>
          <w:t>an</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SDL </w:t>
        </w:r>
        <w:r w:rsidRPr="00304146">
          <w:rPr>
            <w:b/>
            <w:bCs/>
            <w:color w:val="76923C" w:themeColor="accent3" w:themeShade="BF"/>
            <w:sz w:val="20"/>
            <w:szCs w:val="20"/>
            <w:lang w:eastAsia="zh-CN"/>
          </w:rPr>
          <w:t>specification</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may be ambiguous or undefined, this document attempts to specify whether such a scenario is considered an invalid SDL specification or will result in undefined behavior.</w:t>
        </w:r>
      </w:ins>
    </w:p>
    <w:p w14:paraId="40DB452C" w14:textId="77777777" w:rsidR="00304146" w:rsidRPr="00304146" w:rsidRDefault="00304146" w:rsidP="00304146">
      <w:pPr>
        <w:widowControl/>
        <w:autoSpaceDE/>
        <w:ind w:left="720"/>
        <w:contextualSpacing/>
        <w:jc w:val="both"/>
        <w:rPr>
          <w:ins w:id="759" w:author="Emmanuel Thomas" w:date="2025-10-12T12:06:00Z" w16du:dateUtc="2025-10-12T10:06:00Z"/>
          <w:color w:val="808080" w:themeColor="background1" w:themeShade="80"/>
          <w:sz w:val="20"/>
          <w:szCs w:val="20"/>
          <w:lang w:eastAsia="zh-CN"/>
        </w:rPr>
      </w:pPr>
    </w:p>
    <w:p w14:paraId="36F97018" w14:textId="77777777" w:rsidR="00304146" w:rsidRPr="00304146" w:rsidRDefault="00304146" w:rsidP="00304146">
      <w:pPr>
        <w:widowControl/>
        <w:autoSpaceDE/>
        <w:ind w:left="720"/>
        <w:contextualSpacing/>
        <w:jc w:val="both"/>
        <w:rPr>
          <w:ins w:id="760" w:author="Emmanuel Thomas" w:date="2025-10-12T12:06:00Z" w16du:dateUtc="2025-10-12T10:06:00Z"/>
          <w:color w:val="808080" w:themeColor="background1" w:themeShade="80"/>
          <w:sz w:val="20"/>
          <w:szCs w:val="20"/>
          <w:u w:val="single"/>
          <w:lang w:eastAsia="zh-CN"/>
        </w:rPr>
      </w:pPr>
      <w:ins w:id="761" w:author="Emmanuel Thomas" w:date="2025-10-12T12:06:00Z" w16du:dateUtc="2025-10-12T10:06:00Z">
        <w:r w:rsidRPr="00304146">
          <w:rPr>
            <w:color w:val="808080" w:themeColor="background1" w:themeShade="80"/>
            <w:sz w:val="20"/>
            <w:szCs w:val="20"/>
            <w:u w:val="single"/>
            <w:lang w:eastAsia="zh-CN"/>
          </w:rPr>
          <w:t>parsing context</w:t>
        </w:r>
      </w:ins>
    </w:p>
    <w:p w14:paraId="1A4E0AA9" w14:textId="77777777" w:rsidR="00304146" w:rsidRPr="00304146" w:rsidRDefault="00304146" w:rsidP="00304146">
      <w:pPr>
        <w:widowControl/>
        <w:autoSpaceDE/>
        <w:ind w:left="720"/>
        <w:contextualSpacing/>
        <w:jc w:val="both"/>
        <w:rPr>
          <w:ins w:id="762" w:author="Emmanuel Thomas" w:date="2025-10-12T12:06:00Z" w16du:dateUtc="2025-10-12T10:06:00Z"/>
          <w:color w:val="808080" w:themeColor="background1" w:themeShade="80"/>
          <w:sz w:val="20"/>
          <w:szCs w:val="20"/>
          <w:lang w:eastAsia="zh-CN"/>
        </w:rPr>
      </w:pPr>
      <w:ins w:id="763" w:author="Emmanuel Thomas" w:date="2025-10-12T12:06:00Z" w16du:dateUtc="2025-10-12T10:06:00Z">
        <w:r w:rsidRPr="00304146">
          <w:rPr>
            <w:color w:val="808080" w:themeColor="background1" w:themeShade="80"/>
            <w:sz w:val="20"/>
            <w:szCs w:val="20"/>
            <w:lang w:eastAsia="zh-CN"/>
          </w:rPr>
          <w:t>abstract concept of a volatile storage area for variable values</w:t>
        </w:r>
      </w:ins>
    </w:p>
    <w:p w14:paraId="3EFBA2E0" w14:textId="77777777" w:rsidR="00304146" w:rsidRPr="00304146" w:rsidRDefault="00304146" w:rsidP="00304146">
      <w:pPr>
        <w:widowControl/>
        <w:autoSpaceDE/>
        <w:ind w:left="720"/>
        <w:contextualSpacing/>
        <w:jc w:val="both"/>
        <w:rPr>
          <w:ins w:id="764" w:author="Emmanuel Thomas" w:date="2025-10-12T12:06:00Z" w16du:dateUtc="2025-10-12T10:06:00Z"/>
          <w:color w:val="808080" w:themeColor="background1" w:themeShade="80"/>
          <w:sz w:val="20"/>
          <w:szCs w:val="20"/>
          <w:lang w:eastAsia="zh-CN"/>
        </w:rPr>
      </w:pPr>
    </w:p>
    <w:p w14:paraId="56A44F07" w14:textId="77777777" w:rsidR="00304146" w:rsidRPr="00304146" w:rsidRDefault="00304146" w:rsidP="00304146">
      <w:pPr>
        <w:widowControl/>
        <w:autoSpaceDE/>
        <w:ind w:left="720"/>
        <w:contextualSpacing/>
        <w:jc w:val="both"/>
        <w:rPr>
          <w:ins w:id="765" w:author="Emmanuel Thomas" w:date="2025-10-12T12:06:00Z" w16du:dateUtc="2025-10-12T10:06:00Z"/>
          <w:b/>
          <w:bCs/>
          <w:color w:val="808080" w:themeColor="background1" w:themeShade="80"/>
          <w:sz w:val="20"/>
          <w:szCs w:val="20"/>
          <w:lang w:eastAsia="zh-CN"/>
        </w:rPr>
      </w:pPr>
      <w:ins w:id="766" w:author="Emmanuel Thomas" w:date="2025-10-12T12:06:00Z" w16du:dateUtc="2025-10-12T10:06:00Z">
        <w:r w:rsidRPr="00304146">
          <w:rPr>
            <w:color w:val="808080" w:themeColor="background1" w:themeShade="80"/>
            <w:sz w:val="20"/>
            <w:szCs w:val="20"/>
            <w:lang w:eastAsia="zh-CN"/>
          </w:rPr>
          <w:t xml:space="preserve">Note 1 to entry: </w:t>
        </w:r>
        <w:r w:rsidRPr="00304146">
          <w:rPr>
            <w:strike/>
            <w:color w:val="C00000"/>
            <w:sz w:val="20"/>
            <w:szCs w:val="20"/>
            <w:lang w:eastAsia="zh-CN"/>
          </w:rPr>
          <w:t>A computer program</w:t>
        </w:r>
        <w:r w:rsidRPr="00304146">
          <w:rPr>
            <w:color w:val="C00000"/>
            <w:sz w:val="20"/>
            <w:szCs w:val="20"/>
            <w:lang w:eastAsia="zh-CN"/>
          </w:rPr>
          <w:t xml:space="preserve"> </w:t>
        </w:r>
        <w:r w:rsidRPr="00304146">
          <w:rPr>
            <w:b/>
            <w:bCs/>
            <w:color w:val="76923C" w:themeColor="accent3" w:themeShade="BF"/>
            <w:sz w:val="20"/>
            <w:szCs w:val="20"/>
            <w:lang w:eastAsia="zh-CN"/>
          </w:rPr>
          <w:t>An</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implementation of an </w:t>
        </w:r>
        <w:r w:rsidRPr="00304146">
          <w:rPr>
            <w:b/>
            <w:bCs/>
            <w:color w:val="76923C" w:themeColor="accent3" w:themeShade="BF"/>
            <w:sz w:val="20"/>
            <w:szCs w:val="20"/>
            <w:lang w:eastAsia="zh-CN"/>
          </w:rPr>
          <w:t>SDL processor</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would use computer memory for this and may choose to impose constraints such as total storage size</w:t>
        </w:r>
        <w:r w:rsidRPr="00304146">
          <w:rPr>
            <w:b/>
            <w:bCs/>
            <w:color w:val="808080" w:themeColor="background1" w:themeShade="80"/>
            <w:sz w:val="20"/>
            <w:szCs w:val="20"/>
            <w:lang w:eastAsia="zh-CN"/>
          </w:rPr>
          <w:t xml:space="preserve">, </w:t>
        </w:r>
        <w:r w:rsidRPr="00304146">
          <w:rPr>
            <w:b/>
            <w:bCs/>
            <w:color w:val="76923C" w:themeColor="accent3" w:themeShade="BF"/>
            <w:sz w:val="20"/>
            <w:szCs w:val="20"/>
            <w:lang w:eastAsia="zh-CN"/>
          </w:rPr>
          <w:t>number width limits and maximum values for the SDL specification limits outlined in clause 5.20 SDL specification limits.</w:t>
        </w:r>
      </w:ins>
    </w:p>
    <w:p w14:paraId="7878AFB5" w14:textId="77777777" w:rsidR="00304146" w:rsidRPr="00304146" w:rsidRDefault="00304146" w:rsidP="00304146">
      <w:pPr>
        <w:widowControl/>
        <w:autoSpaceDE/>
        <w:ind w:left="720"/>
        <w:contextualSpacing/>
        <w:jc w:val="both"/>
        <w:rPr>
          <w:ins w:id="767" w:author="Emmanuel Thomas" w:date="2025-10-12T12:06:00Z" w16du:dateUtc="2025-10-12T10:06:00Z"/>
          <w:color w:val="808080" w:themeColor="background1" w:themeShade="80"/>
          <w:sz w:val="20"/>
          <w:szCs w:val="20"/>
          <w:lang w:eastAsia="zh-CN"/>
        </w:rPr>
      </w:pPr>
    </w:p>
    <w:p w14:paraId="48F9AFBC" w14:textId="77777777" w:rsidR="00304146" w:rsidRPr="00304146" w:rsidRDefault="00304146" w:rsidP="00304146">
      <w:pPr>
        <w:widowControl/>
        <w:autoSpaceDE/>
        <w:ind w:left="720"/>
        <w:contextualSpacing/>
        <w:jc w:val="both"/>
        <w:rPr>
          <w:ins w:id="768" w:author="Emmanuel Thomas" w:date="2025-10-12T12:06:00Z" w16du:dateUtc="2025-10-12T10:06:00Z"/>
          <w:strike/>
          <w:color w:val="C00000"/>
          <w:sz w:val="20"/>
          <w:szCs w:val="20"/>
          <w:lang w:eastAsia="zh-CN"/>
        </w:rPr>
      </w:pPr>
      <w:ins w:id="769" w:author="Emmanuel Thomas" w:date="2025-10-12T12:06:00Z" w16du:dateUtc="2025-10-12T10:06:00Z">
        <w:r w:rsidRPr="00304146">
          <w:rPr>
            <w:strike/>
            <w:color w:val="C00000"/>
            <w:sz w:val="20"/>
            <w:szCs w:val="20"/>
            <w:lang w:eastAsia="zh-CN"/>
          </w:rPr>
          <w:t xml:space="preserve">For the purposes of expression evaluation, the storage of number values in the parsing context (for both parsed and computed variables) is also assumed to be with the most significant byte first, and the most significant bit first. </w:t>
        </w:r>
      </w:ins>
    </w:p>
    <w:p w14:paraId="2DD7983D" w14:textId="77777777" w:rsidR="00304146" w:rsidRPr="00304146" w:rsidRDefault="00304146" w:rsidP="00304146">
      <w:pPr>
        <w:widowControl/>
        <w:autoSpaceDE/>
        <w:ind w:left="720"/>
        <w:contextualSpacing/>
        <w:jc w:val="both"/>
        <w:rPr>
          <w:ins w:id="770" w:author="Emmanuel Thomas" w:date="2025-10-12T12:06:00Z" w16du:dateUtc="2025-10-12T10:06:00Z"/>
          <w:color w:val="808080" w:themeColor="background1" w:themeShade="80"/>
          <w:sz w:val="20"/>
          <w:szCs w:val="20"/>
          <w:lang w:eastAsia="zh-CN"/>
        </w:rPr>
      </w:pPr>
    </w:p>
    <w:p w14:paraId="42F826F0" w14:textId="77777777" w:rsidR="00304146" w:rsidRPr="00304146" w:rsidRDefault="00304146" w:rsidP="00304146">
      <w:pPr>
        <w:widowControl/>
        <w:autoSpaceDE/>
        <w:ind w:left="720"/>
        <w:contextualSpacing/>
        <w:jc w:val="both"/>
        <w:rPr>
          <w:ins w:id="771" w:author="Emmanuel Thomas" w:date="2025-10-12T12:06:00Z" w16du:dateUtc="2025-10-12T10:06:00Z"/>
          <w:color w:val="808080" w:themeColor="background1" w:themeShade="80"/>
          <w:sz w:val="20"/>
          <w:szCs w:val="20"/>
          <w:u w:val="single"/>
          <w:lang w:eastAsia="zh-CN"/>
        </w:rPr>
      </w:pPr>
      <w:ins w:id="772" w:author="Emmanuel Thomas" w:date="2025-10-12T12:06:00Z" w16du:dateUtc="2025-10-12T10:06:00Z">
        <w:r w:rsidRPr="00304146">
          <w:rPr>
            <w:color w:val="808080" w:themeColor="background1" w:themeShade="80"/>
            <w:sz w:val="20"/>
            <w:szCs w:val="20"/>
            <w:u w:val="single"/>
            <w:lang w:eastAsia="zh-CN"/>
          </w:rPr>
          <w:t>invalid SDL specification</w:t>
        </w:r>
      </w:ins>
    </w:p>
    <w:p w14:paraId="44FAA9AB" w14:textId="77777777" w:rsidR="00304146" w:rsidRPr="00304146" w:rsidRDefault="00304146" w:rsidP="00304146">
      <w:pPr>
        <w:widowControl/>
        <w:autoSpaceDE/>
        <w:ind w:left="720"/>
        <w:contextualSpacing/>
        <w:jc w:val="both"/>
        <w:rPr>
          <w:ins w:id="773" w:author="Emmanuel Thomas" w:date="2025-10-12T12:06:00Z" w16du:dateUtc="2025-10-12T10:06:00Z"/>
          <w:color w:val="808080" w:themeColor="background1" w:themeShade="80"/>
          <w:sz w:val="20"/>
          <w:szCs w:val="20"/>
          <w:lang w:eastAsia="zh-CN"/>
        </w:rPr>
      </w:pPr>
      <w:ins w:id="774" w:author="Emmanuel Thomas" w:date="2025-10-12T12:06:00Z" w16du:dateUtc="2025-10-12T10:06:00Z">
        <w:r w:rsidRPr="00304146">
          <w:rPr>
            <w:color w:val="808080" w:themeColor="background1" w:themeShade="80"/>
            <w:sz w:val="20"/>
            <w:szCs w:val="20"/>
            <w:lang w:eastAsia="zh-CN"/>
          </w:rPr>
          <w:lastRenderedPageBreak/>
          <w:t xml:space="preserve">SDL specification that is </w:t>
        </w:r>
        <w:r w:rsidRPr="00304146">
          <w:rPr>
            <w:strike/>
            <w:color w:val="EE0000"/>
            <w:sz w:val="20"/>
            <w:szCs w:val="20"/>
            <w:lang w:eastAsia="zh-CN"/>
          </w:rPr>
          <w:t>syntactically valid but is nonetheless considered</w:t>
        </w:r>
        <w:r w:rsidRPr="00304146">
          <w:rPr>
            <w:color w:val="808080" w:themeColor="background1" w:themeShade="80"/>
            <w:sz w:val="20"/>
            <w:szCs w:val="20"/>
            <w:lang w:eastAsia="zh-CN"/>
          </w:rPr>
          <w:t xml:space="preserve"> invalid due to either </w:t>
        </w:r>
        <w:r w:rsidRPr="00304146">
          <w:rPr>
            <w:b/>
            <w:bCs/>
            <w:color w:val="76923C" w:themeColor="accent3" w:themeShade="BF"/>
            <w:sz w:val="20"/>
            <w:szCs w:val="20"/>
            <w:lang w:eastAsia="zh-CN"/>
          </w:rPr>
          <w:t xml:space="preserve">syntactic or </w:t>
        </w:r>
        <w:r w:rsidRPr="00304146">
          <w:rPr>
            <w:color w:val="808080" w:themeColor="background1" w:themeShade="80"/>
            <w:sz w:val="20"/>
            <w:szCs w:val="20"/>
            <w:lang w:eastAsia="zh-CN"/>
          </w:rPr>
          <w:t xml:space="preserve">semantic </w:t>
        </w:r>
        <w:r w:rsidRPr="00304146">
          <w:rPr>
            <w:b/>
            <w:bCs/>
            <w:color w:val="76923C" w:themeColor="accent3" w:themeShade="BF"/>
            <w:sz w:val="20"/>
            <w:szCs w:val="20"/>
            <w:lang w:eastAsia="zh-CN"/>
          </w:rPr>
          <w:t>issues</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rules or the fact that such an SDL specification would </w:t>
        </w:r>
        <w:r w:rsidRPr="00304146">
          <w:rPr>
            <w:b/>
            <w:bCs/>
            <w:color w:val="76923C" w:themeColor="accent3" w:themeShade="BF"/>
            <w:sz w:val="20"/>
            <w:szCs w:val="20"/>
            <w:lang w:eastAsia="zh-CN"/>
          </w:rPr>
          <w:t>cause errors during scanning or processing</w:t>
        </w:r>
        <w:r w:rsidRPr="00304146">
          <w:rPr>
            <w:color w:val="808080" w:themeColor="background1" w:themeShade="80"/>
            <w:sz w:val="20"/>
            <w:szCs w:val="20"/>
            <w:lang w:eastAsia="zh-CN"/>
          </w:rPr>
          <w:t xml:space="preserve"> be impossible to interpret or process </w:t>
        </w:r>
      </w:ins>
    </w:p>
    <w:p w14:paraId="5F4BCED9" w14:textId="77777777" w:rsidR="00304146" w:rsidRPr="00304146" w:rsidRDefault="00304146" w:rsidP="00304146">
      <w:pPr>
        <w:widowControl/>
        <w:autoSpaceDE/>
        <w:ind w:left="720"/>
        <w:contextualSpacing/>
        <w:jc w:val="both"/>
        <w:rPr>
          <w:ins w:id="775" w:author="Emmanuel Thomas" w:date="2025-10-12T12:06:00Z" w16du:dateUtc="2025-10-12T10:06:00Z"/>
          <w:b/>
          <w:bCs/>
          <w:color w:val="808080" w:themeColor="background1" w:themeShade="80"/>
          <w:sz w:val="20"/>
          <w:szCs w:val="20"/>
          <w:lang w:eastAsia="zh-CN"/>
        </w:rPr>
      </w:pPr>
    </w:p>
    <w:p w14:paraId="7A4B50D7" w14:textId="77777777" w:rsidR="00304146" w:rsidRPr="00304146" w:rsidRDefault="00304146" w:rsidP="00304146">
      <w:pPr>
        <w:widowControl/>
        <w:autoSpaceDE/>
        <w:ind w:left="720"/>
        <w:contextualSpacing/>
        <w:jc w:val="both"/>
        <w:rPr>
          <w:ins w:id="776" w:author="Emmanuel Thomas" w:date="2025-10-12T12:06:00Z" w16du:dateUtc="2025-10-12T10:06:00Z"/>
          <w:b/>
          <w:bCs/>
          <w:color w:val="808080" w:themeColor="background1" w:themeShade="80"/>
          <w:sz w:val="20"/>
          <w:szCs w:val="20"/>
          <w:lang w:eastAsia="zh-CN"/>
        </w:rPr>
      </w:pPr>
      <w:ins w:id="777" w:author="Emmanuel Thomas" w:date="2025-10-12T12:06:00Z" w16du:dateUtc="2025-10-12T10:06:00Z">
        <w:r w:rsidRPr="00304146">
          <w:rPr>
            <w:b/>
            <w:bCs/>
            <w:color w:val="76923C" w:themeColor="accent3" w:themeShade="BF"/>
            <w:sz w:val="20"/>
            <w:szCs w:val="20"/>
            <w:lang w:eastAsia="zh-CN"/>
          </w:rPr>
          <w:t>Note 1 to entry: Certain scenarios in this document are explicitly identified as resulting in an invalid SDL specification.</w:t>
        </w:r>
      </w:ins>
    </w:p>
    <w:p w14:paraId="36694B88" w14:textId="77777777" w:rsidR="00304146" w:rsidRPr="00304146" w:rsidRDefault="00304146" w:rsidP="00304146">
      <w:pPr>
        <w:widowControl/>
        <w:autoSpaceDE/>
        <w:ind w:left="720"/>
        <w:contextualSpacing/>
        <w:jc w:val="both"/>
        <w:rPr>
          <w:ins w:id="778" w:author="Emmanuel Thomas" w:date="2025-10-12T12:06:00Z" w16du:dateUtc="2025-10-12T10:06:00Z"/>
          <w:color w:val="808080" w:themeColor="background1" w:themeShade="80"/>
          <w:sz w:val="20"/>
          <w:szCs w:val="20"/>
          <w:lang w:eastAsia="zh-CN"/>
        </w:rPr>
      </w:pPr>
    </w:p>
    <w:p w14:paraId="00836AF7" w14:textId="77777777" w:rsidR="00304146" w:rsidRPr="00304146" w:rsidRDefault="00304146" w:rsidP="00304146">
      <w:pPr>
        <w:widowControl/>
        <w:autoSpaceDE/>
        <w:ind w:left="720"/>
        <w:contextualSpacing/>
        <w:jc w:val="both"/>
        <w:rPr>
          <w:ins w:id="779" w:author="Emmanuel Thomas" w:date="2025-10-12T12:06:00Z" w16du:dateUtc="2025-10-12T10:06:00Z"/>
          <w:color w:val="808080" w:themeColor="background1" w:themeShade="80"/>
          <w:sz w:val="20"/>
          <w:szCs w:val="20"/>
          <w:u w:val="single"/>
          <w:lang w:eastAsia="zh-CN"/>
        </w:rPr>
      </w:pPr>
      <w:ins w:id="780" w:author="Emmanuel Thomas" w:date="2025-10-12T12:06:00Z" w16du:dateUtc="2025-10-12T10:06:00Z">
        <w:r w:rsidRPr="00304146">
          <w:rPr>
            <w:color w:val="808080" w:themeColor="background1" w:themeShade="80"/>
            <w:sz w:val="20"/>
            <w:szCs w:val="20"/>
            <w:u w:val="single"/>
            <w:lang w:eastAsia="zh-CN"/>
          </w:rPr>
          <w:t>undefined behavior</w:t>
        </w:r>
      </w:ins>
    </w:p>
    <w:p w14:paraId="4CAB2EF1" w14:textId="77777777" w:rsidR="00304146" w:rsidRPr="00304146" w:rsidRDefault="00304146" w:rsidP="00304146">
      <w:pPr>
        <w:widowControl/>
        <w:autoSpaceDE/>
        <w:ind w:left="720"/>
        <w:contextualSpacing/>
        <w:jc w:val="both"/>
        <w:rPr>
          <w:ins w:id="781" w:author="Emmanuel Thomas" w:date="2025-10-12T12:06:00Z" w16du:dateUtc="2025-10-12T10:06:00Z"/>
          <w:color w:val="808080" w:themeColor="background1" w:themeShade="80"/>
          <w:sz w:val="20"/>
          <w:szCs w:val="20"/>
          <w:lang w:eastAsia="zh-CN"/>
        </w:rPr>
      </w:pPr>
      <w:ins w:id="782" w:author="Emmanuel Thomas" w:date="2025-10-12T12:06:00Z" w16du:dateUtc="2025-10-12T10:06:00Z">
        <w:r w:rsidRPr="00304146">
          <w:rPr>
            <w:color w:val="808080" w:themeColor="background1" w:themeShade="80"/>
            <w:sz w:val="20"/>
            <w:szCs w:val="20"/>
            <w:lang w:eastAsia="zh-CN"/>
          </w:rPr>
          <w:t xml:space="preserve">behavior resulting in an undefined outcome </w:t>
        </w:r>
        <w:r w:rsidRPr="00304146">
          <w:rPr>
            <w:b/>
            <w:bCs/>
            <w:color w:val="76923C" w:themeColor="accent3" w:themeShade="BF"/>
            <w:sz w:val="20"/>
            <w:szCs w:val="20"/>
            <w:lang w:eastAsia="zh-CN"/>
          </w:rPr>
          <w:t>or processing error</w:t>
        </w:r>
        <w:r w:rsidRPr="00304146">
          <w:rPr>
            <w:b/>
            <w:bCs/>
            <w:color w:val="808080" w:themeColor="background1" w:themeShade="80"/>
            <w:sz w:val="20"/>
            <w:szCs w:val="20"/>
            <w:lang w:eastAsia="zh-CN"/>
          </w:rPr>
          <w:t xml:space="preserve"> </w:t>
        </w:r>
        <w:r w:rsidRPr="00304146">
          <w:rPr>
            <w:color w:val="808080" w:themeColor="background1" w:themeShade="80"/>
            <w:sz w:val="20"/>
            <w:szCs w:val="20"/>
            <w:lang w:eastAsia="zh-CN"/>
          </w:rPr>
          <w:t>based on the interpretation or processing of an SDL specification</w:t>
        </w:r>
      </w:ins>
    </w:p>
    <w:p w14:paraId="5E34A9A5" w14:textId="77777777" w:rsidR="00304146" w:rsidRPr="00304146" w:rsidRDefault="00304146" w:rsidP="00304146">
      <w:pPr>
        <w:widowControl/>
        <w:autoSpaceDE/>
        <w:ind w:left="720"/>
        <w:contextualSpacing/>
        <w:jc w:val="both"/>
        <w:rPr>
          <w:ins w:id="783" w:author="Emmanuel Thomas" w:date="2025-10-12T12:06:00Z" w16du:dateUtc="2025-10-12T10:06:00Z"/>
          <w:color w:val="808080" w:themeColor="background1" w:themeShade="80"/>
          <w:sz w:val="20"/>
          <w:szCs w:val="20"/>
          <w:lang w:eastAsia="zh-CN"/>
        </w:rPr>
      </w:pPr>
    </w:p>
    <w:p w14:paraId="255CF8EF" w14:textId="77777777" w:rsidR="00304146" w:rsidRPr="00304146" w:rsidRDefault="00304146" w:rsidP="00304146">
      <w:pPr>
        <w:widowControl/>
        <w:autoSpaceDE/>
        <w:ind w:left="720"/>
        <w:contextualSpacing/>
        <w:jc w:val="both"/>
        <w:rPr>
          <w:ins w:id="784" w:author="Emmanuel Thomas" w:date="2025-10-12T12:06:00Z" w16du:dateUtc="2025-10-12T10:06:00Z"/>
          <w:color w:val="808080" w:themeColor="background1" w:themeShade="80"/>
          <w:sz w:val="20"/>
          <w:szCs w:val="20"/>
          <w:lang w:eastAsia="zh-CN"/>
        </w:rPr>
      </w:pPr>
      <w:ins w:id="785" w:author="Emmanuel Thomas" w:date="2025-10-12T12:06:00Z" w16du:dateUtc="2025-10-12T10:06:00Z">
        <w:r w:rsidRPr="00304146">
          <w:rPr>
            <w:color w:val="808080" w:themeColor="background1" w:themeShade="80"/>
            <w:sz w:val="20"/>
            <w:szCs w:val="20"/>
            <w:lang w:eastAsia="zh-CN"/>
          </w:rPr>
          <w:t>Note 1 to entry: Certain scenarios in this document are explicitly identified as resulting in undefined behavior.</w:t>
        </w:r>
      </w:ins>
    </w:p>
    <w:p w14:paraId="7AC6A211" w14:textId="77777777" w:rsidR="00304146" w:rsidRPr="00304146" w:rsidRDefault="00304146" w:rsidP="00304146">
      <w:pPr>
        <w:widowControl/>
        <w:autoSpaceDE/>
        <w:ind w:left="720"/>
        <w:contextualSpacing/>
        <w:jc w:val="both"/>
        <w:rPr>
          <w:ins w:id="786" w:author="Emmanuel Thomas" w:date="2025-10-12T12:06:00Z" w16du:dateUtc="2025-10-12T10:06:00Z"/>
          <w:color w:val="808080" w:themeColor="background1" w:themeShade="80"/>
          <w:sz w:val="20"/>
          <w:szCs w:val="20"/>
          <w:lang w:eastAsia="zh-CN"/>
        </w:rPr>
      </w:pPr>
      <w:ins w:id="787" w:author="Emmanuel Thomas" w:date="2025-10-12T12:06:00Z" w16du:dateUtc="2025-10-12T10:06:00Z">
        <w:r w:rsidRPr="00304146">
          <w:rPr>
            <w:color w:val="808080" w:themeColor="background1" w:themeShade="80"/>
            <w:sz w:val="20"/>
            <w:szCs w:val="20"/>
            <w:lang w:eastAsia="zh-CN"/>
          </w:rPr>
          <w:t xml:space="preserve">Note 2 to entry:  </w:t>
        </w:r>
        <w:r w:rsidRPr="00304146">
          <w:rPr>
            <w:strike/>
            <w:color w:val="EE0000"/>
            <w:sz w:val="20"/>
            <w:szCs w:val="20"/>
            <w:lang w:eastAsia="zh-CN"/>
          </w:rPr>
          <w:t>A computer program implementation or a standard presenting an SDL specification</w:t>
        </w:r>
        <w:r w:rsidRPr="00304146">
          <w:rPr>
            <w:color w:val="808080" w:themeColor="background1" w:themeShade="80"/>
            <w:sz w:val="20"/>
            <w:szCs w:val="20"/>
            <w:lang w:eastAsia="zh-CN"/>
          </w:rPr>
          <w:t xml:space="preserve">  </w:t>
        </w:r>
        <w:r w:rsidRPr="00304146">
          <w:rPr>
            <w:b/>
            <w:bCs/>
            <w:color w:val="76923C" w:themeColor="accent3" w:themeShade="BF"/>
            <w:sz w:val="20"/>
            <w:szCs w:val="20"/>
            <w:lang w:eastAsia="zh-CN"/>
          </w:rPr>
          <w:t>An SDL processor implementation</w:t>
        </w:r>
        <w:r w:rsidRPr="00304146">
          <w:rPr>
            <w:color w:val="808080" w:themeColor="background1" w:themeShade="80"/>
            <w:sz w:val="20"/>
            <w:szCs w:val="20"/>
            <w:lang w:eastAsia="zh-CN"/>
          </w:rPr>
          <w:t xml:space="preserve"> may choose to define expected behavior in these scenarios.</w:t>
        </w:r>
      </w:ins>
    </w:p>
    <w:p w14:paraId="31445DB0" w14:textId="77777777" w:rsidR="00304146" w:rsidRPr="00304146" w:rsidRDefault="00304146" w:rsidP="00304146">
      <w:pPr>
        <w:widowControl/>
        <w:autoSpaceDE/>
        <w:ind w:left="720"/>
        <w:contextualSpacing/>
        <w:jc w:val="both"/>
        <w:rPr>
          <w:ins w:id="788" w:author="Emmanuel Thomas" w:date="2025-10-12T12:06:00Z" w16du:dateUtc="2025-10-12T10:06:00Z"/>
          <w:color w:val="808080" w:themeColor="background1" w:themeShade="80"/>
          <w:sz w:val="20"/>
          <w:szCs w:val="20"/>
          <w:lang w:eastAsia="zh-CN"/>
        </w:rPr>
      </w:pPr>
    </w:p>
    <w:p w14:paraId="26CAF7FD" w14:textId="77777777" w:rsidR="00304146" w:rsidRPr="00304146" w:rsidRDefault="00304146" w:rsidP="00304146">
      <w:pPr>
        <w:widowControl/>
        <w:autoSpaceDE/>
        <w:ind w:left="720"/>
        <w:contextualSpacing/>
        <w:jc w:val="both"/>
        <w:rPr>
          <w:ins w:id="789" w:author="Emmanuel Thomas" w:date="2025-10-12T12:06:00Z" w16du:dateUtc="2025-10-12T10:06:00Z"/>
          <w:color w:val="808080" w:themeColor="background1" w:themeShade="80"/>
          <w:sz w:val="20"/>
          <w:szCs w:val="20"/>
          <w:u w:val="single"/>
          <w:lang w:eastAsia="zh-CN"/>
        </w:rPr>
      </w:pPr>
      <w:ins w:id="790" w:author="Emmanuel Thomas" w:date="2025-10-12T12:06:00Z" w16du:dateUtc="2025-10-12T10:06:00Z">
        <w:r w:rsidRPr="00304146">
          <w:rPr>
            <w:color w:val="808080" w:themeColor="background1" w:themeShade="80"/>
            <w:sz w:val="20"/>
            <w:szCs w:val="20"/>
            <w:u w:val="single"/>
            <w:lang w:eastAsia="zh-CN"/>
          </w:rPr>
          <w:t>unspecified constraint</w:t>
        </w:r>
      </w:ins>
    </w:p>
    <w:p w14:paraId="53987096" w14:textId="77777777" w:rsidR="00304146" w:rsidRPr="00304146" w:rsidRDefault="00304146" w:rsidP="00304146">
      <w:pPr>
        <w:widowControl/>
        <w:autoSpaceDE/>
        <w:ind w:left="720"/>
        <w:contextualSpacing/>
        <w:jc w:val="both"/>
        <w:rPr>
          <w:ins w:id="791" w:author="Emmanuel Thomas" w:date="2025-10-12T12:06:00Z" w16du:dateUtc="2025-10-12T10:06:00Z"/>
          <w:color w:val="808080" w:themeColor="background1" w:themeShade="80"/>
          <w:sz w:val="20"/>
          <w:szCs w:val="20"/>
          <w:lang w:eastAsia="zh-CN"/>
        </w:rPr>
      </w:pPr>
      <w:ins w:id="792" w:author="Emmanuel Thomas" w:date="2025-10-12T12:06:00Z" w16du:dateUtc="2025-10-12T10:06:00Z">
        <w:r w:rsidRPr="00304146">
          <w:rPr>
            <w:color w:val="808080" w:themeColor="background1" w:themeShade="80"/>
            <w:sz w:val="20"/>
            <w:szCs w:val="20"/>
            <w:lang w:eastAsia="zh-CN"/>
          </w:rPr>
          <w:t xml:space="preserve">constraint or limit on a SDL specification which would need to be defined for it to be viably </w:t>
        </w:r>
        <w:r w:rsidRPr="00304146">
          <w:rPr>
            <w:b/>
            <w:bCs/>
            <w:color w:val="808080" w:themeColor="background1" w:themeShade="80"/>
            <w:sz w:val="20"/>
            <w:szCs w:val="20"/>
            <w:lang w:eastAsia="zh-CN"/>
          </w:rPr>
          <w:t>used</w:t>
        </w:r>
        <w:r w:rsidRPr="00304146">
          <w:rPr>
            <w:color w:val="808080" w:themeColor="background1" w:themeShade="80"/>
            <w:sz w:val="20"/>
            <w:szCs w:val="20"/>
            <w:lang w:eastAsia="zh-CN"/>
          </w:rPr>
          <w:t xml:space="preserve"> </w:t>
        </w:r>
        <w:r w:rsidRPr="00304146">
          <w:rPr>
            <w:strike/>
            <w:color w:val="EE0000"/>
            <w:sz w:val="20"/>
            <w:szCs w:val="20"/>
            <w:lang w:eastAsia="zh-CN"/>
          </w:rPr>
          <w:t>processed in some manner by a computer program</w:t>
        </w:r>
        <w:r w:rsidRPr="00304146">
          <w:rPr>
            <w:color w:val="808080" w:themeColor="background1" w:themeShade="80"/>
            <w:sz w:val="20"/>
            <w:szCs w:val="20"/>
            <w:lang w:eastAsia="zh-CN"/>
          </w:rPr>
          <w:t xml:space="preserve"> </w:t>
        </w:r>
        <w:r w:rsidRPr="00304146">
          <w:rPr>
            <w:b/>
            <w:bCs/>
            <w:color w:val="76923C" w:themeColor="accent3" w:themeShade="BF"/>
            <w:sz w:val="20"/>
            <w:szCs w:val="20"/>
            <w:lang w:eastAsia="zh-CN"/>
          </w:rPr>
          <w:t>by an SDL scanner or processor implementation</w:t>
        </w:r>
      </w:ins>
    </w:p>
    <w:p w14:paraId="1A2415DE" w14:textId="77777777" w:rsidR="00304146" w:rsidRPr="00304146" w:rsidRDefault="00304146" w:rsidP="00304146">
      <w:pPr>
        <w:widowControl/>
        <w:autoSpaceDE/>
        <w:ind w:left="720"/>
        <w:contextualSpacing/>
        <w:jc w:val="both"/>
        <w:rPr>
          <w:ins w:id="793" w:author="Emmanuel Thomas" w:date="2025-10-12T12:06:00Z" w16du:dateUtc="2025-10-12T10:06:00Z"/>
          <w:color w:val="808080" w:themeColor="background1" w:themeShade="80"/>
          <w:sz w:val="20"/>
          <w:szCs w:val="20"/>
          <w:lang w:eastAsia="zh-CN"/>
        </w:rPr>
      </w:pPr>
    </w:p>
    <w:p w14:paraId="7567A449" w14:textId="77777777" w:rsidR="00304146" w:rsidRPr="00304146" w:rsidRDefault="00304146" w:rsidP="00304146">
      <w:pPr>
        <w:widowControl/>
        <w:autoSpaceDE/>
        <w:ind w:left="720"/>
        <w:contextualSpacing/>
        <w:jc w:val="both"/>
        <w:rPr>
          <w:ins w:id="794" w:author="Emmanuel Thomas" w:date="2025-10-12T12:06:00Z" w16du:dateUtc="2025-10-12T10:06:00Z"/>
          <w:color w:val="76923C" w:themeColor="accent3" w:themeShade="BF"/>
          <w:sz w:val="20"/>
          <w:szCs w:val="20"/>
          <w:lang w:eastAsia="zh-CN"/>
        </w:rPr>
      </w:pPr>
      <w:ins w:id="795" w:author="Emmanuel Thomas" w:date="2025-10-12T12:06:00Z" w16du:dateUtc="2025-10-12T10:06:00Z">
        <w:r w:rsidRPr="00304146">
          <w:rPr>
            <w:color w:val="808080" w:themeColor="background1" w:themeShade="80"/>
            <w:sz w:val="20"/>
            <w:szCs w:val="20"/>
            <w:lang w:eastAsia="zh-CN"/>
          </w:rPr>
          <w:t xml:space="preserve">Note 1 to entry:  As the scope of the SDL does not cover </w:t>
        </w:r>
        <w:r w:rsidRPr="00304146">
          <w:rPr>
            <w:b/>
            <w:bCs/>
            <w:color w:val="76923C" w:themeColor="accent3" w:themeShade="BF"/>
            <w:sz w:val="20"/>
            <w:szCs w:val="20"/>
            <w:lang w:eastAsia="zh-CN"/>
          </w:rPr>
          <w:t>SDL scanner or processor implementation</w:t>
        </w:r>
        <w:r w:rsidRPr="00304146">
          <w:rPr>
            <w:b/>
            <w:bCs/>
            <w:color w:val="808080" w:themeColor="background1" w:themeShade="80"/>
            <w:sz w:val="20"/>
            <w:szCs w:val="20"/>
            <w:lang w:eastAsia="zh-CN"/>
          </w:rPr>
          <w:t xml:space="preserve"> </w:t>
        </w:r>
        <w:r w:rsidRPr="00304146">
          <w:rPr>
            <w:strike/>
            <w:color w:val="EE0000"/>
            <w:sz w:val="20"/>
            <w:szCs w:val="20"/>
            <w:lang w:eastAsia="zh-CN"/>
          </w:rPr>
          <w:t>such processing</w:t>
        </w:r>
        <w:r w:rsidRPr="00304146">
          <w:rPr>
            <w:color w:val="808080" w:themeColor="background1" w:themeShade="80"/>
            <w:sz w:val="20"/>
            <w:szCs w:val="20"/>
            <w:lang w:eastAsia="zh-CN"/>
          </w:rPr>
          <w:t xml:space="preserve">, where appropriate such potential constraints are identified and explicitly left unspecified. </w:t>
        </w:r>
        <w:r w:rsidRPr="00304146">
          <w:rPr>
            <w:b/>
            <w:bCs/>
            <w:color w:val="76923C" w:themeColor="accent3" w:themeShade="BF"/>
            <w:sz w:val="20"/>
            <w:szCs w:val="20"/>
            <w:lang w:eastAsia="zh-CN"/>
          </w:rPr>
          <w:t>See</w:t>
        </w:r>
        <w:r w:rsidRPr="00304146">
          <w:rPr>
            <w:color w:val="76923C" w:themeColor="accent3" w:themeShade="BF"/>
            <w:sz w:val="20"/>
            <w:szCs w:val="20"/>
            <w:lang w:eastAsia="zh-CN"/>
          </w:rPr>
          <w:t xml:space="preserve"> </w:t>
        </w:r>
        <w:r w:rsidRPr="00304146">
          <w:rPr>
            <w:b/>
            <w:bCs/>
            <w:color w:val="76923C" w:themeColor="accent3" w:themeShade="BF"/>
            <w:sz w:val="20"/>
            <w:szCs w:val="20"/>
            <w:lang w:eastAsia="zh-CN"/>
          </w:rPr>
          <w:t xml:space="preserve">clause 5.20 </w:t>
        </w:r>
      </w:ins>
    </w:p>
    <w:p w14:paraId="24167F08" w14:textId="77777777" w:rsidR="00304146" w:rsidRPr="00304146" w:rsidRDefault="00304146" w:rsidP="00304146">
      <w:pPr>
        <w:widowControl/>
        <w:autoSpaceDE/>
        <w:ind w:left="720"/>
        <w:contextualSpacing/>
        <w:jc w:val="both"/>
        <w:rPr>
          <w:ins w:id="796" w:author="Emmanuel Thomas" w:date="2025-10-12T12:06:00Z" w16du:dateUtc="2025-10-12T10:06:00Z"/>
          <w:color w:val="808080" w:themeColor="background1" w:themeShade="80"/>
          <w:sz w:val="20"/>
          <w:szCs w:val="20"/>
          <w:lang w:eastAsia="zh-CN"/>
        </w:rPr>
      </w:pPr>
      <w:ins w:id="797" w:author="Emmanuel Thomas" w:date="2025-10-12T12:06:00Z" w16du:dateUtc="2025-10-12T10:06:00Z">
        <w:r w:rsidRPr="00304146">
          <w:rPr>
            <w:color w:val="808080" w:themeColor="background1" w:themeShade="80"/>
            <w:sz w:val="20"/>
            <w:szCs w:val="20"/>
            <w:lang w:eastAsia="zh-CN"/>
          </w:rPr>
          <w:t xml:space="preserve">Note 2 to entry: </w:t>
        </w:r>
        <w:r w:rsidRPr="00304146">
          <w:rPr>
            <w:b/>
            <w:bCs/>
            <w:color w:val="76923C" w:themeColor="accent3" w:themeShade="BF"/>
            <w:sz w:val="20"/>
            <w:szCs w:val="20"/>
            <w:lang w:eastAsia="zh-CN"/>
          </w:rPr>
          <w:t>An SDL scanner or processor implementation</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 implementation</w:t>
        </w:r>
        <w:r w:rsidRPr="00304146">
          <w:rPr>
            <w:color w:val="808080" w:themeColor="background1" w:themeShade="80"/>
            <w:sz w:val="20"/>
            <w:szCs w:val="20"/>
            <w:lang w:eastAsia="zh-CN"/>
          </w:rPr>
          <w:t xml:space="preserve"> or a standard containing an SDL specification may choose to specify such constraints.</w:t>
        </w:r>
      </w:ins>
    </w:p>
    <w:p w14:paraId="0E1408C9" w14:textId="77777777" w:rsidR="00304146" w:rsidRPr="00304146" w:rsidRDefault="00304146" w:rsidP="00304146">
      <w:pPr>
        <w:widowControl/>
        <w:autoSpaceDE/>
        <w:ind w:left="720"/>
        <w:contextualSpacing/>
        <w:jc w:val="both"/>
        <w:rPr>
          <w:ins w:id="798" w:author="Emmanuel Thomas" w:date="2025-10-12T12:06:00Z" w16du:dateUtc="2025-10-12T10:06:00Z"/>
          <w:color w:val="808080" w:themeColor="background1" w:themeShade="80"/>
          <w:sz w:val="20"/>
          <w:szCs w:val="20"/>
          <w:lang w:eastAsia="zh-CN"/>
        </w:rPr>
      </w:pPr>
    </w:p>
    <w:p w14:paraId="31A1C74F" w14:textId="77777777" w:rsidR="00304146" w:rsidRPr="00304146" w:rsidRDefault="00304146" w:rsidP="00304146">
      <w:pPr>
        <w:widowControl/>
        <w:autoSpaceDE/>
        <w:ind w:left="720"/>
        <w:contextualSpacing/>
        <w:jc w:val="both"/>
        <w:rPr>
          <w:ins w:id="799" w:author="Emmanuel Thomas" w:date="2025-10-12T12:06:00Z" w16du:dateUtc="2025-10-12T10:06:00Z"/>
          <w:color w:val="808080" w:themeColor="background1" w:themeShade="80"/>
          <w:sz w:val="20"/>
          <w:szCs w:val="20"/>
          <w:lang w:eastAsia="zh-CN"/>
        </w:rPr>
      </w:pPr>
      <w:ins w:id="800" w:author="Emmanuel Thomas" w:date="2025-10-12T12:06:00Z" w16du:dateUtc="2025-10-12T10:06:00Z">
        <w:r w:rsidRPr="00304146">
          <w:rPr>
            <w:color w:val="808080" w:themeColor="background1" w:themeShade="80"/>
            <w:sz w:val="20"/>
            <w:szCs w:val="20"/>
            <w:lang w:eastAsia="zh-CN"/>
          </w:rPr>
          <w:t xml:space="preserve">Although the SDL supports signed zero for floating point literals, the </w:t>
        </w:r>
        <w:r w:rsidRPr="00304146">
          <w:rPr>
            <w:strike/>
            <w:color w:val="EE0000"/>
            <w:sz w:val="20"/>
            <w:szCs w:val="20"/>
            <w:lang w:eastAsia="zh-CN"/>
          </w:rPr>
          <w:t>interpretation and use</w:t>
        </w:r>
        <w:r w:rsidRPr="00304146">
          <w:rPr>
            <w:color w:val="EE0000"/>
            <w:sz w:val="20"/>
            <w:szCs w:val="20"/>
            <w:lang w:eastAsia="zh-CN"/>
          </w:rPr>
          <w:t xml:space="preserve"> </w:t>
        </w:r>
        <w:r w:rsidRPr="00304146">
          <w:rPr>
            <w:b/>
            <w:bCs/>
            <w:color w:val="76923C" w:themeColor="accent3" w:themeShade="BF"/>
            <w:sz w:val="20"/>
            <w:szCs w:val="20"/>
            <w:lang w:eastAsia="zh-CN"/>
          </w:rPr>
          <w:t>processing</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of such values is undefined behavior. Scenarios in which negative zero values are generated and how they are coerced is also undefined behavior. </w:t>
        </w:r>
      </w:ins>
    </w:p>
    <w:p w14:paraId="2667F5B2" w14:textId="77777777" w:rsidR="00304146" w:rsidRPr="00304146" w:rsidRDefault="00304146" w:rsidP="00304146">
      <w:pPr>
        <w:widowControl/>
        <w:autoSpaceDE/>
        <w:ind w:left="720"/>
        <w:contextualSpacing/>
        <w:jc w:val="both"/>
        <w:rPr>
          <w:ins w:id="801" w:author="Emmanuel Thomas" w:date="2025-10-12T12:06:00Z" w16du:dateUtc="2025-10-12T10:06:00Z"/>
          <w:color w:val="808080" w:themeColor="background1" w:themeShade="80"/>
          <w:sz w:val="20"/>
          <w:szCs w:val="20"/>
          <w:lang w:eastAsia="zh-CN"/>
        </w:rPr>
      </w:pPr>
    </w:p>
    <w:p w14:paraId="7D4978E3" w14:textId="77777777" w:rsidR="00304146" w:rsidRPr="00304146" w:rsidRDefault="00304146" w:rsidP="00304146">
      <w:pPr>
        <w:widowControl/>
        <w:autoSpaceDE/>
        <w:ind w:left="720"/>
        <w:contextualSpacing/>
        <w:jc w:val="both"/>
        <w:rPr>
          <w:ins w:id="802" w:author="Emmanuel Thomas" w:date="2025-10-12T12:06:00Z" w16du:dateUtc="2025-10-12T10:06:00Z"/>
          <w:color w:val="808080" w:themeColor="background1" w:themeShade="80"/>
          <w:sz w:val="20"/>
          <w:szCs w:val="20"/>
          <w:lang w:eastAsia="zh-CN"/>
        </w:rPr>
      </w:pPr>
      <w:ins w:id="803" w:author="Emmanuel Thomas" w:date="2025-10-12T12:06:00Z" w16du:dateUtc="2025-10-12T10:06:00Z">
        <w:r w:rsidRPr="00304146">
          <w:rPr>
            <w:color w:val="808080" w:themeColor="background1" w:themeShade="80"/>
            <w:sz w:val="20"/>
            <w:szCs w:val="20"/>
            <w:lang w:eastAsia="zh-CN"/>
          </w:rPr>
          <w:t>The array element access operator (i.e.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xml:space="preserve">’) shall be used with positive integer values. The behavior of the array element access operator when the operand specifies an element index equal to or greater than the size of the array </w:t>
        </w:r>
        <w:r w:rsidRPr="00304146">
          <w:rPr>
            <w:b/>
            <w:bCs/>
            <w:color w:val="76923C" w:themeColor="accent3" w:themeShade="BF"/>
            <w:sz w:val="20"/>
            <w:szCs w:val="20"/>
            <w:lang w:eastAsia="zh-CN"/>
          </w:rPr>
          <w:t>or less than zero shall result in a processing error.</w:t>
        </w:r>
        <w:r w:rsidRPr="00304146">
          <w:rPr>
            <w:color w:val="808080" w:themeColor="background1" w:themeShade="80"/>
            <w:sz w:val="20"/>
            <w:szCs w:val="20"/>
            <w:lang w:eastAsia="zh-CN"/>
          </w:rPr>
          <w:t xml:space="preserve"> </w:t>
        </w:r>
        <w:r w:rsidRPr="00304146">
          <w:rPr>
            <w:strike/>
            <w:color w:val="EE0000"/>
            <w:sz w:val="20"/>
            <w:szCs w:val="20"/>
            <w:lang w:eastAsia="zh-CN"/>
          </w:rPr>
          <w:t>is not defined by the SDL which can lead to undefined behavior.</w:t>
        </w:r>
      </w:ins>
    </w:p>
    <w:p w14:paraId="06AFAAC2" w14:textId="77777777" w:rsidR="00304146" w:rsidRPr="00304146" w:rsidRDefault="00304146" w:rsidP="00304146">
      <w:pPr>
        <w:widowControl/>
        <w:autoSpaceDE/>
        <w:ind w:left="720"/>
        <w:contextualSpacing/>
        <w:jc w:val="both"/>
        <w:rPr>
          <w:ins w:id="804" w:author="Emmanuel Thomas" w:date="2025-10-12T12:06:00Z" w16du:dateUtc="2025-10-12T10:06:00Z"/>
          <w:color w:val="808080" w:themeColor="background1" w:themeShade="80"/>
          <w:sz w:val="20"/>
          <w:szCs w:val="20"/>
          <w:lang w:eastAsia="zh-CN"/>
        </w:rPr>
      </w:pPr>
    </w:p>
    <w:p w14:paraId="1C36858F" w14:textId="77777777" w:rsidR="00304146" w:rsidRPr="00304146" w:rsidRDefault="00304146" w:rsidP="00304146">
      <w:pPr>
        <w:widowControl/>
        <w:autoSpaceDE/>
        <w:ind w:left="720"/>
        <w:contextualSpacing/>
        <w:jc w:val="both"/>
        <w:rPr>
          <w:ins w:id="805" w:author="Emmanuel Thomas" w:date="2025-10-12T12:06:00Z" w16du:dateUtc="2025-10-12T10:06:00Z"/>
          <w:color w:val="808080" w:themeColor="background1" w:themeShade="80"/>
          <w:sz w:val="20"/>
          <w:szCs w:val="20"/>
          <w:lang w:eastAsia="zh-CN"/>
        </w:rPr>
      </w:pPr>
      <w:ins w:id="806" w:author="Emmanuel Thomas" w:date="2025-10-12T12:06:00Z" w16du:dateUtc="2025-10-12T10:06:00Z">
        <w:r w:rsidRPr="00304146">
          <w:rPr>
            <w:color w:val="808080" w:themeColor="background1" w:themeShade="80"/>
            <w:sz w:val="20"/>
            <w:szCs w:val="20"/>
            <w:lang w:eastAsia="zh-CN"/>
          </w:rPr>
          <w:t xml:space="preserve">The result of the modulus operator where the value of the second operand is </w:t>
        </w:r>
        <w:r w:rsidRPr="00304146">
          <w:rPr>
            <w:color w:val="76923C" w:themeColor="accent3" w:themeShade="BF"/>
            <w:sz w:val="20"/>
            <w:szCs w:val="20"/>
            <w:lang w:eastAsia="zh-CN"/>
          </w:rPr>
          <w:t xml:space="preserve">zero </w:t>
        </w:r>
        <w:r w:rsidRPr="00304146">
          <w:rPr>
            <w:b/>
            <w:bCs/>
            <w:color w:val="76923C" w:themeColor="accent3" w:themeShade="BF"/>
            <w:sz w:val="20"/>
            <w:szCs w:val="20"/>
            <w:lang w:eastAsia="zh-CN"/>
          </w:rPr>
          <w:t>shall be a processing error</w:t>
        </w:r>
        <w:r w:rsidRPr="00304146">
          <w:rPr>
            <w:strike/>
            <w:color w:val="EE0000"/>
            <w:sz w:val="20"/>
            <w:szCs w:val="20"/>
            <w:lang w:eastAsia="zh-CN"/>
          </w:rPr>
          <w:t xml:space="preserve"> is not defined by the SDL which can lead to undefined behavior.</w:t>
        </w:r>
      </w:ins>
    </w:p>
    <w:p w14:paraId="72AE7173" w14:textId="77777777" w:rsidR="00304146" w:rsidRPr="00304146" w:rsidRDefault="00304146" w:rsidP="00304146">
      <w:pPr>
        <w:widowControl/>
        <w:autoSpaceDE/>
        <w:ind w:left="720"/>
        <w:contextualSpacing/>
        <w:jc w:val="both"/>
        <w:rPr>
          <w:ins w:id="807" w:author="Emmanuel Thomas" w:date="2025-10-12T12:06:00Z" w16du:dateUtc="2025-10-12T10:06:00Z"/>
          <w:color w:val="808080" w:themeColor="background1" w:themeShade="80"/>
          <w:sz w:val="20"/>
          <w:szCs w:val="20"/>
          <w:lang w:eastAsia="zh-CN"/>
        </w:rPr>
      </w:pPr>
    </w:p>
    <w:p w14:paraId="294332F4" w14:textId="77777777" w:rsidR="00304146" w:rsidRPr="00304146" w:rsidRDefault="00304146" w:rsidP="00304146">
      <w:pPr>
        <w:widowControl/>
        <w:autoSpaceDE/>
        <w:ind w:left="720"/>
        <w:contextualSpacing/>
        <w:jc w:val="both"/>
        <w:rPr>
          <w:ins w:id="808" w:author="Emmanuel Thomas" w:date="2025-10-12T12:06:00Z" w16du:dateUtc="2025-10-12T10:06:00Z"/>
          <w:strike/>
          <w:color w:val="EE0000"/>
          <w:sz w:val="20"/>
          <w:szCs w:val="20"/>
          <w:lang w:eastAsia="zh-CN"/>
        </w:rPr>
      </w:pPr>
      <w:ins w:id="809" w:author="Emmanuel Thomas" w:date="2025-10-12T12:06:00Z" w16du:dateUtc="2025-10-12T10:06:00Z">
        <w:r w:rsidRPr="00304146">
          <w:rPr>
            <w:strike/>
            <w:color w:val="EE0000"/>
            <w:sz w:val="20"/>
            <w:szCs w:val="20"/>
            <w:lang w:eastAsia="zh-CN"/>
          </w:rPr>
          <w:t xml:space="preserve">The value of </w:t>
        </w:r>
        <w:r w:rsidRPr="00304146">
          <w:rPr>
            <w:color w:val="808080" w:themeColor="background1" w:themeShade="80"/>
            <w:sz w:val="20"/>
            <w:szCs w:val="20"/>
            <w:lang w:eastAsia="zh-CN"/>
          </w:rPr>
          <w:t xml:space="preserve">division where the value of the second operand is zero </w:t>
        </w:r>
        <w:r w:rsidRPr="00304146">
          <w:rPr>
            <w:b/>
            <w:bCs/>
            <w:color w:val="76923C" w:themeColor="accent3" w:themeShade="BF"/>
            <w:sz w:val="20"/>
            <w:szCs w:val="20"/>
            <w:lang w:eastAsia="zh-CN"/>
          </w:rPr>
          <w:t>shall result in a processing error</w:t>
        </w:r>
        <w:r w:rsidRPr="00304146">
          <w:rPr>
            <w:color w:val="76923C" w:themeColor="accent3" w:themeShade="BF"/>
            <w:sz w:val="20"/>
            <w:szCs w:val="20"/>
            <w:lang w:eastAsia="zh-CN"/>
          </w:rPr>
          <w:t>.</w:t>
        </w:r>
        <w:r w:rsidRPr="00304146">
          <w:rPr>
            <w:strike/>
            <w:color w:val="EE0000"/>
            <w:sz w:val="20"/>
            <w:szCs w:val="20"/>
            <w:lang w:eastAsia="zh-CN"/>
          </w:rPr>
          <w:t xml:space="preserve"> is not defined by the SDL which can lead to undefined behavior.</w:t>
        </w:r>
      </w:ins>
    </w:p>
    <w:p w14:paraId="12067CF5" w14:textId="77777777" w:rsidR="00304146" w:rsidRPr="00304146" w:rsidRDefault="00304146" w:rsidP="00304146">
      <w:pPr>
        <w:widowControl/>
        <w:autoSpaceDE/>
        <w:ind w:left="720"/>
        <w:contextualSpacing/>
        <w:jc w:val="both"/>
        <w:rPr>
          <w:ins w:id="810" w:author="Emmanuel Thomas" w:date="2025-10-12T12:06:00Z" w16du:dateUtc="2025-10-12T10:06:00Z"/>
          <w:color w:val="808080" w:themeColor="background1" w:themeShade="80"/>
          <w:sz w:val="20"/>
          <w:szCs w:val="20"/>
          <w:lang w:eastAsia="zh-CN"/>
        </w:rPr>
      </w:pPr>
    </w:p>
    <w:p w14:paraId="1DF46CF7" w14:textId="77777777" w:rsidR="00304146" w:rsidRPr="00304146" w:rsidRDefault="00304146" w:rsidP="00304146">
      <w:pPr>
        <w:widowControl/>
        <w:autoSpaceDE/>
        <w:ind w:left="720"/>
        <w:contextualSpacing/>
        <w:jc w:val="both"/>
        <w:rPr>
          <w:ins w:id="811" w:author="Emmanuel Thomas" w:date="2025-10-12T12:06:00Z" w16du:dateUtc="2025-10-12T10:06:00Z"/>
          <w:color w:val="808080" w:themeColor="background1" w:themeShade="80"/>
          <w:sz w:val="20"/>
          <w:szCs w:val="20"/>
          <w:lang w:eastAsia="zh-CN"/>
        </w:rPr>
      </w:pPr>
      <w:ins w:id="812" w:author="Emmanuel Thomas" w:date="2025-10-12T12:06:00Z" w16du:dateUtc="2025-10-12T10:06:00Z">
        <w:r w:rsidRPr="00304146">
          <w:rPr>
            <w:strike/>
            <w:color w:val="EE0000"/>
            <w:sz w:val="20"/>
            <w:szCs w:val="20"/>
            <w:lang w:eastAsia="zh-CN"/>
          </w:rPr>
          <w:t xml:space="preserve">A standard presenting an SDL specification which consists of global scope elements introduced in separate document sections or which refers to global scope elements in another SDL specification should define details on the interpretation of element ordering. </w:t>
        </w:r>
        <w:r w:rsidRPr="00304146">
          <w:rPr>
            <w:color w:val="808080" w:themeColor="background1" w:themeShade="80"/>
            <w:sz w:val="20"/>
            <w:szCs w:val="20"/>
            <w:lang w:eastAsia="zh-CN"/>
          </w:rPr>
          <w:t xml:space="preserve">A standard presenting an SDL specification should also define the top level (or entry point) element that a parser </w:t>
        </w:r>
        <w:r w:rsidRPr="00304146">
          <w:rPr>
            <w:b/>
            <w:bCs/>
            <w:color w:val="76923C" w:themeColor="accent3" w:themeShade="BF"/>
            <w:sz w:val="20"/>
            <w:szCs w:val="20"/>
            <w:lang w:eastAsia="zh-CN"/>
          </w:rPr>
          <w:t>an SDL processor implementation</w:t>
        </w:r>
        <w:r w:rsidRPr="00304146">
          <w:rPr>
            <w:color w:val="808080" w:themeColor="background1" w:themeShade="80"/>
            <w:sz w:val="20"/>
            <w:szCs w:val="20"/>
            <w:lang w:eastAsia="zh-CN"/>
          </w:rPr>
          <w:t xml:space="preserve"> should expect when commencing to parse a bitstream.</w:t>
        </w:r>
      </w:ins>
    </w:p>
    <w:p w14:paraId="45050EC8" w14:textId="77777777" w:rsidR="00304146" w:rsidRPr="00304146" w:rsidRDefault="00304146" w:rsidP="00304146">
      <w:pPr>
        <w:widowControl/>
        <w:autoSpaceDE/>
        <w:ind w:left="720"/>
        <w:contextualSpacing/>
        <w:jc w:val="both"/>
        <w:rPr>
          <w:ins w:id="813" w:author="Emmanuel Thomas" w:date="2025-10-12T12:06:00Z" w16du:dateUtc="2025-10-12T10:06:00Z"/>
          <w:color w:val="808080" w:themeColor="background1" w:themeShade="80"/>
          <w:sz w:val="20"/>
          <w:szCs w:val="20"/>
          <w:lang w:eastAsia="zh-CN"/>
        </w:rPr>
      </w:pPr>
    </w:p>
    <w:p w14:paraId="6E14DA55" w14:textId="77777777" w:rsidR="00304146" w:rsidRPr="00304146" w:rsidRDefault="00304146" w:rsidP="00304146">
      <w:pPr>
        <w:widowControl/>
        <w:autoSpaceDE/>
        <w:ind w:left="720"/>
        <w:contextualSpacing/>
        <w:jc w:val="both"/>
        <w:rPr>
          <w:ins w:id="814" w:author="Emmanuel Thomas" w:date="2025-10-12T12:06:00Z" w16du:dateUtc="2025-10-12T10:06:00Z"/>
          <w:b/>
          <w:bCs/>
          <w:color w:val="76923C" w:themeColor="accent3" w:themeShade="BF"/>
          <w:sz w:val="20"/>
          <w:szCs w:val="20"/>
          <w:lang w:eastAsia="zh-CN"/>
        </w:rPr>
      </w:pPr>
      <w:ins w:id="815" w:author="Emmanuel Thomas" w:date="2025-10-12T12:06:00Z" w16du:dateUtc="2025-10-12T10:06:00Z">
        <w:r w:rsidRPr="00304146">
          <w:rPr>
            <w:b/>
            <w:bCs/>
            <w:color w:val="76923C" w:themeColor="accent3" w:themeShade="BF"/>
            <w:sz w:val="20"/>
            <w:szCs w:val="20"/>
            <w:lang w:eastAsia="zh-CN"/>
          </w:rPr>
          <w:t>The order of global scope elements is irrelevant and references to global elements defined later in an SDL specification are allowed. Because of this SDL does not define the concept of forward declarations.</w:t>
        </w:r>
      </w:ins>
    </w:p>
    <w:p w14:paraId="3108DA41" w14:textId="77777777" w:rsidR="00304146" w:rsidRPr="00304146" w:rsidRDefault="00304146" w:rsidP="00304146">
      <w:pPr>
        <w:widowControl/>
        <w:autoSpaceDE/>
        <w:ind w:left="720"/>
        <w:contextualSpacing/>
        <w:jc w:val="both"/>
        <w:rPr>
          <w:ins w:id="816" w:author="Emmanuel Thomas" w:date="2025-10-12T12:06:00Z" w16du:dateUtc="2025-10-12T10:06:00Z"/>
          <w:color w:val="808080" w:themeColor="background1" w:themeShade="80"/>
          <w:sz w:val="20"/>
          <w:szCs w:val="20"/>
          <w:lang w:eastAsia="zh-CN"/>
        </w:rPr>
      </w:pPr>
    </w:p>
    <w:p w14:paraId="3BA9AE54" w14:textId="77777777" w:rsidR="00304146" w:rsidRPr="00304146" w:rsidRDefault="00304146" w:rsidP="00304146">
      <w:pPr>
        <w:widowControl/>
        <w:autoSpaceDE/>
        <w:ind w:left="720"/>
        <w:contextualSpacing/>
        <w:jc w:val="both"/>
        <w:rPr>
          <w:ins w:id="817" w:author="Emmanuel Thomas" w:date="2025-10-12T12:06:00Z" w16du:dateUtc="2025-10-12T10:06:00Z"/>
          <w:color w:val="808080" w:themeColor="background1" w:themeShade="80"/>
          <w:sz w:val="20"/>
          <w:szCs w:val="20"/>
          <w:lang w:eastAsia="zh-CN"/>
        </w:rPr>
      </w:pPr>
      <w:ins w:id="818" w:author="Emmanuel Thomas" w:date="2025-10-12T12:06:00Z" w16du:dateUtc="2025-10-12T10:06:00Z">
        <w:r w:rsidRPr="00304146">
          <w:rPr>
            <w:color w:val="808080" w:themeColor="background1" w:themeShade="80"/>
            <w:sz w:val="20"/>
            <w:szCs w:val="20"/>
            <w:lang w:eastAsia="zh-CN"/>
          </w:rPr>
          <w:t xml:space="preserve">In the following example a is an array of 5 elements, each of which is </w:t>
        </w:r>
        <w:r w:rsidRPr="00304146">
          <w:rPr>
            <w:b/>
            <w:bCs/>
            <w:color w:val="808080" w:themeColor="background1" w:themeShade="80"/>
            <w:sz w:val="20"/>
            <w:szCs w:val="20"/>
            <w:lang w:eastAsia="zh-CN"/>
          </w:rPr>
          <w:t xml:space="preserve">an unsigned integer </w:t>
        </w:r>
        <w:r w:rsidRPr="00304146">
          <w:rPr>
            <w:color w:val="808080" w:themeColor="background1" w:themeShade="80"/>
            <w:sz w:val="20"/>
            <w:szCs w:val="20"/>
            <w:lang w:eastAsia="zh-CN"/>
          </w:rPr>
          <w:t>represented using 4 bits in the bitstream</w:t>
        </w:r>
        <w:r w:rsidRPr="00304146">
          <w:rPr>
            <w:strike/>
            <w:color w:val="EE0000"/>
            <w:sz w:val="20"/>
            <w:szCs w:val="20"/>
            <w:lang w:eastAsia="zh-CN"/>
          </w:rPr>
          <w:t xml:space="preserve"> and interpreted as an unsigned integer</w:t>
        </w:r>
        <w:r w:rsidRPr="00304146">
          <w:rPr>
            <w:color w:val="808080" w:themeColor="background1" w:themeShade="80"/>
            <w:sz w:val="20"/>
            <w:szCs w:val="20"/>
            <w:lang w:eastAsia="zh-CN"/>
          </w:rPr>
          <w:t>:</w:t>
        </w:r>
      </w:ins>
    </w:p>
    <w:p w14:paraId="7791A7A0" w14:textId="77777777" w:rsidR="00304146" w:rsidRPr="00304146" w:rsidRDefault="00304146" w:rsidP="00304146">
      <w:pPr>
        <w:widowControl/>
        <w:autoSpaceDE/>
        <w:ind w:left="720"/>
        <w:contextualSpacing/>
        <w:jc w:val="both"/>
        <w:rPr>
          <w:ins w:id="819" w:author="Emmanuel Thomas" w:date="2025-10-12T12:06:00Z" w16du:dateUtc="2025-10-12T10:06:00Z"/>
          <w:color w:val="808080" w:themeColor="background1" w:themeShade="80"/>
          <w:sz w:val="20"/>
          <w:szCs w:val="20"/>
          <w:lang w:eastAsia="zh-CN"/>
        </w:rPr>
      </w:pPr>
    </w:p>
    <w:p w14:paraId="29D8A089" w14:textId="77777777" w:rsidR="00304146" w:rsidRPr="00304146" w:rsidRDefault="00304146" w:rsidP="00304146">
      <w:pPr>
        <w:widowControl/>
        <w:autoSpaceDE/>
        <w:ind w:left="720"/>
        <w:contextualSpacing/>
        <w:jc w:val="both"/>
        <w:rPr>
          <w:ins w:id="820" w:author="Emmanuel Thomas" w:date="2025-10-12T12:06:00Z" w16du:dateUtc="2025-10-12T10:06:00Z"/>
          <w:color w:val="808080" w:themeColor="background1" w:themeShade="80"/>
          <w:sz w:val="20"/>
          <w:szCs w:val="20"/>
          <w:lang w:eastAsia="zh-CN"/>
        </w:rPr>
      </w:pPr>
      <w:ins w:id="821" w:author="Emmanuel Thomas" w:date="2025-10-12T12:06:00Z" w16du:dateUtc="2025-10-12T10:06:00Z">
        <w:r w:rsidRPr="00304146">
          <w:rPr>
            <w:color w:val="808080" w:themeColor="background1" w:themeShade="80"/>
            <w:sz w:val="20"/>
            <w:szCs w:val="20"/>
            <w:lang w:eastAsia="zh-CN"/>
          </w:rPr>
          <w:lastRenderedPageBreak/>
          <w:t xml:space="preserve">In the following example, a is an array of 2 elements, each of which is represented as an array of 3 elements, </w:t>
        </w:r>
        <w:r w:rsidRPr="00304146">
          <w:rPr>
            <w:b/>
            <w:bCs/>
            <w:color w:val="76923C" w:themeColor="accent3" w:themeShade="BF"/>
            <w:sz w:val="20"/>
            <w:szCs w:val="20"/>
            <w:lang w:eastAsia="zh-CN"/>
          </w:rPr>
          <w:t>each of which is an unsigned integer</w:t>
        </w:r>
        <w:r w:rsidRPr="00304146">
          <w:rPr>
            <w:b/>
            <w:bCs/>
            <w:color w:val="808080" w:themeColor="background1" w:themeShade="80"/>
            <w:sz w:val="20"/>
            <w:szCs w:val="20"/>
            <w:lang w:eastAsia="zh-CN"/>
          </w:rPr>
          <w:t xml:space="preserve"> </w:t>
        </w:r>
        <w:r w:rsidRPr="00304146">
          <w:rPr>
            <w:color w:val="808080" w:themeColor="background1" w:themeShade="80"/>
            <w:sz w:val="20"/>
            <w:szCs w:val="20"/>
            <w:lang w:eastAsia="zh-CN"/>
          </w:rPr>
          <w:t>using 4 bits in the bitstream</w:t>
        </w:r>
        <w:r w:rsidRPr="00304146">
          <w:rPr>
            <w:strike/>
            <w:color w:val="EE0000"/>
            <w:sz w:val="20"/>
            <w:szCs w:val="20"/>
            <w:lang w:eastAsia="zh-CN"/>
          </w:rPr>
          <w:t xml:space="preserve"> and interpreted as an unsigned integer</w:t>
        </w:r>
        <w:r w:rsidRPr="00304146">
          <w:rPr>
            <w:color w:val="808080" w:themeColor="background1" w:themeShade="80"/>
            <w:sz w:val="20"/>
            <w:szCs w:val="20"/>
            <w:lang w:eastAsia="zh-CN"/>
          </w:rPr>
          <w:t>:</w:t>
        </w:r>
      </w:ins>
    </w:p>
    <w:p w14:paraId="76936189" w14:textId="77777777" w:rsidR="00304146" w:rsidRPr="00304146" w:rsidRDefault="00304146" w:rsidP="00304146">
      <w:pPr>
        <w:widowControl/>
        <w:autoSpaceDE/>
        <w:ind w:left="720"/>
        <w:contextualSpacing/>
        <w:jc w:val="both"/>
        <w:rPr>
          <w:ins w:id="822" w:author="Emmanuel Thomas" w:date="2025-10-12T12:06:00Z" w16du:dateUtc="2025-10-12T10:06:00Z"/>
          <w:color w:val="808080" w:themeColor="background1" w:themeShade="80"/>
          <w:sz w:val="20"/>
          <w:szCs w:val="20"/>
          <w:lang w:eastAsia="zh-CN"/>
        </w:rPr>
      </w:pPr>
    </w:p>
    <w:p w14:paraId="0F11C6B3" w14:textId="77777777" w:rsidR="00304146" w:rsidRPr="00304146" w:rsidRDefault="00304146" w:rsidP="00304146">
      <w:pPr>
        <w:widowControl/>
        <w:autoSpaceDE/>
        <w:ind w:left="720"/>
        <w:contextualSpacing/>
        <w:jc w:val="both"/>
        <w:rPr>
          <w:ins w:id="823" w:author="Emmanuel Thomas" w:date="2025-10-12T12:06:00Z" w16du:dateUtc="2025-10-12T10:06:00Z"/>
          <w:color w:val="76923C" w:themeColor="accent3" w:themeShade="BF"/>
          <w:sz w:val="20"/>
          <w:szCs w:val="20"/>
          <w:lang w:eastAsia="zh-CN"/>
        </w:rPr>
      </w:pPr>
      <w:ins w:id="824" w:author="Emmanuel Thomas" w:date="2025-10-12T12:06:00Z" w16du:dateUtc="2025-10-12T10:06:00Z">
        <w:r w:rsidRPr="00304146">
          <w:rPr>
            <w:b/>
            <w:bCs/>
            <w:color w:val="76923C" w:themeColor="accent3" w:themeShade="BF"/>
            <w:sz w:val="20"/>
            <w:szCs w:val="20"/>
            <w:lang w:eastAsia="zh-CN"/>
          </w:rPr>
          <w:t>Accessing</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non-populated elements of a partial array shall </w:t>
        </w:r>
        <w:r w:rsidRPr="00304146">
          <w:rPr>
            <w:strike/>
            <w:color w:val="EE0000"/>
            <w:sz w:val="20"/>
            <w:szCs w:val="20"/>
            <w:lang w:eastAsia="zh-CN"/>
          </w:rPr>
          <w:t>not be accessed</w:t>
        </w:r>
        <w:r w:rsidRPr="00304146">
          <w:rPr>
            <w:color w:val="EE0000"/>
            <w:sz w:val="20"/>
            <w:szCs w:val="20"/>
            <w:lang w:eastAsia="zh-CN"/>
          </w:rPr>
          <w:t xml:space="preserve"> </w:t>
        </w:r>
        <w:r w:rsidRPr="00304146">
          <w:rPr>
            <w:b/>
            <w:bCs/>
            <w:color w:val="76923C" w:themeColor="accent3" w:themeShade="BF"/>
            <w:sz w:val="20"/>
            <w:szCs w:val="20"/>
            <w:lang w:eastAsia="zh-CN"/>
          </w:rPr>
          <w:t>result in a processing error.</w:t>
        </w:r>
      </w:ins>
    </w:p>
    <w:p w14:paraId="3800734E" w14:textId="77777777" w:rsidR="00304146" w:rsidRPr="00304146" w:rsidRDefault="00304146" w:rsidP="00304146">
      <w:pPr>
        <w:widowControl/>
        <w:autoSpaceDE/>
        <w:ind w:left="720"/>
        <w:contextualSpacing/>
        <w:jc w:val="both"/>
        <w:rPr>
          <w:ins w:id="825" w:author="Emmanuel Thomas" w:date="2025-10-12T12:06:00Z" w16du:dateUtc="2025-10-12T10:06:00Z"/>
          <w:color w:val="808080" w:themeColor="background1" w:themeShade="80"/>
          <w:sz w:val="20"/>
          <w:szCs w:val="20"/>
          <w:lang w:eastAsia="zh-CN"/>
        </w:rPr>
      </w:pPr>
    </w:p>
    <w:p w14:paraId="04544C9C" w14:textId="77777777" w:rsidR="00304146" w:rsidRPr="00304146" w:rsidRDefault="00304146" w:rsidP="00304146">
      <w:pPr>
        <w:widowControl/>
        <w:autoSpaceDE/>
        <w:ind w:left="720"/>
        <w:contextualSpacing/>
        <w:jc w:val="both"/>
        <w:rPr>
          <w:ins w:id="826" w:author="Emmanuel Thomas" w:date="2025-10-12T12:06:00Z" w16du:dateUtc="2025-10-12T10:06:00Z"/>
          <w:color w:val="808080" w:themeColor="background1" w:themeShade="80"/>
          <w:sz w:val="20"/>
          <w:szCs w:val="20"/>
          <w:lang w:eastAsia="zh-CN"/>
        </w:rPr>
      </w:pPr>
      <w:ins w:id="827" w:author="Emmanuel Thomas" w:date="2025-10-12T12:06:00Z" w16du:dateUtc="2025-10-12T10:06:00Z">
        <w:r w:rsidRPr="00304146">
          <w:rPr>
            <w:color w:val="808080" w:themeColor="background1" w:themeShade="80"/>
            <w:sz w:val="20"/>
            <w:szCs w:val="20"/>
            <w:lang w:eastAsia="zh-CN"/>
          </w:rPr>
          <w:t xml:space="preserve">The character set and encoding used to store an SDL specification in a file is not specified in this document. </w:t>
        </w:r>
        <w:r w:rsidRPr="00304146">
          <w:rPr>
            <w:b/>
            <w:bCs/>
            <w:color w:val="76923C" w:themeColor="accent3" w:themeShade="BF"/>
            <w:sz w:val="20"/>
            <w:szCs w:val="20"/>
            <w:lang w:eastAsia="zh-CN"/>
          </w:rPr>
          <w:t>An SDL scanner or processor</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w:t>
        </w:r>
        <w:r w:rsidRPr="00304146">
          <w:rPr>
            <w:color w:val="EE0000"/>
            <w:sz w:val="20"/>
            <w:szCs w:val="20"/>
            <w:lang w:eastAsia="zh-CN"/>
          </w:rPr>
          <w:t xml:space="preserve"> </w:t>
        </w:r>
        <w:r w:rsidRPr="00304146">
          <w:rPr>
            <w:color w:val="808080" w:themeColor="background1" w:themeShade="80"/>
            <w:sz w:val="20"/>
            <w:szCs w:val="20"/>
            <w:lang w:eastAsia="zh-CN"/>
          </w:rPr>
          <w:t>implementation or a standard containing an SDL specification may choose to specify such details.</w:t>
        </w:r>
      </w:ins>
    </w:p>
    <w:p w14:paraId="310BA4E9" w14:textId="77777777" w:rsidR="00304146" w:rsidRPr="00304146" w:rsidRDefault="00304146" w:rsidP="00304146">
      <w:pPr>
        <w:widowControl/>
        <w:autoSpaceDE/>
        <w:ind w:left="720"/>
        <w:contextualSpacing/>
        <w:jc w:val="both"/>
        <w:rPr>
          <w:ins w:id="828" w:author="Emmanuel Thomas" w:date="2025-10-12T12:06:00Z" w16du:dateUtc="2025-10-12T10:06:00Z"/>
          <w:color w:val="808080" w:themeColor="background1" w:themeShade="80"/>
          <w:sz w:val="20"/>
          <w:szCs w:val="20"/>
          <w:lang w:eastAsia="zh-CN"/>
        </w:rPr>
      </w:pPr>
    </w:p>
    <w:p w14:paraId="26C246E1" w14:textId="77777777" w:rsidR="00304146" w:rsidRPr="00304146" w:rsidRDefault="00304146" w:rsidP="00304146">
      <w:pPr>
        <w:widowControl/>
        <w:autoSpaceDE/>
        <w:ind w:left="720"/>
        <w:contextualSpacing/>
        <w:jc w:val="both"/>
        <w:rPr>
          <w:ins w:id="829" w:author="Emmanuel Thomas" w:date="2025-10-12T12:06:00Z" w16du:dateUtc="2025-10-12T10:06:00Z"/>
          <w:color w:val="808080" w:themeColor="background1" w:themeShade="80"/>
          <w:sz w:val="20"/>
          <w:szCs w:val="20"/>
          <w:lang w:eastAsia="zh-CN"/>
        </w:rPr>
      </w:pPr>
      <w:ins w:id="830" w:author="Emmanuel Thomas" w:date="2025-10-12T12:06:00Z" w16du:dateUtc="2025-10-12T10:06:00Z">
        <w:r w:rsidRPr="00304146">
          <w:rPr>
            <w:color w:val="808080" w:themeColor="background1" w:themeShade="80"/>
            <w:sz w:val="20"/>
            <w:szCs w:val="20"/>
            <w:lang w:eastAsia="zh-CN"/>
          </w:rPr>
          <w:t xml:space="preserve">NOTE  As some of those bit depths may be uncommon for floats, </w:t>
        </w:r>
        <w:r w:rsidRPr="00304146">
          <w:rPr>
            <w:strike/>
            <w:color w:val="EE0000"/>
            <w:sz w:val="20"/>
            <w:szCs w:val="20"/>
            <w:lang w:eastAsia="zh-CN"/>
          </w:rPr>
          <w:t>the expected environment implementing a given SDL specification</w:t>
        </w:r>
        <w:r w:rsidRPr="00304146">
          <w:rPr>
            <w:color w:val="808080" w:themeColor="background1" w:themeShade="80"/>
            <w:sz w:val="20"/>
            <w:szCs w:val="20"/>
            <w:lang w:eastAsia="zh-CN"/>
          </w:rPr>
          <w:t xml:space="preserve"> </w:t>
        </w:r>
        <w:r w:rsidRPr="00304146">
          <w:rPr>
            <w:b/>
            <w:bCs/>
            <w:color w:val="76923C" w:themeColor="accent3" w:themeShade="BF"/>
            <w:sz w:val="20"/>
            <w:szCs w:val="20"/>
            <w:lang w:eastAsia="zh-CN"/>
          </w:rPr>
          <w:t xml:space="preserve">an SDL processor </w:t>
        </w:r>
        <w:r w:rsidRPr="00304146">
          <w:rPr>
            <w:color w:val="808080" w:themeColor="background1" w:themeShade="80"/>
            <w:sz w:val="20"/>
            <w:szCs w:val="20"/>
            <w:lang w:eastAsia="zh-CN"/>
          </w:rPr>
          <w:t>must support the chosen bit depth. </w:t>
        </w:r>
      </w:ins>
    </w:p>
    <w:p w14:paraId="0625DD1D" w14:textId="77777777" w:rsidR="00304146" w:rsidRPr="00304146" w:rsidRDefault="00304146" w:rsidP="00304146">
      <w:pPr>
        <w:widowControl/>
        <w:autoSpaceDE/>
        <w:ind w:left="720"/>
        <w:contextualSpacing/>
        <w:jc w:val="both"/>
        <w:rPr>
          <w:ins w:id="831" w:author="Emmanuel Thomas" w:date="2025-10-12T12:06:00Z" w16du:dateUtc="2025-10-12T10:06:00Z"/>
          <w:color w:val="808080" w:themeColor="background1" w:themeShade="80"/>
          <w:sz w:val="20"/>
          <w:szCs w:val="20"/>
          <w:lang w:eastAsia="zh-CN"/>
        </w:rPr>
      </w:pPr>
    </w:p>
    <w:p w14:paraId="75A05DED" w14:textId="77777777" w:rsidR="00304146" w:rsidRPr="00304146" w:rsidRDefault="00304146" w:rsidP="00304146">
      <w:pPr>
        <w:widowControl/>
        <w:autoSpaceDE/>
        <w:ind w:left="720"/>
        <w:contextualSpacing/>
        <w:jc w:val="both"/>
        <w:rPr>
          <w:ins w:id="832" w:author="Emmanuel Thomas" w:date="2025-10-12T12:06:00Z" w16du:dateUtc="2025-10-12T10:06:00Z"/>
          <w:color w:val="808080" w:themeColor="background1" w:themeShade="80"/>
          <w:sz w:val="20"/>
          <w:szCs w:val="20"/>
          <w:lang w:eastAsia="zh-CN"/>
        </w:rPr>
      </w:pPr>
      <w:ins w:id="833" w:author="Emmanuel Thomas" w:date="2025-10-12T12:06:00Z" w16du:dateUtc="2025-10-12T10:06:00Z">
        <w:r w:rsidRPr="00304146">
          <w:rPr>
            <w:b/>
            <w:bCs/>
            <w:color w:val="76923C" w:themeColor="accent3" w:themeShade="BF"/>
            <w:sz w:val="20"/>
            <w:szCs w:val="20"/>
            <w:lang w:eastAsia="zh-CN"/>
          </w:rPr>
          <w:t>An SDL scanner or processor</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w:t>
        </w:r>
        <w:r w:rsidRPr="00304146">
          <w:rPr>
            <w:color w:val="808080" w:themeColor="background1" w:themeShade="80"/>
            <w:sz w:val="20"/>
            <w:szCs w:val="20"/>
            <w:lang w:eastAsia="zh-CN"/>
          </w:rPr>
          <w:t xml:space="preserve"> implementation or a standard containing an SDL specification may choose to specify such details.</w:t>
        </w:r>
      </w:ins>
    </w:p>
    <w:p w14:paraId="24403660" w14:textId="77777777" w:rsidR="00304146" w:rsidRPr="00304146" w:rsidRDefault="00304146" w:rsidP="00304146">
      <w:pPr>
        <w:widowControl/>
        <w:autoSpaceDE/>
        <w:ind w:left="720"/>
        <w:contextualSpacing/>
        <w:jc w:val="both"/>
        <w:rPr>
          <w:ins w:id="834" w:author="Emmanuel Thomas" w:date="2025-10-12T12:06:00Z" w16du:dateUtc="2025-10-12T10:06:00Z"/>
          <w:color w:val="808080" w:themeColor="background1" w:themeShade="80"/>
          <w:sz w:val="20"/>
          <w:szCs w:val="20"/>
          <w:lang w:eastAsia="zh-CN"/>
        </w:rPr>
      </w:pPr>
    </w:p>
    <w:p w14:paraId="4E72BC4B" w14:textId="77777777" w:rsidR="00304146" w:rsidRPr="00304146" w:rsidRDefault="00304146" w:rsidP="00304146">
      <w:pPr>
        <w:widowControl/>
        <w:autoSpaceDE/>
        <w:ind w:left="720"/>
        <w:contextualSpacing/>
        <w:jc w:val="both"/>
        <w:rPr>
          <w:ins w:id="835" w:author="Emmanuel Thomas" w:date="2025-10-12T12:06:00Z" w16du:dateUtc="2025-10-12T10:06:00Z"/>
          <w:color w:val="808080" w:themeColor="background1" w:themeShade="80"/>
          <w:sz w:val="20"/>
          <w:szCs w:val="20"/>
          <w:lang w:eastAsia="zh-CN"/>
        </w:rPr>
      </w:pPr>
      <w:ins w:id="836" w:author="Emmanuel Thomas" w:date="2025-10-12T12:06:00Z" w16du:dateUtc="2025-10-12T10:06:00Z">
        <w:r w:rsidRPr="00304146">
          <w:rPr>
            <w:b/>
            <w:bCs/>
            <w:color w:val="76923C" w:themeColor="accent3" w:themeShade="BF"/>
            <w:sz w:val="20"/>
            <w:szCs w:val="20"/>
            <w:lang w:eastAsia="zh-CN"/>
          </w:rPr>
          <w:t>An SDL scanner or processor</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w:t>
        </w:r>
        <w:r w:rsidRPr="00304146">
          <w:rPr>
            <w:color w:val="EE0000"/>
            <w:sz w:val="20"/>
            <w:szCs w:val="20"/>
            <w:lang w:eastAsia="zh-CN"/>
          </w:rPr>
          <w:t xml:space="preserve"> </w:t>
        </w:r>
        <w:r w:rsidRPr="00304146">
          <w:rPr>
            <w:color w:val="808080" w:themeColor="background1" w:themeShade="80"/>
            <w:sz w:val="20"/>
            <w:szCs w:val="20"/>
            <w:lang w:eastAsia="zh-CN"/>
          </w:rPr>
          <w:t>implementation or a standard containing an SDL specification may choose to ascribe such meanings to such character sequences.</w:t>
        </w:r>
      </w:ins>
    </w:p>
    <w:p w14:paraId="22AE64A9" w14:textId="77777777" w:rsidR="00304146" w:rsidRPr="00304146" w:rsidRDefault="00304146" w:rsidP="00304146">
      <w:pPr>
        <w:widowControl/>
        <w:autoSpaceDE/>
        <w:ind w:left="720"/>
        <w:contextualSpacing/>
        <w:jc w:val="both"/>
        <w:rPr>
          <w:ins w:id="837" w:author="Emmanuel Thomas" w:date="2025-10-12T12:06:00Z" w16du:dateUtc="2025-10-12T10:06:00Z"/>
          <w:color w:val="808080" w:themeColor="background1" w:themeShade="80"/>
          <w:sz w:val="20"/>
          <w:szCs w:val="20"/>
          <w:lang w:eastAsia="zh-CN"/>
        </w:rPr>
      </w:pPr>
    </w:p>
    <w:p w14:paraId="175871F3" w14:textId="77777777" w:rsidR="00304146" w:rsidRPr="00304146" w:rsidRDefault="00304146" w:rsidP="00304146">
      <w:pPr>
        <w:widowControl/>
        <w:autoSpaceDE/>
        <w:ind w:left="720"/>
        <w:contextualSpacing/>
        <w:jc w:val="both"/>
        <w:rPr>
          <w:ins w:id="838" w:author="Emmanuel Thomas" w:date="2025-10-12T12:06:00Z" w16du:dateUtc="2025-10-12T10:06:00Z"/>
          <w:color w:val="808080" w:themeColor="background1" w:themeShade="80"/>
          <w:sz w:val="20"/>
          <w:szCs w:val="20"/>
          <w:lang w:eastAsia="zh-CN"/>
        </w:rPr>
      </w:pPr>
      <w:ins w:id="839" w:author="Emmanuel Thomas" w:date="2025-10-12T12:06:00Z" w16du:dateUtc="2025-10-12T10:06:00Z">
        <w:r w:rsidRPr="00304146">
          <w:rPr>
            <w:color w:val="808080" w:themeColor="background1" w:themeShade="80"/>
            <w:sz w:val="20"/>
            <w:szCs w:val="20"/>
            <w:lang w:eastAsia="zh-CN"/>
          </w:rPr>
          <w:t xml:space="preserve">The encoding of a </w:t>
        </w:r>
        <w:proofErr w:type="spellStart"/>
        <w:r w:rsidRPr="00304146">
          <w:rPr>
            <w:color w:val="808080" w:themeColor="background1" w:themeShade="80"/>
            <w:sz w:val="20"/>
            <w:szCs w:val="20"/>
            <w:lang w:eastAsia="zh-CN"/>
          </w:rPr>
          <w:t>utfstring</w:t>
        </w:r>
        <w:proofErr w:type="spellEnd"/>
        <w:r w:rsidRPr="00304146">
          <w:rPr>
            <w:color w:val="808080" w:themeColor="background1" w:themeShade="80"/>
            <w:sz w:val="20"/>
            <w:szCs w:val="20"/>
            <w:lang w:eastAsia="zh-CN"/>
          </w:rPr>
          <w:t xml:space="preserve"> value into a bitstream may be performed using either UTF-8 or UTF-16 and the encoding to use is not defined by the SDL which can lead to undefined behavior. </w:t>
        </w:r>
        <w:r w:rsidRPr="00304146">
          <w:rPr>
            <w:b/>
            <w:bCs/>
            <w:color w:val="76923C" w:themeColor="accent3" w:themeShade="BF"/>
            <w:sz w:val="20"/>
            <w:szCs w:val="20"/>
            <w:lang w:eastAsia="zh-CN"/>
          </w:rPr>
          <w:t>An SDL scanner or processor</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w:t>
        </w:r>
        <w:r w:rsidRPr="00304146">
          <w:rPr>
            <w:color w:val="EE0000"/>
            <w:sz w:val="20"/>
            <w:szCs w:val="20"/>
            <w:lang w:eastAsia="zh-CN"/>
          </w:rPr>
          <w:t xml:space="preserve"> </w:t>
        </w:r>
        <w:r w:rsidRPr="00304146">
          <w:rPr>
            <w:color w:val="808080" w:themeColor="background1" w:themeShade="80"/>
            <w:sz w:val="20"/>
            <w:szCs w:val="20"/>
            <w:lang w:eastAsia="zh-CN"/>
          </w:rPr>
          <w:t>implementation or a standard presenting an SDL specification may choose to define expected behavior in this scenario.</w:t>
        </w:r>
      </w:ins>
    </w:p>
    <w:p w14:paraId="371846DA" w14:textId="77777777" w:rsidR="00304146" w:rsidRPr="00304146" w:rsidRDefault="00304146" w:rsidP="00304146">
      <w:pPr>
        <w:widowControl/>
        <w:autoSpaceDE/>
        <w:ind w:left="720"/>
        <w:contextualSpacing/>
        <w:jc w:val="both"/>
        <w:rPr>
          <w:ins w:id="840" w:author="Emmanuel Thomas" w:date="2025-10-12T12:06:00Z" w16du:dateUtc="2025-10-12T10:06:00Z"/>
          <w:color w:val="808080" w:themeColor="background1" w:themeShade="80"/>
          <w:sz w:val="20"/>
          <w:szCs w:val="20"/>
          <w:lang w:eastAsia="zh-CN"/>
        </w:rPr>
      </w:pPr>
    </w:p>
    <w:p w14:paraId="3962EF4A" w14:textId="77777777" w:rsidR="00304146" w:rsidRPr="00304146" w:rsidRDefault="00304146" w:rsidP="00304146">
      <w:pPr>
        <w:widowControl/>
        <w:autoSpaceDE/>
        <w:ind w:left="720"/>
        <w:contextualSpacing/>
        <w:jc w:val="both"/>
        <w:rPr>
          <w:ins w:id="841" w:author="Emmanuel Thomas" w:date="2025-10-12T12:06:00Z" w16du:dateUtc="2025-10-12T10:06:00Z"/>
          <w:color w:val="808080" w:themeColor="background1" w:themeShade="80"/>
          <w:sz w:val="20"/>
          <w:szCs w:val="20"/>
          <w:lang w:eastAsia="zh-CN"/>
        </w:rPr>
      </w:pPr>
      <w:ins w:id="842" w:author="Emmanuel Thomas" w:date="2025-10-12T12:06:00Z" w16du:dateUtc="2025-10-12T10:06:00Z">
        <w:r w:rsidRPr="00304146">
          <w:rPr>
            <w:b/>
            <w:bCs/>
            <w:color w:val="76923C" w:themeColor="accent3" w:themeShade="BF"/>
            <w:sz w:val="20"/>
            <w:szCs w:val="20"/>
            <w:lang w:eastAsia="zh-CN"/>
          </w:rPr>
          <w:t>An SDL scanner or processor implementation</w:t>
        </w:r>
        <w:r w:rsidRPr="00304146">
          <w:rPr>
            <w:b/>
            <w:bCs/>
            <w:color w:val="808080" w:themeColor="background1" w:themeShade="80"/>
            <w:sz w:val="20"/>
            <w:szCs w:val="20"/>
            <w:lang w:eastAsia="zh-CN"/>
          </w:rPr>
          <w:t xml:space="preserve"> </w:t>
        </w:r>
        <w:r w:rsidRPr="00304146">
          <w:rPr>
            <w:strike/>
            <w:color w:val="EE0000"/>
            <w:sz w:val="20"/>
            <w:szCs w:val="20"/>
            <w:lang w:eastAsia="zh-CN"/>
          </w:rPr>
          <w:t>A computer program implementation of the SDL or a parser for an SDL defined bitstream</w:t>
        </w:r>
        <w:r w:rsidRPr="00304146">
          <w:rPr>
            <w:color w:val="808080" w:themeColor="background1" w:themeShade="80"/>
            <w:sz w:val="20"/>
            <w:szCs w:val="20"/>
            <w:lang w:eastAsia="zh-CN"/>
          </w:rPr>
          <w:t xml:space="preserve"> shall not perform any form of UCS character normalization, composition or decomposition. </w:t>
        </w:r>
      </w:ins>
    </w:p>
    <w:p w14:paraId="2382B869" w14:textId="77777777" w:rsidR="00304146" w:rsidRPr="00304146" w:rsidRDefault="00304146" w:rsidP="00304146">
      <w:pPr>
        <w:widowControl/>
        <w:autoSpaceDE/>
        <w:ind w:left="720"/>
        <w:contextualSpacing/>
        <w:jc w:val="both"/>
        <w:rPr>
          <w:ins w:id="843" w:author="Emmanuel Thomas" w:date="2025-10-12T12:06:00Z" w16du:dateUtc="2025-10-12T10:06:00Z"/>
          <w:color w:val="808080" w:themeColor="background1" w:themeShade="80"/>
          <w:sz w:val="20"/>
          <w:szCs w:val="20"/>
          <w:lang w:eastAsia="zh-CN"/>
        </w:rPr>
      </w:pPr>
    </w:p>
    <w:p w14:paraId="68E95568" w14:textId="77777777" w:rsidR="00304146" w:rsidRPr="00304146" w:rsidRDefault="00304146" w:rsidP="00304146">
      <w:pPr>
        <w:widowControl/>
        <w:autoSpaceDE/>
        <w:ind w:left="720"/>
        <w:contextualSpacing/>
        <w:jc w:val="both"/>
        <w:rPr>
          <w:ins w:id="844" w:author="Emmanuel Thomas" w:date="2025-10-12T12:06:00Z" w16du:dateUtc="2025-10-12T10:06:00Z"/>
          <w:color w:val="808080" w:themeColor="background1" w:themeShade="80"/>
          <w:sz w:val="20"/>
          <w:szCs w:val="20"/>
          <w:lang w:eastAsia="zh-CN"/>
        </w:rPr>
      </w:pPr>
      <w:ins w:id="845" w:author="Emmanuel Thomas" w:date="2025-10-12T12:06:00Z" w16du:dateUtc="2025-10-12T10:06:00Z">
        <w:r w:rsidRPr="00304146">
          <w:rPr>
            <w:color w:val="808080" w:themeColor="background1" w:themeShade="80"/>
            <w:sz w:val="20"/>
            <w:szCs w:val="20"/>
            <w:lang w:eastAsia="zh-CN"/>
          </w:rPr>
          <w:t xml:space="preserve">In the example above, if a bitstream is encoded using a </w:t>
        </w:r>
        <w:proofErr w:type="spellStart"/>
        <w:r w:rsidRPr="00304146">
          <w:rPr>
            <w:i/>
            <w:iCs/>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 of 4 this will also result in undefined behavior and shall be addressed by </w:t>
        </w:r>
        <w:r w:rsidRPr="00304146">
          <w:rPr>
            <w:b/>
            <w:bCs/>
            <w:color w:val="76923C" w:themeColor="accent3" w:themeShade="BF"/>
            <w:sz w:val="20"/>
            <w:szCs w:val="20"/>
            <w:lang w:eastAsia="zh-CN"/>
          </w:rPr>
          <w:t xml:space="preserve">an SDL scanner or processor implementation </w:t>
        </w:r>
        <w:r w:rsidRPr="00304146">
          <w:rPr>
            <w:b/>
            <w:bCs/>
            <w:color w:val="808080" w:themeColor="background1" w:themeShade="80"/>
            <w:sz w:val="20"/>
            <w:szCs w:val="20"/>
            <w:lang w:eastAsia="zh-CN"/>
          </w:rPr>
          <w:t xml:space="preserve">or </w:t>
        </w:r>
        <w:r w:rsidRPr="00304146">
          <w:rPr>
            <w:color w:val="808080" w:themeColor="background1" w:themeShade="80"/>
            <w:sz w:val="20"/>
            <w:szCs w:val="20"/>
            <w:lang w:eastAsia="zh-CN"/>
          </w:rPr>
          <w:t xml:space="preserve">the standard presenting the SDL specification. </w:t>
        </w:r>
      </w:ins>
    </w:p>
    <w:p w14:paraId="5A7E58A3" w14:textId="77777777" w:rsidR="00304146" w:rsidRPr="00304146" w:rsidRDefault="00304146" w:rsidP="00304146">
      <w:pPr>
        <w:widowControl/>
        <w:autoSpaceDE/>
        <w:ind w:left="720"/>
        <w:contextualSpacing/>
        <w:jc w:val="both"/>
        <w:rPr>
          <w:ins w:id="846" w:author="Emmanuel Thomas" w:date="2025-10-12T12:06:00Z" w16du:dateUtc="2025-10-12T10:06:00Z"/>
          <w:color w:val="808080" w:themeColor="background1" w:themeShade="80"/>
          <w:sz w:val="20"/>
          <w:szCs w:val="20"/>
          <w:lang w:eastAsia="zh-CN"/>
        </w:rPr>
      </w:pPr>
    </w:p>
    <w:p w14:paraId="3C1B4799" w14:textId="77777777" w:rsidR="00304146" w:rsidRPr="00304146" w:rsidRDefault="00304146" w:rsidP="00304146">
      <w:pPr>
        <w:widowControl/>
        <w:autoSpaceDE/>
        <w:ind w:left="720"/>
        <w:contextualSpacing/>
        <w:jc w:val="both"/>
        <w:rPr>
          <w:ins w:id="847" w:author="Emmanuel Thomas" w:date="2025-10-12T12:06:00Z" w16du:dateUtc="2025-10-12T10:06:00Z"/>
          <w:color w:val="808080" w:themeColor="background1" w:themeShade="80"/>
          <w:sz w:val="20"/>
          <w:szCs w:val="20"/>
          <w:lang w:eastAsia="zh-CN"/>
        </w:rPr>
      </w:pPr>
      <w:ins w:id="848" w:author="Emmanuel Thomas" w:date="2025-10-12T12:06:00Z" w16du:dateUtc="2025-10-12T10:06:00Z">
        <w:r w:rsidRPr="00304146">
          <w:rPr>
            <w:color w:val="808080" w:themeColor="background1" w:themeShade="80"/>
            <w:sz w:val="20"/>
            <w:szCs w:val="20"/>
            <w:lang w:eastAsia="zh-CN"/>
          </w:rPr>
          <w:t>As this document does not cover parsing or translation of SDL specifications, the following are explicitly identified as unspecified constraints on an SDL specification:</w:t>
        </w:r>
      </w:ins>
    </w:p>
    <w:p w14:paraId="7D967F03" w14:textId="77777777" w:rsidR="00304146" w:rsidRPr="00304146" w:rsidRDefault="00304146" w:rsidP="00304146">
      <w:pPr>
        <w:widowControl/>
        <w:autoSpaceDE/>
        <w:ind w:left="720"/>
        <w:contextualSpacing/>
        <w:jc w:val="both"/>
        <w:rPr>
          <w:ins w:id="849" w:author="Emmanuel Thomas" w:date="2025-10-12T12:06:00Z" w16du:dateUtc="2025-10-12T10:06:00Z"/>
          <w:color w:val="808080" w:themeColor="background1" w:themeShade="80"/>
          <w:sz w:val="20"/>
          <w:szCs w:val="20"/>
          <w:lang w:eastAsia="zh-CN"/>
        </w:rPr>
      </w:pPr>
    </w:p>
    <w:p w14:paraId="11938C68" w14:textId="77777777" w:rsidR="00304146" w:rsidRPr="00304146" w:rsidRDefault="00304146" w:rsidP="00304146">
      <w:pPr>
        <w:widowControl/>
        <w:autoSpaceDE/>
        <w:ind w:left="720"/>
        <w:contextualSpacing/>
        <w:jc w:val="both"/>
        <w:rPr>
          <w:ins w:id="850" w:author="Emmanuel Thomas" w:date="2025-10-12T12:06:00Z" w16du:dateUtc="2025-10-12T10:06:00Z"/>
          <w:color w:val="808080" w:themeColor="background1" w:themeShade="80"/>
          <w:sz w:val="20"/>
          <w:szCs w:val="20"/>
          <w:lang w:eastAsia="zh-CN"/>
        </w:rPr>
      </w:pPr>
      <w:ins w:id="851" w:author="Emmanuel Thomas" w:date="2025-10-12T12:06:00Z" w16du:dateUtc="2025-10-12T10:06:00Z">
        <w:r w:rsidRPr="00304146">
          <w:rPr>
            <w:color w:val="808080" w:themeColor="background1" w:themeShade="80"/>
            <w:sz w:val="20"/>
            <w:szCs w:val="20"/>
            <w:lang w:eastAsia="zh-CN"/>
          </w:rPr>
          <w:t>·       Maximum levels of block nesting</w:t>
        </w:r>
      </w:ins>
    </w:p>
    <w:p w14:paraId="647E1E10" w14:textId="77777777" w:rsidR="00304146" w:rsidRPr="00304146" w:rsidRDefault="00304146" w:rsidP="00304146">
      <w:pPr>
        <w:widowControl/>
        <w:autoSpaceDE/>
        <w:ind w:left="720"/>
        <w:contextualSpacing/>
        <w:jc w:val="both"/>
        <w:rPr>
          <w:ins w:id="852" w:author="Emmanuel Thomas" w:date="2025-10-12T12:06:00Z" w16du:dateUtc="2025-10-12T10:06:00Z"/>
          <w:color w:val="808080" w:themeColor="background1" w:themeShade="80"/>
          <w:sz w:val="20"/>
          <w:szCs w:val="20"/>
          <w:lang w:eastAsia="zh-CN"/>
        </w:rPr>
      </w:pPr>
      <w:ins w:id="853" w:author="Emmanuel Thomas" w:date="2025-10-12T12:06:00Z" w16du:dateUtc="2025-10-12T10:06:00Z">
        <w:r w:rsidRPr="00304146">
          <w:rPr>
            <w:color w:val="808080" w:themeColor="background1" w:themeShade="80"/>
            <w:sz w:val="20"/>
            <w:szCs w:val="20"/>
            <w:lang w:eastAsia="zh-CN"/>
          </w:rPr>
          <w:t>·       Maximum levels of expression nesting</w:t>
        </w:r>
      </w:ins>
    </w:p>
    <w:p w14:paraId="55543310" w14:textId="77777777" w:rsidR="00304146" w:rsidRPr="00304146" w:rsidRDefault="00304146" w:rsidP="00304146">
      <w:pPr>
        <w:widowControl/>
        <w:autoSpaceDE/>
        <w:ind w:left="720"/>
        <w:contextualSpacing/>
        <w:jc w:val="both"/>
        <w:rPr>
          <w:ins w:id="854" w:author="Emmanuel Thomas" w:date="2025-10-12T12:06:00Z" w16du:dateUtc="2025-10-12T10:06:00Z"/>
          <w:color w:val="808080" w:themeColor="background1" w:themeShade="80"/>
          <w:sz w:val="20"/>
          <w:szCs w:val="20"/>
          <w:lang w:eastAsia="zh-CN"/>
        </w:rPr>
      </w:pPr>
      <w:ins w:id="855" w:author="Emmanuel Thomas" w:date="2025-10-12T12:06:00Z" w16du:dateUtc="2025-10-12T10:06:00Z">
        <w:r w:rsidRPr="00304146">
          <w:rPr>
            <w:color w:val="808080" w:themeColor="background1" w:themeShade="80"/>
            <w:sz w:val="20"/>
            <w:szCs w:val="20"/>
            <w:lang w:eastAsia="zh-CN"/>
          </w:rPr>
          <w:t>·       Maximum levels of class nesting</w:t>
        </w:r>
      </w:ins>
    </w:p>
    <w:p w14:paraId="1A37D231" w14:textId="77777777" w:rsidR="00304146" w:rsidRPr="00304146" w:rsidRDefault="00304146" w:rsidP="00304146">
      <w:pPr>
        <w:widowControl/>
        <w:autoSpaceDE/>
        <w:ind w:left="720"/>
        <w:contextualSpacing/>
        <w:jc w:val="both"/>
        <w:rPr>
          <w:ins w:id="856" w:author="Emmanuel Thomas" w:date="2025-10-12T12:06:00Z" w16du:dateUtc="2025-10-12T10:06:00Z"/>
          <w:color w:val="808080" w:themeColor="background1" w:themeShade="80"/>
          <w:sz w:val="20"/>
          <w:szCs w:val="20"/>
          <w:lang w:eastAsia="zh-CN"/>
        </w:rPr>
      </w:pPr>
      <w:ins w:id="857" w:author="Emmanuel Thomas" w:date="2025-10-12T12:06:00Z" w16du:dateUtc="2025-10-12T10:06:00Z">
        <w:r w:rsidRPr="00304146">
          <w:rPr>
            <w:color w:val="808080" w:themeColor="background1" w:themeShade="80"/>
            <w:sz w:val="20"/>
            <w:szCs w:val="20"/>
            <w:lang w:eastAsia="zh-CN"/>
          </w:rPr>
          <w:t>·       Maximum levels of map nesting</w:t>
        </w:r>
      </w:ins>
    </w:p>
    <w:p w14:paraId="6A87726C" w14:textId="77777777" w:rsidR="00304146" w:rsidRPr="00304146" w:rsidRDefault="00304146" w:rsidP="00304146">
      <w:pPr>
        <w:widowControl/>
        <w:autoSpaceDE/>
        <w:ind w:left="720"/>
        <w:contextualSpacing/>
        <w:jc w:val="both"/>
        <w:rPr>
          <w:ins w:id="858" w:author="Emmanuel Thomas" w:date="2025-10-12T12:06:00Z" w16du:dateUtc="2025-10-12T10:06:00Z"/>
          <w:color w:val="808080" w:themeColor="background1" w:themeShade="80"/>
          <w:sz w:val="20"/>
          <w:szCs w:val="20"/>
          <w:lang w:eastAsia="zh-CN"/>
        </w:rPr>
      </w:pPr>
      <w:ins w:id="859" w:author="Emmanuel Thomas" w:date="2025-10-12T12:06:00Z" w16du:dateUtc="2025-10-12T10:06:00Z">
        <w:r w:rsidRPr="00304146">
          <w:rPr>
            <w:color w:val="808080" w:themeColor="background1" w:themeShade="80"/>
            <w:sz w:val="20"/>
            <w:szCs w:val="20"/>
            <w:lang w:eastAsia="zh-CN"/>
          </w:rPr>
          <w:t>·       Maximum number of identifiers</w:t>
        </w:r>
      </w:ins>
    </w:p>
    <w:p w14:paraId="693D8428" w14:textId="77777777" w:rsidR="00304146" w:rsidRPr="00304146" w:rsidRDefault="00304146" w:rsidP="00304146">
      <w:pPr>
        <w:widowControl/>
        <w:autoSpaceDE/>
        <w:ind w:left="720"/>
        <w:contextualSpacing/>
        <w:jc w:val="both"/>
        <w:rPr>
          <w:ins w:id="860" w:author="Emmanuel Thomas" w:date="2025-10-12T12:06:00Z" w16du:dateUtc="2025-10-12T10:06:00Z"/>
          <w:color w:val="808080" w:themeColor="background1" w:themeShade="80"/>
          <w:sz w:val="20"/>
          <w:szCs w:val="20"/>
          <w:lang w:eastAsia="zh-CN"/>
        </w:rPr>
      </w:pPr>
      <w:ins w:id="861" w:author="Emmanuel Thomas" w:date="2025-10-12T12:06:00Z" w16du:dateUtc="2025-10-12T10:06:00Z">
        <w:r w:rsidRPr="00304146">
          <w:rPr>
            <w:color w:val="808080" w:themeColor="background1" w:themeShade="80"/>
            <w:sz w:val="20"/>
            <w:szCs w:val="20"/>
            <w:lang w:eastAsia="zh-CN"/>
          </w:rPr>
          <w:t>·       Maximum number of class members</w:t>
        </w:r>
      </w:ins>
    </w:p>
    <w:p w14:paraId="7803D416" w14:textId="77777777" w:rsidR="00304146" w:rsidRPr="00304146" w:rsidRDefault="00304146" w:rsidP="00304146">
      <w:pPr>
        <w:widowControl/>
        <w:autoSpaceDE/>
        <w:ind w:left="720"/>
        <w:contextualSpacing/>
        <w:jc w:val="both"/>
        <w:rPr>
          <w:ins w:id="862" w:author="Emmanuel Thomas" w:date="2025-10-12T12:06:00Z" w16du:dateUtc="2025-10-12T10:06:00Z"/>
          <w:color w:val="808080" w:themeColor="background1" w:themeShade="80"/>
          <w:sz w:val="20"/>
          <w:szCs w:val="20"/>
          <w:lang w:eastAsia="zh-CN"/>
        </w:rPr>
      </w:pPr>
      <w:ins w:id="863" w:author="Emmanuel Thomas" w:date="2025-10-12T12:06:00Z" w16du:dateUtc="2025-10-12T10:06:00Z">
        <w:r w:rsidRPr="00304146">
          <w:rPr>
            <w:color w:val="808080" w:themeColor="background1" w:themeShade="80"/>
            <w:sz w:val="20"/>
            <w:szCs w:val="20"/>
            <w:lang w:eastAsia="zh-CN"/>
          </w:rPr>
          <w:t>·       Maximum number of labelled statements in a switch clause</w:t>
        </w:r>
      </w:ins>
    </w:p>
    <w:p w14:paraId="45EC3CDD" w14:textId="77777777" w:rsidR="00304146" w:rsidRPr="00304146" w:rsidRDefault="00304146" w:rsidP="00304146">
      <w:pPr>
        <w:widowControl/>
        <w:autoSpaceDE/>
        <w:ind w:left="720"/>
        <w:contextualSpacing/>
        <w:jc w:val="both"/>
        <w:rPr>
          <w:ins w:id="864" w:author="Emmanuel Thomas" w:date="2025-10-12T12:06:00Z" w16du:dateUtc="2025-10-12T10:06:00Z"/>
          <w:color w:val="808080" w:themeColor="background1" w:themeShade="80"/>
          <w:sz w:val="20"/>
          <w:szCs w:val="20"/>
          <w:lang w:eastAsia="zh-CN"/>
        </w:rPr>
      </w:pPr>
      <w:ins w:id="865" w:author="Emmanuel Thomas" w:date="2025-10-12T12:06:00Z" w16du:dateUtc="2025-10-12T10:06:00Z">
        <w:r w:rsidRPr="00304146">
          <w:rPr>
            <w:color w:val="808080" w:themeColor="background1" w:themeShade="80"/>
            <w:sz w:val="20"/>
            <w:szCs w:val="20"/>
            <w:lang w:eastAsia="zh-CN"/>
          </w:rPr>
          <w:t>·       Maximum number of characters in a string literal</w:t>
        </w:r>
      </w:ins>
    </w:p>
    <w:p w14:paraId="12E7C148" w14:textId="77777777" w:rsidR="00304146" w:rsidRPr="00304146" w:rsidRDefault="00304146" w:rsidP="00304146">
      <w:pPr>
        <w:widowControl/>
        <w:autoSpaceDE/>
        <w:ind w:left="720"/>
        <w:contextualSpacing/>
        <w:jc w:val="both"/>
        <w:rPr>
          <w:ins w:id="866" w:author="Emmanuel Thomas" w:date="2025-10-12T12:06:00Z" w16du:dateUtc="2025-10-12T10:06:00Z"/>
          <w:color w:val="808080" w:themeColor="background1" w:themeShade="80"/>
          <w:sz w:val="20"/>
          <w:szCs w:val="20"/>
          <w:lang w:eastAsia="zh-CN"/>
        </w:rPr>
      </w:pPr>
      <w:ins w:id="867" w:author="Emmanuel Thomas" w:date="2025-10-12T12:06:00Z" w16du:dateUtc="2025-10-12T10:06:00Z">
        <w:r w:rsidRPr="00304146">
          <w:rPr>
            <w:color w:val="808080" w:themeColor="background1" w:themeShade="80"/>
            <w:sz w:val="20"/>
            <w:szCs w:val="20"/>
            <w:lang w:eastAsia="zh-CN"/>
          </w:rPr>
          <w:t>·       Maximum number of parameters in a class parameter list</w:t>
        </w:r>
      </w:ins>
    </w:p>
    <w:p w14:paraId="5FEE9636" w14:textId="77777777" w:rsidR="00304146" w:rsidRPr="00304146" w:rsidRDefault="00304146" w:rsidP="00304146">
      <w:pPr>
        <w:widowControl/>
        <w:autoSpaceDE/>
        <w:ind w:left="720"/>
        <w:contextualSpacing/>
        <w:jc w:val="both"/>
        <w:rPr>
          <w:ins w:id="868" w:author="Emmanuel Thomas" w:date="2025-10-12T12:06:00Z" w16du:dateUtc="2025-10-12T10:06:00Z"/>
          <w:color w:val="808080" w:themeColor="background1" w:themeShade="80"/>
          <w:sz w:val="20"/>
          <w:szCs w:val="20"/>
          <w:lang w:eastAsia="zh-CN"/>
        </w:rPr>
      </w:pPr>
      <w:ins w:id="869" w:author="Emmanuel Thomas" w:date="2025-10-12T12:06:00Z" w16du:dateUtc="2025-10-12T10:06:00Z">
        <w:r w:rsidRPr="00304146">
          <w:rPr>
            <w:color w:val="808080" w:themeColor="background1" w:themeShade="80"/>
            <w:sz w:val="20"/>
            <w:szCs w:val="20"/>
            <w:lang w:eastAsia="zh-CN"/>
          </w:rPr>
          <w:t>·       Maximum character length of a multiple character numeric literal</w:t>
        </w:r>
      </w:ins>
    </w:p>
    <w:p w14:paraId="5F057227" w14:textId="77777777" w:rsidR="00304146" w:rsidRPr="00304146" w:rsidRDefault="00304146" w:rsidP="00304146">
      <w:pPr>
        <w:widowControl/>
        <w:autoSpaceDE/>
        <w:ind w:left="720"/>
        <w:contextualSpacing/>
        <w:jc w:val="both"/>
        <w:rPr>
          <w:ins w:id="870" w:author="Emmanuel Thomas" w:date="2025-10-12T12:06:00Z" w16du:dateUtc="2025-10-12T10:06:00Z"/>
          <w:color w:val="808080" w:themeColor="background1" w:themeShade="80"/>
          <w:sz w:val="20"/>
          <w:szCs w:val="20"/>
          <w:lang w:eastAsia="zh-CN"/>
        </w:rPr>
      </w:pPr>
      <w:ins w:id="871" w:author="Emmanuel Thomas" w:date="2025-10-12T12:06:00Z" w16du:dateUtc="2025-10-12T10:06:00Z">
        <w:r w:rsidRPr="00304146">
          <w:rPr>
            <w:color w:val="808080" w:themeColor="background1" w:themeShade="80"/>
            <w:sz w:val="20"/>
            <w:szCs w:val="20"/>
            <w:lang w:eastAsia="zh-CN"/>
          </w:rPr>
          <w:t>·       Maximum number of concatenated adjacent multiple character numeric literals</w:t>
        </w:r>
      </w:ins>
    </w:p>
    <w:p w14:paraId="6EF92884" w14:textId="77777777" w:rsidR="00304146" w:rsidRPr="00304146" w:rsidRDefault="00304146" w:rsidP="00304146">
      <w:pPr>
        <w:widowControl/>
        <w:autoSpaceDE/>
        <w:ind w:left="720"/>
        <w:contextualSpacing/>
        <w:jc w:val="both"/>
        <w:rPr>
          <w:ins w:id="872" w:author="Emmanuel Thomas" w:date="2025-10-12T12:06:00Z" w16du:dateUtc="2025-10-12T10:06:00Z"/>
          <w:color w:val="808080" w:themeColor="background1" w:themeShade="80"/>
          <w:sz w:val="20"/>
          <w:szCs w:val="20"/>
          <w:lang w:eastAsia="zh-CN"/>
        </w:rPr>
      </w:pPr>
      <w:ins w:id="873" w:author="Emmanuel Thomas" w:date="2025-10-12T12:06:00Z" w16du:dateUtc="2025-10-12T10:06:00Z">
        <w:r w:rsidRPr="00304146">
          <w:rPr>
            <w:color w:val="808080" w:themeColor="background1" w:themeShade="80"/>
            <w:sz w:val="20"/>
            <w:szCs w:val="20"/>
            <w:lang w:eastAsia="zh-CN"/>
          </w:rPr>
          <w:t>·       Maximum character length of a string literal value</w:t>
        </w:r>
      </w:ins>
    </w:p>
    <w:p w14:paraId="679454CD" w14:textId="77777777" w:rsidR="00304146" w:rsidRPr="00304146" w:rsidRDefault="00304146" w:rsidP="00304146">
      <w:pPr>
        <w:widowControl/>
        <w:autoSpaceDE/>
        <w:ind w:left="720"/>
        <w:contextualSpacing/>
        <w:jc w:val="both"/>
        <w:rPr>
          <w:ins w:id="874" w:author="Emmanuel Thomas" w:date="2025-10-12T12:06:00Z" w16du:dateUtc="2025-10-12T10:06:00Z"/>
          <w:color w:val="808080" w:themeColor="background1" w:themeShade="80"/>
          <w:sz w:val="20"/>
          <w:szCs w:val="20"/>
          <w:lang w:eastAsia="zh-CN"/>
        </w:rPr>
      </w:pPr>
      <w:ins w:id="875" w:author="Emmanuel Thomas" w:date="2025-10-12T12:06:00Z" w16du:dateUtc="2025-10-12T10:06:00Z">
        <w:r w:rsidRPr="00304146">
          <w:rPr>
            <w:color w:val="808080" w:themeColor="background1" w:themeShade="80"/>
            <w:sz w:val="20"/>
            <w:szCs w:val="20"/>
            <w:lang w:eastAsia="zh-CN"/>
          </w:rPr>
          <w:t>·       Maximum number of concatenated adjacent string literals values</w:t>
        </w:r>
      </w:ins>
    </w:p>
    <w:p w14:paraId="40861843" w14:textId="77777777" w:rsidR="00304146" w:rsidRPr="00304146" w:rsidRDefault="00304146" w:rsidP="00304146">
      <w:pPr>
        <w:widowControl/>
        <w:autoSpaceDE/>
        <w:ind w:left="720"/>
        <w:contextualSpacing/>
        <w:jc w:val="both"/>
        <w:rPr>
          <w:ins w:id="876" w:author="Emmanuel Thomas" w:date="2025-10-12T12:06:00Z" w16du:dateUtc="2025-10-12T10:06:00Z"/>
          <w:color w:val="808080" w:themeColor="background1" w:themeShade="80"/>
          <w:sz w:val="20"/>
          <w:szCs w:val="20"/>
          <w:lang w:eastAsia="zh-CN"/>
        </w:rPr>
      </w:pPr>
      <w:ins w:id="877" w:author="Emmanuel Thomas" w:date="2025-10-12T12:06:00Z" w16du:dateUtc="2025-10-12T10:06:00Z">
        <w:r w:rsidRPr="00304146">
          <w:rPr>
            <w:color w:val="808080" w:themeColor="background1" w:themeShade="80"/>
            <w:sz w:val="20"/>
            <w:szCs w:val="20"/>
            <w:lang w:eastAsia="zh-CN"/>
          </w:rPr>
          <w:t>·       Maximum number of dimensions in a multi-dimensional array</w:t>
        </w:r>
      </w:ins>
    </w:p>
    <w:p w14:paraId="735D895E" w14:textId="77777777" w:rsidR="00304146" w:rsidRPr="00304146" w:rsidRDefault="00304146" w:rsidP="00304146">
      <w:pPr>
        <w:widowControl/>
        <w:autoSpaceDE/>
        <w:ind w:left="720"/>
        <w:contextualSpacing/>
        <w:jc w:val="both"/>
        <w:rPr>
          <w:ins w:id="878" w:author="Emmanuel Thomas" w:date="2025-10-12T12:06:00Z" w16du:dateUtc="2025-10-12T10:06:00Z"/>
          <w:color w:val="808080" w:themeColor="background1" w:themeShade="80"/>
          <w:sz w:val="20"/>
          <w:szCs w:val="20"/>
          <w:lang w:eastAsia="zh-CN"/>
        </w:rPr>
      </w:pPr>
      <w:ins w:id="879" w:author="Emmanuel Thomas" w:date="2025-10-12T12:06:00Z" w16du:dateUtc="2025-10-12T10:06:00Z">
        <w:r w:rsidRPr="00304146">
          <w:rPr>
            <w:color w:val="808080" w:themeColor="background1" w:themeShade="80"/>
            <w:sz w:val="20"/>
            <w:szCs w:val="20"/>
            <w:lang w:eastAsia="zh-CN"/>
          </w:rPr>
          <w:t>·       Maximum number of elements in each dimension of an array</w:t>
        </w:r>
      </w:ins>
    </w:p>
    <w:p w14:paraId="666BE2D7" w14:textId="77777777" w:rsidR="00304146" w:rsidRPr="00304146" w:rsidRDefault="00304146" w:rsidP="00304146">
      <w:pPr>
        <w:widowControl/>
        <w:autoSpaceDE/>
        <w:ind w:left="720"/>
        <w:contextualSpacing/>
        <w:jc w:val="both"/>
        <w:rPr>
          <w:ins w:id="880" w:author="Emmanuel Thomas" w:date="2025-10-12T12:06:00Z" w16du:dateUtc="2025-10-12T10:06:00Z"/>
          <w:b/>
          <w:bCs/>
          <w:color w:val="76923C" w:themeColor="accent3" w:themeShade="BF"/>
          <w:sz w:val="20"/>
          <w:szCs w:val="20"/>
          <w:lang w:eastAsia="zh-CN"/>
        </w:rPr>
      </w:pPr>
      <w:ins w:id="881" w:author="Emmanuel Thomas" w:date="2025-10-12T12:06:00Z" w16du:dateUtc="2025-10-12T10:06:00Z">
        <w:r w:rsidRPr="00304146">
          <w:rPr>
            <w:b/>
            <w:bCs/>
            <w:color w:val="76923C" w:themeColor="accent3" w:themeShade="BF"/>
            <w:sz w:val="20"/>
            <w:szCs w:val="20"/>
            <w:lang w:eastAsia="zh-CN"/>
          </w:rPr>
          <w:t>·       Storage width limits of number values stored in parsing context</w:t>
        </w:r>
      </w:ins>
    </w:p>
    <w:p w14:paraId="53EA5082" w14:textId="77777777" w:rsidR="00304146" w:rsidRPr="00304146" w:rsidRDefault="00304146" w:rsidP="00304146">
      <w:pPr>
        <w:widowControl/>
        <w:autoSpaceDE/>
        <w:ind w:left="720"/>
        <w:contextualSpacing/>
        <w:jc w:val="both"/>
        <w:rPr>
          <w:ins w:id="882" w:author="Emmanuel Thomas" w:date="2025-10-12T12:06:00Z" w16du:dateUtc="2025-10-12T10:06:00Z"/>
          <w:color w:val="808080" w:themeColor="background1" w:themeShade="80"/>
          <w:sz w:val="20"/>
          <w:szCs w:val="20"/>
          <w:lang w:eastAsia="zh-CN"/>
        </w:rPr>
      </w:pPr>
    </w:p>
    <w:p w14:paraId="5F1F7579" w14:textId="77777777" w:rsidR="00304146" w:rsidRPr="00304146" w:rsidRDefault="00304146" w:rsidP="00304146">
      <w:pPr>
        <w:widowControl/>
        <w:autoSpaceDE/>
        <w:ind w:left="720"/>
        <w:contextualSpacing/>
        <w:jc w:val="both"/>
        <w:rPr>
          <w:ins w:id="883" w:author="Emmanuel Thomas" w:date="2025-10-12T12:06:00Z" w16du:dateUtc="2025-10-12T10:06:00Z"/>
          <w:color w:val="808080" w:themeColor="background1" w:themeShade="80"/>
          <w:sz w:val="20"/>
          <w:szCs w:val="20"/>
          <w:lang w:eastAsia="zh-CN"/>
        </w:rPr>
      </w:pPr>
      <w:ins w:id="884" w:author="Emmanuel Thomas" w:date="2025-10-12T12:06:00Z" w16du:dateUtc="2025-10-12T10:06:00Z">
        <w:r w:rsidRPr="00304146">
          <w:rPr>
            <w:color w:val="808080" w:themeColor="background1" w:themeShade="80"/>
            <w:sz w:val="20"/>
            <w:szCs w:val="20"/>
            <w:lang w:eastAsia="zh-CN"/>
          </w:rPr>
          <w:t xml:space="preserve">Elementary data type parsed variables, class variables, string parsed variables and array parsed variables may be defined within the body of a loop, however </w:t>
        </w:r>
        <w:r w:rsidRPr="00304146">
          <w:rPr>
            <w:strike/>
            <w:color w:val="EE0000"/>
            <w:sz w:val="20"/>
            <w:szCs w:val="20"/>
            <w:lang w:eastAsia="zh-CN"/>
          </w:rPr>
          <w:t>it is considered</w:t>
        </w:r>
        <w:r w:rsidRPr="00304146">
          <w:rPr>
            <w:color w:val="808080" w:themeColor="background1" w:themeShade="80"/>
            <w:sz w:val="20"/>
            <w:szCs w:val="20"/>
            <w:lang w:eastAsia="zh-CN"/>
          </w:rPr>
          <w:t xml:space="preserve"> a </w:t>
        </w:r>
        <w:r w:rsidRPr="00304146">
          <w:rPr>
            <w:b/>
            <w:bCs/>
            <w:color w:val="76923C" w:themeColor="accent3" w:themeShade="BF"/>
            <w:sz w:val="20"/>
            <w:szCs w:val="20"/>
            <w:lang w:eastAsia="zh-CN"/>
          </w:rPr>
          <w:t>processing</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error </w:t>
        </w:r>
        <w:r w:rsidRPr="00304146">
          <w:rPr>
            <w:b/>
            <w:bCs/>
            <w:color w:val="76923C" w:themeColor="accent3" w:themeShade="BF"/>
            <w:sz w:val="20"/>
            <w:szCs w:val="20"/>
            <w:lang w:eastAsia="zh-CN"/>
          </w:rPr>
          <w:t>will occur</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if the parsing control flow results in the redefinition of such class scoped member elements. </w:t>
        </w:r>
      </w:ins>
    </w:p>
    <w:p w14:paraId="54EA9286" w14:textId="77777777" w:rsidR="00304146" w:rsidRPr="00304146" w:rsidRDefault="00304146" w:rsidP="00304146">
      <w:pPr>
        <w:widowControl/>
        <w:autoSpaceDE/>
        <w:ind w:left="720"/>
        <w:contextualSpacing/>
        <w:jc w:val="both"/>
        <w:rPr>
          <w:ins w:id="885" w:author="Emmanuel Thomas" w:date="2025-10-12T12:06:00Z" w16du:dateUtc="2025-10-12T10:06:00Z"/>
          <w:color w:val="808080" w:themeColor="background1" w:themeShade="80"/>
          <w:sz w:val="20"/>
          <w:szCs w:val="20"/>
          <w:lang w:eastAsia="zh-CN"/>
        </w:rPr>
      </w:pPr>
    </w:p>
    <w:p w14:paraId="46040A47" w14:textId="77777777" w:rsidR="00304146" w:rsidRPr="00304146" w:rsidRDefault="00304146" w:rsidP="00304146">
      <w:pPr>
        <w:widowControl/>
        <w:autoSpaceDE/>
        <w:ind w:left="720"/>
        <w:contextualSpacing/>
        <w:jc w:val="both"/>
        <w:rPr>
          <w:ins w:id="886" w:author="Emmanuel Thomas" w:date="2025-10-12T12:06:00Z" w16du:dateUtc="2025-10-12T10:06:00Z"/>
          <w:color w:val="808080" w:themeColor="background1" w:themeShade="80"/>
          <w:sz w:val="20"/>
          <w:szCs w:val="20"/>
          <w:lang w:eastAsia="zh-CN"/>
        </w:rPr>
      </w:pPr>
      <w:ins w:id="887" w:author="Emmanuel Thomas" w:date="2025-10-12T12:06:00Z" w16du:dateUtc="2025-10-12T10:06:00Z">
        <w:r w:rsidRPr="00304146">
          <w:rPr>
            <w:color w:val="808080" w:themeColor="background1" w:themeShade="80"/>
            <w:sz w:val="20"/>
            <w:szCs w:val="20"/>
            <w:lang w:eastAsia="zh-CN"/>
          </w:rPr>
          <w:lastRenderedPageBreak/>
          <w:t xml:space="preserve">For example, a </w:t>
        </w:r>
        <w:r w:rsidRPr="00304146">
          <w:rPr>
            <w:strike/>
            <w:color w:val="EE0000"/>
            <w:sz w:val="20"/>
            <w:szCs w:val="20"/>
            <w:lang w:eastAsia="zh-CN"/>
          </w:rPr>
          <w:t>legacy device</w:t>
        </w:r>
        <w:r w:rsidRPr="00304146">
          <w:rPr>
            <w:color w:val="EE0000"/>
            <w:sz w:val="20"/>
            <w:szCs w:val="20"/>
            <w:lang w:eastAsia="zh-CN"/>
          </w:rPr>
          <w:t xml:space="preserve"> </w:t>
        </w:r>
        <w:r w:rsidRPr="00304146">
          <w:rPr>
            <w:b/>
            <w:bCs/>
            <w:color w:val="76923C" w:themeColor="accent3" w:themeShade="BF"/>
            <w:sz w:val="20"/>
            <w:szCs w:val="20"/>
            <w:lang w:eastAsia="zh-CN"/>
          </w:rPr>
          <w:t>SDL processor implementation</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 xml:space="preserve">can decode an expandable class up to the last parsed variable appearing in the version of the class declaration that the </w:t>
        </w:r>
        <w:r w:rsidRPr="00304146">
          <w:rPr>
            <w:strike/>
            <w:color w:val="EE0000"/>
            <w:sz w:val="20"/>
            <w:szCs w:val="20"/>
            <w:lang w:eastAsia="zh-CN"/>
          </w:rPr>
          <w:t>device</w:t>
        </w:r>
        <w:r w:rsidRPr="00304146">
          <w:rPr>
            <w:color w:val="EE0000"/>
            <w:sz w:val="20"/>
            <w:szCs w:val="20"/>
            <w:lang w:eastAsia="zh-CN"/>
          </w:rPr>
          <w:t xml:space="preserve"> </w:t>
        </w:r>
        <w:r w:rsidRPr="00304146">
          <w:rPr>
            <w:b/>
            <w:bCs/>
            <w:color w:val="76923C" w:themeColor="accent3" w:themeShade="BF"/>
            <w:sz w:val="20"/>
            <w:szCs w:val="20"/>
            <w:lang w:eastAsia="zh-CN"/>
          </w:rPr>
          <w:t>implementation</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is aware of and can skip the unknown class data following the last known variable.</w:t>
        </w:r>
      </w:ins>
    </w:p>
    <w:p w14:paraId="240B1957" w14:textId="77777777" w:rsidR="00304146" w:rsidRPr="00304146" w:rsidRDefault="00304146" w:rsidP="00304146">
      <w:pPr>
        <w:widowControl/>
        <w:autoSpaceDE/>
        <w:ind w:left="720"/>
        <w:contextualSpacing/>
        <w:jc w:val="both"/>
        <w:rPr>
          <w:ins w:id="888" w:author="Emmanuel Thomas" w:date="2025-10-12T12:06:00Z" w16du:dateUtc="2025-10-12T10:06:00Z"/>
          <w:color w:val="808080" w:themeColor="background1" w:themeShade="80"/>
          <w:sz w:val="20"/>
          <w:szCs w:val="20"/>
          <w:lang w:eastAsia="zh-CN"/>
        </w:rPr>
      </w:pPr>
    </w:p>
    <w:p w14:paraId="58D7E663" w14:textId="77777777" w:rsidR="00304146" w:rsidRPr="00304146" w:rsidRDefault="00304146" w:rsidP="00304146">
      <w:pPr>
        <w:widowControl/>
        <w:autoSpaceDE/>
        <w:ind w:left="720"/>
        <w:contextualSpacing/>
        <w:jc w:val="both"/>
        <w:rPr>
          <w:ins w:id="889" w:author="Emmanuel Thomas" w:date="2025-10-12T12:06:00Z" w16du:dateUtc="2025-10-12T10:06:00Z"/>
          <w:color w:val="808080" w:themeColor="background1" w:themeShade="80"/>
          <w:sz w:val="20"/>
          <w:szCs w:val="20"/>
          <w:lang w:eastAsia="zh-CN"/>
        </w:rPr>
      </w:pPr>
      <w:ins w:id="890" w:author="Emmanuel Thomas" w:date="2025-10-12T12:06:00Z" w16du:dateUtc="2025-10-12T10:06:00Z">
        <w:r w:rsidRPr="00304146">
          <w:rPr>
            <w:color w:val="808080" w:themeColor="background1" w:themeShade="80"/>
            <w:sz w:val="20"/>
            <w:szCs w:val="20"/>
            <w:lang w:eastAsia="zh-CN"/>
          </w:rPr>
          <w:t xml:space="preserve">Accessing the value of a computed variable which has not yet been </w:t>
        </w:r>
        <w:proofErr w:type="spellStart"/>
        <w:r w:rsidRPr="00304146">
          <w:rPr>
            <w:color w:val="808080" w:themeColor="background1" w:themeShade="80"/>
            <w:sz w:val="20"/>
            <w:szCs w:val="20"/>
            <w:lang w:eastAsia="zh-CN"/>
          </w:rPr>
          <w:t>initialised</w:t>
        </w:r>
        <w:proofErr w:type="spellEnd"/>
        <w:r w:rsidRPr="00304146">
          <w:rPr>
            <w:color w:val="808080" w:themeColor="background1" w:themeShade="80"/>
            <w:sz w:val="20"/>
            <w:szCs w:val="20"/>
            <w:lang w:eastAsia="zh-CN"/>
          </w:rPr>
          <w:t xml:space="preserve"> with a value via the assignment operator (e.g.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xml:space="preserve">’) </w:t>
        </w:r>
        <w:r w:rsidRPr="00304146">
          <w:rPr>
            <w:strike/>
            <w:color w:val="EE0000"/>
            <w:sz w:val="20"/>
            <w:szCs w:val="20"/>
            <w:lang w:eastAsia="zh-CN"/>
          </w:rPr>
          <w:t>is not defined by the SDL and can lead to undefined behavior.</w:t>
        </w:r>
        <w:r w:rsidRPr="00304146">
          <w:rPr>
            <w:b/>
            <w:bCs/>
            <w:strike/>
            <w:color w:val="EE0000"/>
            <w:sz w:val="20"/>
            <w:szCs w:val="20"/>
            <w:lang w:eastAsia="zh-CN"/>
          </w:rPr>
          <w:t xml:space="preserve"> </w:t>
        </w:r>
        <w:r w:rsidRPr="00304146">
          <w:rPr>
            <w:b/>
            <w:bCs/>
            <w:color w:val="76923C" w:themeColor="accent3" w:themeShade="BF"/>
            <w:sz w:val="20"/>
            <w:szCs w:val="20"/>
            <w:lang w:eastAsia="zh-CN"/>
          </w:rPr>
          <w:t>shall result in a processing error.</w:t>
        </w:r>
      </w:ins>
    </w:p>
    <w:p w14:paraId="6DAE3E40" w14:textId="77777777" w:rsidR="00304146" w:rsidRPr="00304146" w:rsidRDefault="00304146" w:rsidP="00304146">
      <w:pPr>
        <w:ind w:left="720"/>
        <w:jc w:val="both"/>
        <w:rPr>
          <w:ins w:id="891" w:author="Emmanuel Thomas" w:date="2025-10-12T12:06:00Z" w16du:dateUtc="2025-10-12T10:06:00Z"/>
          <w:color w:val="808080" w:themeColor="background1" w:themeShade="80"/>
          <w:sz w:val="20"/>
          <w:szCs w:val="20"/>
          <w:lang w:eastAsia="zh-CN"/>
        </w:rPr>
      </w:pPr>
    </w:p>
    <w:p w14:paraId="509718BB" w14:textId="77777777" w:rsidR="00304146" w:rsidRPr="00304146" w:rsidRDefault="00304146" w:rsidP="00304146">
      <w:pPr>
        <w:ind w:left="720"/>
        <w:jc w:val="both"/>
        <w:rPr>
          <w:ins w:id="892" w:author="Emmanuel Thomas" w:date="2025-10-12T12:06:00Z" w16du:dateUtc="2025-10-12T10:06:00Z"/>
          <w:b/>
          <w:bCs/>
          <w:color w:val="76923C" w:themeColor="accent3" w:themeShade="BF"/>
          <w:sz w:val="20"/>
          <w:szCs w:val="20"/>
          <w:lang w:eastAsia="zh-CN"/>
        </w:rPr>
      </w:pPr>
      <w:ins w:id="893" w:author="Emmanuel Thomas" w:date="2025-10-12T12:06:00Z" w16du:dateUtc="2025-10-12T10:06:00Z">
        <w:r w:rsidRPr="00304146">
          <w:rPr>
            <w:b/>
            <w:bCs/>
            <w:color w:val="76923C" w:themeColor="accent3" w:themeShade="BF"/>
            <w:sz w:val="20"/>
            <w:szCs w:val="20"/>
            <w:lang w:eastAsia="zh-CN"/>
          </w:rPr>
          <w:t>A parsing error will occur if the length of a variable is not sufficient to store a default value. For example:</w:t>
        </w:r>
      </w:ins>
    </w:p>
    <w:p w14:paraId="4F9CA4F6" w14:textId="77777777" w:rsidR="00304146" w:rsidRPr="00304146" w:rsidRDefault="00304146" w:rsidP="00304146">
      <w:pPr>
        <w:ind w:firstLine="720"/>
        <w:jc w:val="both"/>
        <w:rPr>
          <w:ins w:id="894" w:author="Emmanuel Thomas" w:date="2025-10-12T12:06:00Z" w16du:dateUtc="2025-10-12T10:06:00Z"/>
          <w:rFonts w:ascii="Courier New" w:hAnsi="Courier New" w:cs="Courier New"/>
          <w:b/>
          <w:bCs/>
          <w:color w:val="76923C" w:themeColor="accent3" w:themeShade="BF"/>
          <w:sz w:val="20"/>
          <w:szCs w:val="20"/>
          <w:lang w:eastAsia="zh-CN"/>
        </w:rPr>
      </w:pPr>
      <w:ins w:id="895" w:author="Emmanuel Thomas" w:date="2025-10-12T12:06:00Z" w16du:dateUtc="2025-10-12T10:06:00Z">
        <w:r w:rsidRPr="00304146">
          <w:rPr>
            <w:rFonts w:ascii="Courier New" w:hAnsi="Courier New" w:cs="Courier New"/>
            <w:b/>
            <w:bCs/>
            <w:color w:val="76923C" w:themeColor="accent3" w:themeShade="BF"/>
            <w:sz w:val="20"/>
            <w:szCs w:val="20"/>
            <w:lang w:eastAsia="zh-CN"/>
          </w:rPr>
          <w:t>unsigned int(0) key = 64..128; // parsing error</w:t>
        </w:r>
      </w:ins>
    </w:p>
    <w:p w14:paraId="477141D7" w14:textId="77777777" w:rsidR="00304146" w:rsidRPr="00304146" w:rsidRDefault="00304146" w:rsidP="00304146">
      <w:pPr>
        <w:jc w:val="both"/>
        <w:rPr>
          <w:ins w:id="896" w:author="Emmanuel Thomas" w:date="2025-10-12T12:06:00Z" w16du:dateUtc="2025-10-12T10:06:00Z"/>
          <w:color w:val="808080" w:themeColor="background1" w:themeShade="80"/>
          <w:sz w:val="20"/>
          <w:szCs w:val="20"/>
          <w:lang w:eastAsia="zh-CN"/>
        </w:rPr>
      </w:pPr>
    </w:p>
    <w:p w14:paraId="5EF7B217" w14:textId="77777777" w:rsidR="00304146" w:rsidRPr="00304146" w:rsidRDefault="00304146" w:rsidP="00304146">
      <w:pPr>
        <w:ind w:left="720"/>
        <w:jc w:val="both"/>
        <w:rPr>
          <w:ins w:id="897" w:author="Emmanuel Thomas" w:date="2025-10-12T12:06:00Z" w16du:dateUtc="2025-10-12T10:06:00Z"/>
          <w:color w:val="808080" w:themeColor="background1" w:themeShade="80"/>
          <w:sz w:val="20"/>
          <w:szCs w:val="20"/>
          <w:lang w:eastAsia="zh-CN"/>
        </w:rPr>
      </w:pPr>
      <w:ins w:id="898" w:author="Emmanuel Thomas" w:date="2025-10-12T12:06:00Z" w16du:dateUtc="2025-10-12T10:06:00Z">
        <w:r w:rsidRPr="00304146">
          <w:rPr>
            <w:strike/>
            <w:color w:val="EE0000"/>
            <w:sz w:val="20"/>
            <w:szCs w:val="20"/>
            <w:lang w:eastAsia="zh-CN"/>
          </w:rPr>
          <w:t xml:space="preserve">It is undefined </w:t>
        </w:r>
        <w:proofErr w:type="spellStart"/>
        <w:r w:rsidRPr="00304146">
          <w:rPr>
            <w:strike/>
            <w:color w:val="EE0000"/>
            <w:sz w:val="20"/>
            <w:szCs w:val="20"/>
            <w:lang w:eastAsia="zh-CN"/>
          </w:rPr>
          <w:t>behaviour</w:t>
        </w:r>
        <w:proofErr w:type="spellEnd"/>
        <w:r w:rsidRPr="00304146">
          <w:rPr>
            <w:strike/>
            <w:color w:val="EE0000"/>
            <w:sz w:val="20"/>
            <w:szCs w:val="20"/>
            <w:lang w:eastAsia="zh-CN"/>
          </w:rPr>
          <w:t xml:space="preserve"> if the length is zero and a range of values is defined. </w:t>
        </w:r>
        <w:r w:rsidRPr="00304146">
          <w:rPr>
            <w:b/>
            <w:bCs/>
            <w:color w:val="76923C" w:themeColor="accent3" w:themeShade="BF"/>
            <w:sz w:val="20"/>
            <w:szCs w:val="20"/>
            <w:lang w:eastAsia="zh-CN"/>
          </w:rPr>
          <w:t>A processing error will occur if the length of a variable is specified using another variable and this length is not sufficient to store a default value.</w:t>
        </w:r>
        <w:r w:rsidRPr="00304146">
          <w:rPr>
            <w:color w:val="76923C" w:themeColor="accent3" w:themeShade="BF"/>
            <w:sz w:val="20"/>
            <w:szCs w:val="20"/>
            <w:lang w:eastAsia="zh-CN"/>
          </w:rPr>
          <w:t xml:space="preserve"> </w:t>
        </w:r>
        <w:r w:rsidRPr="00304146">
          <w:rPr>
            <w:color w:val="808080" w:themeColor="background1" w:themeShade="80"/>
            <w:sz w:val="20"/>
            <w:szCs w:val="20"/>
            <w:lang w:eastAsia="zh-CN"/>
          </w:rPr>
          <w:t>For example:</w:t>
        </w:r>
      </w:ins>
    </w:p>
    <w:p w14:paraId="5F780627" w14:textId="77777777" w:rsidR="00304146" w:rsidRPr="00304146" w:rsidRDefault="00304146" w:rsidP="00304146">
      <w:pPr>
        <w:ind w:left="720"/>
        <w:jc w:val="both"/>
        <w:rPr>
          <w:ins w:id="899" w:author="Emmanuel Thomas" w:date="2025-10-12T12:06:00Z" w16du:dateUtc="2025-10-12T10:06:00Z"/>
          <w:rFonts w:ascii="Courier New" w:hAnsi="Courier New" w:cs="Courier New"/>
          <w:color w:val="808080" w:themeColor="background1" w:themeShade="80"/>
          <w:sz w:val="20"/>
          <w:szCs w:val="20"/>
          <w:lang w:eastAsia="zh-CN"/>
        </w:rPr>
      </w:pPr>
      <w:ins w:id="900"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unsigned int(3) </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 </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is parsed as 0</w:t>
        </w:r>
      </w:ins>
    </w:p>
    <w:p w14:paraId="1A90F24B" w14:textId="77777777" w:rsidR="00304146" w:rsidRPr="00304146" w:rsidRDefault="00304146" w:rsidP="00304146">
      <w:pPr>
        <w:ind w:left="720"/>
        <w:jc w:val="both"/>
        <w:rPr>
          <w:ins w:id="901" w:author="Emmanuel Thomas" w:date="2025-10-12T12:06:00Z" w16du:dateUtc="2025-10-12T10:06:00Z"/>
          <w:rFonts w:ascii="Courier New" w:hAnsi="Courier New" w:cs="Courier New"/>
          <w:color w:val="76923C" w:themeColor="accent3" w:themeShade="BF"/>
          <w:sz w:val="20"/>
          <w:szCs w:val="20"/>
          <w:lang w:eastAsia="zh-CN"/>
        </w:rPr>
      </w:pPr>
      <w:ins w:id="902" w:author="Emmanuel Thomas" w:date="2025-10-12T12:06:00Z" w16du:dateUtc="2025-10-12T10:06:00Z">
        <w:r w:rsidRPr="00304146">
          <w:rPr>
            <w:rFonts w:ascii="Courier New" w:hAnsi="Courier New" w:cs="Courier New"/>
            <w:color w:val="808080" w:themeColor="background1" w:themeShade="80"/>
            <w:sz w:val="20"/>
            <w:szCs w:val="20"/>
            <w:lang w:eastAsia="zh-CN"/>
          </w:rPr>
          <w:t>unsigned int(</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key = 64..128; // </w:t>
        </w:r>
        <w:r w:rsidRPr="00304146">
          <w:rPr>
            <w:rFonts w:ascii="Courier New" w:hAnsi="Courier New" w:cs="Courier New"/>
            <w:strike/>
            <w:color w:val="EE0000"/>
            <w:sz w:val="20"/>
            <w:szCs w:val="20"/>
            <w:lang w:eastAsia="zh-CN"/>
          </w:rPr>
          <w:t>key is 0</w:t>
        </w:r>
        <w:r w:rsidRPr="00304146">
          <w:rPr>
            <w:rFonts w:ascii="Courier New" w:hAnsi="Courier New" w:cs="Courier New"/>
            <w:color w:val="EE0000"/>
            <w:sz w:val="20"/>
            <w:szCs w:val="20"/>
            <w:lang w:eastAsia="zh-CN"/>
          </w:rPr>
          <w:t xml:space="preserve"> </w:t>
        </w:r>
        <w:r w:rsidRPr="00304146">
          <w:rPr>
            <w:rFonts w:ascii="Courier New" w:hAnsi="Courier New" w:cs="Courier New"/>
            <w:b/>
            <w:bCs/>
            <w:color w:val="76923C" w:themeColor="accent3" w:themeShade="BF"/>
            <w:sz w:val="20"/>
            <w:szCs w:val="20"/>
            <w:lang w:eastAsia="zh-CN"/>
          </w:rPr>
          <w:t>processing error</w:t>
        </w:r>
      </w:ins>
    </w:p>
    <w:p w14:paraId="45ABDED8" w14:textId="77777777" w:rsidR="00304146" w:rsidRPr="00304146" w:rsidRDefault="00304146" w:rsidP="00304146">
      <w:pPr>
        <w:widowControl/>
        <w:autoSpaceDE/>
        <w:jc w:val="both"/>
        <w:rPr>
          <w:ins w:id="903" w:author="Emmanuel Thomas" w:date="2025-10-12T12:06:00Z" w16du:dateUtc="2025-10-12T10:06:00Z"/>
          <w:sz w:val="20"/>
          <w:szCs w:val="20"/>
          <w:lang w:eastAsia="zh-CN"/>
        </w:rPr>
      </w:pPr>
    </w:p>
    <w:p w14:paraId="6D90D5C3" w14:textId="77777777" w:rsidR="00304146" w:rsidRPr="00304146" w:rsidRDefault="00304146" w:rsidP="00304146">
      <w:pPr>
        <w:spacing w:before="1"/>
        <w:ind w:left="720"/>
        <w:rPr>
          <w:ins w:id="904" w:author="Emmanuel Thomas" w:date="2025-10-12T12:06:00Z" w16du:dateUtc="2025-10-12T10:06:00Z"/>
          <w:color w:val="808080" w:themeColor="background1" w:themeShade="80"/>
          <w:sz w:val="20"/>
          <w:szCs w:val="20"/>
        </w:rPr>
      </w:pPr>
      <w:ins w:id="905" w:author="Emmanuel Thomas" w:date="2025-10-12T12:06:00Z" w16du:dateUtc="2025-10-12T10:06:00Z">
        <w:r w:rsidRPr="00304146">
          <w:rPr>
            <w:color w:val="808080" w:themeColor="background1" w:themeShade="80"/>
            <w:sz w:val="20"/>
            <w:szCs w:val="20"/>
          </w:rPr>
          <w:t xml:space="preserve">The </w:t>
        </w:r>
        <w:r w:rsidRPr="00304146">
          <w:rPr>
            <w:rFonts w:ascii="Courier New" w:hAnsi="Courier New" w:cs="Courier New"/>
            <w:b/>
            <w:bCs/>
            <w:color w:val="808080" w:themeColor="background1" w:themeShade="80"/>
            <w:sz w:val="20"/>
            <w:szCs w:val="20"/>
          </w:rPr>
          <w:t>if</w:t>
        </w:r>
        <w:r w:rsidRPr="00304146">
          <w:rPr>
            <w:rFonts w:cs="Courier New"/>
            <w:color w:val="808080" w:themeColor="background1" w:themeShade="80"/>
            <w:sz w:val="20"/>
            <w:szCs w:val="20"/>
          </w:rPr>
          <w:t>-then-</w:t>
        </w:r>
        <w:r w:rsidRPr="00304146">
          <w:rPr>
            <w:rFonts w:ascii="Courier New" w:hAnsi="Courier New" w:cs="Courier New"/>
            <w:b/>
            <w:bCs/>
            <w:color w:val="808080" w:themeColor="background1" w:themeShade="80"/>
            <w:sz w:val="20"/>
            <w:szCs w:val="20"/>
          </w:rPr>
          <w:t>else</w:t>
        </w:r>
        <w:r w:rsidRPr="00304146">
          <w:rPr>
            <w:color w:val="808080" w:themeColor="background1" w:themeShade="80"/>
            <w:sz w:val="20"/>
            <w:szCs w:val="20"/>
          </w:rPr>
          <w:t xml:space="preserve"> clauses shall not define duplicate class member variables being declared simultaneously. For example, the following is an invalid SDL specification as it allows for the member variable </w:t>
        </w:r>
        <w:r w:rsidRPr="00304146">
          <w:rPr>
            <w:rFonts w:ascii="Courier New" w:hAnsi="Courier New" w:cs="Courier New"/>
            <w:color w:val="808080" w:themeColor="background1" w:themeShade="80"/>
            <w:sz w:val="20"/>
            <w:szCs w:val="20"/>
          </w:rPr>
          <w:t>foo</w:t>
        </w:r>
        <w:r w:rsidRPr="00304146">
          <w:rPr>
            <w:color w:val="808080" w:themeColor="background1" w:themeShade="80"/>
            <w:sz w:val="20"/>
            <w:szCs w:val="20"/>
          </w:rPr>
          <w:t xml:space="preserve"> to be declared more than once simultaneously:</w:t>
        </w:r>
      </w:ins>
    </w:p>
    <w:p w14:paraId="68659D1D" w14:textId="77777777" w:rsidR="00304146" w:rsidRPr="00304146" w:rsidRDefault="00304146" w:rsidP="00304146">
      <w:pPr>
        <w:spacing w:before="1"/>
        <w:ind w:left="720"/>
        <w:rPr>
          <w:ins w:id="906" w:author="Emmanuel Thomas" w:date="2025-10-12T12:06:00Z" w16du:dateUtc="2025-10-12T10:06:00Z"/>
          <w:color w:val="808080" w:themeColor="background1" w:themeShade="80"/>
          <w:sz w:val="20"/>
          <w:szCs w:val="20"/>
        </w:rPr>
      </w:pPr>
    </w:p>
    <w:p w14:paraId="1D49445E" w14:textId="77777777" w:rsidR="00304146" w:rsidRPr="00304146" w:rsidRDefault="00304146" w:rsidP="00304146">
      <w:pPr>
        <w:widowControl/>
        <w:tabs>
          <w:tab w:val="left" w:pos="403"/>
        </w:tabs>
        <w:autoSpaceDE/>
        <w:autoSpaceDN/>
        <w:spacing w:after="120" w:line="240" w:lineRule="atLeast"/>
        <w:ind w:left="720"/>
        <w:rPr>
          <w:ins w:id="907" w:author="Emmanuel Thomas" w:date="2025-10-12T12:06:00Z" w16du:dateUtc="2025-10-12T10:06:00Z"/>
          <w:rFonts w:ascii="Cambria" w:eastAsia="MS Mincho" w:hAnsi="Cambria" w:cs="Times New Roman"/>
          <w:color w:val="808080" w:themeColor="background1" w:themeShade="80"/>
          <w:sz w:val="20"/>
          <w:szCs w:val="20"/>
          <w:lang w:val="en-GB" w:eastAsia="en-GB"/>
        </w:rPr>
      </w:pPr>
      <w:ins w:id="908" w:author="Emmanuel Thomas" w:date="2025-10-12T12:06:00Z" w16du:dateUtc="2025-10-12T10:06:00Z">
        <w:r w:rsidRPr="00304146">
          <w:rPr>
            <w:rFonts w:ascii="Cambria" w:eastAsia="MS Mincho" w:hAnsi="Cambria" w:cs="Times New Roman"/>
            <w:color w:val="808080" w:themeColor="background1" w:themeShade="80"/>
            <w:sz w:val="20"/>
            <w:szCs w:val="20"/>
            <w:lang w:val="en-GB" w:eastAsia="en-GB"/>
          </w:rPr>
          <w:t>EXAMPLE 8</w:t>
        </w:r>
      </w:ins>
    </w:p>
    <w:p w14:paraId="1ED09408"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09"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10"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 xml:space="preserve">class </w:t>
        </w:r>
        <w:proofErr w:type="spellStart"/>
        <w:r w:rsidRPr="00304146">
          <w:rPr>
            <w:rFonts w:ascii="Courier New" w:eastAsia="Times New Roman" w:hAnsi="Courier New" w:cs="Times New Roman"/>
            <w:color w:val="808080" w:themeColor="background1" w:themeShade="80"/>
            <w:sz w:val="20"/>
            <w:szCs w:val="20"/>
            <w:lang w:val="en-GB" w:eastAsia="ko-KR"/>
          </w:rPr>
          <w:t>invalid_class</w:t>
        </w:r>
        <w:proofErr w:type="spellEnd"/>
        <w:r w:rsidRPr="00304146">
          <w:rPr>
            <w:rFonts w:ascii="Courier New" w:eastAsia="Times New Roman" w:hAnsi="Courier New" w:cs="Times New Roman"/>
            <w:color w:val="808080" w:themeColor="background1" w:themeShade="80"/>
            <w:sz w:val="20"/>
            <w:szCs w:val="20"/>
            <w:lang w:val="en-GB" w:eastAsia="ko-KR"/>
          </w:rPr>
          <w:t xml:space="preserve"> {</w:t>
        </w:r>
      </w:ins>
    </w:p>
    <w:p w14:paraId="42CBAE2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11"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12"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 xml:space="preserve">  int bar = 2;</w:t>
        </w:r>
      </w:ins>
    </w:p>
    <w:p w14:paraId="1AE3FCC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13"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14"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 xml:space="preserve">  if (bar &gt; 0) {</w:t>
        </w:r>
      </w:ins>
    </w:p>
    <w:p w14:paraId="37665C5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15"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16"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 xml:space="preserve">    unsigned int(8) foo; // first declaration of foo if bar &gt; 0</w:t>
        </w:r>
      </w:ins>
    </w:p>
    <w:p w14:paraId="6CF1C9A6"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17"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18"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 xml:space="preserve">  }</w:t>
        </w:r>
      </w:ins>
    </w:p>
    <w:p w14:paraId="12D1E72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19"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20"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 xml:space="preserve">  if (bar &gt; 1) {</w:t>
        </w:r>
      </w:ins>
    </w:p>
    <w:p w14:paraId="199DBB2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21"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22"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 xml:space="preserve">    unsigned int(4) foo; // second declaration of foo which will </w:t>
        </w:r>
      </w:ins>
    </w:p>
    <w:p w14:paraId="5320B36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23"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24"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 xml:space="preserve">                         // conflict with the first declaration if</w:t>
        </w:r>
      </w:ins>
    </w:p>
    <w:p w14:paraId="288F957E"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25"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26"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r>
        <w:r w:rsidRPr="00304146">
          <w:rPr>
            <w:rFonts w:ascii="Courier New" w:eastAsia="Times New Roman" w:hAnsi="Courier New" w:cs="Times New Roman"/>
            <w:color w:val="808080" w:themeColor="background1" w:themeShade="80"/>
            <w:sz w:val="20"/>
            <w:szCs w:val="20"/>
            <w:lang w:val="en-GB" w:eastAsia="ko-KR"/>
          </w:rPr>
          <w:tab/>
          <w:t xml:space="preserve"> // bar &gt; 1</w:t>
        </w:r>
        <w:r w:rsidRPr="00304146">
          <w:rPr>
            <w:rFonts w:ascii="Courier New" w:eastAsia="Times New Roman" w:hAnsi="Courier New" w:cs="Times New Roman"/>
            <w:b/>
            <w:bCs/>
            <w:color w:val="76923C" w:themeColor="accent3" w:themeShade="BF"/>
            <w:sz w:val="20"/>
            <w:szCs w:val="20"/>
            <w:lang w:val="en-GB" w:eastAsia="ko-KR"/>
          </w:rPr>
          <w:t>, a scanning error will occur</w:t>
        </w:r>
      </w:ins>
    </w:p>
    <w:p w14:paraId="2766CE27"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27" w:author="Emmanuel Thomas" w:date="2025-10-12T12:06:00Z" w16du:dateUtc="2025-10-12T10:06:00Z"/>
          <w:rFonts w:ascii="Courier New" w:eastAsia="Times New Roman" w:hAnsi="Courier New" w:cs="Times New Roman"/>
          <w:color w:val="808080" w:themeColor="background1" w:themeShade="80"/>
          <w:sz w:val="20"/>
          <w:szCs w:val="20"/>
          <w:lang w:val="en-GB" w:eastAsia="ko-KR"/>
        </w:rPr>
      </w:pPr>
      <w:ins w:id="928" w:author="Emmanuel Thomas" w:date="2025-10-12T12:06:00Z" w16du:dateUtc="2025-10-12T10:06:00Z">
        <w:r w:rsidRPr="00304146">
          <w:rPr>
            <w:rFonts w:ascii="Courier New" w:eastAsia="Times New Roman" w:hAnsi="Courier New" w:cs="Times New Roman"/>
            <w:color w:val="808080" w:themeColor="background1" w:themeShade="80"/>
            <w:sz w:val="20"/>
            <w:szCs w:val="20"/>
            <w:lang w:val="en-GB" w:eastAsia="ko-KR"/>
          </w:rPr>
          <w:t xml:space="preserve">  }</w:t>
        </w:r>
      </w:ins>
    </w:p>
    <w:p w14:paraId="2DFF7DAB" w14:textId="77777777" w:rsidR="00304146" w:rsidRPr="00304146" w:rsidRDefault="00304146" w:rsidP="00304146">
      <w:pPr>
        <w:spacing w:before="1"/>
        <w:ind w:left="720"/>
        <w:rPr>
          <w:ins w:id="929" w:author="Emmanuel Thomas" w:date="2025-10-12T12:06:00Z" w16du:dateUtc="2025-10-12T10:06:00Z"/>
          <w:color w:val="808080" w:themeColor="background1" w:themeShade="80"/>
          <w:sz w:val="20"/>
          <w:szCs w:val="20"/>
        </w:rPr>
      </w:pPr>
    </w:p>
    <w:p w14:paraId="3D84D83F" w14:textId="77777777" w:rsidR="00304146" w:rsidRPr="00304146" w:rsidRDefault="00304146" w:rsidP="00304146">
      <w:pPr>
        <w:widowControl/>
        <w:tabs>
          <w:tab w:val="left" w:pos="403"/>
        </w:tabs>
        <w:autoSpaceDE/>
        <w:autoSpaceDN/>
        <w:spacing w:after="120" w:line="240" w:lineRule="atLeast"/>
        <w:ind w:left="720"/>
        <w:rPr>
          <w:ins w:id="930" w:author="Emmanuel Thomas" w:date="2025-10-12T12:06:00Z" w16du:dateUtc="2025-10-12T10:06:00Z"/>
          <w:rFonts w:ascii="Cambria" w:eastAsia="MS Mincho" w:hAnsi="Cambria" w:cs="Times New Roman"/>
          <w:b/>
          <w:bCs/>
          <w:color w:val="76923C" w:themeColor="accent3" w:themeShade="BF"/>
          <w:sz w:val="20"/>
          <w:szCs w:val="20"/>
          <w:lang w:val="en-GB" w:eastAsia="en-GB"/>
        </w:rPr>
      </w:pPr>
      <w:ins w:id="931" w:author="Emmanuel Thomas" w:date="2025-10-12T12:06:00Z" w16du:dateUtc="2025-10-12T10:06:00Z">
        <w:r w:rsidRPr="00304146">
          <w:rPr>
            <w:rFonts w:ascii="Cambria" w:eastAsia="MS Mincho" w:hAnsi="Cambria" w:cs="Times New Roman"/>
            <w:b/>
            <w:bCs/>
            <w:color w:val="76923C" w:themeColor="accent3" w:themeShade="BF"/>
            <w:sz w:val="20"/>
            <w:szCs w:val="20"/>
            <w:lang w:val="en-GB" w:eastAsia="en-GB"/>
          </w:rPr>
          <w:t>In some cases this will not be apparent until processing commences. For example:</w:t>
        </w:r>
      </w:ins>
    </w:p>
    <w:p w14:paraId="2C68BB89" w14:textId="77777777" w:rsidR="00304146" w:rsidRPr="00304146" w:rsidRDefault="00304146" w:rsidP="00304146">
      <w:pPr>
        <w:widowControl/>
        <w:tabs>
          <w:tab w:val="left" w:pos="403"/>
        </w:tabs>
        <w:autoSpaceDE/>
        <w:autoSpaceDN/>
        <w:spacing w:after="120" w:line="240" w:lineRule="atLeast"/>
        <w:ind w:left="720"/>
        <w:rPr>
          <w:ins w:id="932" w:author="Emmanuel Thomas" w:date="2025-10-12T12:06:00Z" w16du:dateUtc="2025-10-12T10:06:00Z"/>
          <w:rFonts w:ascii="Cambria" w:eastAsia="MS Mincho" w:hAnsi="Cambria" w:cs="Times New Roman"/>
          <w:b/>
          <w:bCs/>
          <w:color w:val="76923C" w:themeColor="accent3" w:themeShade="BF"/>
          <w:sz w:val="20"/>
          <w:szCs w:val="20"/>
          <w:lang w:val="en-GB" w:eastAsia="en-GB"/>
        </w:rPr>
      </w:pPr>
      <w:ins w:id="933" w:author="Emmanuel Thomas" w:date="2025-10-12T12:06:00Z" w16du:dateUtc="2025-10-12T10:06:00Z">
        <w:r w:rsidRPr="00304146">
          <w:rPr>
            <w:rFonts w:ascii="Cambria" w:eastAsia="MS Mincho" w:hAnsi="Cambria" w:cs="Times New Roman"/>
            <w:b/>
            <w:bCs/>
            <w:color w:val="76923C" w:themeColor="accent3" w:themeShade="BF"/>
            <w:sz w:val="20"/>
            <w:szCs w:val="20"/>
            <w:lang w:val="en-GB" w:eastAsia="en-GB"/>
          </w:rPr>
          <w:t>EXAMPLE 8</w:t>
        </w:r>
      </w:ins>
    </w:p>
    <w:p w14:paraId="48EF37A8"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34"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35"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 xml:space="preserve">class </w:t>
        </w:r>
        <w:proofErr w:type="spellStart"/>
        <w:r w:rsidRPr="00304146">
          <w:rPr>
            <w:rFonts w:ascii="Courier New" w:eastAsia="Times New Roman" w:hAnsi="Courier New" w:cs="Times New Roman"/>
            <w:b/>
            <w:bCs/>
            <w:color w:val="76923C" w:themeColor="accent3" w:themeShade="BF"/>
            <w:sz w:val="20"/>
            <w:szCs w:val="20"/>
            <w:lang w:val="en-GB" w:eastAsia="ko-KR"/>
          </w:rPr>
          <w:t>invalid_class</w:t>
        </w:r>
        <w:proofErr w:type="spellEnd"/>
        <w:r w:rsidRPr="00304146">
          <w:rPr>
            <w:rFonts w:ascii="Courier New" w:eastAsia="Times New Roman" w:hAnsi="Courier New" w:cs="Times New Roman"/>
            <w:b/>
            <w:bCs/>
            <w:color w:val="76923C" w:themeColor="accent3" w:themeShade="BF"/>
            <w:sz w:val="20"/>
            <w:szCs w:val="20"/>
            <w:lang w:val="en-GB" w:eastAsia="ko-KR"/>
          </w:rPr>
          <w:t xml:space="preserve"> {</w:t>
        </w:r>
      </w:ins>
    </w:p>
    <w:p w14:paraId="1C370D6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36"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37"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 xml:space="preserve">  int(2) bar;</w:t>
        </w:r>
      </w:ins>
    </w:p>
    <w:p w14:paraId="070A45C5"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38"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39"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 xml:space="preserve">  if (bar &gt; 0) {</w:t>
        </w:r>
      </w:ins>
    </w:p>
    <w:p w14:paraId="30235B2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40"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41"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 xml:space="preserve">    unsigned int(8) foo; // first declaration of foo if bar &gt; 0</w:t>
        </w:r>
      </w:ins>
    </w:p>
    <w:p w14:paraId="576BBC2E"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42"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43"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 xml:space="preserve">  }</w:t>
        </w:r>
      </w:ins>
    </w:p>
    <w:p w14:paraId="5B1F1D95"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44"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45"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 xml:space="preserve">  if (bar &gt; 1) {</w:t>
        </w:r>
      </w:ins>
    </w:p>
    <w:p w14:paraId="53BEB40B"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46"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47"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 xml:space="preserve">    unsigned int(4) foo; // second declaration of foo which will </w:t>
        </w:r>
      </w:ins>
    </w:p>
    <w:p w14:paraId="560DFEC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48"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49"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 xml:space="preserve">                         // conflict with the first declaration if</w:t>
        </w:r>
      </w:ins>
    </w:p>
    <w:p w14:paraId="71F52BDB"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50"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51"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r>
        <w:r w:rsidRPr="00304146">
          <w:rPr>
            <w:rFonts w:ascii="Courier New" w:eastAsia="Times New Roman" w:hAnsi="Courier New" w:cs="Times New Roman"/>
            <w:b/>
            <w:bCs/>
            <w:color w:val="76923C" w:themeColor="accent3" w:themeShade="BF"/>
            <w:sz w:val="20"/>
            <w:szCs w:val="20"/>
            <w:lang w:val="en-GB" w:eastAsia="ko-KR"/>
          </w:rPr>
          <w:tab/>
          <w:t>// bar &gt; 1, a processing error will occur</w:t>
        </w:r>
      </w:ins>
    </w:p>
    <w:p w14:paraId="65A0568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52"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53"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 xml:space="preserve">  }</w:t>
        </w:r>
      </w:ins>
    </w:p>
    <w:p w14:paraId="5324A7D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954" w:author="Emmanuel Thomas" w:date="2025-10-12T12:06:00Z" w16du:dateUtc="2025-10-12T10:06:00Z"/>
          <w:rFonts w:ascii="Courier New" w:eastAsia="Times New Roman" w:hAnsi="Courier New" w:cs="Times New Roman"/>
          <w:b/>
          <w:bCs/>
          <w:color w:val="76923C" w:themeColor="accent3" w:themeShade="BF"/>
          <w:sz w:val="20"/>
          <w:szCs w:val="20"/>
          <w:lang w:val="en-GB" w:eastAsia="ko-KR"/>
        </w:rPr>
      </w:pPr>
      <w:ins w:id="955" w:author="Emmanuel Thomas" w:date="2025-10-12T12:06:00Z" w16du:dateUtc="2025-10-12T10:06:00Z">
        <w:r w:rsidRPr="00304146">
          <w:rPr>
            <w:rFonts w:ascii="Courier New" w:eastAsia="Times New Roman" w:hAnsi="Courier New" w:cs="Times New Roman"/>
            <w:b/>
            <w:bCs/>
            <w:color w:val="76923C" w:themeColor="accent3" w:themeShade="BF"/>
            <w:sz w:val="20"/>
            <w:szCs w:val="20"/>
            <w:lang w:val="en-GB" w:eastAsia="ko-KR"/>
          </w:rPr>
          <w:t>}</w:t>
        </w:r>
      </w:ins>
    </w:p>
    <w:p w14:paraId="4048271E" w14:textId="77777777" w:rsidR="00304146" w:rsidRPr="00304146" w:rsidRDefault="00304146" w:rsidP="00304146">
      <w:pPr>
        <w:widowControl/>
        <w:autoSpaceDE/>
        <w:jc w:val="both"/>
        <w:rPr>
          <w:ins w:id="956" w:author="Emmanuel Thomas" w:date="2025-10-12T12:06:00Z" w16du:dateUtc="2025-10-12T10:06:00Z"/>
          <w:sz w:val="20"/>
          <w:szCs w:val="20"/>
          <w:lang w:eastAsia="zh-CN"/>
        </w:rPr>
      </w:pPr>
    </w:p>
    <w:p w14:paraId="2B118A55" w14:textId="77777777" w:rsidR="00304146" w:rsidRPr="00304146" w:rsidRDefault="00304146" w:rsidP="00304146">
      <w:pPr>
        <w:widowControl/>
        <w:autoSpaceDE/>
        <w:ind w:left="720"/>
        <w:contextualSpacing/>
        <w:jc w:val="both"/>
        <w:rPr>
          <w:ins w:id="957" w:author="Emmanuel Thomas" w:date="2025-10-12T12:06:00Z" w16du:dateUtc="2025-10-12T10:06:00Z"/>
          <w:color w:val="808080" w:themeColor="background1" w:themeShade="80"/>
          <w:sz w:val="20"/>
          <w:szCs w:val="20"/>
          <w:lang w:val="en-GB" w:eastAsia="zh-CN"/>
        </w:rPr>
      </w:pPr>
      <w:ins w:id="958" w:author="Emmanuel Thomas" w:date="2025-10-12T12:06:00Z" w16du:dateUtc="2025-10-12T10:06:00Z">
        <w:r w:rsidRPr="00304146">
          <w:rPr>
            <w:color w:val="808080" w:themeColor="background1" w:themeShade="80"/>
            <w:sz w:val="20"/>
            <w:szCs w:val="20"/>
            <w:lang w:val="en-GB" w:eastAsia="zh-CN"/>
          </w:rPr>
          <w:t xml:space="preserve">Additionally, </w:t>
        </w:r>
        <w:r w:rsidRPr="00304146">
          <w:rPr>
            <w:b/>
            <w:bCs/>
            <w:color w:val="808080" w:themeColor="background1" w:themeShade="80"/>
            <w:sz w:val="20"/>
            <w:szCs w:val="20"/>
            <w:lang w:val="en-GB" w:eastAsia="zh-CN"/>
          </w:rPr>
          <w:t>switch</w:t>
        </w:r>
        <w:r w:rsidRPr="00304146">
          <w:rPr>
            <w:color w:val="808080" w:themeColor="background1" w:themeShade="80"/>
            <w:sz w:val="20"/>
            <w:szCs w:val="20"/>
            <w:lang w:val="en-GB" w:eastAsia="zh-CN"/>
          </w:rPr>
          <w:t xml:space="preserve"> clauses shall not define duplicate class member variables being declared simultaneously. For example the following</w:t>
        </w:r>
        <w:r w:rsidRPr="00304146">
          <w:rPr>
            <w:strike/>
            <w:color w:val="EE0000"/>
            <w:sz w:val="20"/>
            <w:szCs w:val="20"/>
            <w:lang w:val="en-GB" w:eastAsia="zh-CN"/>
          </w:rPr>
          <w:t xml:space="preserve"> is invalid and</w:t>
        </w:r>
        <w:r w:rsidRPr="00304146">
          <w:rPr>
            <w:color w:val="808080" w:themeColor="background1" w:themeShade="80"/>
            <w:sz w:val="20"/>
            <w:szCs w:val="20"/>
            <w:lang w:val="en-GB" w:eastAsia="zh-CN"/>
          </w:rPr>
          <w:t xml:space="preserve"> </w:t>
        </w:r>
        <w:r w:rsidRPr="00304146">
          <w:rPr>
            <w:b/>
            <w:bCs/>
            <w:color w:val="76923C" w:themeColor="accent3" w:themeShade="BF"/>
            <w:sz w:val="20"/>
            <w:szCs w:val="20"/>
            <w:lang w:val="en-GB" w:eastAsia="zh-CN"/>
          </w:rPr>
          <w:t>may result in a processing error:</w:t>
        </w:r>
      </w:ins>
    </w:p>
    <w:p w14:paraId="5AF4AFF3" w14:textId="77777777" w:rsidR="00304146" w:rsidRPr="00304146" w:rsidRDefault="00304146" w:rsidP="00304146">
      <w:pPr>
        <w:widowControl/>
        <w:autoSpaceDE/>
        <w:ind w:left="720"/>
        <w:contextualSpacing/>
        <w:jc w:val="both"/>
        <w:rPr>
          <w:ins w:id="959" w:author="Emmanuel Thomas" w:date="2025-10-12T12:06:00Z" w16du:dateUtc="2025-10-12T10:06:00Z"/>
          <w:color w:val="808080" w:themeColor="background1" w:themeShade="80"/>
          <w:sz w:val="20"/>
          <w:szCs w:val="20"/>
          <w:lang w:val="en-GB" w:eastAsia="zh-CN"/>
        </w:rPr>
      </w:pPr>
    </w:p>
    <w:p w14:paraId="780EEBA5" w14:textId="77777777" w:rsidR="00304146" w:rsidRPr="00304146" w:rsidRDefault="00304146" w:rsidP="00304146">
      <w:pPr>
        <w:widowControl/>
        <w:autoSpaceDE/>
        <w:ind w:left="720"/>
        <w:contextualSpacing/>
        <w:jc w:val="both"/>
        <w:rPr>
          <w:ins w:id="960" w:author="Emmanuel Thomas" w:date="2025-10-12T12:06:00Z" w16du:dateUtc="2025-10-12T10:06:00Z"/>
          <w:color w:val="808080" w:themeColor="background1" w:themeShade="80"/>
          <w:sz w:val="20"/>
          <w:szCs w:val="20"/>
          <w:lang w:val="en-GB" w:eastAsia="zh-CN"/>
        </w:rPr>
      </w:pPr>
      <w:ins w:id="961" w:author="Emmanuel Thomas" w:date="2025-10-12T12:06:00Z" w16du:dateUtc="2025-10-12T10:06:00Z">
        <w:r w:rsidRPr="00304146">
          <w:rPr>
            <w:color w:val="808080" w:themeColor="background1" w:themeShade="80"/>
            <w:sz w:val="20"/>
            <w:szCs w:val="20"/>
            <w:lang w:val="en-GB" w:eastAsia="zh-CN"/>
          </w:rPr>
          <w:t>EXAMPLE 12</w:t>
        </w:r>
      </w:ins>
    </w:p>
    <w:p w14:paraId="6F730822" w14:textId="77777777" w:rsidR="00304146" w:rsidRPr="00304146" w:rsidRDefault="00304146" w:rsidP="00304146">
      <w:pPr>
        <w:widowControl/>
        <w:autoSpaceDE/>
        <w:ind w:left="720"/>
        <w:contextualSpacing/>
        <w:jc w:val="both"/>
        <w:rPr>
          <w:ins w:id="962" w:author="Emmanuel Thomas" w:date="2025-10-12T12:06:00Z" w16du:dateUtc="2025-10-12T10:06:00Z"/>
          <w:color w:val="808080" w:themeColor="background1" w:themeShade="80"/>
          <w:sz w:val="20"/>
          <w:szCs w:val="20"/>
          <w:lang w:val="en-GB" w:eastAsia="zh-CN"/>
        </w:rPr>
      </w:pPr>
    </w:p>
    <w:p w14:paraId="2B0BEF79" w14:textId="77777777" w:rsidR="00304146" w:rsidRPr="00304146" w:rsidRDefault="00304146" w:rsidP="00304146">
      <w:pPr>
        <w:widowControl/>
        <w:autoSpaceDE/>
        <w:ind w:left="720"/>
        <w:contextualSpacing/>
        <w:jc w:val="both"/>
        <w:rPr>
          <w:ins w:id="963" w:author="Emmanuel Thomas" w:date="2025-10-12T12:06:00Z" w16du:dateUtc="2025-10-12T10:06:00Z"/>
          <w:rFonts w:ascii="Courier New" w:hAnsi="Courier New" w:cs="Courier New"/>
          <w:color w:val="808080" w:themeColor="background1" w:themeShade="80"/>
          <w:sz w:val="20"/>
          <w:szCs w:val="20"/>
          <w:lang w:val="en-GB" w:eastAsia="zh-CN"/>
        </w:rPr>
      </w:pPr>
      <w:ins w:id="964" w:author="Emmanuel Thomas" w:date="2025-10-12T12:06:00Z" w16du:dateUtc="2025-10-12T10:06:00Z">
        <w:r w:rsidRPr="00304146">
          <w:rPr>
            <w:rFonts w:ascii="Courier New" w:hAnsi="Courier New" w:cs="Courier New"/>
            <w:color w:val="808080" w:themeColor="background1" w:themeShade="80"/>
            <w:sz w:val="20"/>
            <w:szCs w:val="20"/>
            <w:lang w:val="en-GB" w:eastAsia="zh-CN"/>
          </w:rPr>
          <w:t>unsigned int(32) code;</w:t>
        </w:r>
      </w:ins>
    </w:p>
    <w:p w14:paraId="03EEB6D3" w14:textId="77777777" w:rsidR="00304146" w:rsidRPr="00304146" w:rsidRDefault="00304146" w:rsidP="00304146">
      <w:pPr>
        <w:widowControl/>
        <w:autoSpaceDE/>
        <w:ind w:left="720"/>
        <w:contextualSpacing/>
        <w:jc w:val="both"/>
        <w:rPr>
          <w:ins w:id="965" w:author="Emmanuel Thomas" w:date="2025-10-12T12:06:00Z" w16du:dateUtc="2025-10-12T10:06:00Z"/>
          <w:rFonts w:ascii="Courier New" w:hAnsi="Courier New" w:cs="Courier New"/>
          <w:color w:val="808080" w:themeColor="background1" w:themeShade="80"/>
          <w:sz w:val="20"/>
          <w:szCs w:val="20"/>
          <w:lang w:val="en-GB" w:eastAsia="zh-CN"/>
        </w:rPr>
      </w:pPr>
      <w:ins w:id="966" w:author="Emmanuel Thomas" w:date="2025-10-12T12:06:00Z" w16du:dateUtc="2025-10-12T10:06:00Z">
        <w:r w:rsidRPr="00304146">
          <w:rPr>
            <w:rFonts w:ascii="Courier New" w:hAnsi="Courier New" w:cs="Courier New"/>
            <w:color w:val="808080" w:themeColor="background1" w:themeShade="80"/>
            <w:sz w:val="20"/>
            <w:szCs w:val="20"/>
            <w:lang w:val="en-GB" w:eastAsia="zh-CN"/>
          </w:rPr>
          <w:t>switch (code) {</w:t>
        </w:r>
      </w:ins>
    </w:p>
    <w:p w14:paraId="77E8632A" w14:textId="77777777" w:rsidR="00304146" w:rsidRPr="00304146" w:rsidRDefault="00304146" w:rsidP="00304146">
      <w:pPr>
        <w:widowControl/>
        <w:autoSpaceDE/>
        <w:ind w:left="720"/>
        <w:contextualSpacing/>
        <w:jc w:val="both"/>
        <w:rPr>
          <w:ins w:id="967" w:author="Emmanuel Thomas" w:date="2025-10-12T12:06:00Z" w16du:dateUtc="2025-10-12T10:06:00Z"/>
          <w:rFonts w:ascii="Courier New" w:hAnsi="Courier New" w:cs="Courier New"/>
          <w:color w:val="808080" w:themeColor="background1" w:themeShade="80"/>
          <w:sz w:val="20"/>
          <w:szCs w:val="20"/>
          <w:lang w:val="en-GB" w:eastAsia="zh-CN"/>
        </w:rPr>
      </w:pPr>
      <w:ins w:id="968" w:author="Emmanuel Thomas" w:date="2025-10-12T12:06:00Z" w16du:dateUtc="2025-10-12T10:06:00Z">
        <w:r w:rsidRPr="00304146">
          <w:rPr>
            <w:rFonts w:ascii="Courier New" w:hAnsi="Courier New" w:cs="Courier New"/>
            <w:color w:val="808080" w:themeColor="background1" w:themeShade="80"/>
            <w:sz w:val="20"/>
            <w:szCs w:val="20"/>
            <w:lang w:val="en-GB" w:eastAsia="zh-CN"/>
          </w:rPr>
          <w:t xml:space="preserve">  case 0:</w:t>
        </w:r>
      </w:ins>
    </w:p>
    <w:p w14:paraId="29312A09" w14:textId="77777777" w:rsidR="00304146" w:rsidRPr="00304146" w:rsidRDefault="00304146" w:rsidP="00304146">
      <w:pPr>
        <w:widowControl/>
        <w:autoSpaceDE/>
        <w:ind w:left="720"/>
        <w:contextualSpacing/>
        <w:jc w:val="both"/>
        <w:rPr>
          <w:ins w:id="969" w:author="Emmanuel Thomas" w:date="2025-10-12T12:06:00Z" w16du:dateUtc="2025-10-12T10:06:00Z"/>
          <w:rFonts w:ascii="Courier New" w:hAnsi="Courier New" w:cs="Courier New"/>
          <w:color w:val="808080" w:themeColor="background1" w:themeShade="80"/>
          <w:sz w:val="20"/>
          <w:szCs w:val="20"/>
          <w:lang w:val="en-GB" w:eastAsia="zh-CN"/>
        </w:rPr>
      </w:pPr>
      <w:ins w:id="970" w:author="Emmanuel Thomas" w:date="2025-10-12T12:06:00Z" w16du:dateUtc="2025-10-12T10:06:00Z">
        <w:r w:rsidRPr="00304146">
          <w:rPr>
            <w:rFonts w:ascii="Courier New" w:hAnsi="Courier New" w:cs="Courier New"/>
            <w:color w:val="808080" w:themeColor="background1" w:themeShade="80"/>
            <w:sz w:val="20"/>
            <w:szCs w:val="20"/>
            <w:lang w:val="en-GB" w:eastAsia="zh-CN"/>
          </w:rPr>
          <w:t xml:space="preserve">    Foo f1;</w:t>
        </w:r>
      </w:ins>
    </w:p>
    <w:p w14:paraId="5E2664C6" w14:textId="77777777" w:rsidR="00304146" w:rsidRPr="00304146" w:rsidRDefault="00304146" w:rsidP="00304146">
      <w:pPr>
        <w:widowControl/>
        <w:autoSpaceDE/>
        <w:ind w:left="720"/>
        <w:contextualSpacing/>
        <w:jc w:val="both"/>
        <w:rPr>
          <w:ins w:id="971" w:author="Emmanuel Thomas" w:date="2025-10-12T12:06:00Z" w16du:dateUtc="2025-10-12T10:06:00Z"/>
          <w:rFonts w:ascii="Courier New" w:hAnsi="Courier New" w:cs="Courier New"/>
          <w:color w:val="808080" w:themeColor="background1" w:themeShade="80"/>
          <w:sz w:val="20"/>
          <w:szCs w:val="20"/>
          <w:lang w:val="en-GB" w:eastAsia="zh-CN"/>
        </w:rPr>
      </w:pPr>
      <w:ins w:id="972" w:author="Emmanuel Thomas" w:date="2025-10-12T12:06:00Z" w16du:dateUtc="2025-10-12T10:06:00Z">
        <w:r w:rsidRPr="00304146">
          <w:rPr>
            <w:rFonts w:ascii="Courier New" w:hAnsi="Courier New" w:cs="Courier New"/>
            <w:color w:val="808080" w:themeColor="background1" w:themeShade="80"/>
            <w:sz w:val="20"/>
            <w:szCs w:val="20"/>
            <w:lang w:val="en-GB" w:eastAsia="zh-CN"/>
          </w:rPr>
          <w:lastRenderedPageBreak/>
          <w:t xml:space="preserve">    // flow through to case 1</w:t>
        </w:r>
      </w:ins>
    </w:p>
    <w:p w14:paraId="01F4E10A" w14:textId="77777777" w:rsidR="00304146" w:rsidRPr="00304146" w:rsidRDefault="00304146" w:rsidP="00304146">
      <w:pPr>
        <w:widowControl/>
        <w:autoSpaceDE/>
        <w:ind w:left="720"/>
        <w:contextualSpacing/>
        <w:jc w:val="both"/>
        <w:rPr>
          <w:ins w:id="973" w:author="Emmanuel Thomas" w:date="2025-10-12T12:06:00Z" w16du:dateUtc="2025-10-12T10:06:00Z"/>
          <w:rFonts w:ascii="Courier New" w:hAnsi="Courier New" w:cs="Courier New"/>
          <w:color w:val="808080" w:themeColor="background1" w:themeShade="80"/>
          <w:sz w:val="20"/>
          <w:szCs w:val="20"/>
          <w:lang w:val="en-GB" w:eastAsia="zh-CN"/>
        </w:rPr>
      </w:pPr>
      <w:ins w:id="974" w:author="Emmanuel Thomas" w:date="2025-10-12T12:06:00Z" w16du:dateUtc="2025-10-12T10:06:00Z">
        <w:r w:rsidRPr="00304146">
          <w:rPr>
            <w:rFonts w:ascii="Courier New" w:hAnsi="Courier New" w:cs="Courier New"/>
            <w:color w:val="808080" w:themeColor="background1" w:themeShade="80"/>
            <w:sz w:val="20"/>
            <w:szCs w:val="20"/>
            <w:lang w:val="en-GB" w:eastAsia="zh-CN"/>
          </w:rPr>
          <w:t xml:space="preserve">  case 1: {</w:t>
        </w:r>
      </w:ins>
    </w:p>
    <w:p w14:paraId="2A69FFB2" w14:textId="77777777" w:rsidR="00304146" w:rsidRPr="00304146" w:rsidRDefault="00304146" w:rsidP="00304146">
      <w:pPr>
        <w:widowControl/>
        <w:autoSpaceDE/>
        <w:ind w:left="720"/>
        <w:contextualSpacing/>
        <w:jc w:val="both"/>
        <w:rPr>
          <w:ins w:id="975" w:author="Emmanuel Thomas" w:date="2025-10-12T12:06:00Z" w16du:dateUtc="2025-10-12T10:06:00Z"/>
          <w:rFonts w:ascii="Courier New" w:hAnsi="Courier New" w:cs="Courier New"/>
          <w:color w:val="808080" w:themeColor="background1" w:themeShade="80"/>
          <w:sz w:val="20"/>
          <w:szCs w:val="20"/>
          <w:lang w:val="en-GB" w:eastAsia="zh-CN"/>
        </w:rPr>
      </w:pPr>
      <w:ins w:id="976" w:author="Emmanuel Thomas" w:date="2025-10-12T12:06:00Z" w16du:dateUtc="2025-10-12T10:06:00Z">
        <w:r w:rsidRPr="00304146">
          <w:rPr>
            <w:rFonts w:ascii="Courier New" w:hAnsi="Courier New" w:cs="Courier New"/>
            <w:color w:val="808080" w:themeColor="background1" w:themeShade="80"/>
            <w:sz w:val="20"/>
            <w:szCs w:val="20"/>
            <w:lang w:val="en-GB" w:eastAsia="zh-CN"/>
          </w:rPr>
          <w:t xml:space="preserve">    Foo f1; // invalid duplicate definition</w:t>
        </w:r>
        <w:r w:rsidRPr="00304146">
          <w:rPr>
            <w:rFonts w:ascii="Courier New" w:hAnsi="Courier New" w:cs="Courier New"/>
            <w:b/>
            <w:bCs/>
            <w:color w:val="76923C" w:themeColor="accent3" w:themeShade="BF"/>
            <w:sz w:val="20"/>
            <w:szCs w:val="20"/>
            <w:lang w:val="en-GB" w:eastAsia="zh-CN"/>
          </w:rPr>
          <w:t xml:space="preserve"> if code == 0</w:t>
        </w:r>
        <w:r w:rsidRPr="00304146">
          <w:rPr>
            <w:rFonts w:ascii="Courier New" w:hAnsi="Courier New" w:cs="Courier New"/>
            <w:color w:val="76923C" w:themeColor="accent3" w:themeShade="BF"/>
            <w:sz w:val="20"/>
            <w:szCs w:val="20"/>
            <w:lang w:val="en-GB" w:eastAsia="zh-CN"/>
          </w:rPr>
          <w:t xml:space="preserve"> </w:t>
        </w:r>
      </w:ins>
    </w:p>
    <w:p w14:paraId="3F8318F2" w14:textId="77777777" w:rsidR="00304146" w:rsidRPr="00304146" w:rsidRDefault="00304146" w:rsidP="00304146">
      <w:pPr>
        <w:widowControl/>
        <w:autoSpaceDE/>
        <w:ind w:left="720"/>
        <w:contextualSpacing/>
        <w:jc w:val="both"/>
        <w:rPr>
          <w:ins w:id="977" w:author="Emmanuel Thomas" w:date="2025-10-12T12:06:00Z" w16du:dateUtc="2025-10-12T10:06:00Z"/>
          <w:rFonts w:ascii="Courier New" w:hAnsi="Courier New" w:cs="Courier New"/>
          <w:color w:val="808080" w:themeColor="background1" w:themeShade="80"/>
          <w:sz w:val="20"/>
          <w:szCs w:val="20"/>
          <w:lang w:eastAsia="zh-CN"/>
        </w:rPr>
      </w:pPr>
      <w:ins w:id="978" w:author="Emmanuel Thomas" w:date="2025-10-12T12:06:00Z" w16du:dateUtc="2025-10-12T10:06:00Z">
        <w:r w:rsidRPr="00304146">
          <w:rPr>
            <w:rFonts w:ascii="Courier New" w:hAnsi="Courier New" w:cs="Courier New"/>
            <w:color w:val="808080" w:themeColor="background1" w:themeShade="80"/>
            <w:sz w:val="20"/>
            <w:szCs w:val="20"/>
            <w:lang w:eastAsia="zh-CN"/>
          </w:rPr>
          <w:t>}</w:t>
        </w:r>
      </w:ins>
    </w:p>
    <w:p w14:paraId="2360DF1F" w14:textId="77777777" w:rsidR="00304146" w:rsidRPr="00304146" w:rsidRDefault="00304146" w:rsidP="00304146">
      <w:pPr>
        <w:widowControl/>
        <w:autoSpaceDE/>
        <w:jc w:val="both"/>
        <w:rPr>
          <w:ins w:id="979" w:author="Emmanuel Thomas" w:date="2025-10-12T12:06:00Z" w16du:dateUtc="2025-10-12T10:06:00Z"/>
          <w:sz w:val="20"/>
          <w:szCs w:val="20"/>
          <w:lang w:eastAsia="zh-CN"/>
        </w:rPr>
      </w:pPr>
    </w:p>
    <w:p w14:paraId="565C6E9E" w14:textId="77777777" w:rsidR="00304146" w:rsidRPr="00304146" w:rsidRDefault="00304146" w:rsidP="00304146">
      <w:pPr>
        <w:ind w:left="720"/>
        <w:jc w:val="both"/>
        <w:rPr>
          <w:ins w:id="980" w:author="Emmanuel Thomas" w:date="2025-10-12T12:06:00Z" w16du:dateUtc="2025-10-12T10:06:00Z"/>
          <w:color w:val="808080" w:themeColor="background1" w:themeShade="80"/>
          <w:sz w:val="20"/>
          <w:szCs w:val="20"/>
          <w:lang w:val="en-GB" w:eastAsia="zh-CN"/>
        </w:rPr>
      </w:pPr>
      <w:ins w:id="981" w:author="Emmanuel Thomas" w:date="2025-10-12T12:06:00Z" w16du:dateUtc="2025-10-12T10:06:00Z">
        <w:r w:rsidRPr="00304146">
          <w:rPr>
            <w:color w:val="808080" w:themeColor="background1" w:themeShade="80"/>
            <w:sz w:val="20"/>
            <w:szCs w:val="20"/>
            <w:lang w:val="en-GB" w:eastAsia="zh-CN"/>
          </w:rPr>
          <w:t xml:space="preserve">Elementary data type parsed variables, class variables, string parsed variables and array parsed variables may be defined within the body of a loop, however </w:t>
        </w:r>
        <w:r w:rsidRPr="00304146">
          <w:rPr>
            <w:strike/>
            <w:color w:val="EE0000"/>
            <w:sz w:val="20"/>
            <w:szCs w:val="20"/>
            <w:lang w:val="en-GB" w:eastAsia="zh-CN"/>
          </w:rPr>
          <w:t>it is considered an error condition</w:t>
        </w:r>
        <w:r w:rsidRPr="00304146">
          <w:rPr>
            <w:color w:val="808080" w:themeColor="background1" w:themeShade="80"/>
            <w:sz w:val="20"/>
            <w:szCs w:val="20"/>
            <w:lang w:val="en-GB" w:eastAsia="zh-CN"/>
          </w:rPr>
          <w:t xml:space="preserve"> </w:t>
        </w:r>
        <w:r w:rsidRPr="00304146">
          <w:rPr>
            <w:b/>
            <w:bCs/>
            <w:color w:val="76923C" w:themeColor="accent3" w:themeShade="BF"/>
            <w:sz w:val="20"/>
            <w:szCs w:val="20"/>
            <w:lang w:val="en-GB" w:eastAsia="zh-CN"/>
          </w:rPr>
          <w:t>a processing error will occur</w:t>
        </w:r>
        <w:r w:rsidRPr="00304146">
          <w:rPr>
            <w:color w:val="808080" w:themeColor="background1" w:themeShade="80"/>
            <w:sz w:val="20"/>
            <w:szCs w:val="20"/>
            <w:lang w:val="en-GB" w:eastAsia="zh-CN"/>
          </w:rPr>
          <w:t xml:space="preserve"> if the </w:t>
        </w:r>
        <w:r w:rsidRPr="00304146">
          <w:rPr>
            <w:strike/>
            <w:color w:val="EE0000"/>
            <w:sz w:val="20"/>
            <w:szCs w:val="20"/>
            <w:lang w:val="en-GB" w:eastAsia="zh-CN"/>
          </w:rPr>
          <w:t>parsing</w:t>
        </w:r>
        <w:r w:rsidRPr="00304146">
          <w:rPr>
            <w:color w:val="EE0000"/>
            <w:sz w:val="20"/>
            <w:szCs w:val="20"/>
            <w:lang w:val="en-GB" w:eastAsia="zh-CN"/>
          </w:rPr>
          <w:t xml:space="preserve"> </w:t>
        </w:r>
        <w:r w:rsidRPr="00304146">
          <w:rPr>
            <w:color w:val="808080" w:themeColor="background1" w:themeShade="80"/>
            <w:sz w:val="20"/>
            <w:szCs w:val="20"/>
            <w:lang w:val="en-GB" w:eastAsia="zh-CN"/>
          </w:rPr>
          <w:t>control flow results in the redefinition of such class scoped member elements. For example:</w:t>
        </w:r>
      </w:ins>
    </w:p>
    <w:p w14:paraId="330C92BE" w14:textId="77777777" w:rsidR="00304146" w:rsidRPr="00304146" w:rsidRDefault="00304146" w:rsidP="00304146">
      <w:pPr>
        <w:ind w:left="720"/>
        <w:rPr>
          <w:ins w:id="982" w:author="Emmanuel Thomas" w:date="2025-10-12T12:06:00Z" w16du:dateUtc="2025-10-12T10:06:00Z"/>
          <w:color w:val="808080" w:themeColor="background1" w:themeShade="80"/>
          <w:sz w:val="20"/>
          <w:szCs w:val="20"/>
          <w:lang w:val="en-GB" w:eastAsia="zh-CN"/>
        </w:rPr>
      </w:pPr>
    </w:p>
    <w:p w14:paraId="046659B8" w14:textId="77777777" w:rsidR="00304146" w:rsidRPr="00304146" w:rsidRDefault="00304146" w:rsidP="00304146">
      <w:pPr>
        <w:ind w:left="720"/>
        <w:rPr>
          <w:ins w:id="983" w:author="Emmanuel Thomas" w:date="2025-10-12T12:06:00Z" w16du:dateUtc="2025-10-12T10:06:00Z"/>
          <w:color w:val="808080" w:themeColor="background1" w:themeShade="80"/>
          <w:sz w:val="20"/>
          <w:szCs w:val="20"/>
          <w:lang w:val="en-GB" w:eastAsia="zh-CN"/>
        </w:rPr>
      </w:pPr>
      <w:ins w:id="984" w:author="Emmanuel Thomas" w:date="2025-10-12T12:06:00Z" w16du:dateUtc="2025-10-12T10:06:00Z">
        <w:r w:rsidRPr="00304146">
          <w:rPr>
            <w:color w:val="808080" w:themeColor="background1" w:themeShade="80"/>
            <w:sz w:val="20"/>
            <w:szCs w:val="20"/>
            <w:lang w:val="en-GB" w:eastAsia="zh-CN"/>
          </w:rPr>
          <w:t xml:space="preserve">EXAMPLE 3 </w:t>
        </w:r>
      </w:ins>
    </w:p>
    <w:p w14:paraId="658CA163" w14:textId="77777777" w:rsidR="00304146" w:rsidRPr="00304146" w:rsidRDefault="00304146" w:rsidP="00304146">
      <w:pPr>
        <w:ind w:left="720"/>
        <w:rPr>
          <w:ins w:id="985" w:author="Emmanuel Thomas" w:date="2025-10-12T12:06:00Z" w16du:dateUtc="2025-10-12T10:06:00Z"/>
          <w:color w:val="808080" w:themeColor="background1" w:themeShade="80"/>
          <w:sz w:val="20"/>
          <w:szCs w:val="20"/>
          <w:lang w:eastAsia="zh-CN"/>
        </w:rPr>
      </w:pPr>
    </w:p>
    <w:p w14:paraId="5F183FFC" w14:textId="77777777" w:rsidR="00304146" w:rsidRPr="00304146" w:rsidRDefault="00304146" w:rsidP="00304146">
      <w:pPr>
        <w:ind w:left="720"/>
        <w:rPr>
          <w:ins w:id="986" w:author="Emmanuel Thomas" w:date="2025-10-12T12:06:00Z" w16du:dateUtc="2025-10-12T10:06:00Z"/>
          <w:rFonts w:ascii="Courier New" w:hAnsi="Courier New" w:cs="Courier New"/>
          <w:color w:val="808080" w:themeColor="background1" w:themeShade="80"/>
          <w:sz w:val="20"/>
          <w:szCs w:val="20"/>
          <w:lang w:eastAsia="zh-CN"/>
        </w:rPr>
      </w:pPr>
      <w:ins w:id="987" w:author="Emmanuel Thomas" w:date="2025-10-12T12:06:00Z" w16du:dateUtc="2025-10-12T10:06:00Z">
        <w:r w:rsidRPr="00304146">
          <w:rPr>
            <w:rFonts w:ascii="Courier New" w:hAnsi="Courier New" w:cs="Courier New"/>
            <w:color w:val="808080" w:themeColor="background1" w:themeShade="80"/>
            <w:sz w:val="20"/>
            <w:szCs w:val="20"/>
            <w:lang w:eastAsia="zh-CN"/>
          </w:rPr>
          <w:t>class Looped {</w:t>
        </w:r>
      </w:ins>
    </w:p>
    <w:p w14:paraId="405B8B67" w14:textId="77777777" w:rsidR="00304146" w:rsidRPr="00304146" w:rsidRDefault="00304146" w:rsidP="00304146">
      <w:pPr>
        <w:ind w:left="720"/>
        <w:rPr>
          <w:ins w:id="988" w:author="Emmanuel Thomas" w:date="2025-10-12T12:06:00Z" w16du:dateUtc="2025-10-12T10:06:00Z"/>
          <w:rFonts w:ascii="Courier New" w:hAnsi="Courier New" w:cs="Courier New"/>
          <w:color w:val="808080" w:themeColor="background1" w:themeShade="80"/>
          <w:sz w:val="20"/>
          <w:szCs w:val="20"/>
          <w:lang w:eastAsia="zh-CN"/>
        </w:rPr>
      </w:pPr>
      <w:ins w:id="989"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  int(4) count;</w:t>
        </w:r>
      </w:ins>
    </w:p>
    <w:p w14:paraId="12FFB4A1" w14:textId="77777777" w:rsidR="00304146" w:rsidRPr="00304146" w:rsidRDefault="00304146" w:rsidP="00304146">
      <w:pPr>
        <w:ind w:left="720"/>
        <w:rPr>
          <w:ins w:id="990" w:author="Emmanuel Thomas" w:date="2025-10-12T12:06:00Z" w16du:dateUtc="2025-10-12T10:06:00Z"/>
          <w:rFonts w:ascii="Courier New" w:hAnsi="Courier New" w:cs="Courier New"/>
          <w:color w:val="808080" w:themeColor="background1" w:themeShade="80"/>
          <w:sz w:val="20"/>
          <w:szCs w:val="20"/>
          <w:lang w:eastAsia="zh-CN"/>
        </w:rPr>
      </w:pPr>
      <w:ins w:id="991"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  computed int </w:t>
        </w:r>
        <w:proofErr w:type="spellStart"/>
        <w:r w:rsidRPr="00304146">
          <w:rPr>
            <w:rFonts w:ascii="Courier New" w:hAnsi="Courier New" w:cs="Courier New"/>
            <w:color w:val="808080" w:themeColor="background1" w:themeShade="80"/>
            <w:sz w:val="20"/>
            <w:szCs w:val="20"/>
            <w:lang w:eastAsia="zh-CN"/>
          </w:rPr>
          <w:t>i</w:t>
        </w:r>
        <w:proofErr w:type="spellEnd"/>
        <w:r w:rsidRPr="00304146">
          <w:rPr>
            <w:rFonts w:ascii="Courier New" w:hAnsi="Courier New" w:cs="Courier New"/>
            <w:color w:val="808080" w:themeColor="background1" w:themeShade="80"/>
            <w:sz w:val="20"/>
            <w:szCs w:val="20"/>
            <w:lang w:eastAsia="zh-CN"/>
          </w:rPr>
          <w:t>;</w:t>
        </w:r>
      </w:ins>
    </w:p>
    <w:p w14:paraId="76C13F87" w14:textId="77777777" w:rsidR="00304146" w:rsidRPr="00304146" w:rsidRDefault="00304146" w:rsidP="00304146">
      <w:pPr>
        <w:ind w:left="720"/>
        <w:rPr>
          <w:ins w:id="992" w:author="Emmanuel Thomas" w:date="2025-10-12T12:06:00Z" w16du:dateUtc="2025-10-12T10:06:00Z"/>
          <w:rFonts w:ascii="Courier New" w:hAnsi="Courier New" w:cs="Courier New"/>
          <w:color w:val="808080" w:themeColor="background1" w:themeShade="80"/>
          <w:sz w:val="20"/>
          <w:szCs w:val="20"/>
          <w:lang w:eastAsia="zh-CN"/>
        </w:rPr>
      </w:pPr>
      <w:ins w:id="993"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  for (</w:t>
        </w:r>
        <w:proofErr w:type="spellStart"/>
        <w:r w:rsidRPr="00304146">
          <w:rPr>
            <w:rFonts w:ascii="Courier New" w:hAnsi="Courier New" w:cs="Courier New"/>
            <w:color w:val="808080" w:themeColor="background1" w:themeShade="80"/>
            <w:sz w:val="20"/>
            <w:szCs w:val="20"/>
            <w:lang w:eastAsia="zh-CN"/>
          </w:rPr>
          <w:t>i</w:t>
        </w:r>
        <w:proofErr w:type="spellEnd"/>
        <w:r w:rsidRPr="00304146">
          <w:rPr>
            <w:rFonts w:ascii="Courier New" w:hAnsi="Courier New" w:cs="Courier New"/>
            <w:color w:val="808080" w:themeColor="background1" w:themeShade="80"/>
            <w:sz w:val="20"/>
            <w:szCs w:val="20"/>
            <w:lang w:eastAsia="zh-CN"/>
          </w:rPr>
          <w:t xml:space="preserve"> = 0; </w:t>
        </w:r>
        <w:proofErr w:type="spellStart"/>
        <w:r w:rsidRPr="00304146">
          <w:rPr>
            <w:rFonts w:ascii="Courier New" w:hAnsi="Courier New" w:cs="Courier New"/>
            <w:color w:val="808080" w:themeColor="background1" w:themeShade="80"/>
            <w:sz w:val="20"/>
            <w:szCs w:val="20"/>
            <w:lang w:eastAsia="zh-CN"/>
          </w:rPr>
          <w:t>i</w:t>
        </w:r>
        <w:proofErr w:type="spellEnd"/>
        <w:r w:rsidRPr="00304146">
          <w:rPr>
            <w:rFonts w:ascii="Courier New" w:hAnsi="Courier New" w:cs="Courier New"/>
            <w:color w:val="808080" w:themeColor="background1" w:themeShade="80"/>
            <w:sz w:val="20"/>
            <w:szCs w:val="20"/>
            <w:lang w:eastAsia="zh-CN"/>
          </w:rPr>
          <w:t xml:space="preserve"> &lt; count; </w:t>
        </w:r>
        <w:proofErr w:type="spellStart"/>
        <w:r w:rsidRPr="00304146">
          <w:rPr>
            <w:rFonts w:ascii="Courier New" w:hAnsi="Courier New" w:cs="Courier New"/>
            <w:color w:val="808080" w:themeColor="background1" w:themeShade="80"/>
            <w:sz w:val="20"/>
            <w:szCs w:val="20"/>
            <w:lang w:eastAsia="zh-CN"/>
          </w:rPr>
          <w:t>i</w:t>
        </w:r>
        <w:proofErr w:type="spellEnd"/>
        <w:r w:rsidRPr="00304146">
          <w:rPr>
            <w:rFonts w:ascii="Courier New" w:hAnsi="Courier New" w:cs="Courier New"/>
            <w:color w:val="808080" w:themeColor="background1" w:themeShade="80"/>
            <w:sz w:val="20"/>
            <w:szCs w:val="20"/>
            <w:lang w:eastAsia="zh-CN"/>
          </w:rPr>
          <w:t>++) {</w:t>
        </w:r>
      </w:ins>
    </w:p>
    <w:p w14:paraId="6EAF2356" w14:textId="77777777" w:rsidR="00304146" w:rsidRPr="00304146" w:rsidRDefault="00304146" w:rsidP="00304146">
      <w:pPr>
        <w:ind w:left="720"/>
        <w:rPr>
          <w:ins w:id="994" w:author="Emmanuel Thomas" w:date="2025-10-12T12:06:00Z" w16du:dateUtc="2025-10-12T10:06:00Z"/>
          <w:rFonts w:ascii="Courier New" w:hAnsi="Courier New" w:cs="Courier New"/>
          <w:color w:val="808080" w:themeColor="background1" w:themeShade="80"/>
          <w:sz w:val="20"/>
          <w:szCs w:val="20"/>
          <w:lang w:eastAsia="zh-CN"/>
        </w:rPr>
      </w:pPr>
      <w:ins w:id="995"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    int(8) offset;    // if count &gt; 1 a</w:t>
        </w:r>
        <w:r w:rsidRPr="00304146">
          <w:rPr>
            <w:rFonts w:ascii="Courier New" w:hAnsi="Courier New" w:cs="Courier New"/>
            <w:strike/>
            <w:color w:val="EE0000"/>
            <w:sz w:val="20"/>
            <w:szCs w:val="20"/>
            <w:lang w:eastAsia="zh-CN"/>
          </w:rPr>
          <w:t>n</w:t>
        </w:r>
        <w:r w:rsidRPr="00304146">
          <w:rPr>
            <w:rFonts w:ascii="Courier New" w:hAnsi="Courier New" w:cs="Courier New"/>
            <w:color w:val="808080" w:themeColor="background1" w:themeShade="80"/>
            <w:sz w:val="20"/>
            <w:szCs w:val="20"/>
            <w:lang w:eastAsia="zh-CN"/>
          </w:rPr>
          <w:t xml:space="preserve"> </w:t>
        </w:r>
        <w:r w:rsidRPr="00304146">
          <w:rPr>
            <w:rFonts w:ascii="Courier New" w:hAnsi="Courier New" w:cs="Courier New"/>
            <w:b/>
            <w:bCs/>
            <w:color w:val="76923C" w:themeColor="accent3" w:themeShade="BF"/>
            <w:sz w:val="20"/>
            <w:szCs w:val="20"/>
            <w:lang w:eastAsia="zh-CN"/>
          </w:rPr>
          <w:t>processing</w:t>
        </w:r>
        <w:r w:rsidRPr="00304146">
          <w:rPr>
            <w:rFonts w:ascii="Courier New" w:hAnsi="Courier New" w:cs="Courier New"/>
            <w:color w:val="76923C" w:themeColor="accent3" w:themeShade="BF"/>
            <w:sz w:val="20"/>
            <w:szCs w:val="20"/>
            <w:lang w:eastAsia="zh-CN"/>
          </w:rPr>
          <w:t xml:space="preserve"> </w:t>
        </w:r>
        <w:r w:rsidRPr="00304146">
          <w:rPr>
            <w:rFonts w:ascii="Courier New" w:hAnsi="Courier New" w:cs="Courier New"/>
            <w:color w:val="808080" w:themeColor="background1" w:themeShade="80"/>
            <w:sz w:val="20"/>
            <w:szCs w:val="20"/>
            <w:lang w:eastAsia="zh-CN"/>
          </w:rPr>
          <w:t xml:space="preserve">error </w:t>
        </w:r>
        <w:r w:rsidRPr="00304146">
          <w:rPr>
            <w:rFonts w:ascii="Courier New" w:hAnsi="Courier New" w:cs="Courier New"/>
            <w:strike/>
            <w:color w:val="EE0000"/>
            <w:sz w:val="20"/>
            <w:szCs w:val="20"/>
            <w:lang w:eastAsia="zh-CN"/>
          </w:rPr>
          <w:t>condition</w:t>
        </w:r>
        <w:r w:rsidRPr="00304146">
          <w:rPr>
            <w:rFonts w:ascii="Courier New" w:hAnsi="Courier New" w:cs="Courier New"/>
            <w:color w:val="EE0000"/>
            <w:sz w:val="20"/>
            <w:szCs w:val="20"/>
            <w:lang w:eastAsia="zh-CN"/>
          </w:rPr>
          <w:t xml:space="preserve"> </w:t>
        </w:r>
        <w:r w:rsidRPr="00304146">
          <w:rPr>
            <w:rFonts w:ascii="Courier New" w:hAnsi="Courier New" w:cs="Courier New"/>
            <w:color w:val="808080" w:themeColor="background1" w:themeShade="80"/>
            <w:sz w:val="20"/>
            <w:szCs w:val="20"/>
            <w:lang w:eastAsia="zh-CN"/>
          </w:rPr>
          <w:t>will occur as</w:t>
        </w:r>
      </w:ins>
    </w:p>
    <w:p w14:paraId="4FEB9FD7" w14:textId="77777777" w:rsidR="00304146" w:rsidRPr="00304146" w:rsidRDefault="00304146" w:rsidP="00304146">
      <w:pPr>
        <w:ind w:left="720"/>
        <w:rPr>
          <w:ins w:id="996" w:author="Emmanuel Thomas" w:date="2025-10-12T12:06:00Z" w16du:dateUtc="2025-10-12T10:06:00Z"/>
          <w:rFonts w:ascii="Courier New" w:hAnsi="Courier New" w:cs="Courier New"/>
          <w:color w:val="808080" w:themeColor="background1" w:themeShade="80"/>
          <w:sz w:val="20"/>
          <w:szCs w:val="20"/>
          <w:lang w:eastAsia="zh-CN"/>
        </w:rPr>
      </w:pPr>
      <w:ins w:id="997"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                      //    offset is redefined</w:t>
        </w:r>
      </w:ins>
    </w:p>
    <w:p w14:paraId="1D5FCFDA" w14:textId="77777777" w:rsidR="00304146" w:rsidRPr="00304146" w:rsidRDefault="00304146" w:rsidP="00304146">
      <w:pPr>
        <w:ind w:left="720"/>
        <w:rPr>
          <w:ins w:id="998" w:author="Emmanuel Thomas" w:date="2025-10-12T12:06:00Z" w16du:dateUtc="2025-10-12T10:06:00Z"/>
          <w:rFonts w:ascii="Courier New" w:hAnsi="Courier New" w:cs="Courier New"/>
          <w:color w:val="808080" w:themeColor="background1" w:themeShade="80"/>
          <w:sz w:val="20"/>
          <w:szCs w:val="20"/>
          <w:lang w:eastAsia="zh-CN"/>
        </w:rPr>
      </w:pPr>
      <w:ins w:id="999"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    int(4) vertex[2]; // if count &gt; 1 a</w:t>
        </w:r>
        <w:r w:rsidRPr="00304146">
          <w:rPr>
            <w:rFonts w:ascii="Courier New" w:hAnsi="Courier New" w:cs="Courier New"/>
            <w:strike/>
            <w:color w:val="EE0000"/>
            <w:sz w:val="20"/>
            <w:szCs w:val="20"/>
            <w:lang w:eastAsia="zh-CN"/>
          </w:rPr>
          <w:t>n</w:t>
        </w:r>
        <w:r w:rsidRPr="00304146">
          <w:rPr>
            <w:rFonts w:ascii="Courier New" w:hAnsi="Courier New" w:cs="Courier New"/>
            <w:color w:val="808080" w:themeColor="background1" w:themeShade="80"/>
            <w:sz w:val="20"/>
            <w:szCs w:val="20"/>
            <w:lang w:eastAsia="zh-CN"/>
          </w:rPr>
          <w:t xml:space="preserve"> </w:t>
        </w:r>
        <w:r w:rsidRPr="00304146">
          <w:rPr>
            <w:rFonts w:ascii="Courier New" w:hAnsi="Courier New" w:cs="Courier New"/>
            <w:b/>
            <w:bCs/>
            <w:color w:val="76923C" w:themeColor="accent3" w:themeShade="BF"/>
            <w:sz w:val="20"/>
            <w:szCs w:val="20"/>
            <w:lang w:eastAsia="zh-CN"/>
          </w:rPr>
          <w:t>processing</w:t>
        </w:r>
        <w:r w:rsidRPr="00304146">
          <w:rPr>
            <w:rFonts w:ascii="Courier New" w:hAnsi="Courier New" w:cs="Courier New"/>
            <w:color w:val="76923C" w:themeColor="accent3" w:themeShade="BF"/>
            <w:sz w:val="20"/>
            <w:szCs w:val="20"/>
            <w:lang w:eastAsia="zh-CN"/>
          </w:rPr>
          <w:t xml:space="preserve"> </w:t>
        </w:r>
        <w:r w:rsidRPr="00304146">
          <w:rPr>
            <w:rFonts w:ascii="Courier New" w:hAnsi="Courier New" w:cs="Courier New"/>
            <w:color w:val="808080" w:themeColor="background1" w:themeShade="80"/>
            <w:sz w:val="20"/>
            <w:szCs w:val="20"/>
            <w:lang w:eastAsia="zh-CN"/>
          </w:rPr>
          <w:t xml:space="preserve">error </w:t>
        </w:r>
        <w:r w:rsidRPr="00304146">
          <w:rPr>
            <w:rFonts w:ascii="Courier New" w:hAnsi="Courier New" w:cs="Courier New"/>
            <w:strike/>
            <w:color w:val="EE0000"/>
            <w:sz w:val="20"/>
            <w:szCs w:val="20"/>
            <w:lang w:eastAsia="zh-CN"/>
          </w:rPr>
          <w:t>condition</w:t>
        </w:r>
        <w:r w:rsidRPr="00304146">
          <w:rPr>
            <w:rFonts w:ascii="Courier New" w:hAnsi="Courier New" w:cs="Courier New"/>
            <w:color w:val="EE0000"/>
            <w:sz w:val="20"/>
            <w:szCs w:val="20"/>
            <w:lang w:eastAsia="zh-CN"/>
          </w:rPr>
          <w:t xml:space="preserve"> </w:t>
        </w:r>
        <w:r w:rsidRPr="00304146">
          <w:rPr>
            <w:rFonts w:ascii="Courier New" w:hAnsi="Courier New" w:cs="Courier New"/>
            <w:color w:val="808080" w:themeColor="background1" w:themeShade="80"/>
            <w:sz w:val="20"/>
            <w:szCs w:val="20"/>
            <w:lang w:eastAsia="zh-CN"/>
          </w:rPr>
          <w:t>will occur as</w:t>
        </w:r>
      </w:ins>
    </w:p>
    <w:p w14:paraId="7FB5A260" w14:textId="77777777" w:rsidR="00304146" w:rsidRPr="00304146" w:rsidRDefault="00304146" w:rsidP="00304146">
      <w:pPr>
        <w:ind w:left="720"/>
        <w:rPr>
          <w:ins w:id="1000" w:author="Emmanuel Thomas" w:date="2025-10-12T12:06:00Z" w16du:dateUtc="2025-10-12T10:06:00Z"/>
          <w:rFonts w:ascii="Courier New" w:hAnsi="Courier New" w:cs="Courier New"/>
          <w:color w:val="808080" w:themeColor="background1" w:themeShade="80"/>
          <w:sz w:val="20"/>
          <w:szCs w:val="20"/>
          <w:lang w:eastAsia="zh-CN"/>
        </w:rPr>
      </w:pPr>
      <w:ins w:id="1001"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                      //    vertex is redefined  </w:t>
        </w:r>
      </w:ins>
    </w:p>
    <w:p w14:paraId="76234850" w14:textId="77777777" w:rsidR="00304146" w:rsidRPr="00304146" w:rsidRDefault="00304146" w:rsidP="00304146">
      <w:pPr>
        <w:ind w:left="720"/>
        <w:rPr>
          <w:ins w:id="1002" w:author="Emmanuel Thomas" w:date="2025-10-12T12:06:00Z" w16du:dateUtc="2025-10-12T10:06:00Z"/>
          <w:rFonts w:ascii="Courier New" w:hAnsi="Courier New" w:cs="Courier New"/>
          <w:color w:val="808080" w:themeColor="background1" w:themeShade="80"/>
          <w:sz w:val="20"/>
          <w:szCs w:val="20"/>
          <w:lang w:eastAsia="zh-CN"/>
        </w:rPr>
      </w:pPr>
      <w:ins w:id="1003"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  }</w:t>
        </w:r>
      </w:ins>
    </w:p>
    <w:p w14:paraId="429A269D" w14:textId="77777777" w:rsidR="00304146" w:rsidRPr="00304146" w:rsidRDefault="00304146" w:rsidP="00304146">
      <w:pPr>
        <w:ind w:left="720"/>
        <w:rPr>
          <w:ins w:id="1004" w:author="Emmanuel Thomas" w:date="2025-10-12T12:06:00Z" w16du:dateUtc="2025-10-12T10:06:00Z"/>
          <w:rFonts w:ascii="Courier New" w:hAnsi="Courier New" w:cs="Courier New"/>
          <w:color w:val="808080" w:themeColor="background1" w:themeShade="80"/>
          <w:sz w:val="20"/>
          <w:szCs w:val="20"/>
          <w:lang w:eastAsia="zh-CN"/>
        </w:rPr>
      </w:pPr>
      <w:ins w:id="1005" w:author="Emmanuel Thomas" w:date="2025-10-12T12:06:00Z" w16du:dateUtc="2025-10-12T10:06:00Z">
        <w:r w:rsidRPr="00304146">
          <w:rPr>
            <w:rFonts w:ascii="Courier New" w:hAnsi="Courier New" w:cs="Courier New"/>
            <w:color w:val="808080" w:themeColor="background1" w:themeShade="80"/>
            <w:sz w:val="20"/>
            <w:szCs w:val="20"/>
            <w:lang w:eastAsia="zh-CN"/>
          </w:rPr>
          <w:t>}</w:t>
        </w:r>
      </w:ins>
    </w:p>
    <w:p w14:paraId="2EC83120" w14:textId="77777777" w:rsidR="00304146" w:rsidRPr="00304146" w:rsidRDefault="00304146" w:rsidP="00304146">
      <w:pPr>
        <w:ind w:left="720"/>
        <w:rPr>
          <w:ins w:id="1006" w:author="Emmanuel Thomas" w:date="2025-10-12T12:06:00Z" w16du:dateUtc="2025-10-12T10:06:00Z"/>
          <w:rFonts w:ascii="Courier New" w:hAnsi="Courier New" w:cs="Courier New"/>
          <w:color w:val="808080" w:themeColor="background1" w:themeShade="80"/>
          <w:sz w:val="20"/>
          <w:szCs w:val="20"/>
          <w:lang w:eastAsia="zh-CN"/>
        </w:rPr>
      </w:pPr>
    </w:p>
    <w:p w14:paraId="5111552B" w14:textId="77777777" w:rsidR="00304146" w:rsidRPr="00304146" w:rsidRDefault="00304146" w:rsidP="00304146">
      <w:pPr>
        <w:ind w:left="720"/>
        <w:rPr>
          <w:ins w:id="1007" w:author="Emmanuel Thomas" w:date="2025-10-12T12:06:00Z" w16du:dateUtc="2025-10-12T10:06:00Z"/>
          <w:rFonts w:ascii="Courier New" w:hAnsi="Courier New" w:cs="Courier New"/>
          <w:color w:val="808080" w:themeColor="background1" w:themeShade="80"/>
          <w:sz w:val="20"/>
          <w:szCs w:val="20"/>
          <w:lang w:eastAsia="zh-CN"/>
        </w:rPr>
      </w:pPr>
      <w:ins w:id="1008"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Looped </w:t>
        </w:r>
        <w:proofErr w:type="spellStart"/>
        <w:r w:rsidRPr="00304146">
          <w:rPr>
            <w:rFonts w:ascii="Courier New" w:hAnsi="Courier New" w:cs="Courier New"/>
            <w:color w:val="808080" w:themeColor="background1" w:themeShade="80"/>
            <w:sz w:val="20"/>
            <w:szCs w:val="20"/>
            <w:lang w:eastAsia="zh-CN"/>
          </w:rPr>
          <w:t>looped</w:t>
        </w:r>
        <w:proofErr w:type="spellEnd"/>
        <w:r w:rsidRPr="00304146">
          <w:rPr>
            <w:rFonts w:ascii="Courier New" w:hAnsi="Courier New" w:cs="Courier New"/>
            <w:color w:val="808080" w:themeColor="background1" w:themeShade="80"/>
            <w:sz w:val="20"/>
            <w:szCs w:val="20"/>
            <w:lang w:eastAsia="zh-CN"/>
          </w:rPr>
          <w:t>;</w:t>
        </w:r>
      </w:ins>
    </w:p>
    <w:p w14:paraId="20FD2379" w14:textId="77777777" w:rsidR="00304146" w:rsidRPr="00304146" w:rsidRDefault="00304146" w:rsidP="00304146">
      <w:pPr>
        <w:ind w:left="720"/>
        <w:rPr>
          <w:ins w:id="1009" w:author="Emmanuel Thomas" w:date="2025-10-12T12:06:00Z" w16du:dateUtc="2025-10-12T10:06:00Z"/>
          <w:color w:val="808080" w:themeColor="background1" w:themeShade="80"/>
          <w:sz w:val="20"/>
          <w:szCs w:val="20"/>
          <w:lang w:eastAsia="zh-CN"/>
        </w:rPr>
      </w:pPr>
    </w:p>
    <w:p w14:paraId="2A468C0F" w14:textId="77777777" w:rsidR="00304146" w:rsidRPr="00304146" w:rsidRDefault="00304146" w:rsidP="00304146">
      <w:pPr>
        <w:ind w:left="720"/>
        <w:rPr>
          <w:ins w:id="1010" w:author="Emmanuel Thomas" w:date="2025-10-12T12:06:00Z" w16du:dateUtc="2025-10-12T10:06:00Z"/>
          <w:strike/>
          <w:color w:val="EE0000"/>
          <w:sz w:val="20"/>
          <w:szCs w:val="20"/>
          <w:lang w:val="en-GB" w:eastAsia="zh-CN"/>
        </w:rPr>
      </w:pPr>
      <w:ins w:id="1011" w:author="Emmanuel Thomas" w:date="2025-10-12T12:06:00Z" w16du:dateUtc="2025-10-12T10:06:00Z">
        <w:r w:rsidRPr="00304146">
          <w:rPr>
            <w:strike/>
            <w:color w:val="EE0000"/>
            <w:sz w:val="20"/>
            <w:szCs w:val="20"/>
            <w:lang w:val="en-GB" w:eastAsia="zh-CN"/>
          </w:rPr>
          <w:t>Such a scenario is considered an invalid SDL specification</w:t>
        </w:r>
      </w:ins>
    </w:p>
    <w:p w14:paraId="6F77F0A4" w14:textId="77777777" w:rsidR="00304146" w:rsidRPr="00304146" w:rsidRDefault="00304146" w:rsidP="00304146">
      <w:pPr>
        <w:ind w:left="720"/>
        <w:rPr>
          <w:ins w:id="1012" w:author="Emmanuel Thomas" w:date="2025-10-12T12:06:00Z" w16du:dateUtc="2025-10-12T10:06:00Z"/>
          <w:strike/>
          <w:color w:val="EE0000"/>
          <w:sz w:val="20"/>
          <w:szCs w:val="20"/>
          <w:lang w:val="en-GB" w:eastAsia="zh-CN"/>
        </w:rPr>
      </w:pPr>
    </w:p>
    <w:p w14:paraId="6757B192" w14:textId="77777777" w:rsidR="00304146" w:rsidRPr="00304146" w:rsidRDefault="00304146" w:rsidP="00304146">
      <w:pPr>
        <w:spacing w:before="1"/>
        <w:ind w:left="720"/>
        <w:jc w:val="both"/>
        <w:rPr>
          <w:ins w:id="1013" w:author="Emmanuel Thomas" w:date="2025-10-12T12:06:00Z" w16du:dateUtc="2025-10-12T10:06:00Z"/>
          <w:color w:val="808080" w:themeColor="background1" w:themeShade="80"/>
          <w:sz w:val="20"/>
          <w:szCs w:val="20"/>
          <w:lang w:eastAsia="ko-KR"/>
        </w:rPr>
      </w:pPr>
      <w:ins w:id="1014" w:author="Emmanuel Thomas" w:date="2025-10-12T12:06:00Z" w16du:dateUtc="2025-10-12T10:06:00Z">
        <w:r w:rsidRPr="00304146">
          <w:rPr>
            <w:color w:val="808080" w:themeColor="background1" w:themeShade="80"/>
            <w:sz w:val="20"/>
            <w:szCs w:val="20"/>
            <w:lang w:eastAsia="ko-KR"/>
          </w:rPr>
          <w:t>In the following example, as there is a conditional clause there is no possibility that the variables will be redefined and therefore no possibility this will result in a</w:t>
        </w:r>
        <w:r w:rsidRPr="00304146">
          <w:rPr>
            <w:strike/>
            <w:color w:val="EE0000"/>
            <w:sz w:val="20"/>
            <w:szCs w:val="20"/>
            <w:lang w:eastAsia="ko-KR"/>
          </w:rPr>
          <w:t>n error scenario</w:t>
        </w:r>
        <w:r w:rsidRPr="00304146">
          <w:rPr>
            <w:color w:val="808080" w:themeColor="background1" w:themeShade="80"/>
            <w:sz w:val="20"/>
            <w:szCs w:val="20"/>
            <w:lang w:eastAsia="ko-KR"/>
          </w:rPr>
          <w:t xml:space="preserve"> </w:t>
        </w:r>
        <w:r w:rsidRPr="00304146">
          <w:rPr>
            <w:b/>
            <w:bCs/>
            <w:color w:val="76923C" w:themeColor="accent3" w:themeShade="BF"/>
            <w:sz w:val="20"/>
            <w:szCs w:val="20"/>
            <w:lang w:eastAsia="ko-KR"/>
          </w:rPr>
          <w:t>processing error</w:t>
        </w:r>
        <w:r w:rsidRPr="00304146">
          <w:rPr>
            <w:color w:val="808080" w:themeColor="background1" w:themeShade="80"/>
            <w:sz w:val="20"/>
            <w:szCs w:val="20"/>
            <w:lang w:eastAsia="ko-KR"/>
          </w:rPr>
          <w:t>:</w:t>
        </w:r>
      </w:ins>
    </w:p>
    <w:p w14:paraId="2A4420C2" w14:textId="77777777" w:rsidR="00304146" w:rsidRPr="00304146" w:rsidRDefault="00304146" w:rsidP="00304146">
      <w:pPr>
        <w:spacing w:before="1"/>
        <w:ind w:left="720"/>
        <w:rPr>
          <w:ins w:id="1015" w:author="Emmanuel Thomas" w:date="2025-10-12T12:06:00Z" w16du:dateUtc="2025-10-12T10:06:00Z"/>
          <w:color w:val="808080" w:themeColor="background1" w:themeShade="80"/>
          <w:sz w:val="20"/>
          <w:szCs w:val="20"/>
          <w:lang w:eastAsia="ko-KR"/>
        </w:rPr>
      </w:pPr>
    </w:p>
    <w:p w14:paraId="12A9697A" w14:textId="77777777" w:rsidR="00304146" w:rsidRPr="00304146" w:rsidRDefault="00304146" w:rsidP="00304146">
      <w:pPr>
        <w:widowControl/>
        <w:tabs>
          <w:tab w:val="left" w:pos="403"/>
        </w:tabs>
        <w:autoSpaceDE/>
        <w:autoSpaceDN/>
        <w:spacing w:after="120" w:line="240" w:lineRule="atLeast"/>
        <w:ind w:left="720"/>
        <w:rPr>
          <w:ins w:id="1016" w:author="Emmanuel Thomas" w:date="2025-10-12T12:06:00Z" w16du:dateUtc="2025-10-12T10:06:00Z"/>
          <w:rFonts w:ascii="Cambria" w:eastAsia="MS Mincho" w:hAnsi="Cambria" w:cs="Times New Roman"/>
          <w:color w:val="808080" w:themeColor="background1" w:themeShade="80"/>
          <w:sz w:val="20"/>
          <w:szCs w:val="20"/>
          <w:lang w:val="en-GB" w:eastAsia="en-GB"/>
        </w:rPr>
      </w:pPr>
      <w:ins w:id="1017" w:author="Emmanuel Thomas" w:date="2025-10-12T12:06:00Z" w16du:dateUtc="2025-10-12T10:06:00Z">
        <w:r w:rsidRPr="00304146">
          <w:rPr>
            <w:rFonts w:ascii="Cambria" w:eastAsia="MS Mincho" w:hAnsi="Cambria" w:cs="Times New Roman"/>
            <w:color w:val="808080" w:themeColor="background1" w:themeShade="80"/>
            <w:sz w:val="20"/>
            <w:szCs w:val="20"/>
            <w:lang w:val="en-GB" w:eastAsia="en-GB"/>
          </w:rPr>
          <w:t>EXAMPLE 8</w:t>
        </w:r>
      </w:ins>
    </w:p>
    <w:p w14:paraId="08402D3D"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18" w:author="Emmanuel Thomas" w:date="2025-10-12T12:06:00Z" w16du:dateUtc="2025-10-12T10:06:00Z"/>
          <w:rFonts w:ascii="Courier New" w:eastAsia="Times New Roman" w:hAnsi="Courier New" w:cs="Courier New"/>
          <w:color w:val="808080" w:themeColor="background1" w:themeShade="80"/>
          <w:sz w:val="20"/>
          <w:szCs w:val="20"/>
          <w:lang w:val="en-GB" w:eastAsia="ko-KR"/>
        </w:rPr>
      </w:pPr>
      <w:ins w:id="1019" w:author="Emmanuel Thomas" w:date="2025-10-12T12:06:00Z" w16du:dateUtc="2025-10-12T10:06:00Z">
        <w:r w:rsidRPr="00304146">
          <w:rPr>
            <w:rFonts w:ascii="Courier New" w:eastAsia="Times New Roman" w:hAnsi="Courier New" w:cs="Courier New"/>
            <w:color w:val="808080" w:themeColor="background1" w:themeShade="80"/>
            <w:sz w:val="20"/>
            <w:szCs w:val="20"/>
            <w:lang w:val="en-GB" w:eastAsia="ko-KR"/>
          </w:rPr>
          <w:t>class Looped {</w:t>
        </w:r>
      </w:ins>
    </w:p>
    <w:p w14:paraId="21142E5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20" w:author="Emmanuel Thomas" w:date="2025-10-12T12:06:00Z" w16du:dateUtc="2025-10-12T10:06:00Z"/>
          <w:rFonts w:ascii="Courier New" w:eastAsia="Times New Roman" w:hAnsi="Courier New" w:cs="Courier New"/>
          <w:color w:val="808080" w:themeColor="background1" w:themeShade="80"/>
          <w:sz w:val="20"/>
          <w:szCs w:val="20"/>
          <w:lang w:val="en-GB" w:eastAsia="ko-KR"/>
        </w:rPr>
      </w:pPr>
      <w:ins w:id="1021" w:author="Emmanuel Thomas" w:date="2025-10-12T12:06:00Z" w16du:dateUtc="2025-10-12T10:06:00Z">
        <w:r w:rsidRPr="00304146">
          <w:rPr>
            <w:rFonts w:ascii="Courier New" w:eastAsia="Times New Roman" w:hAnsi="Courier New" w:cs="Courier New"/>
            <w:color w:val="808080" w:themeColor="background1" w:themeShade="80"/>
            <w:sz w:val="20"/>
            <w:szCs w:val="20"/>
            <w:lang w:val="en-GB" w:eastAsia="ko-KR"/>
          </w:rPr>
          <w:t xml:space="preserve">  int(4) count;</w:t>
        </w:r>
      </w:ins>
    </w:p>
    <w:p w14:paraId="1E4192E6"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22" w:author="Emmanuel Thomas" w:date="2025-10-12T12:06:00Z" w16du:dateUtc="2025-10-12T10:06:00Z"/>
          <w:rFonts w:ascii="Courier New" w:eastAsia="Times New Roman" w:hAnsi="Courier New" w:cs="Courier New"/>
          <w:color w:val="808080" w:themeColor="background1" w:themeShade="80"/>
          <w:sz w:val="20"/>
          <w:szCs w:val="20"/>
          <w:lang w:val="en-GB" w:eastAsia="ko-KR"/>
        </w:rPr>
      </w:pPr>
      <w:ins w:id="1023" w:author="Emmanuel Thomas" w:date="2025-10-12T12:06:00Z" w16du:dateUtc="2025-10-12T10:06:00Z">
        <w:r w:rsidRPr="00304146">
          <w:rPr>
            <w:rFonts w:ascii="Courier New" w:eastAsia="Times New Roman" w:hAnsi="Courier New" w:cs="Courier New"/>
            <w:color w:val="808080" w:themeColor="background1" w:themeShade="80"/>
            <w:sz w:val="20"/>
            <w:szCs w:val="20"/>
            <w:lang w:val="en-GB" w:eastAsia="ko-KR"/>
          </w:rPr>
          <w:t xml:space="preserve">  computed int </w:t>
        </w:r>
        <w:proofErr w:type="spellStart"/>
        <w:r w:rsidRPr="00304146">
          <w:rPr>
            <w:rFonts w:ascii="Courier New" w:eastAsia="Times New Roman" w:hAnsi="Courier New" w:cs="Courier New"/>
            <w:color w:val="808080" w:themeColor="background1" w:themeShade="80"/>
            <w:sz w:val="20"/>
            <w:szCs w:val="20"/>
            <w:lang w:val="en-GB" w:eastAsia="ko-KR"/>
          </w:rPr>
          <w:t>i</w:t>
        </w:r>
        <w:proofErr w:type="spellEnd"/>
        <w:r w:rsidRPr="00304146">
          <w:rPr>
            <w:rFonts w:ascii="Courier New" w:eastAsia="Times New Roman" w:hAnsi="Courier New" w:cs="Courier New"/>
            <w:color w:val="808080" w:themeColor="background1" w:themeShade="80"/>
            <w:sz w:val="20"/>
            <w:szCs w:val="20"/>
            <w:lang w:val="en-GB" w:eastAsia="ko-KR"/>
          </w:rPr>
          <w:t>;</w:t>
        </w:r>
      </w:ins>
    </w:p>
    <w:p w14:paraId="54AD413E"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24" w:author="Emmanuel Thomas" w:date="2025-10-12T12:06:00Z" w16du:dateUtc="2025-10-12T10:06:00Z"/>
          <w:rFonts w:ascii="Courier New" w:eastAsia="Batang" w:hAnsi="Courier New" w:cs="Courier New"/>
          <w:color w:val="808080" w:themeColor="background1" w:themeShade="80"/>
          <w:sz w:val="20"/>
          <w:szCs w:val="20"/>
          <w:lang w:val="en-GB" w:eastAsia="ko-KR"/>
        </w:rPr>
      </w:pPr>
      <w:ins w:id="1025"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for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0;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&lt; count;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w:t>
        </w:r>
      </w:ins>
    </w:p>
    <w:p w14:paraId="15ACD080"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26" w:author="Emmanuel Thomas" w:date="2025-10-12T12:06:00Z" w16du:dateUtc="2025-10-12T10:06:00Z"/>
          <w:rFonts w:ascii="Courier New" w:eastAsia="Batang" w:hAnsi="Courier New" w:cs="Courier New"/>
          <w:color w:val="808080" w:themeColor="background1" w:themeShade="80"/>
          <w:sz w:val="20"/>
          <w:szCs w:val="20"/>
          <w:lang w:val="en-GB" w:eastAsia="ko-KR"/>
        </w:rPr>
      </w:pPr>
      <w:ins w:id="1027"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if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0) {</w:t>
        </w:r>
      </w:ins>
    </w:p>
    <w:p w14:paraId="21C78456"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28" w:author="Emmanuel Thomas" w:date="2025-10-12T12:06:00Z" w16du:dateUtc="2025-10-12T10:06:00Z"/>
          <w:rFonts w:ascii="Courier New" w:eastAsia="Batang" w:hAnsi="Courier New" w:cs="Courier New"/>
          <w:color w:val="808080" w:themeColor="background1" w:themeShade="80"/>
          <w:sz w:val="20"/>
          <w:szCs w:val="20"/>
          <w:lang w:val="en-GB" w:eastAsia="ko-KR"/>
        </w:rPr>
      </w:pPr>
      <w:ins w:id="1029"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int(8) offset0;</w:t>
        </w:r>
      </w:ins>
    </w:p>
    <w:p w14:paraId="7E2C95CE"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30" w:author="Emmanuel Thomas" w:date="2025-10-12T12:06:00Z" w16du:dateUtc="2025-10-12T10:06:00Z"/>
          <w:rFonts w:ascii="Courier New" w:eastAsia="Batang" w:hAnsi="Courier New" w:cs="Courier New"/>
          <w:color w:val="808080" w:themeColor="background1" w:themeShade="80"/>
          <w:sz w:val="20"/>
          <w:szCs w:val="20"/>
          <w:lang w:val="en-GB" w:eastAsia="ko-KR"/>
        </w:rPr>
      </w:pPr>
      <w:ins w:id="1031"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w:t>
        </w:r>
      </w:ins>
    </w:p>
    <w:p w14:paraId="0F7BF36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32" w:author="Emmanuel Thomas" w:date="2025-10-12T12:06:00Z" w16du:dateUtc="2025-10-12T10:06:00Z"/>
          <w:rFonts w:ascii="Courier New" w:eastAsia="Batang" w:hAnsi="Courier New" w:cs="Courier New"/>
          <w:color w:val="808080" w:themeColor="background1" w:themeShade="80"/>
          <w:sz w:val="20"/>
          <w:szCs w:val="20"/>
          <w:lang w:val="en-GB" w:eastAsia="ko-KR"/>
        </w:rPr>
      </w:pPr>
      <w:ins w:id="1033"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if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1) {</w:t>
        </w:r>
      </w:ins>
    </w:p>
    <w:p w14:paraId="21348750"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34" w:author="Emmanuel Thomas" w:date="2025-10-12T12:06:00Z" w16du:dateUtc="2025-10-12T10:06:00Z"/>
          <w:rFonts w:ascii="Courier New" w:eastAsia="Batang" w:hAnsi="Courier New" w:cs="Courier New"/>
          <w:color w:val="808080" w:themeColor="background1" w:themeShade="80"/>
          <w:sz w:val="20"/>
          <w:szCs w:val="20"/>
          <w:lang w:val="en-GB" w:eastAsia="ko-KR"/>
        </w:rPr>
      </w:pPr>
      <w:ins w:id="1035"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int(8) offset1;</w:t>
        </w:r>
      </w:ins>
    </w:p>
    <w:p w14:paraId="7737CEF1"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36" w:author="Emmanuel Thomas" w:date="2025-10-12T12:06:00Z" w16du:dateUtc="2025-10-12T10:06:00Z"/>
          <w:rFonts w:ascii="Courier New" w:eastAsia="Batang" w:hAnsi="Courier New" w:cs="Courier New"/>
          <w:color w:val="808080" w:themeColor="background1" w:themeShade="80"/>
          <w:sz w:val="20"/>
          <w:szCs w:val="20"/>
          <w:lang w:val="en-GB" w:eastAsia="ko-KR"/>
        </w:rPr>
      </w:pPr>
      <w:ins w:id="1037"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w:t>
        </w:r>
      </w:ins>
    </w:p>
    <w:p w14:paraId="330AED4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38" w:author="Emmanuel Thomas" w:date="2025-10-12T12:06:00Z" w16du:dateUtc="2025-10-12T10:06:00Z"/>
          <w:rFonts w:ascii="Courier New" w:eastAsia="Batang" w:hAnsi="Courier New" w:cs="Courier New"/>
          <w:color w:val="808080" w:themeColor="background1" w:themeShade="80"/>
          <w:sz w:val="20"/>
          <w:szCs w:val="20"/>
          <w:lang w:val="en-GB" w:eastAsia="ko-KR"/>
        </w:rPr>
      </w:pPr>
      <w:ins w:id="1039"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w:t>
        </w:r>
      </w:ins>
    </w:p>
    <w:p w14:paraId="453ECFFB"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40" w:author="Emmanuel Thomas" w:date="2025-10-12T12:06:00Z" w16du:dateUtc="2025-10-12T10:06:00Z"/>
          <w:rFonts w:ascii="Courier New" w:eastAsia="Batang" w:hAnsi="Courier New" w:cs="Courier New"/>
          <w:color w:val="808080" w:themeColor="background1" w:themeShade="80"/>
          <w:sz w:val="20"/>
          <w:szCs w:val="20"/>
          <w:lang w:val="en-GB" w:eastAsia="ko-KR"/>
        </w:rPr>
      </w:pPr>
      <w:ins w:id="1041"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w:t>
        </w:r>
      </w:ins>
    </w:p>
    <w:p w14:paraId="15BDB9A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42" w:author="Emmanuel Thomas" w:date="2025-10-12T12:06:00Z" w16du:dateUtc="2025-10-12T10:06:00Z"/>
          <w:rFonts w:ascii="Courier New" w:eastAsia="Batang" w:hAnsi="Courier New" w:cs="Courier New"/>
          <w:color w:val="808080" w:themeColor="background1" w:themeShade="80"/>
          <w:sz w:val="20"/>
          <w:szCs w:val="20"/>
          <w:lang w:val="en-GB" w:eastAsia="ko-KR"/>
        </w:rPr>
      </w:pPr>
    </w:p>
    <w:p w14:paraId="2A893ED3"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43" w:author="Emmanuel Thomas" w:date="2025-10-12T12:06:00Z" w16du:dateUtc="2025-10-12T10:06:00Z"/>
          <w:rFonts w:ascii="Courier New" w:eastAsia="Batang" w:hAnsi="Courier New" w:cs="Courier New"/>
          <w:color w:val="808080" w:themeColor="background1" w:themeShade="80"/>
          <w:sz w:val="20"/>
          <w:szCs w:val="20"/>
          <w:lang w:val="en-GB" w:eastAsia="ko-KR"/>
        </w:rPr>
      </w:pPr>
      <w:ins w:id="1044"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unsigned int(8) count; // the only value values for count here are 0 or 1</w:t>
        </w:r>
      </w:ins>
    </w:p>
    <w:p w14:paraId="6E3BECBB"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45" w:author="Emmanuel Thomas" w:date="2025-10-12T12:06:00Z" w16du:dateUtc="2025-10-12T10:06:00Z"/>
          <w:rFonts w:ascii="Courier New" w:eastAsia="Batang" w:hAnsi="Courier New" w:cs="Courier New"/>
          <w:color w:val="808080" w:themeColor="background1" w:themeShade="80"/>
          <w:sz w:val="20"/>
          <w:szCs w:val="20"/>
          <w:lang w:val="en-GB" w:eastAsia="ko-KR"/>
        </w:rPr>
      </w:pPr>
      <w:ins w:id="1046"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 anything else would/should cause </w:t>
        </w:r>
        <w:r w:rsidRPr="00304146">
          <w:rPr>
            <w:rFonts w:ascii="Courier New" w:eastAsia="Batang" w:hAnsi="Courier New" w:cs="Courier New"/>
            <w:strike/>
            <w:color w:val="EE0000"/>
            <w:sz w:val="20"/>
            <w:szCs w:val="20"/>
            <w:lang w:val="en-GB" w:eastAsia="ko-KR"/>
          </w:rPr>
          <w:t>parsing to fail</w:t>
        </w:r>
        <w:r w:rsidRPr="00304146">
          <w:rPr>
            <w:rFonts w:ascii="Courier New" w:eastAsia="Batang" w:hAnsi="Courier New" w:cs="Courier New"/>
            <w:color w:val="808080" w:themeColor="background1" w:themeShade="80"/>
            <w:sz w:val="20"/>
            <w:szCs w:val="20"/>
            <w:lang w:val="en-GB" w:eastAsia="ko-KR"/>
          </w:rPr>
          <w:t xml:space="preserve"> </w:t>
        </w:r>
        <w:r w:rsidRPr="00304146">
          <w:rPr>
            <w:rFonts w:ascii="Courier New" w:eastAsia="Batang" w:hAnsi="Courier New" w:cs="Courier New"/>
            <w:b/>
            <w:bCs/>
            <w:color w:val="76923C" w:themeColor="accent3" w:themeShade="BF"/>
            <w:sz w:val="20"/>
            <w:szCs w:val="20"/>
            <w:lang w:val="en-GB" w:eastAsia="ko-KR"/>
          </w:rPr>
          <w:t>a processing error</w:t>
        </w:r>
        <w:r w:rsidRPr="00304146">
          <w:rPr>
            <w:rFonts w:ascii="Courier New" w:eastAsia="Batang" w:hAnsi="Courier New" w:cs="Courier New"/>
            <w:color w:val="808080" w:themeColor="background1" w:themeShade="80"/>
            <w:sz w:val="20"/>
            <w:szCs w:val="20"/>
            <w:lang w:val="en-GB" w:eastAsia="ko-KR"/>
          </w:rPr>
          <w:t>...</w:t>
        </w:r>
      </w:ins>
    </w:p>
    <w:p w14:paraId="0BF5B819"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47" w:author="Emmanuel Thomas" w:date="2025-10-12T12:06:00Z" w16du:dateUtc="2025-10-12T10:06:00Z"/>
          <w:rFonts w:ascii="Courier New" w:eastAsia="Batang" w:hAnsi="Courier New" w:cs="Courier New"/>
          <w:color w:val="808080" w:themeColor="background1" w:themeShade="80"/>
          <w:sz w:val="20"/>
          <w:szCs w:val="20"/>
          <w:lang w:val="en-GB" w:eastAsia="ko-KR"/>
        </w:rPr>
      </w:pPr>
    </w:p>
    <w:p w14:paraId="6CA45BC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48" w:author="Emmanuel Thomas" w:date="2025-10-12T12:06:00Z" w16du:dateUtc="2025-10-12T10:06:00Z"/>
          <w:rFonts w:ascii="Courier New" w:eastAsia="Batang" w:hAnsi="Courier New" w:cs="Courier New"/>
          <w:color w:val="808080" w:themeColor="background1" w:themeShade="80"/>
          <w:sz w:val="20"/>
          <w:szCs w:val="20"/>
          <w:lang w:val="en-GB" w:eastAsia="ko-KR"/>
        </w:rPr>
      </w:pPr>
      <w:ins w:id="1049"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for (int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0;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&lt; count;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w:t>
        </w:r>
      </w:ins>
    </w:p>
    <w:p w14:paraId="786243DF"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50" w:author="Emmanuel Thomas" w:date="2025-10-12T12:06:00Z" w16du:dateUtc="2025-10-12T10:06:00Z"/>
          <w:rFonts w:ascii="Courier New" w:eastAsia="Batang" w:hAnsi="Courier New" w:cs="Courier New"/>
          <w:color w:val="808080" w:themeColor="background1" w:themeShade="80"/>
          <w:sz w:val="20"/>
          <w:szCs w:val="20"/>
          <w:lang w:val="en-GB" w:eastAsia="ko-KR"/>
        </w:rPr>
      </w:pPr>
      <w:ins w:id="1051"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int(8) offset1;      // ... as this can only be declared 0 or 1 times</w:t>
        </w:r>
      </w:ins>
    </w:p>
    <w:p w14:paraId="6CD2CD00"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52" w:author="Emmanuel Thomas" w:date="2025-10-12T12:06:00Z" w16du:dateUtc="2025-10-12T10:06:00Z"/>
          <w:rFonts w:ascii="Courier New" w:eastAsia="Batang" w:hAnsi="Courier New" w:cs="Courier New"/>
          <w:color w:val="808080" w:themeColor="background1" w:themeShade="80"/>
          <w:sz w:val="20"/>
          <w:szCs w:val="20"/>
          <w:lang w:val="en-GB" w:eastAsia="ko-KR"/>
        </w:rPr>
      </w:pPr>
      <w:ins w:id="1053"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w:t>
        </w:r>
      </w:ins>
    </w:p>
    <w:p w14:paraId="6E0F771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54" w:author="Emmanuel Thomas" w:date="2025-10-12T12:06:00Z" w16du:dateUtc="2025-10-12T10:06:00Z"/>
          <w:rFonts w:ascii="Courier New" w:eastAsia="Batang" w:hAnsi="Courier New" w:cs="Courier New"/>
          <w:color w:val="808080" w:themeColor="background1" w:themeShade="80"/>
          <w:sz w:val="20"/>
          <w:szCs w:val="20"/>
          <w:lang w:val="en-GB" w:eastAsia="ko-KR"/>
        </w:rPr>
      </w:pPr>
      <w:ins w:id="1055"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if (</w:t>
        </w:r>
        <w:proofErr w:type="spellStart"/>
        <w:r w:rsidRPr="00304146">
          <w:rPr>
            <w:rFonts w:ascii="Courier New" w:eastAsia="Batang" w:hAnsi="Courier New" w:cs="Courier New"/>
            <w:color w:val="808080" w:themeColor="background1" w:themeShade="80"/>
            <w:sz w:val="20"/>
            <w:szCs w:val="20"/>
            <w:lang w:val="en-GB" w:eastAsia="ko-KR"/>
          </w:rPr>
          <w:t>i</w:t>
        </w:r>
        <w:proofErr w:type="spellEnd"/>
        <w:r w:rsidRPr="00304146">
          <w:rPr>
            <w:rFonts w:ascii="Courier New" w:eastAsia="Batang" w:hAnsi="Courier New" w:cs="Courier New"/>
            <w:color w:val="808080" w:themeColor="background1" w:themeShade="80"/>
            <w:sz w:val="20"/>
            <w:szCs w:val="20"/>
            <w:lang w:val="en-GB" w:eastAsia="ko-KR"/>
          </w:rPr>
          <w:t xml:space="preserve"> == 0) {</w:t>
        </w:r>
      </w:ins>
    </w:p>
    <w:p w14:paraId="62591542"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56" w:author="Emmanuel Thomas" w:date="2025-10-12T12:06:00Z" w16du:dateUtc="2025-10-12T10:06:00Z"/>
          <w:rFonts w:ascii="Courier New" w:eastAsia="Batang" w:hAnsi="Courier New" w:cs="Courier New"/>
          <w:color w:val="808080" w:themeColor="background1" w:themeShade="80"/>
          <w:sz w:val="20"/>
          <w:szCs w:val="20"/>
          <w:lang w:val="en-GB" w:eastAsia="ko-KR"/>
        </w:rPr>
      </w:pPr>
      <w:ins w:id="1057"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 xml:space="preserve">  int(8) offset2;</w:t>
        </w:r>
      </w:ins>
    </w:p>
    <w:p w14:paraId="0E9165B6"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58" w:author="Emmanuel Thomas" w:date="2025-10-12T12:06:00Z" w16du:dateUtc="2025-10-12T10:06:00Z"/>
          <w:rFonts w:ascii="Courier New" w:eastAsia="Batang" w:hAnsi="Courier New" w:cs="Courier New"/>
          <w:color w:val="808080" w:themeColor="background1" w:themeShade="80"/>
          <w:sz w:val="20"/>
          <w:szCs w:val="20"/>
          <w:lang w:val="en-GB" w:eastAsia="ko-KR"/>
        </w:rPr>
      </w:pPr>
      <w:ins w:id="1059"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w:t>
        </w:r>
      </w:ins>
    </w:p>
    <w:p w14:paraId="7AF7BDB2"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60" w:author="Emmanuel Thomas" w:date="2025-10-12T12:06:00Z" w16du:dateUtc="2025-10-12T10:06:00Z"/>
          <w:rFonts w:ascii="Courier New" w:eastAsia="Batang" w:hAnsi="Courier New" w:cs="Courier New"/>
          <w:color w:val="808080" w:themeColor="background1" w:themeShade="80"/>
          <w:sz w:val="20"/>
          <w:szCs w:val="20"/>
          <w:lang w:val="en-GB" w:eastAsia="ko-KR"/>
        </w:rPr>
      </w:pPr>
    </w:p>
    <w:p w14:paraId="0D3559EA" w14:textId="77777777" w:rsidR="00304146" w:rsidRPr="00304146" w:rsidRDefault="00304146" w:rsidP="00304146">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ind w:left="720"/>
        <w:rPr>
          <w:ins w:id="1061" w:author="Emmanuel Thomas" w:date="2025-10-12T12:06:00Z" w16du:dateUtc="2025-10-12T10:06:00Z"/>
          <w:rFonts w:ascii="Courier New" w:eastAsia="Batang" w:hAnsi="Courier New" w:cs="Courier New"/>
          <w:color w:val="808080" w:themeColor="background1" w:themeShade="80"/>
          <w:sz w:val="20"/>
          <w:szCs w:val="20"/>
          <w:lang w:val="en-GB" w:eastAsia="ko-KR"/>
        </w:rPr>
      </w:pPr>
      <w:ins w:id="1062" w:author="Emmanuel Thomas" w:date="2025-10-12T12:06:00Z" w16du:dateUtc="2025-10-12T10:06:00Z">
        <w:r w:rsidRPr="00304146">
          <w:rPr>
            <w:rFonts w:ascii="Courier New" w:eastAsia="Batang" w:hAnsi="Courier New" w:cs="Courier New"/>
            <w:color w:val="808080" w:themeColor="background1" w:themeShade="80"/>
            <w:sz w:val="20"/>
            <w:szCs w:val="20"/>
            <w:lang w:val="en-GB" w:eastAsia="ko-KR"/>
          </w:rPr>
          <w:t>offset2 == 0</w:t>
        </w:r>
      </w:ins>
    </w:p>
    <w:p w14:paraId="52C73069" w14:textId="77777777" w:rsidR="00304146" w:rsidRPr="00304146" w:rsidRDefault="00304146" w:rsidP="00304146">
      <w:pPr>
        <w:ind w:left="720"/>
        <w:rPr>
          <w:ins w:id="1063" w:author="Emmanuel Thomas" w:date="2025-10-12T12:06:00Z" w16du:dateUtc="2025-10-12T10:06:00Z"/>
          <w:strike/>
          <w:color w:val="EE0000"/>
          <w:sz w:val="20"/>
          <w:szCs w:val="20"/>
          <w:lang w:val="en-GB" w:eastAsia="zh-CN"/>
        </w:rPr>
      </w:pPr>
    </w:p>
    <w:p w14:paraId="3E991425" w14:textId="77777777" w:rsidR="00304146" w:rsidRPr="00304146" w:rsidRDefault="00304146" w:rsidP="00304146">
      <w:pPr>
        <w:ind w:left="720"/>
        <w:rPr>
          <w:ins w:id="1064" w:author="Emmanuel Thomas" w:date="2025-10-12T12:06:00Z" w16du:dateUtc="2025-10-12T10:06:00Z"/>
          <w:rFonts w:ascii="Cambria" w:eastAsia="MS Gothic" w:hAnsi="Cambria" w:cs="Times New Roman"/>
          <w:strike/>
          <w:color w:val="365F91" w:themeColor="accent1" w:themeShade="BF"/>
          <w:sz w:val="26"/>
          <w:szCs w:val="26"/>
          <w:lang w:eastAsia="zh-CN"/>
        </w:rPr>
      </w:pPr>
    </w:p>
    <w:p w14:paraId="11A6ADC7" w14:textId="77777777" w:rsidR="00304146" w:rsidRPr="00304146" w:rsidRDefault="00304146" w:rsidP="00304146">
      <w:pPr>
        <w:keepNext/>
        <w:keepLines/>
        <w:numPr>
          <w:ilvl w:val="0"/>
          <w:numId w:val="47"/>
        </w:numPr>
        <w:spacing w:before="40"/>
        <w:ind w:left="0" w:firstLine="0"/>
        <w:outlineLvl w:val="1"/>
        <w:rPr>
          <w:ins w:id="1065" w:author="Emmanuel Thomas" w:date="2025-10-12T12:06:00Z" w16du:dateUtc="2025-10-12T10:06:00Z"/>
          <w:rFonts w:ascii="Cambria" w:eastAsia="MS Gothic" w:hAnsi="Cambria" w:cs="Times New Roman"/>
          <w:color w:val="365F91" w:themeColor="accent1" w:themeShade="BF"/>
          <w:sz w:val="26"/>
          <w:szCs w:val="26"/>
          <w:lang w:eastAsia="zh-CN"/>
        </w:rPr>
      </w:pPr>
      <w:ins w:id="1066" w:author="Emmanuel Thomas" w:date="2025-10-12T12:06:00Z" w16du:dateUtc="2025-10-12T10:06:00Z">
        <w:r w:rsidRPr="00304146">
          <w:rPr>
            <w:rFonts w:ascii="Cambria" w:eastAsia="MS Gothic" w:hAnsi="Cambria" w:cs="Times New Roman"/>
            <w:color w:val="365F91" w:themeColor="accent1" w:themeShade="BF"/>
            <w:sz w:val="26"/>
            <w:szCs w:val="26"/>
            <w:lang w:eastAsia="zh-CN"/>
          </w:rPr>
          <w:t>Annex 1: Existing Text</w:t>
        </w:r>
      </w:ins>
    </w:p>
    <w:p w14:paraId="42657912" w14:textId="77777777" w:rsidR="00304146" w:rsidRPr="00304146" w:rsidRDefault="00304146" w:rsidP="00304146">
      <w:pPr>
        <w:rPr>
          <w:ins w:id="1067" w:author="Emmanuel Thomas" w:date="2025-10-12T12:06:00Z" w16du:dateUtc="2025-10-12T10:06:00Z"/>
          <w:lang w:eastAsia="zh-CN"/>
        </w:rPr>
      </w:pPr>
    </w:p>
    <w:p w14:paraId="49E26FD8" w14:textId="77777777" w:rsidR="00304146" w:rsidRPr="00304146" w:rsidRDefault="00304146" w:rsidP="00304146">
      <w:pPr>
        <w:widowControl/>
        <w:autoSpaceDE/>
        <w:jc w:val="both"/>
        <w:rPr>
          <w:ins w:id="1068" w:author="Emmanuel Thomas" w:date="2025-10-12T12:06:00Z" w16du:dateUtc="2025-10-12T10:06:00Z"/>
          <w:sz w:val="20"/>
          <w:szCs w:val="20"/>
          <w:lang w:eastAsia="zh-CN"/>
        </w:rPr>
      </w:pPr>
      <w:ins w:id="1069" w:author="Emmanuel Thomas" w:date="2025-10-12T12:06:00Z" w16du:dateUtc="2025-10-12T10:06:00Z">
        <w:r w:rsidRPr="00304146">
          <w:rPr>
            <w:sz w:val="20"/>
            <w:szCs w:val="20"/>
            <w:lang w:eastAsia="zh-CN"/>
          </w:rPr>
          <w:t>As a summary of the current approach to the “parsing context”, presented below is a list of related statements extracted from the first edition (with currently accepted changes to the WD of the second edition).</w:t>
        </w:r>
      </w:ins>
    </w:p>
    <w:p w14:paraId="0EE9962D" w14:textId="77777777" w:rsidR="00304146" w:rsidRPr="00304146" w:rsidRDefault="00304146" w:rsidP="00304146">
      <w:pPr>
        <w:widowControl/>
        <w:autoSpaceDE/>
        <w:jc w:val="both"/>
        <w:rPr>
          <w:ins w:id="1070" w:author="Emmanuel Thomas" w:date="2025-10-12T12:06:00Z" w16du:dateUtc="2025-10-12T10:06:00Z"/>
          <w:sz w:val="20"/>
          <w:szCs w:val="20"/>
          <w:lang w:eastAsia="zh-CN"/>
        </w:rPr>
      </w:pPr>
    </w:p>
    <w:p w14:paraId="3232F49F" w14:textId="77777777" w:rsidR="00304146" w:rsidRPr="00304146" w:rsidRDefault="00304146" w:rsidP="00304146">
      <w:pPr>
        <w:widowControl/>
        <w:autoSpaceDE/>
        <w:jc w:val="both"/>
        <w:rPr>
          <w:ins w:id="1071" w:author="Emmanuel Thomas" w:date="2025-10-12T12:06:00Z" w16du:dateUtc="2025-10-12T10:06:00Z"/>
          <w:sz w:val="20"/>
          <w:szCs w:val="20"/>
          <w:lang w:eastAsia="zh-CN"/>
        </w:rPr>
      </w:pPr>
      <w:ins w:id="1072" w:author="Emmanuel Thomas" w:date="2025-10-12T12:06:00Z" w16du:dateUtc="2025-10-12T10:06:00Z">
        <w:r w:rsidRPr="00304146">
          <w:rPr>
            <w:b/>
            <w:bCs/>
            <w:sz w:val="20"/>
            <w:szCs w:val="20"/>
            <w:lang w:eastAsia="zh-CN"/>
          </w:rPr>
          <w:t>NOTE:</w:t>
        </w:r>
        <w:r w:rsidRPr="00304146">
          <w:rPr>
            <w:sz w:val="20"/>
            <w:szCs w:val="20"/>
            <w:lang w:eastAsia="zh-CN"/>
          </w:rPr>
          <w:t xml:space="preserve"> For those familiar with the concepts, this section can be skipped as it simply an audit of associated statements.</w:t>
        </w:r>
      </w:ins>
    </w:p>
    <w:p w14:paraId="67DF3B0C" w14:textId="77777777" w:rsidR="00304146" w:rsidRPr="00304146" w:rsidRDefault="00304146" w:rsidP="00304146">
      <w:pPr>
        <w:widowControl/>
        <w:autoSpaceDE/>
        <w:jc w:val="both"/>
        <w:rPr>
          <w:ins w:id="1073" w:author="Emmanuel Thomas" w:date="2025-10-12T12:06:00Z" w16du:dateUtc="2025-10-12T10:06:00Z"/>
          <w:lang w:eastAsia="zh-CN"/>
        </w:rPr>
      </w:pPr>
    </w:p>
    <w:p w14:paraId="79E9198B" w14:textId="77777777" w:rsidR="00304146" w:rsidRPr="00304146" w:rsidRDefault="00304146" w:rsidP="00304146">
      <w:pPr>
        <w:keepNext/>
        <w:keepLines/>
        <w:spacing w:before="40"/>
        <w:outlineLvl w:val="3"/>
        <w:rPr>
          <w:ins w:id="1074" w:author="Emmanuel Thomas" w:date="2025-10-12T12:06:00Z" w16du:dateUtc="2025-10-12T10:06:00Z"/>
          <w:rFonts w:ascii="Cambria" w:eastAsia="MS Gothic" w:hAnsi="Cambria" w:cs="Times New Roman"/>
          <w:i/>
          <w:iCs/>
          <w:color w:val="365F91" w:themeColor="accent1" w:themeShade="BF"/>
          <w:lang w:eastAsia="zh-CN"/>
        </w:rPr>
      </w:pPr>
      <w:ins w:id="1075" w:author="Emmanuel Thomas" w:date="2025-10-12T12:06:00Z" w16du:dateUtc="2025-10-12T10:06:00Z">
        <w:r w:rsidRPr="00304146">
          <w:rPr>
            <w:rFonts w:ascii="Cambria" w:eastAsia="MS Gothic" w:hAnsi="Cambria" w:cs="Times New Roman"/>
            <w:i/>
            <w:iCs/>
            <w:color w:val="365F91" w:themeColor="accent1" w:themeShade="BF"/>
            <w:lang w:eastAsia="zh-CN"/>
          </w:rPr>
          <w:t>Relating to parsing context</w:t>
        </w:r>
      </w:ins>
    </w:p>
    <w:p w14:paraId="7E85CFB2" w14:textId="77777777" w:rsidR="00304146" w:rsidRPr="00304146" w:rsidRDefault="00304146" w:rsidP="00304146">
      <w:pPr>
        <w:rPr>
          <w:ins w:id="1076" w:author="Emmanuel Thomas" w:date="2025-10-12T12:06:00Z" w16du:dateUtc="2025-10-12T10:06:00Z"/>
          <w:lang w:eastAsia="zh-CN"/>
        </w:rPr>
      </w:pPr>
    </w:p>
    <w:p w14:paraId="6E7DD693" w14:textId="77777777" w:rsidR="00304146" w:rsidRPr="00304146" w:rsidRDefault="00304146" w:rsidP="00304146">
      <w:pPr>
        <w:widowControl/>
        <w:autoSpaceDE/>
        <w:ind w:left="720"/>
        <w:contextualSpacing/>
        <w:jc w:val="both"/>
        <w:rPr>
          <w:ins w:id="1077" w:author="Emmanuel Thomas" w:date="2025-10-12T12:06:00Z" w16du:dateUtc="2025-10-12T10:06:00Z"/>
          <w:color w:val="808080" w:themeColor="background1" w:themeShade="80"/>
          <w:sz w:val="20"/>
          <w:szCs w:val="20"/>
          <w:lang w:eastAsia="zh-CN"/>
        </w:rPr>
      </w:pPr>
      <w:ins w:id="1078" w:author="Emmanuel Thomas" w:date="2025-10-12T12:06:00Z" w16du:dateUtc="2025-10-12T10:06:00Z">
        <w:r w:rsidRPr="00304146">
          <w:rPr>
            <w:color w:val="808080" w:themeColor="background1" w:themeShade="80"/>
            <w:sz w:val="20"/>
            <w:szCs w:val="20"/>
            <w:lang w:eastAsia="zh-CN"/>
          </w:rPr>
          <w:t>While the SDL borrows from and contains some aspects of a general-purpose programming language, it is not intended, nor is it suitable, to be used for such a purpose. This is reflected in the fact that many concepts related to general-purpose programming languages are not addressed in this document. Examples of concepts considered irrelevant to the SDL and therefore not addressed in this document include storage of an SDL specification in a file, compilation, execution, input/output, execution environment and machine architecture.</w:t>
        </w:r>
      </w:ins>
    </w:p>
    <w:p w14:paraId="6C9DA96E" w14:textId="77777777" w:rsidR="00304146" w:rsidRPr="00304146" w:rsidRDefault="00304146" w:rsidP="00304146">
      <w:pPr>
        <w:widowControl/>
        <w:autoSpaceDE/>
        <w:ind w:left="720"/>
        <w:contextualSpacing/>
        <w:jc w:val="both"/>
        <w:rPr>
          <w:ins w:id="1079" w:author="Emmanuel Thomas" w:date="2025-10-12T12:06:00Z" w16du:dateUtc="2025-10-12T10:06:00Z"/>
          <w:i/>
          <w:iCs/>
          <w:color w:val="808080" w:themeColor="background1" w:themeShade="80"/>
          <w:sz w:val="20"/>
          <w:szCs w:val="20"/>
          <w:lang w:eastAsia="zh-CN"/>
        </w:rPr>
      </w:pPr>
    </w:p>
    <w:p w14:paraId="7779CDAE" w14:textId="77777777" w:rsidR="00304146" w:rsidRPr="00304146" w:rsidRDefault="00304146" w:rsidP="00304146">
      <w:pPr>
        <w:widowControl/>
        <w:autoSpaceDE/>
        <w:ind w:left="720"/>
        <w:contextualSpacing/>
        <w:jc w:val="both"/>
        <w:rPr>
          <w:ins w:id="1080" w:author="Emmanuel Thomas" w:date="2025-10-12T12:06:00Z" w16du:dateUtc="2025-10-12T10:06:00Z"/>
          <w:color w:val="808080" w:themeColor="background1" w:themeShade="80"/>
          <w:sz w:val="20"/>
          <w:szCs w:val="20"/>
          <w:u w:val="single"/>
          <w:lang w:eastAsia="zh-CN"/>
        </w:rPr>
      </w:pPr>
      <w:ins w:id="1081" w:author="Emmanuel Thomas" w:date="2025-10-12T12:06:00Z" w16du:dateUtc="2025-10-12T10:06:00Z">
        <w:r w:rsidRPr="00304146">
          <w:rPr>
            <w:color w:val="808080" w:themeColor="background1" w:themeShade="80"/>
            <w:sz w:val="20"/>
            <w:szCs w:val="20"/>
            <w:u w:val="single"/>
            <w:lang w:eastAsia="zh-CN"/>
          </w:rPr>
          <w:t>computed variable</w:t>
        </w:r>
      </w:ins>
    </w:p>
    <w:p w14:paraId="16D47BA2" w14:textId="77777777" w:rsidR="00304146" w:rsidRPr="00304146" w:rsidRDefault="00304146" w:rsidP="00304146">
      <w:pPr>
        <w:widowControl/>
        <w:autoSpaceDE/>
        <w:ind w:left="720"/>
        <w:contextualSpacing/>
        <w:jc w:val="both"/>
        <w:rPr>
          <w:ins w:id="1082" w:author="Emmanuel Thomas" w:date="2025-10-12T12:06:00Z" w16du:dateUtc="2025-10-12T10:06:00Z"/>
          <w:color w:val="808080" w:themeColor="background1" w:themeShade="80"/>
          <w:sz w:val="20"/>
          <w:szCs w:val="20"/>
          <w:lang w:eastAsia="zh-CN"/>
        </w:rPr>
      </w:pPr>
      <w:ins w:id="1083" w:author="Emmanuel Thomas" w:date="2025-10-12T12:06:00Z" w16du:dateUtc="2025-10-12T10:06:00Z">
        <w:r w:rsidRPr="00304146">
          <w:rPr>
            <w:color w:val="808080" w:themeColor="background1" w:themeShade="80"/>
            <w:sz w:val="20"/>
            <w:szCs w:val="20"/>
            <w:lang w:eastAsia="zh-CN"/>
          </w:rPr>
          <w:t>variable whose value is only stored in the parsing context</w:t>
        </w:r>
      </w:ins>
    </w:p>
    <w:p w14:paraId="7097AD39" w14:textId="77777777" w:rsidR="00304146" w:rsidRPr="00304146" w:rsidRDefault="00304146" w:rsidP="00304146">
      <w:pPr>
        <w:widowControl/>
        <w:autoSpaceDE/>
        <w:ind w:left="720"/>
        <w:contextualSpacing/>
        <w:jc w:val="both"/>
        <w:rPr>
          <w:ins w:id="1084" w:author="Emmanuel Thomas" w:date="2025-10-12T12:06:00Z" w16du:dateUtc="2025-10-12T10:06:00Z"/>
          <w:color w:val="808080" w:themeColor="background1" w:themeShade="80"/>
          <w:sz w:val="20"/>
          <w:szCs w:val="20"/>
          <w:lang w:eastAsia="zh-CN"/>
        </w:rPr>
      </w:pPr>
    </w:p>
    <w:p w14:paraId="05DD4677" w14:textId="77777777" w:rsidR="00304146" w:rsidRPr="00304146" w:rsidRDefault="00304146" w:rsidP="00304146">
      <w:pPr>
        <w:widowControl/>
        <w:autoSpaceDE/>
        <w:ind w:left="720"/>
        <w:contextualSpacing/>
        <w:jc w:val="both"/>
        <w:rPr>
          <w:ins w:id="1085" w:author="Emmanuel Thomas" w:date="2025-10-12T12:06:00Z" w16du:dateUtc="2025-10-12T10:06:00Z"/>
          <w:color w:val="808080" w:themeColor="background1" w:themeShade="80"/>
          <w:sz w:val="20"/>
          <w:szCs w:val="20"/>
          <w:u w:val="single"/>
          <w:lang w:eastAsia="zh-CN"/>
        </w:rPr>
      </w:pPr>
      <w:ins w:id="1086" w:author="Emmanuel Thomas" w:date="2025-10-12T12:06:00Z" w16du:dateUtc="2025-10-12T10:06:00Z">
        <w:r w:rsidRPr="00304146">
          <w:rPr>
            <w:color w:val="808080" w:themeColor="background1" w:themeShade="80"/>
            <w:sz w:val="20"/>
            <w:szCs w:val="20"/>
            <w:u w:val="single"/>
            <w:lang w:eastAsia="zh-CN"/>
          </w:rPr>
          <w:t>declaration</w:t>
        </w:r>
      </w:ins>
    </w:p>
    <w:p w14:paraId="14E5064B" w14:textId="77777777" w:rsidR="00304146" w:rsidRPr="00304146" w:rsidRDefault="00304146" w:rsidP="00304146">
      <w:pPr>
        <w:widowControl/>
        <w:autoSpaceDE/>
        <w:ind w:left="720"/>
        <w:contextualSpacing/>
        <w:jc w:val="both"/>
        <w:rPr>
          <w:ins w:id="1087" w:author="Emmanuel Thomas" w:date="2025-10-12T12:06:00Z" w16du:dateUtc="2025-10-12T10:06:00Z"/>
          <w:color w:val="808080" w:themeColor="background1" w:themeShade="80"/>
          <w:sz w:val="20"/>
          <w:szCs w:val="20"/>
          <w:lang w:eastAsia="zh-CN"/>
        </w:rPr>
      </w:pPr>
      <w:ins w:id="1088" w:author="Emmanuel Thomas" w:date="2025-10-12T12:06:00Z" w16du:dateUtc="2025-10-12T10:06:00Z">
        <w:r w:rsidRPr="00304146">
          <w:rPr>
            <w:color w:val="808080" w:themeColor="background1" w:themeShade="80"/>
            <w:sz w:val="20"/>
            <w:szCs w:val="20"/>
            <w:lang w:eastAsia="zh-CN"/>
          </w:rPr>
          <w:t>sequential unit of tokens used to define the ‘shape’ of a variable value without causing data to be consumed from a bitstream or stored in the parsing context</w:t>
        </w:r>
      </w:ins>
    </w:p>
    <w:p w14:paraId="312F3487" w14:textId="77777777" w:rsidR="00304146" w:rsidRPr="00304146" w:rsidRDefault="00304146" w:rsidP="00304146">
      <w:pPr>
        <w:widowControl/>
        <w:autoSpaceDE/>
        <w:ind w:left="720"/>
        <w:contextualSpacing/>
        <w:jc w:val="both"/>
        <w:rPr>
          <w:ins w:id="1089" w:author="Emmanuel Thomas" w:date="2025-10-12T12:06:00Z" w16du:dateUtc="2025-10-12T10:06:00Z"/>
          <w:color w:val="808080" w:themeColor="background1" w:themeShade="80"/>
          <w:sz w:val="20"/>
          <w:szCs w:val="20"/>
          <w:lang w:eastAsia="zh-CN"/>
        </w:rPr>
      </w:pPr>
    </w:p>
    <w:p w14:paraId="7AFEEB3E" w14:textId="77777777" w:rsidR="00304146" w:rsidRPr="00304146" w:rsidRDefault="00304146" w:rsidP="00304146">
      <w:pPr>
        <w:widowControl/>
        <w:autoSpaceDE/>
        <w:ind w:left="720"/>
        <w:contextualSpacing/>
        <w:jc w:val="both"/>
        <w:rPr>
          <w:ins w:id="1090" w:author="Emmanuel Thomas" w:date="2025-10-12T12:06:00Z" w16du:dateUtc="2025-10-12T10:06:00Z"/>
          <w:color w:val="808080" w:themeColor="background1" w:themeShade="80"/>
          <w:sz w:val="20"/>
          <w:szCs w:val="20"/>
          <w:u w:val="single"/>
          <w:lang w:eastAsia="zh-CN"/>
        </w:rPr>
      </w:pPr>
      <w:ins w:id="1091" w:author="Emmanuel Thomas" w:date="2025-10-12T12:06:00Z" w16du:dateUtc="2025-10-12T10:06:00Z">
        <w:r w:rsidRPr="00304146">
          <w:rPr>
            <w:color w:val="808080" w:themeColor="background1" w:themeShade="80"/>
            <w:sz w:val="20"/>
            <w:szCs w:val="20"/>
            <w:u w:val="single"/>
            <w:lang w:eastAsia="zh-CN"/>
          </w:rPr>
          <w:t>definition</w:t>
        </w:r>
      </w:ins>
    </w:p>
    <w:p w14:paraId="20939F50" w14:textId="77777777" w:rsidR="00304146" w:rsidRPr="00304146" w:rsidRDefault="00304146" w:rsidP="00304146">
      <w:pPr>
        <w:widowControl/>
        <w:autoSpaceDE/>
        <w:ind w:left="720"/>
        <w:contextualSpacing/>
        <w:jc w:val="both"/>
        <w:rPr>
          <w:ins w:id="1092" w:author="Emmanuel Thomas" w:date="2025-10-12T12:06:00Z" w16du:dateUtc="2025-10-12T10:06:00Z"/>
          <w:color w:val="808080" w:themeColor="background1" w:themeShade="80"/>
          <w:sz w:val="20"/>
          <w:szCs w:val="20"/>
          <w:lang w:eastAsia="zh-CN"/>
        </w:rPr>
      </w:pPr>
      <w:ins w:id="1093" w:author="Emmanuel Thomas" w:date="2025-10-12T12:06:00Z" w16du:dateUtc="2025-10-12T10:06:00Z">
        <w:r w:rsidRPr="00304146">
          <w:rPr>
            <w:color w:val="808080" w:themeColor="background1" w:themeShade="80"/>
            <w:sz w:val="20"/>
            <w:szCs w:val="20"/>
            <w:lang w:eastAsia="zh-CN"/>
          </w:rPr>
          <w:t>sequential unit of tokens used to create a parsed or computed variable and its value, potentially causing data to be consumed from a bitstream or stored in the parsing context</w:t>
        </w:r>
      </w:ins>
    </w:p>
    <w:p w14:paraId="5A538838" w14:textId="77777777" w:rsidR="00304146" w:rsidRPr="00304146" w:rsidRDefault="00304146" w:rsidP="00304146">
      <w:pPr>
        <w:widowControl/>
        <w:autoSpaceDE/>
        <w:ind w:left="720"/>
        <w:contextualSpacing/>
        <w:jc w:val="both"/>
        <w:rPr>
          <w:ins w:id="1094" w:author="Emmanuel Thomas" w:date="2025-10-12T12:06:00Z" w16du:dateUtc="2025-10-12T10:06:00Z"/>
          <w:color w:val="808080" w:themeColor="background1" w:themeShade="80"/>
          <w:sz w:val="20"/>
          <w:szCs w:val="20"/>
          <w:lang w:eastAsia="zh-CN"/>
        </w:rPr>
      </w:pPr>
      <w:ins w:id="1095" w:author="Emmanuel Thomas" w:date="2025-10-12T12:06:00Z" w16du:dateUtc="2025-10-12T10:06:00Z">
        <w:r w:rsidRPr="00304146">
          <w:rPr>
            <w:color w:val="808080" w:themeColor="background1" w:themeShade="80"/>
            <w:sz w:val="20"/>
            <w:szCs w:val="20"/>
            <w:lang w:eastAsia="zh-CN"/>
          </w:rPr>
          <w:t> </w:t>
        </w:r>
      </w:ins>
    </w:p>
    <w:p w14:paraId="519DA31C" w14:textId="77777777" w:rsidR="00304146" w:rsidRPr="00304146" w:rsidRDefault="00304146" w:rsidP="00304146">
      <w:pPr>
        <w:widowControl/>
        <w:autoSpaceDE/>
        <w:ind w:left="720"/>
        <w:contextualSpacing/>
        <w:jc w:val="both"/>
        <w:rPr>
          <w:ins w:id="1096" w:author="Emmanuel Thomas" w:date="2025-10-12T12:06:00Z" w16du:dateUtc="2025-10-12T10:06:00Z"/>
          <w:color w:val="808080" w:themeColor="background1" w:themeShade="80"/>
          <w:sz w:val="20"/>
          <w:szCs w:val="20"/>
          <w:u w:val="single"/>
          <w:lang w:eastAsia="zh-CN"/>
        </w:rPr>
      </w:pPr>
      <w:ins w:id="1097" w:author="Emmanuel Thomas" w:date="2025-10-12T12:06:00Z" w16du:dateUtc="2025-10-12T10:06:00Z">
        <w:r w:rsidRPr="00304146">
          <w:rPr>
            <w:color w:val="808080" w:themeColor="background1" w:themeShade="80"/>
            <w:sz w:val="20"/>
            <w:szCs w:val="20"/>
            <w:u w:val="single"/>
            <w:lang w:eastAsia="zh-CN"/>
          </w:rPr>
          <w:t>literal value</w:t>
        </w:r>
      </w:ins>
    </w:p>
    <w:p w14:paraId="2787500D" w14:textId="77777777" w:rsidR="00304146" w:rsidRPr="00304146" w:rsidRDefault="00304146" w:rsidP="00304146">
      <w:pPr>
        <w:widowControl/>
        <w:autoSpaceDE/>
        <w:ind w:left="720"/>
        <w:contextualSpacing/>
        <w:jc w:val="both"/>
        <w:rPr>
          <w:ins w:id="1098" w:author="Emmanuel Thomas" w:date="2025-10-12T12:06:00Z" w16du:dateUtc="2025-10-12T10:06:00Z"/>
          <w:color w:val="808080" w:themeColor="background1" w:themeShade="80"/>
          <w:sz w:val="20"/>
          <w:szCs w:val="20"/>
          <w:lang w:eastAsia="zh-CN"/>
        </w:rPr>
      </w:pPr>
      <w:ins w:id="1099" w:author="Emmanuel Thomas" w:date="2025-10-12T12:06:00Z" w16du:dateUtc="2025-10-12T10:06:00Z">
        <w:r w:rsidRPr="00304146">
          <w:rPr>
            <w:color w:val="808080" w:themeColor="background1" w:themeShade="80"/>
            <w:sz w:val="20"/>
            <w:szCs w:val="20"/>
            <w:lang w:eastAsia="zh-CN"/>
          </w:rPr>
          <w:t>value of a literal stored in the parsing context</w:t>
        </w:r>
      </w:ins>
    </w:p>
    <w:p w14:paraId="0D16C543" w14:textId="77777777" w:rsidR="00304146" w:rsidRPr="00304146" w:rsidRDefault="00304146" w:rsidP="00304146">
      <w:pPr>
        <w:widowControl/>
        <w:autoSpaceDE/>
        <w:ind w:left="720"/>
        <w:contextualSpacing/>
        <w:jc w:val="both"/>
        <w:rPr>
          <w:ins w:id="1100" w:author="Emmanuel Thomas" w:date="2025-10-12T12:06:00Z" w16du:dateUtc="2025-10-12T10:06:00Z"/>
          <w:color w:val="808080" w:themeColor="background1" w:themeShade="80"/>
          <w:sz w:val="20"/>
          <w:szCs w:val="20"/>
          <w:lang w:eastAsia="zh-CN"/>
        </w:rPr>
      </w:pPr>
      <w:ins w:id="1101" w:author="Emmanuel Thomas" w:date="2025-10-12T12:06:00Z" w16du:dateUtc="2025-10-12T10:06:00Z">
        <w:r w:rsidRPr="00304146">
          <w:rPr>
            <w:color w:val="808080" w:themeColor="background1" w:themeShade="80"/>
            <w:sz w:val="20"/>
            <w:szCs w:val="20"/>
            <w:lang w:eastAsia="zh-CN"/>
          </w:rPr>
          <w:t> </w:t>
        </w:r>
      </w:ins>
    </w:p>
    <w:p w14:paraId="3D9A5A35" w14:textId="77777777" w:rsidR="00304146" w:rsidRPr="00304146" w:rsidRDefault="00304146" w:rsidP="00304146">
      <w:pPr>
        <w:widowControl/>
        <w:autoSpaceDE/>
        <w:ind w:left="720"/>
        <w:contextualSpacing/>
        <w:jc w:val="both"/>
        <w:rPr>
          <w:ins w:id="1102" w:author="Emmanuel Thomas" w:date="2025-10-12T12:06:00Z" w16du:dateUtc="2025-10-12T10:06:00Z"/>
          <w:color w:val="808080" w:themeColor="background1" w:themeShade="80"/>
          <w:sz w:val="20"/>
          <w:szCs w:val="20"/>
          <w:u w:val="single"/>
          <w:lang w:eastAsia="zh-CN"/>
        </w:rPr>
      </w:pPr>
      <w:ins w:id="1103" w:author="Emmanuel Thomas" w:date="2025-10-12T12:06:00Z" w16du:dateUtc="2025-10-12T10:06:00Z">
        <w:r w:rsidRPr="00304146">
          <w:rPr>
            <w:color w:val="808080" w:themeColor="background1" w:themeShade="80"/>
            <w:sz w:val="20"/>
            <w:szCs w:val="20"/>
            <w:u w:val="single"/>
            <w:lang w:eastAsia="zh-CN"/>
          </w:rPr>
          <w:t>value</w:t>
        </w:r>
      </w:ins>
    </w:p>
    <w:p w14:paraId="658365F0" w14:textId="77777777" w:rsidR="00304146" w:rsidRPr="00304146" w:rsidRDefault="00304146" w:rsidP="00304146">
      <w:pPr>
        <w:widowControl/>
        <w:autoSpaceDE/>
        <w:ind w:left="720"/>
        <w:contextualSpacing/>
        <w:jc w:val="both"/>
        <w:rPr>
          <w:ins w:id="1104" w:author="Emmanuel Thomas" w:date="2025-10-12T12:06:00Z" w16du:dateUtc="2025-10-12T10:06:00Z"/>
          <w:color w:val="808080" w:themeColor="background1" w:themeShade="80"/>
          <w:sz w:val="20"/>
          <w:szCs w:val="20"/>
          <w:lang w:eastAsia="zh-CN"/>
        </w:rPr>
      </w:pPr>
      <w:ins w:id="1105" w:author="Emmanuel Thomas" w:date="2025-10-12T12:06:00Z" w16du:dateUtc="2025-10-12T10:06:00Z">
        <w:r w:rsidRPr="00304146">
          <w:rPr>
            <w:color w:val="808080" w:themeColor="background1" w:themeShade="80"/>
            <w:sz w:val="20"/>
            <w:szCs w:val="20"/>
            <w:lang w:eastAsia="zh-CN"/>
          </w:rPr>
          <w:t>data stored in the parsing context which may originate from a literal or an evaluated expression</w:t>
        </w:r>
      </w:ins>
    </w:p>
    <w:p w14:paraId="7CEA9B59" w14:textId="77777777" w:rsidR="00304146" w:rsidRPr="00304146" w:rsidRDefault="00304146" w:rsidP="00304146">
      <w:pPr>
        <w:widowControl/>
        <w:autoSpaceDE/>
        <w:ind w:left="720"/>
        <w:contextualSpacing/>
        <w:jc w:val="both"/>
        <w:rPr>
          <w:ins w:id="1106" w:author="Emmanuel Thomas" w:date="2025-10-12T12:06:00Z" w16du:dateUtc="2025-10-12T10:06:00Z"/>
          <w:color w:val="808080" w:themeColor="background1" w:themeShade="80"/>
          <w:sz w:val="20"/>
          <w:szCs w:val="20"/>
          <w:lang w:eastAsia="zh-CN"/>
        </w:rPr>
      </w:pPr>
      <w:ins w:id="1107" w:author="Emmanuel Thomas" w:date="2025-10-12T12:06:00Z" w16du:dateUtc="2025-10-12T10:06:00Z">
        <w:r w:rsidRPr="00304146">
          <w:rPr>
            <w:b/>
            <w:bCs/>
            <w:color w:val="808080" w:themeColor="background1" w:themeShade="80"/>
            <w:sz w:val="20"/>
            <w:szCs w:val="20"/>
            <w:lang w:eastAsia="zh-CN"/>
          </w:rPr>
          <w:t> </w:t>
        </w:r>
      </w:ins>
    </w:p>
    <w:p w14:paraId="4F56AC81" w14:textId="77777777" w:rsidR="00304146" w:rsidRPr="00304146" w:rsidRDefault="00304146" w:rsidP="00304146">
      <w:pPr>
        <w:widowControl/>
        <w:autoSpaceDE/>
        <w:ind w:left="720"/>
        <w:contextualSpacing/>
        <w:jc w:val="both"/>
        <w:rPr>
          <w:ins w:id="1108" w:author="Emmanuel Thomas" w:date="2025-10-12T12:06:00Z" w16du:dateUtc="2025-10-12T10:06:00Z"/>
          <w:color w:val="808080" w:themeColor="background1" w:themeShade="80"/>
          <w:sz w:val="20"/>
          <w:szCs w:val="20"/>
          <w:u w:val="single"/>
          <w:lang w:eastAsia="zh-CN"/>
        </w:rPr>
      </w:pPr>
      <w:ins w:id="1109" w:author="Emmanuel Thomas" w:date="2025-10-12T12:06:00Z" w16du:dateUtc="2025-10-12T10:06:00Z">
        <w:r w:rsidRPr="00304146">
          <w:rPr>
            <w:color w:val="808080" w:themeColor="background1" w:themeShade="80"/>
            <w:sz w:val="20"/>
            <w:szCs w:val="20"/>
            <w:u w:val="single"/>
            <w:lang w:eastAsia="zh-CN"/>
          </w:rPr>
          <w:t>parsed variable</w:t>
        </w:r>
      </w:ins>
    </w:p>
    <w:p w14:paraId="4B249E6A" w14:textId="77777777" w:rsidR="00304146" w:rsidRPr="00304146" w:rsidRDefault="00304146" w:rsidP="00304146">
      <w:pPr>
        <w:widowControl/>
        <w:autoSpaceDE/>
        <w:ind w:left="720"/>
        <w:contextualSpacing/>
        <w:jc w:val="both"/>
        <w:rPr>
          <w:ins w:id="1110" w:author="Emmanuel Thomas" w:date="2025-10-12T12:06:00Z" w16du:dateUtc="2025-10-12T10:06:00Z"/>
          <w:color w:val="808080" w:themeColor="background1" w:themeShade="80"/>
          <w:sz w:val="20"/>
          <w:szCs w:val="20"/>
          <w:lang w:eastAsia="zh-CN"/>
        </w:rPr>
      </w:pPr>
      <w:ins w:id="1111" w:author="Emmanuel Thomas" w:date="2025-10-12T12:06:00Z" w16du:dateUtc="2025-10-12T10:06:00Z">
        <w:r w:rsidRPr="00304146">
          <w:rPr>
            <w:color w:val="808080" w:themeColor="background1" w:themeShade="80"/>
            <w:sz w:val="20"/>
            <w:szCs w:val="20"/>
            <w:lang w:eastAsia="zh-CN"/>
          </w:rPr>
          <w:t>variable whose value is initially stored in a bitstream and once parsed the value is also stored in the parsing context</w:t>
        </w:r>
      </w:ins>
    </w:p>
    <w:p w14:paraId="56DE2245" w14:textId="77777777" w:rsidR="00304146" w:rsidRPr="00304146" w:rsidRDefault="00304146" w:rsidP="00304146">
      <w:pPr>
        <w:widowControl/>
        <w:autoSpaceDE/>
        <w:ind w:left="720"/>
        <w:contextualSpacing/>
        <w:jc w:val="both"/>
        <w:rPr>
          <w:ins w:id="1112" w:author="Emmanuel Thomas" w:date="2025-10-12T12:06:00Z" w16du:dateUtc="2025-10-12T10:06:00Z"/>
          <w:color w:val="808080" w:themeColor="background1" w:themeShade="80"/>
          <w:sz w:val="20"/>
          <w:szCs w:val="20"/>
          <w:lang w:eastAsia="zh-CN"/>
        </w:rPr>
      </w:pPr>
    </w:p>
    <w:p w14:paraId="22D5A223" w14:textId="77777777" w:rsidR="00304146" w:rsidRPr="00304146" w:rsidRDefault="00304146" w:rsidP="00304146">
      <w:pPr>
        <w:widowControl/>
        <w:autoSpaceDE/>
        <w:ind w:left="720"/>
        <w:contextualSpacing/>
        <w:jc w:val="both"/>
        <w:rPr>
          <w:ins w:id="1113" w:author="Emmanuel Thomas" w:date="2025-10-12T12:06:00Z" w16du:dateUtc="2025-10-12T10:06:00Z"/>
          <w:color w:val="808080" w:themeColor="background1" w:themeShade="80"/>
          <w:sz w:val="20"/>
          <w:szCs w:val="20"/>
          <w:u w:val="single"/>
          <w:lang w:eastAsia="zh-CN"/>
        </w:rPr>
      </w:pPr>
      <w:ins w:id="1114" w:author="Emmanuel Thomas" w:date="2025-10-12T12:06:00Z" w16du:dateUtc="2025-10-12T10:06:00Z">
        <w:r w:rsidRPr="00304146">
          <w:rPr>
            <w:color w:val="808080" w:themeColor="background1" w:themeShade="80"/>
            <w:sz w:val="20"/>
            <w:szCs w:val="20"/>
            <w:u w:val="single"/>
            <w:lang w:eastAsia="zh-CN"/>
          </w:rPr>
          <w:t>parsing context</w:t>
        </w:r>
      </w:ins>
    </w:p>
    <w:p w14:paraId="78B9CFDC" w14:textId="77777777" w:rsidR="00304146" w:rsidRPr="00304146" w:rsidRDefault="00304146" w:rsidP="00304146">
      <w:pPr>
        <w:widowControl/>
        <w:autoSpaceDE/>
        <w:ind w:left="720"/>
        <w:contextualSpacing/>
        <w:jc w:val="both"/>
        <w:rPr>
          <w:ins w:id="1115" w:author="Emmanuel Thomas" w:date="2025-10-12T12:06:00Z" w16du:dateUtc="2025-10-12T10:06:00Z"/>
          <w:color w:val="808080" w:themeColor="background1" w:themeShade="80"/>
          <w:sz w:val="20"/>
          <w:szCs w:val="20"/>
          <w:lang w:eastAsia="zh-CN"/>
        </w:rPr>
      </w:pPr>
      <w:ins w:id="1116" w:author="Emmanuel Thomas" w:date="2025-10-12T12:06:00Z" w16du:dateUtc="2025-10-12T10:06:00Z">
        <w:r w:rsidRPr="00304146">
          <w:rPr>
            <w:color w:val="808080" w:themeColor="background1" w:themeShade="80"/>
            <w:sz w:val="20"/>
            <w:szCs w:val="20"/>
            <w:lang w:eastAsia="zh-CN"/>
          </w:rPr>
          <w:t>abstract concept of a volatile storage area for variable values</w:t>
        </w:r>
      </w:ins>
    </w:p>
    <w:p w14:paraId="0B681F24" w14:textId="77777777" w:rsidR="00304146" w:rsidRPr="00304146" w:rsidRDefault="00304146" w:rsidP="00304146">
      <w:pPr>
        <w:widowControl/>
        <w:autoSpaceDE/>
        <w:ind w:left="720"/>
        <w:contextualSpacing/>
        <w:jc w:val="both"/>
        <w:rPr>
          <w:ins w:id="1117" w:author="Emmanuel Thomas" w:date="2025-10-12T12:06:00Z" w16du:dateUtc="2025-10-12T10:06:00Z"/>
          <w:color w:val="808080" w:themeColor="background1" w:themeShade="80"/>
          <w:sz w:val="20"/>
          <w:szCs w:val="20"/>
          <w:lang w:eastAsia="zh-CN"/>
        </w:rPr>
      </w:pPr>
      <w:ins w:id="1118" w:author="Emmanuel Thomas" w:date="2025-10-12T12:06:00Z" w16du:dateUtc="2025-10-12T10:06:00Z">
        <w:r w:rsidRPr="00304146">
          <w:rPr>
            <w:color w:val="808080" w:themeColor="background1" w:themeShade="80"/>
            <w:sz w:val="20"/>
            <w:szCs w:val="20"/>
            <w:lang w:eastAsia="zh-CN"/>
          </w:rPr>
          <w:t>Note 1 to entry: A computer program implementation would use computer memory for this and may choose to impose constraints such as storage size.</w:t>
        </w:r>
      </w:ins>
    </w:p>
    <w:p w14:paraId="347F5111" w14:textId="77777777" w:rsidR="00304146" w:rsidRPr="00304146" w:rsidRDefault="00304146" w:rsidP="00304146">
      <w:pPr>
        <w:widowControl/>
        <w:autoSpaceDE/>
        <w:ind w:left="720"/>
        <w:contextualSpacing/>
        <w:jc w:val="both"/>
        <w:rPr>
          <w:ins w:id="1119" w:author="Emmanuel Thomas" w:date="2025-10-12T12:06:00Z" w16du:dateUtc="2025-10-12T10:06:00Z"/>
          <w:color w:val="808080" w:themeColor="background1" w:themeShade="80"/>
          <w:sz w:val="20"/>
          <w:szCs w:val="20"/>
          <w:lang w:eastAsia="zh-CN"/>
        </w:rPr>
      </w:pPr>
    </w:p>
    <w:p w14:paraId="1355BA5E" w14:textId="77777777" w:rsidR="00304146" w:rsidRPr="00304146" w:rsidRDefault="00304146" w:rsidP="00304146">
      <w:pPr>
        <w:widowControl/>
        <w:autoSpaceDE/>
        <w:ind w:left="720"/>
        <w:contextualSpacing/>
        <w:jc w:val="both"/>
        <w:rPr>
          <w:ins w:id="1120" w:author="Emmanuel Thomas" w:date="2025-10-12T12:06:00Z" w16du:dateUtc="2025-10-12T10:06:00Z"/>
          <w:color w:val="808080" w:themeColor="background1" w:themeShade="80"/>
          <w:sz w:val="20"/>
          <w:szCs w:val="20"/>
          <w:lang w:eastAsia="zh-CN"/>
        </w:rPr>
      </w:pPr>
      <w:ins w:id="1121" w:author="Emmanuel Thomas" w:date="2025-10-12T12:06:00Z" w16du:dateUtc="2025-10-12T10:06:00Z">
        <w:r w:rsidRPr="00304146">
          <w:rPr>
            <w:color w:val="808080" w:themeColor="background1" w:themeShade="80"/>
            <w:sz w:val="20"/>
            <w:szCs w:val="20"/>
            <w:lang w:eastAsia="zh-CN"/>
          </w:rPr>
          <w:t xml:space="preserve">For the purposes of expression evaluation, the storage of number values in the parsing context (for both parsed and computed variables) is also assumed to be with the most significant byte first, and the most significant bit first. </w:t>
        </w:r>
      </w:ins>
    </w:p>
    <w:p w14:paraId="5ADB5CAC" w14:textId="77777777" w:rsidR="00304146" w:rsidRPr="00304146" w:rsidRDefault="00304146" w:rsidP="00304146">
      <w:pPr>
        <w:widowControl/>
        <w:autoSpaceDE/>
        <w:ind w:left="720"/>
        <w:contextualSpacing/>
        <w:jc w:val="both"/>
        <w:rPr>
          <w:ins w:id="1122" w:author="Emmanuel Thomas" w:date="2025-10-12T12:06:00Z" w16du:dateUtc="2025-10-12T10:06:00Z"/>
          <w:color w:val="808080" w:themeColor="background1" w:themeShade="80"/>
          <w:sz w:val="20"/>
          <w:szCs w:val="20"/>
          <w:lang w:eastAsia="zh-CN"/>
        </w:rPr>
      </w:pPr>
    </w:p>
    <w:p w14:paraId="2C7F18FD" w14:textId="77777777" w:rsidR="00304146" w:rsidRPr="00304146" w:rsidRDefault="00304146" w:rsidP="00304146">
      <w:pPr>
        <w:widowControl/>
        <w:autoSpaceDE/>
        <w:ind w:left="720"/>
        <w:contextualSpacing/>
        <w:jc w:val="both"/>
        <w:rPr>
          <w:ins w:id="1123" w:author="Emmanuel Thomas" w:date="2025-10-12T12:06:00Z" w16du:dateUtc="2025-10-12T10:06:00Z"/>
          <w:color w:val="808080" w:themeColor="background1" w:themeShade="80"/>
          <w:sz w:val="20"/>
          <w:szCs w:val="20"/>
          <w:lang w:eastAsia="zh-CN"/>
        </w:rPr>
      </w:pPr>
      <w:ins w:id="1124" w:author="Emmanuel Thomas" w:date="2025-10-12T12:06:00Z" w16du:dateUtc="2025-10-12T10:06:00Z">
        <w:r w:rsidRPr="00304146">
          <w:rPr>
            <w:color w:val="808080" w:themeColor="background1" w:themeShade="80"/>
            <w:sz w:val="20"/>
            <w:szCs w:val="20"/>
            <w:lang w:eastAsia="zh-CN"/>
          </w:rPr>
          <w:t>Computed variables values (which are stored only in the parsing context) and parsed variable values once parsed from the bitstream (which are then stored in the parsing context) do not have constraints on the storage width and therefore do not have number limits explicitly defined by the SDL. Care should be taken when creating SDL specifications to avoid undefined behavior.</w:t>
        </w:r>
      </w:ins>
    </w:p>
    <w:p w14:paraId="22EE67F8" w14:textId="77777777" w:rsidR="00304146" w:rsidRPr="00304146" w:rsidRDefault="00304146" w:rsidP="00304146">
      <w:pPr>
        <w:widowControl/>
        <w:autoSpaceDE/>
        <w:ind w:left="720"/>
        <w:contextualSpacing/>
        <w:jc w:val="both"/>
        <w:rPr>
          <w:ins w:id="1125" w:author="Emmanuel Thomas" w:date="2025-10-12T12:06:00Z" w16du:dateUtc="2025-10-12T10:06:00Z"/>
          <w:color w:val="808080" w:themeColor="background1" w:themeShade="80"/>
          <w:sz w:val="20"/>
          <w:szCs w:val="20"/>
          <w:lang w:eastAsia="zh-CN"/>
        </w:rPr>
      </w:pPr>
    </w:p>
    <w:p w14:paraId="2F176891" w14:textId="77777777" w:rsidR="00304146" w:rsidRPr="00304146" w:rsidRDefault="00304146" w:rsidP="00304146">
      <w:pPr>
        <w:widowControl/>
        <w:autoSpaceDE/>
        <w:ind w:left="720"/>
        <w:contextualSpacing/>
        <w:jc w:val="both"/>
        <w:rPr>
          <w:ins w:id="1126" w:author="Emmanuel Thomas" w:date="2025-10-12T12:06:00Z" w16du:dateUtc="2025-10-12T10:06:00Z"/>
          <w:color w:val="808080" w:themeColor="background1" w:themeShade="80"/>
          <w:sz w:val="20"/>
          <w:szCs w:val="20"/>
          <w:lang w:eastAsia="zh-CN"/>
        </w:rPr>
      </w:pPr>
      <w:ins w:id="1127" w:author="Emmanuel Thomas" w:date="2025-10-12T12:06:00Z" w16du:dateUtc="2025-10-12T10:06:00Z">
        <w:r w:rsidRPr="00304146">
          <w:rPr>
            <w:color w:val="808080" w:themeColor="background1" w:themeShade="80"/>
            <w:sz w:val="20"/>
            <w:szCs w:val="20"/>
            <w:lang w:eastAsia="zh-CN"/>
          </w:rPr>
          <w:lastRenderedPageBreak/>
          <w:t xml:space="preserve">As the SDL does not specify constraints on the storage width of number values stored in the parsing context it is expected that all number values will always be of sufficient width to accommodate common value coercion and there is no need to define any </w:t>
        </w:r>
        <w:proofErr w:type="spellStart"/>
        <w:r w:rsidRPr="00304146">
          <w:rPr>
            <w:color w:val="808080" w:themeColor="background1" w:themeShade="80"/>
            <w:sz w:val="20"/>
            <w:szCs w:val="20"/>
            <w:lang w:eastAsia="zh-CN"/>
          </w:rPr>
          <w:t>behaviour</w:t>
        </w:r>
        <w:proofErr w:type="spellEnd"/>
        <w:r w:rsidRPr="00304146">
          <w:rPr>
            <w:color w:val="808080" w:themeColor="background1" w:themeShade="80"/>
            <w:sz w:val="20"/>
            <w:szCs w:val="20"/>
            <w:lang w:eastAsia="zh-CN"/>
          </w:rPr>
          <w:t xml:space="preserve"> when converting between signed and unsigned types.</w:t>
        </w:r>
      </w:ins>
    </w:p>
    <w:p w14:paraId="3013437D" w14:textId="77777777" w:rsidR="00304146" w:rsidRPr="00304146" w:rsidRDefault="00304146" w:rsidP="00304146">
      <w:pPr>
        <w:widowControl/>
        <w:autoSpaceDE/>
        <w:ind w:left="720"/>
        <w:contextualSpacing/>
        <w:jc w:val="both"/>
        <w:rPr>
          <w:ins w:id="1128" w:author="Emmanuel Thomas" w:date="2025-10-12T12:06:00Z" w16du:dateUtc="2025-10-12T10:06:00Z"/>
          <w:color w:val="808080" w:themeColor="background1" w:themeShade="80"/>
          <w:sz w:val="20"/>
          <w:szCs w:val="20"/>
          <w:lang w:eastAsia="zh-CN"/>
        </w:rPr>
      </w:pPr>
    </w:p>
    <w:p w14:paraId="6E10F0D1" w14:textId="77777777" w:rsidR="00304146" w:rsidRPr="00304146" w:rsidRDefault="00304146" w:rsidP="00304146">
      <w:pPr>
        <w:widowControl/>
        <w:autoSpaceDE/>
        <w:ind w:left="720"/>
        <w:contextualSpacing/>
        <w:jc w:val="both"/>
        <w:rPr>
          <w:ins w:id="1129" w:author="Emmanuel Thomas" w:date="2025-10-12T12:06:00Z" w16du:dateUtc="2025-10-12T10:06:00Z"/>
          <w:color w:val="808080" w:themeColor="background1" w:themeShade="80"/>
          <w:sz w:val="20"/>
          <w:szCs w:val="20"/>
          <w:lang w:eastAsia="zh-CN"/>
        </w:rPr>
      </w:pPr>
      <w:ins w:id="1130" w:author="Emmanuel Thomas" w:date="2025-10-12T12:06:00Z" w16du:dateUtc="2025-10-12T10:06:00Z">
        <w:r w:rsidRPr="00304146">
          <w:rPr>
            <w:color w:val="808080" w:themeColor="background1" w:themeShade="80"/>
            <w:sz w:val="20"/>
            <w:szCs w:val="20"/>
            <w:lang w:eastAsia="zh-CN"/>
          </w:rPr>
          <w:t xml:space="preserve">As the SDL does not specify constraints on the storage width of number values stored in the parsing context but it does specify the width of parsed variables, an SDL specification shall not use a literal value to </w:t>
        </w:r>
        <w:proofErr w:type="spellStart"/>
        <w:r w:rsidRPr="00304146">
          <w:rPr>
            <w:color w:val="808080" w:themeColor="background1" w:themeShade="80"/>
            <w:sz w:val="20"/>
            <w:szCs w:val="20"/>
            <w:lang w:eastAsia="zh-CN"/>
          </w:rPr>
          <w:t>initialise</w:t>
        </w:r>
        <w:proofErr w:type="spellEnd"/>
        <w:r w:rsidRPr="00304146">
          <w:rPr>
            <w:color w:val="808080" w:themeColor="background1" w:themeShade="80"/>
            <w:sz w:val="20"/>
            <w:szCs w:val="20"/>
            <w:lang w:eastAsia="zh-CN"/>
          </w:rPr>
          <w:t xml:space="preserve"> an elementary type parsed variable that is outside of the number limit range of a parsed variable type.</w:t>
        </w:r>
      </w:ins>
    </w:p>
    <w:p w14:paraId="1AF37D09" w14:textId="77777777" w:rsidR="00304146" w:rsidRPr="00304146" w:rsidRDefault="00304146" w:rsidP="00304146">
      <w:pPr>
        <w:widowControl/>
        <w:autoSpaceDE/>
        <w:ind w:left="720"/>
        <w:contextualSpacing/>
        <w:jc w:val="both"/>
        <w:rPr>
          <w:ins w:id="1131" w:author="Emmanuel Thomas" w:date="2025-10-12T12:06:00Z" w16du:dateUtc="2025-10-12T10:06:00Z"/>
          <w:color w:val="808080" w:themeColor="background1" w:themeShade="80"/>
          <w:sz w:val="20"/>
          <w:szCs w:val="20"/>
          <w:lang w:eastAsia="zh-CN"/>
        </w:rPr>
      </w:pPr>
    </w:p>
    <w:p w14:paraId="0A108688" w14:textId="77777777" w:rsidR="00304146" w:rsidRPr="00304146" w:rsidRDefault="00304146" w:rsidP="00304146">
      <w:pPr>
        <w:widowControl/>
        <w:autoSpaceDE/>
        <w:ind w:left="720"/>
        <w:contextualSpacing/>
        <w:jc w:val="both"/>
        <w:rPr>
          <w:ins w:id="1132" w:author="Emmanuel Thomas" w:date="2025-10-12T12:06:00Z" w16du:dateUtc="2025-10-12T10:06:00Z"/>
          <w:color w:val="808080" w:themeColor="background1" w:themeShade="80"/>
          <w:sz w:val="20"/>
          <w:szCs w:val="20"/>
          <w:lang w:eastAsia="zh-CN"/>
        </w:rPr>
      </w:pPr>
      <w:ins w:id="1133" w:author="Emmanuel Thomas" w:date="2025-10-12T12:06:00Z" w16du:dateUtc="2025-10-12T10:06:00Z">
        <w:r w:rsidRPr="00304146">
          <w:rPr>
            <w:color w:val="808080" w:themeColor="background1" w:themeShade="80"/>
            <w:sz w:val="20"/>
            <w:szCs w:val="20"/>
            <w:lang w:eastAsia="zh-CN"/>
          </w:rPr>
          <w:t xml:space="preserve">The exact ordered set of code points stored in the bitstream shall be returned by a parser, even if the encoding of the data is changed when stored in the parsing context e.g., UTF-8 to UTF-16, UTF-16 Big Endian to UTF-16 Little Endian. </w:t>
        </w:r>
      </w:ins>
    </w:p>
    <w:p w14:paraId="3705D517" w14:textId="77777777" w:rsidR="00304146" w:rsidRPr="00304146" w:rsidRDefault="00304146" w:rsidP="00304146">
      <w:pPr>
        <w:widowControl/>
        <w:autoSpaceDE/>
        <w:jc w:val="both"/>
        <w:rPr>
          <w:ins w:id="1134" w:author="Emmanuel Thomas" w:date="2025-10-12T12:06:00Z" w16du:dateUtc="2025-10-12T10:06:00Z"/>
          <w:sz w:val="20"/>
          <w:szCs w:val="20"/>
          <w:lang w:eastAsia="zh-CN"/>
        </w:rPr>
      </w:pPr>
    </w:p>
    <w:p w14:paraId="75CCAA58" w14:textId="77777777" w:rsidR="00304146" w:rsidRPr="00304146" w:rsidRDefault="00304146" w:rsidP="00304146">
      <w:pPr>
        <w:keepNext/>
        <w:keepLines/>
        <w:spacing w:before="40"/>
        <w:outlineLvl w:val="3"/>
        <w:rPr>
          <w:ins w:id="1135" w:author="Emmanuel Thomas" w:date="2025-10-12T12:06:00Z" w16du:dateUtc="2025-10-12T10:06:00Z"/>
          <w:rFonts w:ascii="Cambria" w:eastAsia="MS Gothic" w:hAnsi="Cambria" w:cs="Times New Roman"/>
          <w:i/>
          <w:iCs/>
          <w:color w:val="365F91" w:themeColor="accent1" w:themeShade="BF"/>
          <w:lang w:eastAsia="zh-CN"/>
        </w:rPr>
      </w:pPr>
      <w:ins w:id="1136" w:author="Emmanuel Thomas" w:date="2025-10-12T12:06:00Z" w16du:dateUtc="2025-10-12T10:06:00Z">
        <w:r w:rsidRPr="00304146">
          <w:rPr>
            <w:rFonts w:ascii="Cambria" w:eastAsia="MS Gothic" w:hAnsi="Cambria" w:cs="Times New Roman"/>
            <w:i/>
            <w:iCs/>
            <w:color w:val="365F91" w:themeColor="accent1" w:themeShade="BF"/>
            <w:lang w:eastAsia="zh-CN"/>
          </w:rPr>
          <w:t>Relating to unspecified/undefined behavior</w:t>
        </w:r>
      </w:ins>
    </w:p>
    <w:p w14:paraId="47AFEDC0" w14:textId="77777777" w:rsidR="00304146" w:rsidRPr="00304146" w:rsidRDefault="00304146" w:rsidP="00304146">
      <w:pPr>
        <w:rPr>
          <w:ins w:id="1137" w:author="Emmanuel Thomas" w:date="2025-10-12T12:06:00Z" w16du:dateUtc="2025-10-12T10:06:00Z"/>
          <w:lang w:eastAsia="zh-CN"/>
        </w:rPr>
      </w:pPr>
    </w:p>
    <w:p w14:paraId="4340BB49" w14:textId="77777777" w:rsidR="00304146" w:rsidRPr="00304146" w:rsidRDefault="00304146" w:rsidP="00304146">
      <w:pPr>
        <w:widowControl/>
        <w:autoSpaceDE/>
        <w:ind w:left="720"/>
        <w:contextualSpacing/>
        <w:jc w:val="both"/>
        <w:rPr>
          <w:ins w:id="1138" w:author="Emmanuel Thomas" w:date="2025-10-12T12:06:00Z" w16du:dateUtc="2025-10-12T10:06:00Z"/>
          <w:color w:val="808080" w:themeColor="background1" w:themeShade="80"/>
          <w:sz w:val="20"/>
          <w:szCs w:val="20"/>
          <w:lang w:eastAsia="zh-CN"/>
        </w:rPr>
      </w:pPr>
      <w:ins w:id="1139" w:author="Emmanuel Thomas" w:date="2025-10-12T12:06:00Z" w16du:dateUtc="2025-10-12T10:06:00Z">
        <w:r w:rsidRPr="00304146">
          <w:rPr>
            <w:color w:val="808080" w:themeColor="background1" w:themeShade="80"/>
            <w:sz w:val="20"/>
            <w:szCs w:val="20"/>
            <w:lang w:eastAsia="zh-CN"/>
          </w:rPr>
          <w:t>In scenarios where the usage or interpretation of the SDL may be ambiguous or undefined, this document attempts to specify whether such a scenario is considered an invalid SDL specification or will result in undefined behavior.</w:t>
        </w:r>
      </w:ins>
    </w:p>
    <w:p w14:paraId="255DC5E0" w14:textId="77777777" w:rsidR="00304146" w:rsidRPr="00304146" w:rsidRDefault="00304146" w:rsidP="00304146">
      <w:pPr>
        <w:widowControl/>
        <w:autoSpaceDE/>
        <w:ind w:left="720"/>
        <w:contextualSpacing/>
        <w:jc w:val="both"/>
        <w:rPr>
          <w:ins w:id="1140" w:author="Emmanuel Thomas" w:date="2025-10-12T12:06:00Z" w16du:dateUtc="2025-10-12T10:06:00Z"/>
          <w:color w:val="808080" w:themeColor="background1" w:themeShade="80"/>
          <w:sz w:val="20"/>
          <w:szCs w:val="20"/>
          <w:lang w:eastAsia="zh-CN"/>
        </w:rPr>
      </w:pPr>
    </w:p>
    <w:p w14:paraId="197CDA80" w14:textId="77777777" w:rsidR="00304146" w:rsidRPr="00304146" w:rsidRDefault="00304146" w:rsidP="00304146">
      <w:pPr>
        <w:widowControl/>
        <w:autoSpaceDE/>
        <w:ind w:left="720"/>
        <w:contextualSpacing/>
        <w:jc w:val="both"/>
        <w:rPr>
          <w:ins w:id="1141" w:author="Emmanuel Thomas" w:date="2025-10-12T12:06:00Z" w16du:dateUtc="2025-10-12T10:06:00Z"/>
          <w:color w:val="808080" w:themeColor="background1" w:themeShade="80"/>
          <w:sz w:val="20"/>
          <w:szCs w:val="20"/>
          <w:u w:val="single"/>
          <w:lang w:eastAsia="zh-CN"/>
        </w:rPr>
      </w:pPr>
      <w:ins w:id="1142" w:author="Emmanuel Thomas" w:date="2025-10-12T12:06:00Z" w16du:dateUtc="2025-10-12T10:06:00Z">
        <w:r w:rsidRPr="00304146">
          <w:rPr>
            <w:color w:val="808080" w:themeColor="background1" w:themeShade="80"/>
            <w:sz w:val="20"/>
            <w:szCs w:val="20"/>
            <w:u w:val="single"/>
            <w:lang w:eastAsia="zh-CN"/>
          </w:rPr>
          <w:t>invalid SDL specification</w:t>
        </w:r>
      </w:ins>
    </w:p>
    <w:p w14:paraId="65D715D9" w14:textId="77777777" w:rsidR="00304146" w:rsidRPr="00304146" w:rsidRDefault="00304146" w:rsidP="00304146">
      <w:pPr>
        <w:widowControl/>
        <w:autoSpaceDE/>
        <w:ind w:left="720"/>
        <w:contextualSpacing/>
        <w:jc w:val="both"/>
        <w:rPr>
          <w:ins w:id="1143" w:author="Emmanuel Thomas" w:date="2025-10-12T12:06:00Z" w16du:dateUtc="2025-10-12T10:06:00Z"/>
          <w:color w:val="808080" w:themeColor="background1" w:themeShade="80"/>
          <w:sz w:val="20"/>
          <w:szCs w:val="20"/>
          <w:lang w:eastAsia="zh-CN"/>
        </w:rPr>
      </w:pPr>
      <w:ins w:id="1144" w:author="Emmanuel Thomas" w:date="2025-10-12T12:06:00Z" w16du:dateUtc="2025-10-12T10:06:00Z">
        <w:r w:rsidRPr="00304146">
          <w:rPr>
            <w:color w:val="808080" w:themeColor="background1" w:themeShade="80"/>
            <w:sz w:val="20"/>
            <w:szCs w:val="20"/>
            <w:lang w:eastAsia="zh-CN"/>
          </w:rPr>
          <w:t xml:space="preserve">SDL specification that is syntactically valid but is nonetheless considered invalid due to either semantic rules or the fact that such an SDL specification would be impossible to interpret or process </w:t>
        </w:r>
      </w:ins>
    </w:p>
    <w:p w14:paraId="076E0C43" w14:textId="77777777" w:rsidR="00304146" w:rsidRPr="00304146" w:rsidRDefault="00304146" w:rsidP="00304146">
      <w:pPr>
        <w:widowControl/>
        <w:autoSpaceDE/>
        <w:ind w:left="720"/>
        <w:contextualSpacing/>
        <w:jc w:val="both"/>
        <w:rPr>
          <w:ins w:id="1145" w:author="Emmanuel Thomas" w:date="2025-10-12T12:06:00Z" w16du:dateUtc="2025-10-12T10:06:00Z"/>
          <w:color w:val="808080" w:themeColor="background1" w:themeShade="80"/>
          <w:sz w:val="20"/>
          <w:szCs w:val="20"/>
          <w:lang w:eastAsia="zh-CN"/>
        </w:rPr>
      </w:pPr>
    </w:p>
    <w:p w14:paraId="23D9256E" w14:textId="77777777" w:rsidR="00304146" w:rsidRPr="00304146" w:rsidRDefault="00304146" w:rsidP="00304146">
      <w:pPr>
        <w:widowControl/>
        <w:autoSpaceDE/>
        <w:ind w:left="720"/>
        <w:contextualSpacing/>
        <w:jc w:val="both"/>
        <w:rPr>
          <w:ins w:id="1146" w:author="Emmanuel Thomas" w:date="2025-10-12T12:06:00Z" w16du:dateUtc="2025-10-12T10:06:00Z"/>
          <w:color w:val="808080" w:themeColor="background1" w:themeShade="80"/>
          <w:sz w:val="20"/>
          <w:szCs w:val="20"/>
          <w:u w:val="single"/>
          <w:lang w:eastAsia="zh-CN"/>
        </w:rPr>
      </w:pPr>
      <w:ins w:id="1147" w:author="Emmanuel Thomas" w:date="2025-10-12T12:06:00Z" w16du:dateUtc="2025-10-12T10:06:00Z">
        <w:r w:rsidRPr="00304146">
          <w:rPr>
            <w:color w:val="808080" w:themeColor="background1" w:themeShade="80"/>
            <w:sz w:val="20"/>
            <w:szCs w:val="20"/>
            <w:u w:val="single"/>
            <w:lang w:eastAsia="zh-CN"/>
          </w:rPr>
          <w:t>undefined behavior</w:t>
        </w:r>
      </w:ins>
    </w:p>
    <w:p w14:paraId="5C7DC48D" w14:textId="77777777" w:rsidR="00304146" w:rsidRPr="00304146" w:rsidRDefault="00304146" w:rsidP="00304146">
      <w:pPr>
        <w:widowControl/>
        <w:autoSpaceDE/>
        <w:ind w:left="720"/>
        <w:contextualSpacing/>
        <w:jc w:val="both"/>
        <w:rPr>
          <w:ins w:id="1148" w:author="Emmanuel Thomas" w:date="2025-10-12T12:06:00Z" w16du:dateUtc="2025-10-12T10:06:00Z"/>
          <w:color w:val="808080" w:themeColor="background1" w:themeShade="80"/>
          <w:sz w:val="20"/>
          <w:szCs w:val="20"/>
          <w:lang w:eastAsia="zh-CN"/>
        </w:rPr>
      </w:pPr>
      <w:ins w:id="1149" w:author="Emmanuel Thomas" w:date="2025-10-12T12:06:00Z" w16du:dateUtc="2025-10-12T10:06:00Z">
        <w:r w:rsidRPr="00304146">
          <w:rPr>
            <w:color w:val="808080" w:themeColor="background1" w:themeShade="80"/>
            <w:sz w:val="20"/>
            <w:szCs w:val="20"/>
            <w:lang w:eastAsia="zh-CN"/>
          </w:rPr>
          <w:t>behavior resulting in an undefined outcome based on the interpretation or processing of an SDL specification</w:t>
        </w:r>
      </w:ins>
    </w:p>
    <w:p w14:paraId="5FEA3C06" w14:textId="77777777" w:rsidR="00304146" w:rsidRPr="00304146" w:rsidRDefault="00304146" w:rsidP="00304146">
      <w:pPr>
        <w:widowControl/>
        <w:autoSpaceDE/>
        <w:ind w:left="720"/>
        <w:contextualSpacing/>
        <w:jc w:val="both"/>
        <w:rPr>
          <w:ins w:id="1150" w:author="Emmanuel Thomas" w:date="2025-10-12T12:06:00Z" w16du:dateUtc="2025-10-12T10:06:00Z"/>
          <w:color w:val="808080" w:themeColor="background1" w:themeShade="80"/>
          <w:sz w:val="20"/>
          <w:szCs w:val="20"/>
          <w:lang w:eastAsia="zh-CN"/>
        </w:rPr>
      </w:pPr>
      <w:ins w:id="1151" w:author="Emmanuel Thomas" w:date="2025-10-12T12:06:00Z" w16du:dateUtc="2025-10-12T10:06:00Z">
        <w:r w:rsidRPr="00304146">
          <w:rPr>
            <w:color w:val="808080" w:themeColor="background1" w:themeShade="80"/>
            <w:sz w:val="20"/>
            <w:szCs w:val="20"/>
            <w:lang w:eastAsia="zh-CN"/>
          </w:rPr>
          <w:t>Note 1 to entry: Certain scenarios in this document are explicitly identified as resulting in undefined behavior.</w:t>
        </w:r>
      </w:ins>
    </w:p>
    <w:p w14:paraId="380D941D" w14:textId="77777777" w:rsidR="00304146" w:rsidRPr="00304146" w:rsidRDefault="00304146" w:rsidP="00304146">
      <w:pPr>
        <w:widowControl/>
        <w:autoSpaceDE/>
        <w:ind w:left="720"/>
        <w:contextualSpacing/>
        <w:jc w:val="both"/>
        <w:rPr>
          <w:ins w:id="1152" w:author="Emmanuel Thomas" w:date="2025-10-12T12:06:00Z" w16du:dateUtc="2025-10-12T10:06:00Z"/>
          <w:color w:val="808080" w:themeColor="background1" w:themeShade="80"/>
          <w:sz w:val="20"/>
          <w:szCs w:val="20"/>
          <w:lang w:eastAsia="zh-CN"/>
        </w:rPr>
      </w:pPr>
      <w:ins w:id="1153" w:author="Emmanuel Thomas" w:date="2025-10-12T12:06:00Z" w16du:dateUtc="2025-10-12T10:06:00Z">
        <w:r w:rsidRPr="00304146">
          <w:rPr>
            <w:color w:val="808080" w:themeColor="background1" w:themeShade="80"/>
            <w:sz w:val="20"/>
            <w:szCs w:val="20"/>
            <w:lang w:eastAsia="zh-CN"/>
          </w:rPr>
          <w:t>Note 2 to entry:  A computer program implementation or a standard presenting an SDL specification may choose to define expected behavior in these scenarios.</w:t>
        </w:r>
      </w:ins>
    </w:p>
    <w:p w14:paraId="7BF7DF85" w14:textId="77777777" w:rsidR="00304146" w:rsidRPr="00304146" w:rsidRDefault="00304146" w:rsidP="00304146">
      <w:pPr>
        <w:widowControl/>
        <w:autoSpaceDE/>
        <w:ind w:left="720"/>
        <w:contextualSpacing/>
        <w:jc w:val="both"/>
        <w:rPr>
          <w:ins w:id="1154" w:author="Emmanuel Thomas" w:date="2025-10-12T12:06:00Z" w16du:dateUtc="2025-10-12T10:06:00Z"/>
          <w:color w:val="808080" w:themeColor="background1" w:themeShade="80"/>
          <w:sz w:val="20"/>
          <w:szCs w:val="20"/>
          <w:lang w:eastAsia="zh-CN"/>
        </w:rPr>
      </w:pPr>
    </w:p>
    <w:p w14:paraId="6F46D9FD" w14:textId="77777777" w:rsidR="00304146" w:rsidRPr="00304146" w:rsidRDefault="00304146" w:rsidP="00304146">
      <w:pPr>
        <w:widowControl/>
        <w:autoSpaceDE/>
        <w:ind w:left="720"/>
        <w:contextualSpacing/>
        <w:jc w:val="both"/>
        <w:rPr>
          <w:ins w:id="1155" w:author="Emmanuel Thomas" w:date="2025-10-12T12:06:00Z" w16du:dateUtc="2025-10-12T10:06:00Z"/>
          <w:color w:val="808080" w:themeColor="background1" w:themeShade="80"/>
          <w:sz w:val="20"/>
          <w:szCs w:val="20"/>
          <w:u w:val="single"/>
          <w:lang w:eastAsia="zh-CN"/>
        </w:rPr>
      </w:pPr>
      <w:ins w:id="1156" w:author="Emmanuel Thomas" w:date="2025-10-12T12:06:00Z" w16du:dateUtc="2025-10-12T10:06:00Z">
        <w:r w:rsidRPr="00304146">
          <w:rPr>
            <w:color w:val="808080" w:themeColor="background1" w:themeShade="80"/>
            <w:sz w:val="20"/>
            <w:szCs w:val="20"/>
            <w:u w:val="single"/>
            <w:lang w:eastAsia="zh-CN"/>
          </w:rPr>
          <w:t>unspecified constraint</w:t>
        </w:r>
      </w:ins>
    </w:p>
    <w:p w14:paraId="0C25B5AD" w14:textId="77777777" w:rsidR="00304146" w:rsidRPr="00304146" w:rsidRDefault="00304146" w:rsidP="00304146">
      <w:pPr>
        <w:widowControl/>
        <w:autoSpaceDE/>
        <w:ind w:left="720"/>
        <w:contextualSpacing/>
        <w:jc w:val="both"/>
        <w:rPr>
          <w:ins w:id="1157" w:author="Emmanuel Thomas" w:date="2025-10-12T12:06:00Z" w16du:dateUtc="2025-10-12T10:06:00Z"/>
          <w:color w:val="808080" w:themeColor="background1" w:themeShade="80"/>
          <w:sz w:val="20"/>
          <w:szCs w:val="20"/>
          <w:lang w:eastAsia="zh-CN"/>
        </w:rPr>
      </w:pPr>
      <w:ins w:id="1158" w:author="Emmanuel Thomas" w:date="2025-10-12T12:06:00Z" w16du:dateUtc="2025-10-12T10:06:00Z">
        <w:r w:rsidRPr="00304146">
          <w:rPr>
            <w:color w:val="808080" w:themeColor="background1" w:themeShade="80"/>
            <w:sz w:val="20"/>
            <w:szCs w:val="20"/>
            <w:lang w:eastAsia="zh-CN"/>
          </w:rPr>
          <w:t>constraint or limit on a SDL specification which would need to be defined for it to be viably processed in some manner by a computer program</w:t>
        </w:r>
      </w:ins>
    </w:p>
    <w:p w14:paraId="1DB75D94" w14:textId="77777777" w:rsidR="00304146" w:rsidRPr="00304146" w:rsidRDefault="00304146" w:rsidP="00304146">
      <w:pPr>
        <w:widowControl/>
        <w:autoSpaceDE/>
        <w:ind w:left="720"/>
        <w:contextualSpacing/>
        <w:jc w:val="both"/>
        <w:rPr>
          <w:ins w:id="1159" w:author="Emmanuel Thomas" w:date="2025-10-12T12:06:00Z" w16du:dateUtc="2025-10-12T10:06:00Z"/>
          <w:color w:val="808080" w:themeColor="background1" w:themeShade="80"/>
          <w:sz w:val="20"/>
          <w:szCs w:val="20"/>
          <w:lang w:eastAsia="zh-CN"/>
        </w:rPr>
      </w:pPr>
      <w:ins w:id="1160" w:author="Emmanuel Thomas" w:date="2025-10-12T12:06:00Z" w16du:dateUtc="2025-10-12T10:06:00Z">
        <w:r w:rsidRPr="00304146">
          <w:rPr>
            <w:color w:val="808080" w:themeColor="background1" w:themeShade="80"/>
            <w:sz w:val="20"/>
            <w:szCs w:val="20"/>
            <w:lang w:eastAsia="zh-CN"/>
          </w:rPr>
          <w:t>Note 1 to entry:  As the scope of the SDL does not cover such processing, where appropriate such potential constraints are identified and explicitly left unspecified.</w:t>
        </w:r>
      </w:ins>
    </w:p>
    <w:p w14:paraId="1E8DC54B" w14:textId="77777777" w:rsidR="00304146" w:rsidRPr="00304146" w:rsidRDefault="00304146" w:rsidP="00304146">
      <w:pPr>
        <w:widowControl/>
        <w:autoSpaceDE/>
        <w:ind w:left="720"/>
        <w:contextualSpacing/>
        <w:jc w:val="both"/>
        <w:rPr>
          <w:ins w:id="1161" w:author="Emmanuel Thomas" w:date="2025-10-12T12:06:00Z" w16du:dateUtc="2025-10-12T10:06:00Z"/>
          <w:color w:val="808080" w:themeColor="background1" w:themeShade="80"/>
          <w:sz w:val="20"/>
          <w:szCs w:val="20"/>
          <w:lang w:eastAsia="zh-CN"/>
        </w:rPr>
      </w:pPr>
      <w:ins w:id="1162" w:author="Emmanuel Thomas" w:date="2025-10-12T12:06:00Z" w16du:dateUtc="2025-10-12T10:06:00Z">
        <w:r w:rsidRPr="00304146">
          <w:rPr>
            <w:color w:val="808080" w:themeColor="background1" w:themeShade="80"/>
            <w:sz w:val="20"/>
            <w:szCs w:val="20"/>
            <w:lang w:eastAsia="zh-CN"/>
          </w:rPr>
          <w:t>Note 2 to entry: A computer program implementation or a standard containing an SDL specification may choose to specify such constraints.</w:t>
        </w:r>
      </w:ins>
    </w:p>
    <w:p w14:paraId="3FD68F82" w14:textId="77777777" w:rsidR="00304146" w:rsidRPr="00304146" w:rsidRDefault="00304146" w:rsidP="00304146">
      <w:pPr>
        <w:widowControl/>
        <w:autoSpaceDE/>
        <w:ind w:left="720"/>
        <w:contextualSpacing/>
        <w:jc w:val="both"/>
        <w:rPr>
          <w:ins w:id="1163" w:author="Emmanuel Thomas" w:date="2025-10-12T12:06:00Z" w16du:dateUtc="2025-10-12T10:06:00Z"/>
          <w:color w:val="808080" w:themeColor="background1" w:themeShade="80"/>
          <w:sz w:val="20"/>
          <w:szCs w:val="20"/>
          <w:lang w:eastAsia="zh-CN"/>
        </w:rPr>
      </w:pPr>
    </w:p>
    <w:p w14:paraId="254C5016" w14:textId="77777777" w:rsidR="00304146" w:rsidRPr="00304146" w:rsidRDefault="00304146" w:rsidP="00304146">
      <w:pPr>
        <w:widowControl/>
        <w:autoSpaceDE/>
        <w:ind w:left="720"/>
        <w:contextualSpacing/>
        <w:jc w:val="both"/>
        <w:rPr>
          <w:ins w:id="1164" w:author="Emmanuel Thomas" w:date="2025-10-12T12:06:00Z" w16du:dateUtc="2025-10-12T10:06:00Z"/>
          <w:color w:val="808080" w:themeColor="background1" w:themeShade="80"/>
          <w:sz w:val="20"/>
          <w:szCs w:val="20"/>
          <w:lang w:eastAsia="zh-CN"/>
        </w:rPr>
      </w:pPr>
      <w:ins w:id="1165" w:author="Emmanuel Thomas" w:date="2025-10-12T12:06:00Z" w16du:dateUtc="2025-10-12T10:06:00Z">
        <w:r w:rsidRPr="00304146">
          <w:rPr>
            <w:color w:val="808080" w:themeColor="background1" w:themeShade="80"/>
            <w:sz w:val="20"/>
            <w:szCs w:val="20"/>
            <w:lang w:eastAsia="zh-CN"/>
          </w:rPr>
          <w:t>The array element access operator (i.e.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shall be used with positive integer values. The behavior of the array element access operator when the operand specifies an element index equal to or greater than the size of the array is not defined by the SDL which can lead to undefined behavior.</w:t>
        </w:r>
      </w:ins>
    </w:p>
    <w:p w14:paraId="7BA91802" w14:textId="77777777" w:rsidR="00304146" w:rsidRPr="00304146" w:rsidRDefault="00304146" w:rsidP="00304146">
      <w:pPr>
        <w:widowControl/>
        <w:autoSpaceDE/>
        <w:ind w:left="720"/>
        <w:contextualSpacing/>
        <w:jc w:val="both"/>
        <w:rPr>
          <w:ins w:id="1166" w:author="Emmanuel Thomas" w:date="2025-10-12T12:06:00Z" w16du:dateUtc="2025-10-12T10:06:00Z"/>
          <w:color w:val="808080" w:themeColor="background1" w:themeShade="80"/>
          <w:sz w:val="20"/>
          <w:szCs w:val="20"/>
          <w:lang w:eastAsia="zh-CN"/>
        </w:rPr>
      </w:pPr>
    </w:p>
    <w:p w14:paraId="210AF186" w14:textId="77777777" w:rsidR="00304146" w:rsidRPr="00304146" w:rsidRDefault="00304146" w:rsidP="00304146">
      <w:pPr>
        <w:widowControl/>
        <w:autoSpaceDE/>
        <w:ind w:left="720"/>
        <w:contextualSpacing/>
        <w:jc w:val="both"/>
        <w:rPr>
          <w:ins w:id="1167" w:author="Emmanuel Thomas" w:date="2025-10-12T12:06:00Z" w16du:dateUtc="2025-10-12T10:06:00Z"/>
          <w:color w:val="808080" w:themeColor="background1" w:themeShade="80"/>
          <w:sz w:val="20"/>
          <w:szCs w:val="20"/>
          <w:lang w:eastAsia="zh-CN"/>
        </w:rPr>
      </w:pPr>
      <w:ins w:id="1168" w:author="Emmanuel Thomas" w:date="2025-10-12T12:06:00Z" w16du:dateUtc="2025-10-12T10:06:00Z">
        <w:r w:rsidRPr="00304146">
          <w:rPr>
            <w:color w:val="808080" w:themeColor="background1" w:themeShade="80"/>
            <w:sz w:val="20"/>
            <w:szCs w:val="20"/>
            <w:lang w:eastAsia="zh-CN"/>
          </w:rPr>
          <w:t>The modulus operator (i.e.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shall not be used with float value operands. The sign of the result for the modulus operator with negative operands is not defined by the SDL which can lead to undefined behavior. The result of the modulus operator where the value of the second operand is zero is not defined by the SDL which can lead to undefined behavior.</w:t>
        </w:r>
      </w:ins>
    </w:p>
    <w:p w14:paraId="3BE071A1" w14:textId="77777777" w:rsidR="00304146" w:rsidRPr="00304146" w:rsidRDefault="00304146" w:rsidP="00304146">
      <w:pPr>
        <w:widowControl/>
        <w:autoSpaceDE/>
        <w:ind w:left="720"/>
        <w:contextualSpacing/>
        <w:jc w:val="both"/>
        <w:rPr>
          <w:ins w:id="1169" w:author="Emmanuel Thomas" w:date="2025-10-12T12:06:00Z" w16du:dateUtc="2025-10-12T10:06:00Z"/>
          <w:color w:val="808080" w:themeColor="background1" w:themeShade="80"/>
          <w:sz w:val="20"/>
          <w:szCs w:val="20"/>
          <w:lang w:eastAsia="zh-CN"/>
        </w:rPr>
      </w:pPr>
    </w:p>
    <w:p w14:paraId="2C740010" w14:textId="77777777" w:rsidR="00304146" w:rsidRPr="00304146" w:rsidRDefault="00304146" w:rsidP="00304146">
      <w:pPr>
        <w:widowControl/>
        <w:autoSpaceDE/>
        <w:ind w:left="720"/>
        <w:contextualSpacing/>
        <w:jc w:val="both"/>
        <w:rPr>
          <w:ins w:id="1170" w:author="Emmanuel Thomas" w:date="2025-10-12T12:06:00Z" w16du:dateUtc="2025-10-12T10:06:00Z"/>
          <w:color w:val="808080" w:themeColor="background1" w:themeShade="80"/>
          <w:sz w:val="20"/>
          <w:szCs w:val="20"/>
          <w:lang w:eastAsia="zh-CN"/>
        </w:rPr>
      </w:pPr>
      <w:ins w:id="1171" w:author="Emmanuel Thomas" w:date="2025-10-12T12:06:00Z" w16du:dateUtc="2025-10-12T10:06:00Z">
        <w:r w:rsidRPr="00304146">
          <w:rPr>
            <w:color w:val="808080" w:themeColor="background1" w:themeShade="80"/>
            <w:sz w:val="20"/>
            <w:szCs w:val="20"/>
            <w:lang w:eastAsia="zh-CN"/>
          </w:rPr>
          <w:t>The division operator (i.e.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applied to integer values truncates the result meaning any fractional part of the value is discarded. The direction of truncation for integer division with negative operands is not defined by the SDL which can lead to undefined behavior. The value of division where the value of the second operand is zero is not defined by the SDL which can lead to undefined behavior.</w:t>
        </w:r>
      </w:ins>
    </w:p>
    <w:p w14:paraId="79331FBB" w14:textId="77777777" w:rsidR="00304146" w:rsidRPr="00304146" w:rsidRDefault="00304146" w:rsidP="00304146">
      <w:pPr>
        <w:widowControl/>
        <w:autoSpaceDE/>
        <w:ind w:left="720"/>
        <w:contextualSpacing/>
        <w:jc w:val="both"/>
        <w:rPr>
          <w:ins w:id="1172" w:author="Emmanuel Thomas" w:date="2025-10-12T12:06:00Z" w16du:dateUtc="2025-10-12T10:06:00Z"/>
          <w:color w:val="808080" w:themeColor="background1" w:themeShade="80"/>
          <w:sz w:val="20"/>
          <w:szCs w:val="20"/>
          <w:lang w:eastAsia="zh-CN"/>
        </w:rPr>
      </w:pPr>
    </w:p>
    <w:p w14:paraId="3955326F" w14:textId="77777777" w:rsidR="00304146" w:rsidRPr="00304146" w:rsidRDefault="00304146" w:rsidP="00304146">
      <w:pPr>
        <w:widowControl/>
        <w:autoSpaceDE/>
        <w:ind w:left="720"/>
        <w:contextualSpacing/>
        <w:jc w:val="both"/>
        <w:rPr>
          <w:ins w:id="1173" w:author="Emmanuel Thomas" w:date="2025-10-12T12:06:00Z" w16du:dateUtc="2025-10-12T10:06:00Z"/>
          <w:color w:val="808080" w:themeColor="background1" w:themeShade="80"/>
          <w:sz w:val="20"/>
          <w:szCs w:val="20"/>
          <w:lang w:eastAsia="zh-CN"/>
        </w:rPr>
      </w:pPr>
      <w:ins w:id="1174" w:author="Emmanuel Thomas" w:date="2025-10-12T12:06:00Z" w16du:dateUtc="2025-10-12T10:06:00Z">
        <w:r w:rsidRPr="00304146">
          <w:rPr>
            <w:color w:val="808080" w:themeColor="background1" w:themeShade="80"/>
            <w:sz w:val="20"/>
            <w:szCs w:val="20"/>
            <w:lang w:eastAsia="zh-CN"/>
          </w:rPr>
          <w:lastRenderedPageBreak/>
          <w:t>The right shift operator (i.e. ‘</w:t>
        </w:r>
        <w:r w:rsidRPr="00304146">
          <w:rPr>
            <w:b/>
            <w:bCs/>
            <w:color w:val="808080" w:themeColor="background1" w:themeShade="80"/>
            <w:sz w:val="20"/>
            <w:szCs w:val="20"/>
            <w:lang w:eastAsia="zh-CN"/>
          </w:rPr>
          <w:t>&gt;&gt;</w:t>
        </w:r>
        <w:r w:rsidRPr="00304146">
          <w:rPr>
            <w:color w:val="808080" w:themeColor="background1" w:themeShade="80"/>
            <w:sz w:val="20"/>
            <w:szCs w:val="20"/>
            <w:lang w:eastAsia="zh-CN"/>
          </w:rPr>
          <w:t xml:space="preserve">’) applied to an unsigned int value fills vacated bits with zero. The </w:t>
        </w:r>
        <w:proofErr w:type="spellStart"/>
        <w:r w:rsidRPr="00304146">
          <w:rPr>
            <w:color w:val="808080" w:themeColor="background1" w:themeShade="80"/>
            <w:sz w:val="20"/>
            <w:szCs w:val="20"/>
            <w:lang w:eastAsia="zh-CN"/>
          </w:rPr>
          <w:t>behaviour</w:t>
        </w:r>
        <w:proofErr w:type="spellEnd"/>
        <w:r w:rsidRPr="00304146">
          <w:rPr>
            <w:color w:val="808080" w:themeColor="background1" w:themeShade="80"/>
            <w:sz w:val="20"/>
            <w:szCs w:val="20"/>
            <w:lang w:eastAsia="zh-CN"/>
          </w:rPr>
          <w:t xml:space="preserve"> of the right shift operator applied to a signed int value is not defined by the SDL which can lead to undefined behavior.</w:t>
        </w:r>
      </w:ins>
    </w:p>
    <w:p w14:paraId="147C9C93" w14:textId="77777777" w:rsidR="00304146" w:rsidRPr="00304146" w:rsidRDefault="00304146" w:rsidP="00304146">
      <w:pPr>
        <w:widowControl/>
        <w:autoSpaceDE/>
        <w:ind w:left="720"/>
        <w:contextualSpacing/>
        <w:jc w:val="both"/>
        <w:rPr>
          <w:ins w:id="1175" w:author="Emmanuel Thomas" w:date="2025-10-12T12:06:00Z" w16du:dateUtc="2025-10-12T10:06:00Z"/>
          <w:color w:val="808080" w:themeColor="background1" w:themeShade="80"/>
          <w:sz w:val="20"/>
          <w:szCs w:val="20"/>
          <w:lang w:eastAsia="zh-CN"/>
        </w:rPr>
      </w:pPr>
    </w:p>
    <w:p w14:paraId="0B8F7B7D" w14:textId="77777777" w:rsidR="00304146" w:rsidRPr="00304146" w:rsidRDefault="00304146" w:rsidP="00304146">
      <w:pPr>
        <w:widowControl/>
        <w:autoSpaceDE/>
        <w:ind w:left="720"/>
        <w:contextualSpacing/>
        <w:jc w:val="both"/>
        <w:rPr>
          <w:ins w:id="1176" w:author="Emmanuel Thomas" w:date="2025-10-12T12:06:00Z" w16du:dateUtc="2025-10-12T10:06:00Z"/>
          <w:color w:val="808080" w:themeColor="background1" w:themeShade="80"/>
          <w:sz w:val="20"/>
          <w:szCs w:val="20"/>
          <w:lang w:eastAsia="zh-CN"/>
        </w:rPr>
      </w:pPr>
      <w:ins w:id="1177" w:author="Emmanuel Thomas" w:date="2025-10-12T12:06:00Z" w16du:dateUtc="2025-10-12T10:06:00Z">
        <w:r w:rsidRPr="00304146">
          <w:rPr>
            <w:color w:val="808080" w:themeColor="background1" w:themeShade="80"/>
            <w:sz w:val="20"/>
            <w:szCs w:val="20"/>
            <w:lang w:eastAsia="zh-CN"/>
          </w:rPr>
          <w:t>As this document does not cover parsing or translation of SDL specifications, the following are explicitly identified as unspecified constraints on an SDL specification:</w:t>
        </w:r>
      </w:ins>
    </w:p>
    <w:p w14:paraId="1A8113D9" w14:textId="77777777" w:rsidR="00304146" w:rsidRPr="00304146" w:rsidRDefault="00304146" w:rsidP="00304146">
      <w:pPr>
        <w:widowControl/>
        <w:autoSpaceDE/>
        <w:ind w:left="720"/>
        <w:contextualSpacing/>
        <w:jc w:val="both"/>
        <w:rPr>
          <w:ins w:id="1178" w:author="Emmanuel Thomas" w:date="2025-10-12T12:06:00Z" w16du:dateUtc="2025-10-12T10:06:00Z"/>
          <w:color w:val="808080" w:themeColor="background1" w:themeShade="80"/>
          <w:sz w:val="20"/>
          <w:szCs w:val="20"/>
          <w:lang w:eastAsia="zh-CN"/>
        </w:rPr>
      </w:pPr>
    </w:p>
    <w:p w14:paraId="64E33077" w14:textId="77777777" w:rsidR="00304146" w:rsidRPr="00304146" w:rsidRDefault="00304146" w:rsidP="00304146">
      <w:pPr>
        <w:widowControl/>
        <w:autoSpaceDE/>
        <w:ind w:left="720"/>
        <w:contextualSpacing/>
        <w:jc w:val="both"/>
        <w:rPr>
          <w:ins w:id="1179" w:author="Emmanuel Thomas" w:date="2025-10-12T12:06:00Z" w16du:dateUtc="2025-10-12T10:06:00Z"/>
          <w:color w:val="808080" w:themeColor="background1" w:themeShade="80"/>
          <w:sz w:val="20"/>
          <w:szCs w:val="20"/>
          <w:lang w:eastAsia="zh-CN"/>
        </w:rPr>
      </w:pPr>
      <w:ins w:id="1180" w:author="Emmanuel Thomas" w:date="2025-10-12T12:06:00Z" w16du:dateUtc="2025-10-12T10:06:00Z">
        <w:r w:rsidRPr="00304146">
          <w:rPr>
            <w:color w:val="808080" w:themeColor="background1" w:themeShade="80"/>
            <w:sz w:val="20"/>
            <w:szCs w:val="20"/>
            <w:lang w:eastAsia="zh-CN"/>
          </w:rPr>
          <w:t>·       Maximum levels of block nesting</w:t>
        </w:r>
      </w:ins>
    </w:p>
    <w:p w14:paraId="7AC72DC1" w14:textId="77777777" w:rsidR="00304146" w:rsidRPr="00304146" w:rsidRDefault="00304146" w:rsidP="00304146">
      <w:pPr>
        <w:widowControl/>
        <w:autoSpaceDE/>
        <w:ind w:left="720"/>
        <w:contextualSpacing/>
        <w:jc w:val="both"/>
        <w:rPr>
          <w:ins w:id="1181" w:author="Emmanuel Thomas" w:date="2025-10-12T12:06:00Z" w16du:dateUtc="2025-10-12T10:06:00Z"/>
          <w:color w:val="808080" w:themeColor="background1" w:themeShade="80"/>
          <w:sz w:val="20"/>
          <w:szCs w:val="20"/>
          <w:lang w:eastAsia="zh-CN"/>
        </w:rPr>
      </w:pPr>
      <w:ins w:id="1182" w:author="Emmanuel Thomas" w:date="2025-10-12T12:06:00Z" w16du:dateUtc="2025-10-12T10:06:00Z">
        <w:r w:rsidRPr="00304146">
          <w:rPr>
            <w:color w:val="808080" w:themeColor="background1" w:themeShade="80"/>
            <w:sz w:val="20"/>
            <w:szCs w:val="20"/>
            <w:lang w:eastAsia="zh-CN"/>
          </w:rPr>
          <w:t>·       Maximum levels of expression nesting</w:t>
        </w:r>
      </w:ins>
    </w:p>
    <w:p w14:paraId="46332DDD" w14:textId="77777777" w:rsidR="00304146" w:rsidRPr="00304146" w:rsidRDefault="00304146" w:rsidP="00304146">
      <w:pPr>
        <w:widowControl/>
        <w:autoSpaceDE/>
        <w:ind w:left="720"/>
        <w:contextualSpacing/>
        <w:jc w:val="both"/>
        <w:rPr>
          <w:ins w:id="1183" w:author="Emmanuel Thomas" w:date="2025-10-12T12:06:00Z" w16du:dateUtc="2025-10-12T10:06:00Z"/>
          <w:color w:val="808080" w:themeColor="background1" w:themeShade="80"/>
          <w:sz w:val="20"/>
          <w:szCs w:val="20"/>
          <w:lang w:eastAsia="zh-CN"/>
        </w:rPr>
      </w:pPr>
      <w:ins w:id="1184" w:author="Emmanuel Thomas" w:date="2025-10-12T12:06:00Z" w16du:dateUtc="2025-10-12T10:06:00Z">
        <w:r w:rsidRPr="00304146">
          <w:rPr>
            <w:color w:val="808080" w:themeColor="background1" w:themeShade="80"/>
            <w:sz w:val="20"/>
            <w:szCs w:val="20"/>
            <w:lang w:eastAsia="zh-CN"/>
          </w:rPr>
          <w:t>·       Maximum levels of class nesting</w:t>
        </w:r>
      </w:ins>
    </w:p>
    <w:p w14:paraId="34734EBA" w14:textId="77777777" w:rsidR="00304146" w:rsidRPr="00304146" w:rsidRDefault="00304146" w:rsidP="00304146">
      <w:pPr>
        <w:widowControl/>
        <w:autoSpaceDE/>
        <w:ind w:left="720"/>
        <w:contextualSpacing/>
        <w:jc w:val="both"/>
        <w:rPr>
          <w:ins w:id="1185" w:author="Emmanuel Thomas" w:date="2025-10-12T12:06:00Z" w16du:dateUtc="2025-10-12T10:06:00Z"/>
          <w:color w:val="808080" w:themeColor="background1" w:themeShade="80"/>
          <w:sz w:val="20"/>
          <w:szCs w:val="20"/>
          <w:lang w:eastAsia="zh-CN"/>
        </w:rPr>
      </w:pPr>
      <w:ins w:id="1186" w:author="Emmanuel Thomas" w:date="2025-10-12T12:06:00Z" w16du:dateUtc="2025-10-12T10:06:00Z">
        <w:r w:rsidRPr="00304146">
          <w:rPr>
            <w:color w:val="808080" w:themeColor="background1" w:themeShade="80"/>
            <w:sz w:val="20"/>
            <w:szCs w:val="20"/>
            <w:lang w:eastAsia="zh-CN"/>
          </w:rPr>
          <w:t>·       Maximum levels of map nesting</w:t>
        </w:r>
      </w:ins>
    </w:p>
    <w:p w14:paraId="46A00E6F" w14:textId="77777777" w:rsidR="00304146" w:rsidRPr="00304146" w:rsidRDefault="00304146" w:rsidP="00304146">
      <w:pPr>
        <w:widowControl/>
        <w:autoSpaceDE/>
        <w:ind w:left="720"/>
        <w:contextualSpacing/>
        <w:jc w:val="both"/>
        <w:rPr>
          <w:ins w:id="1187" w:author="Emmanuel Thomas" w:date="2025-10-12T12:06:00Z" w16du:dateUtc="2025-10-12T10:06:00Z"/>
          <w:color w:val="808080" w:themeColor="background1" w:themeShade="80"/>
          <w:sz w:val="20"/>
          <w:szCs w:val="20"/>
          <w:lang w:eastAsia="zh-CN"/>
        </w:rPr>
      </w:pPr>
      <w:ins w:id="1188" w:author="Emmanuel Thomas" w:date="2025-10-12T12:06:00Z" w16du:dateUtc="2025-10-12T10:06:00Z">
        <w:r w:rsidRPr="00304146">
          <w:rPr>
            <w:color w:val="808080" w:themeColor="background1" w:themeShade="80"/>
            <w:sz w:val="20"/>
            <w:szCs w:val="20"/>
            <w:lang w:eastAsia="zh-CN"/>
          </w:rPr>
          <w:t>·       Maximum number of identifiers</w:t>
        </w:r>
      </w:ins>
    </w:p>
    <w:p w14:paraId="0556A280" w14:textId="77777777" w:rsidR="00304146" w:rsidRPr="00304146" w:rsidRDefault="00304146" w:rsidP="00304146">
      <w:pPr>
        <w:widowControl/>
        <w:autoSpaceDE/>
        <w:ind w:left="720"/>
        <w:contextualSpacing/>
        <w:jc w:val="both"/>
        <w:rPr>
          <w:ins w:id="1189" w:author="Emmanuel Thomas" w:date="2025-10-12T12:06:00Z" w16du:dateUtc="2025-10-12T10:06:00Z"/>
          <w:color w:val="808080" w:themeColor="background1" w:themeShade="80"/>
          <w:sz w:val="20"/>
          <w:szCs w:val="20"/>
          <w:lang w:eastAsia="zh-CN"/>
        </w:rPr>
      </w:pPr>
      <w:ins w:id="1190" w:author="Emmanuel Thomas" w:date="2025-10-12T12:06:00Z" w16du:dateUtc="2025-10-12T10:06:00Z">
        <w:r w:rsidRPr="00304146">
          <w:rPr>
            <w:color w:val="808080" w:themeColor="background1" w:themeShade="80"/>
            <w:sz w:val="20"/>
            <w:szCs w:val="20"/>
            <w:lang w:eastAsia="zh-CN"/>
          </w:rPr>
          <w:t>·       Maximum number of class members</w:t>
        </w:r>
      </w:ins>
    </w:p>
    <w:p w14:paraId="67A4CABC" w14:textId="77777777" w:rsidR="00304146" w:rsidRPr="00304146" w:rsidRDefault="00304146" w:rsidP="00304146">
      <w:pPr>
        <w:widowControl/>
        <w:autoSpaceDE/>
        <w:ind w:left="720"/>
        <w:contextualSpacing/>
        <w:jc w:val="both"/>
        <w:rPr>
          <w:ins w:id="1191" w:author="Emmanuel Thomas" w:date="2025-10-12T12:06:00Z" w16du:dateUtc="2025-10-12T10:06:00Z"/>
          <w:color w:val="808080" w:themeColor="background1" w:themeShade="80"/>
          <w:sz w:val="20"/>
          <w:szCs w:val="20"/>
          <w:lang w:eastAsia="zh-CN"/>
        </w:rPr>
      </w:pPr>
      <w:ins w:id="1192" w:author="Emmanuel Thomas" w:date="2025-10-12T12:06:00Z" w16du:dateUtc="2025-10-12T10:06:00Z">
        <w:r w:rsidRPr="00304146">
          <w:rPr>
            <w:color w:val="808080" w:themeColor="background1" w:themeShade="80"/>
            <w:sz w:val="20"/>
            <w:szCs w:val="20"/>
            <w:lang w:eastAsia="zh-CN"/>
          </w:rPr>
          <w:t>·       Maximum number of labelled statements in a switch clause</w:t>
        </w:r>
      </w:ins>
    </w:p>
    <w:p w14:paraId="38027E04" w14:textId="77777777" w:rsidR="00304146" w:rsidRPr="00304146" w:rsidRDefault="00304146" w:rsidP="00304146">
      <w:pPr>
        <w:widowControl/>
        <w:autoSpaceDE/>
        <w:ind w:left="720"/>
        <w:contextualSpacing/>
        <w:jc w:val="both"/>
        <w:rPr>
          <w:ins w:id="1193" w:author="Emmanuel Thomas" w:date="2025-10-12T12:06:00Z" w16du:dateUtc="2025-10-12T10:06:00Z"/>
          <w:color w:val="808080" w:themeColor="background1" w:themeShade="80"/>
          <w:sz w:val="20"/>
          <w:szCs w:val="20"/>
          <w:lang w:eastAsia="zh-CN"/>
        </w:rPr>
      </w:pPr>
      <w:ins w:id="1194" w:author="Emmanuel Thomas" w:date="2025-10-12T12:06:00Z" w16du:dateUtc="2025-10-12T10:06:00Z">
        <w:r w:rsidRPr="00304146">
          <w:rPr>
            <w:color w:val="808080" w:themeColor="background1" w:themeShade="80"/>
            <w:sz w:val="20"/>
            <w:szCs w:val="20"/>
            <w:lang w:eastAsia="zh-CN"/>
          </w:rPr>
          <w:t>·       Maximum number of characters in a string literal</w:t>
        </w:r>
      </w:ins>
    </w:p>
    <w:p w14:paraId="52A9329F" w14:textId="77777777" w:rsidR="00304146" w:rsidRPr="00304146" w:rsidRDefault="00304146" w:rsidP="00304146">
      <w:pPr>
        <w:widowControl/>
        <w:autoSpaceDE/>
        <w:ind w:left="720"/>
        <w:contextualSpacing/>
        <w:jc w:val="both"/>
        <w:rPr>
          <w:ins w:id="1195" w:author="Emmanuel Thomas" w:date="2025-10-12T12:06:00Z" w16du:dateUtc="2025-10-12T10:06:00Z"/>
          <w:color w:val="808080" w:themeColor="background1" w:themeShade="80"/>
          <w:sz w:val="20"/>
          <w:szCs w:val="20"/>
          <w:lang w:eastAsia="zh-CN"/>
        </w:rPr>
      </w:pPr>
      <w:ins w:id="1196" w:author="Emmanuel Thomas" w:date="2025-10-12T12:06:00Z" w16du:dateUtc="2025-10-12T10:06:00Z">
        <w:r w:rsidRPr="00304146">
          <w:rPr>
            <w:color w:val="808080" w:themeColor="background1" w:themeShade="80"/>
            <w:sz w:val="20"/>
            <w:szCs w:val="20"/>
            <w:lang w:eastAsia="zh-CN"/>
          </w:rPr>
          <w:t>·       Maximum number of parameters in a class parameter list</w:t>
        </w:r>
      </w:ins>
    </w:p>
    <w:p w14:paraId="4007EF6E" w14:textId="77777777" w:rsidR="00304146" w:rsidRPr="00304146" w:rsidRDefault="00304146" w:rsidP="00304146">
      <w:pPr>
        <w:widowControl/>
        <w:autoSpaceDE/>
        <w:ind w:left="720"/>
        <w:contextualSpacing/>
        <w:jc w:val="both"/>
        <w:rPr>
          <w:ins w:id="1197" w:author="Emmanuel Thomas" w:date="2025-10-12T12:06:00Z" w16du:dateUtc="2025-10-12T10:06:00Z"/>
          <w:color w:val="808080" w:themeColor="background1" w:themeShade="80"/>
          <w:sz w:val="20"/>
          <w:szCs w:val="20"/>
          <w:lang w:eastAsia="zh-CN"/>
        </w:rPr>
      </w:pPr>
      <w:ins w:id="1198" w:author="Emmanuel Thomas" w:date="2025-10-12T12:06:00Z" w16du:dateUtc="2025-10-12T10:06:00Z">
        <w:r w:rsidRPr="00304146">
          <w:rPr>
            <w:color w:val="808080" w:themeColor="background1" w:themeShade="80"/>
            <w:sz w:val="20"/>
            <w:szCs w:val="20"/>
            <w:lang w:eastAsia="zh-CN"/>
          </w:rPr>
          <w:t>·       Maximum character length of a multiple character numeric literal</w:t>
        </w:r>
      </w:ins>
    </w:p>
    <w:p w14:paraId="0B79177F" w14:textId="77777777" w:rsidR="00304146" w:rsidRPr="00304146" w:rsidRDefault="00304146" w:rsidP="00304146">
      <w:pPr>
        <w:widowControl/>
        <w:autoSpaceDE/>
        <w:ind w:left="720"/>
        <w:contextualSpacing/>
        <w:jc w:val="both"/>
        <w:rPr>
          <w:ins w:id="1199" w:author="Emmanuel Thomas" w:date="2025-10-12T12:06:00Z" w16du:dateUtc="2025-10-12T10:06:00Z"/>
          <w:color w:val="808080" w:themeColor="background1" w:themeShade="80"/>
          <w:sz w:val="20"/>
          <w:szCs w:val="20"/>
          <w:lang w:eastAsia="zh-CN"/>
        </w:rPr>
      </w:pPr>
      <w:ins w:id="1200" w:author="Emmanuel Thomas" w:date="2025-10-12T12:06:00Z" w16du:dateUtc="2025-10-12T10:06:00Z">
        <w:r w:rsidRPr="00304146">
          <w:rPr>
            <w:color w:val="808080" w:themeColor="background1" w:themeShade="80"/>
            <w:sz w:val="20"/>
            <w:szCs w:val="20"/>
            <w:lang w:eastAsia="zh-CN"/>
          </w:rPr>
          <w:t>·       Maximum number of concatenated adjacent multiple character numeric literals</w:t>
        </w:r>
      </w:ins>
    </w:p>
    <w:p w14:paraId="3F871005" w14:textId="77777777" w:rsidR="00304146" w:rsidRPr="00304146" w:rsidRDefault="00304146" w:rsidP="00304146">
      <w:pPr>
        <w:widowControl/>
        <w:autoSpaceDE/>
        <w:ind w:left="720"/>
        <w:contextualSpacing/>
        <w:jc w:val="both"/>
        <w:rPr>
          <w:ins w:id="1201" w:author="Emmanuel Thomas" w:date="2025-10-12T12:06:00Z" w16du:dateUtc="2025-10-12T10:06:00Z"/>
          <w:color w:val="808080" w:themeColor="background1" w:themeShade="80"/>
          <w:sz w:val="20"/>
          <w:szCs w:val="20"/>
          <w:lang w:eastAsia="zh-CN"/>
        </w:rPr>
      </w:pPr>
      <w:ins w:id="1202" w:author="Emmanuel Thomas" w:date="2025-10-12T12:06:00Z" w16du:dateUtc="2025-10-12T10:06:00Z">
        <w:r w:rsidRPr="00304146">
          <w:rPr>
            <w:color w:val="808080" w:themeColor="background1" w:themeShade="80"/>
            <w:sz w:val="20"/>
            <w:szCs w:val="20"/>
            <w:lang w:eastAsia="zh-CN"/>
          </w:rPr>
          <w:t>·       Maximum character length of a string literal value</w:t>
        </w:r>
      </w:ins>
    </w:p>
    <w:p w14:paraId="3B7E6217" w14:textId="77777777" w:rsidR="00304146" w:rsidRPr="00304146" w:rsidRDefault="00304146" w:rsidP="00304146">
      <w:pPr>
        <w:widowControl/>
        <w:autoSpaceDE/>
        <w:ind w:left="720"/>
        <w:contextualSpacing/>
        <w:jc w:val="both"/>
        <w:rPr>
          <w:ins w:id="1203" w:author="Emmanuel Thomas" w:date="2025-10-12T12:06:00Z" w16du:dateUtc="2025-10-12T10:06:00Z"/>
          <w:color w:val="808080" w:themeColor="background1" w:themeShade="80"/>
          <w:sz w:val="20"/>
          <w:szCs w:val="20"/>
          <w:lang w:eastAsia="zh-CN"/>
        </w:rPr>
      </w:pPr>
      <w:ins w:id="1204" w:author="Emmanuel Thomas" w:date="2025-10-12T12:06:00Z" w16du:dateUtc="2025-10-12T10:06:00Z">
        <w:r w:rsidRPr="00304146">
          <w:rPr>
            <w:color w:val="808080" w:themeColor="background1" w:themeShade="80"/>
            <w:sz w:val="20"/>
            <w:szCs w:val="20"/>
            <w:lang w:eastAsia="zh-CN"/>
          </w:rPr>
          <w:t>·       Maximum number of concatenated adjacent string literals values</w:t>
        </w:r>
      </w:ins>
    </w:p>
    <w:p w14:paraId="7A85D0C3" w14:textId="77777777" w:rsidR="00304146" w:rsidRPr="00304146" w:rsidRDefault="00304146" w:rsidP="00304146">
      <w:pPr>
        <w:widowControl/>
        <w:autoSpaceDE/>
        <w:ind w:left="720"/>
        <w:contextualSpacing/>
        <w:jc w:val="both"/>
        <w:rPr>
          <w:ins w:id="1205" w:author="Emmanuel Thomas" w:date="2025-10-12T12:06:00Z" w16du:dateUtc="2025-10-12T10:06:00Z"/>
          <w:color w:val="808080" w:themeColor="background1" w:themeShade="80"/>
          <w:sz w:val="20"/>
          <w:szCs w:val="20"/>
          <w:lang w:eastAsia="zh-CN"/>
        </w:rPr>
      </w:pPr>
      <w:ins w:id="1206" w:author="Emmanuel Thomas" w:date="2025-10-12T12:06:00Z" w16du:dateUtc="2025-10-12T10:06:00Z">
        <w:r w:rsidRPr="00304146">
          <w:rPr>
            <w:color w:val="808080" w:themeColor="background1" w:themeShade="80"/>
            <w:sz w:val="20"/>
            <w:szCs w:val="20"/>
            <w:lang w:eastAsia="zh-CN"/>
          </w:rPr>
          <w:t>·       Maximum number of dimensions in a multi-dimensional array</w:t>
        </w:r>
      </w:ins>
    </w:p>
    <w:p w14:paraId="7AA6C2D2" w14:textId="77777777" w:rsidR="00304146" w:rsidRPr="00304146" w:rsidRDefault="00304146" w:rsidP="00304146">
      <w:pPr>
        <w:widowControl/>
        <w:autoSpaceDE/>
        <w:ind w:left="720"/>
        <w:contextualSpacing/>
        <w:jc w:val="both"/>
        <w:rPr>
          <w:ins w:id="1207" w:author="Emmanuel Thomas" w:date="2025-10-12T12:06:00Z" w16du:dateUtc="2025-10-12T10:06:00Z"/>
          <w:color w:val="808080" w:themeColor="background1" w:themeShade="80"/>
          <w:sz w:val="20"/>
          <w:szCs w:val="20"/>
          <w:lang w:eastAsia="zh-CN"/>
        </w:rPr>
      </w:pPr>
      <w:ins w:id="1208" w:author="Emmanuel Thomas" w:date="2025-10-12T12:06:00Z" w16du:dateUtc="2025-10-12T10:06:00Z">
        <w:r w:rsidRPr="00304146">
          <w:rPr>
            <w:color w:val="808080" w:themeColor="background1" w:themeShade="80"/>
            <w:sz w:val="20"/>
            <w:szCs w:val="20"/>
            <w:lang w:eastAsia="zh-CN"/>
          </w:rPr>
          <w:t>·       Maximum number of elements in each dimension of an array</w:t>
        </w:r>
      </w:ins>
    </w:p>
    <w:p w14:paraId="6A8CE766" w14:textId="77777777" w:rsidR="00304146" w:rsidRPr="00304146" w:rsidRDefault="00304146" w:rsidP="00304146">
      <w:pPr>
        <w:widowControl/>
        <w:autoSpaceDE/>
        <w:ind w:left="720"/>
        <w:contextualSpacing/>
        <w:jc w:val="both"/>
        <w:rPr>
          <w:ins w:id="1209" w:author="Emmanuel Thomas" w:date="2025-10-12T12:06:00Z" w16du:dateUtc="2025-10-12T10:06:00Z"/>
          <w:color w:val="808080" w:themeColor="background1" w:themeShade="80"/>
          <w:sz w:val="20"/>
          <w:szCs w:val="20"/>
          <w:lang w:eastAsia="zh-CN"/>
        </w:rPr>
      </w:pPr>
    </w:p>
    <w:p w14:paraId="3A9630A9" w14:textId="77777777" w:rsidR="00304146" w:rsidRPr="00304146" w:rsidRDefault="00304146" w:rsidP="00304146">
      <w:pPr>
        <w:widowControl/>
        <w:autoSpaceDE/>
        <w:ind w:left="720"/>
        <w:contextualSpacing/>
        <w:jc w:val="both"/>
        <w:rPr>
          <w:ins w:id="1210" w:author="Emmanuel Thomas" w:date="2025-10-12T12:06:00Z" w16du:dateUtc="2025-10-12T10:06:00Z"/>
          <w:color w:val="808080" w:themeColor="background1" w:themeShade="80"/>
          <w:sz w:val="20"/>
          <w:szCs w:val="20"/>
          <w:lang w:eastAsia="zh-CN"/>
        </w:rPr>
      </w:pPr>
      <w:ins w:id="1211" w:author="Emmanuel Thomas" w:date="2025-10-12T12:06:00Z" w16du:dateUtc="2025-10-12T10:06:00Z">
        <w:r w:rsidRPr="00304146">
          <w:rPr>
            <w:color w:val="808080" w:themeColor="background1" w:themeShade="80"/>
            <w:sz w:val="20"/>
            <w:szCs w:val="20"/>
            <w:lang w:eastAsia="zh-CN"/>
          </w:rPr>
          <w:t xml:space="preserve">In the example above as there are no class declarations for the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values of 6 and 7, this can result in undefined behavior. The behavior shall be specified by the standard presenting the SDL specification.</w:t>
        </w:r>
      </w:ins>
    </w:p>
    <w:p w14:paraId="2ED59FDB" w14:textId="77777777" w:rsidR="00304146" w:rsidRPr="00304146" w:rsidRDefault="00304146" w:rsidP="00304146">
      <w:pPr>
        <w:widowControl/>
        <w:autoSpaceDE/>
        <w:ind w:left="720"/>
        <w:contextualSpacing/>
        <w:jc w:val="both"/>
        <w:rPr>
          <w:ins w:id="1212" w:author="Emmanuel Thomas" w:date="2025-10-12T12:06:00Z" w16du:dateUtc="2025-10-12T10:06:00Z"/>
          <w:color w:val="808080" w:themeColor="background1" w:themeShade="80"/>
          <w:sz w:val="20"/>
          <w:szCs w:val="20"/>
          <w:lang w:eastAsia="zh-CN"/>
        </w:rPr>
      </w:pPr>
    </w:p>
    <w:p w14:paraId="546273F1" w14:textId="77777777" w:rsidR="00304146" w:rsidRPr="00304146" w:rsidRDefault="00304146" w:rsidP="00304146">
      <w:pPr>
        <w:widowControl/>
        <w:autoSpaceDE/>
        <w:ind w:left="720"/>
        <w:contextualSpacing/>
        <w:jc w:val="both"/>
        <w:rPr>
          <w:ins w:id="1213" w:author="Emmanuel Thomas" w:date="2025-10-12T12:06:00Z" w16du:dateUtc="2025-10-12T10:06:00Z"/>
          <w:color w:val="808080" w:themeColor="background1" w:themeShade="80"/>
          <w:sz w:val="20"/>
          <w:szCs w:val="20"/>
          <w:lang w:eastAsia="zh-CN"/>
        </w:rPr>
      </w:pPr>
      <w:ins w:id="1214" w:author="Emmanuel Thomas" w:date="2025-10-12T12:06:00Z" w16du:dateUtc="2025-10-12T10:06:00Z">
        <w:r w:rsidRPr="00304146">
          <w:rPr>
            <w:color w:val="808080" w:themeColor="background1" w:themeShade="80"/>
            <w:sz w:val="20"/>
            <w:szCs w:val="20"/>
            <w:lang w:eastAsia="zh-CN"/>
          </w:rPr>
          <w:t xml:space="preserve">For example, the standard presenting the SDL specification can state that a class declared using an </w:t>
        </w:r>
        <w:proofErr w:type="spellStart"/>
        <w:r w:rsidRPr="00304146">
          <w:rPr>
            <w:color w:val="808080" w:themeColor="background1" w:themeShade="80"/>
            <w:sz w:val="20"/>
            <w:szCs w:val="20"/>
            <w:lang w:eastAsia="zh-CN"/>
          </w:rPr>
          <w:t>class_id_range</w:t>
        </w:r>
        <w:proofErr w:type="spellEnd"/>
        <w:r w:rsidRPr="00304146">
          <w:rPr>
            <w:color w:val="808080" w:themeColor="background1" w:themeShade="80"/>
            <w:sz w:val="20"/>
            <w:szCs w:val="20"/>
            <w:lang w:eastAsia="zh-CN"/>
          </w:rPr>
          <w:t xml:space="preserve"> or </w:t>
        </w:r>
        <w:proofErr w:type="spellStart"/>
        <w:r w:rsidRPr="00304146">
          <w:rPr>
            <w:color w:val="808080" w:themeColor="background1" w:themeShade="80"/>
            <w:sz w:val="20"/>
            <w:szCs w:val="20"/>
            <w:lang w:eastAsia="zh-CN"/>
          </w:rPr>
          <w:t>extended_class_id_range</w:t>
        </w:r>
        <w:proofErr w:type="spellEnd"/>
        <w:r w:rsidRPr="00304146">
          <w:rPr>
            <w:color w:val="808080" w:themeColor="background1" w:themeShade="80"/>
            <w:sz w:val="20"/>
            <w:szCs w:val="20"/>
            <w:lang w:eastAsia="zh-CN"/>
          </w:rPr>
          <w:t xml:space="preserve"> is effectively abstract, i.e.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values encountered in the bitstream are values appearing as single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values in derived class declarations. Alternatively, the standard can state that any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encountered in the bitstream which is not associated with a derived class declaration but which is valid according to the base class declaration results in the base class being used for parsing. In the example above, if a bitstream is encoded using a </w:t>
        </w:r>
        <w:proofErr w:type="spellStart"/>
        <w:r w:rsidRPr="00304146">
          <w:rPr>
            <w:color w:val="808080" w:themeColor="background1" w:themeShade="80"/>
            <w:sz w:val="20"/>
            <w:szCs w:val="20"/>
            <w:lang w:eastAsia="zh-CN"/>
          </w:rPr>
          <w:t>class_id</w:t>
        </w:r>
        <w:proofErr w:type="spellEnd"/>
        <w:r w:rsidRPr="00304146">
          <w:rPr>
            <w:color w:val="808080" w:themeColor="background1" w:themeShade="80"/>
            <w:sz w:val="20"/>
            <w:szCs w:val="20"/>
            <w:lang w:eastAsia="zh-CN"/>
          </w:rPr>
          <w:t xml:space="preserve"> value of 4 this will also result in undefined behavior and shall be addressed by the standard presenting the SDL specification.</w:t>
        </w:r>
      </w:ins>
    </w:p>
    <w:p w14:paraId="6006C728" w14:textId="77777777" w:rsidR="00304146" w:rsidRPr="00304146" w:rsidRDefault="00304146" w:rsidP="00304146">
      <w:pPr>
        <w:widowControl/>
        <w:autoSpaceDE/>
        <w:ind w:left="720"/>
        <w:contextualSpacing/>
        <w:jc w:val="both"/>
        <w:rPr>
          <w:ins w:id="1215" w:author="Emmanuel Thomas" w:date="2025-10-12T12:06:00Z" w16du:dateUtc="2025-10-12T10:06:00Z"/>
          <w:color w:val="808080" w:themeColor="background1" w:themeShade="80"/>
          <w:sz w:val="20"/>
          <w:szCs w:val="20"/>
          <w:lang w:eastAsia="zh-CN"/>
        </w:rPr>
      </w:pPr>
    </w:p>
    <w:p w14:paraId="7F1324DE" w14:textId="77777777" w:rsidR="00304146" w:rsidRPr="00304146" w:rsidRDefault="00304146" w:rsidP="00304146">
      <w:pPr>
        <w:widowControl/>
        <w:autoSpaceDE/>
        <w:ind w:left="720"/>
        <w:contextualSpacing/>
        <w:jc w:val="both"/>
        <w:rPr>
          <w:ins w:id="1216" w:author="Emmanuel Thomas" w:date="2025-10-12T12:06:00Z" w16du:dateUtc="2025-10-12T10:06:00Z"/>
          <w:color w:val="808080" w:themeColor="background1" w:themeShade="80"/>
          <w:sz w:val="20"/>
          <w:szCs w:val="20"/>
          <w:lang w:eastAsia="zh-CN"/>
        </w:rPr>
      </w:pPr>
      <w:ins w:id="1217" w:author="Emmanuel Thomas" w:date="2025-10-12T12:06:00Z" w16du:dateUtc="2025-10-12T10:06:00Z">
        <w:r w:rsidRPr="00304146">
          <w:rPr>
            <w:color w:val="808080" w:themeColor="background1" w:themeShade="80"/>
            <w:sz w:val="20"/>
            <w:szCs w:val="20"/>
            <w:lang w:eastAsia="zh-CN"/>
          </w:rPr>
          <w:t xml:space="preserve">Elementary data type parsed variables, class variables, string parsed variables and array parsed variables may be defined within the body of a loop, however it is considered an error condition if the parsing control flow results in the redefinition of such class scoped member elements. </w:t>
        </w:r>
      </w:ins>
    </w:p>
    <w:p w14:paraId="1C7A4299" w14:textId="77777777" w:rsidR="00304146" w:rsidRPr="00304146" w:rsidRDefault="00304146" w:rsidP="00304146">
      <w:pPr>
        <w:widowControl/>
        <w:autoSpaceDE/>
        <w:ind w:left="720"/>
        <w:contextualSpacing/>
        <w:jc w:val="both"/>
        <w:rPr>
          <w:ins w:id="1218" w:author="Emmanuel Thomas" w:date="2025-10-12T12:06:00Z" w16du:dateUtc="2025-10-12T10:06:00Z"/>
          <w:color w:val="808080" w:themeColor="background1" w:themeShade="80"/>
          <w:sz w:val="20"/>
          <w:szCs w:val="20"/>
          <w:lang w:eastAsia="zh-CN"/>
        </w:rPr>
      </w:pPr>
    </w:p>
    <w:p w14:paraId="1959BB6E" w14:textId="77777777" w:rsidR="00304146" w:rsidRPr="00304146" w:rsidRDefault="00304146" w:rsidP="00304146">
      <w:pPr>
        <w:widowControl/>
        <w:autoSpaceDE/>
        <w:ind w:left="720"/>
        <w:contextualSpacing/>
        <w:jc w:val="both"/>
        <w:rPr>
          <w:ins w:id="1219" w:author="Emmanuel Thomas" w:date="2025-10-12T12:06:00Z" w16du:dateUtc="2025-10-12T10:06:00Z"/>
          <w:color w:val="808080" w:themeColor="background1" w:themeShade="80"/>
          <w:sz w:val="20"/>
          <w:szCs w:val="20"/>
          <w:lang w:eastAsia="zh-CN"/>
        </w:rPr>
      </w:pPr>
      <w:ins w:id="1220" w:author="Emmanuel Thomas" w:date="2025-10-12T12:06:00Z" w16du:dateUtc="2025-10-12T10:06:00Z">
        <w:r w:rsidRPr="00304146">
          <w:rPr>
            <w:color w:val="808080" w:themeColor="background1" w:themeShade="80"/>
            <w:sz w:val="20"/>
            <w:szCs w:val="20"/>
            <w:lang w:eastAsia="zh-CN"/>
          </w:rPr>
          <w:t xml:space="preserve">Such a scenario is considered an invalid SDL specification. If such loop-based variable population is required, it is preferred to use partial arrays. </w:t>
        </w:r>
      </w:ins>
    </w:p>
    <w:p w14:paraId="22782841" w14:textId="77777777" w:rsidR="00304146" w:rsidRPr="00304146" w:rsidRDefault="00304146" w:rsidP="00304146">
      <w:pPr>
        <w:widowControl/>
        <w:autoSpaceDE/>
        <w:ind w:left="720"/>
        <w:contextualSpacing/>
        <w:jc w:val="both"/>
        <w:rPr>
          <w:ins w:id="1221" w:author="Emmanuel Thomas" w:date="2025-10-12T12:06:00Z" w16du:dateUtc="2025-10-12T10:06:00Z"/>
          <w:color w:val="808080" w:themeColor="background1" w:themeShade="80"/>
          <w:sz w:val="20"/>
          <w:szCs w:val="20"/>
          <w:lang w:eastAsia="zh-CN"/>
        </w:rPr>
      </w:pPr>
    </w:p>
    <w:p w14:paraId="76AD0F6A" w14:textId="77777777" w:rsidR="00304146" w:rsidRPr="00304146" w:rsidRDefault="00304146" w:rsidP="00304146">
      <w:pPr>
        <w:widowControl/>
        <w:autoSpaceDE/>
        <w:ind w:left="720"/>
        <w:contextualSpacing/>
        <w:jc w:val="both"/>
        <w:rPr>
          <w:ins w:id="1222" w:author="Emmanuel Thomas" w:date="2025-10-12T12:06:00Z" w16du:dateUtc="2025-10-12T10:06:00Z"/>
          <w:color w:val="808080" w:themeColor="background1" w:themeShade="80"/>
          <w:sz w:val="20"/>
          <w:szCs w:val="20"/>
          <w:lang w:eastAsia="zh-CN"/>
        </w:rPr>
      </w:pPr>
      <w:ins w:id="1223" w:author="Emmanuel Thomas" w:date="2025-10-12T12:06:00Z" w16du:dateUtc="2025-10-12T10:06:00Z">
        <w:r w:rsidRPr="00304146">
          <w:rPr>
            <w:color w:val="808080" w:themeColor="background1" w:themeShade="80"/>
            <w:sz w:val="20"/>
            <w:szCs w:val="20"/>
            <w:lang w:eastAsia="zh-CN"/>
          </w:rPr>
          <w:t>Although the SDL supports signed zero for floating point literals, the interpretation and use of such values is undefined behavior. Scenarios in which negative zero values are generated and how they are coerced is also undefined behavior.</w:t>
        </w:r>
      </w:ins>
    </w:p>
    <w:p w14:paraId="6835527C" w14:textId="77777777" w:rsidR="00304146" w:rsidRPr="00304146" w:rsidRDefault="00304146" w:rsidP="00304146">
      <w:pPr>
        <w:widowControl/>
        <w:autoSpaceDE/>
        <w:ind w:left="720"/>
        <w:contextualSpacing/>
        <w:jc w:val="both"/>
        <w:rPr>
          <w:ins w:id="1224" w:author="Emmanuel Thomas" w:date="2025-10-12T12:06:00Z" w16du:dateUtc="2025-10-12T10:06:00Z"/>
          <w:color w:val="808080" w:themeColor="background1" w:themeShade="80"/>
          <w:sz w:val="20"/>
          <w:szCs w:val="20"/>
          <w:lang w:eastAsia="zh-CN"/>
        </w:rPr>
      </w:pPr>
    </w:p>
    <w:p w14:paraId="60AA5E59" w14:textId="77777777" w:rsidR="00304146" w:rsidRPr="00304146" w:rsidRDefault="00304146" w:rsidP="00304146">
      <w:pPr>
        <w:widowControl/>
        <w:autoSpaceDE/>
        <w:ind w:left="720"/>
        <w:contextualSpacing/>
        <w:jc w:val="both"/>
        <w:rPr>
          <w:ins w:id="1225" w:author="Emmanuel Thomas" w:date="2025-10-12T12:06:00Z" w16du:dateUtc="2025-10-12T10:06:00Z"/>
          <w:color w:val="808080" w:themeColor="background1" w:themeShade="80"/>
          <w:sz w:val="20"/>
          <w:szCs w:val="20"/>
          <w:lang w:eastAsia="zh-CN"/>
        </w:rPr>
      </w:pPr>
      <w:ins w:id="1226" w:author="Emmanuel Thomas" w:date="2025-10-12T12:06:00Z" w16du:dateUtc="2025-10-12T10:06:00Z">
        <w:r w:rsidRPr="00304146">
          <w:rPr>
            <w:color w:val="808080" w:themeColor="background1" w:themeShade="80"/>
            <w:sz w:val="20"/>
            <w:szCs w:val="20"/>
            <w:lang w:eastAsia="zh-CN"/>
          </w:rPr>
          <w:t xml:space="preserve">The result of accessing the value of a computed variable which has not yet been </w:t>
        </w:r>
        <w:proofErr w:type="spellStart"/>
        <w:r w:rsidRPr="00304146">
          <w:rPr>
            <w:color w:val="808080" w:themeColor="background1" w:themeShade="80"/>
            <w:sz w:val="20"/>
            <w:szCs w:val="20"/>
            <w:lang w:eastAsia="zh-CN"/>
          </w:rPr>
          <w:t>initialised</w:t>
        </w:r>
        <w:proofErr w:type="spellEnd"/>
        <w:r w:rsidRPr="00304146">
          <w:rPr>
            <w:color w:val="808080" w:themeColor="background1" w:themeShade="80"/>
            <w:sz w:val="20"/>
            <w:szCs w:val="20"/>
            <w:lang w:eastAsia="zh-CN"/>
          </w:rPr>
          <w:t xml:space="preserve"> with a value via the assignment operator (e.g.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is not defined by the SDL and can lead to undefined behavior.</w:t>
        </w:r>
      </w:ins>
    </w:p>
    <w:p w14:paraId="02F26D7A" w14:textId="77777777" w:rsidR="00304146" w:rsidRPr="00304146" w:rsidRDefault="00304146" w:rsidP="00304146">
      <w:pPr>
        <w:jc w:val="both"/>
        <w:rPr>
          <w:ins w:id="1227" w:author="Emmanuel Thomas" w:date="2025-10-12T12:06:00Z" w16du:dateUtc="2025-10-12T10:06:00Z"/>
          <w:color w:val="808080" w:themeColor="background1" w:themeShade="80"/>
          <w:sz w:val="20"/>
          <w:szCs w:val="20"/>
          <w:lang w:eastAsia="zh-CN"/>
        </w:rPr>
      </w:pPr>
    </w:p>
    <w:p w14:paraId="295E9F70" w14:textId="77777777" w:rsidR="00304146" w:rsidRPr="00304146" w:rsidRDefault="00304146" w:rsidP="00304146">
      <w:pPr>
        <w:ind w:left="720"/>
        <w:jc w:val="both"/>
        <w:rPr>
          <w:ins w:id="1228" w:author="Emmanuel Thomas" w:date="2025-10-12T12:06:00Z" w16du:dateUtc="2025-10-12T10:06:00Z"/>
          <w:color w:val="808080" w:themeColor="background1" w:themeShade="80"/>
          <w:sz w:val="20"/>
          <w:szCs w:val="20"/>
          <w:lang w:eastAsia="zh-CN"/>
        </w:rPr>
      </w:pPr>
      <w:ins w:id="1229" w:author="Emmanuel Thomas" w:date="2025-10-12T12:06:00Z" w16du:dateUtc="2025-10-12T10:06:00Z">
        <w:r w:rsidRPr="00304146">
          <w:rPr>
            <w:color w:val="808080" w:themeColor="background1" w:themeShade="80"/>
            <w:sz w:val="20"/>
            <w:szCs w:val="20"/>
            <w:lang w:eastAsia="zh-CN"/>
          </w:rPr>
          <w:t xml:space="preserve">It is undefined </w:t>
        </w:r>
        <w:proofErr w:type="spellStart"/>
        <w:r w:rsidRPr="00304146">
          <w:rPr>
            <w:color w:val="808080" w:themeColor="background1" w:themeShade="80"/>
            <w:sz w:val="20"/>
            <w:szCs w:val="20"/>
            <w:lang w:eastAsia="zh-CN"/>
          </w:rPr>
          <w:t>behaviour</w:t>
        </w:r>
        <w:proofErr w:type="spellEnd"/>
        <w:r w:rsidRPr="00304146">
          <w:rPr>
            <w:color w:val="808080" w:themeColor="background1" w:themeShade="80"/>
            <w:sz w:val="20"/>
            <w:szCs w:val="20"/>
            <w:lang w:eastAsia="zh-CN"/>
          </w:rPr>
          <w:t xml:space="preserve"> if the length is zero and a range of values is defined. For example:</w:t>
        </w:r>
      </w:ins>
    </w:p>
    <w:p w14:paraId="2E17556C" w14:textId="77777777" w:rsidR="00304146" w:rsidRPr="00304146" w:rsidRDefault="00304146" w:rsidP="00304146">
      <w:pPr>
        <w:ind w:left="720"/>
        <w:jc w:val="both"/>
        <w:rPr>
          <w:ins w:id="1230" w:author="Emmanuel Thomas" w:date="2025-10-12T12:06:00Z" w16du:dateUtc="2025-10-12T10:06:00Z"/>
          <w:rFonts w:ascii="Courier New" w:hAnsi="Courier New" w:cs="Courier New"/>
          <w:color w:val="808080" w:themeColor="background1" w:themeShade="80"/>
          <w:sz w:val="20"/>
          <w:szCs w:val="20"/>
          <w:lang w:eastAsia="zh-CN"/>
        </w:rPr>
      </w:pPr>
      <w:ins w:id="1231" w:author="Emmanuel Thomas" w:date="2025-10-12T12:06:00Z" w16du:dateUtc="2025-10-12T10:06:00Z">
        <w:r w:rsidRPr="00304146">
          <w:rPr>
            <w:rFonts w:ascii="Courier New" w:hAnsi="Courier New" w:cs="Courier New"/>
            <w:color w:val="808080" w:themeColor="background1" w:themeShade="80"/>
            <w:sz w:val="20"/>
            <w:szCs w:val="20"/>
            <w:lang w:eastAsia="zh-CN"/>
          </w:rPr>
          <w:t xml:space="preserve">unsigned int(3) </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 </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xml:space="preserve"> is parsed as 0</w:t>
        </w:r>
      </w:ins>
    </w:p>
    <w:p w14:paraId="5034D086" w14:textId="77777777" w:rsidR="00304146" w:rsidRPr="00304146" w:rsidRDefault="00304146" w:rsidP="00304146">
      <w:pPr>
        <w:ind w:left="720"/>
        <w:jc w:val="both"/>
        <w:rPr>
          <w:ins w:id="1232" w:author="Emmanuel Thomas" w:date="2025-10-12T12:06:00Z" w16du:dateUtc="2025-10-12T10:06:00Z"/>
          <w:rFonts w:ascii="Courier New" w:hAnsi="Courier New" w:cs="Courier New"/>
          <w:color w:val="808080" w:themeColor="background1" w:themeShade="80"/>
          <w:sz w:val="20"/>
          <w:szCs w:val="20"/>
          <w:lang w:eastAsia="zh-CN"/>
        </w:rPr>
      </w:pPr>
      <w:ins w:id="1233" w:author="Emmanuel Thomas" w:date="2025-10-12T12:06:00Z" w16du:dateUtc="2025-10-12T10:06:00Z">
        <w:r w:rsidRPr="00304146">
          <w:rPr>
            <w:rFonts w:ascii="Courier New" w:hAnsi="Courier New" w:cs="Courier New"/>
            <w:color w:val="808080" w:themeColor="background1" w:themeShade="80"/>
            <w:sz w:val="20"/>
            <w:szCs w:val="20"/>
            <w:lang w:eastAsia="zh-CN"/>
          </w:rPr>
          <w:t>unsigned int(</w:t>
        </w:r>
        <w:proofErr w:type="spellStart"/>
        <w:r w:rsidRPr="00304146">
          <w:rPr>
            <w:rFonts w:ascii="Courier New" w:hAnsi="Courier New" w:cs="Courier New"/>
            <w:color w:val="808080" w:themeColor="background1" w:themeShade="80"/>
            <w:sz w:val="20"/>
            <w:szCs w:val="20"/>
            <w:lang w:eastAsia="zh-CN"/>
          </w:rPr>
          <w:t>keySize</w:t>
        </w:r>
        <w:proofErr w:type="spellEnd"/>
        <w:r w:rsidRPr="00304146">
          <w:rPr>
            <w:rFonts w:ascii="Courier New" w:hAnsi="Courier New" w:cs="Courier New"/>
            <w:color w:val="808080" w:themeColor="background1" w:themeShade="80"/>
            <w:sz w:val="20"/>
            <w:szCs w:val="20"/>
            <w:lang w:eastAsia="zh-CN"/>
          </w:rPr>
          <w:t>) key = 64..128; // key is 0</w:t>
        </w:r>
      </w:ins>
    </w:p>
    <w:p w14:paraId="153078AD" w14:textId="77777777" w:rsidR="00304146" w:rsidRPr="00304146" w:rsidRDefault="00304146" w:rsidP="00304146">
      <w:pPr>
        <w:widowControl/>
        <w:autoSpaceDE/>
        <w:jc w:val="both"/>
        <w:rPr>
          <w:ins w:id="1234" w:author="Emmanuel Thomas" w:date="2025-10-12T12:06:00Z" w16du:dateUtc="2025-10-12T10:06:00Z"/>
          <w:sz w:val="20"/>
          <w:szCs w:val="20"/>
          <w:lang w:eastAsia="zh-CN"/>
        </w:rPr>
      </w:pPr>
    </w:p>
    <w:p w14:paraId="7F925012" w14:textId="77777777" w:rsidR="00304146" w:rsidRPr="00304146" w:rsidRDefault="00304146" w:rsidP="00304146">
      <w:pPr>
        <w:keepNext/>
        <w:keepLines/>
        <w:spacing w:before="40"/>
        <w:outlineLvl w:val="3"/>
        <w:rPr>
          <w:ins w:id="1235" w:author="Emmanuel Thomas" w:date="2025-10-12T12:06:00Z" w16du:dateUtc="2025-10-12T10:06:00Z"/>
          <w:rFonts w:ascii="Cambria" w:eastAsia="MS Gothic" w:hAnsi="Cambria" w:cs="Times New Roman"/>
          <w:i/>
          <w:iCs/>
          <w:color w:val="365F91" w:themeColor="accent1" w:themeShade="BF"/>
          <w:lang w:eastAsia="zh-CN"/>
        </w:rPr>
      </w:pPr>
      <w:ins w:id="1236" w:author="Emmanuel Thomas" w:date="2025-10-12T12:06:00Z" w16du:dateUtc="2025-10-12T10:06:00Z">
        <w:r w:rsidRPr="00304146">
          <w:rPr>
            <w:rFonts w:ascii="Cambria" w:eastAsia="MS Gothic" w:hAnsi="Cambria" w:cs="Times New Roman"/>
            <w:i/>
            <w:iCs/>
            <w:color w:val="365F91" w:themeColor="accent1" w:themeShade="BF"/>
            <w:lang w:eastAsia="zh-CN"/>
          </w:rPr>
          <w:t xml:space="preserve">Relating to </w:t>
        </w:r>
        <w:proofErr w:type="spellStart"/>
        <w:r w:rsidRPr="00304146">
          <w:rPr>
            <w:rFonts w:ascii="Cambria" w:eastAsia="MS Gothic" w:hAnsi="Cambria" w:cs="Times New Roman"/>
            <w:i/>
            <w:iCs/>
            <w:color w:val="365F91" w:themeColor="accent1" w:themeShade="BF"/>
            <w:lang w:eastAsia="zh-CN"/>
          </w:rPr>
          <w:t>uninitialised</w:t>
        </w:r>
        <w:proofErr w:type="spellEnd"/>
        <w:r w:rsidRPr="00304146">
          <w:rPr>
            <w:rFonts w:ascii="Cambria" w:eastAsia="MS Gothic" w:hAnsi="Cambria" w:cs="Times New Roman"/>
            <w:i/>
            <w:iCs/>
            <w:color w:val="365F91" w:themeColor="accent1" w:themeShade="BF"/>
            <w:lang w:eastAsia="zh-CN"/>
          </w:rPr>
          <w:t>/</w:t>
        </w:r>
        <w:proofErr w:type="spellStart"/>
        <w:r w:rsidRPr="00304146">
          <w:rPr>
            <w:rFonts w:ascii="Cambria" w:eastAsia="MS Gothic" w:hAnsi="Cambria" w:cs="Times New Roman"/>
            <w:i/>
            <w:iCs/>
            <w:color w:val="365F91" w:themeColor="accent1" w:themeShade="BF"/>
            <w:lang w:eastAsia="zh-CN"/>
          </w:rPr>
          <w:t>initialised</w:t>
        </w:r>
        <w:proofErr w:type="spellEnd"/>
        <w:r w:rsidRPr="00304146">
          <w:rPr>
            <w:rFonts w:ascii="Cambria" w:eastAsia="MS Gothic" w:hAnsi="Cambria" w:cs="Times New Roman"/>
            <w:i/>
            <w:iCs/>
            <w:color w:val="365F91" w:themeColor="accent1" w:themeShade="BF"/>
            <w:lang w:eastAsia="zh-CN"/>
          </w:rPr>
          <w:t xml:space="preserve"> values</w:t>
        </w:r>
      </w:ins>
    </w:p>
    <w:p w14:paraId="2B16D0D4" w14:textId="77777777" w:rsidR="00304146" w:rsidRPr="00304146" w:rsidRDefault="00304146" w:rsidP="00304146">
      <w:pPr>
        <w:rPr>
          <w:ins w:id="1237" w:author="Emmanuel Thomas" w:date="2025-10-12T12:06:00Z" w16du:dateUtc="2025-10-12T10:06:00Z"/>
          <w:lang w:eastAsia="zh-CN"/>
        </w:rPr>
      </w:pPr>
    </w:p>
    <w:p w14:paraId="25562C75" w14:textId="77777777" w:rsidR="00304146" w:rsidRPr="00304146" w:rsidRDefault="00304146" w:rsidP="00304146">
      <w:pPr>
        <w:widowControl/>
        <w:autoSpaceDE/>
        <w:ind w:left="720"/>
        <w:contextualSpacing/>
        <w:jc w:val="both"/>
        <w:rPr>
          <w:ins w:id="1238" w:author="Emmanuel Thomas" w:date="2025-10-12T12:06:00Z" w16du:dateUtc="2025-10-12T10:06:00Z"/>
          <w:color w:val="808080" w:themeColor="background1" w:themeShade="80"/>
          <w:sz w:val="20"/>
          <w:szCs w:val="20"/>
          <w:lang w:eastAsia="zh-CN"/>
        </w:rPr>
      </w:pPr>
      <w:ins w:id="1239" w:author="Emmanuel Thomas" w:date="2025-10-12T12:06:00Z" w16du:dateUtc="2025-10-12T10:06:00Z">
        <w:r w:rsidRPr="00304146">
          <w:rPr>
            <w:color w:val="808080" w:themeColor="background1" w:themeShade="80"/>
            <w:sz w:val="20"/>
            <w:szCs w:val="20"/>
            <w:lang w:eastAsia="zh-CN"/>
          </w:rPr>
          <w:lastRenderedPageBreak/>
          <w:t>Parsed elementary data type variables with definitions that fall outside the flow of parsing shall have an initial value of 0.</w:t>
        </w:r>
      </w:ins>
    </w:p>
    <w:p w14:paraId="75F45D5E" w14:textId="77777777" w:rsidR="00304146" w:rsidRPr="00304146" w:rsidRDefault="00304146" w:rsidP="00304146">
      <w:pPr>
        <w:widowControl/>
        <w:autoSpaceDE/>
        <w:ind w:left="720"/>
        <w:contextualSpacing/>
        <w:jc w:val="both"/>
        <w:rPr>
          <w:ins w:id="1240" w:author="Emmanuel Thomas" w:date="2025-10-12T12:06:00Z" w16du:dateUtc="2025-10-12T10:06:00Z"/>
          <w:color w:val="808080" w:themeColor="background1" w:themeShade="80"/>
          <w:sz w:val="20"/>
          <w:szCs w:val="20"/>
          <w:lang w:eastAsia="zh-CN"/>
        </w:rPr>
      </w:pPr>
    </w:p>
    <w:p w14:paraId="3AAEC953" w14:textId="77777777" w:rsidR="00304146" w:rsidRPr="00304146" w:rsidRDefault="00304146" w:rsidP="00304146">
      <w:pPr>
        <w:widowControl/>
        <w:autoSpaceDE/>
        <w:ind w:left="720"/>
        <w:contextualSpacing/>
        <w:jc w:val="both"/>
        <w:rPr>
          <w:ins w:id="1241" w:author="Emmanuel Thomas" w:date="2025-10-12T12:06:00Z" w16du:dateUtc="2025-10-12T10:06:00Z"/>
          <w:color w:val="808080" w:themeColor="background1" w:themeShade="80"/>
          <w:sz w:val="20"/>
          <w:szCs w:val="20"/>
          <w:lang w:eastAsia="zh-CN"/>
        </w:rPr>
      </w:pPr>
      <w:ins w:id="1242" w:author="Emmanuel Thomas" w:date="2025-10-12T12:06:00Z" w16du:dateUtc="2025-10-12T10:06:00Z">
        <w:r w:rsidRPr="00304146">
          <w:rPr>
            <w:color w:val="808080" w:themeColor="background1" w:themeShade="80"/>
            <w:sz w:val="20"/>
            <w:szCs w:val="20"/>
            <w:lang w:eastAsia="zh-CN"/>
          </w:rPr>
          <w:t>Parsed string variables with definitions that fall outside the flow of parsing shall have an initial value of an empty string (e.g. ‘""’).</w:t>
        </w:r>
      </w:ins>
    </w:p>
    <w:p w14:paraId="5E6E3776" w14:textId="77777777" w:rsidR="00304146" w:rsidRPr="00304146" w:rsidRDefault="00304146" w:rsidP="00304146">
      <w:pPr>
        <w:widowControl/>
        <w:autoSpaceDE/>
        <w:ind w:left="720"/>
        <w:contextualSpacing/>
        <w:jc w:val="both"/>
        <w:rPr>
          <w:ins w:id="1243" w:author="Emmanuel Thomas" w:date="2025-10-12T12:06:00Z" w16du:dateUtc="2025-10-12T10:06:00Z"/>
          <w:color w:val="808080" w:themeColor="background1" w:themeShade="80"/>
          <w:sz w:val="20"/>
          <w:szCs w:val="20"/>
          <w:lang w:eastAsia="zh-CN"/>
        </w:rPr>
      </w:pPr>
    </w:p>
    <w:p w14:paraId="4552A08E" w14:textId="77777777" w:rsidR="00304146" w:rsidRPr="00304146" w:rsidRDefault="00304146" w:rsidP="00304146">
      <w:pPr>
        <w:widowControl/>
        <w:autoSpaceDE/>
        <w:ind w:left="720"/>
        <w:contextualSpacing/>
        <w:jc w:val="both"/>
        <w:rPr>
          <w:ins w:id="1244" w:author="Emmanuel Thomas" w:date="2025-10-12T12:06:00Z" w16du:dateUtc="2025-10-12T10:06:00Z"/>
          <w:color w:val="808080" w:themeColor="background1" w:themeShade="80"/>
          <w:sz w:val="20"/>
          <w:szCs w:val="20"/>
          <w:lang w:eastAsia="zh-CN"/>
        </w:rPr>
      </w:pPr>
      <w:ins w:id="1245" w:author="Emmanuel Thomas" w:date="2025-10-12T12:06:00Z" w16du:dateUtc="2025-10-12T10:06:00Z">
        <w:r w:rsidRPr="00304146">
          <w:rPr>
            <w:color w:val="808080" w:themeColor="background1" w:themeShade="80"/>
            <w:sz w:val="20"/>
            <w:szCs w:val="20"/>
            <w:lang w:eastAsia="zh-CN"/>
          </w:rPr>
          <w:t>For this purpose, an extended array definition shall be used in which individual elements of the array may be accessed for population i.e. allowing the definition of dynamically sized sparse arrays. Non-populated elements of a partial array shall not be accessed.</w:t>
        </w:r>
      </w:ins>
    </w:p>
    <w:p w14:paraId="0DE636A3" w14:textId="77777777" w:rsidR="00304146" w:rsidRPr="00304146" w:rsidRDefault="00304146" w:rsidP="00304146">
      <w:pPr>
        <w:widowControl/>
        <w:autoSpaceDE/>
        <w:jc w:val="both"/>
        <w:rPr>
          <w:ins w:id="1246" w:author="Emmanuel Thomas" w:date="2025-10-12T12:06:00Z" w16du:dateUtc="2025-10-12T10:06:00Z"/>
          <w:sz w:val="20"/>
          <w:szCs w:val="20"/>
          <w:u w:val="single"/>
          <w:lang w:eastAsia="zh-CN"/>
        </w:rPr>
      </w:pPr>
    </w:p>
    <w:p w14:paraId="53CAD6E4" w14:textId="77777777" w:rsidR="00304146" w:rsidRPr="00304146" w:rsidRDefault="00304146" w:rsidP="00304146">
      <w:pPr>
        <w:keepNext/>
        <w:keepLines/>
        <w:spacing w:before="40"/>
        <w:outlineLvl w:val="3"/>
        <w:rPr>
          <w:ins w:id="1247" w:author="Emmanuel Thomas" w:date="2025-10-12T12:06:00Z" w16du:dateUtc="2025-10-12T10:06:00Z"/>
          <w:rFonts w:ascii="Cambria" w:eastAsia="MS Gothic" w:hAnsi="Cambria" w:cs="Times New Roman"/>
          <w:i/>
          <w:iCs/>
          <w:color w:val="365F91" w:themeColor="accent1" w:themeShade="BF"/>
          <w:lang w:eastAsia="zh-CN"/>
        </w:rPr>
      </w:pPr>
      <w:ins w:id="1248" w:author="Emmanuel Thomas" w:date="2025-10-12T12:06:00Z" w16du:dateUtc="2025-10-12T10:06:00Z">
        <w:r w:rsidRPr="00304146">
          <w:rPr>
            <w:rFonts w:ascii="Cambria" w:eastAsia="MS Gothic" w:hAnsi="Cambria" w:cs="Times New Roman"/>
            <w:i/>
            <w:iCs/>
            <w:color w:val="365F91" w:themeColor="accent1" w:themeShade="BF"/>
            <w:lang w:eastAsia="zh-CN"/>
          </w:rPr>
          <w:t>Relating to scope</w:t>
        </w:r>
      </w:ins>
    </w:p>
    <w:p w14:paraId="27A2D434" w14:textId="77777777" w:rsidR="00304146" w:rsidRPr="00304146" w:rsidRDefault="00304146" w:rsidP="00304146">
      <w:pPr>
        <w:rPr>
          <w:ins w:id="1249" w:author="Emmanuel Thomas" w:date="2025-10-12T12:06:00Z" w16du:dateUtc="2025-10-12T10:06:00Z"/>
          <w:lang w:eastAsia="zh-CN"/>
        </w:rPr>
      </w:pPr>
    </w:p>
    <w:p w14:paraId="2CB38D88" w14:textId="77777777" w:rsidR="00304146" w:rsidRPr="00304146" w:rsidRDefault="00304146" w:rsidP="00304146">
      <w:pPr>
        <w:widowControl/>
        <w:autoSpaceDE/>
        <w:ind w:left="720"/>
        <w:contextualSpacing/>
        <w:jc w:val="both"/>
        <w:rPr>
          <w:ins w:id="1250" w:author="Emmanuel Thomas" w:date="2025-10-12T12:06:00Z" w16du:dateUtc="2025-10-12T10:06:00Z"/>
          <w:color w:val="808080" w:themeColor="background1" w:themeShade="80"/>
          <w:sz w:val="20"/>
          <w:szCs w:val="20"/>
          <w:lang w:eastAsia="zh-CN"/>
        </w:rPr>
      </w:pPr>
      <w:ins w:id="1251" w:author="Emmanuel Thomas" w:date="2025-10-12T12:06:00Z" w16du:dateUtc="2025-10-12T10:06:00Z">
        <w:r w:rsidRPr="00304146">
          <w:rPr>
            <w:color w:val="808080" w:themeColor="background1" w:themeShade="80"/>
            <w:sz w:val="20"/>
            <w:szCs w:val="20"/>
            <w:lang w:eastAsia="zh-CN"/>
          </w:rPr>
          <w:t>The scope of an identifier is the part of an SDL specification within which the identifier is visible and may be referenced. An identifier shall only be defined once within a single scope.  If an identifier defined in an outer scope is defined again within a nested inner scope, then within the inner scope, references to the identifier will refer to the inner scope variable definition and the outer scope variable definition is not visible.</w:t>
        </w:r>
      </w:ins>
    </w:p>
    <w:p w14:paraId="7F496E8C" w14:textId="77777777" w:rsidR="00304146" w:rsidRPr="00304146" w:rsidRDefault="00304146" w:rsidP="00304146">
      <w:pPr>
        <w:widowControl/>
        <w:autoSpaceDE/>
        <w:ind w:left="720"/>
        <w:contextualSpacing/>
        <w:jc w:val="both"/>
        <w:rPr>
          <w:ins w:id="1252" w:author="Emmanuel Thomas" w:date="2025-10-12T12:06:00Z" w16du:dateUtc="2025-10-12T10:06:00Z"/>
          <w:color w:val="808080" w:themeColor="background1" w:themeShade="80"/>
          <w:sz w:val="20"/>
          <w:szCs w:val="20"/>
          <w:lang w:eastAsia="zh-CN"/>
        </w:rPr>
      </w:pPr>
    </w:p>
    <w:p w14:paraId="3F22F063" w14:textId="77777777" w:rsidR="00304146" w:rsidRPr="00304146" w:rsidRDefault="00304146" w:rsidP="00304146">
      <w:pPr>
        <w:widowControl/>
        <w:autoSpaceDE/>
        <w:ind w:left="720"/>
        <w:contextualSpacing/>
        <w:jc w:val="both"/>
        <w:rPr>
          <w:ins w:id="1253" w:author="Emmanuel Thomas" w:date="2025-10-12T12:06:00Z" w16du:dateUtc="2025-10-12T10:06:00Z"/>
          <w:color w:val="808080" w:themeColor="background1" w:themeShade="80"/>
          <w:sz w:val="20"/>
          <w:szCs w:val="20"/>
          <w:lang w:eastAsia="zh-CN"/>
        </w:rPr>
      </w:pPr>
      <w:ins w:id="1254" w:author="Emmanuel Thomas" w:date="2025-10-12T12:06:00Z" w16du:dateUtc="2025-10-12T10:06:00Z">
        <w:r w:rsidRPr="00304146">
          <w:rPr>
            <w:color w:val="808080" w:themeColor="background1" w:themeShade="80"/>
            <w:sz w:val="20"/>
            <w:szCs w:val="20"/>
            <w:lang w:eastAsia="zh-CN"/>
          </w:rPr>
          <w:t>There are three kinds of scope: global, class and block.</w:t>
        </w:r>
      </w:ins>
    </w:p>
    <w:p w14:paraId="3A6CE5CC" w14:textId="77777777" w:rsidR="00304146" w:rsidRPr="00304146" w:rsidRDefault="00304146" w:rsidP="00304146">
      <w:pPr>
        <w:widowControl/>
        <w:autoSpaceDE/>
        <w:ind w:left="720"/>
        <w:contextualSpacing/>
        <w:jc w:val="both"/>
        <w:rPr>
          <w:ins w:id="1255" w:author="Emmanuel Thomas" w:date="2025-10-12T12:06:00Z" w16du:dateUtc="2025-10-12T10:06:00Z"/>
          <w:color w:val="808080" w:themeColor="background1" w:themeShade="80"/>
          <w:sz w:val="20"/>
          <w:szCs w:val="20"/>
          <w:lang w:eastAsia="zh-CN"/>
        </w:rPr>
      </w:pPr>
    </w:p>
    <w:p w14:paraId="7EB8A929" w14:textId="77777777" w:rsidR="00304146" w:rsidRPr="00304146" w:rsidRDefault="00304146" w:rsidP="00304146">
      <w:pPr>
        <w:widowControl/>
        <w:autoSpaceDE/>
        <w:ind w:left="720"/>
        <w:contextualSpacing/>
        <w:jc w:val="both"/>
        <w:rPr>
          <w:ins w:id="1256" w:author="Emmanuel Thomas" w:date="2025-10-12T12:06:00Z" w16du:dateUtc="2025-10-12T10:06:00Z"/>
          <w:color w:val="808080" w:themeColor="background1" w:themeShade="80"/>
          <w:sz w:val="20"/>
          <w:szCs w:val="20"/>
          <w:lang w:eastAsia="zh-CN"/>
        </w:rPr>
      </w:pPr>
      <w:ins w:id="1257" w:author="Emmanuel Thomas" w:date="2025-10-12T12:06:00Z" w16du:dateUtc="2025-10-12T10:06:00Z">
        <w:r w:rsidRPr="00304146">
          <w:rPr>
            <w:color w:val="808080" w:themeColor="background1" w:themeShade="80"/>
            <w:sz w:val="20"/>
            <w:szCs w:val="20"/>
            <w:lang w:eastAsia="zh-CN"/>
          </w:rPr>
          <w:t>If the declaration of an identifier appears outside of any block or parameter list, the identifier has global scope. The scope of a global identifier commences at the point it is declared or defined and terminates at the end of the SDL specification. The only items that may be present in global scope are:</w:t>
        </w:r>
      </w:ins>
    </w:p>
    <w:p w14:paraId="0D3E72DF" w14:textId="77777777" w:rsidR="00304146" w:rsidRPr="00304146" w:rsidRDefault="00304146" w:rsidP="00304146">
      <w:pPr>
        <w:widowControl/>
        <w:autoSpaceDE/>
        <w:ind w:left="720"/>
        <w:contextualSpacing/>
        <w:jc w:val="both"/>
        <w:rPr>
          <w:ins w:id="1258" w:author="Emmanuel Thomas" w:date="2025-10-12T12:06:00Z" w16du:dateUtc="2025-10-12T10:06:00Z"/>
          <w:color w:val="808080" w:themeColor="background1" w:themeShade="80"/>
          <w:sz w:val="20"/>
          <w:szCs w:val="20"/>
          <w:lang w:eastAsia="zh-CN"/>
        </w:rPr>
      </w:pPr>
      <w:ins w:id="1259" w:author="Emmanuel Thomas" w:date="2025-10-12T12:06:00Z" w16du:dateUtc="2025-10-12T10:06:00Z">
        <w:r w:rsidRPr="00304146">
          <w:rPr>
            <w:color w:val="808080" w:themeColor="background1" w:themeShade="80"/>
            <w:sz w:val="20"/>
            <w:szCs w:val="20"/>
            <w:lang w:eastAsia="zh-CN"/>
          </w:rPr>
          <w:t>·       constant computed elementary variable definitions</w:t>
        </w:r>
      </w:ins>
    </w:p>
    <w:p w14:paraId="2FC99AEC" w14:textId="77777777" w:rsidR="00304146" w:rsidRPr="00304146" w:rsidRDefault="00304146" w:rsidP="00304146">
      <w:pPr>
        <w:widowControl/>
        <w:autoSpaceDE/>
        <w:ind w:left="720"/>
        <w:contextualSpacing/>
        <w:jc w:val="both"/>
        <w:rPr>
          <w:ins w:id="1260" w:author="Emmanuel Thomas" w:date="2025-10-12T12:06:00Z" w16du:dateUtc="2025-10-12T10:06:00Z"/>
          <w:color w:val="808080" w:themeColor="background1" w:themeShade="80"/>
          <w:sz w:val="20"/>
          <w:szCs w:val="20"/>
          <w:lang w:eastAsia="zh-CN"/>
        </w:rPr>
      </w:pPr>
      <w:ins w:id="1261" w:author="Emmanuel Thomas" w:date="2025-10-12T12:06:00Z" w16du:dateUtc="2025-10-12T10:06:00Z">
        <w:r w:rsidRPr="00304146">
          <w:rPr>
            <w:color w:val="808080" w:themeColor="background1" w:themeShade="80"/>
            <w:sz w:val="20"/>
            <w:szCs w:val="20"/>
            <w:lang w:eastAsia="zh-CN"/>
          </w:rPr>
          <w:t>·       map declarations</w:t>
        </w:r>
      </w:ins>
    </w:p>
    <w:p w14:paraId="64491544" w14:textId="77777777" w:rsidR="00304146" w:rsidRPr="00304146" w:rsidRDefault="00304146" w:rsidP="00304146">
      <w:pPr>
        <w:widowControl/>
        <w:autoSpaceDE/>
        <w:ind w:left="720"/>
        <w:contextualSpacing/>
        <w:jc w:val="both"/>
        <w:rPr>
          <w:ins w:id="1262" w:author="Emmanuel Thomas" w:date="2025-10-12T12:06:00Z" w16du:dateUtc="2025-10-12T10:06:00Z"/>
          <w:color w:val="808080" w:themeColor="background1" w:themeShade="80"/>
          <w:sz w:val="20"/>
          <w:szCs w:val="20"/>
          <w:lang w:eastAsia="zh-CN"/>
        </w:rPr>
      </w:pPr>
      <w:ins w:id="1263" w:author="Emmanuel Thomas" w:date="2025-10-12T12:06:00Z" w16du:dateUtc="2025-10-12T10:06:00Z">
        <w:r w:rsidRPr="00304146">
          <w:rPr>
            <w:color w:val="808080" w:themeColor="background1" w:themeShade="80"/>
            <w:sz w:val="20"/>
            <w:szCs w:val="20"/>
            <w:lang w:eastAsia="zh-CN"/>
          </w:rPr>
          <w:t>·       class declarations</w:t>
        </w:r>
      </w:ins>
    </w:p>
    <w:p w14:paraId="62C1C11F" w14:textId="77777777" w:rsidR="00304146" w:rsidRPr="00304146" w:rsidRDefault="00304146" w:rsidP="00304146">
      <w:pPr>
        <w:widowControl/>
        <w:autoSpaceDE/>
        <w:ind w:left="720"/>
        <w:contextualSpacing/>
        <w:jc w:val="both"/>
        <w:rPr>
          <w:ins w:id="1264" w:author="Emmanuel Thomas" w:date="2025-10-12T12:06:00Z" w16du:dateUtc="2025-10-12T10:06:00Z"/>
          <w:color w:val="808080" w:themeColor="background1" w:themeShade="80"/>
          <w:sz w:val="20"/>
          <w:szCs w:val="20"/>
          <w:lang w:eastAsia="zh-CN"/>
        </w:rPr>
      </w:pPr>
      <w:ins w:id="1265" w:author="Emmanuel Thomas" w:date="2025-10-12T12:06:00Z" w16du:dateUtc="2025-10-12T10:06:00Z">
        <w:r w:rsidRPr="00304146">
          <w:rPr>
            <w:color w:val="808080" w:themeColor="background1" w:themeShade="80"/>
            <w:sz w:val="20"/>
            <w:szCs w:val="20"/>
            <w:lang w:eastAsia="zh-CN"/>
          </w:rPr>
          <w:t> </w:t>
        </w:r>
      </w:ins>
    </w:p>
    <w:p w14:paraId="3E1A9FEC" w14:textId="77777777" w:rsidR="00304146" w:rsidRPr="00304146" w:rsidRDefault="00304146" w:rsidP="00304146">
      <w:pPr>
        <w:widowControl/>
        <w:autoSpaceDE/>
        <w:ind w:left="720"/>
        <w:contextualSpacing/>
        <w:jc w:val="both"/>
        <w:rPr>
          <w:ins w:id="1266" w:author="Emmanuel Thomas" w:date="2025-10-12T12:06:00Z" w16du:dateUtc="2025-10-12T10:06:00Z"/>
          <w:color w:val="808080" w:themeColor="background1" w:themeShade="80"/>
          <w:sz w:val="20"/>
          <w:szCs w:val="20"/>
          <w:lang w:eastAsia="zh-CN"/>
        </w:rPr>
      </w:pPr>
      <w:ins w:id="1267" w:author="Emmanuel Thomas" w:date="2025-10-12T12:06:00Z" w16du:dateUtc="2025-10-12T10:06:00Z">
        <w:r w:rsidRPr="00304146">
          <w:rPr>
            <w:color w:val="808080" w:themeColor="background1" w:themeShade="80"/>
            <w:sz w:val="20"/>
            <w:szCs w:val="20"/>
            <w:lang w:eastAsia="zh-CN"/>
          </w:rPr>
          <w:t>Note that all class declarations and map declarations can only be made at global scope.</w:t>
        </w:r>
      </w:ins>
    </w:p>
    <w:p w14:paraId="1E75FC86" w14:textId="77777777" w:rsidR="00304146" w:rsidRPr="00304146" w:rsidRDefault="00304146" w:rsidP="00304146">
      <w:pPr>
        <w:widowControl/>
        <w:autoSpaceDE/>
        <w:ind w:left="720"/>
        <w:contextualSpacing/>
        <w:jc w:val="both"/>
        <w:rPr>
          <w:ins w:id="1268" w:author="Emmanuel Thomas" w:date="2025-10-12T12:06:00Z" w16du:dateUtc="2025-10-12T10:06:00Z"/>
          <w:color w:val="808080" w:themeColor="background1" w:themeShade="80"/>
          <w:sz w:val="20"/>
          <w:szCs w:val="20"/>
          <w:lang w:eastAsia="zh-CN"/>
        </w:rPr>
      </w:pPr>
    </w:p>
    <w:p w14:paraId="2F6567B7" w14:textId="77777777" w:rsidR="00304146" w:rsidRPr="00304146" w:rsidRDefault="00304146" w:rsidP="00304146">
      <w:pPr>
        <w:widowControl/>
        <w:autoSpaceDE/>
        <w:ind w:left="720"/>
        <w:contextualSpacing/>
        <w:jc w:val="both"/>
        <w:rPr>
          <w:ins w:id="1269" w:author="Emmanuel Thomas" w:date="2025-10-12T12:06:00Z" w16du:dateUtc="2025-10-12T10:06:00Z"/>
          <w:color w:val="808080" w:themeColor="background1" w:themeShade="80"/>
          <w:sz w:val="20"/>
          <w:szCs w:val="20"/>
          <w:lang w:eastAsia="zh-CN"/>
        </w:rPr>
      </w:pPr>
      <w:ins w:id="1270" w:author="Emmanuel Thomas" w:date="2025-10-12T12:06:00Z" w16du:dateUtc="2025-10-12T10:06:00Z">
        <w:r w:rsidRPr="00304146">
          <w:rPr>
            <w:color w:val="808080" w:themeColor="background1" w:themeShade="80"/>
            <w:sz w:val="20"/>
            <w:szCs w:val="20"/>
            <w:lang w:eastAsia="zh-CN"/>
          </w:rPr>
          <w:t>A standard presenting an SDL specification which consists of global scope elements introduced in separate document sections or which refers to global scope elements in another SDL specification should define details on the interpretation of element ordering. A standard presenting an SDL specification should also define the top level (or entry point) element that a parser should expect when commencing to parse a bitstream.</w:t>
        </w:r>
      </w:ins>
    </w:p>
    <w:p w14:paraId="60489273" w14:textId="77777777" w:rsidR="00304146" w:rsidRPr="00304146" w:rsidRDefault="00304146" w:rsidP="00304146">
      <w:pPr>
        <w:widowControl/>
        <w:autoSpaceDE/>
        <w:ind w:left="720"/>
        <w:contextualSpacing/>
        <w:jc w:val="both"/>
        <w:rPr>
          <w:ins w:id="1271" w:author="Emmanuel Thomas" w:date="2025-10-12T12:06:00Z" w16du:dateUtc="2025-10-12T10:06:00Z"/>
          <w:color w:val="808080" w:themeColor="background1" w:themeShade="80"/>
          <w:sz w:val="20"/>
          <w:szCs w:val="20"/>
          <w:lang w:eastAsia="zh-CN"/>
        </w:rPr>
      </w:pPr>
    </w:p>
    <w:p w14:paraId="5B271DBE" w14:textId="77777777" w:rsidR="00304146" w:rsidRPr="00304146" w:rsidRDefault="00304146" w:rsidP="00304146">
      <w:pPr>
        <w:widowControl/>
        <w:autoSpaceDE/>
        <w:ind w:left="720"/>
        <w:contextualSpacing/>
        <w:jc w:val="both"/>
        <w:rPr>
          <w:ins w:id="1272" w:author="Emmanuel Thomas" w:date="2025-10-12T12:06:00Z" w16du:dateUtc="2025-10-12T10:06:00Z"/>
          <w:color w:val="808080" w:themeColor="background1" w:themeShade="80"/>
          <w:sz w:val="20"/>
          <w:szCs w:val="20"/>
          <w:lang w:eastAsia="zh-CN"/>
        </w:rPr>
      </w:pPr>
      <w:ins w:id="1273" w:author="Emmanuel Thomas" w:date="2025-10-12T12:06:00Z" w16du:dateUtc="2025-10-12T10:06:00Z">
        <w:r w:rsidRPr="00304146">
          <w:rPr>
            <w:color w:val="808080" w:themeColor="background1" w:themeShade="80"/>
            <w:sz w:val="20"/>
            <w:szCs w:val="20"/>
            <w:lang w:eastAsia="zh-CN"/>
          </w:rPr>
          <w:t>If the identifier appears within the list of parameters for a class declaration or within the top-level block declaring the class, the identifier has class scope. It is accessible anywhere within the block which declares the class. Class scope variables can be accessed outside of the class using the class member access operator (i.e.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w:t>
        </w:r>
      </w:ins>
    </w:p>
    <w:p w14:paraId="06ACE54F" w14:textId="77777777" w:rsidR="00304146" w:rsidRPr="00304146" w:rsidRDefault="00304146" w:rsidP="00304146">
      <w:pPr>
        <w:widowControl/>
        <w:autoSpaceDE/>
        <w:jc w:val="both"/>
        <w:rPr>
          <w:ins w:id="1274" w:author="Emmanuel Thomas" w:date="2025-10-12T12:06:00Z" w16du:dateUtc="2025-10-12T10:06:00Z"/>
          <w:color w:val="808080" w:themeColor="background1" w:themeShade="80"/>
          <w:sz w:val="20"/>
          <w:szCs w:val="20"/>
          <w:lang w:eastAsia="zh-CN"/>
        </w:rPr>
      </w:pPr>
    </w:p>
    <w:p w14:paraId="31E5AEAA" w14:textId="77777777" w:rsidR="00304146" w:rsidRPr="00304146" w:rsidRDefault="00304146" w:rsidP="00304146">
      <w:pPr>
        <w:widowControl/>
        <w:autoSpaceDE/>
        <w:ind w:left="720"/>
        <w:contextualSpacing/>
        <w:jc w:val="both"/>
        <w:rPr>
          <w:ins w:id="1275" w:author="Emmanuel Thomas" w:date="2025-10-12T12:06:00Z" w16du:dateUtc="2025-10-12T10:06:00Z"/>
          <w:color w:val="808080" w:themeColor="background1" w:themeShade="80"/>
          <w:sz w:val="20"/>
          <w:szCs w:val="20"/>
          <w:lang w:eastAsia="zh-CN"/>
        </w:rPr>
      </w:pPr>
      <w:ins w:id="1276" w:author="Emmanuel Thomas" w:date="2025-10-12T12:06:00Z" w16du:dateUtc="2025-10-12T10:06:00Z">
        <w:r w:rsidRPr="00304146">
          <w:rPr>
            <w:color w:val="808080" w:themeColor="background1" w:themeShade="80"/>
            <w:sz w:val="20"/>
            <w:szCs w:val="20"/>
            <w:lang w:eastAsia="zh-CN"/>
          </w:rPr>
          <w:t>An identifier declared within a block (introduced by the character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and exited by a matching paired character '</w:t>
        </w:r>
        <w:r w:rsidRPr="00304146">
          <w:rPr>
            <w:b/>
            <w:bCs/>
            <w:color w:val="808080" w:themeColor="background1" w:themeShade="80"/>
            <w:sz w:val="20"/>
            <w:szCs w:val="20"/>
            <w:lang w:eastAsia="zh-CN"/>
          </w:rPr>
          <w:t>}</w:t>
        </w:r>
        <w:r w:rsidRPr="00304146">
          <w:rPr>
            <w:color w:val="808080" w:themeColor="background1" w:themeShade="80"/>
            <w:sz w:val="20"/>
            <w:szCs w:val="20"/>
            <w:lang w:eastAsia="zh-CN"/>
          </w:rPr>
          <w:t>' has block scope. It is accessible from the point it is declared until the end of the block.</w:t>
        </w:r>
      </w:ins>
    </w:p>
    <w:p w14:paraId="536A749E" w14:textId="77777777" w:rsidR="00304146" w:rsidRPr="00304146" w:rsidRDefault="00304146" w:rsidP="00304146">
      <w:pPr>
        <w:widowControl/>
        <w:autoSpaceDE/>
        <w:ind w:left="720"/>
        <w:contextualSpacing/>
        <w:jc w:val="both"/>
        <w:rPr>
          <w:ins w:id="1277" w:author="Emmanuel Thomas" w:date="2025-10-12T12:06:00Z" w16du:dateUtc="2025-10-12T10:06:00Z"/>
          <w:color w:val="808080" w:themeColor="background1" w:themeShade="80"/>
          <w:sz w:val="20"/>
          <w:szCs w:val="20"/>
          <w:lang w:eastAsia="zh-CN"/>
        </w:rPr>
      </w:pPr>
    </w:p>
    <w:p w14:paraId="3608A877" w14:textId="77777777" w:rsidR="00304146" w:rsidRPr="00304146" w:rsidRDefault="00304146" w:rsidP="00304146">
      <w:pPr>
        <w:widowControl/>
        <w:autoSpaceDE/>
        <w:ind w:left="720"/>
        <w:contextualSpacing/>
        <w:jc w:val="both"/>
        <w:rPr>
          <w:ins w:id="1278" w:author="Emmanuel Thomas" w:date="2025-10-12T12:06:00Z" w16du:dateUtc="2025-10-12T10:06:00Z"/>
          <w:color w:val="808080" w:themeColor="background1" w:themeShade="80"/>
          <w:sz w:val="20"/>
          <w:szCs w:val="20"/>
          <w:lang w:eastAsia="zh-CN"/>
        </w:rPr>
      </w:pPr>
      <w:ins w:id="1279" w:author="Emmanuel Thomas" w:date="2025-10-12T12:06:00Z" w16du:dateUtc="2025-10-12T10:06:00Z">
        <w:r w:rsidRPr="00304146">
          <w:rPr>
            <w:color w:val="808080" w:themeColor="background1" w:themeShade="80"/>
            <w:sz w:val="20"/>
            <w:szCs w:val="20"/>
            <w:lang w:eastAsia="zh-CN"/>
          </w:rPr>
          <w:t>The SDL also defines two specific scope behaviors for parsed and computed variables which differ from other well-known programming languages. These are presented in the following two clauses.</w:t>
        </w:r>
      </w:ins>
    </w:p>
    <w:p w14:paraId="0533B99F" w14:textId="77777777" w:rsidR="00304146" w:rsidRPr="00304146" w:rsidRDefault="00304146" w:rsidP="00304146">
      <w:pPr>
        <w:widowControl/>
        <w:autoSpaceDE/>
        <w:ind w:left="720"/>
        <w:contextualSpacing/>
        <w:jc w:val="both"/>
        <w:rPr>
          <w:ins w:id="1280" w:author="Emmanuel Thomas" w:date="2025-10-12T12:06:00Z" w16du:dateUtc="2025-10-12T10:06:00Z"/>
          <w:color w:val="808080" w:themeColor="background1" w:themeShade="80"/>
          <w:sz w:val="20"/>
          <w:szCs w:val="20"/>
          <w:lang w:eastAsia="zh-CN"/>
        </w:rPr>
      </w:pPr>
    </w:p>
    <w:p w14:paraId="2C64BAD1" w14:textId="77777777" w:rsidR="00304146" w:rsidRPr="00304146" w:rsidRDefault="00304146" w:rsidP="00304146">
      <w:pPr>
        <w:widowControl/>
        <w:autoSpaceDE/>
        <w:ind w:left="720"/>
        <w:contextualSpacing/>
        <w:jc w:val="both"/>
        <w:rPr>
          <w:ins w:id="1281" w:author="Emmanuel Thomas" w:date="2025-10-12T12:06:00Z" w16du:dateUtc="2025-10-12T10:06:00Z"/>
          <w:color w:val="808080" w:themeColor="background1" w:themeShade="80"/>
          <w:sz w:val="20"/>
          <w:szCs w:val="20"/>
          <w:lang w:eastAsia="zh-CN"/>
        </w:rPr>
      </w:pPr>
      <w:ins w:id="1282" w:author="Emmanuel Thomas" w:date="2025-10-12T12:06:00Z" w16du:dateUtc="2025-10-12T10:06:00Z">
        <w:r w:rsidRPr="00304146">
          <w:rPr>
            <w:color w:val="808080" w:themeColor="background1" w:themeShade="80"/>
            <w:sz w:val="20"/>
            <w:szCs w:val="20"/>
            <w:lang w:eastAsia="zh-CN"/>
          </w:rPr>
          <w:t>Parsed variables defined within a class declaration, regardless of nested block scopes or conditional branch scopes have class scope, i.e., they are available as class member variables.</w:t>
        </w:r>
      </w:ins>
    </w:p>
    <w:p w14:paraId="2F5FA44A" w14:textId="77777777" w:rsidR="00304146" w:rsidRPr="00304146" w:rsidRDefault="00304146" w:rsidP="00304146">
      <w:pPr>
        <w:widowControl/>
        <w:autoSpaceDE/>
        <w:ind w:left="720"/>
        <w:contextualSpacing/>
        <w:jc w:val="both"/>
        <w:rPr>
          <w:ins w:id="1283" w:author="Emmanuel Thomas" w:date="2025-10-12T12:06:00Z" w16du:dateUtc="2025-10-12T10:06:00Z"/>
          <w:color w:val="808080" w:themeColor="background1" w:themeShade="80"/>
          <w:sz w:val="20"/>
          <w:szCs w:val="20"/>
          <w:lang w:eastAsia="zh-CN"/>
        </w:rPr>
      </w:pPr>
    </w:p>
    <w:p w14:paraId="032E85DA" w14:textId="77777777" w:rsidR="00304146" w:rsidRPr="00304146" w:rsidRDefault="00304146" w:rsidP="00304146">
      <w:pPr>
        <w:widowControl/>
        <w:autoSpaceDE/>
        <w:ind w:left="720"/>
        <w:contextualSpacing/>
        <w:jc w:val="both"/>
        <w:rPr>
          <w:ins w:id="1284" w:author="Emmanuel Thomas" w:date="2025-10-12T12:06:00Z" w16du:dateUtc="2025-10-12T10:06:00Z"/>
          <w:color w:val="808080" w:themeColor="background1" w:themeShade="80"/>
          <w:sz w:val="20"/>
          <w:szCs w:val="20"/>
          <w:lang w:eastAsia="zh-CN"/>
        </w:rPr>
      </w:pPr>
      <w:ins w:id="1285" w:author="Emmanuel Thomas" w:date="2025-10-12T12:06:00Z" w16du:dateUtc="2025-10-12T10:06:00Z">
        <w:r w:rsidRPr="00304146">
          <w:rPr>
            <w:color w:val="808080" w:themeColor="background1" w:themeShade="80"/>
            <w:sz w:val="20"/>
            <w:szCs w:val="20"/>
            <w:lang w:eastAsia="zh-CN"/>
          </w:rPr>
          <w:t>In general, computed variables have block scope. The exception to this is computed variables defined in the top-level scope of a class which have class scope i.e. they are available as class member variables.</w:t>
        </w:r>
      </w:ins>
    </w:p>
    <w:p w14:paraId="2AD19CF1" w14:textId="77777777" w:rsidR="00304146" w:rsidRPr="00304146" w:rsidRDefault="00304146" w:rsidP="00304146">
      <w:pPr>
        <w:widowControl/>
        <w:autoSpaceDE/>
        <w:ind w:left="720"/>
        <w:contextualSpacing/>
        <w:jc w:val="both"/>
        <w:rPr>
          <w:ins w:id="1286" w:author="Emmanuel Thomas" w:date="2025-10-12T12:06:00Z" w16du:dateUtc="2025-10-12T10:06:00Z"/>
          <w:color w:val="808080" w:themeColor="background1" w:themeShade="80"/>
          <w:sz w:val="20"/>
          <w:szCs w:val="20"/>
          <w:lang w:eastAsia="zh-CN"/>
        </w:rPr>
      </w:pPr>
    </w:p>
    <w:p w14:paraId="467E8B7D" w14:textId="77777777" w:rsidR="00304146" w:rsidRPr="00304146" w:rsidRDefault="00304146" w:rsidP="00304146">
      <w:pPr>
        <w:widowControl/>
        <w:autoSpaceDE/>
        <w:ind w:left="720"/>
        <w:contextualSpacing/>
        <w:jc w:val="both"/>
        <w:rPr>
          <w:ins w:id="1287" w:author="Emmanuel Thomas" w:date="2025-10-12T12:06:00Z" w16du:dateUtc="2025-10-12T10:06:00Z"/>
          <w:color w:val="808080" w:themeColor="background1" w:themeShade="80"/>
          <w:sz w:val="20"/>
          <w:szCs w:val="20"/>
          <w:lang w:eastAsia="zh-CN"/>
        </w:rPr>
      </w:pPr>
      <w:ins w:id="1288" w:author="Emmanuel Thomas" w:date="2025-10-12T12:06:00Z" w16du:dateUtc="2025-10-12T10:06:00Z">
        <w:r w:rsidRPr="00304146">
          <w:rPr>
            <w:color w:val="808080" w:themeColor="background1" w:themeShade="80"/>
            <w:sz w:val="20"/>
            <w:szCs w:val="20"/>
            <w:lang w:eastAsia="zh-CN"/>
          </w:rPr>
          <w:t xml:space="preserve">Parsed variables defined within a class declaration, regardless of conditional branch scopes have class scope, i.e., they are available as class member variables. </w:t>
        </w:r>
      </w:ins>
    </w:p>
    <w:p w14:paraId="7FBA2541" w14:textId="77777777" w:rsidR="00304146" w:rsidRPr="00304146" w:rsidRDefault="00304146" w:rsidP="00304146">
      <w:pPr>
        <w:widowControl/>
        <w:autoSpaceDE/>
        <w:ind w:left="720"/>
        <w:contextualSpacing/>
        <w:jc w:val="both"/>
        <w:rPr>
          <w:ins w:id="1289" w:author="Emmanuel Thomas" w:date="2025-10-12T12:06:00Z" w16du:dateUtc="2025-10-12T10:06:00Z"/>
          <w:color w:val="808080" w:themeColor="background1" w:themeShade="80"/>
          <w:sz w:val="20"/>
          <w:szCs w:val="20"/>
          <w:lang w:eastAsia="zh-CN"/>
        </w:rPr>
      </w:pPr>
    </w:p>
    <w:p w14:paraId="23342F91" w14:textId="77777777" w:rsidR="00304146" w:rsidRPr="00304146" w:rsidRDefault="00304146" w:rsidP="00304146">
      <w:pPr>
        <w:widowControl/>
        <w:autoSpaceDE/>
        <w:ind w:left="720"/>
        <w:contextualSpacing/>
        <w:jc w:val="both"/>
        <w:rPr>
          <w:ins w:id="1290" w:author="Emmanuel Thomas" w:date="2025-10-12T12:06:00Z" w16du:dateUtc="2025-10-12T10:06:00Z"/>
          <w:color w:val="808080" w:themeColor="background1" w:themeShade="80"/>
          <w:sz w:val="20"/>
          <w:szCs w:val="20"/>
          <w:lang w:eastAsia="zh-CN"/>
        </w:rPr>
      </w:pPr>
      <w:ins w:id="1291" w:author="Emmanuel Thomas" w:date="2025-10-12T12:06:00Z" w16du:dateUtc="2025-10-12T10:06:00Z">
        <w:r w:rsidRPr="00304146">
          <w:rPr>
            <w:color w:val="808080" w:themeColor="background1" w:themeShade="80"/>
            <w:sz w:val="20"/>
            <w:szCs w:val="20"/>
            <w:lang w:eastAsia="zh-CN"/>
          </w:rPr>
          <w:lastRenderedPageBreak/>
          <w:t>Unlike other languages variables can be defined within switch clauses without defining a new scope. However computed variables may not be defined more than once without introducing a new scope.</w:t>
        </w:r>
      </w:ins>
    </w:p>
    <w:p w14:paraId="24119862" w14:textId="77777777" w:rsidR="00304146" w:rsidRPr="00304146" w:rsidRDefault="00304146" w:rsidP="00304146">
      <w:pPr>
        <w:widowControl/>
        <w:autoSpaceDE/>
        <w:ind w:left="720"/>
        <w:contextualSpacing/>
        <w:jc w:val="both"/>
        <w:rPr>
          <w:ins w:id="1292" w:author="Emmanuel Thomas" w:date="2025-10-12T12:06:00Z" w16du:dateUtc="2025-10-12T10:06:00Z"/>
          <w:color w:val="808080" w:themeColor="background1" w:themeShade="80"/>
          <w:sz w:val="20"/>
          <w:szCs w:val="20"/>
          <w:lang w:eastAsia="zh-CN"/>
        </w:rPr>
      </w:pPr>
    </w:p>
    <w:p w14:paraId="520F9EBF" w14:textId="77777777" w:rsidR="00304146" w:rsidRPr="00304146" w:rsidRDefault="00304146" w:rsidP="00304146">
      <w:pPr>
        <w:widowControl/>
        <w:autoSpaceDE/>
        <w:ind w:left="720"/>
        <w:contextualSpacing/>
        <w:jc w:val="both"/>
        <w:rPr>
          <w:ins w:id="1293" w:author="Emmanuel Thomas" w:date="2025-10-12T12:06:00Z" w16du:dateUtc="2025-10-12T10:06:00Z"/>
          <w:color w:val="808080" w:themeColor="background1" w:themeShade="80"/>
          <w:sz w:val="20"/>
          <w:szCs w:val="20"/>
          <w:lang w:eastAsia="zh-CN"/>
        </w:rPr>
      </w:pPr>
      <w:ins w:id="1294" w:author="Emmanuel Thomas" w:date="2025-10-12T12:06:00Z" w16du:dateUtc="2025-10-12T10:06:00Z">
        <w:r w:rsidRPr="00304146">
          <w:rPr>
            <w:color w:val="808080" w:themeColor="background1" w:themeShade="80"/>
            <w:sz w:val="20"/>
            <w:szCs w:val="20"/>
            <w:lang w:eastAsia="zh-CN"/>
          </w:rPr>
          <w:t xml:space="preserve">Computed variables may be defined within the body of a loop as they are block scoped. </w:t>
        </w:r>
      </w:ins>
    </w:p>
    <w:p w14:paraId="3C49F99A" w14:textId="77777777" w:rsidR="00304146" w:rsidRPr="00304146" w:rsidRDefault="00304146" w:rsidP="00304146">
      <w:pPr>
        <w:widowControl/>
        <w:autoSpaceDE/>
        <w:ind w:left="720"/>
        <w:contextualSpacing/>
        <w:jc w:val="both"/>
        <w:rPr>
          <w:ins w:id="1295" w:author="Emmanuel Thomas" w:date="2025-10-12T12:06:00Z" w16du:dateUtc="2025-10-12T10:06:00Z"/>
          <w:color w:val="808080" w:themeColor="background1" w:themeShade="80"/>
          <w:sz w:val="20"/>
          <w:szCs w:val="20"/>
          <w:lang w:eastAsia="zh-CN"/>
        </w:rPr>
      </w:pPr>
    </w:p>
    <w:p w14:paraId="7CF95837" w14:textId="77777777" w:rsidR="00304146" w:rsidRPr="00304146" w:rsidRDefault="00304146" w:rsidP="00304146">
      <w:pPr>
        <w:widowControl/>
        <w:autoSpaceDE/>
        <w:ind w:left="720"/>
        <w:contextualSpacing/>
        <w:jc w:val="both"/>
        <w:rPr>
          <w:ins w:id="1296" w:author="Emmanuel Thomas" w:date="2025-10-12T12:06:00Z" w16du:dateUtc="2025-10-12T10:06:00Z"/>
          <w:color w:val="808080" w:themeColor="background1" w:themeShade="80"/>
          <w:sz w:val="20"/>
          <w:szCs w:val="20"/>
          <w:lang w:eastAsia="zh-CN"/>
        </w:rPr>
      </w:pPr>
      <w:ins w:id="1297" w:author="Emmanuel Thomas" w:date="2025-10-12T12:06:00Z" w16du:dateUtc="2025-10-12T10:06:00Z">
        <w:r w:rsidRPr="00304146">
          <w:rPr>
            <w:color w:val="808080" w:themeColor="background1" w:themeShade="80"/>
            <w:sz w:val="20"/>
            <w:szCs w:val="20"/>
            <w:lang w:eastAsia="zh-CN"/>
          </w:rPr>
          <w:t xml:space="preserve">Elementary data type parsed variables, class variables, string parsed variables and array parsed variables may be defined within the body of a loop, however it is considered an error condition if the parsing control flow results in the redefinition of such class scoped member elements. </w:t>
        </w:r>
      </w:ins>
    </w:p>
    <w:p w14:paraId="0F45B20C" w14:textId="77777777" w:rsidR="00304146" w:rsidRDefault="00304146" w:rsidP="00304146">
      <w:pPr>
        <w:rPr>
          <w:ins w:id="1298" w:author="Emmanuel Thomas" w:date="2025-10-12T12:08:00Z" w16du:dateUtc="2025-10-12T10:08:00Z"/>
        </w:rPr>
      </w:pPr>
    </w:p>
    <w:p w14:paraId="7E7C5153" w14:textId="0BC7006B" w:rsidR="005B5F54" w:rsidRDefault="005B5F54" w:rsidP="005B5F54">
      <w:pPr>
        <w:pStyle w:val="Heading1"/>
        <w:rPr>
          <w:ins w:id="1299" w:author="Emmanuel Thomas" w:date="2025-10-12T12:08:00Z" w16du:dateUtc="2025-10-12T10:08:00Z"/>
          <w:lang w:eastAsia="zh-CN"/>
        </w:rPr>
      </w:pPr>
      <w:ins w:id="1300" w:author="Emmanuel Thomas" w:date="2025-10-12T12:08:00Z" w16du:dateUtc="2025-10-12T10:08:00Z">
        <w:r>
          <w:t xml:space="preserve">Topic #18: </w:t>
        </w:r>
        <w:proofErr w:type="spellStart"/>
        <w:r w:rsidRPr="004525D3">
          <w:rPr>
            <w:rFonts w:ascii="Courier New" w:hAnsi="Courier New" w:cs="Courier New"/>
            <w:lang w:eastAsia="zh-CN"/>
          </w:rPr>
          <w:t>const</w:t>
        </w:r>
        <w:proofErr w:type="spellEnd"/>
        <w:r w:rsidRPr="000649D9">
          <w:rPr>
            <w:lang w:eastAsia="zh-CN"/>
          </w:rPr>
          <w:t xml:space="preserve"> for parsed variables</w:t>
        </w:r>
      </w:ins>
    </w:p>
    <w:p w14:paraId="4C1AF470" w14:textId="1F0DE536" w:rsidR="005B5F54" w:rsidRDefault="00DC0D58" w:rsidP="005B5F54">
      <w:pPr>
        <w:pStyle w:val="Heading2"/>
        <w:rPr>
          <w:ins w:id="1301" w:author="Emmanuel Thomas" w:date="2025-10-12T12:08:00Z" w16du:dateUtc="2025-10-12T10:08:00Z"/>
          <w:lang w:eastAsia="zh-CN"/>
        </w:rPr>
        <w:pPrChange w:id="1302" w:author="Emmanuel Thomas" w:date="2025-10-12T12:08:00Z" w16du:dateUtc="2025-10-12T10:08:00Z">
          <w:pPr/>
        </w:pPrChange>
      </w:pPr>
      <w:ins w:id="1303" w:author="Emmanuel Thomas" w:date="2025-10-12T12:09:00Z" w16du:dateUtc="2025-10-12T10:09:00Z">
        <w:r>
          <w:rPr>
            <w:lang w:eastAsia="zh-CN"/>
          </w:rPr>
          <w:t>Background</w:t>
        </w:r>
      </w:ins>
    </w:p>
    <w:p w14:paraId="2DD1B945" w14:textId="77777777" w:rsidR="00DC0D58" w:rsidRDefault="00DC0D58" w:rsidP="00DC0D58">
      <w:pPr>
        <w:widowControl/>
        <w:autoSpaceDE/>
        <w:autoSpaceDN/>
        <w:contextualSpacing/>
        <w:jc w:val="both"/>
        <w:rPr>
          <w:ins w:id="1304" w:author="Emmanuel Thomas" w:date="2025-10-12T12:09:00Z" w16du:dateUtc="2025-10-12T10:09:00Z"/>
          <w:sz w:val="20"/>
          <w:szCs w:val="20"/>
          <w:lang w:eastAsia="zh-CN"/>
        </w:rPr>
      </w:pPr>
      <w:ins w:id="1305" w:author="Emmanuel Thomas" w:date="2025-10-12T12:09:00Z" w16du:dateUtc="2025-10-12T10:09:00Z">
        <w:r>
          <w:rPr>
            <w:sz w:val="20"/>
            <w:szCs w:val="20"/>
            <w:lang w:eastAsia="zh-CN"/>
          </w:rPr>
          <w:t xml:space="preserve">The semantics of the </w:t>
        </w:r>
        <w:r w:rsidRPr="00DE091B">
          <w:rPr>
            <w:rFonts w:ascii="Courier New" w:hAnsi="Courier New" w:cs="Courier New"/>
            <w:sz w:val="20"/>
            <w:szCs w:val="20"/>
            <w:lang w:eastAsia="zh-CN"/>
          </w:rPr>
          <w:t>const</w:t>
        </w:r>
        <w:r>
          <w:rPr>
            <w:sz w:val="20"/>
            <w:szCs w:val="20"/>
            <w:lang w:eastAsia="zh-CN"/>
          </w:rPr>
          <w:t xml:space="preserve"> keyword for </w:t>
        </w:r>
        <w:r w:rsidRPr="00DE091B">
          <w:rPr>
            <w:b/>
            <w:bCs/>
            <w:sz w:val="20"/>
            <w:szCs w:val="20"/>
            <w:lang w:eastAsia="zh-CN"/>
          </w:rPr>
          <w:t>computed variables</w:t>
        </w:r>
        <w:r>
          <w:rPr>
            <w:sz w:val="20"/>
            <w:szCs w:val="20"/>
            <w:lang w:eastAsia="zh-CN"/>
          </w:rPr>
          <w:t xml:space="preserve"> in SDL has always been clear:</w:t>
        </w:r>
      </w:ins>
    </w:p>
    <w:p w14:paraId="61BD68FA" w14:textId="77777777" w:rsidR="00DC0D58" w:rsidRDefault="00DC0D58" w:rsidP="00DC0D58">
      <w:pPr>
        <w:widowControl/>
        <w:autoSpaceDE/>
        <w:autoSpaceDN/>
        <w:contextualSpacing/>
        <w:jc w:val="both"/>
        <w:rPr>
          <w:ins w:id="1306" w:author="Emmanuel Thomas" w:date="2025-10-12T12:09:00Z" w16du:dateUtc="2025-10-12T10:09:00Z"/>
          <w:sz w:val="20"/>
          <w:szCs w:val="20"/>
          <w:lang w:eastAsia="zh-CN"/>
        </w:rPr>
      </w:pPr>
    </w:p>
    <w:p w14:paraId="3A7121A7" w14:textId="77777777" w:rsidR="00DC0D58" w:rsidRPr="004647D3" w:rsidRDefault="00DC0D58" w:rsidP="00DC0D58">
      <w:pPr>
        <w:pStyle w:val="ListParagraph"/>
        <w:widowControl/>
        <w:numPr>
          <w:ilvl w:val="0"/>
          <w:numId w:val="48"/>
        </w:numPr>
        <w:autoSpaceDE/>
        <w:autoSpaceDN/>
        <w:contextualSpacing/>
        <w:jc w:val="both"/>
        <w:rPr>
          <w:ins w:id="1307" w:author="Emmanuel Thomas" w:date="2025-10-12T12:09:00Z" w16du:dateUtc="2025-10-12T10:09:00Z"/>
          <w:sz w:val="20"/>
          <w:szCs w:val="20"/>
          <w:lang w:val="en-GB" w:eastAsia="zh-CN"/>
        </w:rPr>
      </w:pPr>
      <w:ins w:id="1308" w:author="Emmanuel Thomas" w:date="2025-10-12T12:09:00Z" w16du:dateUtc="2025-10-12T10:09:00Z">
        <w:r>
          <w:rPr>
            <w:sz w:val="20"/>
            <w:szCs w:val="20"/>
            <w:lang w:val="en-GB" w:eastAsia="zh-CN"/>
          </w:rPr>
          <w:t>Computed</w:t>
        </w:r>
        <w:r w:rsidRPr="004647D3">
          <w:rPr>
            <w:sz w:val="20"/>
            <w:szCs w:val="20"/>
            <w:lang w:val="en-GB" w:eastAsia="zh-CN"/>
          </w:rPr>
          <w:t xml:space="preserve"> variables</w:t>
        </w:r>
        <w:r>
          <w:rPr>
            <w:sz w:val="20"/>
            <w:szCs w:val="20"/>
            <w:lang w:val="en-GB" w:eastAsia="zh-CN"/>
          </w:rPr>
          <w:t xml:space="preserve"> may not be redefined (within the same scope).</w:t>
        </w:r>
      </w:ins>
    </w:p>
    <w:p w14:paraId="2124CD8D" w14:textId="77777777" w:rsidR="00DC0D58" w:rsidRPr="00DE091B" w:rsidRDefault="00DC0D58" w:rsidP="00DC0D58">
      <w:pPr>
        <w:pStyle w:val="ListParagraph"/>
        <w:widowControl/>
        <w:numPr>
          <w:ilvl w:val="0"/>
          <w:numId w:val="48"/>
        </w:numPr>
        <w:autoSpaceDE/>
        <w:autoSpaceDN/>
        <w:contextualSpacing/>
        <w:jc w:val="both"/>
        <w:rPr>
          <w:ins w:id="1309" w:author="Emmanuel Thomas" w:date="2025-10-12T12:09:00Z" w16du:dateUtc="2025-10-12T10:09:00Z"/>
          <w:sz w:val="20"/>
          <w:szCs w:val="20"/>
          <w:lang w:val="en-GB" w:eastAsia="zh-CN"/>
        </w:rPr>
      </w:pPr>
      <w:ins w:id="1310" w:author="Emmanuel Thomas" w:date="2025-10-12T12:09:00Z" w16du:dateUtc="2025-10-12T10:09:00Z">
        <w:r w:rsidRPr="00DE091B">
          <w:rPr>
            <w:sz w:val="20"/>
            <w:szCs w:val="20"/>
            <w:lang w:val="en-GB" w:eastAsia="zh-CN"/>
          </w:rPr>
          <w:t>Mutation of computed variables is allowed by default.</w:t>
        </w:r>
      </w:ins>
    </w:p>
    <w:p w14:paraId="1BEE5173" w14:textId="77777777" w:rsidR="00DC0D58" w:rsidRDefault="00DC0D58" w:rsidP="00DC0D58">
      <w:pPr>
        <w:pStyle w:val="ListParagraph"/>
        <w:widowControl/>
        <w:numPr>
          <w:ilvl w:val="0"/>
          <w:numId w:val="48"/>
        </w:numPr>
        <w:autoSpaceDE/>
        <w:autoSpaceDN/>
        <w:contextualSpacing/>
        <w:jc w:val="both"/>
        <w:rPr>
          <w:ins w:id="1311" w:author="Emmanuel Thomas" w:date="2025-10-12T12:09:00Z" w16du:dateUtc="2025-10-12T10:09:00Z"/>
          <w:sz w:val="20"/>
          <w:szCs w:val="20"/>
          <w:lang w:val="en-GB" w:eastAsia="zh-CN"/>
        </w:rPr>
      </w:pPr>
      <w:ins w:id="1312" w:author="Emmanuel Thomas" w:date="2025-10-12T12:09:00Z" w16du:dateUtc="2025-10-12T10:09:00Z">
        <w:r>
          <w:rPr>
            <w:sz w:val="20"/>
            <w:szCs w:val="20"/>
            <w:lang w:val="en-GB" w:eastAsia="zh-CN"/>
          </w:rPr>
          <w:t>T</w:t>
        </w:r>
        <w:r w:rsidRPr="004647D3">
          <w:rPr>
            <w:sz w:val="20"/>
            <w:szCs w:val="20"/>
            <w:lang w:val="en-GB" w:eastAsia="zh-CN"/>
          </w:rPr>
          <w:t xml:space="preserve">he </w:t>
        </w:r>
        <w:proofErr w:type="spellStart"/>
        <w:r w:rsidRPr="00DE091B">
          <w:rPr>
            <w:rFonts w:ascii="Courier New" w:hAnsi="Courier New" w:cs="Courier New"/>
            <w:sz w:val="20"/>
            <w:szCs w:val="20"/>
            <w:lang w:val="en-GB" w:eastAsia="zh-CN"/>
          </w:rPr>
          <w:t>const</w:t>
        </w:r>
        <w:proofErr w:type="spellEnd"/>
        <w:r w:rsidRPr="004647D3">
          <w:rPr>
            <w:sz w:val="20"/>
            <w:szCs w:val="20"/>
            <w:lang w:val="en-GB" w:eastAsia="zh-CN"/>
          </w:rPr>
          <w:t xml:space="preserve"> keyword disallow</w:t>
        </w:r>
        <w:r>
          <w:rPr>
            <w:sz w:val="20"/>
            <w:szCs w:val="20"/>
            <w:lang w:val="en-GB" w:eastAsia="zh-CN"/>
          </w:rPr>
          <w:t xml:space="preserve">s </w:t>
        </w:r>
        <w:r w:rsidRPr="00DE091B">
          <w:rPr>
            <w:sz w:val="20"/>
            <w:szCs w:val="20"/>
            <w:lang w:val="en-GB" w:eastAsia="zh-CN"/>
          </w:rPr>
          <w:t xml:space="preserve">mutation </w:t>
        </w:r>
        <w:r>
          <w:rPr>
            <w:sz w:val="20"/>
            <w:szCs w:val="20"/>
            <w:lang w:val="en-GB" w:eastAsia="zh-CN"/>
          </w:rPr>
          <w:t>of computed variables.</w:t>
        </w:r>
      </w:ins>
    </w:p>
    <w:p w14:paraId="20B7573C" w14:textId="77777777" w:rsidR="00DC0D58" w:rsidRDefault="00DC0D58" w:rsidP="00DC0D58">
      <w:pPr>
        <w:widowControl/>
        <w:autoSpaceDE/>
        <w:autoSpaceDN/>
        <w:contextualSpacing/>
        <w:jc w:val="both"/>
        <w:rPr>
          <w:ins w:id="1313" w:author="Emmanuel Thomas" w:date="2025-10-12T12:09:00Z" w16du:dateUtc="2025-10-12T10:09:00Z"/>
          <w:sz w:val="20"/>
          <w:szCs w:val="20"/>
          <w:lang w:val="en-GB" w:eastAsia="zh-CN"/>
        </w:rPr>
      </w:pPr>
    </w:p>
    <w:p w14:paraId="349A63F3" w14:textId="77777777" w:rsidR="00DC0D58" w:rsidRDefault="00DC0D58" w:rsidP="00DC0D58">
      <w:pPr>
        <w:widowControl/>
        <w:autoSpaceDE/>
        <w:autoSpaceDN/>
        <w:contextualSpacing/>
        <w:jc w:val="both"/>
        <w:rPr>
          <w:ins w:id="1314" w:author="Emmanuel Thomas" w:date="2025-10-12T12:09:00Z" w16du:dateUtc="2025-10-12T10:09:00Z"/>
          <w:sz w:val="20"/>
          <w:szCs w:val="20"/>
          <w:lang w:val="en-GB" w:eastAsia="zh-CN"/>
        </w:rPr>
      </w:pPr>
      <w:ins w:id="1315" w:author="Emmanuel Thomas" w:date="2025-10-12T12:09:00Z" w16du:dateUtc="2025-10-12T10:09:00Z">
        <w:r>
          <w:rPr>
            <w:sz w:val="20"/>
            <w:szCs w:val="20"/>
            <w:lang w:val="en-GB" w:eastAsia="zh-CN"/>
          </w:rPr>
          <w:t xml:space="preserve">These semantics align directly with the usage of the </w:t>
        </w:r>
        <w:proofErr w:type="spellStart"/>
        <w:r w:rsidRPr="00DE091B">
          <w:rPr>
            <w:rFonts w:ascii="Courier New" w:hAnsi="Courier New" w:cs="Courier New"/>
            <w:sz w:val="20"/>
            <w:szCs w:val="20"/>
            <w:lang w:val="en-GB" w:eastAsia="zh-CN"/>
          </w:rPr>
          <w:t>const</w:t>
        </w:r>
        <w:proofErr w:type="spellEnd"/>
        <w:r>
          <w:rPr>
            <w:sz w:val="20"/>
            <w:szCs w:val="20"/>
            <w:lang w:val="en-GB" w:eastAsia="zh-CN"/>
          </w:rPr>
          <w:t xml:space="preserve"> keyword in other programming languages.</w:t>
        </w:r>
      </w:ins>
    </w:p>
    <w:p w14:paraId="21F9423D" w14:textId="77777777" w:rsidR="00DC0D58" w:rsidRDefault="00DC0D58" w:rsidP="00DC0D58">
      <w:pPr>
        <w:widowControl/>
        <w:autoSpaceDE/>
        <w:autoSpaceDN/>
        <w:contextualSpacing/>
        <w:jc w:val="both"/>
        <w:rPr>
          <w:ins w:id="1316" w:author="Emmanuel Thomas" w:date="2025-10-12T12:09:00Z" w16du:dateUtc="2025-10-12T10:09:00Z"/>
          <w:sz w:val="20"/>
          <w:szCs w:val="20"/>
          <w:lang w:val="en-GB" w:eastAsia="zh-CN"/>
        </w:rPr>
      </w:pPr>
    </w:p>
    <w:p w14:paraId="726ED348" w14:textId="77777777" w:rsidR="00DC0D58" w:rsidRDefault="00DC0D58" w:rsidP="00DC0D58">
      <w:pPr>
        <w:widowControl/>
        <w:autoSpaceDE/>
        <w:autoSpaceDN/>
        <w:contextualSpacing/>
        <w:jc w:val="both"/>
        <w:rPr>
          <w:ins w:id="1317" w:author="Emmanuel Thomas" w:date="2025-10-12T12:09:00Z" w16du:dateUtc="2025-10-12T10:09:00Z"/>
          <w:sz w:val="20"/>
          <w:szCs w:val="20"/>
          <w:lang w:eastAsia="zh-CN"/>
        </w:rPr>
      </w:pPr>
      <w:ins w:id="1318" w:author="Emmanuel Thomas" w:date="2025-10-12T12:09:00Z" w16du:dateUtc="2025-10-12T10:09:00Z">
        <w:r>
          <w:rPr>
            <w:sz w:val="20"/>
            <w:szCs w:val="20"/>
            <w:lang w:eastAsia="zh-CN"/>
          </w:rPr>
          <w:t xml:space="preserve">In contrast, the semantics of the </w:t>
        </w:r>
        <w:r w:rsidRPr="00DE091B">
          <w:rPr>
            <w:rFonts w:ascii="Courier New" w:hAnsi="Courier New" w:cs="Courier New"/>
            <w:sz w:val="20"/>
            <w:szCs w:val="20"/>
            <w:lang w:eastAsia="zh-CN"/>
          </w:rPr>
          <w:t>const</w:t>
        </w:r>
        <w:r>
          <w:rPr>
            <w:sz w:val="20"/>
            <w:szCs w:val="20"/>
            <w:lang w:eastAsia="zh-CN"/>
          </w:rPr>
          <w:t xml:space="preserve"> keyword for </w:t>
        </w:r>
        <w:r>
          <w:rPr>
            <w:b/>
            <w:bCs/>
            <w:sz w:val="20"/>
            <w:szCs w:val="20"/>
            <w:lang w:eastAsia="zh-CN"/>
          </w:rPr>
          <w:t>parsed</w:t>
        </w:r>
        <w:r w:rsidRPr="00DE091B">
          <w:rPr>
            <w:b/>
            <w:bCs/>
            <w:sz w:val="20"/>
            <w:szCs w:val="20"/>
            <w:lang w:eastAsia="zh-CN"/>
          </w:rPr>
          <w:t xml:space="preserve"> variables</w:t>
        </w:r>
        <w:r>
          <w:rPr>
            <w:sz w:val="20"/>
            <w:szCs w:val="20"/>
            <w:lang w:eastAsia="zh-CN"/>
          </w:rPr>
          <w:t xml:space="preserve"> in SDL has never been clear due to the lack of detail in the brief text appearing within 14496-12.</w:t>
        </w:r>
      </w:ins>
    </w:p>
    <w:p w14:paraId="20AC690B" w14:textId="77777777" w:rsidR="00DC0D58" w:rsidRDefault="00DC0D58" w:rsidP="00DC0D58">
      <w:pPr>
        <w:widowControl/>
        <w:autoSpaceDE/>
        <w:autoSpaceDN/>
        <w:contextualSpacing/>
        <w:jc w:val="both"/>
        <w:rPr>
          <w:ins w:id="1319" w:author="Emmanuel Thomas" w:date="2025-10-12T12:09:00Z" w16du:dateUtc="2025-10-12T10:09:00Z"/>
          <w:sz w:val="20"/>
          <w:szCs w:val="20"/>
          <w:lang w:eastAsia="zh-CN"/>
        </w:rPr>
      </w:pPr>
    </w:p>
    <w:p w14:paraId="11469674" w14:textId="77777777" w:rsidR="00DC0D58" w:rsidRDefault="00DC0D58" w:rsidP="00DC0D58">
      <w:pPr>
        <w:widowControl/>
        <w:autoSpaceDE/>
        <w:autoSpaceDN/>
        <w:contextualSpacing/>
        <w:jc w:val="both"/>
        <w:rPr>
          <w:ins w:id="1320" w:author="Emmanuel Thomas" w:date="2025-10-12T12:09:00Z" w16du:dateUtc="2025-10-12T10:09:00Z"/>
          <w:sz w:val="20"/>
          <w:szCs w:val="20"/>
          <w:lang w:eastAsia="zh-CN"/>
        </w:rPr>
      </w:pPr>
      <w:ins w:id="1321" w:author="Emmanuel Thomas" w:date="2025-10-12T12:09:00Z" w16du:dateUtc="2025-10-12T10:09:00Z">
        <w:r>
          <w:rPr>
            <w:sz w:val="20"/>
            <w:szCs w:val="20"/>
            <w:lang w:eastAsia="zh-CN"/>
          </w:rPr>
          <w:t>It has been discovered that t</w:t>
        </w:r>
        <w:r w:rsidRPr="004647D3">
          <w:rPr>
            <w:sz w:val="20"/>
            <w:szCs w:val="20"/>
            <w:lang w:eastAsia="zh-CN"/>
          </w:rPr>
          <w:t xml:space="preserve">he original intent of </w:t>
        </w:r>
        <w:r>
          <w:rPr>
            <w:sz w:val="20"/>
            <w:szCs w:val="20"/>
            <w:lang w:eastAsia="zh-CN"/>
          </w:rPr>
          <w:t xml:space="preserve">the semantics of the </w:t>
        </w:r>
        <w:r w:rsidRPr="00DE091B">
          <w:rPr>
            <w:rFonts w:ascii="Courier New" w:hAnsi="Courier New" w:cs="Courier New"/>
            <w:sz w:val="20"/>
            <w:szCs w:val="20"/>
            <w:lang w:eastAsia="zh-CN"/>
          </w:rPr>
          <w:t>const</w:t>
        </w:r>
        <w:r>
          <w:rPr>
            <w:sz w:val="20"/>
            <w:szCs w:val="20"/>
            <w:lang w:eastAsia="zh-CN"/>
          </w:rPr>
          <w:t xml:space="preserve"> keyword for parsed variables in </w:t>
        </w:r>
        <w:r w:rsidRPr="004647D3">
          <w:rPr>
            <w:sz w:val="20"/>
            <w:szCs w:val="20"/>
            <w:lang w:eastAsia="zh-CN"/>
          </w:rPr>
          <w:t>SDL</w:t>
        </w:r>
        <w:r>
          <w:rPr>
            <w:sz w:val="20"/>
            <w:szCs w:val="20"/>
            <w:lang w:eastAsia="zh-CN"/>
          </w:rPr>
          <w:t xml:space="preserve"> is more clearly explained in documents available at </w:t>
        </w:r>
        <w:r>
          <w:fldChar w:fldCharType="begin"/>
        </w:r>
        <w:r>
          <w:instrText>HYPERLINK "https://flavor.sourceforge.net"</w:instrText>
        </w:r>
        <w:r>
          <w:fldChar w:fldCharType="separate"/>
        </w:r>
        <w:r w:rsidRPr="006F1292">
          <w:rPr>
            <w:rStyle w:val="Hyperlink"/>
            <w:sz w:val="20"/>
            <w:szCs w:val="20"/>
            <w:lang w:eastAsia="zh-CN"/>
          </w:rPr>
          <w:t>https://flavor.sourceforge.net</w:t>
        </w:r>
        <w:r>
          <w:fldChar w:fldCharType="end"/>
        </w:r>
        <w:r>
          <w:rPr>
            <w:sz w:val="20"/>
            <w:szCs w:val="20"/>
            <w:lang w:eastAsia="zh-CN"/>
          </w:rPr>
          <w:t>. Unfortunately, these semantic explanations were discovered after publication of the first edition of 14496-34 and the intended semantics differ.</w:t>
        </w:r>
      </w:ins>
    </w:p>
    <w:p w14:paraId="5C06903E" w14:textId="77777777" w:rsidR="00DC0D58" w:rsidRDefault="00DC0D58" w:rsidP="00DC0D58">
      <w:pPr>
        <w:widowControl/>
        <w:autoSpaceDE/>
        <w:autoSpaceDN/>
        <w:contextualSpacing/>
        <w:jc w:val="both"/>
        <w:rPr>
          <w:ins w:id="1322" w:author="Emmanuel Thomas" w:date="2025-10-12T12:09:00Z" w16du:dateUtc="2025-10-12T10:09:00Z"/>
          <w:sz w:val="20"/>
          <w:szCs w:val="20"/>
          <w:lang w:eastAsia="zh-CN"/>
        </w:rPr>
      </w:pPr>
    </w:p>
    <w:p w14:paraId="02D88BE5" w14:textId="77777777" w:rsidR="00DC0D58" w:rsidRDefault="00DC0D58" w:rsidP="00DC0D58">
      <w:pPr>
        <w:widowControl/>
        <w:autoSpaceDE/>
        <w:autoSpaceDN/>
        <w:contextualSpacing/>
        <w:jc w:val="both"/>
        <w:rPr>
          <w:ins w:id="1323" w:author="Emmanuel Thomas" w:date="2025-10-12T12:09:00Z" w16du:dateUtc="2025-10-12T10:09:00Z"/>
          <w:sz w:val="20"/>
          <w:szCs w:val="20"/>
          <w:lang w:eastAsia="zh-CN"/>
        </w:rPr>
      </w:pPr>
      <w:ins w:id="1324" w:author="Emmanuel Thomas" w:date="2025-10-12T12:09:00Z" w16du:dateUtc="2025-10-12T10:09:00Z">
        <w:r>
          <w:rPr>
            <w:sz w:val="20"/>
            <w:szCs w:val="20"/>
            <w:lang w:eastAsia="zh-CN"/>
          </w:rPr>
          <w:t xml:space="preserve">The semantics of the </w:t>
        </w:r>
        <w:r w:rsidRPr="00DE091B">
          <w:rPr>
            <w:rFonts w:ascii="Courier New" w:hAnsi="Courier New" w:cs="Courier New"/>
            <w:sz w:val="20"/>
            <w:szCs w:val="20"/>
            <w:lang w:eastAsia="zh-CN"/>
          </w:rPr>
          <w:t>const</w:t>
        </w:r>
        <w:r>
          <w:rPr>
            <w:sz w:val="20"/>
            <w:szCs w:val="20"/>
            <w:lang w:eastAsia="zh-CN"/>
          </w:rPr>
          <w:t xml:space="preserve"> keyword for </w:t>
        </w:r>
        <w:r>
          <w:rPr>
            <w:b/>
            <w:bCs/>
            <w:sz w:val="20"/>
            <w:szCs w:val="20"/>
            <w:lang w:eastAsia="zh-CN"/>
          </w:rPr>
          <w:t>parsed</w:t>
        </w:r>
        <w:r w:rsidRPr="00DE091B">
          <w:rPr>
            <w:b/>
            <w:bCs/>
            <w:sz w:val="20"/>
            <w:szCs w:val="20"/>
            <w:lang w:eastAsia="zh-CN"/>
          </w:rPr>
          <w:t xml:space="preserve"> variables</w:t>
        </w:r>
        <w:r>
          <w:rPr>
            <w:sz w:val="20"/>
            <w:szCs w:val="20"/>
            <w:lang w:eastAsia="zh-CN"/>
          </w:rPr>
          <w:t xml:space="preserve"> in SDL as per 14496-34 are:</w:t>
        </w:r>
      </w:ins>
    </w:p>
    <w:p w14:paraId="487B7CD9" w14:textId="77777777" w:rsidR="00DC0D58" w:rsidRDefault="00DC0D58" w:rsidP="00DC0D58">
      <w:pPr>
        <w:widowControl/>
        <w:autoSpaceDE/>
        <w:autoSpaceDN/>
        <w:contextualSpacing/>
        <w:jc w:val="both"/>
        <w:rPr>
          <w:ins w:id="1325" w:author="Emmanuel Thomas" w:date="2025-10-12T12:09:00Z" w16du:dateUtc="2025-10-12T10:09:00Z"/>
          <w:sz w:val="20"/>
          <w:szCs w:val="20"/>
          <w:lang w:eastAsia="zh-CN"/>
        </w:rPr>
      </w:pPr>
    </w:p>
    <w:p w14:paraId="44717490" w14:textId="77777777" w:rsidR="00DC0D58" w:rsidRPr="00BB0FEC" w:rsidRDefault="00DC0D58" w:rsidP="00DC0D58">
      <w:pPr>
        <w:pStyle w:val="ListParagraph"/>
        <w:widowControl/>
        <w:numPr>
          <w:ilvl w:val="0"/>
          <w:numId w:val="48"/>
        </w:numPr>
        <w:autoSpaceDE/>
        <w:autoSpaceDN/>
        <w:contextualSpacing/>
        <w:jc w:val="both"/>
        <w:rPr>
          <w:ins w:id="1326" w:author="Emmanuel Thomas" w:date="2025-10-12T12:09:00Z" w16du:dateUtc="2025-10-12T10:09:00Z"/>
          <w:sz w:val="20"/>
          <w:szCs w:val="20"/>
          <w:lang w:val="en-GB" w:eastAsia="zh-CN"/>
        </w:rPr>
      </w:pPr>
      <w:ins w:id="1327" w:author="Emmanuel Thomas" w:date="2025-10-12T12:09:00Z" w16du:dateUtc="2025-10-12T10:09:00Z">
        <w:r w:rsidRPr="00BB0FEC">
          <w:rPr>
            <w:sz w:val="20"/>
            <w:szCs w:val="20"/>
            <w:lang w:val="en-GB" w:eastAsia="zh-CN"/>
          </w:rPr>
          <w:t xml:space="preserve">Parsed variables </w:t>
        </w:r>
        <w:r w:rsidRPr="00E15567">
          <w:rPr>
            <w:sz w:val="20"/>
            <w:szCs w:val="20"/>
            <w:u w:val="single"/>
            <w:lang w:val="en-GB" w:eastAsia="zh-CN"/>
          </w:rPr>
          <w:t>may not</w:t>
        </w:r>
        <w:r w:rsidRPr="00BB0FEC">
          <w:rPr>
            <w:sz w:val="20"/>
            <w:szCs w:val="20"/>
            <w:lang w:val="en-GB" w:eastAsia="zh-CN"/>
          </w:rPr>
          <w:t xml:space="preserve"> be redefined</w:t>
        </w:r>
        <w:r>
          <w:rPr>
            <w:sz w:val="20"/>
            <w:szCs w:val="20"/>
            <w:lang w:val="en-GB" w:eastAsia="zh-CN"/>
          </w:rPr>
          <w:t xml:space="preserve"> within class scope (as parsed variables have class instead of block level scope they </w:t>
        </w:r>
        <w:r w:rsidRPr="00E15567">
          <w:rPr>
            <w:sz w:val="20"/>
            <w:szCs w:val="20"/>
            <w:u w:val="single"/>
            <w:lang w:val="en-GB" w:eastAsia="zh-CN"/>
          </w:rPr>
          <w:t>must not be</w:t>
        </w:r>
        <w:r>
          <w:rPr>
            <w:sz w:val="20"/>
            <w:szCs w:val="20"/>
            <w:lang w:val="en-GB" w:eastAsia="zh-CN"/>
          </w:rPr>
          <w:t xml:space="preserve"> re-defined within inner control flow loops but can be redefined in alternative control flow branches)</w:t>
        </w:r>
        <w:r w:rsidRPr="004647D3">
          <w:rPr>
            <w:sz w:val="20"/>
            <w:szCs w:val="20"/>
            <w:lang w:val="en-GB" w:eastAsia="zh-CN"/>
          </w:rPr>
          <w:t>.</w:t>
        </w:r>
      </w:ins>
    </w:p>
    <w:p w14:paraId="4F91A016" w14:textId="77777777" w:rsidR="00DC0D58" w:rsidRPr="00DE091B" w:rsidRDefault="00DC0D58" w:rsidP="00DC0D58">
      <w:pPr>
        <w:pStyle w:val="ListParagraph"/>
        <w:widowControl/>
        <w:numPr>
          <w:ilvl w:val="0"/>
          <w:numId w:val="48"/>
        </w:numPr>
        <w:autoSpaceDE/>
        <w:autoSpaceDN/>
        <w:contextualSpacing/>
        <w:jc w:val="both"/>
        <w:rPr>
          <w:ins w:id="1328" w:author="Emmanuel Thomas" w:date="2025-10-12T12:09:00Z" w16du:dateUtc="2025-10-12T10:09:00Z"/>
          <w:sz w:val="20"/>
          <w:szCs w:val="20"/>
          <w:lang w:val="en-GB" w:eastAsia="zh-CN"/>
        </w:rPr>
      </w:pPr>
      <w:ins w:id="1329" w:author="Emmanuel Thomas" w:date="2025-10-12T12:09:00Z" w16du:dateUtc="2025-10-12T10:09:00Z">
        <w:r w:rsidRPr="00DE091B">
          <w:rPr>
            <w:sz w:val="20"/>
            <w:szCs w:val="20"/>
            <w:lang w:val="en-GB" w:eastAsia="zh-CN"/>
          </w:rPr>
          <w:t xml:space="preserve">Mutation of </w:t>
        </w:r>
        <w:r>
          <w:rPr>
            <w:sz w:val="20"/>
            <w:szCs w:val="20"/>
            <w:lang w:val="en-GB" w:eastAsia="zh-CN"/>
          </w:rPr>
          <w:t>parsed</w:t>
        </w:r>
        <w:r w:rsidRPr="00DE091B">
          <w:rPr>
            <w:sz w:val="20"/>
            <w:szCs w:val="20"/>
            <w:lang w:val="en-GB" w:eastAsia="zh-CN"/>
          </w:rPr>
          <w:t xml:space="preserve"> variables is </w:t>
        </w:r>
        <w:r w:rsidRPr="00E15567">
          <w:rPr>
            <w:sz w:val="20"/>
            <w:szCs w:val="20"/>
            <w:u w:val="single"/>
            <w:lang w:val="en-GB" w:eastAsia="zh-CN"/>
          </w:rPr>
          <w:t>allowed by default</w:t>
        </w:r>
        <w:r w:rsidRPr="00DE091B">
          <w:rPr>
            <w:sz w:val="20"/>
            <w:szCs w:val="20"/>
            <w:lang w:val="en-GB" w:eastAsia="zh-CN"/>
          </w:rPr>
          <w:t>.</w:t>
        </w:r>
      </w:ins>
    </w:p>
    <w:p w14:paraId="20B75BCA" w14:textId="77777777" w:rsidR="00DC0D58" w:rsidRDefault="00DC0D58" w:rsidP="00DC0D58">
      <w:pPr>
        <w:pStyle w:val="ListParagraph"/>
        <w:widowControl/>
        <w:numPr>
          <w:ilvl w:val="0"/>
          <w:numId w:val="48"/>
        </w:numPr>
        <w:autoSpaceDE/>
        <w:autoSpaceDN/>
        <w:contextualSpacing/>
        <w:jc w:val="both"/>
        <w:rPr>
          <w:ins w:id="1330" w:author="Emmanuel Thomas" w:date="2025-10-12T12:09:00Z" w16du:dateUtc="2025-10-12T10:09:00Z"/>
          <w:sz w:val="20"/>
          <w:szCs w:val="20"/>
          <w:lang w:val="en-GB" w:eastAsia="zh-CN"/>
        </w:rPr>
      </w:pPr>
      <w:ins w:id="1331" w:author="Emmanuel Thomas" w:date="2025-10-12T12:09:00Z" w16du:dateUtc="2025-10-12T10:09:00Z">
        <w:r>
          <w:rPr>
            <w:sz w:val="20"/>
            <w:szCs w:val="20"/>
            <w:lang w:val="en-GB" w:eastAsia="zh-CN"/>
          </w:rPr>
          <w:t>T</w:t>
        </w:r>
        <w:r w:rsidRPr="004647D3">
          <w:rPr>
            <w:sz w:val="20"/>
            <w:szCs w:val="20"/>
            <w:lang w:val="en-GB" w:eastAsia="zh-CN"/>
          </w:rPr>
          <w:t xml:space="preserve">he </w:t>
        </w:r>
        <w:proofErr w:type="spellStart"/>
        <w:r w:rsidRPr="00DE091B">
          <w:rPr>
            <w:rFonts w:ascii="Courier New" w:hAnsi="Courier New" w:cs="Courier New"/>
            <w:sz w:val="20"/>
            <w:szCs w:val="20"/>
            <w:lang w:val="en-GB" w:eastAsia="zh-CN"/>
          </w:rPr>
          <w:t>const</w:t>
        </w:r>
        <w:proofErr w:type="spellEnd"/>
        <w:r w:rsidRPr="004647D3">
          <w:rPr>
            <w:sz w:val="20"/>
            <w:szCs w:val="20"/>
            <w:lang w:val="en-GB" w:eastAsia="zh-CN"/>
          </w:rPr>
          <w:t xml:space="preserve"> keyword disallow</w:t>
        </w:r>
        <w:r>
          <w:rPr>
            <w:sz w:val="20"/>
            <w:szCs w:val="20"/>
            <w:lang w:val="en-GB" w:eastAsia="zh-CN"/>
          </w:rPr>
          <w:t xml:space="preserve">s </w:t>
        </w:r>
        <w:r w:rsidRPr="00E15567">
          <w:rPr>
            <w:sz w:val="20"/>
            <w:szCs w:val="20"/>
            <w:u w:val="single"/>
            <w:lang w:val="en-GB" w:eastAsia="zh-CN"/>
          </w:rPr>
          <w:t>mutation</w:t>
        </w:r>
        <w:r w:rsidRPr="00DE091B">
          <w:rPr>
            <w:sz w:val="20"/>
            <w:szCs w:val="20"/>
            <w:lang w:val="en-GB" w:eastAsia="zh-CN"/>
          </w:rPr>
          <w:t xml:space="preserve"> </w:t>
        </w:r>
        <w:r>
          <w:rPr>
            <w:sz w:val="20"/>
            <w:szCs w:val="20"/>
            <w:lang w:val="en-GB" w:eastAsia="zh-CN"/>
          </w:rPr>
          <w:t>of parsed variables.</w:t>
        </w:r>
      </w:ins>
    </w:p>
    <w:p w14:paraId="35490829" w14:textId="77777777" w:rsidR="00DC0D58" w:rsidRDefault="00DC0D58" w:rsidP="00DC0D58">
      <w:pPr>
        <w:widowControl/>
        <w:autoSpaceDE/>
        <w:autoSpaceDN/>
        <w:contextualSpacing/>
        <w:jc w:val="both"/>
        <w:rPr>
          <w:ins w:id="1332" w:author="Emmanuel Thomas" w:date="2025-10-12T12:09:00Z" w16du:dateUtc="2025-10-12T10:09:00Z"/>
          <w:sz w:val="20"/>
          <w:szCs w:val="20"/>
          <w:lang w:eastAsia="zh-CN"/>
        </w:rPr>
      </w:pPr>
    </w:p>
    <w:p w14:paraId="4DCAD413" w14:textId="77777777" w:rsidR="00DC0D58" w:rsidRDefault="00DC0D58" w:rsidP="00DC0D58">
      <w:pPr>
        <w:widowControl/>
        <w:autoSpaceDE/>
        <w:autoSpaceDN/>
        <w:contextualSpacing/>
        <w:jc w:val="both"/>
        <w:rPr>
          <w:ins w:id="1333" w:author="Emmanuel Thomas" w:date="2025-10-12T12:09:00Z" w16du:dateUtc="2025-10-12T10:09:00Z"/>
          <w:sz w:val="20"/>
          <w:szCs w:val="20"/>
          <w:lang w:val="en-GB" w:eastAsia="zh-CN"/>
        </w:rPr>
      </w:pPr>
      <w:ins w:id="1334" w:author="Emmanuel Thomas" w:date="2025-10-12T12:09:00Z" w16du:dateUtc="2025-10-12T10:09:00Z">
        <w:r>
          <w:rPr>
            <w:sz w:val="20"/>
            <w:szCs w:val="20"/>
            <w:lang w:eastAsia="zh-CN"/>
          </w:rPr>
          <w:t xml:space="preserve">Although the first point above is somewhat unique to SDL (and is discussed further below), the latter point is </w:t>
        </w:r>
        <w:r w:rsidRPr="006253AE">
          <w:rPr>
            <w:sz w:val="20"/>
            <w:szCs w:val="20"/>
            <w:lang w:val="en-GB" w:eastAsia="zh-CN"/>
          </w:rPr>
          <w:t>aligned</w:t>
        </w:r>
        <w:r>
          <w:rPr>
            <w:sz w:val="20"/>
            <w:szCs w:val="20"/>
            <w:lang w:val="en-GB" w:eastAsia="zh-CN"/>
          </w:rPr>
          <w:t xml:space="preserve"> directly with the usage of the </w:t>
        </w:r>
        <w:proofErr w:type="spellStart"/>
        <w:r w:rsidRPr="00DE091B">
          <w:rPr>
            <w:rFonts w:ascii="Courier New" w:hAnsi="Courier New" w:cs="Courier New"/>
            <w:sz w:val="20"/>
            <w:szCs w:val="20"/>
            <w:lang w:val="en-GB" w:eastAsia="zh-CN"/>
          </w:rPr>
          <w:t>const</w:t>
        </w:r>
        <w:proofErr w:type="spellEnd"/>
        <w:r>
          <w:rPr>
            <w:sz w:val="20"/>
            <w:szCs w:val="20"/>
            <w:lang w:val="en-GB" w:eastAsia="zh-CN"/>
          </w:rPr>
          <w:t xml:space="preserve"> keyword for computed variables and also generally in other programming languages.</w:t>
        </w:r>
      </w:ins>
    </w:p>
    <w:p w14:paraId="7936CC2B" w14:textId="77777777" w:rsidR="00DC0D58" w:rsidRPr="00BB0FEC" w:rsidRDefault="00DC0D58" w:rsidP="00DC0D58">
      <w:pPr>
        <w:widowControl/>
        <w:autoSpaceDE/>
        <w:autoSpaceDN/>
        <w:contextualSpacing/>
        <w:jc w:val="both"/>
        <w:rPr>
          <w:ins w:id="1335" w:author="Emmanuel Thomas" w:date="2025-10-12T12:09:00Z" w16du:dateUtc="2025-10-12T10:09:00Z"/>
          <w:sz w:val="20"/>
          <w:szCs w:val="20"/>
          <w:lang w:val="en-GB" w:eastAsia="zh-CN"/>
        </w:rPr>
      </w:pPr>
    </w:p>
    <w:p w14:paraId="464383B5" w14:textId="77777777" w:rsidR="00DC0D58" w:rsidRDefault="00DC0D58" w:rsidP="00DC0D58">
      <w:pPr>
        <w:widowControl/>
        <w:autoSpaceDE/>
        <w:autoSpaceDN/>
        <w:contextualSpacing/>
        <w:jc w:val="both"/>
        <w:rPr>
          <w:ins w:id="1336" w:author="Emmanuel Thomas" w:date="2025-10-12T12:09:00Z" w16du:dateUtc="2025-10-12T10:09:00Z"/>
          <w:sz w:val="20"/>
          <w:szCs w:val="20"/>
          <w:lang w:eastAsia="zh-CN"/>
        </w:rPr>
      </w:pPr>
      <w:ins w:id="1337" w:author="Emmanuel Thomas" w:date="2025-10-12T12:09:00Z" w16du:dateUtc="2025-10-12T10:09:00Z">
        <w:r>
          <w:rPr>
            <w:sz w:val="20"/>
            <w:szCs w:val="20"/>
            <w:lang w:val="en-GB" w:eastAsia="zh-CN"/>
          </w:rPr>
          <w:t>T</w:t>
        </w:r>
        <w:r>
          <w:rPr>
            <w:sz w:val="20"/>
            <w:szCs w:val="20"/>
            <w:lang w:eastAsia="zh-CN"/>
          </w:rPr>
          <w:t xml:space="preserve">he original intent of the semantics of the </w:t>
        </w:r>
        <w:r w:rsidRPr="00DE091B">
          <w:rPr>
            <w:rFonts w:ascii="Courier New" w:hAnsi="Courier New" w:cs="Courier New"/>
            <w:sz w:val="20"/>
            <w:szCs w:val="20"/>
            <w:lang w:eastAsia="zh-CN"/>
          </w:rPr>
          <w:t>const</w:t>
        </w:r>
        <w:r>
          <w:rPr>
            <w:sz w:val="20"/>
            <w:szCs w:val="20"/>
            <w:lang w:eastAsia="zh-CN"/>
          </w:rPr>
          <w:t xml:space="preserve"> keyword for </w:t>
        </w:r>
        <w:r>
          <w:rPr>
            <w:b/>
            <w:bCs/>
            <w:sz w:val="20"/>
            <w:szCs w:val="20"/>
            <w:lang w:eastAsia="zh-CN"/>
          </w:rPr>
          <w:t>parsed</w:t>
        </w:r>
        <w:r w:rsidRPr="00DE091B">
          <w:rPr>
            <w:b/>
            <w:bCs/>
            <w:sz w:val="20"/>
            <w:szCs w:val="20"/>
            <w:lang w:eastAsia="zh-CN"/>
          </w:rPr>
          <w:t xml:space="preserve"> variables</w:t>
        </w:r>
        <w:r>
          <w:rPr>
            <w:sz w:val="20"/>
            <w:szCs w:val="20"/>
            <w:lang w:eastAsia="zh-CN"/>
          </w:rPr>
          <w:t xml:space="preserve"> in SDL appear to be as follows:</w:t>
        </w:r>
      </w:ins>
    </w:p>
    <w:p w14:paraId="27209AC9" w14:textId="77777777" w:rsidR="00DC0D58" w:rsidRDefault="00DC0D58" w:rsidP="00DC0D58">
      <w:pPr>
        <w:widowControl/>
        <w:autoSpaceDE/>
        <w:autoSpaceDN/>
        <w:contextualSpacing/>
        <w:jc w:val="both"/>
        <w:rPr>
          <w:ins w:id="1338" w:author="Emmanuel Thomas" w:date="2025-10-12T12:09:00Z" w16du:dateUtc="2025-10-12T10:09:00Z"/>
          <w:sz w:val="20"/>
          <w:szCs w:val="20"/>
          <w:lang w:eastAsia="zh-CN"/>
        </w:rPr>
      </w:pPr>
    </w:p>
    <w:p w14:paraId="28DED74E" w14:textId="77777777" w:rsidR="00DC0D58" w:rsidRDefault="00DC0D58" w:rsidP="00DC0D58">
      <w:pPr>
        <w:pStyle w:val="ListParagraph"/>
        <w:widowControl/>
        <w:numPr>
          <w:ilvl w:val="0"/>
          <w:numId w:val="48"/>
        </w:numPr>
        <w:autoSpaceDE/>
        <w:autoSpaceDN/>
        <w:contextualSpacing/>
        <w:jc w:val="both"/>
        <w:rPr>
          <w:ins w:id="1339" w:author="Emmanuel Thomas" w:date="2025-10-12T12:09:00Z" w16du:dateUtc="2025-10-12T10:09:00Z"/>
          <w:sz w:val="20"/>
          <w:szCs w:val="20"/>
          <w:lang w:val="en-GB" w:eastAsia="zh-CN"/>
        </w:rPr>
      </w:pPr>
      <w:ins w:id="1340" w:author="Emmanuel Thomas" w:date="2025-10-12T12:09:00Z" w16du:dateUtc="2025-10-12T10:09:00Z">
        <w:r w:rsidRPr="00BB0FEC">
          <w:rPr>
            <w:sz w:val="20"/>
            <w:szCs w:val="20"/>
            <w:lang w:val="en-GB" w:eastAsia="zh-CN"/>
          </w:rPr>
          <w:t xml:space="preserve">Parsed variables </w:t>
        </w:r>
        <w:r w:rsidRPr="00E15567">
          <w:rPr>
            <w:sz w:val="20"/>
            <w:szCs w:val="20"/>
            <w:u w:val="single"/>
            <w:lang w:val="en-GB" w:eastAsia="zh-CN"/>
          </w:rPr>
          <w:t>may</w:t>
        </w:r>
        <w:r>
          <w:rPr>
            <w:sz w:val="20"/>
            <w:szCs w:val="20"/>
            <w:lang w:val="en-GB" w:eastAsia="zh-CN"/>
          </w:rPr>
          <w:t xml:space="preserve"> </w:t>
        </w:r>
        <w:r w:rsidRPr="00BB0FEC">
          <w:rPr>
            <w:sz w:val="20"/>
            <w:szCs w:val="20"/>
            <w:lang w:val="en-GB" w:eastAsia="zh-CN"/>
          </w:rPr>
          <w:t>be redefined</w:t>
        </w:r>
        <w:r>
          <w:rPr>
            <w:sz w:val="20"/>
            <w:szCs w:val="20"/>
            <w:lang w:val="en-GB" w:eastAsia="zh-CN"/>
          </w:rPr>
          <w:t xml:space="preserve"> within class scope (as parsed variables have class instead of block level scope they </w:t>
        </w:r>
        <w:r w:rsidRPr="00E15567">
          <w:rPr>
            <w:sz w:val="20"/>
            <w:szCs w:val="20"/>
            <w:u w:val="single"/>
            <w:lang w:val="en-GB" w:eastAsia="zh-CN"/>
          </w:rPr>
          <w:t>can be</w:t>
        </w:r>
        <w:r>
          <w:rPr>
            <w:sz w:val="20"/>
            <w:szCs w:val="20"/>
            <w:lang w:val="en-GB" w:eastAsia="zh-CN"/>
          </w:rPr>
          <w:t xml:space="preserve"> re-defined within inner control flow loops</w:t>
        </w:r>
        <w:r w:rsidRPr="00E15567">
          <w:rPr>
            <w:sz w:val="20"/>
            <w:szCs w:val="20"/>
            <w:lang w:val="en-GB" w:eastAsia="zh-CN"/>
          </w:rPr>
          <w:t xml:space="preserve"> </w:t>
        </w:r>
        <w:r>
          <w:rPr>
            <w:sz w:val="20"/>
            <w:szCs w:val="20"/>
            <w:lang w:val="en-GB" w:eastAsia="zh-CN"/>
          </w:rPr>
          <w:t>and can be redefined in alternative control flow branches)</w:t>
        </w:r>
        <w:r w:rsidRPr="004647D3">
          <w:rPr>
            <w:sz w:val="20"/>
            <w:szCs w:val="20"/>
            <w:lang w:val="en-GB" w:eastAsia="zh-CN"/>
          </w:rPr>
          <w:t>.</w:t>
        </w:r>
      </w:ins>
    </w:p>
    <w:p w14:paraId="07F68D5A" w14:textId="77777777" w:rsidR="00DC0D58" w:rsidRPr="00DE091B" w:rsidRDefault="00DC0D58" w:rsidP="00DC0D58">
      <w:pPr>
        <w:pStyle w:val="ListParagraph"/>
        <w:widowControl/>
        <w:numPr>
          <w:ilvl w:val="0"/>
          <w:numId w:val="48"/>
        </w:numPr>
        <w:autoSpaceDE/>
        <w:autoSpaceDN/>
        <w:contextualSpacing/>
        <w:jc w:val="both"/>
        <w:rPr>
          <w:ins w:id="1341" w:author="Emmanuel Thomas" w:date="2025-10-12T12:09:00Z" w16du:dateUtc="2025-10-12T10:09:00Z"/>
          <w:sz w:val="20"/>
          <w:szCs w:val="20"/>
          <w:lang w:val="en-GB" w:eastAsia="zh-CN"/>
        </w:rPr>
      </w:pPr>
      <w:ins w:id="1342" w:author="Emmanuel Thomas" w:date="2025-10-12T12:09:00Z" w16du:dateUtc="2025-10-12T10:09:00Z">
        <w:r w:rsidRPr="00DE091B">
          <w:rPr>
            <w:sz w:val="20"/>
            <w:szCs w:val="20"/>
            <w:lang w:val="en-GB" w:eastAsia="zh-CN"/>
          </w:rPr>
          <w:t xml:space="preserve">Mutation of </w:t>
        </w:r>
        <w:r>
          <w:rPr>
            <w:sz w:val="20"/>
            <w:szCs w:val="20"/>
            <w:lang w:val="en-GB" w:eastAsia="zh-CN"/>
          </w:rPr>
          <w:t>parsed</w:t>
        </w:r>
        <w:r w:rsidRPr="00DE091B">
          <w:rPr>
            <w:sz w:val="20"/>
            <w:szCs w:val="20"/>
            <w:lang w:val="en-GB" w:eastAsia="zh-CN"/>
          </w:rPr>
          <w:t xml:space="preserve"> variables is </w:t>
        </w:r>
        <w:r w:rsidRPr="00E15567">
          <w:rPr>
            <w:sz w:val="20"/>
            <w:szCs w:val="20"/>
            <w:u w:val="single"/>
            <w:lang w:val="en-GB" w:eastAsia="zh-CN"/>
          </w:rPr>
          <w:t>disallowed always</w:t>
        </w:r>
        <w:r w:rsidRPr="00DE091B">
          <w:rPr>
            <w:sz w:val="20"/>
            <w:szCs w:val="20"/>
            <w:lang w:val="en-GB" w:eastAsia="zh-CN"/>
          </w:rPr>
          <w:t>.</w:t>
        </w:r>
      </w:ins>
    </w:p>
    <w:p w14:paraId="18996A26" w14:textId="77777777" w:rsidR="00DC0D58" w:rsidRDefault="00DC0D58" w:rsidP="00DC0D58">
      <w:pPr>
        <w:pStyle w:val="ListParagraph"/>
        <w:widowControl/>
        <w:numPr>
          <w:ilvl w:val="0"/>
          <w:numId w:val="48"/>
        </w:numPr>
        <w:autoSpaceDE/>
        <w:autoSpaceDN/>
        <w:contextualSpacing/>
        <w:jc w:val="both"/>
        <w:rPr>
          <w:ins w:id="1343" w:author="Emmanuel Thomas" w:date="2025-10-12T12:09:00Z" w16du:dateUtc="2025-10-12T10:09:00Z"/>
          <w:sz w:val="20"/>
          <w:szCs w:val="20"/>
          <w:lang w:val="en-GB" w:eastAsia="zh-CN"/>
        </w:rPr>
      </w:pPr>
      <w:ins w:id="1344" w:author="Emmanuel Thomas" w:date="2025-10-12T12:09:00Z" w16du:dateUtc="2025-10-12T10:09:00Z">
        <w:r>
          <w:rPr>
            <w:sz w:val="20"/>
            <w:szCs w:val="20"/>
            <w:lang w:val="en-GB" w:eastAsia="zh-CN"/>
          </w:rPr>
          <w:t>T</w:t>
        </w:r>
        <w:r w:rsidRPr="004647D3">
          <w:rPr>
            <w:sz w:val="20"/>
            <w:szCs w:val="20"/>
            <w:lang w:val="en-GB" w:eastAsia="zh-CN"/>
          </w:rPr>
          <w:t xml:space="preserve">he </w:t>
        </w:r>
        <w:proofErr w:type="spellStart"/>
        <w:r w:rsidRPr="00DE091B">
          <w:rPr>
            <w:rFonts w:ascii="Courier New" w:hAnsi="Courier New" w:cs="Courier New"/>
            <w:sz w:val="20"/>
            <w:szCs w:val="20"/>
            <w:lang w:val="en-GB" w:eastAsia="zh-CN"/>
          </w:rPr>
          <w:t>const</w:t>
        </w:r>
        <w:proofErr w:type="spellEnd"/>
        <w:r w:rsidRPr="004647D3">
          <w:rPr>
            <w:sz w:val="20"/>
            <w:szCs w:val="20"/>
            <w:lang w:val="en-GB" w:eastAsia="zh-CN"/>
          </w:rPr>
          <w:t xml:space="preserve"> keyword disallow</w:t>
        </w:r>
        <w:r>
          <w:rPr>
            <w:sz w:val="20"/>
            <w:szCs w:val="20"/>
            <w:lang w:val="en-GB" w:eastAsia="zh-CN"/>
          </w:rPr>
          <w:t>s</w:t>
        </w:r>
        <w:r w:rsidRPr="00E15567">
          <w:rPr>
            <w:sz w:val="20"/>
            <w:szCs w:val="20"/>
            <w:u w:val="single"/>
            <w:lang w:val="en-GB" w:eastAsia="zh-CN"/>
          </w:rPr>
          <w:t xml:space="preserve"> re-definition</w:t>
        </w:r>
        <w:r w:rsidRPr="00DE091B">
          <w:rPr>
            <w:sz w:val="20"/>
            <w:szCs w:val="20"/>
            <w:lang w:val="en-GB" w:eastAsia="zh-CN"/>
          </w:rPr>
          <w:t xml:space="preserve"> </w:t>
        </w:r>
        <w:r>
          <w:rPr>
            <w:sz w:val="20"/>
            <w:szCs w:val="20"/>
            <w:lang w:val="en-GB" w:eastAsia="zh-CN"/>
          </w:rPr>
          <w:t>of parsed variables.</w:t>
        </w:r>
      </w:ins>
    </w:p>
    <w:p w14:paraId="5089ECF9" w14:textId="77777777" w:rsidR="00DC0D58" w:rsidRDefault="00DC0D58" w:rsidP="00DC0D58">
      <w:pPr>
        <w:widowControl/>
        <w:autoSpaceDE/>
        <w:autoSpaceDN/>
        <w:contextualSpacing/>
        <w:jc w:val="both"/>
        <w:rPr>
          <w:ins w:id="1345" w:author="Emmanuel Thomas" w:date="2025-10-12T12:09:00Z" w16du:dateUtc="2025-10-12T10:09:00Z"/>
          <w:sz w:val="20"/>
          <w:szCs w:val="20"/>
          <w:lang w:val="en-GB" w:eastAsia="zh-CN"/>
        </w:rPr>
      </w:pPr>
    </w:p>
    <w:p w14:paraId="5654FD00" w14:textId="77777777" w:rsidR="00DC0D58" w:rsidRDefault="00DC0D58" w:rsidP="00DC0D58">
      <w:pPr>
        <w:widowControl/>
        <w:autoSpaceDE/>
        <w:autoSpaceDN/>
        <w:contextualSpacing/>
        <w:jc w:val="both"/>
        <w:rPr>
          <w:ins w:id="1346" w:author="Emmanuel Thomas" w:date="2025-10-12T12:09:00Z" w16du:dateUtc="2025-10-12T10:09:00Z"/>
          <w:sz w:val="20"/>
          <w:szCs w:val="20"/>
          <w:lang w:val="en-GB" w:eastAsia="zh-CN"/>
        </w:rPr>
      </w:pPr>
      <w:ins w:id="1347" w:author="Emmanuel Thomas" w:date="2025-10-12T12:09:00Z" w16du:dateUtc="2025-10-12T10:09:00Z">
        <w:r>
          <w:rPr>
            <w:sz w:val="20"/>
            <w:szCs w:val="20"/>
            <w:lang w:eastAsia="zh-CN"/>
          </w:rPr>
          <w:t xml:space="preserve">The latter point </w:t>
        </w:r>
        <w:r>
          <w:rPr>
            <w:sz w:val="20"/>
            <w:szCs w:val="20"/>
            <w:lang w:val="en-GB" w:eastAsia="zh-CN"/>
          </w:rPr>
          <w:t xml:space="preserve">is completely </w:t>
        </w:r>
        <w:r w:rsidRPr="00362276">
          <w:rPr>
            <w:sz w:val="20"/>
            <w:szCs w:val="20"/>
            <w:lang w:val="en-GB" w:eastAsia="zh-CN"/>
          </w:rPr>
          <w:t>unaligned</w:t>
        </w:r>
        <w:r>
          <w:rPr>
            <w:sz w:val="20"/>
            <w:szCs w:val="20"/>
            <w:lang w:val="en-GB" w:eastAsia="zh-CN"/>
          </w:rPr>
          <w:t xml:space="preserve"> with the usage of the </w:t>
        </w:r>
        <w:proofErr w:type="spellStart"/>
        <w:r w:rsidRPr="00DE091B">
          <w:rPr>
            <w:rFonts w:ascii="Courier New" w:hAnsi="Courier New" w:cs="Courier New"/>
            <w:sz w:val="20"/>
            <w:szCs w:val="20"/>
            <w:lang w:val="en-GB" w:eastAsia="zh-CN"/>
          </w:rPr>
          <w:t>const</w:t>
        </w:r>
        <w:proofErr w:type="spellEnd"/>
        <w:r>
          <w:rPr>
            <w:sz w:val="20"/>
            <w:szCs w:val="20"/>
            <w:lang w:val="en-GB" w:eastAsia="zh-CN"/>
          </w:rPr>
          <w:t xml:space="preserve"> keyword for computed variables and in other programming languages. This is where lack of clarity has stemmed from.</w:t>
        </w:r>
      </w:ins>
    </w:p>
    <w:p w14:paraId="157ABC19" w14:textId="77777777" w:rsidR="00DC0D58" w:rsidRDefault="00DC0D58" w:rsidP="00DC0D58">
      <w:pPr>
        <w:widowControl/>
        <w:autoSpaceDE/>
        <w:autoSpaceDN/>
        <w:contextualSpacing/>
        <w:jc w:val="both"/>
        <w:rPr>
          <w:ins w:id="1348" w:author="Emmanuel Thomas" w:date="2025-10-12T12:09:00Z" w16du:dateUtc="2025-10-12T10:09:00Z"/>
          <w:sz w:val="20"/>
          <w:szCs w:val="20"/>
          <w:lang w:val="en-GB" w:eastAsia="zh-CN"/>
        </w:rPr>
      </w:pPr>
    </w:p>
    <w:p w14:paraId="6FAB463F" w14:textId="09F0B0C5" w:rsidR="005B5F54" w:rsidRDefault="007D4BA2" w:rsidP="007D4BA2">
      <w:pPr>
        <w:pStyle w:val="Heading2"/>
        <w:rPr>
          <w:ins w:id="1349" w:author="Emmanuel Thomas" w:date="2025-10-12T12:09:00Z" w16du:dateUtc="2025-10-12T10:09:00Z"/>
        </w:rPr>
        <w:pPrChange w:id="1350" w:author="Emmanuel Thomas" w:date="2025-10-12T12:09:00Z" w16du:dateUtc="2025-10-12T10:09:00Z">
          <w:pPr/>
        </w:pPrChange>
      </w:pPr>
      <w:ins w:id="1351" w:author="Emmanuel Thomas" w:date="2025-10-12T12:09:00Z" w16du:dateUtc="2025-10-12T10:09:00Z">
        <w:r>
          <w:t>Motivation</w:t>
        </w:r>
      </w:ins>
    </w:p>
    <w:p w14:paraId="142300B2" w14:textId="77777777" w:rsidR="007D4BA2" w:rsidRDefault="007D4BA2" w:rsidP="00304146">
      <w:pPr>
        <w:rPr>
          <w:ins w:id="1352" w:author="Emmanuel Thomas" w:date="2025-10-12T12:09:00Z" w16du:dateUtc="2025-10-12T10:09:00Z"/>
        </w:rPr>
      </w:pPr>
    </w:p>
    <w:p w14:paraId="0670746E" w14:textId="77777777" w:rsidR="009B632F" w:rsidRDefault="009B632F" w:rsidP="009B632F">
      <w:pPr>
        <w:widowControl/>
        <w:autoSpaceDE/>
        <w:autoSpaceDN/>
        <w:contextualSpacing/>
        <w:jc w:val="both"/>
        <w:rPr>
          <w:ins w:id="1353" w:author="Emmanuel Thomas" w:date="2025-10-12T12:09:00Z" w16du:dateUtc="2025-10-12T10:09:00Z"/>
          <w:sz w:val="20"/>
          <w:szCs w:val="20"/>
          <w:lang w:val="en-GB" w:eastAsia="zh-CN"/>
        </w:rPr>
      </w:pPr>
      <w:ins w:id="1354" w:author="Emmanuel Thomas" w:date="2025-10-12T12:09:00Z" w16du:dateUtc="2025-10-12T10:09:00Z">
        <w:r>
          <w:rPr>
            <w:sz w:val="20"/>
            <w:szCs w:val="20"/>
            <w:lang w:val="en-GB" w:eastAsia="zh-CN"/>
          </w:rPr>
          <w:t xml:space="preserve">In hindsight it makes SDL much simpler to always disallow mutation of parsable variables. The main reason for defining them as mutable in 14496-34 was to attempt to incorporate the </w:t>
        </w:r>
        <w:proofErr w:type="spellStart"/>
        <w:r w:rsidRPr="00E15567">
          <w:rPr>
            <w:rFonts w:ascii="Courier New" w:hAnsi="Courier New" w:cs="Courier New"/>
            <w:sz w:val="20"/>
            <w:szCs w:val="20"/>
            <w:lang w:val="en-GB" w:eastAsia="zh-CN"/>
          </w:rPr>
          <w:t>const</w:t>
        </w:r>
        <w:proofErr w:type="spellEnd"/>
        <w:r>
          <w:rPr>
            <w:sz w:val="20"/>
            <w:szCs w:val="20"/>
            <w:lang w:val="en-GB" w:eastAsia="zh-CN"/>
          </w:rPr>
          <w:t xml:space="preserve"> keyword as </w:t>
        </w:r>
        <w:r>
          <w:rPr>
            <w:sz w:val="20"/>
            <w:szCs w:val="20"/>
            <w:lang w:val="en-GB" w:eastAsia="zh-CN"/>
          </w:rPr>
          <w:lastRenderedPageBreak/>
          <w:t>it was known to exist in the syntax; but to incorporate it with the semantics already associated with computed variables and other programming languages.</w:t>
        </w:r>
      </w:ins>
    </w:p>
    <w:p w14:paraId="232F46C7" w14:textId="77777777" w:rsidR="009B632F" w:rsidRDefault="009B632F" w:rsidP="009B632F">
      <w:pPr>
        <w:widowControl/>
        <w:autoSpaceDE/>
        <w:autoSpaceDN/>
        <w:contextualSpacing/>
        <w:jc w:val="both"/>
        <w:rPr>
          <w:ins w:id="1355" w:author="Emmanuel Thomas" w:date="2025-10-12T12:09:00Z" w16du:dateUtc="2025-10-12T10:09:00Z"/>
          <w:sz w:val="20"/>
          <w:szCs w:val="20"/>
          <w:lang w:val="en-GB" w:eastAsia="zh-CN"/>
        </w:rPr>
      </w:pPr>
    </w:p>
    <w:p w14:paraId="67BAF737" w14:textId="77777777" w:rsidR="009B632F" w:rsidRDefault="009B632F" w:rsidP="009B632F">
      <w:pPr>
        <w:widowControl/>
        <w:autoSpaceDE/>
        <w:autoSpaceDN/>
        <w:contextualSpacing/>
        <w:jc w:val="both"/>
        <w:rPr>
          <w:ins w:id="1356" w:author="Emmanuel Thomas" w:date="2025-10-12T12:09:00Z" w16du:dateUtc="2025-10-12T10:09:00Z"/>
          <w:sz w:val="20"/>
          <w:szCs w:val="20"/>
          <w:lang w:val="en-GB" w:eastAsia="zh-CN"/>
        </w:rPr>
      </w:pPr>
      <w:ins w:id="1357" w:author="Emmanuel Thomas" w:date="2025-10-12T12:09:00Z" w16du:dateUtc="2025-10-12T10:09:00Z">
        <w:r>
          <w:rPr>
            <w:sz w:val="20"/>
            <w:szCs w:val="20"/>
            <w:lang w:val="en-GB" w:eastAsia="zh-CN"/>
          </w:rPr>
          <w:t>It is proposed that a better approach is to m</w:t>
        </w:r>
        <w:r w:rsidRPr="00362276">
          <w:rPr>
            <w:sz w:val="20"/>
            <w:szCs w:val="20"/>
            <w:lang w:val="en-GB" w:eastAsia="zh-CN"/>
          </w:rPr>
          <w:t>odify</w:t>
        </w:r>
        <w:r>
          <w:rPr>
            <w:sz w:val="20"/>
            <w:szCs w:val="20"/>
            <w:lang w:val="en-GB" w:eastAsia="zh-CN"/>
          </w:rPr>
          <w:t xml:space="preserve"> the SDL in the next edition of</w:t>
        </w:r>
        <w:r w:rsidRPr="00362276">
          <w:rPr>
            <w:sz w:val="20"/>
            <w:szCs w:val="20"/>
            <w:lang w:val="en-GB" w:eastAsia="zh-CN"/>
          </w:rPr>
          <w:t xml:space="preserve"> 14496-34</w:t>
        </w:r>
        <w:r>
          <w:rPr>
            <w:sz w:val="20"/>
            <w:szCs w:val="20"/>
            <w:lang w:val="en-GB" w:eastAsia="zh-CN"/>
          </w:rPr>
          <w:t xml:space="preserve"> so that:</w:t>
        </w:r>
      </w:ins>
    </w:p>
    <w:p w14:paraId="0AAAD84B" w14:textId="77777777" w:rsidR="009B632F" w:rsidRDefault="009B632F" w:rsidP="009B632F">
      <w:pPr>
        <w:widowControl/>
        <w:autoSpaceDE/>
        <w:autoSpaceDN/>
        <w:contextualSpacing/>
        <w:jc w:val="both"/>
        <w:rPr>
          <w:ins w:id="1358" w:author="Emmanuel Thomas" w:date="2025-10-12T12:09:00Z" w16du:dateUtc="2025-10-12T10:09:00Z"/>
          <w:sz w:val="20"/>
          <w:szCs w:val="20"/>
          <w:lang w:val="en-GB" w:eastAsia="zh-CN"/>
        </w:rPr>
      </w:pPr>
    </w:p>
    <w:p w14:paraId="57386A85" w14:textId="77777777" w:rsidR="009B632F" w:rsidRPr="00795712" w:rsidRDefault="009B632F" w:rsidP="009B632F">
      <w:pPr>
        <w:pStyle w:val="ListParagraph"/>
        <w:numPr>
          <w:ilvl w:val="0"/>
          <w:numId w:val="49"/>
        </w:numPr>
        <w:autoSpaceDE/>
        <w:autoSpaceDN/>
        <w:contextualSpacing/>
        <w:jc w:val="both"/>
        <w:rPr>
          <w:ins w:id="1359" w:author="Emmanuel Thomas" w:date="2025-10-12T12:09:00Z" w16du:dateUtc="2025-10-12T10:09:00Z"/>
          <w:sz w:val="20"/>
          <w:szCs w:val="20"/>
          <w:lang w:val="en-GB" w:eastAsia="zh-CN"/>
        </w:rPr>
      </w:pPr>
      <w:ins w:id="1360" w:author="Emmanuel Thomas" w:date="2025-10-12T12:09:00Z" w16du:dateUtc="2025-10-12T10:09:00Z">
        <w:r w:rsidRPr="00362276">
          <w:rPr>
            <w:sz w:val="20"/>
            <w:szCs w:val="20"/>
            <w:lang w:val="en-GB" w:eastAsia="zh-CN"/>
          </w:rPr>
          <w:t xml:space="preserve">parsable variables are </w:t>
        </w:r>
        <w:r w:rsidRPr="00362276">
          <w:rPr>
            <w:sz w:val="20"/>
            <w:szCs w:val="20"/>
            <w:u w:val="single"/>
            <w:lang w:val="en-GB" w:eastAsia="zh-CN"/>
          </w:rPr>
          <w:t>always immutable</w:t>
        </w:r>
        <w:r w:rsidRPr="00362276">
          <w:rPr>
            <w:sz w:val="20"/>
            <w:szCs w:val="20"/>
            <w:lang w:val="en-GB" w:eastAsia="zh-CN"/>
          </w:rPr>
          <w:t xml:space="preserve">. </w:t>
        </w:r>
      </w:ins>
    </w:p>
    <w:p w14:paraId="2A5B4FC7" w14:textId="77777777" w:rsidR="009B632F" w:rsidRPr="00362276" w:rsidRDefault="009B632F" w:rsidP="009B632F">
      <w:pPr>
        <w:pStyle w:val="ListParagraph"/>
        <w:widowControl/>
        <w:numPr>
          <w:ilvl w:val="0"/>
          <w:numId w:val="49"/>
        </w:numPr>
        <w:autoSpaceDE/>
        <w:autoSpaceDN/>
        <w:contextualSpacing/>
        <w:jc w:val="both"/>
        <w:rPr>
          <w:ins w:id="1361" w:author="Emmanuel Thomas" w:date="2025-10-12T12:09:00Z" w16du:dateUtc="2025-10-12T10:09:00Z"/>
          <w:sz w:val="20"/>
          <w:szCs w:val="20"/>
          <w:lang w:val="en-GB" w:eastAsia="zh-CN"/>
        </w:rPr>
      </w:pPr>
      <w:ins w:id="1362" w:author="Emmanuel Thomas" w:date="2025-10-12T12:09:00Z" w16du:dateUtc="2025-10-12T10:09:00Z">
        <w:r w:rsidRPr="00362276">
          <w:rPr>
            <w:sz w:val="20"/>
            <w:szCs w:val="20"/>
            <w:lang w:val="en-GB" w:eastAsia="zh-CN"/>
          </w:rPr>
          <w:t xml:space="preserve">the </w:t>
        </w:r>
        <w:proofErr w:type="spellStart"/>
        <w:r w:rsidRPr="00362276">
          <w:rPr>
            <w:rFonts w:ascii="Courier New" w:hAnsi="Courier New" w:cs="Courier New"/>
            <w:sz w:val="20"/>
            <w:szCs w:val="20"/>
            <w:lang w:val="en-GB" w:eastAsia="zh-CN"/>
          </w:rPr>
          <w:t>const</w:t>
        </w:r>
        <w:proofErr w:type="spellEnd"/>
        <w:r w:rsidRPr="00362276">
          <w:rPr>
            <w:sz w:val="20"/>
            <w:szCs w:val="20"/>
            <w:lang w:val="en-GB" w:eastAsia="zh-CN"/>
          </w:rPr>
          <w:t xml:space="preserve"> keyword is no longer supported for parsable variables (but is still supported for computed variables). </w:t>
        </w:r>
      </w:ins>
    </w:p>
    <w:p w14:paraId="0C104882" w14:textId="77777777" w:rsidR="009B632F" w:rsidRDefault="009B632F" w:rsidP="009B632F">
      <w:pPr>
        <w:rPr>
          <w:ins w:id="1363" w:author="Emmanuel Thomas" w:date="2025-10-12T12:09:00Z" w16du:dateUtc="2025-10-12T10:09:00Z"/>
          <w:lang w:val="en-GB"/>
        </w:rPr>
      </w:pPr>
    </w:p>
    <w:p w14:paraId="67BA5414" w14:textId="77777777" w:rsidR="009B632F" w:rsidRDefault="009B632F" w:rsidP="009B632F">
      <w:pPr>
        <w:autoSpaceDE/>
        <w:autoSpaceDN/>
        <w:contextualSpacing/>
        <w:jc w:val="both"/>
        <w:rPr>
          <w:ins w:id="1364" w:author="Emmanuel Thomas" w:date="2025-10-12T12:09:00Z" w16du:dateUtc="2025-10-12T10:09:00Z"/>
          <w:sz w:val="20"/>
          <w:szCs w:val="20"/>
          <w:lang w:val="en-GB" w:eastAsia="zh-CN"/>
        </w:rPr>
      </w:pPr>
      <w:ins w:id="1365" w:author="Emmanuel Thomas" w:date="2025-10-12T12:09:00Z" w16du:dateUtc="2025-10-12T10:09:00Z">
        <w:r>
          <w:rPr>
            <w:sz w:val="20"/>
            <w:szCs w:val="20"/>
            <w:lang w:val="en-GB" w:eastAsia="zh-CN"/>
          </w:rPr>
          <w:t>Immutable parsable variables</w:t>
        </w:r>
        <w:r w:rsidRPr="00BE6F24">
          <w:rPr>
            <w:sz w:val="20"/>
            <w:szCs w:val="20"/>
            <w:lang w:val="en-GB" w:eastAsia="zh-CN"/>
          </w:rPr>
          <w:t xml:space="preserve"> will have a significant simplifying effect in comprehending the standard and making practical use of it. For example:</w:t>
        </w:r>
      </w:ins>
    </w:p>
    <w:p w14:paraId="72386D96" w14:textId="77777777" w:rsidR="009B632F" w:rsidRPr="00BE6F24" w:rsidRDefault="009B632F" w:rsidP="009B632F">
      <w:pPr>
        <w:autoSpaceDE/>
        <w:autoSpaceDN/>
        <w:contextualSpacing/>
        <w:jc w:val="both"/>
        <w:rPr>
          <w:ins w:id="1366" w:author="Emmanuel Thomas" w:date="2025-10-12T12:09:00Z" w16du:dateUtc="2025-10-12T10:09:00Z"/>
          <w:sz w:val="20"/>
          <w:szCs w:val="20"/>
          <w:lang w:val="en-GB" w:eastAsia="zh-CN"/>
        </w:rPr>
      </w:pPr>
    </w:p>
    <w:p w14:paraId="79D10A07" w14:textId="77777777" w:rsidR="009B632F" w:rsidRDefault="009B632F" w:rsidP="009B632F">
      <w:pPr>
        <w:pStyle w:val="ListParagraph"/>
        <w:numPr>
          <w:ilvl w:val="0"/>
          <w:numId w:val="49"/>
        </w:numPr>
        <w:autoSpaceDE/>
        <w:autoSpaceDN/>
        <w:contextualSpacing/>
        <w:jc w:val="both"/>
        <w:rPr>
          <w:ins w:id="1367" w:author="Emmanuel Thomas" w:date="2025-10-12T12:09:00Z" w16du:dateUtc="2025-10-12T10:09:00Z"/>
          <w:sz w:val="20"/>
          <w:szCs w:val="20"/>
          <w:lang w:val="en-GB" w:eastAsia="zh-CN"/>
        </w:rPr>
      </w:pPr>
      <w:ins w:id="1368" w:author="Emmanuel Thomas" w:date="2025-10-12T12:09:00Z" w16du:dateUtc="2025-10-12T10:09:00Z">
        <w:r w:rsidRPr="00795712">
          <w:rPr>
            <w:sz w:val="20"/>
            <w:szCs w:val="20"/>
            <w:lang w:val="en-GB" w:eastAsia="zh-CN"/>
          </w:rPr>
          <w:t xml:space="preserve">The de-facto understanding </w:t>
        </w:r>
        <w:r>
          <w:rPr>
            <w:sz w:val="20"/>
            <w:szCs w:val="20"/>
            <w:lang w:val="en-GB" w:eastAsia="zh-CN"/>
          </w:rPr>
          <w:t>in the MPEG community is</w:t>
        </w:r>
        <w:r w:rsidRPr="00795712">
          <w:rPr>
            <w:sz w:val="20"/>
            <w:szCs w:val="20"/>
            <w:lang w:val="en-GB" w:eastAsia="zh-CN"/>
          </w:rPr>
          <w:t xml:space="preserve"> that parsed variables are not mutated and always retain the same storage width as when parsed. </w:t>
        </w:r>
      </w:ins>
    </w:p>
    <w:p w14:paraId="637A962B" w14:textId="77777777" w:rsidR="009B632F" w:rsidRDefault="009B632F" w:rsidP="009B632F">
      <w:pPr>
        <w:pStyle w:val="ListParagraph"/>
        <w:numPr>
          <w:ilvl w:val="0"/>
          <w:numId w:val="49"/>
        </w:numPr>
        <w:autoSpaceDE/>
        <w:autoSpaceDN/>
        <w:contextualSpacing/>
        <w:jc w:val="both"/>
        <w:rPr>
          <w:ins w:id="1369" w:author="Emmanuel Thomas" w:date="2025-10-12T12:09:00Z" w16du:dateUtc="2025-10-12T10:09:00Z"/>
          <w:sz w:val="20"/>
          <w:szCs w:val="20"/>
          <w:lang w:val="en-GB" w:eastAsia="zh-CN"/>
        </w:rPr>
      </w:pPr>
      <w:ins w:id="1370" w:author="Emmanuel Thomas" w:date="2025-10-12T12:09:00Z" w16du:dateUtc="2025-10-12T10:09:00Z">
        <w:r w:rsidRPr="00795712">
          <w:rPr>
            <w:sz w:val="20"/>
            <w:szCs w:val="20"/>
            <w:lang w:val="en-GB" w:eastAsia="zh-CN"/>
          </w:rPr>
          <w:t>Allowing parsed variable mutation can lead to problems with the ability to reproduce the same bitstream after parsing</w:t>
        </w:r>
        <w:r>
          <w:rPr>
            <w:sz w:val="20"/>
            <w:szCs w:val="20"/>
            <w:lang w:val="en-GB" w:eastAsia="zh-CN"/>
          </w:rPr>
          <w:t xml:space="preserve"> due to lost values or different value widths.</w:t>
        </w:r>
      </w:ins>
    </w:p>
    <w:p w14:paraId="70DFD18D" w14:textId="77777777" w:rsidR="009B632F" w:rsidRPr="00795712" w:rsidRDefault="009B632F" w:rsidP="009B632F">
      <w:pPr>
        <w:pStyle w:val="ListParagraph"/>
        <w:numPr>
          <w:ilvl w:val="0"/>
          <w:numId w:val="49"/>
        </w:numPr>
        <w:autoSpaceDE/>
        <w:autoSpaceDN/>
        <w:contextualSpacing/>
        <w:jc w:val="both"/>
        <w:rPr>
          <w:ins w:id="1371" w:author="Emmanuel Thomas" w:date="2025-10-12T12:09:00Z" w16du:dateUtc="2025-10-12T10:09:00Z"/>
          <w:sz w:val="20"/>
          <w:szCs w:val="20"/>
          <w:lang w:val="en-GB" w:eastAsia="zh-CN"/>
        </w:rPr>
      </w:pPr>
      <w:ins w:id="1372" w:author="Emmanuel Thomas" w:date="2025-10-12T12:09:00Z" w16du:dateUtc="2025-10-12T10:09:00Z">
        <w:r w:rsidRPr="00795712">
          <w:rPr>
            <w:sz w:val="20"/>
            <w:szCs w:val="20"/>
            <w:lang w:val="en-GB" w:eastAsia="zh-CN"/>
          </w:rPr>
          <w:t xml:space="preserve">Allowing parsed variable mutation does not align well with the concept of </w:t>
        </w:r>
        <w:r>
          <w:rPr>
            <w:sz w:val="20"/>
            <w:szCs w:val="20"/>
            <w:lang w:val="en-GB" w:eastAsia="zh-CN"/>
          </w:rPr>
          <w:t>the parsed result</w:t>
        </w:r>
        <w:r w:rsidRPr="00795712">
          <w:rPr>
            <w:sz w:val="20"/>
            <w:szCs w:val="20"/>
            <w:lang w:val="en-GB" w:eastAsia="zh-CN"/>
          </w:rPr>
          <w:t xml:space="preserve"> </w:t>
        </w:r>
        <w:r>
          <w:rPr>
            <w:sz w:val="20"/>
            <w:szCs w:val="20"/>
            <w:lang w:val="en-GB" w:eastAsia="zh-CN"/>
          </w:rPr>
          <w:t>being</w:t>
        </w:r>
        <w:r w:rsidRPr="00795712">
          <w:rPr>
            <w:sz w:val="20"/>
            <w:szCs w:val="20"/>
            <w:lang w:val="en-GB" w:eastAsia="zh-CN"/>
          </w:rPr>
          <w:t xml:space="preserve"> a “full picture” of the parsed bitstream.</w:t>
        </w:r>
      </w:ins>
    </w:p>
    <w:p w14:paraId="5576F792" w14:textId="77777777" w:rsidR="009B632F" w:rsidRPr="006B437E" w:rsidRDefault="009B632F" w:rsidP="009B632F">
      <w:pPr>
        <w:rPr>
          <w:ins w:id="1373" w:author="Emmanuel Thomas" w:date="2025-10-12T12:09:00Z" w16du:dateUtc="2025-10-12T10:09:00Z"/>
          <w:sz w:val="20"/>
          <w:szCs w:val="20"/>
          <w:lang w:val="en-GB"/>
        </w:rPr>
      </w:pPr>
    </w:p>
    <w:p w14:paraId="500484DD" w14:textId="77777777" w:rsidR="009B632F" w:rsidRPr="006B437E" w:rsidRDefault="009B632F" w:rsidP="009B632F">
      <w:pPr>
        <w:rPr>
          <w:ins w:id="1374" w:author="Emmanuel Thomas" w:date="2025-10-12T12:09:00Z" w16du:dateUtc="2025-10-12T10:09:00Z"/>
          <w:sz w:val="20"/>
          <w:szCs w:val="20"/>
          <w:lang w:val="en-GB"/>
        </w:rPr>
      </w:pPr>
      <w:ins w:id="1375" w:author="Emmanuel Thomas" w:date="2025-10-12T12:09:00Z" w16du:dateUtc="2025-10-12T10:09:00Z">
        <w:r>
          <w:rPr>
            <w:sz w:val="20"/>
            <w:szCs w:val="20"/>
            <w:lang w:val="en-GB"/>
          </w:rPr>
          <w:t>The changes to the current working draft can be provided at a subsequent meeting if the above is accepted.</w:t>
        </w:r>
      </w:ins>
    </w:p>
    <w:p w14:paraId="4F967AFF" w14:textId="77777777" w:rsidR="007D4BA2" w:rsidRDefault="007D4BA2" w:rsidP="00304146">
      <w:pPr>
        <w:rPr>
          <w:ins w:id="1376" w:author="Emmanuel Thomas" w:date="2025-10-12T12:09:00Z" w16du:dateUtc="2025-10-12T10:09:00Z"/>
        </w:rPr>
      </w:pPr>
    </w:p>
    <w:p w14:paraId="3070F7BD" w14:textId="563C4577" w:rsidR="009B632F" w:rsidRDefault="009B632F" w:rsidP="009B632F">
      <w:pPr>
        <w:pStyle w:val="Heading2"/>
        <w:rPr>
          <w:ins w:id="1377" w:author="Emmanuel Thomas" w:date="2025-10-12T12:09:00Z" w16du:dateUtc="2025-10-12T10:09:00Z"/>
        </w:rPr>
        <w:pPrChange w:id="1378" w:author="Emmanuel Thomas" w:date="2025-10-12T12:09:00Z" w16du:dateUtc="2025-10-12T10:09:00Z">
          <w:pPr/>
        </w:pPrChange>
      </w:pPr>
      <w:ins w:id="1379" w:author="Emmanuel Thomas" w:date="2025-10-12T12:09:00Z" w16du:dateUtc="2025-10-12T10:09:00Z">
        <w:r>
          <w:t>Changes</w:t>
        </w:r>
      </w:ins>
    </w:p>
    <w:p w14:paraId="65ABF43B" w14:textId="77777777" w:rsidR="007D4BA2" w:rsidRDefault="007D4BA2" w:rsidP="00304146">
      <w:pPr>
        <w:rPr>
          <w:ins w:id="1380" w:author="Emmanuel Thomas" w:date="2025-10-12T12:09:00Z" w16du:dateUtc="2025-10-12T10:09:00Z"/>
        </w:rPr>
      </w:pPr>
    </w:p>
    <w:p w14:paraId="72305595" w14:textId="77777777" w:rsidR="007B6D00" w:rsidRDefault="007B6D00" w:rsidP="007B6D00">
      <w:pPr>
        <w:jc w:val="both"/>
        <w:rPr>
          <w:ins w:id="1381" w:author="Emmanuel Thomas" w:date="2025-10-12T12:10:00Z" w16du:dateUtc="2025-10-12T10:10:00Z"/>
          <w:sz w:val="20"/>
          <w:szCs w:val="20"/>
          <w:lang w:val="en-GB"/>
        </w:rPr>
      </w:pPr>
      <w:ins w:id="1382" w:author="Emmanuel Thomas" w:date="2025-10-12T12:10:00Z" w16du:dateUtc="2025-10-12T10:10:00Z">
        <w:r>
          <w:rPr>
            <w:sz w:val="20"/>
            <w:szCs w:val="20"/>
            <w:lang w:val="en-GB"/>
          </w:rPr>
          <w:t>Because SDL currently allows parsed variable mutation it was necessary to define “deep copy” semantics when using parsed variables as parameters to classes. From the text:</w:t>
        </w:r>
      </w:ins>
    </w:p>
    <w:p w14:paraId="43503BB3" w14:textId="77777777" w:rsidR="007B6D00" w:rsidRDefault="007B6D00" w:rsidP="007B6D00">
      <w:pPr>
        <w:ind w:left="720"/>
        <w:rPr>
          <w:ins w:id="1383" w:author="Emmanuel Thomas" w:date="2025-10-12T12:10:00Z" w16du:dateUtc="2025-10-12T10:10:00Z"/>
          <w:sz w:val="20"/>
          <w:szCs w:val="20"/>
          <w:lang w:val="en-GB"/>
        </w:rPr>
      </w:pPr>
    </w:p>
    <w:p w14:paraId="780F248E" w14:textId="77777777" w:rsidR="007B6D00" w:rsidRDefault="007B6D00" w:rsidP="007B6D00">
      <w:pPr>
        <w:pStyle w:val="BodyText"/>
        <w:ind w:left="720"/>
        <w:jc w:val="both"/>
        <w:rPr>
          <w:ins w:id="1384" w:author="Emmanuel Thomas" w:date="2025-10-12T12:10:00Z" w16du:dateUtc="2025-10-12T10:10:00Z"/>
          <w:rFonts w:eastAsia="Times New Roman"/>
          <w:color w:val="808080" w:themeColor="background1" w:themeShade="80"/>
          <w:sz w:val="20"/>
          <w:szCs w:val="20"/>
          <w:lang w:eastAsia="ko-KR"/>
        </w:rPr>
      </w:pPr>
      <w:ins w:id="1385" w:author="Emmanuel Thomas" w:date="2025-10-12T12:10:00Z" w16du:dateUtc="2025-10-12T10:10:00Z">
        <w:r w:rsidRPr="00A04540">
          <w:rPr>
            <w:color w:val="808080" w:themeColor="background1" w:themeShade="80"/>
            <w:sz w:val="20"/>
            <w:szCs w:val="20"/>
          </w:rPr>
          <w:t xml:space="preserve">Values are copied (including a deep copy of all values for nested class structures) when provided as parameter values to a class meaning that any changes to parameter values by the class making use of them are not visible externally. </w:t>
        </w:r>
        <w:r w:rsidRPr="00A04540">
          <w:rPr>
            <w:rFonts w:eastAsia="Times New Roman"/>
            <w:color w:val="808080" w:themeColor="background1" w:themeShade="80"/>
            <w:sz w:val="20"/>
            <w:szCs w:val="20"/>
            <w:lang w:eastAsia="ko-KR"/>
          </w:rPr>
          <w:t>As an example:</w:t>
        </w:r>
      </w:ins>
    </w:p>
    <w:p w14:paraId="77FA5651" w14:textId="77777777" w:rsidR="007B6D00" w:rsidRPr="00A04540" w:rsidRDefault="007B6D00" w:rsidP="007B6D00">
      <w:pPr>
        <w:pStyle w:val="BodyText"/>
        <w:ind w:left="720"/>
        <w:jc w:val="both"/>
        <w:rPr>
          <w:ins w:id="1386" w:author="Emmanuel Thomas" w:date="2025-10-12T12:10:00Z" w16du:dateUtc="2025-10-12T10:10:00Z"/>
          <w:color w:val="808080" w:themeColor="background1" w:themeShade="80"/>
          <w:sz w:val="20"/>
          <w:szCs w:val="20"/>
        </w:rPr>
      </w:pPr>
    </w:p>
    <w:p w14:paraId="59CE4FA5" w14:textId="77777777" w:rsidR="007B6D00" w:rsidRPr="00A04540" w:rsidRDefault="007B6D00" w:rsidP="007B6D00">
      <w:pPr>
        <w:pStyle w:val="Example"/>
        <w:ind w:left="720"/>
        <w:rPr>
          <w:ins w:id="1387" w:author="Emmanuel Thomas" w:date="2025-10-12T12:10:00Z" w16du:dateUtc="2025-10-12T10:10:00Z"/>
          <w:color w:val="808080" w:themeColor="background1" w:themeShade="80"/>
        </w:rPr>
      </w:pPr>
      <w:ins w:id="1388" w:author="Emmanuel Thomas" w:date="2025-10-12T12:10:00Z" w16du:dateUtc="2025-10-12T10:10:00Z">
        <w:r w:rsidRPr="00A04540">
          <w:rPr>
            <w:color w:val="808080" w:themeColor="background1" w:themeShade="80"/>
          </w:rPr>
          <w:t>EXAMPLE 12</w:t>
        </w:r>
      </w:ins>
    </w:p>
    <w:p w14:paraId="5AD24E46" w14:textId="77777777" w:rsidR="007B6D00" w:rsidRPr="00A04540" w:rsidRDefault="007B6D00" w:rsidP="007B6D00">
      <w:pPr>
        <w:pStyle w:val="SDLCode"/>
        <w:keepNext/>
        <w:ind w:left="720"/>
        <w:rPr>
          <w:ins w:id="1389" w:author="Emmanuel Thomas" w:date="2025-10-12T12:10:00Z" w16du:dateUtc="2025-10-12T10:10:00Z"/>
          <w:rFonts w:eastAsia="Times New Roman" w:cs="Times New Roman"/>
          <w:color w:val="808080" w:themeColor="background1" w:themeShade="80"/>
        </w:rPr>
      </w:pPr>
      <w:ins w:id="1390" w:author="Emmanuel Thomas" w:date="2025-10-12T12:10:00Z" w16du:dateUtc="2025-10-12T10:10:00Z">
        <w:r w:rsidRPr="00A04540">
          <w:rPr>
            <w:rFonts w:eastAsia="Times New Roman" w:cs="Times New Roman"/>
            <w:color w:val="808080" w:themeColor="background1" w:themeShade="80"/>
          </w:rPr>
          <w:t>class A {</w:t>
        </w:r>
      </w:ins>
    </w:p>
    <w:p w14:paraId="5111AB65" w14:textId="77777777" w:rsidR="007B6D00" w:rsidRPr="00A04540" w:rsidRDefault="007B6D00" w:rsidP="007B6D00">
      <w:pPr>
        <w:pStyle w:val="SDLCode"/>
        <w:keepNext/>
        <w:keepLines/>
        <w:ind w:left="720"/>
        <w:rPr>
          <w:ins w:id="1391" w:author="Emmanuel Thomas" w:date="2025-10-12T12:10:00Z" w16du:dateUtc="2025-10-12T10:10:00Z"/>
          <w:rFonts w:eastAsia="Times New Roman" w:cs="Times New Roman"/>
          <w:color w:val="808080" w:themeColor="background1" w:themeShade="80"/>
        </w:rPr>
      </w:pPr>
      <w:ins w:id="1392" w:author="Emmanuel Thomas" w:date="2025-10-12T12:10:00Z" w16du:dateUtc="2025-10-12T10:10:00Z">
        <w:r w:rsidRPr="00A04540">
          <w:rPr>
            <w:color w:val="808080" w:themeColor="background1" w:themeShade="80"/>
            <w:lang w:val="x-none"/>
          </w:rPr>
          <w:t xml:space="preserve">  </w:t>
        </w:r>
        <w:r w:rsidRPr="00A04540">
          <w:rPr>
            <w:rFonts w:eastAsia="Times New Roman" w:cs="Times New Roman"/>
            <w:color w:val="808080" w:themeColor="background1" w:themeShade="80"/>
          </w:rPr>
          <w:t>int(2) i;</w:t>
        </w:r>
      </w:ins>
    </w:p>
    <w:p w14:paraId="2DE924F9" w14:textId="77777777" w:rsidR="007B6D00" w:rsidRPr="00A04540" w:rsidRDefault="007B6D00" w:rsidP="007B6D00">
      <w:pPr>
        <w:pStyle w:val="SDLCode"/>
        <w:ind w:left="720"/>
        <w:rPr>
          <w:ins w:id="1393" w:author="Emmanuel Thomas" w:date="2025-10-12T12:10:00Z" w16du:dateUtc="2025-10-12T10:10:00Z"/>
          <w:rFonts w:eastAsia="Times New Roman" w:cs="Times New Roman"/>
          <w:color w:val="808080" w:themeColor="background1" w:themeShade="80"/>
        </w:rPr>
      </w:pPr>
      <w:ins w:id="1394" w:author="Emmanuel Thomas" w:date="2025-10-12T12:10:00Z" w16du:dateUtc="2025-10-12T10:10:00Z">
        <w:r w:rsidRPr="00A04540">
          <w:rPr>
            <w:rFonts w:eastAsia="Times New Roman" w:cs="Times New Roman"/>
            <w:color w:val="808080" w:themeColor="background1" w:themeShade="80"/>
          </w:rPr>
          <w:t>}</w:t>
        </w:r>
      </w:ins>
    </w:p>
    <w:p w14:paraId="643C31C8" w14:textId="77777777" w:rsidR="007B6D00" w:rsidRPr="00A04540" w:rsidRDefault="007B6D00" w:rsidP="007B6D00">
      <w:pPr>
        <w:pStyle w:val="SDLCode"/>
        <w:keepNext/>
        <w:keepLines/>
        <w:ind w:left="720"/>
        <w:rPr>
          <w:ins w:id="1395" w:author="Emmanuel Thomas" w:date="2025-10-12T12:10:00Z" w16du:dateUtc="2025-10-12T10:10:00Z"/>
          <w:rFonts w:eastAsia="Times New Roman" w:cs="Times New Roman"/>
          <w:color w:val="808080" w:themeColor="background1" w:themeShade="80"/>
        </w:rPr>
      </w:pPr>
    </w:p>
    <w:p w14:paraId="744EB0E0" w14:textId="77777777" w:rsidR="007B6D00" w:rsidRPr="00A04540" w:rsidRDefault="007B6D00" w:rsidP="007B6D00">
      <w:pPr>
        <w:pStyle w:val="SDLCode"/>
        <w:keepNext/>
        <w:keepLines/>
        <w:ind w:left="720"/>
        <w:rPr>
          <w:ins w:id="1396" w:author="Emmanuel Thomas" w:date="2025-10-12T12:10:00Z" w16du:dateUtc="2025-10-12T10:10:00Z"/>
          <w:rFonts w:eastAsia="Times New Roman" w:cs="Times New Roman"/>
          <w:color w:val="808080" w:themeColor="background1" w:themeShade="80"/>
        </w:rPr>
      </w:pPr>
      <w:ins w:id="1397" w:author="Emmanuel Thomas" w:date="2025-10-12T12:10:00Z" w16du:dateUtc="2025-10-12T10:10:00Z">
        <w:r w:rsidRPr="00A04540">
          <w:rPr>
            <w:rFonts w:eastAsia="Times New Roman" w:cs="Times New Roman"/>
            <w:color w:val="808080" w:themeColor="background1" w:themeShade="80"/>
          </w:rPr>
          <w:t>class B (A a) {</w:t>
        </w:r>
      </w:ins>
    </w:p>
    <w:p w14:paraId="09E47ECF" w14:textId="77777777" w:rsidR="007B6D00" w:rsidRPr="00A04540" w:rsidRDefault="007B6D00" w:rsidP="007B6D00">
      <w:pPr>
        <w:pStyle w:val="SDLCode"/>
        <w:keepNext/>
        <w:keepLines/>
        <w:ind w:left="720"/>
        <w:rPr>
          <w:ins w:id="1398" w:author="Emmanuel Thomas" w:date="2025-10-12T12:10:00Z" w16du:dateUtc="2025-10-12T10:10:00Z"/>
          <w:rFonts w:eastAsia="Times New Roman" w:cs="Times New Roman"/>
          <w:color w:val="808080" w:themeColor="background1" w:themeShade="80"/>
        </w:rPr>
      </w:pPr>
      <w:ins w:id="1399" w:author="Emmanuel Thomas" w:date="2025-10-12T12:10:00Z" w16du:dateUtc="2025-10-12T10:10:00Z">
        <w:r w:rsidRPr="00A04540">
          <w:rPr>
            <w:color w:val="808080" w:themeColor="background1" w:themeShade="80"/>
            <w:lang w:val="x-none"/>
          </w:rPr>
          <w:t xml:space="preserve">  </w:t>
        </w:r>
        <w:r w:rsidRPr="00A04540">
          <w:rPr>
            <w:rFonts w:eastAsia="Times New Roman" w:cs="Times New Roman"/>
            <w:color w:val="808080" w:themeColor="background1" w:themeShade="80"/>
          </w:rPr>
          <w:t>int(2) j;</w:t>
        </w:r>
      </w:ins>
    </w:p>
    <w:p w14:paraId="1DE18160" w14:textId="77777777" w:rsidR="007B6D00" w:rsidRPr="00A04540" w:rsidRDefault="007B6D00" w:rsidP="007B6D00">
      <w:pPr>
        <w:pStyle w:val="SDLCode"/>
        <w:keepNext/>
        <w:keepLines/>
        <w:ind w:left="720"/>
        <w:rPr>
          <w:ins w:id="1400" w:author="Emmanuel Thomas" w:date="2025-10-12T12:10:00Z" w16du:dateUtc="2025-10-12T10:10:00Z"/>
          <w:rFonts w:eastAsia="Times New Roman" w:cs="Times New Roman"/>
          <w:color w:val="808080" w:themeColor="background1" w:themeShade="80"/>
        </w:rPr>
      </w:pPr>
      <w:ins w:id="1401" w:author="Emmanuel Thomas" w:date="2025-10-12T12:10:00Z" w16du:dateUtc="2025-10-12T10:10:00Z">
        <w:r w:rsidRPr="00A04540">
          <w:rPr>
            <w:rFonts w:eastAsia="Times New Roman" w:cs="Times New Roman"/>
            <w:color w:val="808080" w:themeColor="background1" w:themeShade="80"/>
          </w:rPr>
          <w:t xml:space="preserve">  a.i++;</w:t>
        </w:r>
      </w:ins>
    </w:p>
    <w:p w14:paraId="6F2CFFDC" w14:textId="77777777" w:rsidR="007B6D00" w:rsidRPr="00A04540" w:rsidRDefault="007B6D00" w:rsidP="007B6D00">
      <w:pPr>
        <w:pStyle w:val="SDLCode"/>
        <w:keepNext/>
        <w:keepLines/>
        <w:ind w:left="720"/>
        <w:rPr>
          <w:ins w:id="1402" w:author="Emmanuel Thomas" w:date="2025-10-12T12:10:00Z" w16du:dateUtc="2025-10-12T10:10:00Z"/>
          <w:rFonts w:eastAsia="Times New Roman" w:cs="Times New Roman"/>
          <w:color w:val="808080" w:themeColor="background1" w:themeShade="80"/>
        </w:rPr>
      </w:pPr>
      <w:ins w:id="1403" w:author="Emmanuel Thomas" w:date="2025-10-12T12:10:00Z" w16du:dateUtc="2025-10-12T10:10:00Z">
        <w:r w:rsidRPr="00A04540">
          <w:rPr>
            <w:rFonts w:eastAsia="Times New Roman" w:cs="Times New Roman"/>
            <w:color w:val="808080" w:themeColor="background1" w:themeShade="80"/>
          </w:rPr>
          <w:t xml:space="preserve">  int k = a.i;</w:t>
        </w:r>
      </w:ins>
    </w:p>
    <w:p w14:paraId="2C609FC5" w14:textId="77777777" w:rsidR="007B6D00" w:rsidRPr="00A04540" w:rsidRDefault="007B6D00" w:rsidP="007B6D00">
      <w:pPr>
        <w:pStyle w:val="SDLCode"/>
        <w:ind w:left="720"/>
        <w:rPr>
          <w:ins w:id="1404" w:author="Emmanuel Thomas" w:date="2025-10-12T12:10:00Z" w16du:dateUtc="2025-10-12T10:10:00Z"/>
          <w:rFonts w:eastAsia="Times New Roman" w:cs="Times New Roman"/>
          <w:color w:val="808080" w:themeColor="background1" w:themeShade="80"/>
        </w:rPr>
      </w:pPr>
      <w:ins w:id="1405" w:author="Emmanuel Thomas" w:date="2025-10-12T12:10:00Z" w16du:dateUtc="2025-10-12T10:10:00Z">
        <w:r w:rsidRPr="00A04540">
          <w:rPr>
            <w:rFonts w:eastAsia="Times New Roman" w:cs="Times New Roman"/>
            <w:color w:val="808080" w:themeColor="background1" w:themeShade="80"/>
          </w:rPr>
          <w:t>}</w:t>
        </w:r>
      </w:ins>
    </w:p>
    <w:p w14:paraId="11DE245B" w14:textId="77777777" w:rsidR="007B6D00" w:rsidRPr="00A04540" w:rsidRDefault="007B6D00" w:rsidP="007B6D00">
      <w:pPr>
        <w:pStyle w:val="SDLCode"/>
        <w:ind w:left="720"/>
        <w:rPr>
          <w:ins w:id="1406" w:author="Emmanuel Thomas" w:date="2025-10-12T12:10:00Z" w16du:dateUtc="2025-10-12T10:10:00Z"/>
          <w:rFonts w:eastAsia="Times New Roman" w:cs="Times New Roman"/>
          <w:color w:val="808080" w:themeColor="background1" w:themeShade="80"/>
        </w:rPr>
      </w:pPr>
    </w:p>
    <w:p w14:paraId="12257E18" w14:textId="77777777" w:rsidR="007B6D00" w:rsidRPr="00A04540" w:rsidRDefault="007B6D00" w:rsidP="007B6D00">
      <w:pPr>
        <w:pStyle w:val="SDLCode"/>
        <w:ind w:left="720"/>
        <w:rPr>
          <w:ins w:id="1407" w:author="Emmanuel Thomas" w:date="2025-10-12T12:10:00Z" w16du:dateUtc="2025-10-12T10:10:00Z"/>
          <w:rFonts w:eastAsia="Times New Roman" w:cs="Times New Roman"/>
          <w:color w:val="808080" w:themeColor="background1" w:themeShade="80"/>
        </w:rPr>
      </w:pPr>
      <w:ins w:id="1408" w:author="Emmanuel Thomas" w:date="2025-10-12T12:10:00Z" w16du:dateUtc="2025-10-12T10:10:00Z">
        <w:r w:rsidRPr="00A04540">
          <w:rPr>
            <w:rFonts w:eastAsia="Times New Roman" w:cs="Times New Roman"/>
            <w:color w:val="808080" w:themeColor="background1" w:themeShade="80"/>
          </w:rPr>
          <w:t>A a;</w:t>
        </w:r>
      </w:ins>
    </w:p>
    <w:p w14:paraId="436319B0" w14:textId="77777777" w:rsidR="007B6D00" w:rsidRPr="00A04540" w:rsidRDefault="007B6D00" w:rsidP="007B6D00">
      <w:pPr>
        <w:pStyle w:val="SDLCode"/>
        <w:ind w:left="720"/>
        <w:rPr>
          <w:ins w:id="1409" w:author="Emmanuel Thomas" w:date="2025-10-12T12:10:00Z" w16du:dateUtc="2025-10-12T10:10:00Z"/>
          <w:rFonts w:eastAsia="Times New Roman" w:cs="Times New Roman"/>
          <w:color w:val="808080" w:themeColor="background1" w:themeShade="80"/>
        </w:rPr>
      </w:pPr>
      <w:ins w:id="1410" w:author="Emmanuel Thomas" w:date="2025-10-12T12:10:00Z" w16du:dateUtc="2025-10-12T10:10:00Z">
        <w:r w:rsidRPr="00A04540">
          <w:rPr>
            <w:rFonts w:eastAsia="Times New Roman" w:cs="Times New Roman"/>
            <w:color w:val="808080" w:themeColor="background1" w:themeShade="80"/>
          </w:rPr>
          <w:t>// assume a.i == 2 here</w:t>
        </w:r>
      </w:ins>
    </w:p>
    <w:p w14:paraId="4BDD4CE7" w14:textId="77777777" w:rsidR="007B6D00" w:rsidRPr="00A04540" w:rsidRDefault="007B6D00" w:rsidP="007B6D00">
      <w:pPr>
        <w:pStyle w:val="SDLCode"/>
        <w:ind w:left="720"/>
        <w:rPr>
          <w:ins w:id="1411" w:author="Emmanuel Thomas" w:date="2025-10-12T12:10:00Z" w16du:dateUtc="2025-10-12T10:10:00Z"/>
          <w:rFonts w:eastAsia="Times New Roman" w:cs="Times New Roman"/>
          <w:color w:val="808080" w:themeColor="background1" w:themeShade="80"/>
        </w:rPr>
      </w:pPr>
    </w:p>
    <w:p w14:paraId="03DC1D34" w14:textId="77777777" w:rsidR="007B6D00" w:rsidRPr="00A04540" w:rsidRDefault="007B6D00" w:rsidP="007B6D00">
      <w:pPr>
        <w:pStyle w:val="SDLCode"/>
        <w:ind w:left="720"/>
        <w:rPr>
          <w:ins w:id="1412" w:author="Emmanuel Thomas" w:date="2025-10-12T12:10:00Z" w16du:dateUtc="2025-10-12T10:10:00Z"/>
          <w:rFonts w:eastAsia="Times New Roman"/>
          <w:color w:val="808080" w:themeColor="background1" w:themeShade="80"/>
        </w:rPr>
      </w:pPr>
      <w:ins w:id="1413" w:author="Emmanuel Thomas" w:date="2025-10-12T12:10:00Z" w16du:dateUtc="2025-10-12T10:10:00Z">
        <w:r w:rsidRPr="00A04540">
          <w:rPr>
            <w:rFonts w:eastAsia="Times New Roman"/>
            <w:color w:val="808080" w:themeColor="background1" w:themeShade="80"/>
          </w:rPr>
          <w:t>B b(a);</w:t>
        </w:r>
      </w:ins>
    </w:p>
    <w:p w14:paraId="2E58FADB" w14:textId="77777777" w:rsidR="007B6D00" w:rsidRPr="00A04540" w:rsidRDefault="007B6D00" w:rsidP="007B6D00">
      <w:pPr>
        <w:pStyle w:val="SDLCode"/>
        <w:ind w:left="720"/>
        <w:rPr>
          <w:ins w:id="1414" w:author="Emmanuel Thomas" w:date="2025-10-12T12:10:00Z" w16du:dateUtc="2025-10-12T10:10:00Z"/>
          <w:rFonts w:eastAsia="Times New Roman"/>
          <w:color w:val="808080" w:themeColor="background1" w:themeShade="80"/>
        </w:rPr>
      </w:pPr>
      <w:ins w:id="1415" w:author="Emmanuel Thomas" w:date="2025-10-12T12:10:00Z" w16du:dateUtc="2025-10-12T10:10:00Z">
        <w:r w:rsidRPr="00A04540">
          <w:rPr>
            <w:rFonts w:eastAsia="Times New Roman"/>
            <w:color w:val="808080" w:themeColor="background1" w:themeShade="80"/>
          </w:rPr>
          <w:t>// a.i == 2 here as changes within b to a.i were on a deep copy of a</w:t>
        </w:r>
      </w:ins>
    </w:p>
    <w:p w14:paraId="269C686B" w14:textId="77777777" w:rsidR="007B6D00" w:rsidRPr="00A04540" w:rsidRDefault="007B6D00" w:rsidP="007B6D00">
      <w:pPr>
        <w:ind w:left="720"/>
        <w:rPr>
          <w:ins w:id="1416" w:author="Emmanuel Thomas" w:date="2025-10-12T12:10:00Z" w16du:dateUtc="2025-10-12T10:10:00Z"/>
          <w:rFonts w:ascii="Courier New" w:eastAsia="Times New Roman" w:hAnsi="Courier New" w:cs="Courier New"/>
          <w:color w:val="808080" w:themeColor="background1" w:themeShade="80"/>
          <w:sz w:val="18"/>
          <w:szCs w:val="18"/>
          <w:lang w:val="en-GB"/>
        </w:rPr>
      </w:pPr>
      <w:ins w:id="1417" w:author="Emmanuel Thomas" w:date="2025-10-12T12:10:00Z" w16du:dateUtc="2025-10-12T10:10:00Z">
        <w:r w:rsidRPr="00A04540">
          <w:rPr>
            <w:rFonts w:ascii="Courier New" w:eastAsia="Times New Roman" w:hAnsi="Courier New" w:cs="Courier New"/>
            <w:color w:val="808080" w:themeColor="background1" w:themeShade="80"/>
            <w:sz w:val="18"/>
            <w:szCs w:val="18"/>
            <w:lang w:val="en-GB"/>
          </w:rPr>
          <w:t xml:space="preserve">// </w:t>
        </w:r>
        <w:proofErr w:type="spellStart"/>
        <w:r w:rsidRPr="00A04540">
          <w:rPr>
            <w:rFonts w:ascii="Courier New" w:eastAsia="Times New Roman" w:hAnsi="Courier New" w:cs="Courier New"/>
            <w:color w:val="808080" w:themeColor="background1" w:themeShade="80"/>
            <w:sz w:val="18"/>
            <w:szCs w:val="18"/>
            <w:lang w:val="en-GB"/>
          </w:rPr>
          <w:t>b.k</w:t>
        </w:r>
        <w:proofErr w:type="spellEnd"/>
        <w:r w:rsidRPr="00A04540">
          <w:rPr>
            <w:rFonts w:ascii="Courier New" w:eastAsia="Times New Roman" w:hAnsi="Courier New" w:cs="Courier New"/>
            <w:color w:val="808080" w:themeColor="background1" w:themeShade="80"/>
            <w:sz w:val="18"/>
            <w:szCs w:val="18"/>
            <w:lang w:val="en-GB"/>
          </w:rPr>
          <w:t xml:space="preserve"> == 3 here as </w:t>
        </w:r>
        <w:proofErr w:type="spellStart"/>
        <w:r w:rsidRPr="00A04540">
          <w:rPr>
            <w:rFonts w:ascii="Courier New" w:eastAsia="Times New Roman" w:hAnsi="Courier New" w:cs="Courier New"/>
            <w:color w:val="808080" w:themeColor="background1" w:themeShade="80"/>
            <w:sz w:val="18"/>
            <w:szCs w:val="18"/>
            <w:lang w:val="en-GB"/>
          </w:rPr>
          <w:t>b.k</w:t>
        </w:r>
        <w:proofErr w:type="spellEnd"/>
        <w:r w:rsidRPr="00A04540">
          <w:rPr>
            <w:rFonts w:ascii="Courier New" w:eastAsia="Times New Roman" w:hAnsi="Courier New" w:cs="Courier New"/>
            <w:color w:val="808080" w:themeColor="background1" w:themeShade="80"/>
            <w:sz w:val="18"/>
            <w:szCs w:val="18"/>
            <w:lang w:val="en-GB"/>
          </w:rPr>
          <w:t xml:space="preserve"> was initialised using the modified deep copy of a</w:t>
        </w:r>
      </w:ins>
    </w:p>
    <w:p w14:paraId="595EA7F0" w14:textId="77777777" w:rsidR="007B6D00" w:rsidRDefault="007B6D00" w:rsidP="007B6D00">
      <w:pPr>
        <w:widowControl/>
        <w:autoSpaceDE/>
        <w:autoSpaceDN/>
        <w:contextualSpacing/>
        <w:jc w:val="both"/>
        <w:rPr>
          <w:ins w:id="1418" w:author="Emmanuel Thomas" w:date="2025-10-12T12:10:00Z" w16du:dateUtc="2025-10-12T10:10:00Z"/>
          <w:sz w:val="20"/>
          <w:szCs w:val="20"/>
          <w:lang w:val="en-GB" w:eastAsia="zh-CN"/>
        </w:rPr>
      </w:pPr>
    </w:p>
    <w:p w14:paraId="1F5D7E94" w14:textId="77777777" w:rsidR="007B6D00" w:rsidRDefault="007B6D00" w:rsidP="007B6D00">
      <w:pPr>
        <w:widowControl/>
        <w:autoSpaceDE/>
        <w:autoSpaceDN/>
        <w:contextualSpacing/>
        <w:jc w:val="both"/>
        <w:rPr>
          <w:ins w:id="1419" w:author="Emmanuel Thomas" w:date="2025-10-12T12:10:00Z" w16du:dateUtc="2025-10-12T10:10:00Z"/>
          <w:sz w:val="20"/>
          <w:szCs w:val="20"/>
          <w:lang w:val="en-GB" w:eastAsia="zh-CN"/>
        </w:rPr>
      </w:pPr>
      <w:ins w:id="1420" w:author="Emmanuel Thomas" w:date="2025-10-12T12:10:00Z" w16du:dateUtc="2025-10-12T10:10:00Z">
        <w:r>
          <w:rPr>
            <w:sz w:val="20"/>
            <w:szCs w:val="20"/>
            <w:lang w:val="en-GB" w:eastAsia="zh-CN"/>
          </w:rPr>
          <w:t>If only computed variables were to be mutable it is proposed to state that parameter values are passed by reference – which should be clearer and simpler.</w:t>
        </w:r>
      </w:ins>
    </w:p>
    <w:p w14:paraId="60CDA5D1" w14:textId="77777777" w:rsidR="007B6D00" w:rsidRDefault="007B6D00" w:rsidP="007B6D00">
      <w:pPr>
        <w:widowControl/>
        <w:autoSpaceDE/>
        <w:autoSpaceDN/>
        <w:contextualSpacing/>
        <w:jc w:val="both"/>
        <w:rPr>
          <w:ins w:id="1421" w:author="Emmanuel Thomas" w:date="2025-10-12T12:10:00Z" w16du:dateUtc="2025-10-12T10:10:00Z"/>
          <w:sz w:val="20"/>
          <w:szCs w:val="20"/>
          <w:lang w:val="en-GB" w:eastAsia="zh-CN"/>
        </w:rPr>
      </w:pPr>
    </w:p>
    <w:p w14:paraId="4C5F29A7" w14:textId="77777777" w:rsidR="007B6D00" w:rsidRDefault="007B6D00" w:rsidP="007B6D00">
      <w:pPr>
        <w:pStyle w:val="Heading2"/>
        <w:numPr>
          <w:ilvl w:val="1"/>
          <w:numId w:val="51"/>
        </w:numPr>
        <w:rPr>
          <w:ins w:id="1422" w:author="Emmanuel Thomas" w:date="2025-10-12T12:10:00Z" w16du:dateUtc="2025-10-12T10:10:00Z"/>
          <w:lang w:eastAsia="zh-CN"/>
        </w:rPr>
      </w:pPr>
      <w:ins w:id="1423" w:author="Emmanuel Thomas" w:date="2025-10-12T12:10:00Z" w16du:dateUtc="2025-10-12T10:10:00Z">
        <w:r>
          <w:rPr>
            <w:lang w:eastAsia="zh-CN"/>
          </w:rPr>
          <w:t>Redefinition of Parsed Variables</w:t>
        </w:r>
      </w:ins>
    </w:p>
    <w:p w14:paraId="79CDC6A1" w14:textId="77777777" w:rsidR="007B6D00" w:rsidRDefault="007B6D00" w:rsidP="007B6D00">
      <w:pPr>
        <w:widowControl/>
        <w:autoSpaceDE/>
        <w:autoSpaceDN/>
        <w:contextualSpacing/>
        <w:jc w:val="both"/>
        <w:rPr>
          <w:ins w:id="1424" w:author="Emmanuel Thomas" w:date="2025-10-12T12:10:00Z" w16du:dateUtc="2025-10-12T10:10:00Z"/>
          <w:sz w:val="20"/>
          <w:szCs w:val="20"/>
          <w:lang w:val="en-GB" w:eastAsia="zh-CN"/>
        </w:rPr>
      </w:pPr>
    </w:p>
    <w:p w14:paraId="6649FBF5" w14:textId="77777777" w:rsidR="007B6D00" w:rsidRDefault="007B6D00" w:rsidP="007B6D00">
      <w:pPr>
        <w:widowControl/>
        <w:autoSpaceDE/>
        <w:autoSpaceDN/>
        <w:contextualSpacing/>
        <w:jc w:val="both"/>
        <w:rPr>
          <w:ins w:id="1425" w:author="Emmanuel Thomas" w:date="2025-10-12T12:10:00Z" w16du:dateUtc="2025-10-12T10:10:00Z"/>
          <w:sz w:val="20"/>
          <w:szCs w:val="20"/>
          <w:lang w:val="en-GB" w:eastAsia="zh-CN"/>
        </w:rPr>
      </w:pPr>
      <w:ins w:id="1426" w:author="Emmanuel Thomas" w:date="2025-10-12T12:10:00Z" w16du:dateUtc="2025-10-12T10:10:00Z">
        <w:r>
          <w:rPr>
            <w:sz w:val="20"/>
            <w:szCs w:val="20"/>
            <w:lang w:val="en-GB" w:eastAsia="zh-CN"/>
          </w:rPr>
          <w:t xml:space="preserve">If the above points are accepted, the remaining semantic point for discussion surrounds the ability to re-define parsable variables. </w:t>
        </w:r>
      </w:ins>
    </w:p>
    <w:p w14:paraId="3F53CE61" w14:textId="77777777" w:rsidR="007B6D00" w:rsidRDefault="007B6D00" w:rsidP="007B6D00">
      <w:pPr>
        <w:widowControl/>
        <w:autoSpaceDE/>
        <w:autoSpaceDN/>
        <w:contextualSpacing/>
        <w:jc w:val="both"/>
        <w:rPr>
          <w:ins w:id="1427" w:author="Emmanuel Thomas" w:date="2025-10-12T12:10:00Z" w16du:dateUtc="2025-10-12T10:10:00Z"/>
          <w:sz w:val="20"/>
          <w:szCs w:val="20"/>
          <w:lang w:val="en-GB" w:eastAsia="zh-CN"/>
        </w:rPr>
      </w:pPr>
    </w:p>
    <w:p w14:paraId="0D213A0E" w14:textId="77777777" w:rsidR="007B6D00" w:rsidRDefault="007B6D00" w:rsidP="007B6D00">
      <w:pPr>
        <w:widowControl/>
        <w:autoSpaceDE/>
        <w:autoSpaceDN/>
        <w:contextualSpacing/>
        <w:jc w:val="both"/>
        <w:rPr>
          <w:ins w:id="1428" w:author="Emmanuel Thomas" w:date="2025-10-12T12:10:00Z" w16du:dateUtc="2025-10-12T10:10:00Z"/>
          <w:sz w:val="20"/>
          <w:szCs w:val="20"/>
          <w:lang w:val="en-GB" w:eastAsia="zh-CN"/>
        </w:rPr>
      </w:pPr>
      <w:ins w:id="1429" w:author="Emmanuel Thomas" w:date="2025-10-12T12:10:00Z" w16du:dateUtc="2025-10-12T10:10:00Z">
        <w:r>
          <w:rPr>
            <w:sz w:val="20"/>
            <w:szCs w:val="20"/>
            <w:lang w:val="en-GB" w:eastAsia="zh-CN"/>
          </w:rPr>
          <w:t>To serve as a reminder to the currently defined semantics in 14496-34 some extracts are presented below:</w:t>
        </w:r>
      </w:ins>
    </w:p>
    <w:p w14:paraId="4EBCE441" w14:textId="77777777" w:rsidR="007B6D00" w:rsidRDefault="007B6D00" w:rsidP="007B6D00">
      <w:pPr>
        <w:widowControl/>
        <w:autoSpaceDE/>
        <w:autoSpaceDN/>
        <w:contextualSpacing/>
        <w:jc w:val="both"/>
        <w:rPr>
          <w:ins w:id="1430" w:author="Emmanuel Thomas" w:date="2025-10-12T12:10:00Z" w16du:dateUtc="2025-10-12T10:10:00Z"/>
          <w:sz w:val="20"/>
          <w:szCs w:val="20"/>
          <w:lang w:val="en-GB" w:eastAsia="zh-CN"/>
        </w:rPr>
      </w:pPr>
    </w:p>
    <w:p w14:paraId="3F8D8228" w14:textId="77777777" w:rsidR="007B6D00" w:rsidRPr="00362276" w:rsidRDefault="007B6D00" w:rsidP="007B6D00">
      <w:pPr>
        <w:widowControl/>
        <w:autoSpaceDE/>
        <w:autoSpaceDN/>
        <w:ind w:left="720"/>
        <w:contextualSpacing/>
        <w:jc w:val="both"/>
        <w:rPr>
          <w:ins w:id="1431" w:author="Emmanuel Thomas" w:date="2025-10-12T12:10:00Z" w16du:dateUtc="2025-10-12T10:10:00Z"/>
          <w:color w:val="808080" w:themeColor="background1" w:themeShade="80"/>
          <w:sz w:val="20"/>
          <w:szCs w:val="20"/>
          <w:lang w:val="en-GB" w:eastAsia="zh-CN"/>
        </w:rPr>
      </w:pPr>
      <w:ins w:id="1432" w:author="Emmanuel Thomas" w:date="2025-10-12T12:10:00Z" w16du:dateUtc="2025-10-12T10:10:00Z">
        <w:r w:rsidRPr="00362276">
          <w:rPr>
            <w:color w:val="808080" w:themeColor="background1" w:themeShade="80"/>
            <w:sz w:val="20"/>
            <w:szCs w:val="20"/>
            <w:lang w:val="en-GB" w:eastAsia="zh-CN"/>
          </w:rPr>
          <w:t xml:space="preserve">A parsed variable may be defined more than once across conditional branches if the defined </w:t>
        </w:r>
        <w:r w:rsidRPr="00362276">
          <w:rPr>
            <w:b/>
            <w:bCs/>
            <w:i/>
            <w:iCs/>
            <w:color w:val="808080" w:themeColor="background1" w:themeShade="80"/>
            <w:sz w:val="20"/>
            <w:szCs w:val="20"/>
            <w:lang w:val="en-GB" w:eastAsia="zh-CN"/>
          </w:rPr>
          <w:t>type</w:t>
        </w:r>
        <w:r w:rsidRPr="00362276">
          <w:rPr>
            <w:color w:val="808080" w:themeColor="background1" w:themeShade="80"/>
            <w:sz w:val="20"/>
            <w:szCs w:val="20"/>
            <w:lang w:val="en-GB" w:eastAsia="zh-CN"/>
          </w:rPr>
          <w:t xml:space="preserve"> is identical (the </w:t>
        </w:r>
        <w:r w:rsidRPr="00362276">
          <w:rPr>
            <w:i/>
            <w:iCs/>
            <w:color w:val="808080" w:themeColor="background1" w:themeShade="80"/>
            <w:sz w:val="20"/>
            <w:szCs w:val="20"/>
            <w:lang w:val="en-GB" w:eastAsia="zh-CN"/>
          </w:rPr>
          <w:t>length</w:t>
        </w:r>
        <w:r w:rsidRPr="00362276">
          <w:rPr>
            <w:color w:val="808080" w:themeColor="background1" w:themeShade="80"/>
            <w:sz w:val="20"/>
            <w:szCs w:val="20"/>
            <w:lang w:val="en-GB" w:eastAsia="zh-CN"/>
          </w:rPr>
          <w:t xml:space="preserve"> attribute may differ).  In the following example, two different representations for the parsed variable </w:t>
        </w:r>
        <w:r w:rsidRPr="00362276">
          <w:rPr>
            <w:rFonts w:ascii="Courier New" w:hAnsi="Courier New" w:cs="Courier New"/>
            <w:color w:val="808080" w:themeColor="background1" w:themeShade="80"/>
            <w:sz w:val="20"/>
            <w:szCs w:val="20"/>
            <w:lang w:val="en-GB" w:eastAsia="zh-CN"/>
          </w:rPr>
          <w:t>bar</w:t>
        </w:r>
        <w:r w:rsidRPr="00362276">
          <w:rPr>
            <w:color w:val="808080" w:themeColor="background1" w:themeShade="80"/>
            <w:sz w:val="20"/>
            <w:szCs w:val="20"/>
            <w:lang w:val="en-GB" w:eastAsia="zh-CN"/>
          </w:rPr>
          <w:t xml:space="preserve"> are defined, depending on the value of </w:t>
        </w:r>
        <w:proofErr w:type="spellStart"/>
        <w:r w:rsidRPr="00362276">
          <w:rPr>
            <w:rFonts w:ascii="Courier New" w:hAnsi="Courier New" w:cs="Courier New"/>
            <w:color w:val="808080" w:themeColor="background1" w:themeShade="80"/>
            <w:sz w:val="20"/>
            <w:szCs w:val="20"/>
            <w:lang w:val="en-GB" w:eastAsia="zh-CN"/>
          </w:rPr>
          <w:t>bar_flag</w:t>
        </w:r>
        <w:proofErr w:type="spellEnd"/>
        <w:r w:rsidRPr="00362276">
          <w:rPr>
            <w:rFonts w:ascii="Courier New" w:hAnsi="Courier New" w:cs="Courier New"/>
            <w:color w:val="808080" w:themeColor="background1" w:themeShade="80"/>
            <w:sz w:val="20"/>
            <w:szCs w:val="20"/>
            <w:lang w:val="en-GB" w:eastAsia="zh-CN"/>
          </w:rPr>
          <w:t>.</w:t>
        </w:r>
      </w:ins>
    </w:p>
    <w:p w14:paraId="32C70BA1" w14:textId="77777777" w:rsidR="007B6D00" w:rsidRPr="00362276" w:rsidRDefault="007B6D00" w:rsidP="007B6D00">
      <w:pPr>
        <w:widowControl/>
        <w:autoSpaceDE/>
        <w:autoSpaceDN/>
        <w:ind w:left="720"/>
        <w:contextualSpacing/>
        <w:jc w:val="both"/>
        <w:rPr>
          <w:ins w:id="1433" w:author="Emmanuel Thomas" w:date="2025-10-12T12:10:00Z" w16du:dateUtc="2025-10-12T10:10:00Z"/>
          <w:color w:val="808080" w:themeColor="background1" w:themeShade="80"/>
          <w:sz w:val="20"/>
          <w:szCs w:val="20"/>
          <w:lang w:val="en-GB" w:eastAsia="zh-CN"/>
        </w:rPr>
      </w:pPr>
    </w:p>
    <w:p w14:paraId="1915E3D3" w14:textId="77777777" w:rsidR="007B6D00" w:rsidRPr="00362276" w:rsidRDefault="007B6D00" w:rsidP="007B6D00">
      <w:pPr>
        <w:widowControl/>
        <w:autoSpaceDE/>
        <w:autoSpaceDN/>
        <w:ind w:left="720"/>
        <w:contextualSpacing/>
        <w:jc w:val="both"/>
        <w:rPr>
          <w:ins w:id="1434" w:author="Emmanuel Thomas" w:date="2025-10-12T12:10:00Z" w16du:dateUtc="2025-10-12T10:10:00Z"/>
          <w:color w:val="808080" w:themeColor="background1" w:themeShade="80"/>
          <w:sz w:val="20"/>
          <w:szCs w:val="20"/>
          <w:lang w:val="en-GB" w:eastAsia="zh-CN"/>
        </w:rPr>
      </w:pPr>
      <w:ins w:id="1435" w:author="Emmanuel Thomas" w:date="2025-10-12T12:10:00Z" w16du:dateUtc="2025-10-12T10:10:00Z">
        <w:r w:rsidRPr="00362276">
          <w:rPr>
            <w:color w:val="808080" w:themeColor="background1" w:themeShade="80"/>
            <w:sz w:val="20"/>
            <w:szCs w:val="20"/>
            <w:lang w:val="en-GB" w:eastAsia="zh-CN"/>
          </w:rPr>
          <w:t>EXAMPLE 5</w:t>
        </w:r>
      </w:ins>
    </w:p>
    <w:p w14:paraId="77D1E24D" w14:textId="77777777" w:rsidR="007B6D00" w:rsidRPr="00362276" w:rsidRDefault="007B6D00" w:rsidP="007B6D00">
      <w:pPr>
        <w:widowControl/>
        <w:autoSpaceDE/>
        <w:autoSpaceDN/>
        <w:ind w:left="720"/>
        <w:contextualSpacing/>
        <w:jc w:val="both"/>
        <w:rPr>
          <w:ins w:id="1436" w:author="Emmanuel Thomas" w:date="2025-10-12T12:10:00Z" w16du:dateUtc="2025-10-12T10:10:00Z"/>
          <w:color w:val="808080" w:themeColor="background1" w:themeShade="80"/>
          <w:sz w:val="20"/>
          <w:szCs w:val="20"/>
          <w:lang w:val="en-GB" w:eastAsia="zh-CN"/>
        </w:rPr>
      </w:pPr>
    </w:p>
    <w:p w14:paraId="49E39D35" w14:textId="77777777" w:rsidR="007B6D00" w:rsidRPr="00362276" w:rsidRDefault="007B6D00" w:rsidP="007B6D00">
      <w:pPr>
        <w:widowControl/>
        <w:autoSpaceDE/>
        <w:autoSpaceDN/>
        <w:ind w:left="720"/>
        <w:contextualSpacing/>
        <w:jc w:val="both"/>
        <w:rPr>
          <w:ins w:id="1437" w:author="Emmanuel Thomas" w:date="2025-10-12T12:10:00Z" w16du:dateUtc="2025-10-12T10:10:00Z"/>
          <w:rFonts w:ascii="Courier New" w:hAnsi="Courier New" w:cs="Courier New"/>
          <w:color w:val="808080" w:themeColor="background1" w:themeShade="80"/>
          <w:sz w:val="20"/>
          <w:szCs w:val="20"/>
          <w:lang w:val="en-GB" w:eastAsia="zh-CN"/>
        </w:rPr>
      </w:pPr>
      <w:ins w:id="1438" w:author="Emmanuel Thomas" w:date="2025-10-12T12:10:00Z" w16du:dateUtc="2025-10-12T10:10:00Z">
        <w:r w:rsidRPr="00362276">
          <w:rPr>
            <w:rFonts w:ascii="Courier New" w:hAnsi="Courier New" w:cs="Courier New"/>
            <w:color w:val="808080" w:themeColor="background1" w:themeShade="80"/>
            <w:sz w:val="20"/>
            <w:szCs w:val="20"/>
            <w:lang w:val="en-GB" w:eastAsia="zh-CN"/>
          </w:rPr>
          <w:t>class conditional_class2 {</w:t>
        </w:r>
      </w:ins>
    </w:p>
    <w:p w14:paraId="3C12D032" w14:textId="77777777" w:rsidR="007B6D00" w:rsidRPr="00362276" w:rsidRDefault="007B6D00" w:rsidP="007B6D00">
      <w:pPr>
        <w:widowControl/>
        <w:autoSpaceDE/>
        <w:autoSpaceDN/>
        <w:ind w:left="720"/>
        <w:contextualSpacing/>
        <w:jc w:val="both"/>
        <w:rPr>
          <w:ins w:id="1439" w:author="Emmanuel Thomas" w:date="2025-10-12T12:10:00Z" w16du:dateUtc="2025-10-12T10:10:00Z"/>
          <w:rFonts w:ascii="Courier New" w:hAnsi="Courier New" w:cs="Courier New"/>
          <w:color w:val="808080" w:themeColor="background1" w:themeShade="80"/>
          <w:sz w:val="20"/>
          <w:szCs w:val="20"/>
          <w:lang w:val="en-GB" w:eastAsia="zh-CN"/>
        </w:rPr>
      </w:pPr>
      <w:ins w:id="1440"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unsigned int(3) foo;</w:t>
        </w:r>
      </w:ins>
    </w:p>
    <w:p w14:paraId="38C9F51E" w14:textId="77777777" w:rsidR="007B6D00" w:rsidRPr="00362276" w:rsidRDefault="007B6D00" w:rsidP="007B6D00">
      <w:pPr>
        <w:widowControl/>
        <w:autoSpaceDE/>
        <w:autoSpaceDN/>
        <w:ind w:left="720"/>
        <w:contextualSpacing/>
        <w:jc w:val="both"/>
        <w:rPr>
          <w:ins w:id="1441" w:author="Emmanuel Thomas" w:date="2025-10-12T12:10:00Z" w16du:dateUtc="2025-10-12T10:10:00Z"/>
          <w:rFonts w:ascii="Courier New" w:hAnsi="Courier New" w:cs="Courier New"/>
          <w:color w:val="808080" w:themeColor="background1" w:themeShade="80"/>
          <w:sz w:val="20"/>
          <w:szCs w:val="20"/>
          <w:lang w:val="en-GB" w:eastAsia="zh-CN"/>
        </w:rPr>
      </w:pPr>
      <w:ins w:id="1442"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bit(1) </w:t>
        </w:r>
        <w:proofErr w:type="spellStart"/>
        <w:r w:rsidRPr="00362276">
          <w:rPr>
            <w:rFonts w:ascii="Courier New" w:hAnsi="Courier New" w:cs="Courier New"/>
            <w:color w:val="808080" w:themeColor="background1" w:themeShade="80"/>
            <w:sz w:val="20"/>
            <w:szCs w:val="20"/>
            <w:lang w:val="en-GB" w:eastAsia="zh-CN"/>
          </w:rPr>
          <w:t>bar_flag</w:t>
        </w:r>
        <w:proofErr w:type="spellEnd"/>
        <w:r w:rsidRPr="00362276">
          <w:rPr>
            <w:rFonts w:ascii="Courier New" w:hAnsi="Courier New" w:cs="Courier New"/>
            <w:color w:val="808080" w:themeColor="background1" w:themeShade="80"/>
            <w:sz w:val="20"/>
            <w:szCs w:val="20"/>
            <w:lang w:val="en-GB" w:eastAsia="zh-CN"/>
          </w:rPr>
          <w:t>;</w:t>
        </w:r>
      </w:ins>
    </w:p>
    <w:p w14:paraId="36CD4967" w14:textId="77777777" w:rsidR="007B6D00" w:rsidRPr="00362276" w:rsidRDefault="007B6D00" w:rsidP="007B6D00">
      <w:pPr>
        <w:widowControl/>
        <w:autoSpaceDE/>
        <w:autoSpaceDN/>
        <w:ind w:left="720"/>
        <w:contextualSpacing/>
        <w:jc w:val="both"/>
        <w:rPr>
          <w:ins w:id="1443" w:author="Emmanuel Thomas" w:date="2025-10-12T12:10:00Z" w16du:dateUtc="2025-10-12T10:10:00Z"/>
          <w:rFonts w:ascii="Courier New" w:hAnsi="Courier New" w:cs="Courier New"/>
          <w:color w:val="808080" w:themeColor="background1" w:themeShade="80"/>
          <w:sz w:val="20"/>
          <w:szCs w:val="20"/>
          <w:lang w:val="en-GB" w:eastAsia="zh-CN"/>
        </w:rPr>
      </w:pPr>
      <w:ins w:id="1444"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if (</w:t>
        </w:r>
        <w:proofErr w:type="spellStart"/>
        <w:r w:rsidRPr="00362276">
          <w:rPr>
            <w:rFonts w:ascii="Courier New" w:hAnsi="Courier New" w:cs="Courier New"/>
            <w:color w:val="808080" w:themeColor="background1" w:themeShade="80"/>
            <w:sz w:val="20"/>
            <w:szCs w:val="20"/>
            <w:lang w:val="en-GB" w:eastAsia="zh-CN"/>
          </w:rPr>
          <w:t>bar_flag</w:t>
        </w:r>
        <w:proofErr w:type="spellEnd"/>
        <w:r w:rsidRPr="00362276">
          <w:rPr>
            <w:rFonts w:ascii="Courier New" w:hAnsi="Courier New" w:cs="Courier New"/>
            <w:color w:val="808080" w:themeColor="background1" w:themeShade="80"/>
            <w:sz w:val="20"/>
            <w:szCs w:val="20"/>
            <w:lang w:val="en-GB" w:eastAsia="zh-CN"/>
          </w:rPr>
          <w:t>) {</w:t>
        </w:r>
      </w:ins>
    </w:p>
    <w:p w14:paraId="7C85D586" w14:textId="77777777" w:rsidR="007B6D00" w:rsidRPr="00362276" w:rsidRDefault="007B6D00" w:rsidP="007B6D00">
      <w:pPr>
        <w:widowControl/>
        <w:autoSpaceDE/>
        <w:autoSpaceDN/>
        <w:ind w:left="720"/>
        <w:contextualSpacing/>
        <w:jc w:val="both"/>
        <w:rPr>
          <w:ins w:id="1445" w:author="Emmanuel Thomas" w:date="2025-10-12T12:10:00Z" w16du:dateUtc="2025-10-12T10:10:00Z"/>
          <w:rFonts w:ascii="Courier New" w:hAnsi="Courier New" w:cs="Courier New"/>
          <w:color w:val="808080" w:themeColor="background1" w:themeShade="80"/>
          <w:sz w:val="20"/>
          <w:szCs w:val="20"/>
          <w:lang w:val="en-GB" w:eastAsia="zh-CN"/>
        </w:rPr>
      </w:pPr>
      <w:ins w:id="1446"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unsigned int(8) bar;</w:t>
        </w:r>
      </w:ins>
    </w:p>
    <w:p w14:paraId="355D5F1B" w14:textId="77777777" w:rsidR="007B6D00" w:rsidRPr="00362276" w:rsidRDefault="007B6D00" w:rsidP="007B6D00">
      <w:pPr>
        <w:widowControl/>
        <w:autoSpaceDE/>
        <w:autoSpaceDN/>
        <w:ind w:left="720"/>
        <w:contextualSpacing/>
        <w:jc w:val="both"/>
        <w:rPr>
          <w:ins w:id="1447" w:author="Emmanuel Thomas" w:date="2025-10-12T12:10:00Z" w16du:dateUtc="2025-10-12T10:10:00Z"/>
          <w:rFonts w:ascii="Courier New" w:hAnsi="Courier New" w:cs="Courier New"/>
          <w:color w:val="808080" w:themeColor="background1" w:themeShade="80"/>
          <w:sz w:val="20"/>
          <w:szCs w:val="20"/>
          <w:lang w:val="en-GB" w:eastAsia="zh-CN"/>
        </w:rPr>
      </w:pPr>
      <w:ins w:id="1448"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w:t>
        </w:r>
      </w:ins>
    </w:p>
    <w:p w14:paraId="5A16582A" w14:textId="77777777" w:rsidR="007B6D00" w:rsidRPr="00362276" w:rsidRDefault="007B6D00" w:rsidP="007B6D00">
      <w:pPr>
        <w:widowControl/>
        <w:autoSpaceDE/>
        <w:autoSpaceDN/>
        <w:ind w:left="720"/>
        <w:contextualSpacing/>
        <w:jc w:val="both"/>
        <w:rPr>
          <w:ins w:id="1449" w:author="Emmanuel Thomas" w:date="2025-10-12T12:10:00Z" w16du:dateUtc="2025-10-12T10:10:00Z"/>
          <w:rFonts w:ascii="Courier New" w:hAnsi="Courier New" w:cs="Courier New"/>
          <w:color w:val="808080" w:themeColor="background1" w:themeShade="80"/>
          <w:sz w:val="20"/>
          <w:szCs w:val="20"/>
          <w:lang w:val="en-GB" w:eastAsia="zh-CN"/>
        </w:rPr>
      </w:pPr>
      <w:ins w:id="1450"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else {</w:t>
        </w:r>
      </w:ins>
    </w:p>
    <w:p w14:paraId="2641166E" w14:textId="77777777" w:rsidR="007B6D00" w:rsidRPr="00362276" w:rsidRDefault="007B6D00" w:rsidP="007B6D00">
      <w:pPr>
        <w:widowControl/>
        <w:autoSpaceDE/>
        <w:autoSpaceDN/>
        <w:ind w:left="720"/>
        <w:contextualSpacing/>
        <w:jc w:val="both"/>
        <w:rPr>
          <w:ins w:id="1451" w:author="Emmanuel Thomas" w:date="2025-10-12T12:10:00Z" w16du:dateUtc="2025-10-12T10:10:00Z"/>
          <w:rFonts w:ascii="Courier New" w:hAnsi="Courier New" w:cs="Courier New"/>
          <w:color w:val="808080" w:themeColor="background1" w:themeShade="80"/>
          <w:sz w:val="20"/>
          <w:szCs w:val="20"/>
          <w:lang w:val="en-GB" w:eastAsia="zh-CN"/>
        </w:rPr>
      </w:pPr>
      <w:ins w:id="1452"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unsigned int(4) bar;</w:t>
        </w:r>
      </w:ins>
    </w:p>
    <w:p w14:paraId="2A064544" w14:textId="77777777" w:rsidR="007B6D00" w:rsidRPr="00362276" w:rsidRDefault="007B6D00" w:rsidP="007B6D00">
      <w:pPr>
        <w:widowControl/>
        <w:autoSpaceDE/>
        <w:autoSpaceDN/>
        <w:ind w:left="720"/>
        <w:contextualSpacing/>
        <w:jc w:val="both"/>
        <w:rPr>
          <w:ins w:id="1453" w:author="Emmanuel Thomas" w:date="2025-10-12T12:10:00Z" w16du:dateUtc="2025-10-12T10:10:00Z"/>
          <w:rFonts w:ascii="Courier New" w:hAnsi="Courier New" w:cs="Courier New"/>
          <w:color w:val="808080" w:themeColor="background1" w:themeShade="80"/>
          <w:sz w:val="20"/>
          <w:szCs w:val="20"/>
          <w:lang w:val="en-GB" w:eastAsia="zh-CN"/>
        </w:rPr>
      </w:pPr>
      <w:ins w:id="1454"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int(8) </w:t>
        </w:r>
        <w:proofErr w:type="spellStart"/>
        <w:r w:rsidRPr="00362276">
          <w:rPr>
            <w:rFonts w:ascii="Courier New" w:hAnsi="Courier New" w:cs="Courier New"/>
            <w:color w:val="808080" w:themeColor="background1" w:themeShade="80"/>
            <w:sz w:val="20"/>
            <w:szCs w:val="20"/>
            <w:lang w:val="en-GB" w:eastAsia="zh-CN"/>
          </w:rPr>
          <w:t>optional_foo</w:t>
        </w:r>
        <w:proofErr w:type="spellEnd"/>
        <w:r w:rsidRPr="00362276">
          <w:rPr>
            <w:rFonts w:ascii="Courier New" w:hAnsi="Courier New" w:cs="Courier New"/>
            <w:color w:val="808080" w:themeColor="background1" w:themeShade="80"/>
            <w:sz w:val="20"/>
            <w:szCs w:val="20"/>
            <w:lang w:val="en-GB" w:eastAsia="zh-CN"/>
          </w:rPr>
          <w:t>;</w:t>
        </w:r>
      </w:ins>
    </w:p>
    <w:p w14:paraId="4D9C0A3C" w14:textId="77777777" w:rsidR="007B6D00" w:rsidRPr="00362276" w:rsidRDefault="007B6D00" w:rsidP="007B6D00">
      <w:pPr>
        <w:widowControl/>
        <w:autoSpaceDE/>
        <w:autoSpaceDN/>
        <w:ind w:left="720"/>
        <w:contextualSpacing/>
        <w:jc w:val="both"/>
        <w:rPr>
          <w:ins w:id="1455" w:author="Emmanuel Thomas" w:date="2025-10-12T12:10:00Z" w16du:dateUtc="2025-10-12T10:10:00Z"/>
          <w:rFonts w:ascii="Courier New" w:hAnsi="Courier New" w:cs="Courier New"/>
          <w:color w:val="808080" w:themeColor="background1" w:themeShade="80"/>
          <w:sz w:val="20"/>
          <w:szCs w:val="20"/>
          <w:lang w:val="en-GB" w:eastAsia="zh-CN"/>
        </w:rPr>
      </w:pPr>
      <w:ins w:id="1456"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w:t>
        </w:r>
      </w:ins>
    </w:p>
    <w:p w14:paraId="7641730A" w14:textId="77777777" w:rsidR="007B6D00" w:rsidRPr="00362276" w:rsidRDefault="007B6D00" w:rsidP="007B6D00">
      <w:pPr>
        <w:widowControl/>
        <w:autoSpaceDE/>
        <w:autoSpaceDN/>
        <w:ind w:left="720"/>
        <w:contextualSpacing/>
        <w:jc w:val="both"/>
        <w:rPr>
          <w:ins w:id="1457" w:author="Emmanuel Thomas" w:date="2025-10-12T12:10:00Z" w16du:dateUtc="2025-10-12T10:10:00Z"/>
          <w:rFonts w:ascii="Courier New" w:hAnsi="Courier New" w:cs="Courier New"/>
          <w:color w:val="808080" w:themeColor="background1" w:themeShade="80"/>
          <w:sz w:val="20"/>
          <w:szCs w:val="20"/>
          <w:lang w:val="en-GB" w:eastAsia="zh-CN"/>
        </w:rPr>
      </w:pPr>
      <w:ins w:id="1458" w:author="Emmanuel Thomas" w:date="2025-10-12T12:10:00Z" w16du:dateUtc="2025-10-12T10:10:00Z">
        <w:r w:rsidRPr="00362276">
          <w:rPr>
            <w:rFonts w:ascii="Courier New" w:hAnsi="Courier New" w:cs="Courier New"/>
            <w:color w:val="808080" w:themeColor="background1" w:themeShade="80"/>
            <w:sz w:val="20"/>
            <w:szCs w:val="20"/>
            <w:lang w:val="en-GB" w:eastAsia="zh-CN"/>
          </w:rPr>
          <w:t xml:space="preserve">  unsigned int(4) </w:t>
        </w:r>
        <w:proofErr w:type="spellStart"/>
        <w:r w:rsidRPr="00362276">
          <w:rPr>
            <w:rFonts w:ascii="Courier New" w:hAnsi="Courier New" w:cs="Courier New"/>
            <w:color w:val="808080" w:themeColor="background1" w:themeShade="80"/>
            <w:sz w:val="20"/>
            <w:szCs w:val="20"/>
            <w:lang w:val="en-GB" w:eastAsia="zh-CN"/>
          </w:rPr>
          <w:t>more_foo</w:t>
        </w:r>
        <w:proofErr w:type="spellEnd"/>
        <w:r w:rsidRPr="00362276">
          <w:rPr>
            <w:rFonts w:ascii="Courier New" w:hAnsi="Courier New" w:cs="Courier New"/>
            <w:color w:val="808080" w:themeColor="background1" w:themeShade="80"/>
            <w:sz w:val="20"/>
            <w:szCs w:val="20"/>
            <w:lang w:val="en-GB" w:eastAsia="zh-CN"/>
          </w:rPr>
          <w:t>;</w:t>
        </w:r>
      </w:ins>
    </w:p>
    <w:p w14:paraId="47E73F44" w14:textId="77777777" w:rsidR="007B6D00" w:rsidRPr="00362276" w:rsidRDefault="007B6D00" w:rsidP="007B6D00">
      <w:pPr>
        <w:widowControl/>
        <w:autoSpaceDE/>
        <w:autoSpaceDN/>
        <w:ind w:left="720"/>
        <w:contextualSpacing/>
        <w:jc w:val="both"/>
        <w:rPr>
          <w:ins w:id="1459" w:author="Emmanuel Thomas" w:date="2025-10-12T12:10:00Z" w16du:dateUtc="2025-10-12T10:10:00Z"/>
          <w:rFonts w:ascii="Courier New" w:hAnsi="Courier New" w:cs="Courier New"/>
          <w:color w:val="808080" w:themeColor="background1" w:themeShade="80"/>
          <w:sz w:val="20"/>
          <w:szCs w:val="20"/>
          <w:lang w:eastAsia="zh-CN"/>
        </w:rPr>
      </w:pPr>
      <w:ins w:id="1460" w:author="Emmanuel Thomas" w:date="2025-10-12T12:10:00Z" w16du:dateUtc="2025-10-12T10:10:00Z">
        <w:r w:rsidRPr="00362276">
          <w:rPr>
            <w:rFonts w:ascii="Courier New" w:hAnsi="Courier New" w:cs="Courier New"/>
            <w:color w:val="808080" w:themeColor="background1" w:themeShade="80"/>
            <w:sz w:val="20"/>
            <w:szCs w:val="20"/>
            <w:lang w:eastAsia="zh-CN"/>
          </w:rPr>
          <w:t>}</w:t>
        </w:r>
      </w:ins>
    </w:p>
    <w:p w14:paraId="0D72FEA1" w14:textId="77777777" w:rsidR="007B6D00" w:rsidRPr="00362276" w:rsidRDefault="007B6D00" w:rsidP="007B6D00">
      <w:pPr>
        <w:widowControl/>
        <w:autoSpaceDE/>
        <w:autoSpaceDN/>
        <w:ind w:left="720"/>
        <w:contextualSpacing/>
        <w:jc w:val="both"/>
        <w:rPr>
          <w:ins w:id="1461" w:author="Emmanuel Thomas" w:date="2025-10-12T12:10:00Z" w16du:dateUtc="2025-10-12T10:10:00Z"/>
          <w:rFonts w:ascii="Courier New" w:hAnsi="Courier New" w:cs="Courier New"/>
          <w:color w:val="808080" w:themeColor="background1" w:themeShade="80"/>
          <w:sz w:val="20"/>
          <w:szCs w:val="20"/>
          <w:lang w:eastAsia="zh-CN"/>
        </w:rPr>
      </w:pPr>
    </w:p>
    <w:p w14:paraId="0F9F21AF" w14:textId="77777777" w:rsidR="007B6D00" w:rsidRPr="00362276" w:rsidRDefault="007B6D00" w:rsidP="007B6D00">
      <w:pPr>
        <w:widowControl/>
        <w:autoSpaceDE/>
        <w:autoSpaceDN/>
        <w:ind w:left="720"/>
        <w:contextualSpacing/>
        <w:jc w:val="both"/>
        <w:rPr>
          <w:ins w:id="1462" w:author="Emmanuel Thomas" w:date="2025-10-12T12:10:00Z" w16du:dateUtc="2025-10-12T10:10:00Z"/>
          <w:rFonts w:ascii="Courier New" w:hAnsi="Courier New" w:cs="Courier New"/>
          <w:color w:val="808080" w:themeColor="background1" w:themeShade="80"/>
          <w:sz w:val="20"/>
          <w:szCs w:val="20"/>
          <w:lang w:eastAsia="zh-CN"/>
        </w:rPr>
      </w:pPr>
      <w:ins w:id="1463" w:author="Emmanuel Thomas" w:date="2025-10-12T12:10:00Z" w16du:dateUtc="2025-10-12T10:10:00Z">
        <w:r w:rsidRPr="00362276">
          <w:rPr>
            <w:rFonts w:ascii="Courier New" w:hAnsi="Courier New" w:cs="Courier New"/>
            <w:color w:val="808080" w:themeColor="background1" w:themeShade="80"/>
            <w:sz w:val="20"/>
            <w:szCs w:val="20"/>
            <w:lang w:eastAsia="zh-CN"/>
          </w:rPr>
          <w:t>conditional_class2 myExample2;</w:t>
        </w:r>
      </w:ins>
    </w:p>
    <w:p w14:paraId="66DBFD14" w14:textId="77777777" w:rsidR="007B6D00" w:rsidRDefault="007B6D00" w:rsidP="007B6D00">
      <w:pPr>
        <w:widowControl/>
        <w:autoSpaceDE/>
        <w:autoSpaceDN/>
        <w:contextualSpacing/>
        <w:jc w:val="both"/>
        <w:rPr>
          <w:ins w:id="1464" w:author="Emmanuel Thomas" w:date="2025-10-12T12:10:00Z" w16du:dateUtc="2025-10-12T10:10:00Z"/>
          <w:sz w:val="20"/>
          <w:szCs w:val="20"/>
          <w:lang w:val="en-GB" w:eastAsia="zh-CN"/>
        </w:rPr>
      </w:pPr>
    </w:p>
    <w:p w14:paraId="2088E58C" w14:textId="77777777" w:rsidR="007B6D00" w:rsidRPr="00897931" w:rsidRDefault="007B6D00" w:rsidP="007B6D00">
      <w:pPr>
        <w:pStyle w:val="BodyText"/>
        <w:ind w:left="720"/>
        <w:rPr>
          <w:ins w:id="1465" w:author="Emmanuel Thomas" w:date="2025-10-12T12:10:00Z" w16du:dateUtc="2025-10-12T10:10:00Z"/>
          <w:color w:val="808080" w:themeColor="background1" w:themeShade="80"/>
          <w:sz w:val="20"/>
          <w:szCs w:val="20"/>
        </w:rPr>
      </w:pPr>
      <w:ins w:id="1466" w:author="Emmanuel Thomas" w:date="2025-10-12T12:10:00Z" w16du:dateUtc="2025-10-12T10:10:00Z">
        <w:r w:rsidRPr="00897931">
          <w:rPr>
            <w:color w:val="808080" w:themeColor="background1" w:themeShade="80"/>
            <w:sz w:val="20"/>
            <w:szCs w:val="20"/>
          </w:rPr>
          <w:t xml:space="preserve">The </w:t>
        </w:r>
        <w:r w:rsidRPr="00897931">
          <w:rPr>
            <w:rFonts w:ascii="Courier New" w:hAnsi="Courier New" w:cs="Courier New"/>
            <w:b/>
            <w:bCs/>
            <w:color w:val="808080" w:themeColor="background1" w:themeShade="80"/>
            <w:sz w:val="20"/>
            <w:szCs w:val="20"/>
          </w:rPr>
          <w:t>if</w:t>
        </w:r>
        <w:r w:rsidRPr="00897931">
          <w:rPr>
            <w:rFonts w:cs="Courier New"/>
            <w:color w:val="808080" w:themeColor="background1" w:themeShade="80"/>
            <w:sz w:val="20"/>
            <w:szCs w:val="20"/>
          </w:rPr>
          <w:t>-then-</w:t>
        </w:r>
        <w:r w:rsidRPr="00897931">
          <w:rPr>
            <w:rFonts w:ascii="Courier New" w:hAnsi="Courier New" w:cs="Courier New"/>
            <w:b/>
            <w:bCs/>
            <w:color w:val="808080" w:themeColor="background1" w:themeShade="80"/>
            <w:sz w:val="20"/>
            <w:szCs w:val="20"/>
          </w:rPr>
          <w:t>else</w:t>
        </w:r>
        <w:r w:rsidRPr="00897931">
          <w:rPr>
            <w:color w:val="808080" w:themeColor="background1" w:themeShade="80"/>
            <w:sz w:val="20"/>
            <w:szCs w:val="20"/>
          </w:rPr>
          <w:t xml:space="preserve"> clauses shall not define duplicate class member variables being declared simultaneously. For example, the following is an invalid SDL specification as it allows for the member variable </w:t>
        </w:r>
        <w:r w:rsidRPr="00897931">
          <w:rPr>
            <w:rFonts w:ascii="Courier New" w:hAnsi="Courier New" w:cs="Courier New"/>
            <w:color w:val="808080" w:themeColor="background1" w:themeShade="80"/>
            <w:sz w:val="20"/>
            <w:szCs w:val="20"/>
          </w:rPr>
          <w:t>foo</w:t>
        </w:r>
        <w:r w:rsidRPr="00897931">
          <w:rPr>
            <w:color w:val="808080" w:themeColor="background1" w:themeShade="80"/>
            <w:sz w:val="20"/>
            <w:szCs w:val="20"/>
          </w:rPr>
          <w:t xml:space="preserve"> to be declared more than once simultaneously:</w:t>
        </w:r>
      </w:ins>
    </w:p>
    <w:p w14:paraId="3EDAFA4F" w14:textId="77777777" w:rsidR="007B6D00" w:rsidRDefault="007B6D00" w:rsidP="007B6D00">
      <w:pPr>
        <w:pStyle w:val="Example"/>
        <w:ind w:left="720"/>
        <w:rPr>
          <w:ins w:id="1467" w:author="Emmanuel Thomas" w:date="2025-10-12T12:10:00Z" w16du:dateUtc="2025-10-12T10:10:00Z"/>
          <w:color w:val="808080" w:themeColor="background1" w:themeShade="80"/>
        </w:rPr>
      </w:pPr>
    </w:p>
    <w:p w14:paraId="71C1895B" w14:textId="77777777" w:rsidR="007B6D00" w:rsidRPr="00897931" w:rsidRDefault="007B6D00" w:rsidP="007B6D00">
      <w:pPr>
        <w:pStyle w:val="Example"/>
        <w:ind w:left="720"/>
        <w:rPr>
          <w:ins w:id="1468" w:author="Emmanuel Thomas" w:date="2025-10-12T12:10:00Z" w16du:dateUtc="2025-10-12T10:10:00Z"/>
          <w:color w:val="808080" w:themeColor="background1" w:themeShade="80"/>
        </w:rPr>
      </w:pPr>
      <w:ins w:id="1469" w:author="Emmanuel Thomas" w:date="2025-10-12T12:10:00Z" w16du:dateUtc="2025-10-12T10:10:00Z">
        <w:r w:rsidRPr="00897931">
          <w:rPr>
            <w:color w:val="808080" w:themeColor="background1" w:themeShade="80"/>
          </w:rPr>
          <w:t>EXAMPLE 8</w:t>
        </w:r>
      </w:ins>
    </w:p>
    <w:p w14:paraId="28BF4E0A" w14:textId="77777777" w:rsidR="007B6D00" w:rsidRDefault="007B6D00" w:rsidP="007B6D00">
      <w:pPr>
        <w:pStyle w:val="SDLCode"/>
        <w:ind w:left="720"/>
        <w:rPr>
          <w:ins w:id="1470" w:author="Emmanuel Thomas" w:date="2025-10-12T12:10:00Z" w16du:dateUtc="2025-10-12T10:10:00Z"/>
          <w:rFonts w:eastAsia="Times New Roman" w:cs="Times New Roman"/>
          <w:color w:val="808080" w:themeColor="background1" w:themeShade="80"/>
          <w:sz w:val="20"/>
          <w:szCs w:val="20"/>
        </w:rPr>
      </w:pPr>
    </w:p>
    <w:p w14:paraId="4E21915A" w14:textId="77777777" w:rsidR="007B6D00" w:rsidRPr="00897931" w:rsidRDefault="007B6D00" w:rsidP="007B6D00">
      <w:pPr>
        <w:pStyle w:val="SDLCode"/>
        <w:ind w:left="720"/>
        <w:rPr>
          <w:ins w:id="1471" w:author="Emmanuel Thomas" w:date="2025-10-12T12:10:00Z" w16du:dateUtc="2025-10-12T10:10:00Z"/>
          <w:rFonts w:eastAsia="Times New Roman" w:cs="Times New Roman"/>
          <w:color w:val="808080" w:themeColor="background1" w:themeShade="80"/>
          <w:sz w:val="20"/>
          <w:szCs w:val="20"/>
        </w:rPr>
      </w:pPr>
      <w:ins w:id="1472" w:author="Emmanuel Thomas" w:date="2025-10-12T12:10:00Z" w16du:dateUtc="2025-10-12T10:10:00Z">
        <w:r w:rsidRPr="00897931">
          <w:rPr>
            <w:rFonts w:eastAsia="Times New Roman" w:cs="Times New Roman"/>
            <w:color w:val="808080" w:themeColor="background1" w:themeShade="80"/>
            <w:sz w:val="20"/>
            <w:szCs w:val="20"/>
          </w:rPr>
          <w:t>class invalid_class {</w:t>
        </w:r>
      </w:ins>
    </w:p>
    <w:p w14:paraId="78D1FA9D" w14:textId="77777777" w:rsidR="007B6D00" w:rsidRPr="00897931" w:rsidRDefault="007B6D00" w:rsidP="007B6D00">
      <w:pPr>
        <w:pStyle w:val="SDLCode"/>
        <w:ind w:left="720"/>
        <w:rPr>
          <w:ins w:id="1473" w:author="Emmanuel Thomas" w:date="2025-10-12T12:10:00Z" w16du:dateUtc="2025-10-12T10:10:00Z"/>
          <w:rFonts w:eastAsia="Times New Roman" w:cs="Times New Roman"/>
          <w:color w:val="808080" w:themeColor="background1" w:themeShade="80"/>
          <w:sz w:val="20"/>
          <w:szCs w:val="20"/>
        </w:rPr>
      </w:pPr>
      <w:ins w:id="1474" w:author="Emmanuel Thomas" w:date="2025-10-12T12:10:00Z" w16du:dateUtc="2025-10-12T10:10:00Z">
        <w:r w:rsidRPr="00897931">
          <w:rPr>
            <w:rFonts w:eastAsia="Times New Roman" w:cs="Times New Roman"/>
            <w:color w:val="808080" w:themeColor="background1" w:themeShade="80"/>
            <w:sz w:val="20"/>
            <w:szCs w:val="20"/>
          </w:rPr>
          <w:t xml:space="preserve">  int(2) bar;</w:t>
        </w:r>
      </w:ins>
    </w:p>
    <w:p w14:paraId="2A885FD5" w14:textId="77777777" w:rsidR="007B6D00" w:rsidRPr="00897931" w:rsidRDefault="007B6D00" w:rsidP="007B6D00">
      <w:pPr>
        <w:pStyle w:val="SDLCode"/>
        <w:ind w:left="720"/>
        <w:rPr>
          <w:ins w:id="1475" w:author="Emmanuel Thomas" w:date="2025-10-12T12:10:00Z" w16du:dateUtc="2025-10-12T10:10:00Z"/>
          <w:rFonts w:eastAsia="Times New Roman" w:cs="Times New Roman"/>
          <w:color w:val="808080" w:themeColor="background1" w:themeShade="80"/>
          <w:sz w:val="20"/>
          <w:szCs w:val="20"/>
        </w:rPr>
      </w:pPr>
      <w:ins w:id="1476" w:author="Emmanuel Thomas" w:date="2025-10-12T12:10:00Z" w16du:dateUtc="2025-10-12T10:10:00Z">
        <w:r w:rsidRPr="00897931">
          <w:rPr>
            <w:rFonts w:eastAsia="Times New Roman" w:cs="Times New Roman"/>
            <w:color w:val="808080" w:themeColor="background1" w:themeShade="80"/>
            <w:sz w:val="20"/>
            <w:szCs w:val="20"/>
          </w:rPr>
          <w:t xml:space="preserve">  if (bar &gt; 0) {</w:t>
        </w:r>
      </w:ins>
    </w:p>
    <w:p w14:paraId="4CD13F87" w14:textId="77777777" w:rsidR="007B6D00" w:rsidRPr="00897931" w:rsidRDefault="007B6D00" w:rsidP="007B6D00">
      <w:pPr>
        <w:pStyle w:val="SDLCode"/>
        <w:ind w:left="720"/>
        <w:rPr>
          <w:ins w:id="1477" w:author="Emmanuel Thomas" w:date="2025-10-12T12:10:00Z" w16du:dateUtc="2025-10-12T10:10:00Z"/>
          <w:rFonts w:eastAsia="Times New Roman" w:cs="Times New Roman"/>
          <w:color w:val="808080" w:themeColor="background1" w:themeShade="80"/>
          <w:sz w:val="20"/>
          <w:szCs w:val="20"/>
        </w:rPr>
      </w:pPr>
      <w:ins w:id="1478" w:author="Emmanuel Thomas" w:date="2025-10-12T12:10:00Z" w16du:dateUtc="2025-10-12T10:10:00Z">
        <w:r w:rsidRPr="00897931">
          <w:rPr>
            <w:rFonts w:eastAsia="Times New Roman" w:cs="Times New Roman"/>
            <w:color w:val="808080" w:themeColor="background1" w:themeShade="80"/>
            <w:sz w:val="20"/>
            <w:szCs w:val="20"/>
          </w:rPr>
          <w:t xml:space="preserve">    unsigned int(8) foo; // first declaration of foo if bar &gt; 0</w:t>
        </w:r>
      </w:ins>
    </w:p>
    <w:p w14:paraId="127EED05" w14:textId="77777777" w:rsidR="007B6D00" w:rsidRPr="00897931" w:rsidRDefault="007B6D00" w:rsidP="007B6D00">
      <w:pPr>
        <w:pStyle w:val="SDLCode"/>
        <w:ind w:left="720"/>
        <w:rPr>
          <w:ins w:id="1479" w:author="Emmanuel Thomas" w:date="2025-10-12T12:10:00Z" w16du:dateUtc="2025-10-12T10:10:00Z"/>
          <w:rFonts w:eastAsia="Times New Roman" w:cs="Times New Roman"/>
          <w:color w:val="808080" w:themeColor="background1" w:themeShade="80"/>
          <w:sz w:val="20"/>
          <w:szCs w:val="20"/>
        </w:rPr>
      </w:pPr>
      <w:ins w:id="1480" w:author="Emmanuel Thomas" w:date="2025-10-12T12:10:00Z" w16du:dateUtc="2025-10-12T10:10:00Z">
        <w:r w:rsidRPr="00897931">
          <w:rPr>
            <w:rFonts w:eastAsia="Times New Roman" w:cs="Times New Roman"/>
            <w:color w:val="808080" w:themeColor="background1" w:themeShade="80"/>
            <w:sz w:val="20"/>
            <w:szCs w:val="20"/>
          </w:rPr>
          <w:t xml:space="preserve">  }</w:t>
        </w:r>
      </w:ins>
    </w:p>
    <w:p w14:paraId="2A579D87" w14:textId="77777777" w:rsidR="007B6D00" w:rsidRPr="00897931" w:rsidRDefault="007B6D00" w:rsidP="007B6D00">
      <w:pPr>
        <w:pStyle w:val="SDLCode"/>
        <w:ind w:left="720"/>
        <w:rPr>
          <w:ins w:id="1481" w:author="Emmanuel Thomas" w:date="2025-10-12T12:10:00Z" w16du:dateUtc="2025-10-12T10:10:00Z"/>
          <w:rFonts w:eastAsia="Times New Roman" w:cs="Times New Roman"/>
          <w:color w:val="808080" w:themeColor="background1" w:themeShade="80"/>
          <w:sz w:val="20"/>
          <w:szCs w:val="20"/>
        </w:rPr>
      </w:pPr>
      <w:ins w:id="1482" w:author="Emmanuel Thomas" w:date="2025-10-12T12:10:00Z" w16du:dateUtc="2025-10-12T10:10:00Z">
        <w:r w:rsidRPr="00897931">
          <w:rPr>
            <w:rFonts w:eastAsia="Times New Roman" w:cs="Times New Roman"/>
            <w:color w:val="808080" w:themeColor="background1" w:themeShade="80"/>
            <w:sz w:val="20"/>
            <w:szCs w:val="20"/>
          </w:rPr>
          <w:t xml:space="preserve">  if (bar &gt; 1) {</w:t>
        </w:r>
      </w:ins>
    </w:p>
    <w:p w14:paraId="7E430D2B" w14:textId="77777777" w:rsidR="007B6D00" w:rsidRPr="00897931" w:rsidRDefault="007B6D00" w:rsidP="007B6D00">
      <w:pPr>
        <w:pStyle w:val="SDLCode"/>
        <w:ind w:left="720"/>
        <w:rPr>
          <w:ins w:id="1483" w:author="Emmanuel Thomas" w:date="2025-10-12T12:10:00Z" w16du:dateUtc="2025-10-12T10:10:00Z"/>
          <w:rFonts w:eastAsia="Times New Roman" w:cs="Times New Roman"/>
          <w:color w:val="808080" w:themeColor="background1" w:themeShade="80"/>
          <w:sz w:val="20"/>
          <w:szCs w:val="20"/>
        </w:rPr>
      </w:pPr>
      <w:ins w:id="1484" w:author="Emmanuel Thomas" w:date="2025-10-12T12:10:00Z" w16du:dateUtc="2025-10-12T10:10:00Z">
        <w:r w:rsidRPr="00897931">
          <w:rPr>
            <w:rFonts w:eastAsia="Times New Roman" w:cs="Times New Roman"/>
            <w:color w:val="808080" w:themeColor="background1" w:themeShade="80"/>
            <w:sz w:val="20"/>
            <w:szCs w:val="20"/>
          </w:rPr>
          <w:t xml:space="preserve">    unsigned int(4) foo; // second declaration of foo which will </w:t>
        </w:r>
      </w:ins>
    </w:p>
    <w:p w14:paraId="6D5D359C" w14:textId="77777777" w:rsidR="007B6D00" w:rsidRPr="00897931" w:rsidRDefault="007B6D00" w:rsidP="007B6D00">
      <w:pPr>
        <w:pStyle w:val="SDLCode"/>
        <w:ind w:left="720"/>
        <w:rPr>
          <w:ins w:id="1485" w:author="Emmanuel Thomas" w:date="2025-10-12T12:10:00Z" w16du:dateUtc="2025-10-12T10:10:00Z"/>
          <w:rFonts w:eastAsia="Times New Roman" w:cs="Times New Roman"/>
          <w:color w:val="808080" w:themeColor="background1" w:themeShade="80"/>
          <w:sz w:val="20"/>
          <w:szCs w:val="20"/>
        </w:rPr>
      </w:pPr>
      <w:ins w:id="1486" w:author="Emmanuel Thomas" w:date="2025-10-12T12:10:00Z" w16du:dateUtc="2025-10-12T10:10:00Z">
        <w:r w:rsidRPr="00897931">
          <w:rPr>
            <w:rFonts w:eastAsia="Times New Roman" w:cs="Times New Roman"/>
            <w:color w:val="808080" w:themeColor="background1" w:themeShade="80"/>
            <w:sz w:val="20"/>
            <w:szCs w:val="20"/>
          </w:rPr>
          <w:t xml:space="preserve">                         // conflict with the first declaration if bar &gt; 1</w:t>
        </w:r>
      </w:ins>
    </w:p>
    <w:p w14:paraId="2BDE9FC7" w14:textId="77777777" w:rsidR="007B6D00" w:rsidRPr="00897931" w:rsidRDefault="007B6D00" w:rsidP="007B6D00">
      <w:pPr>
        <w:pStyle w:val="SDLCode"/>
        <w:ind w:left="720"/>
        <w:rPr>
          <w:ins w:id="1487" w:author="Emmanuel Thomas" w:date="2025-10-12T12:10:00Z" w16du:dateUtc="2025-10-12T10:10:00Z"/>
          <w:rFonts w:eastAsia="Times New Roman" w:cs="Times New Roman"/>
          <w:color w:val="808080" w:themeColor="background1" w:themeShade="80"/>
          <w:sz w:val="20"/>
          <w:szCs w:val="20"/>
        </w:rPr>
      </w:pPr>
      <w:ins w:id="1488" w:author="Emmanuel Thomas" w:date="2025-10-12T12:10:00Z" w16du:dateUtc="2025-10-12T10:10:00Z">
        <w:r w:rsidRPr="00897931">
          <w:rPr>
            <w:rFonts w:eastAsia="Times New Roman" w:cs="Times New Roman"/>
            <w:color w:val="808080" w:themeColor="background1" w:themeShade="80"/>
            <w:sz w:val="20"/>
            <w:szCs w:val="20"/>
          </w:rPr>
          <w:t xml:space="preserve">  }</w:t>
        </w:r>
      </w:ins>
    </w:p>
    <w:p w14:paraId="16A463BF" w14:textId="77777777" w:rsidR="007B6D00" w:rsidRPr="00897931" w:rsidRDefault="007B6D00" w:rsidP="007B6D00">
      <w:pPr>
        <w:pStyle w:val="SDLCode"/>
        <w:ind w:left="720"/>
        <w:rPr>
          <w:ins w:id="1489" w:author="Emmanuel Thomas" w:date="2025-10-12T12:10:00Z" w16du:dateUtc="2025-10-12T10:10:00Z"/>
          <w:rFonts w:eastAsia="Times New Roman" w:cs="Times New Roman"/>
          <w:color w:val="808080" w:themeColor="background1" w:themeShade="80"/>
          <w:sz w:val="20"/>
          <w:szCs w:val="20"/>
        </w:rPr>
      </w:pPr>
      <w:ins w:id="1490" w:author="Emmanuel Thomas" w:date="2025-10-12T12:10:00Z" w16du:dateUtc="2025-10-12T10:10:00Z">
        <w:r w:rsidRPr="00897931">
          <w:rPr>
            <w:rFonts w:eastAsia="Times New Roman" w:cs="Times New Roman"/>
            <w:color w:val="808080" w:themeColor="background1" w:themeShade="80"/>
            <w:sz w:val="20"/>
            <w:szCs w:val="20"/>
          </w:rPr>
          <w:t>}</w:t>
        </w:r>
      </w:ins>
    </w:p>
    <w:p w14:paraId="3B9350AE" w14:textId="77777777" w:rsidR="007B6D00" w:rsidRDefault="007B6D00" w:rsidP="007B6D00">
      <w:pPr>
        <w:widowControl/>
        <w:autoSpaceDE/>
        <w:autoSpaceDN/>
        <w:contextualSpacing/>
        <w:jc w:val="both"/>
        <w:rPr>
          <w:ins w:id="1491" w:author="Emmanuel Thomas" w:date="2025-10-12T12:10:00Z" w16du:dateUtc="2025-10-12T10:10:00Z"/>
          <w:sz w:val="20"/>
          <w:szCs w:val="20"/>
          <w:lang w:val="en-GB" w:eastAsia="zh-CN"/>
        </w:rPr>
      </w:pPr>
    </w:p>
    <w:p w14:paraId="1D8B0931" w14:textId="77777777" w:rsidR="007B6D00" w:rsidRPr="00983668" w:rsidRDefault="007B6D00" w:rsidP="007B6D00">
      <w:pPr>
        <w:widowControl/>
        <w:autoSpaceDE/>
        <w:autoSpaceDN/>
        <w:ind w:left="720"/>
        <w:contextualSpacing/>
        <w:jc w:val="both"/>
        <w:rPr>
          <w:ins w:id="1492" w:author="Emmanuel Thomas" w:date="2025-10-12T12:10:00Z" w16du:dateUtc="2025-10-12T10:10:00Z"/>
          <w:color w:val="808080" w:themeColor="background1" w:themeShade="80"/>
          <w:sz w:val="20"/>
          <w:szCs w:val="20"/>
          <w:lang w:val="en-GB" w:eastAsia="zh-CN"/>
        </w:rPr>
      </w:pPr>
      <w:ins w:id="1493" w:author="Emmanuel Thomas" w:date="2025-10-12T12:10:00Z" w16du:dateUtc="2025-10-12T10:10:00Z">
        <w:r w:rsidRPr="00983668">
          <w:rPr>
            <w:color w:val="808080" w:themeColor="background1" w:themeShade="80"/>
            <w:sz w:val="20"/>
            <w:szCs w:val="20"/>
            <w:lang w:val="en-GB" w:eastAsia="zh-CN"/>
          </w:rPr>
          <w:t>Elementary data type parsed variables, class variables, string parsed variables and array parsed variables may be defined within the body of a loop, however it is considered an error condition if the parsing control flow results in the redefinition of such class scoped member elements. For example:</w:t>
        </w:r>
      </w:ins>
    </w:p>
    <w:p w14:paraId="79EC5871" w14:textId="77777777" w:rsidR="007B6D00" w:rsidRDefault="007B6D00" w:rsidP="007B6D00">
      <w:pPr>
        <w:widowControl/>
        <w:autoSpaceDE/>
        <w:autoSpaceDN/>
        <w:ind w:left="720"/>
        <w:contextualSpacing/>
        <w:jc w:val="both"/>
        <w:rPr>
          <w:ins w:id="1494" w:author="Emmanuel Thomas" w:date="2025-10-12T12:10:00Z" w16du:dateUtc="2025-10-12T10:10:00Z"/>
          <w:color w:val="808080" w:themeColor="background1" w:themeShade="80"/>
          <w:sz w:val="20"/>
          <w:szCs w:val="20"/>
          <w:lang w:val="en-GB" w:eastAsia="zh-CN"/>
        </w:rPr>
      </w:pPr>
    </w:p>
    <w:p w14:paraId="7B09D75D" w14:textId="77777777" w:rsidR="007B6D00" w:rsidRPr="00983668" w:rsidRDefault="007B6D00" w:rsidP="007B6D00">
      <w:pPr>
        <w:widowControl/>
        <w:autoSpaceDE/>
        <w:autoSpaceDN/>
        <w:ind w:left="720"/>
        <w:contextualSpacing/>
        <w:jc w:val="both"/>
        <w:rPr>
          <w:ins w:id="1495" w:author="Emmanuel Thomas" w:date="2025-10-12T12:10:00Z" w16du:dateUtc="2025-10-12T10:10:00Z"/>
          <w:color w:val="808080" w:themeColor="background1" w:themeShade="80"/>
          <w:sz w:val="20"/>
          <w:szCs w:val="20"/>
          <w:lang w:val="en-GB" w:eastAsia="zh-CN"/>
        </w:rPr>
      </w:pPr>
      <w:ins w:id="1496" w:author="Emmanuel Thomas" w:date="2025-10-12T12:10:00Z" w16du:dateUtc="2025-10-12T10:10:00Z">
        <w:r w:rsidRPr="00983668">
          <w:rPr>
            <w:color w:val="808080" w:themeColor="background1" w:themeShade="80"/>
            <w:sz w:val="20"/>
            <w:szCs w:val="20"/>
            <w:lang w:val="en-GB" w:eastAsia="zh-CN"/>
          </w:rPr>
          <w:t xml:space="preserve">EXAMPLE 3 </w:t>
        </w:r>
      </w:ins>
    </w:p>
    <w:p w14:paraId="439815C7" w14:textId="77777777" w:rsidR="007B6D00" w:rsidRDefault="007B6D00" w:rsidP="007B6D00">
      <w:pPr>
        <w:widowControl/>
        <w:autoSpaceDE/>
        <w:autoSpaceDN/>
        <w:ind w:left="720"/>
        <w:contextualSpacing/>
        <w:jc w:val="both"/>
        <w:rPr>
          <w:ins w:id="1497" w:author="Emmanuel Thomas" w:date="2025-10-12T12:10:00Z" w16du:dateUtc="2025-10-12T10:10:00Z"/>
          <w:color w:val="808080" w:themeColor="background1" w:themeShade="80"/>
          <w:sz w:val="20"/>
          <w:szCs w:val="20"/>
          <w:lang w:eastAsia="zh-CN"/>
        </w:rPr>
      </w:pPr>
    </w:p>
    <w:p w14:paraId="3C884B09" w14:textId="77777777" w:rsidR="007B6D00" w:rsidRPr="00983668" w:rsidRDefault="007B6D00" w:rsidP="007B6D00">
      <w:pPr>
        <w:widowControl/>
        <w:autoSpaceDE/>
        <w:autoSpaceDN/>
        <w:ind w:left="720"/>
        <w:contextualSpacing/>
        <w:jc w:val="both"/>
        <w:rPr>
          <w:ins w:id="1498" w:author="Emmanuel Thomas" w:date="2025-10-12T12:10:00Z" w16du:dateUtc="2025-10-12T10:10:00Z"/>
          <w:rFonts w:ascii="Courier New" w:hAnsi="Courier New" w:cs="Courier New"/>
          <w:color w:val="808080" w:themeColor="background1" w:themeShade="80"/>
          <w:sz w:val="20"/>
          <w:szCs w:val="20"/>
          <w:lang w:eastAsia="zh-CN"/>
        </w:rPr>
      </w:pPr>
      <w:ins w:id="1499" w:author="Emmanuel Thomas" w:date="2025-10-12T12:10:00Z" w16du:dateUtc="2025-10-12T10:10:00Z">
        <w:r w:rsidRPr="00983668">
          <w:rPr>
            <w:rFonts w:ascii="Courier New" w:hAnsi="Courier New" w:cs="Courier New"/>
            <w:color w:val="808080" w:themeColor="background1" w:themeShade="80"/>
            <w:sz w:val="20"/>
            <w:szCs w:val="20"/>
            <w:lang w:eastAsia="zh-CN"/>
          </w:rPr>
          <w:t>class Looped {</w:t>
        </w:r>
      </w:ins>
    </w:p>
    <w:p w14:paraId="53B366A5" w14:textId="77777777" w:rsidR="007B6D00" w:rsidRPr="00983668" w:rsidRDefault="007B6D00" w:rsidP="007B6D00">
      <w:pPr>
        <w:widowControl/>
        <w:autoSpaceDE/>
        <w:autoSpaceDN/>
        <w:ind w:left="720"/>
        <w:contextualSpacing/>
        <w:jc w:val="both"/>
        <w:rPr>
          <w:ins w:id="1500" w:author="Emmanuel Thomas" w:date="2025-10-12T12:10:00Z" w16du:dateUtc="2025-10-12T10:10:00Z"/>
          <w:rFonts w:ascii="Courier New" w:hAnsi="Courier New" w:cs="Courier New"/>
          <w:color w:val="808080" w:themeColor="background1" w:themeShade="80"/>
          <w:sz w:val="20"/>
          <w:szCs w:val="20"/>
          <w:lang w:eastAsia="zh-CN"/>
        </w:rPr>
      </w:pPr>
      <w:ins w:id="1501"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int(4) count;</w:t>
        </w:r>
      </w:ins>
    </w:p>
    <w:p w14:paraId="2475A1A2" w14:textId="77777777" w:rsidR="007B6D00" w:rsidRPr="00983668" w:rsidRDefault="007B6D00" w:rsidP="007B6D00">
      <w:pPr>
        <w:widowControl/>
        <w:autoSpaceDE/>
        <w:autoSpaceDN/>
        <w:ind w:left="720"/>
        <w:contextualSpacing/>
        <w:jc w:val="both"/>
        <w:rPr>
          <w:ins w:id="1502" w:author="Emmanuel Thomas" w:date="2025-10-12T12:10:00Z" w16du:dateUtc="2025-10-12T10:10:00Z"/>
          <w:rFonts w:ascii="Courier New" w:hAnsi="Courier New" w:cs="Courier New"/>
          <w:color w:val="808080" w:themeColor="background1" w:themeShade="80"/>
          <w:sz w:val="20"/>
          <w:szCs w:val="20"/>
          <w:lang w:eastAsia="zh-CN"/>
        </w:rPr>
      </w:pPr>
      <w:ins w:id="1503"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computed int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w:t>
        </w:r>
      </w:ins>
    </w:p>
    <w:p w14:paraId="4FC68796" w14:textId="77777777" w:rsidR="007B6D00" w:rsidRPr="00983668" w:rsidRDefault="007B6D00" w:rsidP="007B6D00">
      <w:pPr>
        <w:widowControl/>
        <w:autoSpaceDE/>
        <w:autoSpaceDN/>
        <w:ind w:left="720"/>
        <w:contextualSpacing/>
        <w:jc w:val="both"/>
        <w:rPr>
          <w:ins w:id="1504" w:author="Emmanuel Thomas" w:date="2025-10-12T12:10:00Z" w16du:dateUtc="2025-10-12T10:10:00Z"/>
          <w:rFonts w:ascii="Courier New" w:hAnsi="Courier New" w:cs="Courier New"/>
          <w:color w:val="808080" w:themeColor="background1" w:themeShade="80"/>
          <w:sz w:val="20"/>
          <w:szCs w:val="20"/>
          <w:lang w:eastAsia="zh-CN"/>
        </w:rPr>
      </w:pPr>
      <w:ins w:id="1505"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for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xml:space="preserve"> = 0;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xml:space="preserve"> &lt; count;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w:t>
        </w:r>
      </w:ins>
    </w:p>
    <w:p w14:paraId="0E4C6721" w14:textId="77777777" w:rsidR="007B6D00" w:rsidRPr="00983668" w:rsidRDefault="007B6D00" w:rsidP="007B6D00">
      <w:pPr>
        <w:widowControl/>
        <w:autoSpaceDE/>
        <w:autoSpaceDN/>
        <w:ind w:left="720"/>
        <w:contextualSpacing/>
        <w:jc w:val="both"/>
        <w:rPr>
          <w:ins w:id="1506" w:author="Emmanuel Thomas" w:date="2025-10-12T12:10:00Z" w16du:dateUtc="2025-10-12T10:10:00Z"/>
          <w:rFonts w:ascii="Courier New" w:hAnsi="Courier New" w:cs="Courier New"/>
          <w:color w:val="808080" w:themeColor="background1" w:themeShade="80"/>
          <w:sz w:val="20"/>
          <w:szCs w:val="20"/>
          <w:lang w:eastAsia="zh-CN"/>
        </w:rPr>
      </w:pPr>
      <w:ins w:id="1507"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int(8) offset;    // if count &gt; 1 an error condition will occur as</w:t>
        </w:r>
      </w:ins>
    </w:p>
    <w:p w14:paraId="241D041A" w14:textId="77777777" w:rsidR="007B6D00" w:rsidRPr="00983668" w:rsidRDefault="007B6D00" w:rsidP="007B6D00">
      <w:pPr>
        <w:widowControl/>
        <w:autoSpaceDE/>
        <w:autoSpaceDN/>
        <w:ind w:left="720"/>
        <w:contextualSpacing/>
        <w:jc w:val="both"/>
        <w:rPr>
          <w:ins w:id="1508" w:author="Emmanuel Thomas" w:date="2025-10-12T12:10:00Z" w16du:dateUtc="2025-10-12T10:10:00Z"/>
          <w:rFonts w:ascii="Courier New" w:hAnsi="Courier New" w:cs="Courier New"/>
          <w:color w:val="808080" w:themeColor="background1" w:themeShade="80"/>
          <w:sz w:val="20"/>
          <w:szCs w:val="20"/>
          <w:lang w:eastAsia="zh-CN"/>
        </w:rPr>
      </w:pPr>
      <w:ins w:id="1509"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    offset is redefined</w:t>
        </w:r>
      </w:ins>
    </w:p>
    <w:p w14:paraId="08332C3F" w14:textId="77777777" w:rsidR="007B6D00" w:rsidRPr="00983668" w:rsidRDefault="007B6D00" w:rsidP="007B6D00">
      <w:pPr>
        <w:widowControl/>
        <w:autoSpaceDE/>
        <w:autoSpaceDN/>
        <w:ind w:left="720"/>
        <w:contextualSpacing/>
        <w:jc w:val="both"/>
        <w:rPr>
          <w:ins w:id="1510" w:author="Emmanuel Thomas" w:date="2025-10-12T12:10:00Z" w16du:dateUtc="2025-10-12T10:10:00Z"/>
          <w:rFonts w:ascii="Courier New" w:hAnsi="Courier New" w:cs="Courier New"/>
          <w:color w:val="808080" w:themeColor="background1" w:themeShade="80"/>
          <w:sz w:val="20"/>
          <w:szCs w:val="20"/>
          <w:lang w:eastAsia="zh-CN"/>
        </w:rPr>
      </w:pPr>
      <w:ins w:id="1511"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int(4) vertex[2]; // if count &gt; 1 an error condition will occur as</w:t>
        </w:r>
      </w:ins>
    </w:p>
    <w:p w14:paraId="2E351559" w14:textId="77777777" w:rsidR="007B6D00" w:rsidRPr="00983668" w:rsidRDefault="007B6D00" w:rsidP="007B6D00">
      <w:pPr>
        <w:widowControl/>
        <w:autoSpaceDE/>
        <w:autoSpaceDN/>
        <w:ind w:left="720"/>
        <w:contextualSpacing/>
        <w:jc w:val="both"/>
        <w:rPr>
          <w:ins w:id="1512" w:author="Emmanuel Thomas" w:date="2025-10-12T12:10:00Z" w16du:dateUtc="2025-10-12T10:10:00Z"/>
          <w:rFonts w:ascii="Courier New" w:hAnsi="Courier New" w:cs="Courier New"/>
          <w:color w:val="808080" w:themeColor="background1" w:themeShade="80"/>
          <w:sz w:val="20"/>
          <w:szCs w:val="20"/>
          <w:lang w:eastAsia="zh-CN"/>
        </w:rPr>
      </w:pPr>
      <w:ins w:id="1513"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    vertex is redefined  </w:t>
        </w:r>
      </w:ins>
    </w:p>
    <w:p w14:paraId="4580D478" w14:textId="77777777" w:rsidR="007B6D00" w:rsidRPr="00983668" w:rsidRDefault="007B6D00" w:rsidP="007B6D00">
      <w:pPr>
        <w:widowControl/>
        <w:autoSpaceDE/>
        <w:autoSpaceDN/>
        <w:ind w:left="720"/>
        <w:contextualSpacing/>
        <w:jc w:val="both"/>
        <w:rPr>
          <w:ins w:id="1514" w:author="Emmanuel Thomas" w:date="2025-10-12T12:10:00Z" w16du:dateUtc="2025-10-12T10:10:00Z"/>
          <w:rFonts w:ascii="Courier New" w:hAnsi="Courier New" w:cs="Courier New"/>
          <w:color w:val="808080" w:themeColor="background1" w:themeShade="80"/>
          <w:sz w:val="20"/>
          <w:szCs w:val="20"/>
          <w:lang w:eastAsia="zh-CN"/>
        </w:rPr>
      </w:pPr>
      <w:ins w:id="1515"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w:t>
        </w:r>
      </w:ins>
    </w:p>
    <w:p w14:paraId="7A63D0F6" w14:textId="77777777" w:rsidR="007B6D00" w:rsidRPr="00983668" w:rsidRDefault="007B6D00" w:rsidP="007B6D00">
      <w:pPr>
        <w:widowControl/>
        <w:autoSpaceDE/>
        <w:autoSpaceDN/>
        <w:ind w:left="720"/>
        <w:contextualSpacing/>
        <w:jc w:val="both"/>
        <w:rPr>
          <w:ins w:id="1516" w:author="Emmanuel Thomas" w:date="2025-10-12T12:10:00Z" w16du:dateUtc="2025-10-12T10:10:00Z"/>
          <w:rFonts w:ascii="Courier New" w:hAnsi="Courier New" w:cs="Courier New"/>
          <w:color w:val="808080" w:themeColor="background1" w:themeShade="80"/>
          <w:sz w:val="20"/>
          <w:szCs w:val="20"/>
          <w:lang w:eastAsia="zh-CN"/>
        </w:rPr>
      </w:pPr>
      <w:ins w:id="1517" w:author="Emmanuel Thomas" w:date="2025-10-12T12:10:00Z" w16du:dateUtc="2025-10-12T10:10:00Z">
        <w:r w:rsidRPr="00983668">
          <w:rPr>
            <w:rFonts w:ascii="Courier New" w:hAnsi="Courier New" w:cs="Courier New"/>
            <w:color w:val="808080" w:themeColor="background1" w:themeShade="80"/>
            <w:sz w:val="20"/>
            <w:szCs w:val="20"/>
            <w:lang w:eastAsia="zh-CN"/>
          </w:rPr>
          <w:t>}</w:t>
        </w:r>
      </w:ins>
    </w:p>
    <w:p w14:paraId="6254779C" w14:textId="77777777" w:rsidR="007B6D00" w:rsidRPr="00983668" w:rsidRDefault="007B6D00" w:rsidP="007B6D00">
      <w:pPr>
        <w:widowControl/>
        <w:autoSpaceDE/>
        <w:autoSpaceDN/>
        <w:ind w:left="720"/>
        <w:contextualSpacing/>
        <w:jc w:val="both"/>
        <w:rPr>
          <w:ins w:id="1518" w:author="Emmanuel Thomas" w:date="2025-10-12T12:10:00Z" w16du:dateUtc="2025-10-12T10:10:00Z"/>
          <w:rFonts w:ascii="Courier New" w:hAnsi="Courier New" w:cs="Courier New"/>
          <w:color w:val="808080" w:themeColor="background1" w:themeShade="80"/>
          <w:sz w:val="20"/>
          <w:szCs w:val="20"/>
          <w:lang w:eastAsia="zh-CN"/>
        </w:rPr>
      </w:pPr>
    </w:p>
    <w:p w14:paraId="5D7D7A74" w14:textId="77777777" w:rsidR="007B6D00" w:rsidRPr="00983668" w:rsidRDefault="007B6D00" w:rsidP="007B6D00">
      <w:pPr>
        <w:widowControl/>
        <w:autoSpaceDE/>
        <w:autoSpaceDN/>
        <w:ind w:left="720"/>
        <w:contextualSpacing/>
        <w:jc w:val="both"/>
        <w:rPr>
          <w:ins w:id="1519" w:author="Emmanuel Thomas" w:date="2025-10-12T12:10:00Z" w16du:dateUtc="2025-10-12T10:10:00Z"/>
          <w:rFonts w:ascii="Courier New" w:hAnsi="Courier New" w:cs="Courier New"/>
          <w:color w:val="808080" w:themeColor="background1" w:themeShade="80"/>
          <w:sz w:val="20"/>
          <w:szCs w:val="20"/>
          <w:lang w:eastAsia="zh-CN"/>
        </w:rPr>
      </w:pPr>
      <w:ins w:id="1520" w:author="Emmanuel Thomas" w:date="2025-10-12T12:10:00Z" w16du:dateUtc="2025-10-12T10:10:00Z">
        <w:r w:rsidRPr="00983668">
          <w:rPr>
            <w:rFonts w:ascii="Courier New" w:hAnsi="Courier New" w:cs="Courier New"/>
            <w:color w:val="808080" w:themeColor="background1" w:themeShade="80"/>
            <w:sz w:val="20"/>
            <w:szCs w:val="20"/>
            <w:lang w:eastAsia="zh-CN"/>
          </w:rPr>
          <w:lastRenderedPageBreak/>
          <w:t xml:space="preserve">Looped </w:t>
        </w:r>
        <w:proofErr w:type="spellStart"/>
        <w:r w:rsidRPr="00983668">
          <w:rPr>
            <w:rFonts w:ascii="Courier New" w:hAnsi="Courier New" w:cs="Courier New"/>
            <w:color w:val="808080" w:themeColor="background1" w:themeShade="80"/>
            <w:sz w:val="20"/>
            <w:szCs w:val="20"/>
            <w:lang w:eastAsia="zh-CN"/>
          </w:rPr>
          <w:t>looped</w:t>
        </w:r>
        <w:proofErr w:type="spellEnd"/>
        <w:r w:rsidRPr="00983668">
          <w:rPr>
            <w:rFonts w:ascii="Courier New" w:hAnsi="Courier New" w:cs="Courier New"/>
            <w:color w:val="808080" w:themeColor="background1" w:themeShade="80"/>
            <w:sz w:val="20"/>
            <w:szCs w:val="20"/>
            <w:lang w:eastAsia="zh-CN"/>
          </w:rPr>
          <w:t>;</w:t>
        </w:r>
      </w:ins>
    </w:p>
    <w:p w14:paraId="31CFABBA" w14:textId="77777777" w:rsidR="007B6D00" w:rsidRPr="00983668" w:rsidRDefault="007B6D00" w:rsidP="007B6D00">
      <w:pPr>
        <w:widowControl/>
        <w:autoSpaceDE/>
        <w:autoSpaceDN/>
        <w:ind w:left="720"/>
        <w:contextualSpacing/>
        <w:jc w:val="both"/>
        <w:rPr>
          <w:ins w:id="1521" w:author="Emmanuel Thomas" w:date="2025-10-12T12:10:00Z" w16du:dateUtc="2025-10-12T10:10:00Z"/>
          <w:color w:val="808080" w:themeColor="background1" w:themeShade="80"/>
          <w:sz w:val="20"/>
          <w:szCs w:val="20"/>
          <w:lang w:eastAsia="zh-CN"/>
        </w:rPr>
      </w:pPr>
    </w:p>
    <w:p w14:paraId="06FBD484" w14:textId="77777777" w:rsidR="007B6D00" w:rsidRPr="00983668" w:rsidRDefault="007B6D00" w:rsidP="007B6D00">
      <w:pPr>
        <w:widowControl/>
        <w:autoSpaceDE/>
        <w:autoSpaceDN/>
        <w:ind w:left="720"/>
        <w:contextualSpacing/>
        <w:jc w:val="both"/>
        <w:rPr>
          <w:ins w:id="1522" w:author="Emmanuel Thomas" w:date="2025-10-12T12:10:00Z" w16du:dateUtc="2025-10-12T10:10:00Z"/>
          <w:color w:val="808080" w:themeColor="background1" w:themeShade="80"/>
          <w:sz w:val="20"/>
          <w:szCs w:val="20"/>
          <w:lang w:val="en-GB" w:eastAsia="zh-CN"/>
        </w:rPr>
      </w:pPr>
      <w:ins w:id="1523" w:author="Emmanuel Thomas" w:date="2025-10-12T12:10:00Z" w16du:dateUtc="2025-10-12T10:10:00Z">
        <w:r w:rsidRPr="00983668">
          <w:rPr>
            <w:color w:val="808080" w:themeColor="background1" w:themeShade="80"/>
            <w:sz w:val="20"/>
            <w:szCs w:val="20"/>
            <w:lang w:val="en-GB" w:eastAsia="zh-CN"/>
          </w:rPr>
          <w:t>If such loop-based variable population is required, it is preferred to use partial arrays. Partial array parsed variables may be defined within the body of a loop as effectively these are accessing specific elements within a single defined array. For example:</w:t>
        </w:r>
      </w:ins>
    </w:p>
    <w:p w14:paraId="06148C8C" w14:textId="77777777" w:rsidR="007B6D00" w:rsidRDefault="007B6D00" w:rsidP="007B6D00">
      <w:pPr>
        <w:widowControl/>
        <w:autoSpaceDE/>
        <w:autoSpaceDN/>
        <w:ind w:left="720"/>
        <w:contextualSpacing/>
        <w:jc w:val="both"/>
        <w:rPr>
          <w:ins w:id="1524" w:author="Emmanuel Thomas" w:date="2025-10-12T12:10:00Z" w16du:dateUtc="2025-10-12T10:10:00Z"/>
          <w:color w:val="808080" w:themeColor="background1" w:themeShade="80"/>
          <w:sz w:val="20"/>
          <w:szCs w:val="20"/>
          <w:lang w:val="en-GB" w:eastAsia="zh-CN"/>
        </w:rPr>
      </w:pPr>
    </w:p>
    <w:p w14:paraId="5D607A00" w14:textId="77777777" w:rsidR="007B6D00" w:rsidRPr="00983668" w:rsidRDefault="007B6D00" w:rsidP="007B6D00">
      <w:pPr>
        <w:widowControl/>
        <w:autoSpaceDE/>
        <w:autoSpaceDN/>
        <w:ind w:left="720"/>
        <w:contextualSpacing/>
        <w:jc w:val="both"/>
        <w:rPr>
          <w:ins w:id="1525" w:author="Emmanuel Thomas" w:date="2025-10-12T12:10:00Z" w16du:dateUtc="2025-10-12T10:10:00Z"/>
          <w:color w:val="808080" w:themeColor="background1" w:themeShade="80"/>
          <w:sz w:val="20"/>
          <w:szCs w:val="20"/>
          <w:lang w:val="en-GB" w:eastAsia="zh-CN"/>
        </w:rPr>
      </w:pPr>
      <w:ins w:id="1526" w:author="Emmanuel Thomas" w:date="2025-10-12T12:10:00Z" w16du:dateUtc="2025-10-12T10:10:00Z">
        <w:r w:rsidRPr="00983668">
          <w:rPr>
            <w:color w:val="808080" w:themeColor="background1" w:themeShade="80"/>
            <w:sz w:val="20"/>
            <w:szCs w:val="20"/>
            <w:lang w:val="en-GB" w:eastAsia="zh-CN"/>
          </w:rPr>
          <w:t xml:space="preserve">EXAMPLE 4 </w:t>
        </w:r>
      </w:ins>
    </w:p>
    <w:p w14:paraId="5935331B" w14:textId="77777777" w:rsidR="007B6D00" w:rsidRDefault="007B6D00" w:rsidP="007B6D00">
      <w:pPr>
        <w:widowControl/>
        <w:autoSpaceDE/>
        <w:autoSpaceDN/>
        <w:ind w:left="720"/>
        <w:contextualSpacing/>
        <w:jc w:val="both"/>
        <w:rPr>
          <w:ins w:id="1527" w:author="Emmanuel Thomas" w:date="2025-10-12T12:10:00Z" w16du:dateUtc="2025-10-12T10:10:00Z"/>
          <w:color w:val="808080" w:themeColor="background1" w:themeShade="80"/>
          <w:sz w:val="20"/>
          <w:szCs w:val="20"/>
          <w:lang w:eastAsia="zh-CN"/>
        </w:rPr>
      </w:pPr>
    </w:p>
    <w:p w14:paraId="68F67C3B" w14:textId="77777777" w:rsidR="007B6D00" w:rsidRPr="00983668" w:rsidRDefault="007B6D00" w:rsidP="007B6D00">
      <w:pPr>
        <w:widowControl/>
        <w:autoSpaceDE/>
        <w:autoSpaceDN/>
        <w:ind w:left="720"/>
        <w:contextualSpacing/>
        <w:jc w:val="both"/>
        <w:rPr>
          <w:ins w:id="1528" w:author="Emmanuel Thomas" w:date="2025-10-12T12:10:00Z" w16du:dateUtc="2025-10-12T10:10:00Z"/>
          <w:rFonts w:ascii="Courier New" w:hAnsi="Courier New" w:cs="Courier New"/>
          <w:color w:val="808080" w:themeColor="background1" w:themeShade="80"/>
          <w:sz w:val="20"/>
          <w:szCs w:val="20"/>
          <w:lang w:eastAsia="zh-CN"/>
        </w:rPr>
      </w:pPr>
      <w:ins w:id="1529" w:author="Emmanuel Thomas" w:date="2025-10-12T12:10:00Z" w16du:dateUtc="2025-10-12T10:10:00Z">
        <w:r w:rsidRPr="00983668">
          <w:rPr>
            <w:rFonts w:ascii="Courier New" w:hAnsi="Courier New" w:cs="Courier New"/>
            <w:color w:val="808080" w:themeColor="background1" w:themeShade="80"/>
            <w:sz w:val="20"/>
            <w:szCs w:val="20"/>
            <w:lang w:eastAsia="zh-CN"/>
          </w:rPr>
          <w:t>class Looped {</w:t>
        </w:r>
      </w:ins>
    </w:p>
    <w:p w14:paraId="5308D313" w14:textId="77777777" w:rsidR="007B6D00" w:rsidRPr="00983668" w:rsidRDefault="007B6D00" w:rsidP="007B6D00">
      <w:pPr>
        <w:widowControl/>
        <w:autoSpaceDE/>
        <w:autoSpaceDN/>
        <w:ind w:left="720"/>
        <w:contextualSpacing/>
        <w:jc w:val="both"/>
        <w:rPr>
          <w:ins w:id="1530" w:author="Emmanuel Thomas" w:date="2025-10-12T12:10:00Z" w16du:dateUtc="2025-10-12T10:10:00Z"/>
          <w:rFonts w:ascii="Courier New" w:hAnsi="Courier New" w:cs="Courier New"/>
          <w:color w:val="808080" w:themeColor="background1" w:themeShade="80"/>
          <w:sz w:val="20"/>
          <w:szCs w:val="20"/>
          <w:lang w:eastAsia="zh-CN"/>
        </w:rPr>
      </w:pPr>
      <w:ins w:id="1531"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int(4) count;</w:t>
        </w:r>
      </w:ins>
    </w:p>
    <w:p w14:paraId="14967278" w14:textId="77777777" w:rsidR="007B6D00" w:rsidRPr="00983668" w:rsidRDefault="007B6D00" w:rsidP="007B6D00">
      <w:pPr>
        <w:widowControl/>
        <w:autoSpaceDE/>
        <w:autoSpaceDN/>
        <w:ind w:left="720"/>
        <w:contextualSpacing/>
        <w:jc w:val="both"/>
        <w:rPr>
          <w:ins w:id="1532" w:author="Emmanuel Thomas" w:date="2025-10-12T12:10:00Z" w16du:dateUtc="2025-10-12T10:10:00Z"/>
          <w:rFonts w:ascii="Courier New" w:hAnsi="Courier New" w:cs="Courier New"/>
          <w:color w:val="808080" w:themeColor="background1" w:themeShade="80"/>
          <w:sz w:val="20"/>
          <w:szCs w:val="20"/>
          <w:lang w:eastAsia="zh-CN"/>
        </w:rPr>
      </w:pPr>
      <w:ins w:id="1533"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computed int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w:t>
        </w:r>
      </w:ins>
    </w:p>
    <w:p w14:paraId="6AB23504" w14:textId="77777777" w:rsidR="007B6D00" w:rsidRPr="00983668" w:rsidRDefault="007B6D00" w:rsidP="007B6D00">
      <w:pPr>
        <w:widowControl/>
        <w:autoSpaceDE/>
        <w:autoSpaceDN/>
        <w:ind w:left="720"/>
        <w:contextualSpacing/>
        <w:jc w:val="both"/>
        <w:rPr>
          <w:ins w:id="1534" w:author="Emmanuel Thomas" w:date="2025-10-12T12:10:00Z" w16du:dateUtc="2025-10-12T10:10:00Z"/>
          <w:rFonts w:ascii="Courier New" w:hAnsi="Courier New" w:cs="Courier New"/>
          <w:color w:val="808080" w:themeColor="background1" w:themeShade="80"/>
          <w:sz w:val="20"/>
          <w:szCs w:val="20"/>
          <w:lang w:eastAsia="zh-CN"/>
        </w:rPr>
      </w:pPr>
      <w:ins w:id="1535"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for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xml:space="preserve"> = 0;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xml:space="preserve"> &lt; count; </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 {</w:t>
        </w:r>
      </w:ins>
    </w:p>
    <w:p w14:paraId="51A8C8F9" w14:textId="77777777" w:rsidR="007B6D00" w:rsidRPr="00983668" w:rsidRDefault="007B6D00" w:rsidP="007B6D00">
      <w:pPr>
        <w:widowControl/>
        <w:autoSpaceDE/>
        <w:autoSpaceDN/>
        <w:ind w:left="720"/>
        <w:contextualSpacing/>
        <w:jc w:val="both"/>
        <w:rPr>
          <w:ins w:id="1536" w:author="Emmanuel Thomas" w:date="2025-10-12T12:10:00Z" w16du:dateUtc="2025-10-12T10:10:00Z"/>
          <w:rFonts w:ascii="Courier New" w:hAnsi="Courier New" w:cs="Courier New"/>
          <w:color w:val="808080" w:themeColor="background1" w:themeShade="80"/>
          <w:sz w:val="20"/>
          <w:szCs w:val="20"/>
          <w:lang w:eastAsia="zh-CN"/>
        </w:rPr>
      </w:pPr>
      <w:ins w:id="1537"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int(8) offsets[[</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w:t>
        </w:r>
      </w:ins>
    </w:p>
    <w:p w14:paraId="5332CF39" w14:textId="77777777" w:rsidR="007B6D00" w:rsidRPr="00983668" w:rsidRDefault="007B6D00" w:rsidP="007B6D00">
      <w:pPr>
        <w:widowControl/>
        <w:autoSpaceDE/>
        <w:autoSpaceDN/>
        <w:ind w:left="720"/>
        <w:contextualSpacing/>
        <w:jc w:val="both"/>
        <w:rPr>
          <w:ins w:id="1538" w:author="Emmanuel Thomas" w:date="2025-10-12T12:10:00Z" w16du:dateUtc="2025-10-12T10:10:00Z"/>
          <w:rFonts w:ascii="Courier New" w:hAnsi="Courier New" w:cs="Courier New"/>
          <w:color w:val="808080" w:themeColor="background1" w:themeShade="80"/>
          <w:sz w:val="20"/>
          <w:szCs w:val="20"/>
          <w:lang w:eastAsia="zh-CN"/>
        </w:rPr>
      </w:pPr>
      <w:ins w:id="1539"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int(4) vertices[[</w:t>
        </w:r>
        <w:proofErr w:type="spellStart"/>
        <w:r w:rsidRPr="00983668">
          <w:rPr>
            <w:rFonts w:ascii="Courier New" w:hAnsi="Courier New" w:cs="Courier New"/>
            <w:color w:val="808080" w:themeColor="background1" w:themeShade="80"/>
            <w:sz w:val="20"/>
            <w:szCs w:val="20"/>
            <w:lang w:eastAsia="zh-CN"/>
          </w:rPr>
          <w:t>i</w:t>
        </w:r>
        <w:proofErr w:type="spellEnd"/>
        <w:r w:rsidRPr="00983668">
          <w:rPr>
            <w:rFonts w:ascii="Courier New" w:hAnsi="Courier New" w:cs="Courier New"/>
            <w:color w:val="808080" w:themeColor="background1" w:themeShade="80"/>
            <w:sz w:val="20"/>
            <w:szCs w:val="20"/>
            <w:lang w:eastAsia="zh-CN"/>
          </w:rPr>
          <w:t>]][2];</w:t>
        </w:r>
      </w:ins>
    </w:p>
    <w:p w14:paraId="5F44A495" w14:textId="77777777" w:rsidR="007B6D00" w:rsidRPr="00983668" w:rsidRDefault="007B6D00" w:rsidP="007B6D00">
      <w:pPr>
        <w:widowControl/>
        <w:autoSpaceDE/>
        <w:autoSpaceDN/>
        <w:ind w:left="720"/>
        <w:contextualSpacing/>
        <w:jc w:val="both"/>
        <w:rPr>
          <w:ins w:id="1540" w:author="Emmanuel Thomas" w:date="2025-10-12T12:10:00Z" w16du:dateUtc="2025-10-12T10:10:00Z"/>
          <w:rFonts w:ascii="Courier New" w:hAnsi="Courier New" w:cs="Courier New"/>
          <w:color w:val="808080" w:themeColor="background1" w:themeShade="80"/>
          <w:sz w:val="20"/>
          <w:szCs w:val="20"/>
          <w:lang w:eastAsia="zh-CN"/>
        </w:rPr>
      </w:pPr>
      <w:ins w:id="1541"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w:t>
        </w:r>
      </w:ins>
    </w:p>
    <w:p w14:paraId="676AD107" w14:textId="77777777" w:rsidR="007B6D00" w:rsidRPr="00983668" w:rsidRDefault="007B6D00" w:rsidP="007B6D00">
      <w:pPr>
        <w:widowControl/>
        <w:autoSpaceDE/>
        <w:autoSpaceDN/>
        <w:ind w:left="720"/>
        <w:contextualSpacing/>
        <w:jc w:val="both"/>
        <w:rPr>
          <w:ins w:id="1542" w:author="Emmanuel Thomas" w:date="2025-10-12T12:10:00Z" w16du:dateUtc="2025-10-12T10:10:00Z"/>
          <w:rFonts w:ascii="Courier New" w:hAnsi="Courier New" w:cs="Courier New"/>
          <w:color w:val="808080" w:themeColor="background1" w:themeShade="80"/>
          <w:sz w:val="20"/>
          <w:szCs w:val="20"/>
          <w:lang w:eastAsia="zh-CN"/>
        </w:rPr>
      </w:pPr>
      <w:ins w:id="1543" w:author="Emmanuel Thomas" w:date="2025-10-12T12:10:00Z" w16du:dateUtc="2025-10-12T10:10:00Z">
        <w:r w:rsidRPr="00983668">
          <w:rPr>
            <w:rFonts w:ascii="Courier New" w:hAnsi="Courier New" w:cs="Courier New"/>
            <w:color w:val="808080" w:themeColor="background1" w:themeShade="80"/>
            <w:sz w:val="20"/>
            <w:szCs w:val="20"/>
            <w:lang w:eastAsia="zh-CN"/>
          </w:rPr>
          <w:t>}</w:t>
        </w:r>
      </w:ins>
    </w:p>
    <w:p w14:paraId="07E1DEC6" w14:textId="77777777" w:rsidR="007B6D00" w:rsidRPr="00983668" w:rsidRDefault="007B6D00" w:rsidP="007B6D00">
      <w:pPr>
        <w:widowControl/>
        <w:autoSpaceDE/>
        <w:autoSpaceDN/>
        <w:ind w:left="720"/>
        <w:contextualSpacing/>
        <w:jc w:val="both"/>
        <w:rPr>
          <w:ins w:id="1544" w:author="Emmanuel Thomas" w:date="2025-10-12T12:10:00Z" w16du:dateUtc="2025-10-12T10:10:00Z"/>
          <w:rFonts w:ascii="Courier New" w:hAnsi="Courier New" w:cs="Courier New"/>
          <w:color w:val="808080" w:themeColor="background1" w:themeShade="80"/>
          <w:sz w:val="20"/>
          <w:szCs w:val="20"/>
          <w:lang w:eastAsia="zh-CN"/>
        </w:rPr>
      </w:pPr>
    </w:p>
    <w:p w14:paraId="7F2C149D" w14:textId="77777777" w:rsidR="007B6D00" w:rsidRPr="00983668" w:rsidRDefault="007B6D00" w:rsidP="007B6D00">
      <w:pPr>
        <w:widowControl/>
        <w:autoSpaceDE/>
        <w:autoSpaceDN/>
        <w:ind w:left="720"/>
        <w:contextualSpacing/>
        <w:jc w:val="both"/>
        <w:rPr>
          <w:ins w:id="1545" w:author="Emmanuel Thomas" w:date="2025-10-12T12:10:00Z" w16du:dateUtc="2025-10-12T10:10:00Z"/>
          <w:rFonts w:ascii="Courier New" w:hAnsi="Courier New" w:cs="Courier New"/>
          <w:color w:val="808080" w:themeColor="background1" w:themeShade="80"/>
          <w:sz w:val="20"/>
          <w:szCs w:val="20"/>
          <w:lang w:eastAsia="zh-CN"/>
        </w:rPr>
      </w:pPr>
      <w:ins w:id="1546"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Looped </w:t>
        </w:r>
        <w:proofErr w:type="spellStart"/>
        <w:r w:rsidRPr="00983668">
          <w:rPr>
            <w:rFonts w:ascii="Courier New" w:hAnsi="Courier New" w:cs="Courier New"/>
            <w:color w:val="808080" w:themeColor="background1" w:themeShade="80"/>
            <w:sz w:val="20"/>
            <w:szCs w:val="20"/>
            <w:lang w:eastAsia="zh-CN"/>
          </w:rPr>
          <w:t>looped</w:t>
        </w:r>
        <w:proofErr w:type="spellEnd"/>
        <w:r w:rsidRPr="00983668">
          <w:rPr>
            <w:rFonts w:ascii="Courier New" w:hAnsi="Courier New" w:cs="Courier New"/>
            <w:color w:val="808080" w:themeColor="background1" w:themeShade="80"/>
            <w:sz w:val="20"/>
            <w:szCs w:val="20"/>
            <w:lang w:eastAsia="zh-CN"/>
          </w:rPr>
          <w:t>;</w:t>
        </w:r>
      </w:ins>
    </w:p>
    <w:p w14:paraId="591FBE33" w14:textId="77777777" w:rsidR="007B6D00" w:rsidRPr="00983668" w:rsidRDefault="007B6D00" w:rsidP="007B6D00">
      <w:pPr>
        <w:widowControl/>
        <w:autoSpaceDE/>
        <w:autoSpaceDN/>
        <w:ind w:left="720"/>
        <w:contextualSpacing/>
        <w:jc w:val="both"/>
        <w:rPr>
          <w:ins w:id="1547" w:author="Emmanuel Thomas" w:date="2025-10-12T12:10:00Z" w16du:dateUtc="2025-10-12T10:10:00Z"/>
          <w:rFonts w:ascii="Courier New" w:hAnsi="Courier New" w:cs="Courier New"/>
          <w:color w:val="808080" w:themeColor="background1" w:themeShade="80"/>
          <w:sz w:val="20"/>
          <w:szCs w:val="20"/>
          <w:lang w:eastAsia="zh-CN"/>
        </w:rPr>
      </w:pPr>
    </w:p>
    <w:p w14:paraId="31D08B69" w14:textId="77777777" w:rsidR="007B6D00" w:rsidRPr="00983668" w:rsidRDefault="007B6D00" w:rsidP="007B6D00">
      <w:pPr>
        <w:widowControl/>
        <w:autoSpaceDE/>
        <w:autoSpaceDN/>
        <w:ind w:left="720"/>
        <w:contextualSpacing/>
        <w:jc w:val="both"/>
        <w:rPr>
          <w:ins w:id="1548" w:author="Emmanuel Thomas" w:date="2025-10-12T12:10:00Z" w16du:dateUtc="2025-10-12T10:10:00Z"/>
          <w:rFonts w:ascii="Courier New" w:hAnsi="Courier New" w:cs="Courier New"/>
          <w:color w:val="808080" w:themeColor="background1" w:themeShade="80"/>
          <w:sz w:val="20"/>
          <w:szCs w:val="20"/>
          <w:lang w:eastAsia="zh-CN"/>
        </w:rPr>
      </w:pPr>
      <w:ins w:id="1549"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here, </w:t>
        </w:r>
        <w:proofErr w:type="spellStart"/>
        <w:r w:rsidRPr="00983668">
          <w:rPr>
            <w:rFonts w:ascii="Courier New" w:hAnsi="Courier New" w:cs="Courier New"/>
            <w:color w:val="808080" w:themeColor="background1" w:themeShade="80"/>
            <w:sz w:val="20"/>
            <w:szCs w:val="20"/>
            <w:lang w:eastAsia="zh-CN"/>
          </w:rPr>
          <w:t>looped.offsets</w:t>
        </w:r>
        <w:proofErr w:type="spellEnd"/>
        <w:r w:rsidRPr="00983668">
          <w:rPr>
            <w:rFonts w:ascii="Courier New" w:hAnsi="Courier New" w:cs="Courier New"/>
            <w:color w:val="808080" w:themeColor="background1" w:themeShade="80"/>
            <w:sz w:val="20"/>
            <w:szCs w:val="20"/>
            <w:lang w:eastAsia="zh-CN"/>
          </w:rPr>
          <w:t xml:space="preserve"> is an array with a size of </w:t>
        </w:r>
        <w:proofErr w:type="spellStart"/>
        <w:r w:rsidRPr="00983668">
          <w:rPr>
            <w:rFonts w:ascii="Courier New" w:hAnsi="Courier New" w:cs="Courier New"/>
            <w:color w:val="808080" w:themeColor="background1" w:themeShade="80"/>
            <w:sz w:val="20"/>
            <w:szCs w:val="20"/>
            <w:lang w:eastAsia="zh-CN"/>
          </w:rPr>
          <w:t>looped.count</w:t>
        </w:r>
        <w:proofErr w:type="spellEnd"/>
      </w:ins>
    </w:p>
    <w:p w14:paraId="28810FAA" w14:textId="77777777" w:rsidR="007B6D00" w:rsidRPr="00983668" w:rsidRDefault="007B6D00" w:rsidP="007B6D00">
      <w:pPr>
        <w:widowControl/>
        <w:autoSpaceDE/>
        <w:autoSpaceDN/>
        <w:ind w:left="720"/>
        <w:contextualSpacing/>
        <w:jc w:val="both"/>
        <w:rPr>
          <w:ins w:id="1550" w:author="Emmanuel Thomas" w:date="2025-10-12T12:10:00Z" w16du:dateUtc="2025-10-12T10:10:00Z"/>
          <w:rFonts w:ascii="Courier New" w:hAnsi="Courier New" w:cs="Courier New"/>
          <w:color w:val="808080" w:themeColor="background1" w:themeShade="80"/>
          <w:sz w:val="20"/>
          <w:szCs w:val="20"/>
          <w:lang w:eastAsia="zh-CN"/>
        </w:rPr>
      </w:pPr>
      <w:ins w:id="1551" w:author="Emmanuel Thomas" w:date="2025-10-12T12:10:00Z" w16du:dateUtc="2025-10-12T10:10:00Z">
        <w:r w:rsidRPr="00983668">
          <w:rPr>
            <w:rFonts w:ascii="Courier New" w:hAnsi="Courier New" w:cs="Courier New"/>
            <w:color w:val="808080" w:themeColor="background1" w:themeShade="80"/>
            <w:sz w:val="20"/>
            <w:szCs w:val="20"/>
            <w:lang w:eastAsia="zh-CN"/>
          </w:rPr>
          <w:t xml:space="preserve">// here, </w:t>
        </w:r>
        <w:proofErr w:type="spellStart"/>
        <w:r w:rsidRPr="00983668">
          <w:rPr>
            <w:rFonts w:ascii="Courier New" w:hAnsi="Courier New" w:cs="Courier New"/>
            <w:color w:val="808080" w:themeColor="background1" w:themeShade="80"/>
            <w:sz w:val="20"/>
            <w:szCs w:val="20"/>
            <w:lang w:eastAsia="zh-CN"/>
          </w:rPr>
          <w:t>looped.vertices</w:t>
        </w:r>
        <w:proofErr w:type="spellEnd"/>
        <w:r w:rsidRPr="00983668">
          <w:rPr>
            <w:rFonts w:ascii="Courier New" w:hAnsi="Courier New" w:cs="Courier New"/>
            <w:color w:val="808080" w:themeColor="background1" w:themeShade="80"/>
            <w:sz w:val="20"/>
            <w:szCs w:val="20"/>
            <w:lang w:eastAsia="zh-CN"/>
          </w:rPr>
          <w:t xml:space="preserve"> is a 2-dimensional array with sizes of looped.count,2</w:t>
        </w:r>
      </w:ins>
    </w:p>
    <w:p w14:paraId="7A42C266" w14:textId="77777777" w:rsidR="007B6D00" w:rsidRPr="00983668" w:rsidRDefault="007B6D00" w:rsidP="007B6D00">
      <w:pPr>
        <w:widowControl/>
        <w:autoSpaceDE/>
        <w:autoSpaceDN/>
        <w:contextualSpacing/>
        <w:jc w:val="both"/>
        <w:rPr>
          <w:ins w:id="1552" w:author="Emmanuel Thomas" w:date="2025-10-12T12:10:00Z" w16du:dateUtc="2025-10-12T10:10:00Z"/>
          <w:sz w:val="20"/>
          <w:szCs w:val="20"/>
          <w:lang w:eastAsia="zh-CN"/>
        </w:rPr>
      </w:pPr>
    </w:p>
    <w:p w14:paraId="6E28B47E" w14:textId="77777777" w:rsidR="007B6D00" w:rsidRDefault="007B6D00" w:rsidP="007B6D00">
      <w:pPr>
        <w:widowControl/>
        <w:autoSpaceDE/>
        <w:autoSpaceDN/>
        <w:contextualSpacing/>
        <w:jc w:val="both"/>
        <w:rPr>
          <w:ins w:id="1553" w:author="Emmanuel Thomas" w:date="2025-10-12T12:10:00Z" w16du:dateUtc="2025-10-12T10:10:00Z"/>
          <w:sz w:val="20"/>
          <w:szCs w:val="20"/>
          <w:lang w:val="en-GB" w:eastAsia="zh-CN"/>
        </w:rPr>
      </w:pPr>
      <w:ins w:id="1554" w:author="Emmanuel Thomas" w:date="2025-10-12T12:10:00Z" w16du:dateUtc="2025-10-12T10:10:00Z">
        <w:r>
          <w:rPr>
            <w:sz w:val="20"/>
            <w:szCs w:val="20"/>
            <w:lang w:val="en-GB" w:eastAsia="zh-CN"/>
          </w:rPr>
          <w:t>The main goal with these semantics in 14496-34 is to ensure a parsed value is always accessible. If parsed variables were to be re-defined, the previous parsed value would no longer be accessible or known. This does not align well with the concept of a parser having a “full picture” of the parsed bitstream.</w:t>
        </w:r>
      </w:ins>
    </w:p>
    <w:p w14:paraId="2AA14647" w14:textId="77777777" w:rsidR="007B6D00" w:rsidRDefault="007B6D00" w:rsidP="007B6D00">
      <w:pPr>
        <w:widowControl/>
        <w:autoSpaceDE/>
        <w:autoSpaceDN/>
        <w:contextualSpacing/>
        <w:jc w:val="both"/>
        <w:rPr>
          <w:ins w:id="1555" w:author="Emmanuel Thomas" w:date="2025-10-12T12:10:00Z" w16du:dateUtc="2025-10-12T10:10:00Z"/>
          <w:sz w:val="20"/>
          <w:szCs w:val="20"/>
          <w:lang w:val="en-GB" w:eastAsia="zh-CN"/>
        </w:rPr>
      </w:pPr>
    </w:p>
    <w:p w14:paraId="0811D90E" w14:textId="77777777" w:rsidR="007B6D00" w:rsidRDefault="007B6D00" w:rsidP="007B6D00">
      <w:pPr>
        <w:widowControl/>
        <w:autoSpaceDE/>
        <w:autoSpaceDN/>
        <w:contextualSpacing/>
        <w:jc w:val="both"/>
        <w:rPr>
          <w:ins w:id="1556" w:author="Emmanuel Thomas" w:date="2025-10-12T12:10:00Z" w16du:dateUtc="2025-10-12T10:10:00Z"/>
          <w:sz w:val="20"/>
          <w:szCs w:val="20"/>
          <w:lang w:val="en-GB" w:eastAsia="zh-CN"/>
        </w:rPr>
      </w:pPr>
      <w:ins w:id="1557" w:author="Emmanuel Thomas" w:date="2025-10-12T12:10:00Z" w16du:dateUtc="2025-10-12T10:10:00Z">
        <w:r>
          <w:rPr>
            <w:sz w:val="20"/>
            <w:szCs w:val="20"/>
            <w:lang w:val="en-GB" w:eastAsia="zh-CN"/>
          </w:rPr>
          <w:t xml:space="preserve">NOTE: As flow control may rely on parsed values, such re-definition scenarios may not be discernible until the bitstream is being parsed. Such scenarios are covered in the input document: </w:t>
        </w:r>
        <w:r w:rsidRPr="00AF5E57">
          <w:rPr>
            <w:b/>
            <w:bCs/>
            <w:sz w:val="20"/>
            <w:szCs w:val="20"/>
            <w:lang w:val="en-GB" w:eastAsia="zh-CN"/>
          </w:rPr>
          <w:t>m73968 [SDL] Addition of Usage Phases concept to ISO-IEC 14496-34</w:t>
        </w:r>
      </w:ins>
    </w:p>
    <w:p w14:paraId="2FC09799" w14:textId="77777777" w:rsidR="007B6D00" w:rsidRDefault="007B6D00" w:rsidP="007B6D00">
      <w:pPr>
        <w:widowControl/>
        <w:autoSpaceDE/>
        <w:autoSpaceDN/>
        <w:contextualSpacing/>
        <w:jc w:val="both"/>
        <w:rPr>
          <w:ins w:id="1558" w:author="Emmanuel Thomas" w:date="2025-10-12T12:10:00Z" w16du:dateUtc="2025-10-12T10:10:00Z"/>
          <w:sz w:val="20"/>
          <w:szCs w:val="20"/>
          <w:lang w:val="en-GB" w:eastAsia="zh-CN"/>
        </w:rPr>
      </w:pPr>
    </w:p>
    <w:p w14:paraId="0A849430" w14:textId="77777777" w:rsidR="007B6D00" w:rsidRDefault="007B6D00" w:rsidP="007B6D00">
      <w:pPr>
        <w:widowControl/>
        <w:autoSpaceDE/>
        <w:autoSpaceDN/>
        <w:contextualSpacing/>
        <w:jc w:val="both"/>
        <w:rPr>
          <w:ins w:id="1559" w:author="Emmanuel Thomas" w:date="2025-10-12T12:10:00Z" w16du:dateUtc="2025-10-12T10:10:00Z"/>
          <w:sz w:val="20"/>
          <w:szCs w:val="20"/>
          <w:lang w:val="en-GB" w:eastAsia="zh-CN"/>
        </w:rPr>
      </w:pPr>
      <w:ins w:id="1560" w:author="Emmanuel Thomas" w:date="2025-10-12T12:10:00Z" w16du:dateUtc="2025-10-12T10:10:00Z">
        <w:r>
          <w:rPr>
            <w:sz w:val="20"/>
            <w:szCs w:val="20"/>
            <w:lang w:val="en-GB" w:eastAsia="zh-CN"/>
          </w:rPr>
          <w:t xml:space="preserve">As mentioned earlier, the original intent of SDL was to allow re-definition of parsed variables (i.e. allow previously parsed values to no longer be accessible) and to prevent this on an ad-hoc basis via the usage of the </w:t>
        </w:r>
        <w:proofErr w:type="spellStart"/>
        <w:r w:rsidRPr="00AF5E57">
          <w:rPr>
            <w:rFonts w:ascii="Courier New" w:hAnsi="Courier New" w:cs="Courier New"/>
            <w:sz w:val="20"/>
            <w:szCs w:val="20"/>
            <w:lang w:val="en-GB" w:eastAsia="zh-CN"/>
          </w:rPr>
          <w:t>const</w:t>
        </w:r>
        <w:proofErr w:type="spellEnd"/>
        <w:r>
          <w:rPr>
            <w:sz w:val="20"/>
            <w:szCs w:val="20"/>
            <w:lang w:val="en-GB" w:eastAsia="zh-CN"/>
          </w:rPr>
          <w:t xml:space="preserve"> keyword. It is proposed that the </w:t>
        </w:r>
        <w:proofErr w:type="spellStart"/>
        <w:r w:rsidRPr="006253AE">
          <w:rPr>
            <w:rFonts w:ascii="Courier New" w:hAnsi="Courier New" w:cs="Courier New"/>
            <w:sz w:val="20"/>
            <w:szCs w:val="20"/>
            <w:lang w:val="en-GB" w:eastAsia="zh-CN"/>
          </w:rPr>
          <w:t>const</w:t>
        </w:r>
        <w:proofErr w:type="spellEnd"/>
        <w:r>
          <w:rPr>
            <w:sz w:val="20"/>
            <w:szCs w:val="20"/>
            <w:lang w:val="en-GB" w:eastAsia="zh-CN"/>
          </w:rPr>
          <w:t xml:space="preserve"> keyword should not be used for this purpose as the semantics clearly differ from those for computed variables and in other programming languages.</w:t>
        </w:r>
      </w:ins>
    </w:p>
    <w:p w14:paraId="1B35B37B" w14:textId="77777777" w:rsidR="007B6D00" w:rsidRDefault="007B6D00" w:rsidP="007B6D00">
      <w:pPr>
        <w:widowControl/>
        <w:autoSpaceDE/>
        <w:autoSpaceDN/>
        <w:contextualSpacing/>
        <w:jc w:val="both"/>
        <w:rPr>
          <w:ins w:id="1561" w:author="Emmanuel Thomas" w:date="2025-10-12T12:10:00Z" w16du:dateUtc="2025-10-12T10:10:00Z"/>
          <w:sz w:val="20"/>
          <w:szCs w:val="20"/>
          <w:lang w:val="en-GB" w:eastAsia="zh-CN"/>
        </w:rPr>
      </w:pPr>
    </w:p>
    <w:p w14:paraId="76333871" w14:textId="77777777" w:rsidR="007B6D00" w:rsidRDefault="007B6D00" w:rsidP="007B6D00">
      <w:pPr>
        <w:widowControl/>
        <w:autoSpaceDE/>
        <w:autoSpaceDN/>
        <w:contextualSpacing/>
        <w:jc w:val="both"/>
        <w:rPr>
          <w:ins w:id="1562" w:author="Emmanuel Thomas" w:date="2025-10-12T12:10:00Z" w16du:dateUtc="2025-10-12T10:10:00Z"/>
          <w:sz w:val="20"/>
          <w:szCs w:val="20"/>
          <w:lang w:val="en-GB" w:eastAsia="zh-CN"/>
        </w:rPr>
      </w:pPr>
      <w:ins w:id="1563" w:author="Emmanuel Thomas" w:date="2025-10-12T12:10:00Z" w16du:dateUtc="2025-10-12T10:10:00Z">
        <w:r>
          <w:rPr>
            <w:sz w:val="20"/>
            <w:szCs w:val="20"/>
            <w:lang w:val="en-GB" w:eastAsia="zh-CN"/>
          </w:rPr>
          <w:t>It is proposed to continue to disallow the re-definition of parsed variables as currently defined in 14496-34.</w:t>
        </w:r>
      </w:ins>
    </w:p>
    <w:p w14:paraId="26094130" w14:textId="77777777" w:rsidR="007B6D00" w:rsidRDefault="007B6D00" w:rsidP="007B6D00">
      <w:pPr>
        <w:widowControl/>
        <w:autoSpaceDE/>
        <w:autoSpaceDN/>
        <w:contextualSpacing/>
        <w:jc w:val="both"/>
        <w:rPr>
          <w:ins w:id="1564" w:author="Emmanuel Thomas" w:date="2025-10-12T12:10:00Z" w16du:dateUtc="2025-10-12T10:10:00Z"/>
          <w:sz w:val="20"/>
          <w:szCs w:val="20"/>
          <w:lang w:val="en-GB" w:eastAsia="zh-CN"/>
        </w:rPr>
      </w:pPr>
    </w:p>
    <w:p w14:paraId="4C1684E9" w14:textId="77777777" w:rsidR="007B6D00" w:rsidRPr="00AF5E57" w:rsidRDefault="007B6D00" w:rsidP="007B6D00">
      <w:pPr>
        <w:widowControl/>
        <w:autoSpaceDE/>
        <w:autoSpaceDN/>
        <w:contextualSpacing/>
        <w:jc w:val="both"/>
        <w:rPr>
          <w:ins w:id="1565" w:author="Emmanuel Thomas" w:date="2025-10-12T12:10:00Z" w16du:dateUtc="2025-10-12T10:10:00Z"/>
          <w:sz w:val="20"/>
          <w:szCs w:val="20"/>
          <w:lang w:val="en-GB" w:eastAsia="zh-CN"/>
        </w:rPr>
      </w:pPr>
      <w:ins w:id="1566" w:author="Emmanuel Thomas" w:date="2025-10-12T12:10:00Z" w16du:dateUtc="2025-10-12T10:10:00Z">
        <w:r w:rsidRPr="003D1208">
          <w:rPr>
            <w:sz w:val="20"/>
            <w:szCs w:val="20"/>
            <w:u w:val="single"/>
            <w:lang w:val="en-GB" w:eastAsia="zh-CN"/>
          </w:rPr>
          <w:t>NOTE</w:t>
        </w:r>
        <w:r>
          <w:rPr>
            <w:sz w:val="20"/>
            <w:szCs w:val="20"/>
            <w:lang w:val="en-GB" w:eastAsia="zh-CN"/>
          </w:rPr>
          <w:t>: There is no currently known scenario where disallowing the re-definition of parsed variables will make SDL unusable. It is anticipated that if the efforts to align the formalised 14496-34 version of SDL with the 14496-12 usage for Boxes succeed, this will prove the fact that re-definition of parsed variables is not required.</w:t>
        </w:r>
      </w:ins>
    </w:p>
    <w:p w14:paraId="769FD3A4" w14:textId="77777777" w:rsidR="009B632F" w:rsidRPr="00304146" w:rsidRDefault="009B632F" w:rsidP="00304146">
      <w:pPr>
        <w:pPrChange w:id="1567" w:author="Emmanuel Thomas" w:date="2025-10-12T12:05:00Z" w16du:dateUtc="2025-10-12T10:05:00Z">
          <w:pPr>
            <w:jc w:val="both"/>
          </w:pPr>
        </w:pPrChange>
      </w:pPr>
    </w:p>
    <w:sectPr w:rsidR="009B632F" w:rsidRPr="00304146" w:rsidSect="00BC1590">
      <w:headerReference w:type="default" r:id="rId26"/>
      <w:footerReference w:type="default" r:id="rId2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CB986" w14:textId="77777777" w:rsidR="0031103C" w:rsidRDefault="0031103C" w:rsidP="009E784A">
      <w:r>
        <w:separator/>
      </w:r>
    </w:p>
  </w:endnote>
  <w:endnote w:type="continuationSeparator" w:id="0">
    <w:p w14:paraId="25D306F9" w14:textId="77777777" w:rsidR="0031103C" w:rsidRDefault="0031103C" w:rsidP="009E784A">
      <w:r>
        <w:continuationSeparator/>
      </w:r>
    </w:p>
  </w:endnote>
  <w:endnote w:type="continuationNotice" w:id="1">
    <w:p w14:paraId="63751244" w14:textId="77777777" w:rsidR="0031103C" w:rsidRDefault="00311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5E1C0A" w:rsidRPr="00E0681D" w:rsidRDefault="005E1C0A"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D5D4F" w14:textId="77777777" w:rsidR="0031103C" w:rsidRDefault="0031103C" w:rsidP="009E784A">
      <w:r>
        <w:separator/>
      </w:r>
    </w:p>
  </w:footnote>
  <w:footnote w:type="continuationSeparator" w:id="0">
    <w:p w14:paraId="7D3400E3" w14:textId="77777777" w:rsidR="0031103C" w:rsidRDefault="0031103C" w:rsidP="009E784A">
      <w:r>
        <w:continuationSeparator/>
      </w:r>
    </w:p>
  </w:footnote>
  <w:footnote w:type="continuationNotice" w:id="1">
    <w:p w14:paraId="2792C6B3" w14:textId="77777777" w:rsidR="0031103C" w:rsidRDefault="003110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5E1C0A" w:rsidRPr="00E0681D" w:rsidRDefault="005E1C0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00000002">
      <w:start w:val="1"/>
      <w:numFmt w:val="bullet"/>
      <w:lvlText w:val="⁃"/>
      <w:lvlJc w:val="left"/>
      <w:pPr>
        <w:ind w:left="1440" w:hanging="360"/>
      </w:pPr>
    </w:lvl>
    <w:lvl w:ilvl="2" w:tplc="00000003">
      <w:start w:val="1"/>
      <w:numFmt w:val="bullet"/>
      <w:lvlText w:val="⁃"/>
      <w:lvlJc w:val="left"/>
      <w:pPr>
        <w:ind w:left="2160" w:hanging="360"/>
      </w:pPr>
    </w:lvl>
    <w:lvl w:ilvl="3" w:tplc="00000004">
      <w:start w:val="1"/>
      <w:numFmt w:val="bullet"/>
      <w:lvlText w:val="⁃"/>
      <w:lvlJc w:val="left"/>
      <w:pPr>
        <w:ind w:left="2880" w:hanging="36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1930993"/>
    <w:multiLevelType w:val="multilevel"/>
    <w:tmpl w:val="D9BA32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634B85"/>
    <w:multiLevelType w:val="hybridMultilevel"/>
    <w:tmpl w:val="DB387E7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77F0715"/>
    <w:multiLevelType w:val="hybridMultilevel"/>
    <w:tmpl w:val="E6B42F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D515E1D"/>
    <w:multiLevelType w:val="multilevel"/>
    <w:tmpl w:val="6BFE8A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3A12A7"/>
    <w:multiLevelType w:val="hybridMultilevel"/>
    <w:tmpl w:val="AE047E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7C5244"/>
    <w:multiLevelType w:val="multilevel"/>
    <w:tmpl w:val="BEF680D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2653CF"/>
    <w:multiLevelType w:val="hybridMultilevel"/>
    <w:tmpl w:val="0B62F750"/>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3D16C56"/>
    <w:multiLevelType w:val="hybridMultilevel"/>
    <w:tmpl w:val="5FE2C2C0"/>
    <w:lvl w:ilvl="0" w:tplc="040C0001">
      <w:start w:val="1"/>
      <w:numFmt w:val="bullet"/>
      <w:lvlText w:val=""/>
      <w:lvlJc w:val="left"/>
      <w:pPr>
        <w:ind w:left="720" w:hanging="360"/>
      </w:pPr>
      <w:rPr>
        <w:rFonts w:ascii="Symbol" w:hAnsi="Symbol" w:hint="default"/>
      </w:rPr>
    </w:lvl>
    <w:lvl w:ilvl="1" w:tplc="C8A618BA">
      <w:numFmt w:val="bullet"/>
      <w:lvlText w:val="-"/>
      <w:lvlJc w:val="left"/>
      <w:pPr>
        <w:ind w:left="1440" w:hanging="360"/>
      </w:pPr>
      <w:rPr>
        <w:rFonts w:ascii="Arial" w:eastAsia="Arial"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0C349E"/>
    <w:multiLevelType w:val="multilevel"/>
    <w:tmpl w:val="8690A76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6693299"/>
    <w:multiLevelType w:val="multilevel"/>
    <w:tmpl w:val="C2E0A6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7D14C6"/>
    <w:multiLevelType w:val="hybridMultilevel"/>
    <w:tmpl w:val="283CFA54"/>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2EA6BB4"/>
    <w:multiLevelType w:val="hybridMultilevel"/>
    <w:tmpl w:val="71C064AE"/>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E06491"/>
    <w:multiLevelType w:val="hybridMultilevel"/>
    <w:tmpl w:val="4F2806F2"/>
    <w:lvl w:ilvl="0" w:tplc="FFFFFFFF">
      <w:start w:val="1"/>
      <w:numFmt w:val="decimal"/>
      <w:lvlText w:val="%1."/>
      <w:lvlJc w:val="left"/>
      <w:pPr>
        <w:ind w:left="464" w:hanging="360"/>
      </w:pPr>
      <w:rPr>
        <w:rFonts w:hint="default"/>
      </w:rPr>
    </w:lvl>
    <w:lvl w:ilvl="1" w:tplc="FFFFFFFF" w:tentative="1">
      <w:start w:val="1"/>
      <w:numFmt w:val="lowerLetter"/>
      <w:lvlText w:val="%2."/>
      <w:lvlJc w:val="left"/>
      <w:pPr>
        <w:ind w:left="1184" w:hanging="360"/>
      </w:pPr>
    </w:lvl>
    <w:lvl w:ilvl="2" w:tplc="FFFFFFFF" w:tentative="1">
      <w:start w:val="1"/>
      <w:numFmt w:val="lowerRoman"/>
      <w:lvlText w:val="%3."/>
      <w:lvlJc w:val="right"/>
      <w:pPr>
        <w:ind w:left="1904" w:hanging="180"/>
      </w:pPr>
    </w:lvl>
    <w:lvl w:ilvl="3" w:tplc="FFFFFFFF" w:tentative="1">
      <w:start w:val="1"/>
      <w:numFmt w:val="decimal"/>
      <w:lvlText w:val="%4."/>
      <w:lvlJc w:val="left"/>
      <w:pPr>
        <w:ind w:left="2624" w:hanging="360"/>
      </w:pPr>
    </w:lvl>
    <w:lvl w:ilvl="4" w:tplc="FFFFFFFF" w:tentative="1">
      <w:start w:val="1"/>
      <w:numFmt w:val="lowerLetter"/>
      <w:lvlText w:val="%5."/>
      <w:lvlJc w:val="left"/>
      <w:pPr>
        <w:ind w:left="3344" w:hanging="360"/>
      </w:pPr>
    </w:lvl>
    <w:lvl w:ilvl="5" w:tplc="FFFFFFFF" w:tentative="1">
      <w:start w:val="1"/>
      <w:numFmt w:val="lowerRoman"/>
      <w:lvlText w:val="%6."/>
      <w:lvlJc w:val="right"/>
      <w:pPr>
        <w:ind w:left="4064" w:hanging="180"/>
      </w:pPr>
    </w:lvl>
    <w:lvl w:ilvl="6" w:tplc="FFFFFFFF" w:tentative="1">
      <w:start w:val="1"/>
      <w:numFmt w:val="decimal"/>
      <w:lvlText w:val="%7."/>
      <w:lvlJc w:val="left"/>
      <w:pPr>
        <w:ind w:left="4784" w:hanging="360"/>
      </w:pPr>
    </w:lvl>
    <w:lvl w:ilvl="7" w:tplc="FFFFFFFF" w:tentative="1">
      <w:start w:val="1"/>
      <w:numFmt w:val="lowerLetter"/>
      <w:lvlText w:val="%8."/>
      <w:lvlJc w:val="left"/>
      <w:pPr>
        <w:ind w:left="5504" w:hanging="360"/>
      </w:pPr>
    </w:lvl>
    <w:lvl w:ilvl="8" w:tplc="FFFFFFFF" w:tentative="1">
      <w:start w:val="1"/>
      <w:numFmt w:val="lowerRoman"/>
      <w:lvlText w:val="%9."/>
      <w:lvlJc w:val="right"/>
      <w:pPr>
        <w:ind w:left="6224" w:hanging="180"/>
      </w:pPr>
    </w:lvl>
  </w:abstractNum>
  <w:abstractNum w:abstractNumId="2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8887B25"/>
    <w:multiLevelType w:val="hybridMultilevel"/>
    <w:tmpl w:val="40BE10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4C62E04"/>
    <w:multiLevelType w:val="hybridMultilevel"/>
    <w:tmpl w:val="08C4CB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78C73D65"/>
    <w:multiLevelType w:val="multilevel"/>
    <w:tmpl w:val="04768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CB16892"/>
    <w:multiLevelType w:val="hybridMultilevel"/>
    <w:tmpl w:val="FC86417E"/>
    <w:lvl w:ilvl="0" w:tplc="9790FCF6">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7F332461"/>
    <w:multiLevelType w:val="multilevel"/>
    <w:tmpl w:val="B4744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56047551">
    <w:abstractNumId w:val="18"/>
  </w:num>
  <w:num w:numId="2" w16cid:durableId="144056507">
    <w:abstractNumId w:val="20"/>
  </w:num>
  <w:num w:numId="3" w16cid:durableId="2045446237">
    <w:abstractNumId w:val="22"/>
  </w:num>
  <w:num w:numId="4" w16cid:durableId="1688941726">
    <w:abstractNumId w:val="24"/>
  </w:num>
  <w:num w:numId="5" w16cid:durableId="1835872947">
    <w:abstractNumId w:val="10"/>
  </w:num>
  <w:num w:numId="6" w16cid:durableId="1254247200">
    <w:abstractNumId w:val="21"/>
  </w:num>
  <w:num w:numId="7" w16cid:durableId="843588655">
    <w:abstractNumId w:val="16"/>
  </w:num>
  <w:num w:numId="8" w16cid:durableId="5869664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3006597">
    <w:abstractNumId w:val="17"/>
  </w:num>
  <w:num w:numId="10" w16cid:durableId="1573929936">
    <w:abstractNumId w:val="27"/>
  </w:num>
  <w:num w:numId="11" w16cid:durableId="572131232">
    <w:abstractNumId w:val="10"/>
  </w:num>
  <w:num w:numId="12" w16cid:durableId="500510173">
    <w:abstractNumId w:val="30"/>
  </w:num>
  <w:num w:numId="13" w16cid:durableId="1905793010">
    <w:abstractNumId w:val="19"/>
  </w:num>
  <w:num w:numId="14" w16cid:durableId="229537788">
    <w:abstractNumId w:val="11"/>
  </w:num>
  <w:num w:numId="15" w16cid:durableId="2058313415">
    <w:abstractNumId w:val="28"/>
  </w:num>
  <w:num w:numId="16" w16cid:durableId="972055280">
    <w:abstractNumId w:val="13"/>
  </w:num>
  <w:num w:numId="17" w16cid:durableId="1731881093">
    <w:abstractNumId w:val="10"/>
  </w:num>
  <w:num w:numId="18" w16cid:durableId="1534995825">
    <w:abstractNumId w:val="10"/>
  </w:num>
  <w:num w:numId="19" w16cid:durableId="19481546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7194622">
    <w:abstractNumId w:val="10"/>
  </w:num>
  <w:num w:numId="21" w16cid:durableId="613288142">
    <w:abstractNumId w:val="10"/>
  </w:num>
  <w:num w:numId="22" w16cid:durableId="1483155809">
    <w:abstractNumId w:val="10"/>
  </w:num>
  <w:num w:numId="23" w16cid:durableId="999040499">
    <w:abstractNumId w:val="10"/>
  </w:num>
  <w:num w:numId="24" w16cid:durableId="1983805812">
    <w:abstractNumId w:val="10"/>
  </w:num>
  <w:num w:numId="25" w16cid:durableId="691079009">
    <w:abstractNumId w:val="10"/>
  </w:num>
  <w:num w:numId="26" w16cid:durableId="1669939091">
    <w:abstractNumId w:val="8"/>
  </w:num>
  <w:num w:numId="27" w16cid:durableId="642932831">
    <w:abstractNumId w:val="29"/>
  </w:num>
  <w:num w:numId="28" w16cid:durableId="567301846">
    <w:abstractNumId w:val="5"/>
  </w:num>
  <w:num w:numId="29" w16cid:durableId="583759821">
    <w:abstractNumId w:val="15"/>
  </w:num>
  <w:num w:numId="30" w16cid:durableId="244730195">
    <w:abstractNumId w:val="26"/>
  </w:num>
  <w:num w:numId="31" w16cid:durableId="486554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61474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4780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03656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515140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79477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7471233">
    <w:abstractNumId w:val="6"/>
  </w:num>
  <w:num w:numId="38" w16cid:durableId="15941247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4863907">
    <w:abstractNumId w:val="25"/>
  </w:num>
  <w:num w:numId="40" w16cid:durableId="533998906">
    <w:abstractNumId w:val="7"/>
  </w:num>
  <w:num w:numId="41" w16cid:durableId="2030567497">
    <w:abstractNumId w:val="12"/>
  </w:num>
  <w:num w:numId="42" w16cid:durableId="12296541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56823610">
    <w:abstractNumId w:val="0"/>
    <w:lvlOverride w:ilvl="0"/>
    <w:lvlOverride w:ilvl="1"/>
    <w:lvlOverride w:ilvl="2"/>
    <w:lvlOverride w:ilvl="3"/>
    <w:lvlOverride w:ilvl="4"/>
    <w:lvlOverride w:ilvl="5"/>
    <w:lvlOverride w:ilvl="6"/>
    <w:lvlOverride w:ilvl="7"/>
    <w:lvlOverride w:ilvl="8"/>
  </w:num>
  <w:num w:numId="44" w16cid:durableId="1058165629">
    <w:abstractNumId w:val="1"/>
    <w:lvlOverride w:ilvl="0"/>
    <w:lvlOverride w:ilvl="1"/>
    <w:lvlOverride w:ilvl="2"/>
    <w:lvlOverride w:ilvl="3"/>
    <w:lvlOverride w:ilvl="4"/>
    <w:lvlOverride w:ilvl="5"/>
    <w:lvlOverride w:ilvl="6"/>
    <w:lvlOverride w:ilvl="7"/>
    <w:lvlOverride w:ilvl="8"/>
  </w:num>
  <w:num w:numId="45" w16cid:durableId="864363349">
    <w:abstractNumId w:val="2"/>
    <w:lvlOverride w:ilvl="0"/>
    <w:lvlOverride w:ilvl="1"/>
    <w:lvlOverride w:ilvl="2"/>
    <w:lvlOverride w:ilvl="3"/>
    <w:lvlOverride w:ilvl="4"/>
    <w:lvlOverride w:ilvl="5"/>
    <w:lvlOverride w:ilvl="6"/>
    <w:lvlOverride w:ilvl="7"/>
    <w:lvlOverride w:ilvl="8"/>
  </w:num>
  <w:num w:numId="46" w16cid:durableId="159203357">
    <w:abstractNumId w:val="3"/>
    <w:lvlOverride w:ilvl="0"/>
    <w:lvlOverride w:ilvl="1"/>
    <w:lvlOverride w:ilvl="2"/>
    <w:lvlOverride w:ilvl="3"/>
    <w:lvlOverride w:ilvl="4"/>
    <w:lvlOverride w:ilvl="5"/>
    <w:lvlOverride w:ilvl="6"/>
    <w:lvlOverride w:ilvl="7"/>
    <w:lvlOverride w:ilvl="8"/>
  </w:num>
  <w:num w:numId="47" w16cid:durableId="1263296094">
    <w:abstractNumId w:val="4"/>
    <w:lvlOverride w:ilvl="0"/>
    <w:lvlOverride w:ilvl="1"/>
    <w:lvlOverride w:ilvl="2"/>
    <w:lvlOverride w:ilvl="3"/>
    <w:lvlOverride w:ilvl="4"/>
    <w:lvlOverride w:ilvl="5"/>
    <w:lvlOverride w:ilvl="6"/>
    <w:lvlOverride w:ilvl="7"/>
    <w:lvlOverride w:ilvl="8"/>
  </w:num>
  <w:num w:numId="48" w16cid:durableId="1370764577">
    <w:abstractNumId w:val="23"/>
  </w:num>
  <w:num w:numId="49" w16cid:durableId="655038319">
    <w:abstractNumId w:val="9"/>
  </w:num>
  <w:num w:numId="50" w16cid:durableId="853110882">
    <w:abstractNumId w:val="14"/>
  </w:num>
  <w:num w:numId="51" w16cid:durableId="4789604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bordersDoNotSurroundHeader/>
  <w:bordersDoNotSurroundFooter/>
  <w:proofState w:spelling="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67DD"/>
    <w:rsid w:val="000173AB"/>
    <w:rsid w:val="00024286"/>
    <w:rsid w:val="000540F9"/>
    <w:rsid w:val="00055E26"/>
    <w:rsid w:val="000649D9"/>
    <w:rsid w:val="0009337F"/>
    <w:rsid w:val="000968DA"/>
    <w:rsid w:val="000C78E6"/>
    <w:rsid w:val="000D71BB"/>
    <w:rsid w:val="000E7D99"/>
    <w:rsid w:val="00100B14"/>
    <w:rsid w:val="00103E08"/>
    <w:rsid w:val="001107B8"/>
    <w:rsid w:val="00111606"/>
    <w:rsid w:val="001333EF"/>
    <w:rsid w:val="00155B79"/>
    <w:rsid w:val="001668B0"/>
    <w:rsid w:val="00167028"/>
    <w:rsid w:val="00167C9A"/>
    <w:rsid w:val="0017051E"/>
    <w:rsid w:val="0018563E"/>
    <w:rsid w:val="00187AF1"/>
    <w:rsid w:val="001902FC"/>
    <w:rsid w:val="00195F33"/>
    <w:rsid w:val="00195FF0"/>
    <w:rsid w:val="00196997"/>
    <w:rsid w:val="001E121B"/>
    <w:rsid w:val="001E18A9"/>
    <w:rsid w:val="001F1CFC"/>
    <w:rsid w:val="00210F6D"/>
    <w:rsid w:val="00227942"/>
    <w:rsid w:val="002545EF"/>
    <w:rsid w:val="00263789"/>
    <w:rsid w:val="002730AE"/>
    <w:rsid w:val="002779F1"/>
    <w:rsid w:val="00277F1A"/>
    <w:rsid w:val="00286517"/>
    <w:rsid w:val="002A3050"/>
    <w:rsid w:val="002B7A33"/>
    <w:rsid w:val="002C0169"/>
    <w:rsid w:val="002D463B"/>
    <w:rsid w:val="003002EE"/>
    <w:rsid w:val="00304146"/>
    <w:rsid w:val="0030474A"/>
    <w:rsid w:val="00305AAA"/>
    <w:rsid w:val="00306F15"/>
    <w:rsid w:val="0031103C"/>
    <w:rsid w:val="00313677"/>
    <w:rsid w:val="0032148C"/>
    <w:rsid w:val="003226C8"/>
    <w:rsid w:val="0033095C"/>
    <w:rsid w:val="00344087"/>
    <w:rsid w:val="00357E22"/>
    <w:rsid w:val="00362807"/>
    <w:rsid w:val="00381670"/>
    <w:rsid w:val="00385C5D"/>
    <w:rsid w:val="003968D3"/>
    <w:rsid w:val="00397FFA"/>
    <w:rsid w:val="003A47C4"/>
    <w:rsid w:val="003B0FC6"/>
    <w:rsid w:val="003C06FA"/>
    <w:rsid w:val="003D3D59"/>
    <w:rsid w:val="003E55DA"/>
    <w:rsid w:val="003F4C08"/>
    <w:rsid w:val="003F6567"/>
    <w:rsid w:val="00414682"/>
    <w:rsid w:val="0043470F"/>
    <w:rsid w:val="00455DCB"/>
    <w:rsid w:val="004705ED"/>
    <w:rsid w:val="00484882"/>
    <w:rsid w:val="004A30BC"/>
    <w:rsid w:val="004A5E7E"/>
    <w:rsid w:val="004C15EA"/>
    <w:rsid w:val="004C352E"/>
    <w:rsid w:val="004C36A2"/>
    <w:rsid w:val="004E40D1"/>
    <w:rsid w:val="004E459B"/>
    <w:rsid w:val="004E45B6"/>
    <w:rsid w:val="004F0E2A"/>
    <w:rsid w:val="004F5473"/>
    <w:rsid w:val="0050354D"/>
    <w:rsid w:val="00517629"/>
    <w:rsid w:val="00522C13"/>
    <w:rsid w:val="005320CB"/>
    <w:rsid w:val="00540DEA"/>
    <w:rsid w:val="005430C0"/>
    <w:rsid w:val="005612C2"/>
    <w:rsid w:val="00563C11"/>
    <w:rsid w:val="00587ACF"/>
    <w:rsid w:val="00587B47"/>
    <w:rsid w:val="00594E04"/>
    <w:rsid w:val="005B026E"/>
    <w:rsid w:val="005B5A3B"/>
    <w:rsid w:val="005B5F54"/>
    <w:rsid w:val="005C2A51"/>
    <w:rsid w:val="005C2D9D"/>
    <w:rsid w:val="005C4E20"/>
    <w:rsid w:val="005E1C0A"/>
    <w:rsid w:val="005F65D1"/>
    <w:rsid w:val="005F734A"/>
    <w:rsid w:val="00606A8F"/>
    <w:rsid w:val="00622C6C"/>
    <w:rsid w:val="0063127E"/>
    <w:rsid w:val="00632062"/>
    <w:rsid w:val="0063271A"/>
    <w:rsid w:val="00642AAC"/>
    <w:rsid w:val="00642B4C"/>
    <w:rsid w:val="00651912"/>
    <w:rsid w:val="00694D40"/>
    <w:rsid w:val="00695327"/>
    <w:rsid w:val="006A0DFD"/>
    <w:rsid w:val="006C07B6"/>
    <w:rsid w:val="006C1656"/>
    <w:rsid w:val="006C22B6"/>
    <w:rsid w:val="006D180F"/>
    <w:rsid w:val="00714963"/>
    <w:rsid w:val="00717470"/>
    <w:rsid w:val="007302B8"/>
    <w:rsid w:val="00732594"/>
    <w:rsid w:val="007409A2"/>
    <w:rsid w:val="00775A2D"/>
    <w:rsid w:val="00781B1F"/>
    <w:rsid w:val="00785042"/>
    <w:rsid w:val="0079565E"/>
    <w:rsid w:val="007A7ECB"/>
    <w:rsid w:val="007B0FB1"/>
    <w:rsid w:val="007B1503"/>
    <w:rsid w:val="007B6D00"/>
    <w:rsid w:val="007C4E19"/>
    <w:rsid w:val="007D3BD7"/>
    <w:rsid w:val="007D4BA2"/>
    <w:rsid w:val="007E1B6E"/>
    <w:rsid w:val="007F537F"/>
    <w:rsid w:val="008046DF"/>
    <w:rsid w:val="00804D88"/>
    <w:rsid w:val="00805670"/>
    <w:rsid w:val="00827179"/>
    <w:rsid w:val="00842128"/>
    <w:rsid w:val="00880788"/>
    <w:rsid w:val="00881CCB"/>
    <w:rsid w:val="008B5835"/>
    <w:rsid w:val="008D4DD6"/>
    <w:rsid w:val="008E5D5E"/>
    <w:rsid w:val="008E6602"/>
    <w:rsid w:val="008E7795"/>
    <w:rsid w:val="008F6A55"/>
    <w:rsid w:val="0090574D"/>
    <w:rsid w:val="00924C72"/>
    <w:rsid w:val="00953321"/>
    <w:rsid w:val="00954B0D"/>
    <w:rsid w:val="009636E0"/>
    <w:rsid w:val="0097451D"/>
    <w:rsid w:val="00980E7B"/>
    <w:rsid w:val="009812AC"/>
    <w:rsid w:val="009828CB"/>
    <w:rsid w:val="00986E46"/>
    <w:rsid w:val="009A10BC"/>
    <w:rsid w:val="009A4093"/>
    <w:rsid w:val="009B09C2"/>
    <w:rsid w:val="009B632F"/>
    <w:rsid w:val="009C2B30"/>
    <w:rsid w:val="009C3CF0"/>
    <w:rsid w:val="009C464E"/>
    <w:rsid w:val="009C5AAC"/>
    <w:rsid w:val="009D5D9F"/>
    <w:rsid w:val="009E784A"/>
    <w:rsid w:val="009F0645"/>
    <w:rsid w:val="00A0439D"/>
    <w:rsid w:val="00A53763"/>
    <w:rsid w:val="00A604B9"/>
    <w:rsid w:val="00A65389"/>
    <w:rsid w:val="00A7041D"/>
    <w:rsid w:val="00A76CC7"/>
    <w:rsid w:val="00AB2B3A"/>
    <w:rsid w:val="00AB38A0"/>
    <w:rsid w:val="00AD132E"/>
    <w:rsid w:val="00AD5551"/>
    <w:rsid w:val="00AD6627"/>
    <w:rsid w:val="00B10D58"/>
    <w:rsid w:val="00B14E1D"/>
    <w:rsid w:val="00B24CCE"/>
    <w:rsid w:val="00B30513"/>
    <w:rsid w:val="00B327D2"/>
    <w:rsid w:val="00B33527"/>
    <w:rsid w:val="00B4449E"/>
    <w:rsid w:val="00B4615E"/>
    <w:rsid w:val="00B61954"/>
    <w:rsid w:val="00B62642"/>
    <w:rsid w:val="00B75853"/>
    <w:rsid w:val="00B7690F"/>
    <w:rsid w:val="00BA60FC"/>
    <w:rsid w:val="00BB6A88"/>
    <w:rsid w:val="00BC1590"/>
    <w:rsid w:val="00BC1EA9"/>
    <w:rsid w:val="00BE20F0"/>
    <w:rsid w:val="00BE7714"/>
    <w:rsid w:val="00BF1E61"/>
    <w:rsid w:val="00C00EE5"/>
    <w:rsid w:val="00C024CA"/>
    <w:rsid w:val="00C04D11"/>
    <w:rsid w:val="00C065A1"/>
    <w:rsid w:val="00C07938"/>
    <w:rsid w:val="00C2473F"/>
    <w:rsid w:val="00C51988"/>
    <w:rsid w:val="00C738C5"/>
    <w:rsid w:val="00C81D45"/>
    <w:rsid w:val="00C9389B"/>
    <w:rsid w:val="00C955C7"/>
    <w:rsid w:val="00CA0322"/>
    <w:rsid w:val="00CA68D4"/>
    <w:rsid w:val="00CA6E26"/>
    <w:rsid w:val="00CB6FE9"/>
    <w:rsid w:val="00CB798F"/>
    <w:rsid w:val="00CB7DC8"/>
    <w:rsid w:val="00CC5EA5"/>
    <w:rsid w:val="00CD36BE"/>
    <w:rsid w:val="00CD51F5"/>
    <w:rsid w:val="00CD5709"/>
    <w:rsid w:val="00CF1629"/>
    <w:rsid w:val="00CF2BEA"/>
    <w:rsid w:val="00CF4E35"/>
    <w:rsid w:val="00CF7B5C"/>
    <w:rsid w:val="00D02C52"/>
    <w:rsid w:val="00D16CF3"/>
    <w:rsid w:val="00D330BD"/>
    <w:rsid w:val="00D437AA"/>
    <w:rsid w:val="00D50BE1"/>
    <w:rsid w:val="00D53863"/>
    <w:rsid w:val="00D709E9"/>
    <w:rsid w:val="00D86CFD"/>
    <w:rsid w:val="00DA2BFB"/>
    <w:rsid w:val="00DA2F29"/>
    <w:rsid w:val="00DB4C77"/>
    <w:rsid w:val="00DC0D58"/>
    <w:rsid w:val="00DC57BD"/>
    <w:rsid w:val="00DC6B64"/>
    <w:rsid w:val="00DF2C9D"/>
    <w:rsid w:val="00E13474"/>
    <w:rsid w:val="00E2099C"/>
    <w:rsid w:val="00E30B53"/>
    <w:rsid w:val="00E320F0"/>
    <w:rsid w:val="00E37134"/>
    <w:rsid w:val="00E42987"/>
    <w:rsid w:val="00E565AB"/>
    <w:rsid w:val="00E60B5E"/>
    <w:rsid w:val="00E62DE1"/>
    <w:rsid w:val="00E76988"/>
    <w:rsid w:val="00E80B3D"/>
    <w:rsid w:val="00E81DB4"/>
    <w:rsid w:val="00E843CE"/>
    <w:rsid w:val="00E94D5C"/>
    <w:rsid w:val="00E9507F"/>
    <w:rsid w:val="00E965CC"/>
    <w:rsid w:val="00EA12EF"/>
    <w:rsid w:val="00EB53B8"/>
    <w:rsid w:val="00EB618A"/>
    <w:rsid w:val="00EC3176"/>
    <w:rsid w:val="00EC6EB1"/>
    <w:rsid w:val="00ED347F"/>
    <w:rsid w:val="00ED6307"/>
    <w:rsid w:val="00EF2D59"/>
    <w:rsid w:val="00F02E30"/>
    <w:rsid w:val="00F03F9B"/>
    <w:rsid w:val="00F0511A"/>
    <w:rsid w:val="00F23BE8"/>
    <w:rsid w:val="00F30C16"/>
    <w:rsid w:val="00F3172A"/>
    <w:rsid w:val="00F419DA"/>
    <w:rsid w:val="00F5462F"/>
    <w:rsid w:val="00F61198"/>
    <w:rsid w:val="00F723D4"/>
    <w:rsid w:val="00F73309"/>
    <w:rsid w:val="00FB08FF"/>
    <w:rsid w:val="00FC17D5"/>
    <w:rsid w:val="00FD0037"/>
    <w:rsid w:val="00FD33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4"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rsid w:val="008E5D5E"/>
    <w:pPr>
      <w:numPr>
        <w:numId w:val="5"/>
      </w:numPr>
      <w:outlineLvl w:val="0"/>
    </w:pPr>
    <w:rPr>
      <w:b/>
      <w:bCs/>
      <w:sz w:val="24"/>
      <w:szCs w:val="24"/>
      <w:lang w:val="en-GB"/>
    </w:rPr>
  </w:style>
  <w:style w:type="paragraph" w:styleId="Heading2">
    <w:name w:val="heading 2"/>
    <w:basedOn w:val="Heading1"/>
    <w:next w:val="Normal"/>
    <w:link w:val="Heading2Char"/>
    <w:uiPriority w:val="9"/>
    <w:unhideWhenUsed/>
    <w:qFormat/>
    <w:rsid w:val="008E5D5E"/>
    <w:pPr>
      <w:numPr>
        <w:ilvl w:val="1"/>
      </w:numPr>
      <w:outlineLvl w:val="1"/>
    </w:pPr>
  </w:style>
  <w:style w:type="paragraph" w:styleId="Heading3">
    <w:name w:val="heading 3"/>
    <w:basedOn w:val="Normal"/>
    <w:next w:val="Normal"/>
    <w:link w:val="Heading3Char"/>
    <w:uiPriority w:val="9"/>
    <w:semiHidden/>
    <w:unhideWhenUsed/>
    <w:qFormat/>
    <w:rsid w:val="00DA2BF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A2BFB"/>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4449E"/>
    <w:pPr>
      <w:widowControl/>
      <w:autoSpaceDE/>
      <w:autoSpaceDN/>
      <w:spacing w:before="240" w:after="60"/>
      <w:ind w:left="1008" w:hanging="1008"/>
      <w:jc w:val="both"/>
      <w:outlineLvl w:val="4"/>
    </w:pPr>
    <w:rPr>
      <w:rFonts w:ascii="Times New Roman" w:eastAsiaTheme="minorEastAsia" w:hAnsi="Times New Roman" w:cs="Times New Roman"/>
      <w:b/>
      <w:bCs/>
      <w:i/>
      <w:iCs/>
      <w:sz w:val="26"/>
      <w:szCs w:val="26"/>
    </w:rPr>
  </w:style>
  <w:style w:type="paragraph" w:styleId="Heading6">
    <w:name w:val="heading 6"/>
    <w:basedOn w:val="Normal"/>
    <w:next w:val="Normal"/>
    <w:link w:val="Heading6Char"/>
    <w:uiPriority w:val="9"/>
    <w:semiHidden/>
    <w:unhideWhenUsed/>
    <w:qFormat/>
    <w:rsid w:val="00B4449E"/>
    <w:pPr>
      <w:widowControl/>
      <w:autoSpaceDE/>
      <w:autoSpaceDN/>
      <w:spacing w:before="240" w:after="60"/>
      <w:ind w:left="1152" w:hanging="1152"/>
      <w:jc w:val="both"/>
      <w:outlineLvl w:val="5"/>
    </w:pPr>
    <w:rPr>
      <w:rFonts w:ascii="Times New Roman" w:eastAsiaTheme="minorEastAsia" w:hAnsi="Times New Roman" w:cs="Times New Roman"/>
      <w:b/>
      <w:bCs/>
    </w:rPr>
  </w:style>
  <w:style w:type="paragraph" w:styleId="Heading7">
    <w:name w:val="heading 7"/>
    <w:basedOn w:val="Normal"/>
    <w:next w:val="Normal"/>
    <w:link w:val="Heading7Char"/>
    <w:uiPriority w:val="9"/>
    <w:semiHidden/>
    <w:unhideWhenUsed/>
    <w:qFormat/>
    <w:rsid w:val="00B4449E"/>
    <w:pPr>
      <w:widowControl/>
      <w:autoSpaceDE/>
      <w:autoSpaceDN/>
      <w:spacing w:before="240" w:after="60"/>
      <w:ind w:left="1296" w:hanging="1296"/>
      <w:jc w:val="both"/>
      <w:outlineLvl w:val="6"/>
    </w:pPr>
    <w:rPr>
      <w:rFonts w:ascii="Times New Roman" w:eastAsiaTheme="minorEastAsia" w:hAnsi="Times New Roman" w:cs="Times New Roman"/>
      <w:sz w:val="24"/>
      <w:szCs w:val="24"/>
    </w:rPr>
  </w:style>
  <w:style w:type="paragraph" w:styleId="Heading8">
    <w:name w:val="heading 8"/>
    <w:basedOn w:val="Normal"/>
    <w:next w:val="Normal"/>
    <w:link w:val="Heading8Char"/>
    <w:uiPriority w:val="9"/>
    <w:semiHidden/>
    <w:unhideWhenUsed/>
    <w:qFormat/>
    <w:rsid w:val="00B4449E"/>
    <w:pPr>
      <w:widowControl/>
      <w:autoSpaceDE/>
      <w:autoSpaceDN/>
      <w:spacing w:before="240" w:after="60"/>
      <w:ind w:left="1440" w:hanging="1440"/>
      <w:jc w:val="both"/>
      <w:outlineLvl w:val="7"/>
    </w:pPr>
    <w:rPr>
      <w:rFonts w:ascii="Times New Roman" w:eastAsiaTheme="minorEastAsia" w:hAnsi="Times New Roman" w:cs="Times New Roman"/>
      <w:i/>
      <w:iCs/>
      <w:sz w:val="24"/>
      <w:szCs w:val="24"/>
    </w:rPr>
  </w:style>
  <w:style w:type="paragraph" w:styleId="Heading9">
    <w:name w:val="heading 9"/>
    <w:basedOn w:val="Normal"/>
    <w:next w:val="Normal"/>
    <w:link w:val="Heading9Char"/>
    <w:uiPriority w:val="9"/>
    <w:semiHidden/>
    <w:unhideWhenUsed/>
    <w:qFormat/>
    <w:rsid w:val="00B4449E"/>
    <w:pPr>
      <w:widowControl/>
      <w:autoSpaceDE/>
      <w:autoSpaceDN/>
      <w:spacing w:before="240" w:after="60"/>
      <w:ind w:left="1584" w:hanging="1584"/>
      <w:jc w:val="both"/>
      <w:outlineLvl w:val="8"/>
    </w:pPr>
    <w:rPr>
      <w:rFonts w:asciiTheme="majorHAnsi" w:eastAsiaTheme="majorEastAsia" w:hAnsiTheme="majorHAns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33095C"/>
    <w:pPr>
      <w:spacing w:after="100"/>
    </w:pPr>
  </w:style>
  <w:style w:type="table" w:styleId="TableGrid">
    <w:name w:val="Table Grid"/>
    <w:basedOn w:val="TableNormal"/>
    <w:uiPriority w:val="39"/>
    <w:rsid w:val="00B33527"/>
    <w:pPr>
      <w:widowControl/>
      <w:autoSpaceDE/>
      <w:autoSpaceDN/>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uiPriority w:val="16"/>
    <w:qFormat/>
    <w:rsid w:val="00B33527"/>
    <w:pPr>
      <w:widowControl/>
      <w:tabs>
        <w:tab w:val="left" w:pos="403"/>
      </w:tabs>
      <w:autoSpaceDE/>
      <w:autoSpaceDN/>
      <w:spacing w:line="200" w:lineRule="atLeast"/>
    </w:pPr>
    <w:rPr>
      <w:rFonts w:ascii="Courier New" w:eastAsia="Calibri" w:hAnsi="Courier New" w:cs="Times New Roman"/>
      <w:sz w:val="18"/>
      <w:lang w:val="en-GB"/>
    </w:rPr>
  </w:style>
  <w:style w:type="paragraph" w:customStyle="1" w:styleId="Tabletitle">
    <w:name w:val="Table title"/>
    <w:basedOn w:val="ListParagraph"/>
    <w:link w:val="TabletitleChar"/>
    <w:qFormat/>
    <w:rsid w:val="00B33527"/>
    <w:pPr>
      <w:widowControl/>
      <w:numPr>
        <w:numId w:val="7"/>
      </w:numPr>
      <w:tabs>
        <w:tab w:val="left" w:pos="403"/>
      </w:tabs>
      <w:autoSpaceDE/>
      <w:autoSpaceDN/>
      <w:spacing w:after="120" w:line="240" w:lineRule="atLeast"/>
      <w:contextualSpacing/>
      <w:jc w:val="center"/>
    </w:pPr>
    <w:rPr>
      <w:rFonts w:ascii="Cambria" w:eastAsia="Calibri" w:hAnsi="Cambria" w:cs="Times New Roman"/>
      <w:b/>
      <w:bCs/>
      <w:lang w:val="fr-CH"/>
    </w:rPr>
  </w:style>
  <w:style w:type="character" w:customStyle="1" w:styleId="TabletitleChar">
    <w:name w:val="Table title Char"/>
    <w:basedOn w:val="DefaultParagraphFont"/>
    <w:link w:val="Tabletitle"/>
    <w:rsid w:val="00B33527"/>
    <w:rPr>
      <w:rFonts w:ascii="Cambria" w:eastAsia="Calibri" w:hAnsi="Cambria" w:cs="Times New Roman"/>
      <w:b/>
      <w:bCs/>
      <w:lang w:val="fr-CH"/>
    </w:rPr>
  </w:style>
  <w:style w:type="character" w:customStyle="1" w:styleId="Heading2Char">
    <w:name w:val="Heading 2 Char"/>
    <w:basedOn w:val="DefaultParagraphFont"/>
    <w:link w:val="Heading2"/>
    <w:uiPriority w:val="9"/>
    <w:rsid w:val="008E5D5E"/>
    <w:rPr>
      <w:rFonts w:ascii="Arial" w:eastAsia="Arial" w:hAnsi="Arial" w:cs="Arial"/>
      <w:b/>
      <w:bCs/>
      <w:sz w:val="24"/>
      <w:szCs w:val="24"/>
      <w:lang w:val="en-GB"/>
    </w:rPr>
  </w:style>
  <w:style w:type="character" w:customStyle="1" w:styleId="ListParagraphChar">
    <w:name w:val="List Paragraph Char"/>
    <w:basedOn w:val="DefaultParagraphFont"/>
    <w:link w:val="ListParagraph"/>
    <w:uiPriority w:val="34"/>
    <w:rsid w:val="006C1656"/>
    <w:rPr>
      <w:rFonts w:ascii="Arial" w:eastAsia="Arial" w:hAnsi="Arial" w:cs="Arial"/>
    </w:rPr>
  </w:style>
  <w:style w:type="paragraph" w:styleId="TOC2">
    <w:name w:val="toc 2"/>
    <w:basedOn w:val="Normal"/>
    <w:next w:val="Normal"/>
    <w:autoRedefine/>
    <w:uiPriority w:val="39"/>
    <w:unhideWhenUsed/>
    <w:rsid w:val="00986E46"/>
    <w:pPr>
      <w:spacing w:after="100"/>
      <w:ind w:left="220"/>
    </w:pPr>
  </w:style>
  <w:style w:type="paragraph" w:customStyle="1" w:styleId="Example">
    <w:name w:val="Example"/>
    <w:basedOn w:val="Normal"/>
    <w:link w:val="ExampleChar"/>
    <w:qFormat/>
    <w:rsid w:val="007B1503"/>
    <w:pPr>
      <w:widowControl/>
      <w:tabs>
        <w:tab w:val="left" w:pos="403"/>
      </w:tabs>
      <w:autoSpaceDE/>
      <w:autoSpaceDN/>
      <w:spacing w:after="120" w:line="240" w:lineRule="atLeast"/>
      <w:jc w:val="both"/>
    </w:pPr>
    <w:rPr>
      <w:rFonts w:ascii="Cambria" w:eastAsia="MS Mincho" w:hAnsi="Cambria" w:cs="Times New Roman"/>
      <w:sz w:val="20"/>
      <w:szCs w:val="20"/>
      <w:lang w:val="en-GB"/>
    </w:rPr>
  </w:style>
  <w:style w:type="character" w:customStyle="1" w:styleId="ExampleChar">
    <w:name w:val="Example Char"/>
    <w:basedOn w:val="DefaultParagraphFont"/>
    <w:link w:val="Example"/>
    <w:rsid w:val="007B1503"/>
    <w:rPr>
      <w:rFonts w:ascii="Cambria" w:eastAsia="MS Mincho" w:hAnsi="Cambria" w:cs="Times New Roman"/>
      <w:sz w:val="20"/>
      <w:szCs w:val="20"/>
      <w:lang w:val="en-GB"/>
    </w:rPr>
  </w:style>
  <w:style w:type="paragraph" w:styleId="Revision">
    <w:name w:val="Revision"/>
    <w:hidden/>
    <w:uiPriority w:val="99"/>
    <w:semiHidden/>
    <w:rsid w:val="009C3CF0"/>
    <w:pPr>
      <w:widowControl/>
      <w:autoSpaceDE/>
      <w:autoSpaceDN/>
    </w:pPr>
    <w:rPr>
      <w:rFonts w:ascii="Arial" w:eastAsia="Arial" w:hAnsi="Arial" w:cs="Arial"/>
    </w:rPr>
  </w:style>
  <w:style w:type="character" w:customStyle="1" w:styleId="Heading3Char">
    <w:name w:val="Heading 3 Char"/>
    <w:basedOn w:val="DefaultParagraphFont"/>
    <w:link w:val="Heading3"/>
    <w:uiPriority w:val="9"/>
    <w:semiHidden/>
    <w:rsid w:val="00DA2BF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DA2BFB"/>
    <w:rPr>
      <w:rFonts w:asciiTheme="majorHAnsi" w:eastAsiaTheme="majorEastAsia" w:hAnsiTheme="majorHAnsi" w:cstheme="majorBidi"/>
      <w:i/>
      <w:iCs/>
      <w:color w:val="365F91" w:themeColor="accent1" w:themeShade="BF"/>
    </w:rPr>
  </w:style>
  <w:style w:type="paragraph" w:styleId="Quote">
    <w:name w:val="Quote"/>
    <w:basedOn w:val="Normal"/>
    <w:next w:val="Normal"/>
    <w:link w:val="QuoteChar"/>
    <w:uiPriority w:val="29"/>
    <w:qFormat/>
    <w:rsid w:val="00DA2BFB"/>
    <w:pPr>
      <w:widowControl/>
      <w:autoSpaceDE/>
      <w:autoSpaceDN/>
      <w:jc w:val="both"/>
    </w:pPr>
    <w:rPr>
      <w:rFonts w:ascii="Times New Roman" w:eastAsiaTheme="minorEastAsia" w:hAnsi="Times New Roman" w:cs="Times New Roman"/>
      <w:i/>
      <w:sz w:val="28"/>
      <w:szCs w:val="24"/>
    </w:rPr>
  </w:style>
  <w:style w:type="character" w:customStyle="1" w:styleId="QuoteChar">
    <w:name w:val="Quote Char"/>
    <w:basedOn w:val="DefaultParagraphFont"/>
    <w:link w:val="Quote"/>
    <w:uiPriority w:val="29"/>
    <w:rsid w:val="00DA2BFB"/>
    <w:rPr>
      <w:rFonts w:ascii="Times New Roman" w:hAnsi="Times New Roman" w:cs="Times New Roman"/>
      <w:i/>
      <w:sz w:val="28"/>
      <w:szCs w:val="24"/>
    </w:rPr>
  </w:style>
  <w:style w:type="paragraph" w:customStyle="1" w:styleId="code0">
    <w:name w:val="code"/>
    <w:basedOn w:val="Normal"/>
    <w:next w:val="Normal"/>
    <w:link w:val="codeZchn"/>
    <w:qFormat/>
    <w:rsid w:val="00DA2BF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pPr>
    <w:rPr>
      <w:rFonts w:ascii="Courier New" w:eastAsia="Times New Roman" w:hAnsi="Courier New" w:cs="Times New Roman"/>
      <w:noProof/>
      <w:szCs w:val="20"/>
      <w:lang w:val="en-GB"/>
    </w:rPr>
  </w:style>
  <w:style w:type="character" w:customStyle="1" w:styleId="codeZchn">
    <w:name w:val="code Zchn"/>
    <w:link w:val="code0"/>
    <w:rsid w:val="00DA2BFB"/>
    <w:rPr>
      <w:rFonts w:ascii="Courier New" w:eastAsia="Times New Roman" w:hAnsi="Courier New" w:cs="Times New Roman"/>
      <w:noProof/>
      <w:szCs w:val="20"/>
      <w:lang w:val="en-GB"/>
    </w:rPr>
  </w:style>
  <w:style w:type="paragraph" w:customStyle="1" w:styleId="Atom">
    <w:name w:val="Atom"/>
    <w:basedOn w:val="Normal"/>
    <w:qFormat/>
    <w:rsid w:val="00DA2BFB"/>
    <w:pPr>
      <w:keepNext/>
      <w:keepLines/>
      <w:widowControl/>
      <w:autoSpaceDE/>
      <w:autoSpaceDN/>
      <w:spacing w:after="220"/>
    </w:pPr>
    <w:rPr>
      <w:rFonts w:ascii="Cambria" w:eastAsia="Times New Roman" w:hAnsi="Cambria" w:cs="Times New Roman"/>
      <w:noProof/>
      <w:lang w:val="en-GB"/>
    </w:rPr>
  </w:style>
  <w:style w:type="paragraph" w:customStyle="1" w:styleId="BoxHeading4">
    <w:name w:val="BoxHeading 4"/>
    <w:basedOn w:val="Heading4"/>
    <w:rsid w:val="00DA2BFB"/>
    <w:pPr>
      <w:keepLines w:val="0"/>
      <w:widowControl/>
      <w:tabs>
        <w:tab w:val="left" w:pos="940"/>
        <w:tab w:val="left" w:pos="1140"/>
        <w:tab w:val="left" w:pos="1360"/>
        <w:tab w:val="num" w:pos="3080"/>
      </w:tabs>
      <w:suppressAutoHyphens/>
      <w:autoSpaceDE/>
      <w:autoSpaceDN/>
      <w:spacing w:before="60" w:after="240" w:line="230" w:lineRule="exact"/>
      <w:ind w:left="864" w:hanging="864"/>
    </w:pPr>
    <w:rPr>
      <w:rFonts w:ascii="Cambria" w:eastAsia="MS Mincho" w:hAnsi="Cambria" w:cs="Times New Roman"/>
      <w:b/>
      <w:i w:val="0"/>
      <w:iCs w:val="0"/>
      <w:noProof/>
      <w:color w:val="auto"/>
      <w:sz w:val="20"/>
      <w:szCs w:val="20"/>
      <w:lang w:val="en-GB"/>
    </w:rPr>
  </w:style>
  <w:style w:type="character" w:customStyle="1" w:styleId="codeChar">
    <w:name w:val="code Char"/>
    <w:qFormat/>
    <w:rsid w:val="00DA2BFB"/>
    <w:rPr>
      <w:rFonts w:ascii="Courier New" w:hAnsi="Courier New"/>
      <w:noProof/>
      <w:lang w:val="en-GB" w:eastAsia="ja-JP" w:bidi="ar-SA"/>
    </w:rPr>
  </w:style>
  <w:style w:type="paragraph" w:customStyle="1" w:styleId="SDLCode">
    <w:name w:val="SDLCode"/>
    <w:basedOn w:val="Normal"/>
    <w:rsid w:val="00DA2BFB"/>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pPr>
    <w:rPr>
      <w:rFonts w:ascii="Courier New" w:eastAsia="Batang" w:hAnsi="Courier New" w:cs="Courier New"/>
      <w:noProof/>
      <w:sz w:val="18"/>
      <w:szCs w:val="18"/>
      <w:lang w:eastAsia="ko-KR"/>
    </w:rPr>
  </w:style>
  <w:style w:type="character" w:customStyle="1" w:styleId="SDLkeyword">
    <w:name w:val="SDLkeyword"/>
    <w:basedOn w:val="DefaultParagraphFont"/>
    <w:rsid w:val="00DA2BFB"/>
    <w:rPr>
      <w:rFonts w:ascii="Courier New" w:hAnsi="Courier New" w:cs="Courier New"/>
      <w:b/>
      <w:bCs/>
    </w:rPr>
  </w:style>
  <w:style w:type="character" w:customStyle="1" w:styleId="SDLattribute">
    <w:name w:val="SDLattribute"/>
    <w:basedOn w:val="DefaultParagraphFont"/>
    <w:rsid w:val="00DA2BFB"/>
    <w:rPr>
      <w:i/>
      <w:iCs/>
    </w:rPr>
  </w:style>
  <w:style w:type="paragraph" w:customStyle="1" w:styleId="SDLrulename">
    <w:name w:val="SDLrulename"/>
    <w:basedOn w:val="Normal"/>
    <w:autoRedefine/>
    <w:qFormat/>
    <w:rsid w:val="00DA2BFB"/>
    <w:pPr>
      <w:widowControl/>
      <w:tabs>
        <w:tab w:val="left" w:pos="403"/>
      </w:tabs>
      <w:autoSpaceDE/>
      <w:autoSpaceDN/>
      <w:spacing w:before="120" w:after="120" w:line="240" w:lineRule="atLeast"/>
      <w:jc w:val="both"/>
    </w:pPr>
    <w:rPr>
      <w:rFonts w:ascii="Cambria" w:eastAsia="MS Mincho" w:hAnsi="Cambria" w:cs="Times New Roman"/>
      <w:b/>
      <w:lang w:val="en-GB"/>
    </w:rPr>
  </w:style>
  <w:style w:type="paragraph" w:customStyle="1" w:styleId="SDLrulebody">
    <w:name w:val="SDLrulebody"/>
    <w:basedOn w:val="Normal"/>
    <w:qFormat/>
    <w:rsid w:val="00DA2BFB"/>
    <w:pPr>
      <w:widowControl/>
      <w:tabs>
        <w:tab w:val="left" w:pos="403"/>
      </w:tabs>
      <w:autoSpaceDE/>
      <w:autoSpaceDN/>
      <w:spacing w:after="220"/>
      <w:contextualSpacing/>
    </w:pPr>
    <w:rPr>
      <w:rFonts w:ascii="Cambria" w:eastAsia="Times New Roman" w:hAnsi="Cambria" w:cs="Times New Roman"/>
      <w:lang w:val="en-GB"/>
    </w:rPr>
  </w:style>
  <w:style w:type="paragraph" w:customStyle="1" w:styleId="Note">
    <w:name w:val="Note"/>
    <w:basedOn w:val="Normal"/>
    <w:link w:val="NoteChar"/>
    <w:qFormat/>
    <w:rsid w:val="00DA2BFB"/>
    <w:pPr>
      <w:widowControl/>
      <w:tabs>
        <w:tab w:val="left" w:pos="403"/>
      </w:tabs>
      <w:autoSpaceDE/>
      <w:autoSpaceDN/>
      <w:spacing w:after="240" w:line="240" w:lineRule="atLeast"/>
      <w:jc w:val="both"/>
    </w:pPr>
    <w:rPr>
      <w:rFonts w:ascii="Cambria" w:eastAsia="MS Mincho" w:hAnsi="Cambria" w:cs="Times New Roman"/>
      <w:sz w:val="20"/>
      <w:szCs w:val="20"/>
      <w:lang w:val="en-GB"/>
    </w:rPr>
  </w:style>
  <w:style w:type="character" w:customStyle="1" w:styleId="NoteChar">
    <w:name w:val="Note Char"/>
    <w:basedOn w:val="DefaultParagraphFont"/>
    <w:link w:val="Note"/>
    <w:rsid w:val="00DA2BFB"/>
    <w:rPr>
      <w:rFonts w:ascii="Cambria" w:eastAsia="MS Mincho" w:hAnsi="Cambria" w:cs="Times New Roman"/>
      <w:sz w:val="20"/>
      <w:szCs w:val="20"/>
      <w:lang w:val="en-GB"/>
    </w:rPr>
  </w:style>
  <w:style w:type="character" w:customStyle="1" w:styleId="Heading1Char">
    <w:name w:val="Heading 1 Char"/>
    <w:basedOn w:val="DefaultParagraphFont"/>
    <w:link w:val="Heading1"/>
    <w:uiPriority w:val="9"/>
    <w:rsid w:val="00CD51F5"/>
    <w:rPr>
      <w:rFonts w:ascii="Arial" w:eastAsia="Arial" w:hAnsi="Arial" w:cs="Arial"/>
      <w:b/>
      <w:bCs/>
      <w:sz w:val="24"/>
      <w:szCs w:val="24"/>
      <w:lang w:val="en-GB"/>
    </w:rPr>
  </w:style>
  <w:style w:type="table" w:styleId="GridTable2">
    <w:name w:val="Grid Table 2"/>
    <w:basedOn w:val="TableNormal"/>
    <w:uiPriority w:val="47"/>
    <w:rsid w:val="005F65D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5F65D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5Char">
    <w:name w:val="Heading 5 Char"/>
    <w:basedOn w:val="DefaultParagraphFont"/>
    <w:link w:val="Heading5"/>
    <w:uiPriority w:val="9"/>
    <w:semiHidden/>
    <w:rsid w:val="00B4449E"/>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
    <w:semiHidden/>
    <w:rsid w:val="00B4449E"/>
    <w:rPr>
      <w:rFonts w:ascii="Times New Roman" w:hAnsi="Times New Roman" w:cs="Times New Roman"/>
      <w:b/>
      <w:bCs/>
    </w:rPr>
  </w:style>
  <w:style w:type="character" w:customStyle="1" w:styleId="Heading7Char">
    <w:name w:val="Heading 7 Char"/>
    <w:basedOn w:val="DefaultParagraphFont"/>
    <w:link w:val="Heading7"/>
    <w:uiPriority w:val="9"/>
    <w:semiHidden/>
    <w:rsid w:val="00B4449E"/>
    <w:rPr>
      <w:rFonts w:ascii="Times New Roman" w:hAnsi="Times New Roman" w:cs="Times New Roman"/>
      <w:sz w:val="24"/>
      <w:szCs w:val="24"/>
    </w:rPr>
  </w:style>
  <w:style w:type="character" w:customStyle="1" w:styleId="Heading8Char">
    <w:name w:val="Heading 8 Char"/>
    <w:basedOn w:val="DefaultParagraphFont"/>
    <w:link w:val="Heading8"/>
    <w:uiPriority w:val="9"/>
    <w:semiHidden/>
    <w:rsid w:val="00B4449E"/>
    <w:rPr>
      <w:rFonts w:ascii="Times New Roman" w:hAnsi="Times New Roman" w:cs="Times New Roman"/>
      <w:i/>
      <w:iCs/>
      <w:sz w:val="24"/>
      <w:szCs w:val="24"/>
    </w:rPr>
  </w:style>
  <w:style w:type="character" w:customStyle="1" w:styleId="Heading9Char">
    <w:name w:val="Heading 9 Char"/>
    <w:basedOn w:val="DefaultParagraphFont"/>
    <w:link w:val="Heading9"/>
    <w:uiPriority w:val="9"/>
    <w:semiHidden/>
    <w:rsid w:val="00B4449E"/>
    <w:rPr>
      <w:rFonts w:asciiTheme="majorHAnsi" w:eastAsiaTheme="majorEastAsia" w:hAnsiTheme="majorHAnsi" w:cs="Times New Roman"/>
    </w:rPr>
  </w:style>
  <w:style w:type="paragraph" w:styleId="List">
    <w:name w:val="List"/>
    <w:basedOn w:val="ListParagraph"/>
    <w:uiPriority w:val="4"/>
    <w:rsid w:val="00B4449E"/>
    <w:pPr>
      <w:keepNext/>
      <w:widowControl/>
      <w:numPr>
        <w:numId w:val="16"/>
      </w:numPr>
      <w:tabs>
        <w:tab w:val="num" w:pos="360"/>
      </w:tabs>
      <w:autoSpaceDE/>
      <w:autoSpaceDN/>
      <w:spacing w:after="120" w:line="240" w:lineRule="atLeast"/>
      <w:ind w:left="425" w:hanging="425"/>
      <w:contextualSpacing/>
      <w:jc w:val="both"/>
    </w:pPr>
    <w:rPr>
      <w:rFonts w:ascii="Cambria" w:eastAsia="Calibri" w:hAnsi="Cambria" w:cs="Times New Roman"/>
      <w:lang w:val="en-GB"/>
    </w:rPr>
  </w:style>
  <w:style w:type="paragraph" w:styleId="List3">
    <w:name w:val="List 3"/>
    <w:basedOn w:val="Normal"/>
    <w:uiPriority w:val="99"/>
    <w:unhideWhenUsed/>
    <w:rsid w:val="00B4449E"/>
    <w:pPr>
      <w:widowControl/>
      <w:tabs>
        <w:tab w:val="left" w:pos="403"/>
      </w:tabs>
      <w:autoSpaceDE/>
      <w:autoSpaceDN/>
      <w:spacing w:after="120" w:line="240" w:lineRule="atLeast"/>
      <w:ind w:left="849" w:hanging="283"/>
      <w:contextualSpacing/>
      <w:jc w:val="both"/>
    </w:pPr>
    <w:rPr>
      <w:rFonts w:ascii="Cambria" w:eastAsia="Calibri" w:hAnsi="Cambria" w:cs="Times New Roman"/>
      <w:lang w:val="en-GB"/>
    </w:rPr>
  </w:style>
  <w:style w:type="character" w:customStyle="1" w:styleId="CharBold">
    <w:name w:val="Char Bold"/>
    <w:basedOn w:val="DefaultParagraphFont"/>
    <w:rsid w:val="00B4449E"/>
    <w:rPr>
      <w:b/>
      <w:bCs/>
    </w:rPr>
  </w:style>
  <w:style w:type="character" w:styleId="FollowedHyperlink">
    <w:name w:val="FollowedHyperlink"/>
    <w:basedOn w:val="DefaultParagraphFont"/>
    <w:uiPriority w:val="99"/>
    <w:semiHidden/>
    <w:unhideWhenUsed/>
    <w:rsid w:val="002A30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dl/sdl-grammar" TargetMode="External"/><Relationship Id="rId18" Type="http://schemas.openxmlformats.org/officeDocument/2006/relationships/hyperlink" Target="https://www.unicode.org/versions/Unicode16.0.0/core-spec/chapter-2/"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unicode.org/reports/tr55/"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ww.ietf.org/rfc/rfc2130.txt" TargetMode="External"/><Relationship Id="rId25" Type="http://schemas.openxmlformats.org/officeDocument/2006/relationships/hyperlink" Target="https://util.unicode.org/UnicodeJsps/list-unicodeset.jsp?a=%5B%3Agc%3DNd%3A%5D&amp;g=&amp;i=gc" TargetMode="External"/><Relationship Id="rId2" Type="http://schemas.openxmlformats.org/officeDocument/2006/relationships/customXml" Target="../customXml/item2.xml"/><Relationship Id="rId16" Type="http://schemas.openxmlformats.org/officeDocument/2006/relationships/hyperlink" Target="https://www.unicode.org/reports/tr17/" TargetMode="External"/><Relationship Id="rId20" Type="http://schemas.openxmlformats.org/officeDocument/2006/relationships/hyperlink" Target="https://util.unicode.org/UnicodeJsps/list-unicodeset.jsp?a=%5B%3Agc%3DCf%3A%5D&amp;g=&amp;i="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unicode.org/reports/tr31/" TargetMode="External"/><Relationship Id="rId5" Type="http://schemas.openxmlformats.org/officeDocument/2006/relationships/numbering" Target="numbering.xml"/><Relationship Id="rId15" Type="http://schemas.openxmlformats.org/officeDocument/2006/relationships/hyperlink" Target="https://www.w3.org/TR/xmlschema11-1/" TargetMode="External"/><Relationship Id="rId23" Type="http://schemas.openxmlformats.org/officeDocument/2006/relationships/hyperlink" Target="https://util.unicode.org/UnicodeJsps/list-unicodeset.jsp?a=%5B%3Asc%3DLatn%3A%5D%26%5B%3Agc%3DL%3A%5D&amp;g=age&amp;i=gc"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etf.org/rfc/rfc2130.tx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like-parsers.github.io/pegen/" TargetMode="External"/><Relationship Id="rId22" Type="http://schemas.openxmlformats.org/officeDocument/2006/relationships/hyperlink" Target="https://util.unicode.org/UnicodeJsps/list-unicodeset.jsp?a=%5B%3ADefault_Ignorable_Code_Point%3A%5D&amp;g=&amp;i="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6F6BE5-7A23-4FD4-9E9E-F7D00A37DAB3}">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2.xml><?xml version="1.0" encoding="utf-8"?>
<ds:datastoreItem xmlns:ds="http://schemas.openxmlformats.org/officeDocument/2006/customXml" ds:itemID="{59702549-7076-4C76-AECF-25943198C3CD}">
  <ds:schemaRefs>
    <ds:schemaRef ds:uri="http://schemas.openxmlformats.org/officeDocument/2006/bibliography"/>
  </ds:schemaRefs>
</ds:datastoreItem>
</file>

<file path=customXml/itemProps3.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4.xml><?xml version="1.0" encoding="utf-8"?>
<ds:datastoreItem xmlns:ds="http://schemas.openxmlformats.org/officeDocument/2006/customXml" ds:itemID="{65B7782A-04A2-4049-ACAA-6FA853248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12432</Words>
  <Characters>70865</Characters>
  <Application>Microsoft Office Word</Application>
  <DocSecurity>0</DocSecurity>
  <Lines>590</Lines>
  <Paragraphs>166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14496-34 Syntactic Description Language</vt:lpstr>
      <vt:lpstr/>
    </vt:vector>
  </TitlesOfParts>
  <Manager/>
  <Company/>
  <LinksUpToDate>false</LinksUpToDate>
  <CharactersWithSpaces>83131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14496-34 Syntactic Description Language</dc:title>
  <dc:subject/>
  <dc:creator>Emmanuel Thomas</dc:creator>
  <cp:keywords/>
  <dc:description/>
  <cp:lastModifiedBy>Emmanuel Thomas</cp:lastModifiedBy>
  <cp:revision>201</cp:revision>
  <dcterms:created xsi:type="dcterms:W3CDTF">2023-01-20T08:18:00Z</dcterms:created>
  <dcterms:modified xsi:type="dcterms:W3CDTF">2025-10-12T10:10:00Z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1653</vt:lpwstr>
  </property>
  <property fmtid="{D5CDD505-2E9C-101B-9397-08002B2CF9AE}" pid="3" name="MDMSNumber">
    <vt:lpwstr>25627</vt:lpwstr>
  </property>
  <property fmtid="{D5CDD505-2E9C-101B-9397-08002B2CF9AE}" pid="4" name="CWMad3b18e00de411ee80001d6200001d62">
    <vt:lpwstr>CWMsCZCguw6J8+yzISg7pncwPim90V6y7yRmgfYkHmN/1nAqn5IA7ADtXfclMRcYxnGjq0mNb8DRYNGAj0ZekhGbg==</vt:lpwstr>
  </property>
  <property fmtid="{D5CDD505-2E9C-101B-9397-08002B2CF9AE}" pid="5" name="ContentTypeId">
    <vt:lpwstr>0x010100598371A9B2F58942932503DC52E58014</vt:lpwstr>
  </property>
  <property fmtid="{D5CDD505-2E9C-101B-9397-08002B2CF9AE}" pid="6" name="MediaServiceImageTags">
    <vt:lpwstr/>
  </property>
</Properties>
</file>