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F96B7F" w14:textId="1B98869E" w:rsidR="001A33D0" w:rsidRPr="00C91BB8" w:rsidRDefault="001A33D0" w:rsidP="001A33D0">
      <w:pPr>
        <w:jc w:val="right"/>
        <w:rPr>
          <w:b/>
          <w:sz w:val="28"/>
          <w:szCs w:val="28"/>
        </w:rPr>
      </w:pPr>
      <w:r w:rsidRPr="00C91BB8">
        <w:rPr>
          <w:b/>
          <w:noProof/>
          <w:sz w:val="28"/>
          <w:szCs w:val="28"/>
        </w:rPr>
        <w:t>ISO</w:t>
      </w:r>
      <w:r w:rsidR="00D66CE5" w:rsidRPr="00C91BB8">
        <w:rPr>
          <w:b/>
          <w:noProof/>
          <w:sz w:val="28"/>
          <w:szCs w:val="28"/>
        </w:rPr>
        <w:t>/IEC</w:t>
      </w:r>
      <w:r w:rsidRPr="00C91BB8">
        <w:rPr>
          <w:b/>
          <w:noProof/>
          <w:sz w:val="28"/>
          <w:szCs w:val="28"/>
        </w:rPr>
        <w:t> </w:t>
      </w:r>
      <w:r w:rsidR="00D66CE5" w:rsidRPr="00C91BB8">
        <w:rPr>
          <w:b/>
          <w:noProof/>
          <w:sz w:val="28"/>
          <w:szCs w:val="28"/>
        </w:rPr>
        <w:t>23001</w:t>
      </w:r>
      <w:r w:rsidRPr="00C91BB8">
        <w:rPr>
          <w:b/>
          <w:noProof/>
          <w:sz w:val="28"/>
          <w:szCs w:val="28"/>
        </w:rPr>
        <w:t>-</w:t>
      </w:r>
      <w:r w:rsidR="00D63888" w:rsidRPr="00C91BB8">
        <w:rPr>
          <w:b/>
          <w:noProof/>
          <w:sz w:val="28"/>
          <w:szCs w:val="28"/>
        </w:rPr>
        <w:t>19</w:t>
      </w:r>
      <w:r w:rsidRPr="00C91BB8">
        <w:rPr>
          <w:b/>
          <w:noProof/>
          <w:sz w:val="28"/>
          <w:szCs w:val="28"/>
        </w:rPr>
        <w:t>:</w:t>
      </w:r>
      <w:r w:rsidR="00D63888" w:rsidRPr="00C91BB8">
        <w:rPr>
          <w:b/>
          <w:noProof/>
          <w:sz w:val="28"/>
          <w:szCs w:val="28"/>
        </w:rPr>
        <w:t>2025</w:t>
      </w:r>
      <w:r w:rsidRPr="00C91BB8">
        <w:rPr>
          <w:b/>
          <w:noProof/>
          <w:sz w:val="28"/>
          <w:szCs w:val="28"/>
        </w:rPr>
        <w:t>(</w:t>
      </w:r>
      <w:r w:rsidR="00D66CE5" w:rsidRPr="00C91BB8">
        <w:rPr>
          <w:b/>
          <w:noProof/>
          <w:sz w:val="28"/>
          <w:szCs w:val="28"/>
        </w:rPr>
        <w:t>E</w:t>
      </w:r>
      <w:r w:rsidRPr="00C91BB8">
        <w:rPr>
          <w:b/>
          <w:noProof/>
          <w:sz w:val="28"/>
          <w:szCs w:val="28"/>
        </w:rPr>
        <w:t>)</w:t>
      </w:r>
    </w:p>
    <w:p w14:paraId="439DD98D" w14:textId="69CB2D4D" w:rsidR="001A33D0" w:rsidRPr="00C91BB8" w:rsidRDefault="001A33D0" w:rsidP="001A33D0">
      <w:pPr>
        <w:jc w:val="right"/>
      </w:pPr>
      <w:r w:rsidRPr="00C91BB8">
        <w:rPr>
          <w:noProof/>
        </w:rPr>
        <w:t>ISO</w:t>
      </w:r>
      <w:r w:rsidR="00770E9C" w:rsidRPr="00C91BB8">
        <w:rPr>
          <w:noProof/>
        </w:rPr>
        <w:t>/</w:t>
      </w:r>
      <w:r w:rsidR="00D66CE5" w:rsidRPr="00C91BB8">
        <w:rPr>
          <w:noProof/>
        </w:rPr>
        <w:t>IEC J</w:t>
      </w:r>
      <w:r w:rsidRPr="00C91BB8">
        <w:t>TC </w:t>
      </w:r>
      <w:r w:rsidR="00D66CE5" w:rsidRPr="00C91BB8">
        <w:rPr>
          <w:noProof/>
        </w:rPr>
        <w:t>1</w:t>
      </w:r>
      <w:r w:rsidRPr="00C91BB8">
        <w:t>/SC </w:t>
      </w:r>
      <w:r w:rsidR="00D66CE5" w:rsidRPr="00C91BB8">
        <w:rPr>
          <w:noProof/>
        </w:rPr>
        <w:t>29</w:t>
      </w:r>
      <w:r w:rsidRPr="00C91BB8">
        <w:t>/WG </w:t>
      </w:r>
      <w:r w:rsidR="00D66CE5" w:rsidRPr="00C91BB8">
        <w:t>3</w:t>
      </w:r>
    </w:p>
    <w:p w14:paraId="19AFDE13" w14:textId="10157410" w:rsidR="001A33D0" w:rsidRPr="00BC394B" w:rsidRDefault="000F0E7A" w:rsidP="00FA1F1F">
      <w:pPr>
        <w:tabs>
          <w:tab w:val="clear" w:pos="403"/>
        </w:tabs>
        <w:spacing w:after="2000"/>
        <w:jc w:val="right"/>
      </w:pPr>
      <w:r>
        <w:t>Date</w:t>
      </w:r>
      <w:r w:rsidR="001A33D0" w:rsidRPr="00BC394B">
        <w:t xml:space="preserve">: </w:t>
      </w:r>
      <w:r w:rsidR="007C4D16">
        <w:rPr>
          <w:noProof/>
        </w:rPr>
        <w:t>2025</w:t>
      </w:r>
      <w:r>
        <w:rPr>
          <w:noProof/>
        </w:rPr>
        <w:t>-</w:t>
      </w:r>
      <w:r w:rsidR="00487368">
        <w:rPr>
          <w:noProof/>
        </w:rPr>
        <w:t>10</w:t>
      </w:r>
      <w:r>
        <w:rPr>
          <w:noProof/>
        </w:rPr>
        <w:t>-</w:t>
      </w:r>
      <w:r w:rsidR="00487368">
        <w:rPr>
          <w:noProof/>
        </w:rPr>
        <w:t>24</w:t>
      </w:r>
    </w:p>
    <w:p w14:paraId="0AE74F4E" w14:textId="6699EFA9" w:rsidR="001A33D0" w:rsidRPr="00D66CE5" w:rsidRDefault="00D66CE5" w:rsidP="001A33D0">
      <w:pPr>
        <w:spacing w:line="360" w:lineRule="atLeast"/>
        <w:jc w:val="left"/>
        <w:rPr>
          <w:b/>
          <w:bCs/>
          <w:sz w:val="32"/>
          <w:szCs w:val="32"/>
        </w:rPr>
      </w:pPr>
      <w:r w:rsidRPr="00D66CE5">
        <w:rPr>
          <w:b/>
          <w:bCs/>
          <w:sz w:val="32"/>
          <w:szCs w:val="32"/>
        </w:rPr>
        <w:t>Information technology</w:t>
      </w:r>
      <w:r w:rsidR="001A33D0" w:rsidRPr="00D66CE5">
        <w:rPr>
          <w:b/>
          <w:bCs/>
          <w:sz w:val="32"/>
          <w:szCs w:val="32"/>
        </w:rPr>
        <w:t> — M</w:t>
      </w:r>
      <w:r w:rsidRPr="00D66CE5">
        <w:rPr>
          <w:b/>
          <w:bCs/>
          <w:sz w:val="32"/>
          <w:szCs w:val="32"/>
        </w:rPr>
        <w:t>PEG systems technologies</w:t>
      </w:r>
      <w:r w:rsidR="001A33D0" w:rsidRPr="00D66CE5">
        <w:rPr>
          <w:b/>
          <w:bCs/>
          <w:sz w:val="32"/>
          <w:szCs w:val="32"/>
        </w:rPr>
        <w:t> — Part </w:t>
      </w:r>
      <w:r w:rsidR="00D63888">
        <w:rPr>
          <w:b/>
          <w:bCs/>
          <w:sz w:val="32"/>
          <w:szCs w:val="32"/>
        </w:rPr>
        <w:t>19</w:t>
      </w:r>
      <w:r w:rsidR="001A33D0" w:rsidRPr="00D66CE5">
        <w:rPr>
          <w:b/>
          <w:bCs/>
          <w:sz w:val="32"/>
          <w:szCs w:val="32"/>
        </w:rPr>
        <w:t xml:space="preserve">: </w:t>
      </w:r>
      <w:r w:rsidRPr="00D66CE5">
        <w:rPr>
          <w:b/>
          <w:bCs/>
          <w:sz w:val="32"/>
          <w:szCs w:val="32"/>
        </w:rPr>
        <w:t>Carriage of green metadata</w:t>
      </w:r>
    </w:p>
    <w:p w14:paraId="66DA12FD" w14:textId="77777777" w:rsidR="001A33D0" w:rsidRPr="00BC394B" w:rsidRDefault="001A33D0" w:rsidP="001A33D0">
      <w:pPr>
        <w:spacing w:before="2000"/>
      </w:pPr>
    </w:p>
    <w:p w14:paraId="571761D4" w14:textId="0FA497A5" w:rsidR="001A33D0" w:rsidRPr="00BC394B" w:rsidRDefault="00B01919" w:rsidP="001A33D0">
      <w:pPr>
        <w:pBdr>
          <w:top w:val="single" w:sz="4" w:space="1" w:color="auto"/>
          <w:left w:val="single" w:sz="4" w:space="4" w:color="auto"/>
          <w:bottom w:val="single" w:sz="4" w:space="1" w:color="auto"/>
          <w:right w:val="single" w:sz="4" w:space="4" w:color="auto"/>
        </w:pBdr>
        <w:ind w:left="85" w:right="85"/>
        <w:jc w:val="center"/>
        <w:rPr>
          <w:sz w:val="80"/>
          <w:szCs w:val="80"/>
        </w:rPr>
      </w:pPr>
      <w:r>
        <w:rPr>
          <w:sz w:val="80"/>
          <w:szCs w:val="80"/>
        </w:rPr>
        <w:t>DIS</w:t>
      </w:r>
      <w:r w:rsidRPr="00BC394B">
        <w:rPr>
          <w:sz w:val="80"/>
          <w:szCs w:val="80"/>
        </w:rPr>
        <w:t xml:space="preserve"> </w:t>
      </w:r>
      <w:r w:rsidR="001A33D0" w:rsidRPr="00BC394B">
        <w:rPr>
          <w:sz w:val="80"/>
          <w:szCs w:val="80"/>
        </w:rPr>
        <w:t>stage</w:t>
      </w:r>
    </w:p>
    <w:p w14:paraId="3710EDC3" w14:textId="77777777" w:rsidR="001A33D0" w:rsidRPr="00BC394B" w:rsidRDefault="001A33D0" w:rsidP="001A33D0"/>
    <w:p w14:paraId="1F7E3353"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jc w:val="center"/>
        <w:rPr>
          <w:b/>
          <w:sz w:val="20"/>
        </w:rPr>
      </w:pPr>
      <w:r w:rsidRPr="00BC394B">
        <w:rPr>
          <w:b/>
          <w:sz w:val="20"/>
        </w:rPr>
        <w:t>Warning for WDs and CDs</w:t>
      </w:r>
    </w:p>
    <w:p w14:paraId="4783B6B1"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rPr>
          <w:bCs/>
          <w:sz w:val="20"/>
        </w:rPr>
      </w:pPr>
      <w:r w:rsidRPr="00BC394B">
        <w:rPr>
          <w:bCs/>
          <w:sz w:val="20"/>
        </w:rPr>
        <w:t>This document is not an ISO International Standard. It is distributed for review and comment. It is subject to change without notice and may not be referred to as an International Standard.</w:t>
      </w:r>
    </w:p>
    <w:p w14:paraId="23047F57"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rPr>
          <w:sz w:val="20"/>
        </w:rPr>
      </w:pPr>
      <w:r w:rsidRPr="00BC394B">
        <w:rPr>
          <w:bCs/>
          <w:sz w:val="20"/>
        </w:rPr>
        <w:t>Recipients of this draft are invited to submit, with their comments, notification of any relevant patent rights of which they are aware and to provide supporting documentation.</w:t>
      </w:r>
    </w:p>
    <w:p w14:paraId="7E95FAAD" w14:textId="77777777" w:rsidR="00ED5FAB" w:rsidRDefault="00ED5FAB" w:rsidP="00DF6AAF">
      <w:pPr>
        <w:pStyle w:val="BodyText"/>
      </w:pPr>
    </w:p>
    <w:p w14:paraId="5ABEC964" w14:textId="77777777" w:rsidR="00ED5FAB" w:rsidRDefault="00ED5FAB" w:rsidP="00DF6AAF">
      <w:pPr>
        <w:pStyle w:val="BodyText"/>
      </w:pPr>
    </w:p>
    <w:p w14:paraId="26501BDD" w14:textId="77777777" w:rsidR="001A33D0" w:rsidRPr="00BC394B" w:rsidRDefault="001A33D0" w:rsidP="00DF6AAF">
      <w:pPr>
        <w:pStyle w:val="BodyText"/>
      </w:pPr>
    </w:p>
    <w:p w14:paraId="6A49C4B9" w14:textId="77777777" w:rsidR="001A33D0" w:rsidRPr="00BC394B" w:rsidRDefault="001A33D0" w:rsidP="00DF6AAF">
      <w:pPr>
        <w:pStyle w:val="BodyText"/>
        <w:sectPr w:rsidR="001A33D0" w:rsidRPr="00BC394B" w:rsidSect="00B55892">
          <w:headerReference w:type="even" r:id="rId11"/>
          <w:footerReference w:type="even" r:id="rId12"/>
          <w:footerReference w:type="default" r:id="rId13"/>
          <w:type w:val="oddPage"/>
          <w:pgSz w:w="11906" w:h="16838" w:code="9"/>
          <w:pgMar w:top="794" w:right="1134" w:bottom="284" w:left="1134" w:header="709" w:footer="0" w:gutter="0"/>
          <w:cols w:space="720"/>
        </w:sectPr>
      </w:pPr>
    </w:p>
    <w:p w14:paraId="2B0CEC70" w14:textId="42CBFA37" w:rsidR="001A33D0" w:rsidRPr="00BC394B"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rPr>
      </w:pPr>
      <w:r w:rsidRPr="00BC394B">
        <w:rPr>
          <w:color w:val="auto"/>
        </w:rPr>
        <w:lastRenderedPageBreak/>
        <w:t>© ISO</w:t>
      </w:r>
      <w:r w:rsidR="00D63888">
        <w:rPr>
          <w:color w:val="auto"/>
        </w:rPr>
        <w:t>/IEC</w:t>
      </w:r>
      <w:r w:rsidRPr="00BC394B">
        <w:rPr>
          <w:color w:val="auto"/>
        </w:rPr>
        <w:t xml:space="preserve"> </w:t>
      </w:r>
      <w:r w:rsidR="00D63888" w:rsidRPr="00BC394B">
        <w:rPr>
          <w:color w:val="auto"/>
        </w:rPr>
        <w:t>20</w:t>
      </w:r>
      <w:r w:rsidR="00D63888">
        <w:rPr>
          <w:color w:val="auto"/>
        </w:rPr>
        <w:t>25</w:t>
      </w:r>
    </w:p>
    <w:p w14:paraId="29D74880"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rPr>
      </w:pPr>
      <w:r w:rsidRPr="00BC394B">
        <w:rPr>
          <w:color w:val="auto"/>
          <w:sz w:val="20"/>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430518BD"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ISO copyright office</w:t>
      </w:r>
    </w:p>
    <w:p w14:paraId="3592D404"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CP 401</w:t>
      </w:r>
      <w:r w:rsidR="001A33D0" w:rsidRPr="00BC394B">
        <w:rPr>
          <w:color w:val="auto"/>
          <w:sz w:val="20"/>
        </w:rPr>
        <w:t xml:space="preserve"> • </w:t>
      </w:r>
      <w:r w:rsidRPr="00BC394B">
        <w:rPr>
          <w:color w:val="auto"/>
          <w:sz w:val="20"/>
        </w:rPr>
        <w:t xml:space="preserve">Ch. de </w:t>
      </w:r>
      <w:proofErr w:type="spellStart"/>
      <w:r w:rsidRPr="00BC394B">
        <w:rPr>
          <w:color w:val="auto"/>
          <w:sz w:val="20"/>
        </w:rPr>
        <w:t>Blandonnet</w:t>
      </w:r>
      <w:proofErr w:type="spellEnd"/>
      <w:r w:rsidRPr="00BC394B">
        <w:rPr>
          <w:color w:val="auto"/>
          <w:sz w:val="20"/>
        </w:rPr>
        <w:t xml:space="preserve"> 8</w:t>
      </w:r>
    </w:p>
    <w:p w14:paraId="5CDC709F"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CH-1214 Vernier, Geneva</w:t>
      </w:r>
    </w:p>
    <w:p w14:paraId="0FD9756E" w14:textId="77777777" w:rsidR="001A33D0" w:rsidRPr="00DF121D"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DF121D">
        <w:rPr>
          <w:color w:val="auto"/>
          <w:sz w:val="20"/>
          <w:lang w:val="en-US"/>
        </w:rPr>
        <w:t xml:space="preserve">Phone: </w:t>
      </w:r>
      <w:r w:rsidR="001A33D0" w:rsidRPr="00DF121D">
        <w:rPr>
          <w:color w:val="auto"/>
          <w:sz w:val="20"/>
          <w:lang w:val="en-US"/>
        </w:rPr>
        <w:t>+41 22 749 01 11</w:t>
      </w:r>
    </w:p>
    <w:p w14:paraId="247AC57E" w14:textId="77777777" w:rsidR="001A33D0" w:rsidRPr="00C91BB8"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de-DE"/>
        </w:rPr>
      </w:pPr>
      <w:proofErr w:type="gramStart"/>
      <w:r w:rsidRPr="00C91BB8">
        <w:rPr>
          <w:color w:val="auto"/>
          <w:sz w:val="20"/>
          <w:lang w:val="de-DE"/>
        </w:rPr>
        <w:t>Email</w:t>
      </w:r>
      <w:proofErr w:type="gramEnd"/>
      <w:r w:rsidRPr="00C91BB8">
        <w:rPr>
          <w:color w:val="auto"/>
          <w:sz w:val="20"/>
          <w:lang w:val="de-DE"/>
        </w:rPr>
        <w:t xml:space="preserve">: </w:t>
      </w:r>
      <w:r w:rsidR="001A33D0" w:rsidRPr="00C91BB8">
        <w:rPr>
          <w:color w:val="auto"/>
          <w:sz w:val="20"/>
          <w:lang w:val="de-DE"/>
        </w:rPr>
        <w:t>copyright@iso.org</w:t>
      </w:r>
    </w:p>
    <w:p w14:paraId="14F74606" w14:textId="77777777" w:rsidR="00BC394B" w:rsidRPr="00C91BB8"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lang w:val="de-DE"/>
        </w:rPr>
      </w:pPr>
      <w:r w:rsidRPr="00C91BB8">
        <w:rPr>
          <w:color w:val="auto"/>
          <w:sz w:val="20"/>
          <w:lang w:val="de-DE"/>
        </w:rPr>
        <w:t>Website: www.iso.org</w:t>
      </w:r>
    </w:p>
    <w:p w14:paraId="6D460016" w14:textId="77777777" w:rsidR="001A33D0" w:rsidRPr="00ED0975"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lang w:val="de-DE"/>
        </w:rPr>
      </w:pPr>
      <w:proofErr w:type="spellStart"/>
      <w:r w:rsidRPr="00ED0975">
        <w:rPr>
          <w:color w:val="auto"/>
          <w:sz w:val="20"/>
          <w:lang w:val="de-DE"/>
        </w:rPr>
        <w:t>Published</w:t>
      </w:r>
      <w:proofErr w:type="spellEnd"/>
      <w:r w:rsidRPr="00ED0975">
        <w:rPr>
          <w:color w:val="auto"/>
          <w:sz w:val="20"/>
          <w:lang w:val="de-DE"/>
        </w:rPr>
        <w:t xml:space="preserve"> in </w:t>
      </w:r>
      <w:proofErr w:type="spellStart"/>
      <w:r w:rsidRPr="00ED0975">
        <w:rPr>
          <w:color w:val="auto"/>
          <w:sz w:val="20"/>
          <w:lang w:val="de-DE"/>
        </w:rPr>
        <w:t>Switzerland</w:t>
      </w:r>
      <w:proofErr w:type="spellEnd"/>
    </w:p>
    <w:p w14:paraId="317E36C4" w14:textId="77777777" w:rsidR="001A33D0" w:rsidRPr="00BC394B" w:rsidRDefault="001A33D0" w:rsidP="001A33D0">
      <w:pPr>
        <w:pStyle w:val="zzContents"/>
        <w:spacing w:before="0"/>
      </w:pPr>
      <w:r w:rsidRPr="00BC394B">
        <w:lastRenderedPageBreak/>
        <w:t>Contents</w:t>
      </w:r>
    </w:p>
    <w:p w14:paraId="717477F1" w14:textId="71899CC4" w:rsidR="0089706F" w:rsidRDefault="0054733A">
      <w:pPr>
        <w:pStyle w:val="TOC1"/>
        <w:rPr>
          <w:rFonts w:asciiTheme="minorHAnsi" w:eastAsiaTheme="minorEastAsia" w:hAnsiTheme="minorHAnsi" w:cstheme="minorBidi"/>
          <w:b w:val="0"/>
          <w:noProof/>
          <w:kern w:val="2"/>
          <w:sz w:val="24"/>
          <w:szCs w:val="24"/>
          <w:lang w:val="fr-FR" w:eastAsia="fr-FR"/>
          <w14:ligatures w14:val="standardContextual"/>
        </w:rPr>
      </w:pPr>
      <w:r w:rsidRPr="00BC394B">
        <w:fldChar w:fldCharType="begin"/>
      </w:r>
      <w:r w:rsidRPr="00BC394B">
        <w:instrText xml:space="preserve"> TOC \o "</w:instrText>
      </w:r>
      <w:r w:rsidR="002C453D">
        <w:instrText>1</w:instrText>
      </w:r>
      <w:r w:rsidRPr="00BC394B">
        <w:instrText xml:space="preserve">-3" \h \z \t "Heading 1;1;ANNEX;1;Biblio Title;1;Foreword Title;1;Intro Title;1" </w:instrText>
      </w:r>
      <w:r w:rsidRPr="00BC394B">
        <w:fldChar w:fldCharType="separate"/>
      </w:r>
      <w:hyperlink w:anchor="_Toc202426664" w:history="1">
        <w:r w:rsidR="0089706F" w:rsidRPr="00D05ACF">
          <w:rPr>
            <w:rStyle w:val="Hyperlink"/>
            <w:noProof/>
          </w:rPr>
          <w:t>Foreword</w:t>
        </w:r>
        <w:r w:rsidR="0089706F">
          <w:rPr>
            <w:noProof/>
            <w:webHidden/>
          </w:rPr>
          <w:tab/>
        </w:r>
        <w:r w:rsidR="0089706F">
          <w:rPr>
            <w:noProof/>
            <w:webHidden/>
          </w:rPr>
          <w:fldChar w:fldCharType="begin"/>
        </w:r>
        <w:r w:rsidR="0089706F">
          <w:rPr>
            <w:noProof/>
            <w:webHidden/>
          </w:rPr>
          <w:instrText xml:space="preserve"> PAGEREF _Toc202426664 \h </w:instrText>
        </w:r>
        <w:r w:rsidR="0089706F">
          <w:rPr>
            <w:noProof/>
            <w:webHidden/>
          </w:rPr>
        </w:r>
        <w:r w:rsidR="0089706F">
          <w:rPr>
            <w:noProof/>
            <w:webHidden/>
          </w:rPr>
          <w:fldChar w:fldCharType="separate"/>
        </w:r>
        <w:r w:rsidR="0089706F">
          <w:rPr>
            <w:noProof/>
            <w:webHidden/>
          </w:rPr>
          <w:t>vi</w:t>
        </w:r>
        <w:r w:rsidR="0089706F">
          <w:rPr>
            <w:noProof/>
            <w:webHidden/>
          </w:rPr>
          <w:fldChar w:fldCharType="end"/>
        </w:r>
      </w:hyperlink>
    </w:p>
    <w:p w14:paraId="1C2A50E3" w14:textId="45F0C0BC" w:rsidR="0089706F" w:rsidRDefault="0089706F">
      <w:pPr>
        <w:pStyle w:val="TOC1"/>
        <w:rPr>
          <w:rFonts w:asciiTheme="minorHAnsi" w:eastAsiaTheme="minorEastAsia" w:hAnsiTheme="minorHAnsi" w:cstheme="minorBidi"/>
          <w:b w:val="0"/>
          <w:noProof/>
          <w:kern w:val="2"/>
          <w:sz w:val="24"/>
          <w:szCs w:val="24"/>
          <w:lang w:val="fr-FR" w:eastAsia="fr-FR"/>
          <w14:ligatures w14:val="standardContextual"/>
        </w:rPr>
      </w:pPr>
      <w:hyperlink w:anchor="_Toc202426665" w:history="1">
        <w:r w:rsidRPr="00D05ACF">
          <w:rPr>
            <w:rStyle w:val="Hyperlink"/>
            <w:noProof/>
          </w:rPr>
          <w:t>Introduction</w:t>
        </w:r>
        <w:r>
          <w:rPr>
            <w:noProof/>
            <w:webHidden/>
          </w:rPr>
          <w:tab/>
        </w:r>
        <w:r>
          <w:rPr>
            <w:noProof/>
            <w:webHidden/>
          </w:rPr>
          <w:fldChar w:fldCharType="begin"/>
        </w:r>
        <w:r>
          <w:rPr>
            <w:noProof/>
            <w:webHidden/>
          </w:rPr>
          <w:instrText xml:space="preserve"> PAGEREF _Toc202426665 \h </w:instrText>
        </w:r>
        <w:r>
          <w:rPr>
            <w:noProof/>
            <w:webHidden/>
          </w:rPr>
        </w:r>
        <w:r>
          <w:rPr>
            <w:noProof/>
            <w:webHidden/>
          </w:rPr>
          <w:fldChar w:fldCharType="separate"/>
        </w:r>
        <w:r>
          <w:rPr>
            <w:noProof/>
            <w:webHidden/>
          </w:rPr>
          <w:t>vii</w:t>
        </w:r>
        <w:r>
          <w:rPr>
            <w:noProof/>
            <w:webHidden/>
          </w:rPr>
          <w:fldChar w:fldCharType="end"/>
        </w:r>
      </w:hyperlink>
    </w:p>
    <w:p w14:paraId="1E6DE384" w14:textId="264A650C" w:rsidR="0089706F" w:rsidRDefault="0089706F">
      <w:pPr>
        <w:pStyle w:val="TOC1"/>
        <w:rPr>
          <w:rFonts w:asciiTheme="minorHAnsi" w:eastAsiaTheme="minorEastAsia" w:hAnsiTheme="minorHAnsi" w:cstheme="minorBidi"/>
          <w:b w:val="0"/>
          <w:noProof/>
          <w:kern w:val="2"/>
          <w:sz w:val="24"/>
          <w:szCs w:val="24"/>
          <w:lang w:val="fr-FR" w:eastAsia="fr-FR"/>
          <w14:ligatures w14:val="standardContextual"/>
        </w:rPr>
      </w:pPr>
      <w:hyperlink w:anchor="_Toc202426666" w:history="1">
        <w:r w:rsidRPr="00D05ACF">
          <w:rPr>
            <w:rStyle w:val="Hyperlink"/>
            <w:noProof/>
          </w:rPr>
          <w:t>1</w:t>
        </w:r>
        <w:r>
          <w:rPr>
            <w:rFonts w:asciiTheme="minorHAnsi" w:eastAsiaTheme="minorEastAsia" w:hAnsiTheme="minorHAnsi" w:cstheme="minorBidi"/>
            <w:b w:val="0"/>
            <w:noProof/>
            <w:kern w:val="2"/>
            <w:sz w:val="24"/>
            <w:szCs w:val="24"/>
            <w:lang w:val="fr-FR" w:eastAsia="fr-FR"/>
            <w14:ligatures w14:val="standardContextual"/>
          </w:rPr>
          <w:tab/>
        </w:r>
        <w:r w:rsidRPr="00D05ACF">
          <w:rPr>
            <w:rStyle w:val="Hyperlink"/>
            <w:noProof/>
          </w:rPr>
          <w:t>Scope</w:t>
        </w:r>
        <w:r>
          <w:rPr>
            <w:noProof/>
            <w:webHidden/>
          </w:rPr>
          <w:tab/>
        </w:r>
        <w:r>
          <w:rPr>
            <w:noProof/>
            <w:webHidden/>
          </w:rPr>
          <w:fldChar w:fldCharType="begin"/>
        </w:r>
        <w:r>
          <w:rPr>
            <w:noProof/>
            <w:webHidden/>
          </w:rPr>
          <w:instrText xml:space="preserve"> PAGEREF _Toc202426666 \h </w:instrText>
        </w:r>
        <w:r>
          <w:rPr>
            <w:noProof/>
            <w:webHidden/>
          </w:rPr>
        </w:r>
        <w:r>
          <w:rPr>
            <w:noProof/>
            <w:webHidden/>
          </w:rPr>
          <w:fldChar w:fldCharType="separate"/>
        </w:r>
        <w:r>
          <w:rPr>
            <w:noProof/>
            <w:webHidden/>
          </w:rPr>
          <w:t>1</w:t>
        </w:r>
        <w:r>
          <w:rPr>
            <w:noProof/>
            <w:webHidden/>
          </w:rPr>
          <w:fldChar w:fldCharType="end"/>
        </w:r>
      </w:hyperlink>
    </w:p>
    <w:p w14:paraId="78BE0AA1" w14:textId="4EC75E30" w:rsidR="0089706F" w:rsidRDefault="0089706F">
      <w:pPr>
        <w:pStyle w:val="TOC1"/>
        <w:rPr>
          <w:rFonts w:asciiTheme="minorHAnsi" w:eastAsiaTheme="minorEastAsia" w:hAnsiTheme="minorHAnsi" w:cstheme="minorBidi"/>
          <w:b w:val="0"/>
          <w:noProof/>
          <w:kern w:val="2"/>
          <w:sz w:val="24"/>
          <w:szCs w:val="24"/>
          <w:lang w:val="fr-FR" w:eastAsia="fr-FR"/>
          <w14:ligatures w14:val="standardContextual"/>
        </w:rPr>
      </w:pPr>
      <w:hyperlink w:anchor="_Toc202426667" w:history="1">
        <w:r w:rsidRPr="00D05ACF">
          <w:rPr>
            <w:rStyle w:val="Hyperlink"/>
            <w:noProof/>
          </w:rPr>
          <w:t>2</w:t>
        </w:r>
        <w:r>
          <w:rPr>
            <w:rFonts w:asciiTheme="minorHAnsi" w:eastAsiaTheme="minorEastAsia" w:hAnsiTheme="minorHAnsi" w:cstheme="minorBidi"/>
            <w:b w:val="0"/>
            <w:noProof/>
            <w:kern w:val="2"/>
            <w:sz w:val="24"/>
            <w:szCs w:val="24"/>
            <w:lang w:val="fr-FR" w:eastAsia="fr-FR"/>
            <w14:ligatures w14:val="standardContextual"/>
          </w:rPr>
          <w:tab/>
        </w:r>
        <w:r w:rsidRPr="00D05ACF">
          <w:rPr>
            <w:rStyle w:val="Hyperlink"/>
            <w:noProof/>
          </w:rPr>
          <w:t>Normative references</w:t>
        </w:r>
        <w:r>
          <w:rPr>
            <w:noProof/>
            <w:webHidden/>
          </w:rPr>
          <w:tab/>
        </w:r>
        <w:r>
          <w:rPr>
            <w:noProof/>
            <w:webHidden/>
          </w:rPr>
          <w:fldChar w:fldCharType="begin"/>
        </w:r>
        <w:r>
          <w:rPr>
            <w:noProof/>
            <w:webHidden/>
          </w:rPr>
          <w:instrText xml:space="preserve"> PAGEREF _Toc202426667 \h </w:instrText>
        </w:r>
        <w:r>
          <w:rPr>
            <w:noProof/>
            <w:webHidden/>
          </w:rPr>
        </w:r>
        <w:r>
          <w:rPr>
            <w:noProof/>
            <w:webHidden/>
          </w:rPr>
          <w:fldChar w:fldCharType="separate"/>
        </w:r>
        <w:r>
          <w:rPr>
            <w:noProof/>
            <w:webHidden/>
          </w:rPr>
          <w:t>1</w:t>
        </w:r>
        <w:r>
          <w:rPr>
            <w:noProof/>
            <w:webHidden/>
          </w:rPr>
          <w:fldChar w:fldCharType="end"/>
        </w:r>
      </w:hyperlink>
    </w:p>
    <w:p w14:paraId="2DAAADDD" w14:textId="49FECDDE" w:rsidR="0089706F" w:rsidRDefault="0089706F">
      <w:pPr>
        <w:pStyle w:val="TOC1"/>
        <w:rPr>
          <w:rFonts w:asciiTheme="minorHAnsi" w:eastAsiaTheme="minorEastAsia" w:hAnsiTheme="minorHAnsi" w:cstheme="minorBidi"/>
          <w:b w:val="0"/>
          <w:noProof/>
          <w:kern w:val="2"/>
          <w:sz w:val="24"/>
          <w:szCs w:val="24"/>
          <w:lang w:val="fr-FR" w:eastAsia="fr-FR"/>
          <w14:ligatures w14:val="standardContextual"/>
        </w:rPr>
      </w:pPr>
      <w:hyperlink w:anchor="_Toc202426668" w:history="1">
        <w:r w:rsidRPr="00D05ACF">
          <w:rPr>
            <w:rStyle w:val="Hyperlink"/>
            <w:noProof/>
          </w:rPr>
          <w:t>3</w:t>
        </w:r>
        <w:r>
          <w:rPr>
            <w:rFonts w:asciiTheme="minorHAnsi" w:eastAsiaTheme="minorEastAsia" w:hAnsiTheme="minorHAnsi" w:cstheme="minorBidi"/>
            <w:b w:val="0"/>
            <w:noProof/>
            <w:kern w:val="2"/>
            <w:sz w:val="24"/>
            <w:szCs w:val="24"/>
            <w:lang w:val="fr-FR" w:eastAsia="fr-FR"/>
            <w14:ligatures w14:val="standardContextual"/>
          </w:rPr>
          <w:tab/>
        </w:r>
        <w:r w:rsidRPr="00D05ACF">
          <w:rPr>
            <w:rStyle w:val="Hyperlink"/>
            <w:noProof/>
          </w:rPr>
          <w:t>Terms, definitions, and abbreviated terms</w:t>
        </w:r>
        <w:r>
          <w:rPr>
            <w:noProof/>
            <w:webHidden/>
          </w:rPr>
          <w:tab/>
        </w:r>
        <w:r>
          <w:rPr>
            <w:noProof/>
            <w:webHidden/>
          </w:rPr>
          <w:fldChar w:fldCharType="begin"/>
        </w:r>
        <w:r>
          <w:rPr>
            <w:noProof/>
            <w:webHidden/>
          </w:rPr>
          <w:instrText xml:space="preserve"> PAGEREF _Toc202426668 \h </w:instrText>
        </w:r>
        <w:r>
          <w:rPr>
            <w:noProof/>
            <w:webHidden/>
          </w:rPr>
        </w:r>
        <w:r>
          <w:rPr>
            <w:noProof/>
            <w:webHidden/>
          </w:rPr>
          <w:fldChar w:fldCharType="separate"/>
        </w:r>
        <w:r>
          <w:rPr>
            <w:noProof/>
            <w:webHidden/>
          </w:rPr>
          <w:t>1</w:t>
        </w:r>
        <w:r>
          <w:rPr>
            <w:noProof/>
            <w:webHidden/>
          </w:rPr>
          <w:fldChar w:fldCharType="end"/>
        </w:r>
      </w:hyperlink>
    </w:p>
    <w:p w14:paraId="07DCB601" w14:textId="49202C3A" w:rsidR="0089706F" w:rsidRDefault="0089706F">
      <w:pPr>
        <w:pStyle w:val="TOC2"/>
        <w:rPr>
          <w:rFonts w:asciiTheme="minorHAnsi" w:eastAsiaTheme="minorEastAsia" w:hAnsiTheme="minorHAnsi" w:cstheme="minorBidi"/>
          <w:b w:val="0"/>
          <w:noProof/>
          <w:kern w:val="2"/>
          <w:sz w:val="24"/>
          <w:szCs w:val="24"/>
          <w:lang w:val="fr-FR" w:eastAsia="fr-FR"/>
          <w14:ligatures w14:val="standardContextual"/>
        </w:rPr>
      </w:pPr>
      <w:hyperlink w:anchor="_Toc202426669" w:history="1">
        <w:r w:rsidRPr="00D05ACF">
          <w:rPr>
            <w:rStyle w:val="Hyperlink"/>
            <w:noProof/>
          </w:rPr>
          <w:t>3.1</w:t>
        </w:r>
        <w:r>
          <w:rPr>
            <w:rFonts w:asciiTheme="minorHAnsi" w:eastAsiaTheme="minorEastAsia" w:hAnsiTheme="minorHAnsi" w:cstheme="minorBidi"/>
            <w:b w:val="0"/>
            <w:noProof/>
            <w:kern w:val="2"/>
            <w:sz w:val="24"/>
            <w:szCs w:val="24"/>
            <w:lang w:val="fr-FR" w:eastAsia="fr-FR"/>
            <w14:ligatures w14:val="standardContextual"/>
          </w:rPr>
          <w:tab/>
        </w:r>
        <w:r w:rsidRPr="00D05ACF">
          <w:rPr>
            <w:rStyle w:val="Hyperlink"/>
            <w:noProof/>
          </w:rPr>
          <w:t>Terms and definitions</w:t>
        </w:r>
        <w:r>
          <w:rPr>
            <w:noProof/>
            <w:webHidden/>
          </w:rPr>
          <w:tab/>
        </w:r>
        <w:r>
          <w:rPr>
            <w:noProof/>
            <w:webHidden/>
          </w:rPr>
          <w:fldChar w:fldCharType="begin"/>
        </w:r>
        <w:r>
          <w:rPr>
            <w:noProof/>
            <w:webHidden/>
          </w:rPr>
          <w:instrText xml:space="preserve"> PAGEREF _Toc202426669 \h </w:instrText>
        </w:r>
        <w:r>
          <w:rPr>
            <w:noProof/>
            <w:webHidden/>
          </w:rPr>
        </w:r>
        <w:r>
          <w:rPr>
            <w:noProof/>
            <w:webHidden/>
          </w:rPr>
          <w:fldChar w:fldCharType="separate"/>
        </w:r>
        <w:r>
          <w:rPr>
            <w:noProof/>
            <w:webHidden/>
          </w:rPr>
          <w:t>1</w:t>
        </w:r>
        <w:r>
          <w:rPr>
            <w:noProof/>
            <w:webHidden/>
          </w:rPr>
          <w:fldChar w:fldCharType="end"/>
        </w:r>
      </w:hyperlink>
    </w:p>
    <w:p w14:paraId="393EF91D" w14:textId="102367B7" w:rsidR="0089706F" w:rsidRDefault="0089706F">
      <w:pPr>
        <w:pStyle w:val="TOC2"/>
        <w:rPr>
          <w:rFonts w:asciiTheme="minorHAnsi" w:eastAsiaTheme="minorEastAsia" w:hAnsiTheme="minorHAnsi" w:cstheme="minorBidi"/>
          <w:b w:val="0"/>
          <w:noProof/>
          <w:kern w:val="2"/>
          <w:sz w:val="24"/>
          <w:szCs w:val="24"/>
          <w:lang w:val="fr-FR" w:eastAsia="fr-FR"/>
          <w14:ligatures w14:val="standardContextual"/>
        </w:rPr>
      </w:pPr>
      <w:hyperlink w:anchor="_Toc202426670" w:history="1">
        <w:r w:rsidRPr="00D05ACF">
          <w:rPr>
            <w:rStyle w:val="Hyperlink"/>
            <w:noProof/>
          </w:rPr>
          <w:t>3.2</w:t>
        </w:r>
        <w:r>
          <w:rPr>
            <w:rFonts w:asciiTheme="minorHAnsi" w:eastAsiaTheme="minorEastAsia" w:hAnsiTheme="minorHAnsi" w:cstheme="minorBidi"/>
            <w:b w:val="0"/>
            <w:noProof/>
            <w:kern w:val="2"/>
            <w:sz w:val="24"/>
            <w:szCs w:val="24"/>
            <w:lang w:val="fr-FR" w:eastAsia="fr-FR"/>
            <w14:ligatures w14:val="standardContextual"/>
          </w:rPr>
          <w:tab/>
        </w:r>
        <w:r w:rsidRPr="00D05ACF">
          <w:rPr>
            <w:rStyle w:val="Hyperlink"/>
            <w:noProof/>
          </w:rPr>
          <w:t>Abbreviated terms</w:t>
        </w:r>
        <w:r>
          <w:rPr>
            <w:noProof/>
            <w:webHidden/>
          </w:rPr>
          <w:tab/>
        </w:r>
        <w:r>
          <w:rPr>
            <w:noProof/>
            <w:webHidden/>
          </w:rPr>
          <w:fldChar w:fldCharType="begin"/>
        </w:r>
        <w:r>
          <w:rPr>
            <w:noProof/>
            <w:webHidden/>
          </w:rPr>
          <w:instrText xml:space="preserve"> PAGEREF _Toc202426670 \h </w:instrText>
        </w:r>
        <w:r>
          <w:rPr>
            <w:noProof/>
            <w:webHidden/>
          </w:rPr>
        </w:r>
        <w:r>
          <w:rPr>
            <w:noProof/>
            <w:webHidden/>
          </w:rPr>
          <w:fldChar w:fldCharType="separate"/>
        </w:r>
        <w:r>
          <w:rPr>
            <w:noProof/>
            <w:webHidden/>
          </w:rPr>
          <w:t>2</w:t>
        </w:r>
        <w:r>
          <w:rPr>
            <w:noProof/>
            <w:webHidden/>
          </w:rPr>
          <w:fldChar w:fldCharType="end"/>
        </w:r>
      </w:hyperlink>
    </w:p>
    <w:p w14:paraId="3FE7A294" w14:textId="6036AE9A" w:rsidR="0089706F" w:rsidRDefault="0089706F">
      <w:pPr>
        <w:pStyle w:val="TOC1"/>
        <w:rPr>
          <w:rFonts w:asciiTheme="minorHAnsi" w:eastAsiaTheme="minorEastAsia" w:hAnsiTheme="minorHAnsi" w:cstheme="minorBidi"/>
          <w:b w:val="0"/>
          <w:noProof/>
          <w:kern w:val="2"/>
          <w:sz w:val="24"/>
          <w:szCs w:val="24"/>
          <w:lang w:val="fr-FR" w:eastAsia="fr-FR"/>
          <w14:ligatures w14:val="standardContextual"/>
        </w:rPr>
      </w:pPr>
      <w:hyperlink w:anchor="_Toc202426671" w:history="1">
        <w:r w:rsidRPr="00D05ACF">
          <w:rPr>
            <w:rStyle w:val="Hyperlink"/>
            <w:noProof/>
          </w:rPr>
          <w:t>4</w:t>
        </w:r>
        <w:r>
          <w:rPr>
            <w:rFonts w:asciiTheme="minorHAnsi" w:eastAsiaTheme="minorEastAsia" w:hAnsiTheme="minorHAnsi" w:cstheme="minorBidi"/>
            <w:b w:val="0"/>
            <w:noProof/>
            <w:kern w:val="2"/>
            <w:sz w:val="24"/>
            <w:szCs w:val="24"/>
            <w:lang w:val="fr-FR" w:eastAsia="fr-FR"/>
            <w14:ligatures w14:val="standardContextual"/>
          </w:rPr>
          <w:tab/>
        </w:r>
        <w:r w:rsidRPr="00D05ACF">
          <w:rPr>
            <w:rStyle w:val="Hyperlink"/>
            <w:noProof/>
          </w:rPr>
          <w:t>Overview</w:t>
        </w:r>
        <w:r>
          <w:rPr>
            <w:noProof/>
            <w:webHidden/>
          </w:rPr>
          <w:tab/>
        </w:r>
        <w:r>
          <w:rPr>
            <w:noProof/>
            <w:webHidden/>
          </w:rPr>
          <w:fldChar w:fldCharType="begin"/>
        </w:r>
        <w:r>
          <w:rPr>
            <w:noProof/>
            <w:webHidden/>
          </w:rPr>
          <w:instrText xml:space="preserve"> PAGEREF _Toc202426671 \h </w:instrText>
        </w:r>
        <w:r>
          <w:rPr>
            <w:noProof/>
            <w:webHidden/>
          </w:rPr>
        </w:r>
        <w:r>
          <w:rPr>
            <w:noProof/>
            <w:webHidden/>
          </w:rPr>
          <w:fldChar w:fldCharType="separate"/>
        </w:r>
        <w:r>
          <w:rPr>
            <w:noProof/>
            <w:webHidden/>
          </w:rPr>
          <w:t>2</w:t>
        </w:r>
        <w:r>
          <w:rPr>
            <w:noProof/>
            <w:webHidden/>
          </w:rPr>
          <w:fldChar w:fldCharType="end"/>
        </w:r>
      </w:hyperlink>
    </w:p>
    <w:p w14:paraId="3454E7D3" w14:textId="31C3E571" w:rsidR="0089706F" w:rsidRDefault="0089706F">
      <w:pPr>
        <w:pStyle w:val="TOC2"/>
        <w:rPr>
          <w:rFonts w:asciiTheme="minorHAnsi" w:eastAsiaTheme="minorEastAsia" w:hAnsiTheme="minorHAnsi" w:cstheme="minorBidi"/>
          <w:b w:val="0"/>
          <w:noProof/>
          <w:kern w:val="2"/>
          <w:sz w:val="24"/>
          <w:szCs w:val="24"/>
          <w:lang w:val="fr-FR" w:eastAsia="fr-FR"/>
          <w14:ligatures w14:val="standardContextual"/>
        </w:rPr>
      </w:pPr>
      <w:hyperlink w:anchor="_Toc202426672" w:history="1">
        <w:r w:rsidRPr="00D05ACF">
          <w:rPr>
            <w:rStyle w:val="Hyperlink"/>
            <w:noProof/>
          </w:rPr>
          <w:t>4.1</w:t>
        </w:r>
        <w:r>
          <w:rPr>
            <w:rFonts w:asciiTheme="minorHAnsi" w:eastAsiaTheme="minorEastAsia" w:hAnsiTheme="minorHAnsi" w:cstheme="minorBidi"/>
            <w:b w:val="0"/>
            <w:noProof/>
            <w:kern w:val="2"/>
            <w:sz w:val="24"/>
            <w:szCs w:val="24"/>
            <w:lang w:val="fr-FR" w:eastAsia="fr-FR"/>
            <w14:ligatures w14:val="standardContextual"/>
          </w:rPr>
          <w:tab/>
        </w:r>
        <w:r w:rsidRPr="00D05ACF">
          <w:rPr>
            <w:rStyle w:val="Hyperlink"/>
            <w:noProof/>
          </w:rPr>
          <w:t>Overall architecture for carriage of green metadata</w:t>
        </w:r>
        <w:r>
          <w:rPr>
            <w:noProof/>
            <w:webHidden/>
          </w:rPr>
          <w:tab/>
        </w:r>
        <w:r>
          <w:rPr>
            <w:noProof/>
            <w:webHidden/>
          </w:rPr>
          <w:fldChar w:fldCharType="begin"/>
        </w:r>
        <w:r>
          <w:rPr>
            <w:noProof/>
            <w:webHidden/>
          </w:rPr>
          <w:instrText xml:space="preserve"> PAGEREF _Toc202426672 \h </w:instrText>
        </w:r>
        <w:r>
          <w:rPr>
            <w:noProof/>
            <w:webHidden/>
          </w:rPr>
        </w:r>
        <w:r>
          <w:rPr>
            <w:noProof/>
            <w:webHidden/>
          </w:rPr>
          <w:fldChar w:fldCharType="separate"/>
        </w:r>
        <w:r>
          <w:rPr>
            <w:noProof/>
            <w:webHidden/>
          </w:rPr>
          <w:t>2</w:t>
        </w:r>
        <w:r>
          <w:rPr>
            <w:noProof/>
            <w:webHidden/>
          </w:rPr>
          <w:fldChar w:fldCharType="end"/>
        </w:r>
      </w:hyperlink>
    </w:p>
    <w:p w14:paraId="384E5E3F" w14:textId="53C03D98" w:rsidR="0089706F" w:rsidRDefault="0089706F">
      <w:pPr>
        <w:pStyle w:val="TOC2"/>
        <w:rPr>
          <w:rFonts w:asciiTheme="minorHAnsi" w:eastAsiaTheme="minorEastAsia" w:hAnsiTheme="minorHAnsi" w:cstheme="minorBidi"/>
          <w:b w:val="0"/>
          <w:noProof/>
          <w:kern w:val="2"/>
          <w:sz w:val="24"/>
          <w:szCs w:val="24"/>
          <w:lang w:val="fr-FR" w:eastAsia="fr-FR"/>
          <w14:ligatures w14:val="standardContextual"/>
        </w:rPr>
      </w:pPr>
      <w:hyperlink w:anchor="_Toc202426673" w:history="1">
        <w:r w:rsidRPr="00D05ACF">
          <w:rPr>
            <w:rStyle w:val="Hyperlink"/>
            <w:noProof/>
          </w:rPr>
          <w:t>4.2</w:t>
        </w:r>
        <w:r>
          <w:rPr>
            <w:rFonts w:asciiTheme="minorHAnsi" w:eastAsiaTheme="minorEastAsia" w:hAnsiTheme="minorHAnsi" w:cstheme="minorBidi"/>
            <w:b w:val="0"/>
            <w:noProof/>
            <w:kern w:val="2"/>
            <w:sz w:val="24"/>
            <w:szCs w:val="24"/>
            <w:lang w:val="fr-FR" w:eastAsia="fr-FR"/>
            <w14:ligatures w14:val="standardContextual"/>
          </w:rPr>
          <w:tab/>
        </w:r>
        <w:r w:rsidRPr="00D05ACF">
          <w:rPr>
            <w:rStyle w:val="Hyperlink"/>
            <w:noProof/>
          </w:rPr>
          <w:t>Referenceable code points</w:t>
        </w:r>
        <w:r>
          <w:rPr>
            <w:noProof/>
            <w:webHidden/>
          </w:rPr>
          <w:tab/>
        </w:r>
        <w:r>
          <w:rPr>
            <w:noProof/>
            <w:webHidden/>
          </w:rPr>
          <w:fldChar w:fldCharType="begin"/>
        </w:r>
        <w:r>
          <w:rPr>
            <w:noProof/>
            <w:webHidden/>
          </w:rPr>
          <w:instrText xml:space="preserve"> PAGEREF _Toc202426673 \h </w:instrText>
        </w:r>
        <w:r>
          <w:rPr>
            <w:noProof/>
            <w:webHidden/>
          </w:rPr>
        </w:r>
        <w:r>
          <w:rPr>
            <w:noProof/>
            <w:webHidden/>
          </w:rPr>
          <w:fldChar w:fldCharType="separate"/>
        </w:r>
        <w:r>
          <w:rPr>
            <w:noProof/>
            <w:webHidden/>
          </w:rPr>
          <w:t>2</w:t>
        </w:r>
        <w:r>
          <w:rPr>
            <w:noProof/>
            <w:webHidden/>
          </w:rPr>
          <w:fldChar w:fldCharType="end"/>
        </w:r>
      </w:hyperlink>
    </w:p>
    <w:p w14:paraId="31827380" w14:textId="2C20C7EA" w:rsidR="0089706F" w:rsidRDefault="0089706F">
      <w:pPr>
        <w:pStyle w:val="TOC3"/>
        <w:rPr>
          <w:rFonts w:asciiTheme="minorHAnsi" w:eastAsiaTheme="minorEastAsia" w:hAnsiTheme="minorHAnsi" w:cstheme="minorBidi"/>
          <w:b w:val="0"/>
          <w:noProof/>
          <w:kern w:val="2"/>
          <w:sz w:val="24"/>
          <w:szCs w:val="24"/>
          <w:lang w:val="fr-FR" w:eastAsia="fr-FR"/>
          <w14:ligatures w14:val="standardContextual"/>
        </w:rPr>
      </w:pPr>
      <w:hyperlink w:anchor="_Toc202426674" w:history="1">
        <w:r w:rsidRPr="00D05ACF">
          <w:rPr>
            <w:rStyle w:val="Hyperlink"/>
            <w:noProof/>
          </w:rPr>
          <w:t>4.2.1</w:t>
        </w:r>
        <w:r>
          <w:rPr>
            <w:rFonts w:asciiTheme="minorHAnsi" w:eastAsiaTheme="minorEastAsia" w:hAnsiTheme="minorHAnsi" w:cstheme="minorBidi"/>
            <w:b w:val="0"/>
            <w:noProof/>
            <w:kern w:val="2"/>
            <w:sz w:val="24"/>
            <w:szCs w:val="24"/>
            <w:lang w:val="fr-FR" w:eastAsia="fr-FR"/>
            <w14:ligatures w14:val="standardContextual"/>
          </w:rPr>
          <w:tab/>
        </w:r>
        <w:r w:rsidRPr="00D05ACF">
          <w:rPr>
            <w:rStyle w:val="Hyperlink"/>
            <w:noProof/>
          </w:rPr>
          <w:t>Uniform resource names</w:t>
        </w:r>
        <w:r>
          <w:rPr>
            <w:noProof/>
            <w:webHidden/>
          </w:rPr>
          <w:tab/>
        </w:r>
        <w:r>
          <w:rPr>
            <w:noProof/>
            <w:webHidden/>
          </w:rPr>
          <w:fldChar w:fldCharType="begin"/>
        </w:r>
        <w:r>
          <w:rPr>
            <w:noProof/>
            <w:webHidden/>
          </w:rPr>
          <w:instrText xml:space="preserve"> PAGEREF _Toc202426674 \h </w:instrText>
        </w:r>
        <w:r>
          <w:rPr>
            <w:noProof/>
            <w:webHidden/>
          </w:rPr>
        </w:r>
        <w:r>
          <w:rPr>
            <w:noProof/>
            <w:webHidden/>
          </w:rPr>
          <w:fldChar w:fldCharType="separate"/>
        </w:r>
        <w:r>
          <w:rPr>
            <w:noProof/>
            <w:webHidden/>
          </w:rPr>
          <w:t>2</w:t>
        </w:r>
        <w:r>
          <w:rPr>
            <w:noProof/>
            <w:webHidden/>
          </w:rPr>
          <w:fldChar w:fldCharType="end"/>
        </w:r>
      </w:hyperlink>
    </w:p>
    <w:p w14:paraId="7495BC74" w14:textId="5A148955" w:rsidR="0089706F" w:rsidRDefault="0089706F">
      <w:pPr>
        <w:pStyle w:val="TOC3"/>
        <w:rPr>
          <w:rFonts w:asciiTheme="minorHAnsi" w:eastAsiaTheme="minorEastAsia" w:hAnsiTheme="minorHAnsi" w:cstheme="minorBidi"/>
          <w:b w:val="0"/>
          <w:noProof/>
          <w:kern w:val="2"/>
          <w:sz w:val="24"/>
          <w:szCs w:val="24"/>
          <w:lang w:val="fr-FR" w:eastAsia="fr-FR"/>
          <w14:ligatures w14:val="standardContextual"/>
        </w:rPr>
      </w:pPr>
      <w:hyperlink w:anchor="_Toc202426675" w:history="1">
        <w:r w:rsidRPr="00D05ACF">
          <w:rPr>
            <w:rStyle w:val="Hyperlink"/>
            <w:noProof/>
          </w:rPr>
          <w:t>4.2.2</w:t>
        </w:r>
        <w:r>
          <w:rPr>
            <w:rFonts w:asciiTheme="minorHAnsi" w:eastAsiaTheme="minorEastAsia" w:hAnsiTheme="minorHAnsi" w:cstheme="minorBidi"/>
            <w:b w:val="0"/>
            <w:noProof/>
            <w:kern w:val="2"/>
            <w:sz w:val="24"/>
            <w:szCs w:val="24"/>
            <w:lang w:val="fr-FR" w:eastAsia="fr-FR"/>
            <w14:ligatures w14:val="standardContextual"/>
          </w:rPr>
          <w:tab/>
        </w:r>
        <w:r w:rsidRPr="00D05ACF">
          <w:rPr>
            <w:rStyle w:val="Hyperlink"/>
            <w:noProof/>
          </w:rPr>
          <w:t>Restricted scheme types</w:t>
        </w:r>
        <w:r>
          <w:rPr>
            <w:noProof/>
            <w:webHidden/>
          </w:rPr>
          <w:tab/>
        </w:r>
        <w:r>
          <w:rPr>
            <w:noProof/>
            <w:webHidden/>
          </w:rPr>
          <w:fldChar w:fldCharType="begin"/>
        </w:r>
        <w:r>
          <w:rPr>
            <w:noProof/>
            <w:webHidden/>
          </w:rPr>
          <w:instrText xml:space="preserve"> PAGEREF _Toc202426675 \h </w:instrText>
        </w:r>
        <w:r>
          <w:rPr>
            <w:noProof/>
            <w:webHidden/>
          </w:rPr>
        </w:r>
        <w:r>
          <w:rPr>
            <w:noProof/>
            <w:webHidden/>
          </w:rPr>
          <w:fldChar w:fldCharType="separate"/>
        </w:r>
        <w:r>
          <w:rPr>
            <w:noProof/>
            <w:webHidden/>
          </w:rPr>
          <w:t>2</w:t>
        </w:r>
        <w:r>
          <w:rPr>
            <w:noProof/>
            <w:webHidden/>
          </w:rPr>
          <w:fldChar w:fldCharType="end"/>
        </w:r>
      </w:hyperlink>
    </w:p>
    <w:p w14:paraId="2F6BAEDE" w14:textId="59D4350B" w:rsidR="0089706F" w:rsidRDefault="0089706F">
      <w:pPr>
        <w:pStyle w:val="TOC3"/>
        <w:rPr>
          <w:rFonts w:asciiTheme="minorHAnsi" w:eastAsiaTheme="minorEastAsia" w:hAnsiTheme="minorHAnsi" w:cstheme="minorBidi"/>
          <w:b w:val="0"/>
          <w:noProof/>
          <w:kern w:val="2"/>
          <w:sz w:val="24"/>
          <w:szCs w:val="24"/>
          <w:lang w:val="fr-FR" w:eastAsia="fr-FR"/>
          <w14:ligatures w14:val="standardContextual"/>
        </w:rPr>
      </w:pPr>
      <w:hyperlink w:anchor="_Toc202426676" w:history="1">
        <w:r w:rsidRPr="00D05ACF">
          <w:rPr>
            <w:rStyle w:val="Hyperlink"/>
            <w:noProof/>
          </w:rPr>
          <w:t>4.2.3</w:t>
        </w:r>
        <w:r>
          <w:rPr>
            <w:rFonts w:asciiTheme="minorHAnsi" w:eastAsiaTheme="minorEastAsia" w:hAnsiTheme="minorHAnsi" w:cstheme="minorBidi"/>
            <w:b w:val="0"/>
            <w:noProof/>
            <w:kern w:val="2"/>
            <w:sz w:val="24"/>
            <w:szCs w:val="24"/>
            <w:lang w:val="fr-FR" w:eastAsia="fr-FR"/>
            <w14:ligatures w14:val="standardContextual"/>
          </w:rPr>
          <w:tab/>
        </w:r>
        <w:r w:rsidRPr="00D05ACF">
          <w:rPr>
            <w:rStyle w:val="Hyperlink"/>
            <w:noProof/>
          </w:rPr>
          <w:t>Sample entry types</w:t>
        </w:r>
        <w:r>
          <w:rPr>
            <w:noProof/>
            <w:webHidden/>
          </w:rPr>
          <w:tab/>
        </w:r>
        <w:r>
          <w:rPr>
            <w:noProof/>
            <w:webHidden/>
          </w:rPr>
          <w:fldChar w:fldCharType="begin"/>
        </w:r>
        <w:r>
          <w:rPr>
            <w:noProof/>
            <w:webHidden/>
          </w:rPr>
          <w:instrText xml:space="preserve"> PAGEREF _Toc202426676 \h </w:instrText>
        </w:r>
        <w:r>
          <w:rPr>
            <w:noProof/>
            <w:webHidden/>
          </w:rPr>
        </w:r>
        <w:r>
          <w:rPr>
            <w:noProof/>
            <w:webHidden/>
          </w:rPr>
          <w:fldChar w:fldCharType="separate"/>
        </w:r>
        <w:r>
          <w:rPr>
            <w:noProof/>
            <w:webHidden/>
          </w:rPr>
          <w:t>2</w:t>
        </w:r>
        <w:r>
          <w:rPr>
            <w:noProof/>
            <w:webHidden/>
          </w:rPr>
          <w:fldChar w:fldCharType="end"/>
        </w:r>
      </w:hyperlink>
    </w:p>
    <w:p w14:paraId="512056E2" w14:textId="0E4C7D4D" w:rsidR="0089706F" w:rsidRDefault="0089706F">
      <w:pPr>
        <w:pStyle w:val="TOC3"/>
        <w:rPr>
          <w:rFonts w:asciiTheme="minorHAnsi" w:eastAsiaTheme="minorEastAsia" w:hAnsiTheme="minorHAnsi" w:cstheme="minorBidi"/>
          <w:b w:val="0"/>
          <w:noProof/>
          <w:kern w:val="2"/>
          <w:sz w:val="24"/>
          <w:szCs w:val="24"/>
          <w:lang w:val="fr-FR" w:eastAsia="fr-FR"/>
          <w14:ligatures w14:val="standardContextual"/>
        </w:rPr>
      </w:pPr>
      <w:hyperlink w:anchor="_Toc202426677" w:history="1">
        <w:r w:rsidRPr="00D05ACF">
          <w:rPr>
            <w:rStyle w:val="Hyperlink"/>
            <w:noProof/>
          </w:rPr>
          <w:t>4.2.4</w:t>
        </w:r>
        <w:r>
          <w:rPr>
            <w:rFonts w:asciiTheme="minorHAnsi" w:eastAsiaTheme="minorEastAsia" w:hAnsiTheme="minorHAnsi" w:cstheme="minorBidi"/>
            <w:b w:val="0"/>
            <w:noProof/>
            <w:kern w:val="2"/>
            <w:sz w:val="24"/>
            <w:szCs w:val="24"/>
            <w:lang w:val="fr-FR" w:eastAsia="fr-FR"/>
            <w14:ligatures w14:val="standardContextual"/>
          </w:rPr>
          <w:tab/>
        </w:r>
        <w:r w:rsidRPr="00D05ACF">
          <w:rPr>
            <w:rStyle w:val="Hyperlink"/>
            <w:noProof/>
          </w:rPr>
          <w:t>Track reference types</w:t>
        </w:r>
        <w:r>
          <w:rPr>
            <w:noProof/>
            <w:webHidden/>
          </w:rPr>
          <w:tab/>
        </w:r>
        <w:r>
          <w:rPr>
            <w:noProof/>
            <w:webHidden/>
          </w:rPr>
          <w:fldChar w:fldCharType="begin"/>
        </w:r>
        <w:r>
          <w:rPr>
            <w:noProof/>
            <w:webHidden/>
          </w:rPr>
          <w:instrText xml:space="preserve"> PAGEREF _Toc202426677 \h </w:instrText>
        </w:r>
        <w:r>
          <w:rPr>
            <w:noProof/>
            <w:webHidden/>
          </w:rPr>
        </w:r>
        <w:r>
          <w:rPr>
            <w:noProof/>
            <w:webHidden/>
          </w:rPr>
          <w:fldChar w:fldCharType="separate"/>
        </w:r>
        <w:r>
          <w:rPr>
            <w:noProof/>
            <w:webHidden/>
          </w:rPr>
          <w:t>3</w:t>
        </w:r>
        <w:r>
          <w:rPr>
            <w:noProof/>
            <w:webHidden/>
          </w:rPr>
          <w:fldChar w:fldCharType="end"/>
        </w:r>
      </w:hyperlink>
    </w:p>
    <w:p w14:paraId="60B20CF1" w14:textId="3E582B15" w:rsidR="0089706F" w:rsidRDefault="0089706F">
      <w:pPr>
        <w:pStyle w:val="TOC3"/>
        <w:rPr>
          <w:rFonts w:asciiTheme="minorHAnsi" w:eastAsiaTheme="minorEastAsia" w:hAnsiTheme="minorHAnsi" w:cstheme="minorBidi"/>
          <w:b w:val="0"/>
          <w:noProof/>
          <w:kern w:val="2"/>
          <w:sz w:val="24"/>
          <w:szCs w:val="24"/>
          <w:lang w:val="fr-FR" w:eastAsia="fr-FR"/>
          <w14:ligatures w14:val="standardContextual"/>
        </w:rPr>
      </w:pPr>
      <w:hyperlink w:anchor="_Toc202426678" w:history="1">
        <w:r w:rsidRPr="00D05ACF">
          <w:rPr>
            <w:rStyle w:val="Hyperlink"/>
            <w:noProof/>
          </w:rPr>
          <w:t>4.2.5</w:t>
        </w:r>
        <w:r>
          <w:rPr>
            <w:rFonts w:asciiTheme="minorHAnsi" w:eastAsiaTheme="minorEastAsia" w:hAnsiTheme="minorHAnsi" w:cstheme="minorBidi"/>
            <w:b w:val="0"/>
            <w:noProof/>
            <w:kern w:val="2"/>
            <w:sz w:val="24"/>
            <w:szCs w:val="24"/>
            <w:lang w:val="fr-FR" w:eastAsia="fr-FR"/>
            <w14:ligatures w14:val="standardContextual"/>
          </w:rPr>
          <w:tab/>
        </w:r>
        <w:r w:rsidRPr="00D05ACF">
          <w:rPr>
            <w:rStyle w:val="Hyperlink"/>
            <w:noProof/>
          </w:rPr>
          <w:t>Box types</w:t>
        </w:r>
        <w:r>
          <w:rPr>
            <w:noProof/>
            <w:webHidden/>
          </w:rPr>
          <w:tab/>
        </w:r>
        <w:r>
          <w:rPr>
            <w:noProof/>
            <w:webHidden/>
          </w:rPr>
          <w:fldChar w:fldCharType="begin"/>
        </w:r>
        <w:r>
          <w:rPr>
            <w:noProof/>
            <w:webHidden/>
          </w:rPr>
          <w:instrText xml:space="preserve"> PAGEREF _Toc202426678 \h </w:instrText>
        </w:r>
        <w:r>
          <w:rPr>
            <w:noProof/>
            <w:webHidden/>
          </w:rPr>
        </w:r>
        <w:r>
          <w:rPr>
            <w:noProof/>
            <w:webHidden/>
          </w:rPr>
          <w:fldChar w:fldCharType="separate"/>
        </w:r>
        <w:r>
          <w:rPr>
            <w:noProof/>
            <w:webHidden/>
          </w:rPr>
          <w:t>3</w:t>
        </w:r>
        <w:r>
          <w:rPr>
            <w:noProof/>
            <w:webHidden/>
          </w:rPr>
          <w:fldChar w:fldCharType="end"/>
        </w:r>
      </w:hyperlink>
    </w:p>
    <w:p w14:paraId="29A76885" w14:textId="6D610695" w:rsidR="0089706F" w:rsidRDefault="0089706F">
      <w:pPr>
        <w:pStyle w:val="TOC1"/>
        <w:rPr>
          <w:rFonts w:asciiTheme="minorHAnsi" w:eastAsiaTheme="minorEastAsia" w:hAnsiTheme="minorHAnsi" w:cstheme="minorBidi"/>
          <w:b w:val="0"/>
          <w:noProof/>
          <w:kern w:val="2"/>
          <w:sz w:val="24"/>
          <w:szCs w:val="24"/>
          <w:lang w:val="fr-FR" w:eastAsia="fr-FR"/>
          <w14:ligatures w14:val="standardContextual"/>
        </w:rPr>
      </w:pPr>
      <w:hyperlink w:anchor="_Toc202426679" w:history="1">
        <w:r w:rsidRPr="00D05ACF">
          <w:rPr>
            <w:rStyle w:val="Hyperlink"/>
            <w:noProof/>
          </w:rPr>
          <w:t>5</w:t>
        </w:r>
        <w:r>
          <w:rPr>
            <w:rFonts w:asciiTheme="minorHAnsi" w:eastAsiaTheme="minorEastAsia" w:hAnsiTheme="minorHAnsi" w:cstheme="minorBidi"/>
            <w:b w:val="0"/>
            <w:noProof/>
            <w:kern w:val="2"/>
            <w:sz w:val="24"/>
            <w:szCs w:val="24"/>
            <w:lang w:val="fr-FR" w:eastAsia="fr-FR"/>
            <w14:ligatures w14:val="standardContextual"/>
          </w:rPr>
          <w:tab/>
        </w:r>
        <w:r w:rsidRPr="00D05ACF">
          <w:rPr>
            <w:rStyle w:val="Hyperlink"/>
            <w:noProof/>
          </w:rPr>
          <w:t>Carriage of green metadata in ISO Base Media File Format</w:t>
        </w:r>
        <w:r>
          <w:rPr>
            <w:noProof/>
            <w:webHidden/>
          </w:rPr>
          <w:tab/>
        </w:r>
        <w:r>
          <w:rPr>
            <w:noProof/>
            <w:webHidden/>
          </w:rPr>
          <w:fldChar w:fldCharType="begin"/>
        </w:r>
        <w:r>
          <w:rPr>
            <w:noProof/>
            <w:webHidden/>
          </w:rPr>
          <w:instrText xml:space="preserve"> PAGEREF _Toc202426679 \h </w:instrText>
        </w:r>
        <w:r>
          <w:rPr>
            <w:noProof/>
            <w:webHidden/>
          </w:rPr>
        </w:r>
        <w:r>
          <w:rPr>
            <w:noProof/>
            <w:webHidden/>
          </w:rPr>
          <w:fldChar w:fldCharType="separate"/>
        </w:r>
        <w:r>
          <w:rPr>
            <w:noProof/>
            <w:webHidden/>
          </w:rPr>
          <w:t>4</w:t>
        </w:r>
        <w:r>
          <w:rPr>
            <w:noProof/>
            <w:webHidden/>
          </w:rPr>
          <w:fldChar w:fldCharType="end"/>
        </w:r>
      </w:hyperlink>
    </w:p>
    <w:p w14:paraId="16619088" w14:textId="0B3820D8" w:rsidR="0089706F" w:rsidRDefault="0089706F">
      <w:pPr>
        <w:pStyle w:val="TOC2"/>
        <w:rPr>
          <w:rFonts w:asciiTheme="minorHAnsi" w:eastAsiaTheme="minorEastAsia" w:hAnsiTheme="minorHAnsi" w:cstheme="minorBidi"/>
          <w:b w:val="0"/>
          <w:noProof/>
          <w:kern w:val="2"/>
          <w:sz w:val="24"/>
          <w:szCs w:val="24"/>
          <w:lang w:val="fr-FR" w:eastAsia="fr-FR"/>
          <w14:ligatures w14:val="standardContextual"/>
        </w:rPr>
      </w:pPr>
      <w:hyperlink w:anchor="_Toc202426680" w:history="1">
        <w:r w:rsidRPr="00D05ACF">
          <w:rPr>
            <w:rStyle w:val="Hyperlink"/>
            <w:noProof/>
          </w:rPr>
          <w:t>5.1</w:t>
        </w:r>
        <w:r>
          <w:rPr>
            <w:rFonts w:asciiTheme="minorHAnsi" w:eastAsiaTheme="minorEastAsia" w:hAnsiTheme="minorHAnsi" w:cstheme="minorBidi"/>
            <w:b w:val="0"/>
            <w:noProof/>
            <w:kern w:val="2"/>
            <w:sz w:val="24"/>
            <w:szCs w:val="24"/>
            <w:lang w:val="fr-FR" w:eastAsia="fr-FR"/>
            <w14:ligatures w14:val="standardContextual"/>
          </w:rPr>
          <w:tab/>
        </w:r>
        <w:r w:rsidRPr="00D05ACF">
          <w:rPr>
            <w:rStyle w:val="Hyperlink"/>
            <w:noProof/>
          </w:rPr>
          <w:t>General</w:t>
        </w:r>
        <w:r>
          <w:rPr>
            <w:noProof/>
            <w:webHidden/>
          </w:rPr>
          <w:tab/>
        </w:r>
        <w:r>
          <w:rPr>
            <w:noProof/>
            <w:webHidden/>
          </w:rPr>
          <w:fldChar w:fldCharType="begin"/>
        </w:r>
        <w:r>
          <w:rPr>
            <w:noProof/>
            <w:webHidden/>
          </w:rPr>
          <w:instrText xml:space="preserve"> PAGEREF _Toc202426680 \h </w:instrText>
        </w:r>
        <w:r>
          <w:rPr>
            <w:noProof/>
            <w:webHidden/>
          </w:rPr>
        </w:r>
        <w:r>
          <w:rPr>
            <w:noProof/>
            <w:webHidden/>
          </w:rPr>
          <w:fldChar w:fldCharType="separate"/>
        </w:r>
        <w:r>
          <w:rPr>
            <w:noProof/>
            <w:webHidden/>
          </w:rPr>
          <w:t>4</w:t>
        </w:r>
        <w:r>
          <w:rPr>
            <w:noProof/>
            <w:webHidden/>
          </w:rPr>
          <w:fldChar w:fldCharType="end"/>
        </w:r>
      </w:hyperlink>
    </w:p>
    <w:p w14:paraId="37F27F8F" w14:textId="146110BD" w:rsidR="0089706F" w:rsidRDefault="0089706F">
      <w:pPr>
        <w:pStyle w:val="TOC2"/>
        <w:rPr>
          <w:rFonts w:asciiTheme="minorHAnsi" w:eastAsiaTheme="minorEastAsia" w:hAnsiTheme="minorHAnsi" w:cstheme="minorBidi"/>
          <w:b w:val="0"/>
          <w:noProof/>
          <w:kern w:val="2"/>
          <w:sz w:val="24"/>
          <w:szCs w:val="24"/>
          <w:lang w:val="fr-FR" w:eastAsia="fr-FR"/>
          <w14:ligatures w14:val="standardContextual"/>
        </w:rPr>
      </w:pPr>
      <w:hyperlink w:anchor="_Toc202426681" w:history="1">
        <w:r w:rsidRPr="00D05ACF">
          <w:rPr>
            <w:rStyle w:val="Hyperlink"/>
            <w:noProof/>
          </w:rPr>
          <w:t>5.2</w:t>
        </w:r>
        <w:r>
          <w:rPr>
            <w:rFonts w:asciiTheme="minorHAnsi" w:eastAsiaTheme="minorEastAsia" w:hAnsiTheme="minorHAnsi" w:cstheme="minorBidi"/>
            <w:b w:val="0"/>
            <w:noProof/>
            <w:kern w:val="2"/>
            <w:sz w:val="24"/>
            <w:szCs w:val="24"/>
            <w:lang w:val="fr-FR" w:eastAsia="fr-FR"/>
            <w14:ligatures w14:val="standardContextual"/>
          </w:rPr>
          <w:tab/>
        </w:r>
        <w:r w:rsidRPr="00D05ACF">
          <w:rPr>
            <w:rStyle w:val="Hyperlink"/>
            <w:noProof/>
          </w:rPr>
          <w:t>Decoder-power indication metadata</w:t>
        </w:r>
        <w:r>
          <w:rPr>
            <w:noProof/>
            <w:webHidden/>
          </w:rPr>
          <w:tab/>
        </w:r>
        <w:r>
          <w:rPr>
            <w:noProof/>
            <w:webHidden/>
          </w:rPr>
          <w:fldChar w:fldCharType="begin"/>
        </w:r>
        <w:r>
          <w:rPr>
            <w:noProof/>
            <w:webHidden/>
          </w:rPr>
          <w:instrText xml:space="preserve"> PAGEREF _Toc202426681 \h </w:instrText>
        </w:r>
        <w:r>
          <w:rPr>
            <w:noProof/>
            <w:webHidden/>
          </w:rPr>
        </w:r>
        <w:r>
          <w:rPr>
            <w:noProof/>
            <w:webHidden/>
          </w:rPr>
          <w:fldChar w:fldCharType="separate"/>
        </w:r>
        <w:r>
          <w:rPr>
            <w:noProof/>
            <w:webHidden/>
          </w:rPr>
          <w:t>4</w:t>
        </w:r>
        <w:r>
          <w:rPr>
            <w:noProof/>
            <w:webHidden/>
          </w:rPr>
          <w:fldChar w:fldCharType="end"/>
        </w:r>
      </w:hyperlink>
    </w:p>
    <w:p w14:paraId="6D1455BB" w14:textId="608B82F5" w:rsidR="0089706F" w:rsidRDefault="0089706F">
      <w:pPr>
        <w:pStyle w:val="TOC3"/>
        <w:rPr>
          <w:rFonts w:asciiTheme="minorHAnsi" w:eastAsiaTheme="minorEastAsia" w:hAnsiTheme="minorHAnsi" w:cstheme="minorBidi"/>
          <w:b w:val="0"/>
          <w:noProof/>
          <w:kern w:val="2"/>
          <w:sz w:val="24"/>
          <w:szCs w:val="24"/>
          <w:lang w:val="fr-FR" w:eastAsia="fr-FR"/>
          <w14:ligatures w14:val="standardContextual"/>
        </w:rPr>
      </w:pPr>
      <w:hyperlink w:anchor="_Toc202426682" w:history="1">
        <w:r w:rsidRPr="00D05ACF">
          <w:rPr>
            <w:rStyle w:val="Hyperlink"/>
            <w:noProof/>
          </w:rPr>
          <w:t>5.2.1</w:t>
        </w:r>
        <w:r>
          <w:rPr>
            <w:rFonts w:asciiTheme="minorHAnsi" w:eastAsiaTheme="minorEastAsia" w:hAnsiTheme="minorHAnsi" w:cstheme="minorBidi"/>
            <w:b w:val="0"/>
            <w:noProof/>
            <w:kern w:val="2"/>
            <w:sz w:val="24"/>
            <w:szCs w:val="24"/>
            <w:lang w:val="fr-FR" w:eastAsia="fr-FR"/>
            <w14:ligatures w14:val="standardContextual"/>
          </w:rPr>
          <w:tab/>
        </w:r>
        <w:r w:rsidRPr="00D05ACF">
          <w:rPr>
            <w:rStyle w:val="Hyperlink"/>
            <w:noProof/>
          </w:rPr>
          <w:t>Definition</w:t>
        </w:r>
        <w:r>
          <w:rPr>
            <w:noProof/>
            <w:webHidden/>
          </w:rPr>
          <w:tab/>
        </w:r>
        <w:r>
          <w:rPr>
            <w:noProof/>
            <w:webHidden/>
          </w:rPr>
          <w:fldChar w:fldCharType="begin"/>
        </w:r>
        <w:r>
          <w:rPr>
            <w:noProof/>
            <w:webHidden/>
          </w:rPr>
          <w:instrText xml:space="preserve"> PAGEREF _Toc202426682 \h </w:instrText>
        </w:r>
        <w:r>
          <w:rPr>
            <w:noProof/>
            <w:webHidden/>
          </w:rPr>
        </w:r>
        <w:r>
          <w:rPr>
            <w:noProof/>
            <w:webHidden/>
          </w:rPr>
          <w:fldChar w:fldCharType="separate"/>
        </w:r>
        <w:r>
          <w:rPr>
            <w:noProof/>
            <w:webHidden/>
          </w:rPr>
          <w:t>4</w:t>
        </w:r>
        <w:r>
          <w:rPr>
            <w:noProof/>
            <w:webHidden/>
          </w:rPr>
          <w:fldChar w:fldCharType="end"/>
        </w:r>
      </w:hyperlink>
    </w:p>
    <w:p w14:paraId="4029DD65" w14:textId="7B298F65" w:rsidR="0089706F" w:rsidRDefault="0089706F">
      <w:pPr>
        <w:pStyle w:val="TOC3"/>
        <w:rPr>
          <w:rFonts w:asciiTheme="minorHAnsi" w:eastAsiaTheme="minorEastAsia" w:hAnsiTheme="minorHAnsi" w:cstheme="minorBidi"/>
          <w:b w:val="0"/>
          <w:noProof/>
          <w:kern w:val="2"/>
          <w:sz w:val="24"/>
          <w:szCs w:val="24"/>
          <w:lang w:val="fr-FR" w:eastAsia="fr-FR"/>
          <w14:ligatures w14:val="standardContextual"/>
        </w:rPr>
      </w:pPr>
      <w:hyperlink w:anchor="_Toc202426683" w:history="1">
        <w:r w:rsidRPr="00D05ACF">
          <w:rPr>
            <w:rStyle w:val="Hyperlink"/>
            <w:noProof/>
          </w:rPr>
          <w:t>5.2.2</w:t>
        </w:r>
        <w:r>
          <w:rPr>
            <w:rFonts w:asciiTheme="minorHAnsi" w:eastAsiaTheme="minorEastAsia" w:hAnsiTheme="minorHAnsi" w:cstheme="minorBidi"/>
            <w:b w:val="0"/>
            <w:noProof/>
            <w:kern w:val="2"/>
            <w:sz w:val="24"/>
            <w:szCs w:val="24"/>
            <w:lang w:val="fr-FR" w:eastAsia="fr-FR"/>
            <w14:ligatures w14:val="standardContextual"/>
          </w:rPr>
          <w:tab/>
        </w:r>
        <w:r w:rsidRPr="00D05ACF">
          <w:rPr>
            <w:rStyle w:val="Hyperlink"/>
            <w:noProof/>
          </w:rPr>
          <w:t>Syntax</w:t>
        </w:r>
        <w:r>
          <w:rPr>
            <w:noProof/>
            <w:webHidden/>
          </w:rPr>
          <w:tab/>
        </w:r>
        <w:r>
          <w:rPr>
            <w:noProof/>
            <w:webHidden/>
          </w:rPr>
          <w:fldChar w:fldCharType="begin"/>
        </w:r>
        <w:r>
          <w:rPr>
            <w:noProof/>
            <w:webHidden/>
          </w:rPr>
          <w:instrText xml:space="preserve"> PAGEREF _Toc202426683 \h </w:instrText>
        </w:r>
        <w:r>
          <w:rPr>
            <w:noProof/>
            <w:webHidden/>
          </w:rPr>
        </w:r>
        <w:r>
          <w:rPr>
            <w:noProof/>
            <w:webHidden/>
          </w:rPr>
          <w:fldChar w:fldCharType="separate"/>
        </w:r>
        <w:r>
          <w:rPr>
            <w:noProof/>
            <w:webHidden/>
          </w:rPr>
          <w:t>4</w:t>
        </w:r>
        <w:r>
          <w:rPr>
            <w:noProof/>
            <w:webHidden/>
          </w:rPr>
          <w:fldChar w:fldCharType="end"/>
        </w:r>
      </w:hyperlink>
    </w:p>
    <w:p w14:paraId="211F4C47" w14:textId="38F9641B" w:rsidR="0089706F" w:rsidRDefault="0089706F">
      <w:pPr>
        <w:pStyle w:val="TOC3"/>
        <w:rPr>
          <w:rFonts w:asciiTheme="minorHAnsi" w:eastAsiaTheme="minorEastAsia" w:hAnsiTheme="minorHAnsi" w:cstheme="minorBidi"/>
          <w:b w:val="0"/>
          <w:noProof/>
          <w:kern w:val="2"/>
          <w:sz w:val="24"/>
          <w:szCs w:val="24"/>
          <w:lang w:val="fr-FR" w:eastAsia="fr-FR"/>
          <w14:ligatures w14:val="standardContextual"/>
        </w:rPr>
      </w:pPr>
      <w:hyperlink w:anchor="_Toc202426684" w:history="1">
        <w:r w:rsidRPr="00D05ACF">
          <w:rPr>
            <w:rStyle w:val="Hyperlink"/>
            <w:noProof/>
          </w:rPr>
          <w:t>5.2.3</w:t>
        </w:r>
        <w:r>
          <w:rPr>
            <w:rFonts w:asciiTheme="minorHAnsi" w:eastAsiaTheme="minorEastAsia" w:hAnsiTheme="minorHAnsi" w:cstheme="minorBidi"/>
            <w:b w:val="0"/>
            <w:noProof/>
            <w:kern w:val="2"/>
            <w:sz w:val="24"/>
            <w:szCs w:val="24"/>
            <w:lang w:val="fr-FR" w:eastAsia="fr-FR"/>
            <w14:ligatures w14:val="standardContextual"/>
          </w:rPr>
          <w:tab/>
        </w:r>
        <w:r w:rsidRPr="00D05ACF">
          <w:rPr>
            <w:rStyle w:val="Hyperlink"/>
            <w:noProof/>
          </w:rPr>
          <w:t>Semantics</w:t>
        </w:r>
        <w:r>
          <w:rPr>
            <w:noProof/>
            <w:webHidden/>
          </w:rPr>
          <w:tab/>
        </w:r>
        <w:r>
          <w:rPr>
            <w:noProof/>
            <w:webHidden/>
          </w:rPr>
          <w:fldChar w:fldCharType="begin"/>
        </w:r>
        <w:r>
          <w:rPr>
            <w:noProof/>
            <w:webHidden/>
          </w:rPr>
          <w:instrText xml:space="preserve"> PAGEREF _Toc202426684 \h </w:instrText>
        </w:r>
        <w:r>
          <w:rPr>
            <w:noProof/>
            <w:webHidden/>
          </w:rPr>
        </w:r>
        <w:r>
          <w:rPr>
            <w:noProof/>
            <w:webHidden/>
          </w:rPr>
          <w:fldChar w:fldCharType="separate"/>
        </w:r>
        <w:r>
          <w:rPr>
            <w:noProof/>
            <w:webHidden/>
          </w:rPr>
          <w:t>4</w:t>
        </w:r>
        <w:r>
          <w:rPr>
            <w:noProof/>
            <w:webHidden/>
          </w:rPr>
          <w:fldChar w:fldCharType="end"/>
        </w:r>
      </w:hyperlink>
    </w:p>
    <w:p w14:paraId="48BDF870" w14:textId="0805D4FC" w:rsidR="0089706F" w:rsidRDefault="0089706F">
      <w:pPr>
        <w:pStyle w:val="TOC2"/>
        <w:rPr>
          <w:rFonts w:asciiTheme="minorHAnsi" w:eastAsiaTheme="minorEastAsia" w:hAnsiTheme="minorHAnsi" w:cstheme="minorBidi"/>
          <w:b w:val="0"/>
          <w:noProof/>
          <w:kern w:val="2"/>
          <w:sz w:val="24"/>
          <w:szCs w:val="24"/>
          <w:lang w:val="fr-FR" w:eastAsia="fr-FR"/>
          <w14:ligatures w14:val="standardContextual"/>
        </w:rPr>
      </w:pPr>
      <w:hyperlink w:anchor="_Toc202426685" w:history="1">
        <w:r w:rsidRPr="00D05ACF">
          <w:rPr>
            <w:rStyle w:val="Hyperlink"/>
            <w:noProof/>
          </w:rPr>
          <w:t>5.3</w:t>
        </w:r>
        <w:r>
          <w:rPr>
            <w:rFonts w:asciiTheme="minorHAnsi" w:eastAsiaTheme="minorEastAsia" w:hAnsiTheme="minorHAnsi" w:cstheme="minorBidi"/>
            <w:b w:val="0"/>
            <w:noProof/>
            <w:kern w:val="2"/>
            <w:sz w:val="24"/>
            <w:szCs w:val="24"/>
            <w:lang w:val="fr-FR" w:eastAsia="fr-FR"/>
            <w14:ligatures w14:val="standardContextual"/>
          </w:rPr>
          <w:tab/>
        </w:r>
        <w:r w:rsidRPr="00D05ACF">
          <w:rPr>
            <w:rStyle w:val="Hyperlink"/>
            <w:noProof/>
          </w:rPr>
          <w:t>Display-power reduction metadata</w:t>
        </w:r>
        <w:r>
          <w:rPr>
            <w:noProof/>
            <w:webHidden/>
          </w:rPr>
          <w:tab/>
        </w:r>
        <w:r>
          <w:rPr>
            <w:noProof/>
            <w:webHidden/>
          </w:rPr>
          <w:fldChar w:fldCharType="begin"/>
        </w:r>
        <w:r>
          <w:rPr>
            <w:noProof/>
            <w:webHidden/>
          </w:rPr>
          <w:instrText xml:space="preserve"> PAGEREF _Toc202426685 \h </w:instrText>
        </w:r>
        <w:r>
          <w:rPr>
            <w:noProof/>
            <w:webHidden/>
          </w:rPr>
        </w:r>
        <w:r>
          <w:rPr>
            <w:noProof/>
            <w:webHidden/>
          </w:rPr>
          <w:fldChar w:fldCharType="separate"/>
        </w:r>
        <w:r>
          <w:rPr>
            <w:noProof/>
            <w:webHidden/>
          </w:rPr>
          <w:t>4</w:t>
        </w:r>
        <w:r>
          <w:rPr>
            <w:noProof/>
            <w:webHidden/>
          </w:rPr>
          <w:fldChar w:fldCharType="end"/>
        </w:r>
      </w:hyperlink>
    </w:p>
    <w:p w14:paraId="3AF0C6D1" w14:textId="480E1F70" w:rsidR="0089706F" w:rsidRDefault="0089706F">
      <w:pPr>
        <w:pStyle w:val="TOC3"/>
        <w:rPr>
          <w:rFonts w:asciiTheme="minorHAnsi" w:eastAsiaTheme="minorEastAsia" w:hAnsiTheme="minorHAnsi" w:cstheme="minorBidi"/>
          <w:b w:val="0"/>
          <w:noProof/>
          <w:kern w:val="2"/>
          <w:sz w:val="24"/>
          <w:szCs w:val="24"/>
          <w:lang w:val="fr-FR" w:eastAsia="fr-FR"/>
          <w14:ligatures w14:val="standardContextual"/>
        </w:rPr>
      </w:pPr>
      <w:hyperlink w:anchor="_Toc202426686" w:history="1">
        <w:r w:rsidRPr="00D05ACF">
          <w:rPr>
            <w:rStyle w:val="Hyperlink"/>
            <w:noProof/>
          </w:rPr>
          <w:t>5.3.1</w:t>
        </w:r>
        <w:r>
          <w:rPr>
            <w:rFonts w:asciiTheme="minorHAnsi" w:eastAsiaTheme="minorEastAsia" w:hAnsiTheme="minorHAnsi" w:cstheme="minorBidi"/>
            <w:b w:val="0"/>
            <w:noProof/>
            <w:kern w:val="2"/>
            <w:sz w:val="24"/>
            <w:szCs w:val="24"/>
            <w:lang w:val="fr-FR" w:eastAsia="fr-FR"/>
            <w14:ligatures w14:val="standardContextual"/>
          </w:rPr>
          <w:tab/>
        </w:r>
        <w:r w:rsidRPr="00D05ACF">
          <w:rPr>
            <w:rStyle w:val="Hyperlink"/>
            <w:noProof/>
          </w:rPr>
          <w:t>Display power indication metadata</w:t>
        </w:r>
        <w:r>
          <w:rPr>
            <w:noProof/>
            <w:webHidden/>
          </w:rPr>
          <w:tab/>
        </w:r>
        <w:r>
          <w:rPr>
            <w:noProof/>
            <w:webHidden/>
          </w:rPr>
          <w:fldChar w:fldCharType="begin"/>
        </w:r>
        <w:r>
          <w:rPr>
            <w:noProof/>
            <w:webHidden/>
          </w:rPr>
          <w:instrText xml:space="preserve"> PAGEREF _Toc202426686 \h </w:instrText>
        </w:r>
        <w:r>
          <w:rPr>
            <w:noProof/>
            <w:webHidden/>
          </w:rPr>
        </w:r>
        <w:r>
          <w:rPr>
            <w:noProof/>
            <w:webHidden/>
          </w:rPr>
          <w:fldChar w:fldCharType="separate"/>
        </w:r>
        <w:r>
          <w:rPr>
            <w:noProof/>
            <w:webHidden/>
          </w:rPr>
          <w:t>5</w:t>
        </w:r>
        <w:r>
          <w:rPr>
            <w:noProof/>
            <w:webHidden/>
          </w:rPr>
          <w:fldChar w:fldCharType="end"/>
        </w:r>
      </w:hyperlink>
    </w:p>
    <w:p w14:paraId="42080981" w14:textId="13E5A21E" w:rsidR="0089706F" w:rsidRDefault="0089706F">
      <w:pPr>
        <w:pStyle w:val="TOC3"/>
        <w:rPr>
          <w:rFonts w:asciiTheme="minorHAnsi" w:eastAsiaTheme="minorEastAsia" w:hAnsiTheme="minorHAnsi" w:cstheme="minorBidi"/>
          <w:b w:val="0"/>
          <w:noProof/>
          <w:kern w:val="2"/>
          <w:sz w:val="24"/>
          <w:szCs w:val="24"/>
          <w:lang w:val="fr-FR" w:eastAsia="fr-FR"/>
          <w14:ligatures w14:val="standardContextual"/>
        </w:rPr>
      </w:pPr>
      <w:hyperlink w:anchor="_Toc202426687" w:history="1">
        <w:r w:rsidRPr="00D05ACF">
          <w:rPr>
            <w:rStyle w:val="Hyperlink"/>
            <w:noProof/>
          </w:rPr>
          <w:t>5.3.2</w:t>
        </w:r>
        <w:r>
          <w:rPr>
            <w:rFonts w:asciiTheme="minorHAnsi" w:eastAsiaTheme="minorEastAsia" w:hAnsiTheme="minorHAnsi" w:cstheme="minorBidi"/>
            <w:b w:val="0"/>
            <w:noProof/>
            <w:kern w:val="2"/>
            <w:sz w:val="24"/>
            <w:szCs w:val="24"/>
            <w:lang w:val="fr-FR" w:eastAsia="fr-FR"/>
            <w14:ligatures w14:val="standardContextual"/>
          </w:rPr>
          <w:tab/>
        </w:r>
        <w:r w:rsidRPr="00D05ACF">
          <w:rPr>
            <w:rStyle w:val="Hyperlink"/>
            <w:noProof/>
          </w:rPr>
          <w:t>Display fine control metadata</w:t>
        </w:r>
        <w:r>
          <w:rPr>
            <w:noProof/>
            <w:webHidden/>
          </w:rPr>
          <w:tab/>
        </w:r>
        <w:r>
          <w:rPr>
            <w:noProof/>
            <w:webHidden/>
          </w:rPr>
          <w:fldChar w:fldCharType="begin"/>
        </w:r>
        <w:r>
          <w:rPr>
            <w:noProof/>
            <w:webHidden/>
          </w:rPr>
          <w:instrText xml:space="preserve"> PAGEREF _Toc202426687 \h </w:instrText>
        </w:r>
        <w:r>
          <w:rPr>
            <w:noProof/>
            <w:webHidden/>
          </w:rPr>
        </w:r>
        <w:r>
          <w:rPr>
            <w:noProof/>
            <w:webHidden/>
          </w:rPr>
          <w:fldChar w:fldCharType="separate"/>
        </w:r>
        <w:r>
          <w:rPr>
            <w:noProof/>
            <w:webHidden/>
          </w:rPr>
          <w:t>5</w:t>
        </w:r>
        <w:r>
          <w:rPr>
            <w:noProof/>
            <w:webHidden/>
          </w:rPr>
          <w:fldChar w:fldCharType="end"/>
        </w:r>
      </w:hyperlink>
    </w:p>
    <w:p w14:paraId="496181F0" w14:textId="3F720158" w:rsidR="0089706F" w:rsidRDefault="0089706F">
      <w:pPr>
        <w:pStyle w:val="TOC3"/>
        <w:rPr>
          <w:rFonts w:asciiTheme="minorHAnsi" w:eastAsiaTheme="minorEastAsia" w:hAnsiTheme="minorHAnsi" w:cstheme="minorBidi"/>
          <w:b w:val="0"/>
          <w:noProof/>
          <w:kern w:val="2"/>
          <w:sz w:val="24"/>
          <w:szCs w:val="24"/>
          <w:lang w:val="fr-FR" w:eastAsia="fr-FR"/>
          <w14:ligatures w14:val="standardContextual"/>
        </w:rPr>
      </w:pPr>
      <w:hyperlink w:anchor="_Toc202426688" w:history="1">
        <w:r w:rsidRPr="00D05ACF">
          <w:rPr>
            <w:rStyle w:val="Hyperlink"/>
            <w:noProof/>
          </w:rPr>
          <w:t>5.3.3</w:t>
        </w:r>
        <w:r>
          <w:rPr>
            <w:rFonts w:asciiTheme="minorHAnsi" w:eastAsiaTheme="minorEastAsia" w:hAnsiTheme="minorHAnsi" w:cstheme="minorBidi"/>
            <w:b w:val="0"/>
            <w:noProof/>
            <w:kern w:val="2"/>
            <w:sz w:val="24"/>
            <w:szCs w:val="24"/>
            <w:lang w:val="fr-FR" w:eastAsia="fr-FR"/>
            <w14:ligatures w14:val="standardContextual"/>
          </w:rPr>
          <w:tab/>
        </w:r>
        <w:r w:rsidRPr="00D05ACF">
          <w:rPr>
            <w:rStyle w:val="Hyperlink"/>
            <w:noProof/>
          </w:rPr>
          <w:t>Display attenuation map metadata</w:t>
        </w:r>
        <w:r>
          <w:rPr>
            <w:noProof/>
            <w:webHidden/>
          </w:rPr>
          <w:tab/>
        </w:r>
        <w:r>
          <w:rPr>
            <w:noProof/>
            <w:webHidden/>
          </w:rPr>
          <w:fldChar w:fldCharType="begin"/>
        </w:r>
        <w:r>
          <w:rPr>
            <w:noProof/>
            <w:webHidden/>
          </w:rPr>
          <w:instrText xml:space="preserve"> PAGEREF _Toc202426688 \h </w:instrText>
        </w:r>
        <w:r>
          <w:rPr>
            <w:noProof/>
            <w:webHidden/>
          </w:rPr>
        </w:r>
        <w:r>
          <w:rPr>
            <w:noProof/>
            <w:webHidden/>
          </w:rPr>
          <w:fldChar w:fldCharType="separate"/>
        </w:r>
        <w:r>
          <w:rPr>
            <w:noProof/>
            <w:webHidden/>
          </w:rPr>
          <w:t>6</w:t>
        </w:r>
        <w:r>
          <w:rPr>
            <w:noProof/>
            <w:webHidden/>
          </w:rPr>
          <w:fldChar w:fldCharType="end"/>
        </w:r>
      </w:hyperlink>
    </w:p>
    <w:p w14:paraId="3CC2B97E" w14:textId="05944CD2" w:rsidR="0089706F" w:rsidRDefault="0089706F">
      <w:pPr>
        <w:pStyle w:val="TOC1"/>
        <w:rPr>
          <w:rFonts w:asciiTheme="minorHAnsi" w:eastAsiaTheme="minorEastAsia" w:hAnsiTheme="minorHAnsi" w:cstheme="minorBidi"/>
          <w:b w:val="0"/>
          <w:noProof/>
          <w:kern w:val="2"/>
          <w:sz w:val="24"/>
          <w:szCs w:val="24"/>
          <w:lang w:val="fr-FR" w:eastAsia="fr-FR"/>
          <w14:ligatures w14:val="standardContextual"/>
        </w:rPr>
      </w:pPr>
      <w:hyperlink w:anchor="_Toc202426689" w:history="1">
        <w:r w:rsidRPr="00D05ACF">
          <w:rPr>
            <w:rStyle w:val="Hyperlink"/>
            <w:noProof/>
          </w:rPr>
          <w:t>6</w:t>
        </w:r>
        <w:r>
          <w:rPr>
            <w:rFonts w:asciiTheme="minorHAnsi" w:eastAsiaTheme="minorEastAsia" w:hAnsiTheme="minorHAnsi" w:cstheme="minorBidi"/>
            <w:b w:val="0"/>
            <w:noProof/>
            <w:kern w:val="2"/>
            <w:sz w:val="24"/>
            <w:szCs w:val="24"/>
            <w:lang w:val="fr-FR" w:eastAsia="fr-FR"/>
            <w14:ligatures w14:val="standardContextual"/>
          </w:rPr>
          <w:tab/>
        </w:r>
        <w:r w:rsidRPr="00D05ACF">
          <w:rPr>
            <w:rStyle w:val="Hyperlink"/>
            <w:noProof/>
          </w:rPr>
          <w:t>Encapsulation and signalling in MPEG-DASH</w:t>
        </w:r>
        <w:r>
          <w:rPr>
            <w:noProof/>
            <w:webHidden/>
          </w:rPr>
          <w:tab/>
        </w:r>
        <w:r>
          <w:rPr>
            <w:noProof/>
            <w:webHidden/>
          </w:rPr>
          <w:fldChar w:fldCharType="begin"/>
        </w:r>
        <w:r>
          <w:rPr>
            <w:noProof/>
            <w:webHidden/>
          </w:rPr>
          <w:instrText xml:space="preserve"> PAGEREF _Toc202426689 \h </w:instrText>
        </w:r>
        <w:r>
          <w:rPr>
            <w:noProof/>
            <w:webHidden/>
          </w:rPr>
        </w:r>
        <w:r>
          <w:rPr>
            <w:noProof/>
            <w:webHidden/>
          </w:rPr>
          <w:fldChar w:fldCharType="separate"/>
        </w:r>
        <w:r>
          <w:rPr>
            <w:noProof/>
            <w:webHidden/>
          </w:rPr>
          <w:t>12</w:t>
        </w:r>
        <w:r>
          <w:rPr>
            <w:noProof/>
            <w:webHidden/>
          </w:rPr>
          <w:fldChar w:fldCharType="end"/>
        </w:r>
      </w:hyperlink>
    </w:p>
    <w:p w14:paraId="1552E06E" w14:textId="2B6B92D3" w:rsidR="0089706F" w:rsidRDefault="0089706F">
      <w:pPr>
        <w:pStyle w:val="TOC2"/>
        <w:rPr>
          <w:rFonts w:asciiTheme="minorHAnsi" w:eastAsiaTheme="minorEastAsia" w:hAnsiTheme="minorHAnsi" w:cstheme="minorBidi"/>
          <w:b w:val="0"/>
          <w:noProof/>
          <w:kern w:val="2"/>
          <w:sz w:val="24"/>
          <w:szCs w:val="24"/>
          <w:lang w:val="fr-FR" w:eastAsia="fr-FR"/>
          <w14:ligatures w14:val="standardContextual"/>
        </w:rPr>
      </w:pPr>
      <w:hyperlink w:anchor="_Toc202426690" w:history="1">
        <w:r w:rsidRPr="00D05ACF">
          <w:rPr>
            <w:rStyle w:val="Hyperlink"/>
            <w:noProof/>
          </w:rPr>
          <w:t>6.1</w:t>
        </w:r>
        <w:r>
          <w:rPr>
            <w:rFonts w:asciiTheme="minorHAnsi" w:eastAsiaTheme="minorEastAsia" w:hAnsiTheme="minorHAnsi" w:cstheme="minorBidi"/>
            <w:b w:val="0"/>
            <w:noProof/>
            <w:kern w:val="2"/>
            <w:sz w:val="24"/>
            <w:szCs w:val="24"/>
            <w:lang w:val="fr-FR" w:eastAsia="fr-FR"/>
            <w14:ligatures w14:val="standardContextual"/>
          </w:rPr>
          <w:tab/>
        </w:r>
        <w:r w:rsidRPr="00D05ACF">
          <w:rPr>
            <w:rStyle w:val="Hyperlink"/>
            <w:noProof/>
          </w:rPr>
          <w:t>General</w:t>
        </w:r>
        <w:r>
          <w:rPr>
            <w:noProof/>
            <w:webHidden/>
          </w:rPr>
          <w:tab/>
        </w:r>
        <w:r>
          <w:rPr>
            <w:noProof/>
            <w:webHidden/>
          </w:rPr>
          <w:fldChar w:fldCharType="begin"/>
        </w:r>
        <w:r>
          <w:rPr>
            <w:noProof/>
            <w:webHidden/>
          </w:rPr>
          <w:instrText xml:space="preserve"> PAGEREF _Toc202426690 \h </w:instrText>
        </w:r>
        <w:r>
          <w:rPr>
            <w:noProof/>
            <w:webHidden/>
          </w:rPr>
        </w:r>
        <w:r>
          <w:rPr>
            <w:noProof/>
            <w:webHidden/>
          </w:rPr>
          <w:fldChar w:fldCharType="separate"/>
        </w:r>
        <w:r>
          <w:rPr>
            <w:noProof/>
            <w:webHidden/>
          </w:rPr>
          <w:t>12</w:t>
        </w:r>
        <w:r>
          <w:rPr>
            <w:noProof/>
            <w:webHidden/>
          </w:rPr>
          <w:fldChar w:fldCharType="end"/>
        </w:r>
      </w:hyperlink>
    </w:p>
    <w:p w14:paraId="2778A4A5" w14:textId="5F87100D" w:rsidR="0089706F" w:rsidRDefault="0089706F">
      <w:pPr>
        <w:pStyle w:val="TOC2"/>
        <w:rPr>
          <w:rFonts w:asciiTheme="minorHAnsi" w:eastAsiaTheme="minorEastAsia" w:hAnsiTheme="minorHAnsi" w:cstheme="minorBidi"/>
          <w:b w:val="0"/>
          <w:noProof/>
          <w:kern w:val="2"/>
          <w:sz w:val="24"/>
          <w:szCs w:val="24"/>
          <w:lang w:val="fr-FR" w:eastAsia="fr-FR"/>
          <w14:ligatures w14:val="standardContextual"/>
        </w:rPr>
      </w:pPr>
      <w:hyperlink w:anchor="_Toc202426691" w:history="1">
        <w:r w:rsidRPr="00D05ACF">
          <w:rPr>
            <w:rStyle w:val="Hyperlink"/>
            <w:noProof/>
          </w:rPr>
          <w:t>6.2</w:t>
        </w:r>
        <w:r>
          <w:rPr>
            <w:rFonts w:asciiTheme="minorHAnsi" w:eastAsiaTheme="minorEastAsia" w:hAnsiTheme="minorHAnsi" w:cstheme="minorBidi"/>
            <w:b w:val="0"/>
            <w:noProof/>
            <w:kern w:val="2"/>
            <w:sz w:val="24"/>
            <w:szCs w:val="24"/>
            <w:lang w:val="fr-FR" w:eastAsia="fr-FR"/>
            <w14:ligatures w14:val="standardContextual"/>
          </w:rPr>
          <w:tab/>
        </w:r>
        <w:r w:rsidRPr="00D05ACF">
          <w:rPr>
            <w:rStyle w:val="Hyperlink"/>
            <w:noProof/>
          </w:rPr>
          <w:t>Decoder-power indication</w:t>
        </w:r>
        <w:r>
          <w:rPr>
            <w:noProof/>
            <w:webHidden/>
          </w:rPr>
          <w:tab/>
        </w:r>
        <w:r>
          <w:rPr>
            <w:noProof/>
            <w:webHidden/>
          </w:rPr>
          <w:fldChar w:fldCharType="begin"/>
        </w:r>
        <w:r>
          <w:rPr>
            <w:noProof/>
            <w:webHidden/>
          </w:rPr>
          <w:instrText xml:space="preserve"> PAGEREF _Toc202426691 \h </w:instrText>
        </w:r>
        <w:r>
          <w:rPr>
            <w:noProof/>
            <w:webHidden/>
          </w:rPr>
        </w:r>
        <w:r>
          <w:rPr>
            <w:noProof/>
            <w:webHidden/>
          </w:rPr>
          <w:fldChar w:fldCharType="separate"/>
        </w:r>
        <w:r>
          <w:rPr>
            <w:noProof/>
            <w:webHidden/>
          </w:rPr>
          <w:t>12</w:t>
        </w:r>
        <w:r>
          <w:rPr>
            <w:noProof/>
            <w:webHidden/>
          </w:rPr>
          <w:fldChar w:fldCharType="end"/>
        </w:r>
      </w:hyperlink>
    </w:p>
    <w:p w14:paraId="5A5108C2" w14:textId="4B5D9202" w:rsidR="0089706F" w:rsidRDefault="0089706F">
      <w:pPr>
        <w:pStyle w:val="TOC3"/>
        <w:rPr>
          <w:rFonts w:asciiTheme="minorHAnsi" w:eastAsiaTheme="minorEastAsia" w:hAnsiTheme="minorHAnsi" w:cstheme="minorBidi"/>
          <w:b w:val="0"/>
          <w:noProof/>
          <w:kern w:val="2"/>
          <w:sz w:val="24"/>
          <w:szCs w:val="24"/>
          <w:lang w:val="fr-FR" w:eastAsia="fr-FR"/>
          <w14:ligatures w14:val="standardContextual"/>
        </w:rPr>
      </w:pPr>
      <w:hyperlink w:anchor="_Toc202426692" w:history="1">
        <w:r w:rsidRPr="00D05ACF">
          <w:rPr>
            <w:rStyle w:val="Hyperlink"/>
            <w:noProof/>
          </w:rPr>
          <w:t>6.2.1</w:t>
        </w:r>
        <w:r>
          <w:rPr>
            <w:rFonts w:asciiTheme="minorHAnsi" w:eastAsiaTheme="minorEastAsia" w:hAnsiTheme="minorHAnsi" w:cstheme="minorBidi"/>
            <w:b w:val="0"/>
            <w:noProof/>
            <w:kern w:val="2"/>
            <w:sz w:val="24"/>
            <w:szCs w:val="24"/>
            <w:lang w:val="fr-FR" w:eastAsia="fr-FR"/>
            <w14:ligatures w14:val="standardContextual"/>
          </w:rPr>
          <w:tab/>
        </w:r>
        <w:r w:rsidRPr="00D05ACF">
          <w:rPr>
            <w:rStyle w:val="Hyperlink"/>
            <w:noProof/>
          </w:rPr>
          <w:t>Metadata signalling in the MPD manifest file</w:t>
        </w:r>
        <w:r>
          <w:rPr>
            <w:noProof/>
            <w:webHidden/>
          </w:rPr>
          <w:tab/>
        </w:r>
        <w:r>
          <w:rPr>
            <w:noProof/>
            <w:webHidden/>
          </w:rPr>
          <w:fldChar w:fldCharType="begin"/>
        </w:r>
        <w:r>
          <w:rPr>
            <w:noProof/>
            <w:webHidden/>
          </w:rPr>
          <w:instrText xml:space="preserve"> PAGEREF _Toc202426692 \h </w:instrText>
        </w:r>
        <w:r>
          <w:rPr>
            <w:noProof/>
            <w:webHidden/>
          </w:rPr>
        </w:r>
        <w:r>
          <w:rPr>
            <w:noProof/>
            <w:webHidden/>
          </w:rPr>
          <w:fldChar w:fldCharType="separate"/>
        </w:r>
        <w:r>
          <w:rPr>
            <w:noProof/>
            <w:webHidden/>
          </w:rPr>
          <w:t>12</w:t>
        </w:r>
        <w:r>
          <w:rPr>
            <w:noProof/>
            <w:webHidden/>
          </w:rPr>
          <w:fldChar w:fldCharType="end"/>
        </w:r>
      </w:hyperlink>
    </w:p>
    <w:p w14:paraId="71C9EADE" w14:textId="57FDF6FF" w:rsidR="0089706F" w:rsidRDefault="0089706F">
      <w:pPr>
        <w:pStyle w:val="TOC2"/>
        <w:rPr>
          <w:rFonts w:asciiTheme="minorHAnsi" w:eastAsiaTheme="minorEastAsia" w:hAnsiTheme="minorHAnsi" w:cstheme="minorBidi"/>
          <w:b w:val="0"/>
          <w:noProof/>
          <w:kern w:val="2"/>
          <w:sz w:val="24"/>
          <w:szCs w:val="24"/>
          <w:lang w:val="fr-FR" w:eastAsia="fr-FR"/>
          <w14:ligatures w14:val="standardContextual"/>
        </w:rPr>
      </w:pPr>
      <w:hyperlink w:anchor="_Toc202426693" w:history="1">
        <w:r w:rsidRPr="00D05ACF">
          <w:rPr>
            <w:rStyle w:val="Hyperlink"/>
            <w:noProof/>
          </w:rPr>
          <w:t>6.3</w:t>
        </w:r>
        <w:r>
          <w:rPr>
            <w:rFonts w:asciiTheme="minorHAnsi" w:eastAsiaTheme="minorEastAsia" w:hAnsiTheme="minorHAnsi" w:cstheme="minorBidi"/>
            <w:b w:val="0"/>
            <w:noProof/>
            <w:kern w:val="2"/>
            <w:sz w:val="24"/>
            <w:szCs w:val="24"/>
            <w:lang w:val="fr-FR" w:eastAsia="fr-FR"/>
            <w14:ligatures w14:val="standardContextual"/>
          </w:rPr>
          <w:tab/>
        </w:r>
        <w:r w:rsidRPr="00D05ACF">
          <w:rPr>
            <w:rStyle w:val="Hyperlink"/>
            <w:noProof/>
          </w:rPr>
          <w:t>Display-power indication</w:t>
        </w:r>
        <w:r>
          <w:rPr>
            <w:noProof/>
            <w:webHidden/>
          </w:rPr>
          <w:tab/>
        </w:r>
        <w:r>
          <w:rPr>
            <w:noProof/>
            <w:webHidden/>
          </w:rPr>
          <w:fldChar w:fldCharType="begin"/>
        </w:r>
        <w:r>
          <w:rPr>
            <w:noProof/>
            <w:webHidden/>
          </w:rPr>
          <w:instrText xml:space="preserve"> PAGEREF _Toc202426693 \h </w:instrText>
        </w:r>
        <w:r>
          <w:rPr>
            <w:noProof/>
            <w:webHidden/>
          </w:rPr>
        </w:r>
        <w:r>
          <w:rPr>
            <w:noProof/>
            <w:webHidden/>
          </w:rPr>
          <w:fldChar w:fldCharType="separate"/>
        </w:r>
        <w:r>
          <w:rPr>
            <w:noProof/>
            <w:webHidden/>
          </w:rPr>
          <w:t>13</w:t>
        </w:r>
        <w:r>
          <w:rPr>
            <w:noProof/>
            <w:webHidden/>
          </w:rPr>
          <w:fldChar w:fldCharType="end"/>
        </w:r>
      </w:hyperlink>
    </w:p>
    <w:p w14:paraId="6A44322B" w14:textId="4D6BD7F4" w:rsidR="0089706F" w:rsidRDefault="0089706F">
      <w:pPr>
        <w:pStyle w:val="TOC3"/>
        <w:rPr>
          <w:rFonts w:asciiTheme="minorHAnsi" w:eastAsiaTheme="minorEastAsia" w:hAnsiTheme="minorHAnsi" w:cstheme="minorBidi"/>
          <w:b w:val="0"/>
          <w:noProof/>
          <w:kern w:val="2"/>
          <w:sz w:val="24"/>
          <w:szCs w:val="24"/>
          <w:lang w:val="fr-FR" w:eastAsia="fr-FR"/>
          <w14:ligatures w14:val="standardContextual"/>
        </w:rPr>
      </w:pPr>
      <w:hyperlink w:anchor="_Toc202426694" w:history="1">
        <w:r w:rsidRPr="00D05ACF">
          <w:rPr>
            <w:rStyle w:val="Hyperlink"/>
            <w:noProof/>
          </w:rPr>
          <w:t>6.3.1</w:t>
        </w:r>
        <w:r>
          <w:rPr>
            <w:rFonts w:asciiTheme="minorHAnsi" w:eastAsiaTheme="minorEastAsia" w:hAnsiTheme="minorHAnsi" w:cstheme="minorBidi"/>
            <w:b w:val="0"/>
            <w:noProof/>
            <w:kern w:val="2"/>
            <w:sz w:val="24"/>
            <w:szCs w:val="24"/>
            <w:lang w:val="fr-FR" w:eastAsia="fr-FR"/>
            <w14:ligatures w14:val="standardContextual"/>
          </w:rPr>
          <w:tab/>
        </w:r>
        <w:r w:rsidRPr="00D05ACF">
          <w:rPr>
            <w:rStyle w:val="Hyperlink"/>
            <w:noProof/>
          </w:rPr>
          <w:t>Metadata signalling in the MPD manifest file</w:t>
        </w:r>
        <w:r>
          <w:rPr>
            <w:noProof/>
            <w:webHidden/>
          </w:rPr>
          <w:tab/>
        </w:r>
        <w:r>
          <w:rPr>
            <w:noProof/>
            <w:webHidden/>
          </w:rPr>
          <w:fldChar w:fldCharType="begin"/>
        </w:r>
        <w:r>
          <w:rPr>
            <w:noProof/>
            <w:webHidden/>
          </w:rPr>
          <w:instrText xml:space="preserve"> PAGEREF _Toc202426694 \h </w:instrText>
        </w:r>
        <w:r>
          <w:rPr>
            <w:noProof/>
            <w:webHidden/>
          </w:rPr>
        </w:r>
        <w:r>
          <w:rPr>
            <w:noProof/>
            <w:webHidden/>
          </w:rPr>
          <w:fldChar w:fldCharType="separate"/>
        </w:r>
        <w:r>
          <w:rPr>
            <w:noProof/>
            <w:webHidden/>
          </w:rPr>
          <w:t>13</w:t>
        </w:r>
        <w:r>
          <w:rPr>
            <w:noProof/>
            <w:webHidden/>
          </w:rPr>
          <w:fldChar w:fldCharType="end"/>
        </w:r>
      </w:hyperlink>
    </w:p>
    <w:p w14:paraId="55458EA3" w14:textId="609BE4CE" w:rsidR="0089706F" w:rsidRDefault="0089706F">
      <w:pPr>
        <w:pStyle w:val="TOC2"/>
        <w:rPr>
          <w:rFonts w:asciiTheme="minorHAnsi" w:eastAsiaTheme="minorEastAsia" w:hAnsiTheme="minorHAnsi" w:cstheme="minorBidi"/>
          <w:b w:val="0"/>
          <w:noProof/>
          <w:kern w:val="2"/>
          <w:sz w:val="24"/>
          <w:szCs w:val="24"/>
          <w:lang w:val="fr-FR" w:eastAsia="fr-FR"/>
          <w14:ligatures w14:val="standardContextual"/>
        </w:rPr>
      </w:pPr>
      <w:hyperlink w:anchor="_Toc202426695" w:history="1">
        <w:r w:rsidRPr="00D05ACF">
          <w:rPr>
            <w:rStyle w:val="Hyperlink"/>
            <w:noProof/>
          </w:rPr>
          <w:t>6.4</w:t>
        </w:r>
        <w:r>
          <w:rPr>
            <w:rFonts w:asciiTheme="minorHAnsi" w:eastAsiaTheme="minorEastAsia" w:hAnsiTheme="minorHAnsi" w:cstheme="minorBidi"/>
            <w:b w:val="0"/>
            <w:noProof/>
            <w:kern w:val="2"/>
            <w:sz w:val="24"/>
            <w:szCs w:val="24"/>
            <w:lang w:val="fr-FR" w:eastAsia="fr-FR"/>
            <w14:ligatures w14:val="standardContextual"/>
          </w:rPr>
          <w:tab/>
        </w:r>
        <w:r w:rsidRPr="00D05ACF">
          <w:rPr>
            <w:rStyle w:val="Hyperlink"/>
            <w:noProof/>
          </w:rPr>
          <w:t>Display attenuation map information</w:t>
        </w:r>
        <w:r>
          <w:rPr>
            <w:noProof/>
            <w:webHidden/>
          </w:rPr>
          <w:tab/>
        </w:r>
        <w:r>
          <w:rPr>
            <w:noProof/>
            <w:webHidden/>
          </w:rPr>
          <w:fldChar w:fldCharType="begin"/>
        </w:r>
        <w:r>
          <w:rPr>
            <w:noProof/>
            <w:webHidden/>
          </w:rPr>
          <w:instrText xml:space="preserve"> PAGEREF _Toc202426695 \h </w:instrText>
        </w:r>
        <w:r>
          <w:rPr>
            <w:noProof/>
            <w:webHidden/>
          </w:rPr>
        </w:r>
        <w:r>
          <w:rPr>
            <w:noProof/>
            <w:webHidden/>
          </w:rPr>
          <w:fldChar w:fldCharType="separate"/>
        </w:r>
        <w:r>
          <w:rPr>
            <w:noProof/>
            <w:webHidden/>
          </w:rPr>
          <w:t>14</w:t>
        </w:r>
        <w:r>
          <w:rPr>
            <w:noProof/>
            <w:webHidden/>
          </w:rPr>
          <w:fldChar w:fldCharType="end"/>
        </w:r>
      </w:hyperlink>
    </w:p>
    <w:p w14:paraId="687DD615" w14:textId="748D0D75" w:rsidR="0089706F" w:rsidRDefault="0089706F">
      <w:pPr>
        <w:pStyle w:val="TOC3"/>
        <w:rPr>
          <w:rFonts w:asciiTheme="minorHAnsi" w:eastAsiaTheme="minorEastAsia" w:hAnsiTheme="minorHAnsi" w:cstheme="minorBidi"/>
          <w:b w:val="0"/>
          <w:noProof/>
          <w:kern w:val="2"/>
          <w:sz w:val="24"/>
          <w:szCs w:val="24"/>
          <w:lang w:val="fr-FR" w:eastAsia="fr-FR"/>
          <w14:ligatures w14:val="standardContextual"/>
        </w:rPr>
      </w:pPr>
      <w:hyperlink w:anchor="_Toc202426696" w:history="1">
        <w:r w:rsidRPr="00D05ACF">
          <w:rPr>
            <w:rStyle w:val="Hyperlink"/>
            <w:noProof/>
          </w:rPr>
          <w:t>6.4.1</w:t>
        </w:r>
        <w:r>
          <w:rPr>
            <w:rFonts w:asciiTheme="minorHAnsi" w:eastAsiaTheme="minorEastAsia" w:hAnsiTheme="minorHAnsi" w:cstheme="minorBidi"/>
            <w:b w:val="0"/>
            <w:noProof/>
            <w:kern w:val="2"/>
            <w:sz w:val="24"/>
            <w:szCs w:val="24"/>
            <w:lang w:val="fr-FR" w:eastAsia="fr-FR"/>
            <w14:ligatures w14:val="standardContextual"/>
          </w:rPr>
          <w:tab/>
        </w:r>
        <w:r w:rsidRPr="00D05ACF">
          <w:rPr>
            <w:rStyle w:val="Hyperlink"/>
            <w:noProof/>
          </w:rPr>
          <w:t>Metadata signalling in the MPD manifest file</w:t>
        </w:r>
        <w:r>
          <w:rPr>
            <w:noProof/>
            <w:webHidden/>
          </w:rPr>
          <w:tab/>
        </w:r>
        <w:r>
          <w:rPr>
            <w:noProof/>
            <w:webHidden/>
          </w:rPr>
          <w:fldChar w:fldCharType="begin"/>
        </w:r>
        <w:r>
          <w:rPr>
            <w:noProof/>
            <w:webHidden/>
          </w:rPr>
          <w:instrText xml:space="preserve"> PAGEREF _Toc202426696 \h </w:instrText>
        </w:r>
        <w:r>
          <w:rPr>
            <w:noProof/>
            <w:webHidden/>
          </w:rPr>
        </w:r>
        <w:r>
          <w:rPr>
            <w:noProof/>
            <w:webHidden/>
          </w:rPr>
          <w:fldChar w:fldCharType="separate"/>
        </w:r>
        <w:r>
          <w:rPr>
            <w:noProof/>
            <w:webHidden/>
          </w:rPr>
          <w:t>14</w:t>
        </w:r>
        <w:r>
          <w:rPr>
            <w:noProof/>
            <w:webHidden/>
          </w:rPr>
          <w:fldChar w:fldCharType="end"/>
        </w:r>
      </w:hyperlink>
    </w:p>
    <w:p w14:paraId="3E8ADFC9" w14:textId="4C4182B0" w:rsidR="0089706F" w:rsidRDefault="0089706F">
      <w:pPr>
        <w:pStyle w:val="TOC1"/>
        <w:rPr>
          <w:rFonts w:asciiTheme="minorHAnsi" w:eastAsiaTheme="minorEastAsia" w:hAnsiTheme="minorHAnsi" w:cstheme="minorBidi"/>
          <w:b w:val="0"/>
          <w:noProof/>
          <w:kern w:val="2"/>
          <w:sz w:val="24"/>
          <w:szCs w:val="24"/>
          <w:lang w:val="fr-FR" w:eastAsia="fr-FR"/>
          <w14:ligatures w14:val="standardContextual"/>
        </w:rPr>
      </w:pPr>
      <w:hyperlink w:anchor="_Toc202426697" w:history="1">
        <w:r w:rsidRPr="00D05ACF">
          <w:rPr>
            <w:rStyle w:val="Hyperlink"/>
            <w:noProof/>
            <w:lang w:val="de-DE"/>
          </w:rPr>
          <w:t>Annex A (normative)  Green metadata MPEG-DASH schema</w:t>
        </w:r>
        <w:r>
          <w:rPr>
            <w:noProof/>
            <w:webHidden/>
          </w:rPr>
          <w:tab/>
        </w:r>
        <w:r>
          <w:rPr>
            <w:noProof/>
            <w:webHidden/>
          </w:rPr>
          <w:fldChar w:fldCharType="begin"/>
        </w:r>
        <w:r>
          <w:rPr>
            <w:noProof/>
            <w:webHidden/>
          </w:rPr>
          <w:instrText xml:space="preserve"> PAGEREF _Toc202426697 \h </w:instrText>
        </w:r>
        <w:r>
          <w:rPr>
            <w:noProof/>
            <w:webHidden/>
          </w:rPr>
        </w:r>
        <w:r>
          <w:rPr>
            <w:noProof/>
            <w:webHidden/>
          </w:rPr>
          <w:fldChar w:fldCharType="separate"/>
        </w:r>
        <w:r>
          <w:rPr>
            <w:noProof/>
            <w:webHidden/>
          </w:rPr>
          <w:t>19</w:t>
        </w:r>
        <w:r>
          <w:rPr>
            <w:noProof/>
            <w:webHidden/>
          </w:rPr>
          <w:fldChar w:fldCharType="end"/>
        </w:r>
      </w:hyperlink>
    </w:p>
    <w:p w14:paraId="70B7FB08" w14:textId="3FA3BE95" w:rsidR="0089706F" w:rsidRDefault="0089706F">
      <w:pPr>
        <w:pStyle w:val="TOC1"/>
        <w:rPr>
          <w:rFonts w:asciiTheme="minorHAnsi" w:eastAsiaTheme="minorEastAsia" w:hAnsiTheme="minorHAnsi" w:cstheme="minorBidi"/>
          <w:b w:val="0"/>
          <w:noProof/>
          <w:kern w:val="2"/>
          <w:sz w:val="24"/>
          <w:szCs w:val="24"/>
          <w:lang w:val="fr-FR" w:eastAsia="fr-FR"/>
          <w14:ligatures w14:val="standardContextual"/>
        </w:rPr>
      </w:pPr>
      <w:hyperlink w:anchor="_Toc202426698" w:history="1">
        <w:r w:rsidRPr="00D05ACF">
          <w:rPr>
            <w:rStyle w:val="Hyperlink"/>
            <w:noProof/>
          </w:rPr>
          <w:t>Annex B (informative)  MPEG-DASH MPD examples</w:t>
        </w:r>
        <w:r>
          <w:rPr>
            <w:noProof/>
            <w:webHidden/>
          </w:rPr>
          <w:tab/>
        </w:r>
        <w:r>
          <w:rPr>
            <w:noProof/>
            <w:webHidden/>
          </w:rPr>
          <w:fldChar w:fldCharType="begin"/>
        </w:r>
        <w:r>
          <w:rPr>
            <w:noProof/>
            <w:webHidden/>
          </w:rPr>
          <w:instrText xml:space="preserve"> PAGEREF _Toc202426698 \h </w:instrText>
        </w:r>
        <w:r>
          <w:rPr>
            <w:noProof/>
            <w:webHidden/>
          </w:rPr>
        </w:r>
        <w:r>
          <w:rPr>
            <w:noProof/>
            <w:webHidden/>
          </w:rPr>
          <w:fldChar w:fldCharType="separate"/>
        </w:r>
        <w:r>
          <w:rPr>
            <w:noProof/>
            <w:webHidden/>
          </w:rPr>
          <w:t>21</w:t>
        </w:r>
        <w:r>
          <w:rPr>
            <w:noProof/>
            <w:webHidden/>
          </w:rPr>
          <w:fldChar w:fldCharType="end"/>
        </w:r>
      </w:hyperlink>
    </w:p>
    <w:p w14:paraId="5D265A04" w14:textId="7DBA3B2F" w:rsidR="0089706F" w:rsidRDefault="0089706F">
      <w:pPr>
        <w:pStyle w:val="TOC1"/>
        <w:rPr>
          <w:rFonts w:asciiTheme="minorHAnsi" w:eastAsiaTheme="minorEastAsia" w:hAnsiTheme="minorHAnsi" w:cstheme="minorBidi"/>
          <w:b w:val="0"/>
          <w:noProof/>
          <w:kern w:val="2"/>
          <w:sz w:val="24"/>
          <w:szCs w:val="24"/>
          <w:lang w:val="fr-FR" w:eastAsia="fr-FR"/>
          <w14:ligatures w14:val="standardContextual"/>
        </w:rPr>
      </w:pPr>
      <w:hyperlink w:anchor="_Toc202426699" w:history="1">
        <w:r w:rsidRPr="00D05ACF">
          <w:rPr>
            <w:rStyle w:val="Hyperlink"/>
            <w:noProof/>
          </w:rPr>
          <w:t>B.1</w:t>
        </w:r>
        <w:r>
          <w:rPr>
            <w:rFonts w:asciiTheme="minorHAnsi" w:eastAsiaTheme="minorEastAsia" w:hAnsiTheme="minorHAnsi" w:cstheme="minorBidi"/>
            <w:b w:val="0"/>
            <w:noProof/>
            <w:kern w:val="2"/>
            <w:sz w:val="24"/>
            <w:szCs w:val="24"/>
            <w:lang w:val="fr-FR" w:eastAsia="fr-FR"/>
            <w14:ligatures w14:val="standardContextual"/>
          </w:rPr>
          <w:tab/>
        </w:r>
        <w:r w:rsidRPr="00D05ACF">
          <w:rPr>
            <w:rStyle w:val="Hyperlink"/>
            <w:noProof/>
          </w:rPr>
          <w:t>Example MPD with decoder power indication metadata</w:t>
        </w:r>
        <w:r>
          <w:rPr>
            <w:noProof/>
            <w:webHidden/>
          </w:rPr>
          <w:tab/>
        </w:r>
        <w:r>
          <w:rPr>
            <w:noProof/>
            <w:webHidden/>
          </w:rPr>
          <w:fldChar w:fldCharType="begin"/>
        </w:r>
        <w:r>
          <w:rPr>
            <w:noProof/>
            <w:webHidden/>
          </w:rPr>
          <w:instrText xml:space="preserve"> PAGEREF _Toc202426699 \h </w:instrText>
        </w:r>
        <w:r>
          <w:rPr>
            <w:noProof/>
            <w:webHidden/>
          </w:rPr>
        </w:r>
        <w:r>
          <w:rPr>
            <w:noProof/>
            <w:webHidden/>
          </w:rPr>
          <w:fldChar w:fldCharType="separate"/>
        </w:r>
        <w:r>
          <w:rPr>
            <w:noProof/>
            <w:webHidden/>
          </w:rPr>
          <w:t>21</w:t>
        </w:r>
        <w:r>
          <w:rPr>
            <w:noProof/>
            <w:webHidden/>
          </w:rPr>
          <w:fldChar w:fldCharType="end"/>
        </w:r>
      </w:hyperlink>
    </w:p>
    <w:p w14:paraId="23582BE3" w14:textId="0321BAAA" w:rsidR="0089706F" w:rsidRDefault="0089706F">
      <w:pPr>
        <w:pStyle w:val="TOC1"/>
        <w:rPr>
          <w:rFonts w:asciiTheme="minorHAnsi" w:eastAsiaTheme="minorEastAsia" w:hAnsiTheme="minorHAnsi" w:cstheme="minorBidi"/>
          <w:b w:val="0"/>
          <w:noProof/>
          <w:kern w:val="2"/>
          <w:sz w:val="24"/>
          <w:szCs w:val="24"/>
          <w:lang w:val="fr-FR" w:eastAsia="fr-FR"/>
          <w14:ligatures w14:val="standardContextual"/>
        </w:rPr>
      </w:pPr>
      <w:hyperlink w:anchor="_Toc202426700" w:history="1">
        <w:r w:rsidRPr="00D05ACF">
          <w:rPr>
            <w:rStyle w:val="Hyperlink"/>
            <w:noProof/>
          </w:rPr>
          <w:t>B.2</w:t>
        </w:r>
        <w:r>
          <w:rPr>
            <w:rFonts w:asciiTheme="minorHAnsi" w:eastAsiaTheme="minorEastAsia" w:hAnsiTheme="minorHAnsi" w:cstheme="minorBidi"/>
            <w:b w:val="0"/>
            <w:noProof/>
            <w:kern w:val="2"/>
            <w:sz w:val="24"/>
            <w:szCs w:val="24"/>
            <w:lang w:val="fr-FR" w:eastAsia="fr-FR"/>
            <w14:ligatures w14:val="standardContextual"/>
          </w:rPr>
          <w:tab/>
        </w:r>
        <w:r w:rsidRPr="00D05ACF">
          <w:rPr>
            <w:rStyle w:val="Hyperlink"/>
            <w:noProof/>
          </w:rPr>
          <w:t>Example MPD with display power indication metadata</w:t>
        </w:r>
        <w:r>
          <w:rPr>
            <w:noProof/>
            <w:webHidden/>
          </w:rPr>
          <w:tab/>
        </w:r>
        <w:r>
          <w:rPr>
            <w:noProof/>
            <w:webHidden/>
          </w:rPr>
          <w:fldChar w:fldCharType="begin"/>
        </w:r>
        <w:r>
          <w:rPr>
            <w:noProof/>
            <w:webHidden/>
          </w:rPr>
          <w:instrText xml:space="preserve"> PAGEREF _Toc202426700 \h </w:instrText>
        </w:r>
        <w:r>
          <w:rPr>
            <w:noProof/>
            <w:webHidden/>
          </w:rPr>
        </w:r>
        <w:r>
          <w:rPr>
            <w:noProof/>
            <w:webHidden/>
          </w:rPr>
          <w:fldChar w:fldCharType="separate"/>
        </w:r>
        <w:r>
          <w:rPr>
            <w:noProof/>
            <w:webHidden/>
          </w:rPr>
          <w:t>22</w:t>
        </w:r>
        <w:r>
          <w:rPr>
            <w:noProof/>
            <w:webHidden/>
          </w:rPr>
          <w:fldChar w:fldCharType="end"/>
        </w:r>
      </w:hyperlink>
    </w:p>
    <w:p w14:paraId="0898748A" w14:textId="3BAB4EFA" w:rsidR="0089706F" w:rsidRDefault="0089706F">
      <w:pPr>
        <w:pStyle w:val="TOC1"/>
        <w:rPr>
          <w:rFonts w:asciiTheme="minorHAnsi" w:eastAsiaTheme="minorEastAsia" w:hAnsiTheme="minorHAnsi" w:cstheme="minorBidi"/>
          <w:b w:val="0"/>
          <w:noProof/>
          <w:kern w:val="2"/>
          <w:sz w:val="24"/>
          <w:szCs w:val="24"/>
          <w:lang w:val="fr-FR" w:eastAsia="fr-FR"/>
          <w14:ligatures w14:val="standardContextual"/>
        </w:rPr>
      </w:pPr>
      <w:hyperlink w:anchor="_Toc202426701" w:history="1">
        <w:r w:rsidRPr="00D05ACF">
          <w:rPr>
            <w:rStyle w:val="Hyperlink"/>
            <w:noProof/>
          </w:rPr>
          <w:t>B.3</w:t>
        </w:r>
        <w:r>
          <w:rPr>
            <w:rFonts w:asciiTheme="minorHAnsi" w:eastAsiaTheme="minorEastAsia" w:hAnsiTheme="minorHAnsi" w:cstheme="minorBidi"/>
            <w:b w:val="0"/>
            <w:noProof/>
            <w:kern w:val="2"/>
            <w:sz w:val="24"/>
            <w:szCs w:val="24"/>
            <w:lang w:val="fr-FR" w:eastAsia="fr-FR"/>
            <w14:ligatures w14:val="standardContextual"/>
          </w:rPr>
          <w:tab/>
        </w:r>
        <w:r w:rsidRPr="00D05ACF">
          <w:rPr>
            <w:rStyle w:val="Hyperlink"/>
            <w:noProof/>
          </w:rPr>
          <w:t>Examples of MPD with display attenuation map metadata</w:t>
        </w:r>
        <w:r>
          <w:rPr>
            <w:noProof/>
            <w:webHidden/>
          </w:rPr>
          <w:tab/>
        </w:r>
        <w:r>
          <w:rPr>
            <w:noProof/>
            <w:webHidden/>
          </w:rPr>
          <w:fldChar w:fldCharType="begin"/>
        </w:r>
        <w:r>
          <w:rPr>
            <w:noProof/>
            <w:webHidden/>
          </w:rPr>
          <w:instrText xml:space="preserve"> PAGEREF _Toc202426701 \h </w:instrText>
        </w:r>
        <w:r>
          <w:rPr>
            <w:noProof/>
            <w:webHidden/>
          </w:rPr>
        </w:r>
        <w:r>
          <w:rPr>
            <w:noProof/>
            <w:webHidden/>
          </w:rPr>
          <w:fldChar w:fldCharType="separate"/>
        </w:r>
        <w:r>
          <w:rPr>
            <w:noProof/>
            <w:webHidden/>
          </w:rPr>
          <w:t>23</w:t>
        </w:r>
        <w:r>
          <w:rPr>
            <w:noProof/>
            <w:webHidden/>
          </w:rPr>
          <w:fldChar w:fldCharType="end"/>
        </w:r>
      </w:hyperlink>
    </w:p>
    <w:p w14:paraId="5BBB9A23" w14:textId="772C57AA" w:rsidR="0089706F" w:rsidRDefault="0089706F">
      <w:pPr>
        <w:pStyle w:val="TOC1"/>
        <w:rPr>
          <w:rFonts w:asciiTheme="minorHAnsi" w:eastAsiaTheme="minorEastAsia" w:hAnsiTheme="minorHAnsi" w:cstheme="minorBidi"/>
          <w:b w:val="0"/>
          <w:noProof/>
          <w:kern w:val="2"/>
          <w:sz w:val="24"/>
          <w:szCs w:val="24"/>
          <w:lang w:val="fr-FR" w:eastAsia="fr-FR"/>
          <w14:ligatures w14:val="standardContextual"/>
        </w:rPr>
      </w:pPr>
      <w:hyperlink w:anchor="_Toc202426702" w:history="1">
        <w:r w:rsidRPr="00D05ACF">
          <w:rPr>
            <w:rStyle w:val="Hyperlink"/>
            <w:noProof/>
          </w:rPr>
          <w:t>B.3.1</w:t>
        </w:r>
        <w:r>
          <w:rPr>
            <w:rFonts w:asciiTheme="minorHAnsi" w:eastAsiaTheme="minorEastAsia" w:hAnsiTheme="minorHAnsi" w:cstheme="minorBidi"/>
            <w:b w:val="0"/>
            <w:noProof/>
            <w:kern w:val="2"/>
            <w:sz w:val="24"/>
            <w:szCs w:val="24"/>
            <w:lang w:val="fr-FR" w:eastAsia="fr-FR"/>
            <w14:ligatures w14:val="standardContextual"/>
          </w:rPr>
          <w:tab/>
        </w:r>
        <w:r w:rsidRPr="00D05ACF">
          <w:rPr>
            <w:rStyle w:val="Hyperlink"/>
            <w:noProof/>
          </w:rPr>
          <w:t>Example 1</w:t>
        </w:r>
        <w:r>
          <w:rPr>
            <w:noProof/>
            <w:webHidden/>
          </w:rPr>
          <w:tab/>
        </w:r>
        <w:r>
          <w:rPr>
            <w:noProof/>
            <w:webHidden/>
          </w:rPr>
          <w:fldChar w:fldCharType="begin"/>
        </w:r>
        <w:r>
          <w:rPr>
            <w:noProof/>
            <w:webHidden/>
          </w:rPr>
          <w:instrText xml:space="preserve"> PAGEREF _Toc202426702 \h </w:instrText>
        </w:r>
        <w:r>
          <w:rPr>
            <w:noProof/>
            <w:webHidden/>
          </w:rPr>
        </w:r>
        <w:r>
          <w:rPr>
            <w:noProof/>
            <w:webHidden/>
          </w:rPr>
          <w:fldChar w:fldCharType="separate"/>
        </w:r>
        <w:r>
          <w:rPr>
            <w:noProof/>
            <w:webHidden/>
          </w:rPr>
          <w:t>23</w:t>
        </w:r>
        <w:r>
          <w:rPr>
            <w:noProof/>
            <w:webHidden/>
          </w:rPr>
          <w:fldChar w:fldCharType="end"/>
        </w:r>
      </w:hyperlink>
    </w:p>
    <w:p w14:paraId="47151FE9" w14:textId="2E0FCA77" w:rsidR="0089706F" w:rsidRDefault="0089706F">
      <w:pPr>
        <w:pStyle w:val="TOC1"/>
        <w:rPr>
          <w:rFonts w:asciiTheme="minorHAnsi" w:eastAsiaTheme="minorEastAsia" w:hAnsiTheme="minorHAnsi" w:cstheme="minorBidi"/>
          <w:b w:val="0"/>
          <w:noProof/>
          <w:kern w:val="2"/>
          <w:sz w:val="24"/>
          <w:szCs w:val="24"/>
          <w:lang w:val="fr-FR" w:eastAsia="fr-FR"/>
          <w14:ligatures w14:val="standardContextual"/>
        </w:rPr>
      </w:pPr>
      <w:hyperlink w:anchor="_Toc202426703" w:history="1">
        <w:r w:rsidRPr="00D05ACF">
          <w:rPr>
            <w:rStyle w:val="Hyperlink"/>
            <w:noProof/>
          </w:rPr>
          <w:t>B.3.2</w:t>
        </w:r>
        <w:r>
          <w:rPr>
            <w:rFonts w:asciiTheme="minorHAnsi" w:eastAsiaTheme="minorEastAsia" w:hAnsiTheme="minorHAnsi" w:cstheme="minorBidi"/>
            <w:b w:val="0"/>
            <w:noProof/>
            <w:kern w:val="2"/>
            <w:sz w:val="24"/>
            <w:szCs w:val="24"/>
            <w:lang w:val="fr-FR" w:eastAsia="fr-FR"/>
            <w14:ligatures w14:val="standardContextual"/>
          </w:rPr>
          <w:tab/>
        </w:r>
        <w:r w:rsidRPr="00D05ACF">
          <w:rPr>
            <w:rStyle w:val="Hyperlink"/>
            <w:noProof/>
          </w:rPr>
          <w:t>Example 2</w:t>
        </w:r>
        <w:r>
          <w:rPr>
            <w:noProof/>
            <w:webHidden/>
          </w:rPr>
          <w:tab/>
        </w:r>
        <w:r>
          <w:rPr>
            <w:noProof/>
            <w:webHidden/>
          </w:rPr>
          <w:fldChar w:fldCharType="begin"/>
        </w:r>
        <w:r>
          <w:rPr>
            <w:noProof/>
            <w:webHidden/>
          </w:rPr>
          <w:instrText xml:space="preserve"> PAGEREF _Toc202426703 \h </w:instrText>
        </w:r>
        <w:r>
          <w:rPr>
            <w:noProof/>
            <w:webHidden/>
          </w:rPr>
        </w:r>
        <w:r>
          <w:rPr>
            <w:noProof/>
            <w:webHidden/>
          </w:rPr>
          <w:fldChar w:fldCharType="separate"/>
        </w:r>
        <w:r>
          <w:rPr>
            <w:noProof/>
            <w:webHidden/>
          </w:rPr>
          <w:t>24</w:t>
        </w:r>
        <w:r>
          <w:rPr>
            <w:noProof/>
            <w:webHidden/>
          </w:rPr>
          <w:fldChar w:fldCharType="end"/>
        </w:r>
      </w:hyperlink>
    </w:p>
    <w:p w14:paraId="1075F667" w14:textId="5D58154C" w:rsidR="0089706F" w:rsidRDefault="0089706F">
      <w:pPr>
        <w:pStyle w:val="TOC1"/>
        <w:rPr>
          <w:rFonts w:asciiTheme="minorHAnsi" w:eastAsiaTheme="minorEastAsia" w:hAnsiTheme="minorHAnsi" w:cstheme="minorBidi"/>
          <w:b w:val="0"/>
          <w:noProof/>
          <w:kern w:val="2"/>
          <w:sz w:val="24"/>
          <w:szCs w:val="24"/>
          <w:lang w:val="fr-FR" w:eastAsia="fr-FR"/>
          <w14:ligatures w14:val="standardContextual"/>
        </w:rPr>
      </w:pPr>
      <w:hyperlink w:anchor="_Toc202426704" w:history="1">
        <w:r w:rsidRPr="00D05ACF">
          <w:rPr>
            <w:rStyle w:val="Hyperlink"/>
            <w:noProof/>
          </w:rPr>
          <w:t>B.3.3</w:t>
        </w:r>
        <w:r>
          <w:rPr>
            <w:rFonts w:asciiTheme="minorHAnsi" w:eastAsiaTheme="minorEastAsia" w:hAnsiTheme="minorHAnsi" w:cstheme="minorBidi"/>
            <w:b w:val="0"/>
            <w:noProof/>
            <w:kern w:val="2"/>
            <w:sz w:val="24"/>
            <w:szCs w:val="24"/>
            <w:lang w:val="fr-FR" w:eastAsia="fr-FR"/>
            <w14:ligatures w14:val="standardContextual"/>
          </w:rPr>
          <w:tab/>
        </w:r>
        <w:r w:rsidRPr="00D05ACF">
          <w:rPr>
            <w:rStyle w:val="Hyperlink"/>
            <w:noProof/>
          </w:rPr>
          <w:t>Example 3</w:t>
        </w:r>
        <w:r>
          <w:rPr>
            <w:noProof/>
            <w:webHidden/>
          </w:rPr>
          <w:tab/>
        </w:r>
        <w:r>
          <w:rPr>
            <w:noProof/>
            <w:webHidden/>
          </w:rPr>
          <w:fldChar w:fldCharType="begin"/>
        </w:r>
        <w:r>
          <w:rPr>
            <w:noProof/>
            <w:webHidden/>
          </w:rPr>
          <w:instrText xml:space="preserve"> PAGEREF _Toc202426704 \h </w:instrText>
        </w:r>
        <w:r>
          <w:rPr>
            <w:noProof/>
            <w:webHidden/>
          </w:rPr>
        </w:r>
        <w:r>
          <w:rPr>
            <w:noProof/>
            <w:webHidden/>
          </w:rPr>
          <w:fldChar w:fldCharType="separate"/>
        </w:r>
        <w:r>
          <w:rPr>
            <w:noProof/>
            <w:webHidden/>
          </w:rPr>
          <w:t>26</w:t>
        </w:r>
        <w:r>
          <w:rPr>
            <w:noProof/>
            <w:webHidden/>
          </w:rPr>
          <w:fldChar w:fldCharType="end"/>
        </w:r>
      </w:hyperlink>
    </w:p>
    <w:p w14:paraId="187A8F35" w14:textId="4D47C39F" w:rsidR="0089706F" w:rsidRDefault="0089706F">
      <w:pPr>
        <w:pStyle w:val="TOC1"/>
        <w:rPr>
          <w:rFonts w:asciiTheme="minorHAnsi" w:eastAsiaTheme="minorEastAsia" w:hAnsiTheme="minorHAnsi" w:cstheme="minorBidi"/>
          <w:b w:val="0"/>
          <w:noProof/>
          <w:kern w:val="2"/>
          <w:sz w:val="24"/>
          <w:szCs w:val="24"/>
          <w:lang w:val="fr-FR" w:eastAsia="fr-FR"/>
          <w14:ligatures w14:val="standardContextual"/>
        </w:rPr>
      </w:pPr>
      <w:hyperlink w:anchor="_Toc202426705" w:history="1">
        <w:r w:rsidRPr="00D05ACF">
          <w:rPr>
            <w:rStyle w:val="Hyperlink"/>
            <w:noProof/>
          </w:rPr>
          <w:t>B.3.4</w:t>
        </w:r>
        <w:r>
          <w:rPr>
            <w:rFonts w:asciiTheme="minorHAnsi" w:eastAsiaTheme="minorEastAsia" w:hAnsiTheme="minorHAnsi" w:cstheme="minorBidi"/>
            <w:b w:val="0"/>
            <w:noProof/>
            <w:kern w:val="2"/>
            <w:sz w:val="24"/>
            <w:szCs w:val="24"/>
            <w:lang w:val="fr-FR" w:eastAsia="fr-FR"/>
            <w14:ligatures w14:val="standardContextual"/>
          </w:rPr>
          <w:tab/>
        </w:r>
        <w:r w:rsidRPr="00D05ACF">
          <w:rPr>
            <w:rStyle w:val="Hyperlink"/>
            <w:noProof/>
          </w:rPr>
          <w:t>Example 4</w:t>
        </w:r>
        <w:r>
          <w:rPr>
            <w:noProof/>
            <w:webHidden/>
          </w:rPr>
          <w:tab/>
        </w:r>
        <w:r>
          <w:rPr>
            <w:noProof/>
            <w:webHidden/>
          </w:rPr>
          <w:fldChar w:fldCharType="begin"/>
        </w:r>
        <w:r>
          <w:rPr>
            <w:noProof/>
            <w:webHidden/>
          </w:rPr>
          <w:instrText xml:space="preserve"> PAGEREF _Toc202426705 \h </w:instrText>
        </w:r>
        <w:r>
          <w:rPr>
            <w:noProof/>
            <w:webHidden/>
          </w:rPr>
        </w:r>
        <w:r>
          <w:rPr>
            <w:noProof/>
            <w:webHidden/>
          </w:rPr>
          <w:fldChar w:fldCharType="separate"/>
        </w:r>
        <w:r>
          <w:rPr>
            <w:noProof/>
            <w:webHidden/>
          </w:rPr>
          <w:t>27</w:t>
        </w:r>
        <w:r>
          <w:rPr>
            <w:noProof/>
            <w:webHidden/>
          </w:rPr>
          <w:fldChar w:fldCharType="end"/>
        </w:r>
      </w:hyperlink>
    </w:p>
    <w:p w14:paraId="30D4AA2A" w14:textId="601D63ED" w:rsidR="0089706F" w:rsidRDefault="0089706F">
      <w:pPr>
        <w:pStyle w:val="TOC1"/>
        <w:rPr>
          <w:rFonts w:asciiTheme="minorHAnsi" w:eastAsiaTheme="minorEastAsia" w:hAnsiTheme="minorHAnsi" w:cstheme="minorBidi"/>
          <w:b w:val="0"/>
          <w:noProof/>
          <w:kern w:val="2"/>
          <w:sz w:val="24"/>
          <w:szCs w:val="24"/>
          <w:lang w:val="fr-FR" w:eastAsia="fr-FR"/>
          <w14:ligatures w14:val="standardContextual"/>
        </w:rPr>
      </w:pPr>
      <w:hyperlink w:anchor="_Toc202426706" w:history="1">
        <w:r w:rsidRPr="00D05ACF">
          <w:rPr>
            <w:rStyle w:val="Hyperlink"/>
            <w:noProof/>
          </w:rPr>
          <w:t>Annex C (informative)  Conformance and reference software</w:t>
        </w:r>
        <w:r>
          <w:rPr>
            <w:noProof/>
            <w:webHidden/>
          </w:rPr>
          <w:tab/>
        </w:r>
        <w:r>
          <w:rPr>
            <w:noProof/>
            <w:webHidden/>
          </w:rPr>
          <w:fldChar w:fldCharType="begin"/>
        </w:r>
        <w:r>
          <w:rPr>
            <w:noProof/>
            <w:webHidden/>
          </w:rPr>
          <w:instrText xml:space="preserve"> PAGEREF _Toc202426706 \h </w:instrText>
        </w:r>
        <w:r>
          <w:rPr>
            <w:noProof/>
            <w:webHidden/>
          </w:rPr>
        </w:r>
        <w:r>
          <w:rPr>
            <w:noProof/>
            <w:webHidden/>
          </w:rPr>
          <w:fldChar w:fldCharType="separate"/>
        </w:r>
        <w:r>
          <w:rPr>
            <w:noProof/>
            <w:webHidden/>
          </w:rPr>
          <w:t>30</w:t>
        </w:r>
        <w:r>
          <w:rPr>
            <w:noProof/>
            <w:webHidden/>
          </w:rPr>
          <w:fldChar w:fldCharType="end"/>
        </w:r>
      </w:hyperlink>
    </w:p>
    <w:p w14:paraId="6990D2CA" w14:textId="7EB640FB" w:rsidR="0089706F" w:rsidRDefault="0089706F">
      <w:pPr>
        <w:pStyle w:val="TOC1"/>
        <w:rPr>
          <w:rFonts w:asciiTheme="minorHAnsi" w:eastAsiaTheme="minorEastAsia" w:hAnsiTheme="minorHAnsi" w:cstheme="minorBidi"/>
          <w:b w:val="0"/>
          <w:noProof/>
          <w:kern w:val="2"/>
          <w:sz w:val="24"/>
          <w:szCs w:val="24"/>
          <w:lang w:val="fr-FR" w:eastAsia="fr-FR"/>
          <w14:ligatures w14:val="standardContextual"/>
        </w:rPr>
      </w:pPr>
      <w:hyperlink w:anchor="_Toc202426707" w:history="1">
        <w:r w:rsidRPr="00D05ACF">
          <w:rPr>
            <w:rStyle w:val="Hyperlink"/>
            <w:noProof/>
          </w:rPr>
          <w:t>C.1</w:t>
        </w:r>
        <w:r>
          <w:rPr>
            <w:rFonts w:asciiTheme="minorHAnsi" w:eastAsiaTheme="minorEastAsia" w:hAnsiTheme="minorHAnsi" w:cstheme="minorBidi"/>
            <w:b w:val="0"/>
            <w:noProof/>
            <w:kern w:val="2"/>
            <w:sz w:val="24"/>
            <w:szCs w:val="24"/>
            <w:lang w:val="fr-FR" w:eastAsia="fr-FR"/>
            <w14:ligatures w14:val="standardContextual"/>
          </w:rPr>
          <w:tab/>
        </w:r>
        <w:r w:rsidRPr="00D05ACF">
          <w:rPr>
            <w:rStyle w:val="Hyperlink"/>
            <w:noProof/>
          </w:rPr>
          <w:t>Display power reduction using display adaptation</w:t>
        </w:r>
        <w:r>
          <w:rPr>
            <w:noProof/>
            <w:webHidden/>
          </w:rPr>
          <w:tab/>
        </w:r>
        <w:r>
          <w:rPr>
            <w:noProof/>
            <w:webHidden/>
          </w:rPr>
          <w:fldChar w:fldCharType="begin"/>
        </w:r>
        <w:r>
          <w:rPr>
            <w:noProof/>
            <w:webHidden/>
          </w:rPr>
          <w:instrText xml:space="preserve"> PAGEREF _Toc202426707 \h </w:instrText>
        </w:r>
        <w:r>
          <w:rPr>
            <w:noProof/>
            <w:webHidden/>
          </w:rPr>
        </w:r>
        <w:r>
          <w:rPr>
            <w:noProof/>
            <w:webHidden/>
          </w:rPr>
          <w:fldChar w:fldCharType="separate"/>
        </w:r>
        <w:r>
          <w:rPr>
            <w:noProof/>
            <w:webHidden/>
          </w:rPr>
          <w:t>30</w:t>
        </w:r>
        <w:r>
          <w:rPr>
            <w:noProof/>
            <w:webHidden/>
          </w:rPr>
          <w:fldChar w:fldCharType="end"/>
        </w:r>
      </w:hyperlink>
    </w:p>
    <w:p w14:paraId="73F37ECC" w14:textId="0A231B95" w:rsidR="0089706F" w:rsidRDefault="0089706F">
      <w:pPr>
        <w:pStyle w:val="TOC1"/>
        <w:rPr>
          <w:rFonts w:asciiTheme="minorHAnsi" w:eastAsiaTheme="minorEastAsia" w:hAnsiTheme="minorHAnsi" w:cstheme="minorBidi"/>
          <w:b w:val="0"/>
          <w:noProof/>
          <w:kern w:val="2"/>
          <w:sz w:val="24"/>
          <w:szCs w:val="24"/>
          <w:lang w:val="fr-FR" w:eastAsia="fr-FR"/>
          <w14:ligatures w14:val="standardContextual"/>
        </w:rPr>
      </w:pPr>
      <w:hyperlink w:anchor="_Toc202426708" w:history="1">
        <w:r w:rsidRPr="00D05ACF">
          <w:rPr>
            <w:rStyle w:val="Hyperlink"/>
            <w:noProof/>
          </w:rPr>
          <w:t>C.1.1</w:t>
        </w:r>
        <w:r>
          <w:rPr>
            <w:rFonts w:asciiTheme="minorHAnsi" w:eastAsiaTheme="minorEastAsia" w:hAnsiTheme="minorHAnsi" w:cstheme="minorBidi"/>
            <w:b w:val="0"/>
            <w:noProof/>
            <w:kern w:val="2"/>
            <w:sz w:val="24"/>
            <w:szCs w:val="24"/>
            <w:lang w:val="fr-FR" w:eastAsia="fr-FR"/>
            <w14:ligatures w14:val="standardContextual"/>
          </w:rPr>
          <w:tab/>
        </w:r>
        <w:r w:rsidRPr="00D05ACF">
          <w:rPr>
            <w:rStyle w:val="Hyperlink"/>
            <w:noProof/>
          </w:rPr>
          <w:t>Conformance test vectors</w:t>
        </w:r>
        <w:r>
          <w:rPr>
            <w:noProof/>
            <w:webHidden/>
          </w:rPr>
          <w:tab/>
        </w:r>
        <w:r>
          <w:rPr>
            <w:noProof/>
            <w:webHidden/>
          </w:rPr>
          <w:fldChar w:fldCharType="begin"/>
        </w:r>
        <w:r>
          <w:rPr>
            <w:noProof/>
            <w:webHidden/>
          </w:rPr>
          <w:instrText xml:space="preserve"> PAGEREF _Toc202426708 \h </w:instrText>
        </w:r>
        <w:r>
          <w:rPr>
            <w:noProof/>
            <w:webHidden/>
          </w:rPr>
        </w:r>
        <w:r>
          <w:rPr>
            <w:noProof/>
            <w:webHidden/>
          </w:rPr>
          <w:fldChar w:fldCharType="separate"/>
        </w:r>
        <w:r>
          <w:rPr>
            <w:noProof/>
            <w:webHidden/>
          </w:rPr>
          <w:t>30</w:t>
        </w:r>
        <w:r>
          <w:rPr>
            <w:noProof/>
            <w:webHidden/>
          </w:rPr>
          <w:fldChar w:fldCharType="end"/>
        </w:r>
      </w:hyperlink>
    </w:p>
    <w:p w14:paraId="5F545C22" w14:textId="0EF020BE" w:rsidR="0089706F" w:rsidRDefault="0089706F">
      <w:pPr>
        <w:pStyle w:val="TOC1"/>
        <w:rPr>
          <w:rFonts w:asciiTheme="minorHAnsi" w:eastAsiaTheme="minorEastAsia" w:hAnsiTheme="minorHAnsi" w:cstheme="minorBidi"/>
          <w:b w:val="0"/>
          <w:noProof/>
          <w:kern w:val="2"/>
          <w:sz w:val="24"/>
          <w:szCs w:val="24"/>
          <w:lang w:val="fr-FR" w:eastAsia="fr-FR"/>
          <w14:ligatures w14:val="standardContextual"/>
        </w:rPr>
      </w:pPr>
      <w:hyperlink w:anchor="_Toc202426709" w:history="1">
        <w:r w:rsidRPr="00D05ACF">
          <w:rPr>
            <w:rStyle w:val="Hyperlink"/>
            <w:noProof/>
          </w:rPr>
          <w:t>C.1.2</w:t>
        </w:r>
        <w:r>
          <w:rPr>
            <w:rFonts w:asciiTheme="minorHAnsi" w:eastAsiaTheme="minorEastAsia" w:hAnsiTheme="minorHAnsi" w:cstheme="minorBidi"/>
            <w:b w:val="0"/>
            <w:noProof/>
            <w:kern w:val="2"/>
            <w:sz w:val="24"/>
            <w:szCs w:val="24"/>
            <w:lang w:val="fr-FR" w:eastAsia="fr-FR"/>
            <w14:ligatures w14:val="standardContextual"/>
          </w:rPr>
          <w:tab/>
        </w:r>
        <w:r w:rsidRPr="00D05ACF">
          <w:rPr>
            <w:rStyle w:val="Hyperlink"/>
            <w:noProof/>
          </w:rPr>
          <w:t>Reference software</w:t>
        </w:r>
        <w:r>
          <w:rPr>
            <w:noProof/>
            <w:webHidden/>
          </w:rPr>
          <w:tab/>
        </w:r>
        <w:r>
          <w:rPr>
            <w:noProof/>
            <w:webHidden/>
          </w:rPr>
          <w:fldChar w:fldCharType="begin"/>
        </w:r>
        <w:r>
          <w:rPr>
            <w:noProof/>
            <w:webHidden/>
          </w:rPr>
          <w:instrText xml:space="preserve"> PAGEREF _Toc202426709 \h </w:instrText>
        </w:r>
        <w:r>
          <w:rPr>
            <w:noProof/>
            <w:webHidden/>
          </w:rPr>
        </w:r>
        <w:r>
          <w:rPr>
            <w:noProof/>
            <w:webHidden/>
          </w:rPr>
          <w:fldChar w:fldCharType="separate"/>
        </w:r>
        <w:r>
          <w:rPr>
            <w:noProof/>
            <w:webHidden/>
          </w:rPr>
          <w:t>30</w:t>
        </w:r>
        <w:r>
          <w:rPr>
            <w:noProof/>
            <w:webHidden/>
          </w:rPr>
          <w:fldChar w:fldCharType="end"/>
        </w:r>
      </w:hyperlink>
    </w:p>
    <w:p w14:paraId="425F604A" w14:textId="07BD2A1F" w:rsidR="0089706F" w:rsidRDefault="0089706F">
      <w:pPr>
        <w:pStyle w:val="TOC1"/>
        <w:rPr>
          <w:rFonts w:asciiTheme="minorHAnsi" w:eastAsiaTheme="minorEastAsia" w:hAnsiTheme="minorHAnsi" w:cstheme="minorBidi"/>
          <w:b w:val="0"/>
          <w:noProof/>
          <w:kern w:val="2"/>
          <w:sz w:val="24"/>
          <w:szCs w:val="24"/>
          <w:lang w:val="fr-FR" w:eastAsia="fr-FR"/>
          <w14:ligatures w14:val="standardContextual"/>
        </w:rPr>
      </w:pPr>
      <w:hyperlink w:anchor="_Toc202426710" w:history="1">
        <w:r w:rsidRPr="00D05ACF">
          <w:rPr>
            <w:rStyle w:val="Hyperlink"/>
            <w:noProof/>
          </w:rPr>
          <w:t>C.2</w:t>
        </w:r>
        <w:r>
          <w:rPr>
            <w:rFonts w:asciiTheme="minorHAnsi" w:eastAsiaTheme="minorEastAsia" w:hAnsiTheme="minorHAnsi" w:cstheme="minorBidi"/>
            <w:b w:val="0"/>
            <w:noProof/>
            <w:kern w:val="2"/>
            <w:sz w:val="24"/>
            <w:szCs w:val="24"/>
            <w:lang w:val="fr-FR" w:eastAsia="fr-FR"/>
            <w14:ligatures w14:val="standardContextual"/>
          </w:rPr>
          <w:tab/>
        </w:r>
        <w:r w:rsidRPr="00D05ACF">
          <w:rPr>
            <w:rStyle w:val="Hyperlink"/>
            <w:noProof/>
          </w:rPr>
          <w:t>Energy-efficient media selection</w:t>
        </w:r>
        <w:r>
          <w:rPr>
            <w:noProof/>
            <w:webHidden/>
          </w:rPr>
          <w:tab/>
        </w:r>
        <w:r>
          <w:rPr>
            <w:noProof/>
            <w:webHidden/>
          </w:rPr>
          <w:fldChar w:fldCharType="begin"/>
        </w:r>
        <w:r>
          <w:rPr>
            <w:noProof/>
            <w:webHidden/>
          </w:rPr>
          <w:instrText xml:space="preserve"> PAGEREF _Toc202426710 \h </w:instrText>
        </w:r>
        <w:r>
          <w:rPr>
            <w:noProof/>
            <w:webHidden/>
          </w:rPr>
        </w:r>
        <w:r>
          <w:rPr>
            <w:noProof/>
            <w:webHidden/>
          </w:rPr>
          <w:fldChar w:fldCharType="separate"/>
        </w:r>
        <w:r>
          <w:rPr>
            <w:noProof/>
            <w:webHidden/>
          </w:rPr>
          <w:t>30</w:t>
        </w:r>
        <w:r>
          <w:rPr>
            <w:noProof/>
            <w:webHidden/>
          </w:rPr>
          <w:fldChar w:fldCharType="end"/>
        </w:r>
      </w:hyperlink>
    </w:p>
    <w:p w14:paraId="5FFDCBDA" w14:textId="01E1A70C" w:rsidR="0089706F" w:rsidRDefault="0089706F">
      <w:pPr>
        <w:pStyle w:val="TOC1"/>
        <w:rPr>
          <w:rFonts w:asciiTheme="minorHAnsi" w:eastAsiaTheme="minorEastAsia" w:hAnsiTheme="minorHAnsi" w:cstheme="minorBidi"/>
          <w:b w:val="0"/>
          <w:noProof/>
          <w:kern w:val="2"/>
          <w:sz w:val="24"/>
          <w:szCs w:val="24"/>
          <w:lang w:val="fr-FR" w:eastAsia="fr-FR"/>
          <w14:ligatures w14:val="standardContextual"/>
        </w:rPr>
      </w:pPr>
      <w:hyperlink w:anchor="_Toc202426711" w:history="1">
        <w:r w:rsidRPr="00D05ACF">
          <w:rPr>
            <w:rStyle w:val="Hyperlink"/>
            <w:noProof/>
          </w:rPr>
          <w:t>C.2.1</w:t>
        </w:r>
        <w:r>
          <w:rPr>
            <w:rFonts w:asciiTheme="minorHAnsi" w:eastAsiaTheme="minorEastAsia" w:hAnsiTheme="minorHAnsi" w:cstheme="minorBidi"/>
            <w:b w:val="0"/>
            <w:noProof/>
            <w:kern w:val="2"/>
            <w:sz w:val="24"/>
            <w:szCs w:val="24"/>
            <w:lang w:val="fr-FR" w:eastAsia="fr-FR"/>
            <w14:ligatures w14:val="standardContextual"/>
          </w:rPr>
          <w:tab/>
        </w:r>
        <w:r w:rsidRPr="00D05ACF">
          <w:rPr>
            <w:rStyle w:val="Hyperlink"/>
            <w:noProof/>
          </w:rPr>
          <w:t>Conformance test vectors</w:t>
        </w:r>
        <w:r>
          <w:rPr>
            <w:noProof/>
            <w:webHidden/>
          </w:rPr>
          <w:tab/>
        </w:r>
        <w:r>
          <w:rPr>
            <w:noProof/>
            <w:webHidden/>
          </w:rPr>
          <w:fldChar w:fldCharType="begin"/>
        </w:r>
        <w:r>
          <w:rPr>
            <w:noProof/>
            <w:webHidden/>
          </w:rPr>
          <w:instrText xml:space="preserve"> PAGEREF _Toc202426711 \h </w:instrText>
        </w:r>
        <w:r>
          <w:rPr>
            <w:noProof/>
            <w:webHidden/>
          </w:rPr>
        </w:r>
        <w:r>
          <w:rPr>
            <w:noProof/>
            <w:webHidden/>
          </w:rPr>
          <w:fldChar w:fldCharType="separate"/>
        </w:r>
        <w:r>
          <w:rPr>
            <w:noProof/>
            <w:webHidden/>
          </w:rPr>
          <w:t>30</w:t>
        </w:r>
        <w:r>
          <w:rPr>
            <w:noProof/>
            <w:webHidden/>
          </w:rPr>
          <w:fldChar w:fldCharType="end"/>
        </w:r>
      </w:hyperlink>
    </w:p>
    <w:p w14:paraId="26824349" w14:textId="79A773A1" w:rsidR="0089706F" w:rsidRDefault="0089706F">
      <w:pPr>
        <w:pStyle w:val="TOC1"/>
        <w:rPr>
          <w:rFonts w:asciiTheme="minorHAnsi" w:eastAsiaTheme="minorEastAsia" w:hAnsiTheme="minorHAnsi" w:cstheme="minorBidi"/>
          <w:b w:val="0"/>
          <w:noProof/>
          <w:kern w:val="2"/>
          <w:sz w:val="24"/>
          <w:szCs w:val="24"/>
          <w:lang w:val="fr-FR" w:eastAsia="fr-FR"/>
          <w14:ligatures w14:val="standardContextual"/>
        </w:rPr>
      </w:pPr>
      <w:hyperlink w:anchor="_Toc202426712" w:history="1">
        <w:r w:rsidRPr="00D05ACF">
          <w:rPr>
            <w:rStyle w:val="Hyperlink"/>
            <w:noProof/>
          </w:rPr>
          <w:t>C.2.2</w:t>
        </w:r>
        <w:r>
          <w:rPr>
            <w:rFonts w:asciiTheme="minorHAnsi" w:eastAsiaTheme="minorEastAsia" w:hAnsiTheme="minorHAnsi" w:cstheme="minorBidi"/>
            <w:b w:val="0"/>
            <w:noProof/>
            <w:kern w:val="2"/>
            <w:sz w:val="24"/>
            <w:szCs w:val="24"/>
            <w:lang w:val="fr-FR" w:eastAsia="fr-FR"/>
            <w14:ligatures w14:val="standardContextual"/>
          </w:rPr>
          <w:tab/>
        </w:r>
        <w:r w:rsidRPr="00D05ACF">
          <w:rPr>
            <w:rStyle w:val="Hyperlink"/>
            <w:noProof/>
          </w:rPr>
          <w:t>Reference software</w:t>
        </w:r>
        <w:r>
          <w:rPr>
            <w:noProof/>
            <w:webHidden/>
          </w:rPr>
          <w:tab/>
        </w:r>
        <w:r>
          <w:rPr>
            <w:noProof/>
            <w:webHidden/>
          </w:rPr>
          <w:fldChar w:fldCharType="begin"/>
        </w:r>
        <w:r>
          <w:rPr>
            <w:noProof/>
            <w:webHidden/>
          </w:rPr>
          <w:instrText xml:space="preserve"> PAGEREF _Toc202426712 \h </w:instrText>
        </w:r>
        <w:r>
          <w:rPr>
            <w:noProof/>
            <w:webHidden/>
          </w:rPr>
        </w:r>
        <w:r>
          <w:rPr>
            <w:noProof/>
            <w:webHidden/>
          </w:rPr>
          <w:fldChar w:fldCharType="separate"/>
        </w:r>
        <w:r>
          <w:rPr>
            <w:noProof/>
            <w:webHidden/>
          </w:rPr>
          <w:t>31</w:t>
        </w:r>
        <w:r>
          <w:rPr>
            <w:noProof/>
            <w:webHidden/>
          </w:rPr>
          <w:fldChar w:fldCharType="end"/>
        </w:r>
      </w:hyperlink>
    </w:p>
    <w:p w14:paraId="6E5C203B" w14:textId="5BD37070" w:rsidR="0089706F" w:rsidRDefault="0089706F">
      <w:pPr>
        <w:pStyle w:val="TOC1"/>
        <w:rPr>
          <w:rFonts w:asciiTheme="minorHAnsi" w:eastAsiaTheme="minorEastAsia" w:hAnsiTheme="minorHAnsi" w:cstheme="minorBidi"/>
          <w:b w:val="0"/>
          <w:noProof/>
          <w:kern w:val="2"/>
          <w:sz w:val="24"/>
          <w:szCs w:val="24"/>
          <w:lang w:val="fr-FR" w:eastAsia="fr-FR"/>
          <w14:ligatures w14:val="standardContextual"/>
        </w:rPr>
      </w:pPr>
      <w:hyperlink w:anchor="_Toc202426713" w:history="1">
        <w:r w:rsidRPr="00D05ACF">
          <w:rPr>
            <w:rStyle w:val="Hyperlink"/>
            <w:noProof/>
          </w:rPr>
          <w:t>Annex D (informative)  Generation and use of green metadata</w:t>
        </w:r>
        <w:r>
          <w:rPr>
            <w:noProof/>
            <w:webHidden/>
          </w:rPr>
          <w:tab/>
        </w:r>
        <w:r>
          <w:rPr>
            <w:noProof/>
            <w:webHidden/>
          </w:rPr>
          <w:fldChar w:fldCharType="begin"/>
        </w:r>
        <w:r>
          <w:rPr>
            <w:noProof/>
            <w:webHidden/>
          </w:rPr>
          <w:instrText xml:space="preserve"> PAGEREF _Toc202426713 \h </w:instrText>
        </w:r>
        <w:r>
          <w:rPr>
            <w:noProof/>
            <w:webHidden/>
          </w:rPr>
        </w:r>
        <w:r>
          <w:rPr>
            <w:noProof/>
            <w:webHidden/>
          </w:rPr>
          <w:fldChar w:fldCharType="separate"/>
        </w:r>
        <w:r>
          <w:rPr>
            <w:noProof/>
            <w:webHidden/>
          </w:rPr>
          <w:t>32</w:t>
        </w:r>
        <w:r>
          <w:rPr>
            <w:noProof/>
            <w:webHidden/>
          </w:rPr>
          <w:fldChar w:fldCharType="end"/>
        </w:r>
      </w:hyperlink>
    </w:p>
    <w:p w14:paraId="5F4D7A08" w14:textId="0B9A7F2A" w:rsidR="0089706F" w:rsidRDefault="0089706F">
      <w:pPr>
        <w:pStyle w:val="TOC1"/>
        <w:rPr>
          <w:rFonts w:asciiTheme="minorHAnsi" w:eastAsiaTheme="minorEastAsia" w:hAnsiTheme="minorHAnsi" w:cstheme="minorBidi"/>
          <w:b w:val="0"/>
          <w:noProof/>
          <w:kern w:val="2"/>
          <w:sz w:val="24"/>
          <w:szCs w:val="24"/>
          <w:lang w:val="fr-FR" w:eastAsia="fr-FR"/>
          <w14:ligatures w14:val="standardContextual"/>
        </w:rPr>
      </w:pPr>
      <w:hyperlink w:anchor="_Toc202426714" w:history="1">
        <w:r w:rsidRPr="00D05ACF">
          <w:rPr>
            <w:rStyle w:val="Hyperlink"/>
            <w:noProof/>
          </w:rPr>
          <w:t>D.1</w:t>
        </w:r>
        <w:r>
          <w:rPr>
            <w:rFonts w:asciiTheme="minorHAnsi" w:eastAsiaTheme="minorEastAsia" w:hAnsiTheme="minorHAnsi" w:cstheme="minorBidi"/>
            <w:b w:val="0"/>
            <w:noProof/>
            <w:kern w:val="2"/>
            <w:sz w:val="24"/>
            <w:szCs w:val="24"/>
            <w:lang w:val="fr-FR" w:eastAsia="fr-FR"/>
            <w14:ligatures w14:val="standardContextual"/>
          </w:rPr>
          <w:tab/>
        </w:r>
        <w:r w:rsidRPr="00D05ACF">
          <w:rPr>
            <w:rStyle w:val="Hyperlink"/>
            <w:noProof/>
          </w:rPr>
          <w:t>Decoder and display power indication</w:t>
        </w:r>
        <w:r>
          <w:rPr>
            <w:noProof/>
            <w:webHidden/>
          </w:rPr>
          <w:tab/>
        </w:r>
        <w:r>
          <w:rPr>
            <w:noProof/>
            <w:webHidden/>
          </w:rPr>
          <w:fldChar w:fldCharType="begin"/>
        </w:r>
        <w:r>
          <w:rPr>
            <w:noProof/>
            <w:webHidden/>
          </w:rPr>
          <w:instrText xml:space="preserve"> PAGEREF _Toc202426714 \h </w:instrText>
        </w:r>
        <w:r>
          <w:rPr>
            <w:noProof/>
            <w:webHidden/>
          </w:rPr>
        </w:r>
        <w:r>
          <w:rPr>
            <w:noProof/>
            <w:webHidden/>
          </w:rPr>
          <w:fldChar w:fldCharType="separate"/>
        </w:r>
        <w:r>
          <w:rPr>
            <w:noProof/>
            <w:webHidden/>
          </w:rPr>
          <w:t>32</w:t>
        </w:r>
        <w:r>
          <w:rPr>
            <w:noProof/>
            <w:webHidden/>
          </w:rPr>
          <w:fldChar w:fldCharType="end"/>
        </w:r>
      </w:hyperlink>
    </w:p>
    <w:p w14:paraId="3A4F75D3" w14:textId="56D590D7" w:rsidR="0089706F" w:rsidRDefault="0089706F">
      <w:pPr>
        <w:pStyle w:val="TOC1"/>
        <w:rPr>
          <w:rFonts w:asciiTheme="minorHAnsi" w:eastAsiaTheme="minorEastAsia" w:hAnsiTheme="minorHAnsi" w:cstheme="minorBidi"/>
          <w:b w:val="0"/>
          <w:noProof/>
          <w:kern w:val="2"/>
          <w:sz w:val="24"/>
          <w:szCs w:val="24"/>
          <w:lang w:val="fr-FR" w:eastAsia="fr-FR"/>
          <w14:ligatures w14:val="standardContextual"/>
        </w:rPr>
      </w:pPr>
      <w:hyperlink w:anchor="_Toc202426715" w:history="1">
        <w:r w:rsidRPr="00D05ACF">
          <w:rPr>
            <w:rStyle w:val="Hyperlink"/>
            <w:noProof/>
          </w:rPr>
          <w:t>D.1.1</w:t>
        </w:r>
        <w:r>
          <w:rPr>
            <w:rFonts w:asciiTheme="minorHAnsi" w:eastAsiaTheme="minorEastAsia" w:hAnsiTheme="minorHAnsi" w:cstheme="minorBidi"/>
            <w:b w:val="0"/>
            <w:noProof/>
            <w:kern w:val="2"/>
            <w:sz w:val="24"/>
            <w:szCs w:val="24"/>
            <w:lang w:val="fr-FR" w:eastAsia="fr-FR"/>
            <w14:ligatures w14:val="standardContextual"/>
          </w:rPr>
          <w:tab/>
        </w:r>
        <w:r w:rsidRPr="00D05ACF">
          <w:rPr>
            <w:rStyle w:val="Hyperlink"/>
            <w:noProof/>
          </w:rPr>
          <w:t>Metadata generation at the server side</w:t>
        </w:r>
        <w:r>
          <w:rPr>
            <w:noProof/>
            <w:webHidden/>
          </w:rPr>
          <w:tab/>
        </w:r>
        <w:r>
          <w:rPr>
            <w:noProof/>
            <w:webHidden/>
          </w:rPr>
          <w:fldChar w:fldCharType="begin"/>
        </w:r>
        <w:r>
          <w:rPr>
            <w:noProof/>
            <w:webHidden/>
          </w:rPr>
          <w:instrText xml:space="preserve"> PAGEREF _Toc202426715 \h </w:instrText>
        </w:r>
        <w:r>
          <w:rPr>
            <w:noProof/>
            <w:webHidden/>
          </w:rPr>
        </w:r>
        <w:r>
          <w:rPr>
            <w:noProof/>
            <w:webHidden/>
          </w:rPr>
          <w:fldChar w:fldCharType="separate"/>
        </w:r>
        <w:r>
          <w:rPr>
            <w:noProof/>
            <w:webHidden/>
          </w:rPr>
          <w:t>32</w:t>
        </w:r>
        <w:r>
          <w:rPr>
            <w:noProof/>
            <w:webHidden/>
          </w:rPr>
          <w:fldChar w:fldCharType="end"/>
        </w:r>
      </w:hyperlink>
    </w:p>
    <w:p w14:paraId="1567EF3B" w14:textId="097F71A4" w:rsidR="0089706F" w:rsidRDefault="0089706F">
      <w:pPr>
        <w:pStyle w:val="TOC1"/>
        <w:rPr>
          <w:rFonts w:asciiTheme="minorHAnsi" w:eastAsiaTheme="minorEastAsia" w:hAnsiTheme="minorHAnsi" w:cstheme="minorBidi"/>
          <w:b w:val="0"/>
          <w:noProof/>
          <w:kern w:val="2"/>
          <w:sz w:val="24"/>
          <w:szCs w:val="24"/>
          <w:lang w:val="fr-FR" w:eastAsia="fr-FR"/>
          <w14:ligatures w14:val="standardContextual"/>
        </w:rPr>
      </w:pPr>
      <w:hyperlink w:anchor="_Toc202426716" w:history="1">
        <w:r w:rsidRPr="00D05ACF">
          <w:rPr>
            <w:rStyle w:val="Hyperlink"/>
            <w:noProof/>
          </w:rPr>
          <w:t>D.1.2</w:t>
        </w:r>
        <w:r>
          <w:rPr>
            <w:rFonts w:asciiTheme="minorHAnsi" w:eastAsiaTheme="minorEastAsia" w:hAnsiTheme="minorHAnsi" w:cstheme="minorBidi"/>
            <w:b w:val="0"/>
            <w:noProof/>
            <w:kern w:val="2"/>
            <w:sz w:val="24"/>
            <w:szCs w:val="24"/>
            <w:lang w:val="fr-FR" w:eastAsia="fr-FR"/>
            <w14:ligatures w14:val="standardContextual"/>
          </w:rPr>
          <w:tab/>
        </w:r>
        <w:r w:rsidRPr="00D05ACF">
          <w:rPr>
            <w:rStyle w:val="Hyperlink"/>
            <w:noProof/>
          </w:rPr>
          <w:t>Use of metadata at the client</w:t>
        </w:r>
        <w:r>
          <w:rPr>
            <w:noProof/>
            <w:webHidden/>
          </w:rPr>
          <w:tab/>
        </w:r>
        <w:r>
          <w:rPr>
            <w:noProof/>
            <w:webHidden/>
          </w:rPr>
          <w:fldChar w:fldCharType="begin"/>
        </w:r>
        <w:r>
          <w:rPr>
            <w:noProof/>
            <w:webHidden/>
          </w:rPr>
          <w:instrText xml:space="preserve"> PAGEREF _Toc202426716 \h </w:instrText>
        </w:r>
        <w:r>
          <w:rPr>
            <w:noProof/>
            <w:webHidden/>
          </w:rPr>
        </w:r>
        <w:r>
          <w:rPr>
            <w:noProof/>
            <w:webHidden/>
          </w:rPr>
          <w:fldChar w:fldCharType="separate"/>
        </w:r>
        <w:r>
          <w:rPr>
            <w:noProof/>
            <w:webHidden/>
          </w:rPr>
          <w:t>33</w:t>
        </w:r>
        <w:r>
          <w:rPr>
            <w:noProof/>
            <w:webHidden/>
          </w:rPr>
          <w:fldChar w:fldCharType="end"/>
        </w:r>
      </w:hyperlink>
    </w:p>
    <w:p w14:paraId="4F515A2A" w14:textId="2E9E0975" w:rsidR="0089706F" w:rsidRDefault="0089706F">
      <w:pPr>
        <w:pStyle w:val="TOC1"/>
        <w:rPr>
          <w:rFonts w:asciiTheme="minorHAnsi" w:eastAsiaTheme="minorEastAsia" w:hAnsiTheme="minorHAnsi" w:cstheme="minorBidi"/>
          <w:b w:val="0"/>
          <w:noProof/>
          <w:kern w:val="2"/>
          <w:sz w:val="24"/>
          <w:szCs w:val="24"/>
          <w:lang w:val="fr-FR" w:eastAsia="fr-FR"/>
          <w14:ligatures w14:val="standardContextual"/>
        </w:rPr>
      </w:pPr>
      <w:hyperlink w:anchor="_Toc202426717" w:history="1">
        <w:r w:rsidRPr="00D05ACF">
          <w:rPr>
            <w:rStyle w:val="Hyperlink"/>
            <w:noProof/>
          </w:rPr>
          <w:t>D.2</w:t>
        </w:r>
        <w:r>
          <w:rPr>
            <w:rFonts w:asciiTheme="minorHAnsi" w:eastAsiaTheme="minorEastAsia" w:hAnsiTheme="minorHAnsi" w:cstheme="minorBidi"/>
            <w:b w:val="0"/>
            <w:noProof/>
            <w:kern w:val="2"/>
            <w:sz w:val="24"/>
            <w:szCs w:val="24"/>
            <w:lang w:val="fr-FR" w:eastAsia="fr-FR"/>
            <w14:ligatures w14:val="standardContextual"/>
          </w:rPr>
          <w:tab/>
        </w:r>
        <w:r w:rsidRPr="00D05ACF">
          <w:rPr>
            <w:rStyle w:val="Hyperlink"/>
            <w:noProof/>
          </w:rPr>
          <w:t>Display attenuation maps</w:t>
        </w:r>
        <w:r>
          <w:rPr>
            <w:noProof/>
            <w:webHidden/>
          </w:rPr>
          <w:tab/>
        </w:r>
        <w:r>
          <w:rPr>
            <w:noProof/>
            <w:webHidden/>
          </w:rPr>
          <w:fldChar w:fldCharType="begin"/>
        </w:r>
        <w:r>
          <w:rPr>
            <w:noProof/>
            <w:webHidden/>
          </w:rPr>
          <w:instrText xml:space="preserve"> PAGEREF _Toc202426717 \h </w:instrText>
        </w:r>
        <w:r>
          <w:rPr>
            <w:noProof/>
            <w:webHidden/>
          </w:rPr>
        </w:r>
        <w:r>
          <w:rPr>
            <w:noProof/>
            <w:webHidden/>
          </w:rPr>
          <w:fldChar w:fldCharType="separate"/>
        </w:r>
        <w:r>
          <w:rPr>
            <w:noProof/>
            <w:webHidden/>
          </w:rPr>
          <w:t>36</w:t>
        </w:r>
        <w:r>
          <w:rPr>
            <w:noProof/>
            <w:webHidden/>
          </w:rPr>
          <w:fldChar w:fldCharType="end"/>
        </w:r>
      </w:hyperlink>
    </w:p>
    <w:p w14:paraId="7EFCCBC7" w14:textId="6C7B59F5" w:rsidR="0089706F" w:rsidRDefault="0089706F">
      <w:pPr>
        <w:pStyle w:val="TOC1"/>
        <w:rPr>
          <w:rFonts w:asciiTheme="minorHAnsi" w:eastAsiaTheme="minorEastAsia" w:hAnsiTheme="minorHAnsi" w:cstheme="minorBidi"/>
          <w:b w:val="0"/>
          <w:noProof/>
          <w:kern w:val="2"/>
          <w:sz w:val="24"/>
          <w:szCs w:val="24"/>
          <w:lang w:val="fr-FR" w:eastAsia="fr-FR"/>
          <w14:ligatures w14:val="standardContextual"/>
        </w:rPr>
      </w:pPr>
      <w:hyperlink w:anchor="_Toc202426718" w:history="1">
        <w:r w:rsidRPr="00D05ACF">
          <w:rPr>
            <w:rStyle w:val="Hyperlink"/>
            <w:noProof/>
          </w:rPr>
          <w:t>D.2.1</w:t>
        </w:r>
        <w:r>
          <w:rPr>
            <w:rFonts w:asciiTheme="minorHAnsi" w:eastAsiaTheme="minorEastAsia" w:hAnsiTheme="minorHAnsi" w:cstheme="minorBidi"/>
            <w:b w:val="0"/>
            <w:noProof/>
            <w:kern w:val="2"/>
            <w:sz w:val="24"/>
            <w:szCs w:val="24"/>
            <w:lang w:val="fr-FR" w:eastAsia="fr-FR"/>
            <w14:ligatures w14:val="standardContextual"/>
          </w:rPr>
          <w:tab/>
        </w:r>
        <w:r w:rsidRPr="00D05ACF">
          <w:rPr>
            <w:rStyle w:val="Hyperlink"/>
            <w:noProof/>
          </w:rPr>
          <w:t>Metadata generation at the server side</w:t>
        </w:r>
        <w:r>
          <w:rPr>
            <w:noProof/>
            <w:webHidden/>
          </w:rPr>
          <w:tab/>
        </w:r>
        <w:r>
          <w:rPr>
            <w:noProof/>
            <w:webHidden/>
          </w:rPr>
          <w:fldChar w:fldCharType="begin"/>
        </w:r>
        <w:r>
          <w:rPr>
            <w:noProof/>
            <w:webHidden/>
          </w:rPr>
          <w:instrText xml:space="preserve"> PAGEREF _Toc202426718 \h </w:instrText>
        </w:r>
        <w:r>
          <w:rPr>
            <w:noProof/>
            <w:webHidden/>
          </w:rPr>
        </w:r>
        <w:r>
          <w:rPr>
            <w:noProof/>
            <w:webHidden/>
          </w:rPr>
          <w:fldChar w:fldCharType="separate"/>
        </w:r>
        <w:r>
          <w:rPr>
            <w:noProof/>
            <w:webHidden/>
          </w:rPr>
          <w:t>36</w:t>
        </w:r>
        <w:r>
          <w:rPr>
            <w:noProof/>
            <w:webHidden/>
          </w:rPr>
          <w:fldChar w:fldCharType="end"/>
        </w:r>
      </w:hyperlink>
    </w:p>
    <w:p w14:paraId="43229F48" w14:textId="1EBEE4A0" w:rsidR="0089706F" w:rsidRDefault="0089706F">
      <w:pPr>
        <w:pStyle w:val="TOC1"/>
        <w:rPr>
          <w:rFonts w:asciiTheme="minorHAnsi" w:eastAsiaTheme="minorEastAsia" w:hAnsiTheme="minorHAnsi" w:cstheme="minorBidi"/>
          <w:b w:val="0"/>
          <w:noProof/>
          <w:kern w:val="2"/>
          <w:sz w:val="24"/>
          <w:szCs w:val="24"/>
          <w:lang w:val="fr-FR" w:eastAsia="fr-FR"/>
          <w14:ligatures w14:val="standardContextual"/>
        </w:rPr>
      </w:pPr>
      <w:hyperlink w:anchor="_Toc202426719" w:history="1">
        <w:r w:rsidRPr="00D05ACF">
          <w:rPr>
            <w:rStyle w:val="Hyperlink"/>
            <w:noProof/>
          </w:rPr>
          <w:t>D.2.2</w:t>
        </w:r>
        <w:r>
          <w:rPr>
            <w:rFonts w:asciiTheme="minorHAnsi" w:eastAsiaTheme="minorEastAsia" w:hAnsiTheme="minorHAnsi" w:cstheme="minorBidi"/>
            <w:b w:val="0"/>
            <w:noProof/>
            <w:kern w:val="2"/>
            <w:sz w:val="24"/>
            <w:szCs w:val="24"/>
            <w:lang w:val="fr-FR" w:eastAsia="fr-FR"/>
            <w14:ligatures w14:val="standardContextual"/>
          </w:rPr>
          <w:tab/>
        </w:r>
        <w:r w:rsidRPr="00D05ACF">
          <w:rPr>
            <w:rStyle w:val="Hyperlink"/>
            <w:noProof/>
          </w:rPr>
          <w:t>Use of metadata at the client</w:t>
        </w:r>
        <w:r>
          <w:rPr>
            <w:noProof/>
            <w:webHidden/>
          </w:rPr>
          <w:tab/>
        </w:r>
        <w:r>
          <w:rPr>
            <w:noProof/>
            <w:webHidden/>
          </w:rPr>
          <w:fldChar w:fldCharType="begin"/>
        </w:r>
        <w:r>
          <w:rPr>
            <w:noProof/>
            <w:webHidden/>
          </w:rPr>
          <w:instrText xml:space="preserve"> PAGEREF _Toc202426719 \h </w:instrText>
        </w:r>
        <w:r>
          <w:rPr>
            <w:noProof/>
            <w:webHidden/>
          </w:rPr>
        </w:r>
        <w:r>
          <w:rPr>
            <w:noProof/>
            <w:webHidden/>
          </w:rPr>
          <w:fldChar w:fldCharType="separate"/>
        </w:r>
        <w:r>
          <w:rPr>
            <w:noProof/>
            <w:webHidden/>
          </w:rPr>
          <w:t>37</w:t>
        </w:r>
        <w:r>
          <w:rPr>
            <w:noProof/>
            <w:webHidden/>
          </w:rPr>
          <w:fldChar w:fldCharType="end"/>
        </w:r>
      </w:hyperlink>
    </w:p>
    <w:p w14:paraId="22456F17" w14:textId="068FD22D" w:rsidR="0089706F" w:rsidRDefault="0089706F">
      <w:pPr>
        <w:pStyle w:val="TOC1"/>
        <w:rPr>
          <w:rFonts w:asciiTheme="minorHAnsi" w:eastAsiaTheme="minorEastAsia" w:hAnsiTheme="minorHAnsi" w:cstheme="minorBidi"/>
          <w:b w:val="0"/>
          <w:noProof/>
          <w:kern w:val="2"/>
          <w:sz w:val="24"/>
          <w:szCs w:val="24"/>
          <w:lang w:val="fr-FR" w:eastAsia="fr-FR"/>
          <w14:ligatures w14:val="standardContextual"/>
        </w:rPr>
      </w:pPr>
      <w:hyperlink w:anchor="_Toc202426720" w:history="1">
        <w:r w:rsidRPr="00D05ACF">
          <w:rPr>
            <w:rStyle w:val="Hyperlink"/>
            <w:noProof/>
          </w:rPr>
          <w:t>Bibliography</w:t>
        </w:r>
        <w:r>
          <w:rPr>
            <w:noProof/>
            <w:webHidden/>
          </w:rPr>
          <w:tab/>
        </w:r>
        <w:r>
          <w:rPr>
            <w:noProof/>
            <w:webHidden/>
          </w:rPr>
          <w:fldChar w:fldCharType="begin"/>
        </w:r>
        <w:r>
          <w:rPr>
            <w:noProof/>
            <w:webHidden/>
          </w:rPr>
          <w:instrText xml:space="preserve"> PAGEREF _Toc202426720 \h </w:instrText>
        </w:r>
        <w:r>
          <w:rPr>
            <w:noProof/>
            <w:webHidden/>
          </w:rPr>
        </w:r>
        <w:r>
          <w:rPr>
            <w:noProof/>
            <w:webHidden/>
          </w:rPr>
          <w:fldChar w:fldCharType="separate"/>
        </w:r>
        <w:r>
          <w:rPr>
            <w:noProof/>
            <w:webHidden/>
          </w:rPr>
          <w:t>38</w:t>
        </w:r>
        <w:r>
          <w:rPr>
            <w:noProof/>
            <w:webHidden/>
          </w:rPr>
          <w:fldChar w:fldCharType="end"/>
        </w:r>
      </w:hyperlink>
    </w:p>
    <w:p w14:paraId="51D3B872" w14:textId="0BA83381" w:rsidR="001A33D0" w:rsidRPr="00BC394B" w:rsidRDefault="0054733A" w:rsidP="001A33D0">
      <w:pPr>
        <w:pStyle w:val="TOC1"/>
      </w:pPr>
      <w:r w:rsidRPr="00BC394B">
        <w:fldChar w:fldCharType="end"/>
      </w:r>
    </w:p>
    <w:p w14:paraId="4257D377" w14:textId="77777777" w:rsidR="001A33D0" w:rsidRPr="00BC394B" w:rsidRDefault="001A33D0" w:rsidP="001A33D0">
      <w:pPr>
        <w:pStyle w:val="ForewordTitle"/>
      </w:pPr>
      <w:bookmarkStart w:id="0" w:name="_Toc353342667"/>
      <w:bookmarkStart w:id="1" w:name="_Toc202426664"/>
      <w:r w:rsidRPr="00BC394B">
        <w:lastRenderedPageBreak/>
        <w:t>Foreword</w:t>
      </w:r>
      <w:bookmarkEnd w:id="0"/>
      <w:bookmarkEnd w:id="1"/>
    </w:p>
    <w:p w14:paraId="3E586535" w14:textId="77777777" w:rsidR="00BC394B" w:rsidRPr="00DF6AAF" w:rsidRDefault="00BC394B" w:rsidP="00AD6264">
      <w:pPr>
        <w:pStyle w:val="ForewordText"/>
        <w:rPr>
          <w:lang w:val="en-GB"/>
        </w:rPr>
      </w:pPr>
      <w:r w:rsidRPr="00DF6AAF">
        <w:rPr>
          <w:lang w:val="en-GB"/>
        </w:rPr>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602F6816" w14:textId="77777777" w:rsidR="00BC394B" w:rsidRPr="00DF6AAF" w:rsidRDefault="00BC394B" w:rsidP="00AD6264">
      <w:pPr>
        <w:pStyle w:val="ForewordText"/>
        <w:rPr>
          <w:lang w:val="en-GB"/>
        </w:rPr>
      </w:pPr>
      <w:r w:rsidRPr="00DF6AAF">
        <w:rPr>
          <w:lang w:val="en-GB"/>
        </w:rPr>
        <w:t>The procedures used to develop this document and those intended for its further maintenance are described in the ISO/IEC Directives, Part 1. In particular</w:t>
      </w:r>
      <w:r w:rsidR="00F81ACE" w:rsidRPr="00DF6AAF">
        <w:rPr>
          <w:lang w:val="en-GB"/>
        </w:rPr>
        <w:t>,</w:t>
      </w:r>
      <w:r w:rsidRPr="00DF6AAF">
        <w:rPr>
          <w:lang w:val="en-GB"/>
        </w:rPr>
        <w:t xml:space="preserve"> the different approval criteria needed for the different types of ISO documents should be noted. This document was drafted in accordance with the editorial rules of the ISO/IEC Directives, Part 2 (see </w:t>
      </w:r>
      <w:r>
        <w:fldChar w:fldCharType="begin"/>
      </w:r>
      <w:r w:rsidRPr="00231226">
        <w:rPr>
          <w:lang w:val="en-US"/>
          <w:rPrChange w:id="2" w:author="Claire-Helene Demarty" w:date="2025-10-23T14:45:00Z" w16du:dateUtc="2025-10-23T12:45:00Z">
            <w:rPr/>
          </w:rPrChange>
        </w:rPr>
        <w:instrText>HYPERLINK "https://www.iso.org/directives-and-policies.html"</w:instrText>
      </w:r>
      <w:r>
        <w:fldChar w:fldCharType="separate"/>
      </w:r>
      <w:r w:rsidRPr="00BC394B">
        <w:rPr>
          <w:rStyle w:val="Hyperlink"/>
          <w:lang w:val="en-GB"/>
        </w:rPr>
        <w:t>www.iso.org/directives</w:t>
      </w:r>
      <w:r>
        <w:fldChar w:fldCharType="end"/>
      </w:r>
      <w:r w:rsidRPr="00DF6AAF">
        <w:rPr>
          <w:lang w:val="en-GB"/>
        </w:rPr>
        <w:t>).</w:t>
      </w:r>
    </w:p>
    <w:p w14:paraId="15B8F8EC" w14:textId="77777777" w:rsidR="00BC394B" w:rsidRPr="00DF6AAF" w:rsidRDefault="00F746A8" w:rsidP="00AD6264">
      <w:pPr>
        <w:pStyle w:val="ForewordText"/>
        <w:rPr>
          <w:lang w:val="en-GB"/>
        </w:rPr>
      </w:pPr>
      <w:r w:rsidRPr="00C505B7">
        <w:rPr>
          <w:lang w:val="en-US"/>
        </w:rPr>
        <w:t xml:space="preserve">ISO draws attention to the possibility that the implementation of this document may involve the use of (a) patent(s). ISO takes no position concerning the evidence, validity or applicability of any claimed patent rights in respect thereof. As of the date of publication of this document, ISO </w:t>
      </w:r>
      <w:r w:rsidRPr="00C505B7">
        <w:rPr>
          <w:i/>
          <w:iCs/>
          <w:color w:val="FF0000"/>
          <w:lang w:val="en-US"/>
        </w:rPr>
        <w:t>[had/had not]</w:t>
      </w:r>
      <w:r w:rsidRPr="00C505B7">
        <w:rPr>
          <w:lang w:val="en-US"/>
        </w:rPr>
        <w:t xml:space="preserve"> received notice of (a) patent(s) which may be required to implement this document. However, implementers are cautioned that this may not represent the latest information</w:t>
      </w:r>
      <w:r>
        <w:rPr>
          <w:lang w:val="en-US"/>
        </w:rPr>
        <w:t>,</w:t>
      </w:r>
      <w:r w:rsidRPr="00C505B7">
        <w:rPr>
          <w:lang w:val="en-US"/>
        </w:rPr>
        <w:t xml:space="preserve"> which may be obtained from the patent database available at </w:t>
      </w:r>
      <w:r>
        <w:fldChar w:fldCharType="begin"/>
      </w:r>
      <w:r w:rsidRPr="00487368">
        <w:rPr>
          <w:lang w:val="en-US"/>
          <w:rPrChange w:id="3" w:author="Claire-Helene Demarty" w:date="2025-10-13T09:59:00Z" w16du:dateUtc="2025-10-13T07:59:00Z">
            <w:rPr/>
          </w:rPrChange>
        </w:rPr>
        <w:instrText>HYPERLINK "http://www.iso.org/patents"</w:instrText>
      </w:r>
      <w:r>
        <w:fldChar w:fldCharType="separate"/>
      </w:r>
      <w:r w:rsidRPr="00C505B7">
        <w:rPr>
          <w:rStyle w:val="Hyperlink"/>
          <w:lang w:val="en-US"/>
        </w:rPr>
        <w:t>www.iso.org/patents</w:t>
      </w:r>
      <w:r>
        <w:fldChar w:fldCharType="end"/>
      </w:r>
      <w:r w:rsidRPr="00C505B7">
        <w:rPr>
          <w:lang w:val="en-US"/>
        </w:rPr>
        <w:t>. ISO shall not be held responsible for identifying any or all such patent rights</w:t>
      </w:r>
      <w:r w:rsidR="00BC394B" w:rsidRPr="00DF6AAF">
        <w:rPr>
          <w:lang w:val="en-GB"/>
        </w:rPr>
        <w:t>.</w:t>
      </w:r>
    </w:p>
    <w:p w14:paraId="743242E8" w14:textId="77777777" w:rsidR="00BC394B" w:rsidRPr="00DF6AAF" w:rsidRDefault="00BC394B" w:rsidP="00AD6264">
      <w:pPr>
        <w:pStyle w:val="ForewordText"/>
        <w:rPr>
          <w:lang w:val="en-GB"/>
        </w:rPr>
      </w:pPr>
      <w:r w:rsidRPr="00DF6AAF">
        <w:rPr>
          <w:lang w:val="en-GB"/>
        </w:rPr>
        <w:t>Any trade name used in this document is information given for the convenience of users and does not constitute an endorsement.</w:t>
      </w:r>
    </w:p>
    <w:p w14:paraId="473DC1EE" w14:textId="77777777" w:rsidR="00BC394B" w:rsidRPr="00DF6AAF" w:rsidRDefault="00BC394B" w:rsidP="00AD6264">
      <w:pPr>
        <w:pStyle w:val="ForewordText"/>
        <w:rPr>
          <w:lang w:val="en-GB"/>
        </w:rPr>
      </w:pPr>
      <w:r w:rsidRPr="00DF6AAF">
        <w:rPr>
          <w:lang w:val="en-GB"/>
        </w:rPr>
        <w:t>For an explanation o</w:t>
      </w:r>
      <w:r w:rsidR="00F81ACE" w:rsidRPr="00DF6AAF">
        <w:rPr>
          <w:lang w:val="en-GB"/>
        </w:rPr>
        <w:t>f</w:t>
      </w:r>
      <w:r w:rsidRPr="00DF6AAF">
        <w:rPr>
          <w:lang w:val="en-GB"/>
        </w:rPr>
        <w:t xml:space="preserve"> the voluntary nature of standards, the meaning of ISO specific terms and expressions related to conformity assessment, as well as information about ISO's adherence to the World Trade Organization (WTO) principles in the Technical Barriers to Trade (TBT)</w:t>
      </w:r>
      <w:r w:rsidR="00294FB0" w:rsidRPr="00DF6AAF">
        <w:rPr>
          <w:lang w:val="en-GB"/>
        </w:rPr>
        <w:t>,</w:t>
      </w:r>
      <w:r w:rsidRPr="00DF6AAF">
        <w:rPr>
          <w:color w:val="FF0000"/>
          <w:lang w:val="en-GB"/>
        </w:rPr>
        <w:t xml:space="preserve"> </w:t>
      </w:r>
      <w:r w:rsidRPr="00DF6AAF">
        <w:rPr>
          <w:lang w:val="en-GB"/>
        </w:rPr>
        <w:t xml:space="preserve">see </w:t>
      </w:r>
      <w:r>
        <w:fldChar w:fldCharType="begin"/>
      </w:r>
      <w:r w:rsidRPr="00487368">
        <w:rPr>
          <w:lang w:val="en-US"/>
          <w:rPrChange w:id="4" w:author="Claire-Helene Demarty" w:date="2025-10-13T09:59:00Z" w16du:dateUtc="2025-10-13T07:59:00Z">
            <w:rPr/>
          </w:rPrChange>
        </w:rPr>
        <w:instrText>HYPERLINK "https://www.iso.org/foreword-supplementary-information.html"</w:instrText>
      </w:r>
      <w:r>
        <w:fldChar w:fldCharType="separate"/>
      </w:r>
      <w:r w:rsidRPr="00C33932">
        <w:rPr>
          <w:rStyle w:val="Hyperlink"/>
          <w:rFonts w:eastAsia="Malgun Gothic" w:cs="Arial"/>
          <w:szCs w:val="24"/>
          <w:lang w:val="en-GB"/>
        </w:rPr>
        <w:t>www.iso.org/iso/foreword.html</w:t>
      </w:r>
      <w:r>
        <w:fldChar w:fldCharType="end"/>
      </w:r>
      <w:r w:rsidRPr="00DF6AAF">
        <w:rPr>
          <w:rFonts w:eastAsia="Malgun Gothic"/>
          <w:lang w:val="en-GB"/>
        </w:rPr>
        <w:t>.</w:t>
      </w:r>
    </w:p>
    <w:p w14:paraId="2745A6D9" w14:textId="74F9F24E" w:rsidR="001A33D0" w:rsidRPr="00DF6AAF" w:rsidRDefault="00B9118A" w:rsidP="00AD6264">
      <w:pPr>
        <w:pStyle w:val="ForewordText"/>
        <w:rPr>
          <w:lang w:val="en-GB"/>
        </w:rPr>
      </w:pPr>
      <w:r w:rsidRPr="00DF6AAF">
        <w:rPr>
          <w:lang w:val="en-GB"/>
        </w:rPr>
        <w:t xml:space="preserve">This document was prepared by </w:t>
      </w:r>
      <w:r w:rsidR="00D010AC">
        <w:rPr>
          <w:lang w:val="en-GB"/>
        </w:rPr>
        <w:t xml:space="preserve">Joint </w:t>
      </w:r>
      <w:r w:rsidRPr="00DF6AAF">
        <w:rPr>
          <w:lang w:val="en-GB"/>
        </w:rPr>
        <w:t>Technical Committee</w:t>
      </w:r>
      <w:r w:rsidR="001A33D0" w:rsidRPr="00DF6AAF">
        <w:rPr>
          <w:lang w:val="en-GB"/>
        </w:rPr>
        <w:t xml:space="preserve"> ISO/</w:t>
      </w:r>
      <w:r w:rsidR="00453A2B">
        <w:rPr>
          <w:lang w:val="en-GB"/>
        </w:rPr>
        <w:t>IEC J</w:t>
      </w:r>
      <w:r w:rsidR="001A33D0" w:rsidRPr="00DF6AAF">
        <w:rPr>
          <w:lang w:val="en-GB"/>
        </w:rPr>
        <w:t xml:space="preserve">TC </w:t>
      </w:r>
      <w:r w:rsidR="00453A2B">
        <w:rPr>
          <w:lang w:val="en-GB"/>
        </w:rPr>
        <w:t>1</w:t>
      </w:r>
      <w:r w:rsidR="001A33D0" w:rsidRPr="00DF6AAF">
        <w:rPr>
          <w:lang w:val="en-GB"/>
        </w:rPr>
        <w:t>,</w:t>
      </w:r>
      <w:r w:rsidR="007B323D">
        <w:rPr>
          <w:lang w:val="en-GB"/>
        </w:rPr>
        <w:t xml:space="preserve"> </w:t>
      </w:r>
      <w:r w:rsidR="007B323D">
        <w:rPr>
          <w:i/>
          <w:color w:val="FF0000"/>
          <w:lang w:val="en-GB"/>
        </w:rPr>
        <w:t>Information technology</w:t>
      </w:r>
      <w:r w:rsidR="001A33D0" w:rsidRPr="00DF6AAF">
        <w:rPr>
          <w:lang w:val="en-GB"/>
        </w:rPr>
        <w:t xml:space="preserve">, Subcommittee SC </w:t>
      </w:r>
      <w:r w:rsidR="007B323D" w:rsidRPr="00FC6EFE">
        <w:rPr>
          <w:lang w:val="en-GB"/>
        </w:rPr>
        <w:t>29</w:t>
      </w:r>
      <w:r w:rsidR="007B323D" w:rsidRPr="00C41C0D">
        <w:rPr>
          <w:lang w:val="en-GB"/>
        </w:rPr>
        <w:t xml:space="preserve">, </w:t>
      </w:r>
      <w:r w:rsidR="007B323D" w:rsidRPr="00FC6EFE">
        <w:rPr>
          <w:i/>
          <w:iCs/>
          <w:lang w:val="en-GB"/>
        </w:rPr>
        <w:t>Coding of audio, picture, multimedia, and hypermedia information</w:t>
      </w:r>
      <w:r w:rsidR="001A33D0" w:rsidRPr="00DF6AAF">
        <w:rPr>
          <w:lang w:val="en-GB"/>
        </w:rPr>
        <w:t>.</w:t>
      </w:r>
    </w:p>
    <w:p w14:paraId="26B13ADE" w14:textId="1AC6ADCE" w:rsidR="001A33D0" w:rsidRPr="00DF6AAF" w:rsidRDefault="001A33D0" w:rsidP="00AD6264">
      <w:pPr>
        <w:pStyle w:val="ForewordText"/>
        <w:rPr>
          <w:rFonts w:ascii="Calibri" w:hAnsi="Calibri"/>
          <w:lang w:val="en-GB"/>
        </w:rPr>
      </w:pPr>
      <w:r w:rsidRPr="00DF6AAF">
        <w:rPr>
          <w:lang w:val="en-GB"/>
        </w:rPr>
        <w:t>A list of all parts in the ISO</w:t>
      </w:r>
      <w:r w:rsidR="00896BA2">
        <w:rPr>
          <w:lang w:val="en-GB"/>
        </w:rPr>
        <w:t>/IEC</w:t>
      </w:r>
      <w:r w:rsidRPr="00DF6AAF">
        <w:rPr>
          <w:lang w:val="en-GB"/>
        </w:rPr>
        <w:t xml:space="preserve"> </w:t>
      </w:r>
      <w:r w:rsidR="00896BA2">
        <w:rPr>
          <w:color w:val="FF0000"/>
          <w:lang w:val="en-GB"/>
        </w:rPr>
        <w:t>23001</w:t>
      </w:r>
      <w:r w:rsidR="00896BA2" w:rsidRPr="00DF6AAF">
        <w:rPr>
          <w:lang w:val="en-GB"/>
        </w:rPr>
        <w:t xml:space="preserve"> </w:t>
      </w:r>
      <w:r w:rsidRPr="00DF6AAF">
        <w:rPr>
          <w:lang w:val="en-GB"/>
        </w:rPr>
        <w:t>series can be found on the ISO website.</w:t>
      </w:r>
    </w:p>
    <w:p w14:paraId="782C2C5E" w14:textId="77777777" w:rsidR="00DF121D" w:rsidRPr="00DF6AAF" w:rsidRDefault="0097303B" w:rsidP="00AD6264">
      <w:pPr>
        <w:pStyle w:val="ForewordText"/>
        <w:rPr>
          <w:iCs/>
          <w:lang w:val="en-GB"/>
        </w:rPr>
      </w:pPr>
      <w:r w:rsidRPr="00DF6AAF">
        <w:rPr>
          <w:iCs/>
          <w:lang w:val="en-GB"/>
        </w:rPr>
        <w:t xml:space="preserve">Any feedback or questions on this document should be directed to the user’s national standards body. A complete listing of these bodies can be found at </w:t>
      </w:r>
      <w:r w:rsidR="00F81ACE">
        <w:fldChar w:fldCharType="begin"/>
      </w:r>
      <w:r w:rsidR="00F81ACE" w:rsidRPr="00487368">
        <w:rPr>
          <w:lang w:val="en-US"/>
          <w:rPrChange w:id="5" w:author="Claire-Helene Demarty" w:date="2025-10-13T09:59:00Z" w16du:dateUtc="2025-10-13T07:59:00Z">
            <w:rPr/>
          </w:rPrChange>
        </w:rPr>
        <w:instrText>HYPERLINK "https://www.iso.org/members.html"</w:instrText>
      </w:r>
      <w:r w:rsidR="00F81ACE">
        <w:fldChar w:fldCharType="separate"/>
      </w:r>
      <w:r w:rsidR="00F81ACE" w:rsidRPr="00C33932">
        <w:rPr>
          <w:rStyle w:val="Hyperlink"/>
          <w:iCs/>
          <w:lang w:val="en-US"/>
        </w:rPr>
        <w:t>www.iso.org/members.html</w:t>
      </w:r>
      <w:r w:rsidR="00F81ACE">
        <w:fldChar w:fldCharType="end"/>
      </w:r>
      <w:r w:rsidRPr="00DF6AAF">
        <w:rPr>
          <w:iCs/>
          <w:lang w:val="en-GB"/>
        </w:rPr>
        <w:t>.</w:t>
      </w:r>
    </w:p>
    <w:p w14:paraId="51AEFB32" w14:textId="77777777" w:rsidR="001A33D0" w:rsidRPr="00BC394B" w:rsidRDefault="001A33D0" w:rsidP="001A33D0">
      <w:pPr>
        <w:pStyle w:val="IntroTitle"/>
        <w:pageBreakBefore/>
      </w:pPr>
      <w:bookmarkStart w:id="6" w:name="_Toc353342668"/>
      <w:bookmarkStart w:id="7" w:name="_Toc202426665"/>
      <w:r w:rsidRPr="00BC394B">
        <w:lastRenderedPageBreak/>
        <w:t>Introduction</w:t>
      </w:r>
      <w:bookmarkEnd w:id="6"/>
      <w:bookmarkEnd w:id="7"/>
    </w:p>
    <w:p w14:paraId="27B76CB3" w14:textId="0A9AAA15" w:rsidR="001F2F4E" w:rsidRDefault="001F2F4E" w:rsidP="00D66CE5">
      <w:pPr>
        <w:pStyle w:val="BodyText"/>
      </w:pPr>
      <w:r>
        <w:t>Green metadata</w:t>
      </w:r>
      <w:r w:rsidR="00196EFF">
        <w:t xml:space="preserve"> is used for </w:t>
      </w:r>
      <w:r w:rsidR="00E64CFC">
        <w:t>representing information that will help</w:t>
      </w:r>
      <w:r w:rsidR="00F13C19">
        <w:t xml:space="preserve"> to reduce the energy consumption in the video distribution chain</w:t>
      </w:r>
      <w:r w:rsidR="00085469">
        <w:t>, towards a more sustainable industry.</w:t>
      </w:r>
    </w:p>
    <w:p w14:paraId="23616867" w14:textId="608222F1" w:rsidR="00D41669" w:rsidRDefault="0007531B" w:rsidP="00D41669">
      <w:pPr>
        <w:pStyle w:val="BodyText"/>
      </w:pPr>
      <w:r>
        <w:t xml:space="preserve">This document addresses technologies </w:t>
      </w:r>
      <w:r w:rsidR="00D41669">
        <w:t>defining the carriage of green metadata for storage and delivery purposes. This document includes</w:t>
      </w:r>
      <w:r w:rsidR="00F667FD">
        <w:t xml:space="preserve"> </w:t>
      </w:r>
      <w:r w:rsidR="00D41669">
        <w:t>(but is not limited to):</w:t>
      </w:r>
    </w:p>
    <w:p w14:paraId="62211CA6" w14:textId="2AFDE996" w:rsidR="0014090C" w:rsidRDefault="00D41669" w:rsidP="0014090C">
      <w:pPr>
        <w:pStyle w:val="ListContinue1"/>
        <w:numPr>
          <w:ilvl w:val="0"/>
          <w:numId w:val="63"/>
        </w:numPr>
        <w:tabs>
          <w:tab w:val="left" w:pos="720"/>
        </w:tabs>
      </w:pPr>
      <w:r>
        <w:t xml:space="preserve">Storage </w:t>
      </w:r>
      <w:r w:rsidR="00F667FD">
        <w:t>and carr</w:t>
      </w:r>
      <w:r w:rsidR="0014090C">
        <w:t xml:space="preserve">iage of </w:t>
      </w:r>
      <w:r w:rsidR="009A5C69">
        <w:t>g</w:t>
      </w:r>
      <w:r w:rsidR="0014090C">
        <w:t>reen metadata</w:t>
      </w:r>
      <w:r>
        <w:t xml:space="preserve"> using the ISO Base Media File Format (ISOBMFF) as specified in ISO/IEC </w:t>
      </w:r>
      <w:proofErr w:type="gramStart"/>
      <w:r>
        <w:t>14496-12;</w:t>
      </w:r>
      <w:proofErr w:type="gramEnd"/>
    </w:p>
    <w:p w14:paraId="13DEE555" w14:textId="69F6EDA4" w:rsidR="00D41669" w:rsidRDefault="00D41669" w:rsidP="00FC6EFE">
      <w:pPr>
        <w:pStyle w:val="ListContinue1"/>
        <w:numPr>
          <w:ilvl w:val="0"/>
          <w:numId w:val="63"/>
        </w:numPr>
        <w:tabs>
          <w:tab w:val="left" w:pos="720"/>
        </w:tabs>
      </w:pPr>
      <w:r>
        <w:t xml:space="preserve">Encapsulation, signalling, and streaming of </w:t>
      </w:r>
      <w:r w:rsidR="009A5C69">
        <w:t>g</w:t>
      </w:r>
      <w:r w:rsidR="0014090C">
        <w:t>reen metadata</w:t>
      </w:r>
      <w:r>
        <w:t xml:space="preserve"> data in a media streaming system, e.g., dynamic adaptive streaming over HTTP (DASH) as specified in ISO/IEC 23009-1</w:t>
      </w:r>
      <w:r w:rsidR="00396AE5">
        <w:t>.</w:t>
      </w:r>
      <w:r w:rsidR="00396AE5" w:rsidDel="00396AE5">
        <w:t xml:space="preserve"> </w:t>
      </w:r>
    </w:p>
    <w:p w14:paraId="10FE9754" w14:textId="77777777" w:rsidR="001A33D0" w:rsidRPr="00BC394B" w:rsidRDefault="001A33D0" w:rsidP="00ED5FAB">
      <w:pPr>
        <w:pStyle w:val="BodyText"/>
      </w:pPr>
    </w:p>
    <w:p w14:paraId="120018B5" w14:textId="77777777" w:rsidR="001A33D0" w:rsidRPr="00BC394B" w:rsidRDefault="001A33D0" w:rsidP="00ED5FAB">
      <w:pPr>
        <w:pStyle w:val="BodyText"/>
        <w:rPr>
          <w:b/>
          <w:sz w:val="32"/>
          <w:szCs w:val="32"/>
        </w:rPr>
        <w:sectPr w:rsidR="001A33D0" w:rsidRPr="00BC394B" w:rsidSect="00B55892">
          <w:headerReference w:type="even" r:id="rId14"/>
          <w:headerReference w:type="default" r:id="rId15"/>
          <w:footerReference w:type="even" r:id="rId16"/>
          <w:footerReference w:type="default" r:id="rId17"/>
          <w:pgSz w:w="11906" w:h="16838" w:code="9"/>
          <w:pgMar w:top="794" w:right="1134" w:bottom="284" w:left="1134" w:header="709" w:footer="0" w:gutter="0"/>
          <w:pgNumType w:fmt="lowerRoman"/>
          <w:cols w:space="720"/>
          <w:docGrid w:linePitch="299"/>
        </w:sectPr>
      </w:pPr>
    </w:p>
    <w:p w14:paraId="28C08B28" w14:textId="1CF2FC95" w:rsidR="001A33D0" w:rsidRPr="00D66CE5" w:rsidRDefault="00D66CE5" w:rsidP="001A33D0">
      <w:pPr>
        <w:pStyle w:val="zzSTDTitle"/>
        <w:spacing w:before="0" w:after="360"/>
        <w:rPr>
          <w:bCs/>
          <w:color w:val="auto"/>
        </w:rPr>
      </w:pPr>
      <w:r w:rsidRPr="00D66CE5">
        <w:rPr>
          <w:bCs/>
          <w:color w:val="auto"/>
          <w:szCs w:val="32"/>
        </w:rPr>
        <w:lastRenderedPageBreak/>
        <w:t>Information technology</w:t>
      </w:r>
      <w:r w:rsidR="001A33D0" w:rsidRPr="00D66CE5">
        <w:rPr>
          <w:bCs/>
          <w:color w:val="auto"/>
          <w:szCs w:val="32"/>
        </w:rPr>
        <w:t> — M</w:t>
      </w:r>
      <w:r w:rsidRPr="00D66CE5">
        <w:rPr>
          <w:bCs/>
          <w:color w:val="auto"/>
          <w:szCs w:val="32"/>
        </w:rPr>
        <w:t>PEG systems technologies</w:t>
      </w:r>
      <w:r w:rsidR="001A33D0" w:rsidRPr="00D66CE5">
        <w:rPr>
          <w:bCs/>
          <w:color w:val="auto"/>
          <w:szCs w:val="32"/>
        </w:rPr>
        <w:t> — Part </w:t>
      </w:r>
      <w:r w:rsidR="00CA6BA9">
        <w:rPr>
          <w:bCs/>
          <w:color w:val="auto"/>
          <w:szCs w:val="32"/>
        </w:rPr>
        <w:t>19</w:t>
      </w:r>
      <w:r w:rsidR="001A33D0" w:rsidRPr="00D66CE5">
        <w:rPr>
          <w:bCs/>
          <w:color w:val="auto"/>
          <w:szCs w:val="32"/>
        </w:rPr>
        <w:t xml:space="preserve">: </w:t>
      </w:r>
      <w:r w:rsidRPr="00D66CE5">
        <w:rPr>
          <w:bCs/>
          <w:color w:val="auto"/>
          <w:szCs w:val="32"/>
        </w:rPr>
        <w:t>Carriage of green metadata</w:t>
      </w:r>
    </w:p>
    <w:p w14:paraId="7DA7483B" w14:textId="1FC21EF2" w:rsidR="001A33D0" w:rsidRPr="00BC394B" w:rsidRDefault="001A33D0" w:rsidP="001A33D0">
      <w:pPr>
        <w:pStyle w:val="Heading1"/>
        <w:numPr>
          <w:ilvl w:val="0"/>
          <w:numId w:val="1"/>
        </w:numPr>
        <w:tabs>
          <w:tab w:val="clear" w:pos="432"/>
        </w:tabs>
        <w:ind w:left="0" w:firstLine="0"/>
      </w:pPr>
      <w:bookmarkStart w:id="8" w:name="_Toc353342669"/>
      <w:bookmarkStart w:id="9" w:name="_Toc202426666"/>
      <w:r w:rsidRPr="00BC394B">
        <w:t>Scope</w:t>
      </w:r>
      <w:bookmarkEnd w:id="8"/>
      <w:bookmarkEnd w:id="9"/>
      <w:r w:rsidRPr="00BC394B">
        <w:t xml:space="preserve"> </w:t>
      </w:r>
    </w:p>
    <w:p w14:paraId="25FB5C37" w14:textId="5B548AAB" w:rsidR="00172C42" w:rsidRDefault="00D66CE5" w:rsidP="00D66CE5">
      <w:pPr>
        <w:pStyle w:val="BodyText"/>
      </w:pPr>
      <w:r w:rsidRPr="008F5853">
        <w:t>This part of ISO/IEC 23001 defines a storage</w:t>
      </w:r>
      <w:r w:rsidR="00B547F6" w:rsidRPr="008F5853">
        <w:t xml:space="preserve"> and delivery</w:t>
      </w:r>
      <w:r w:rsidRPr="008F5853">
        <w:t xml:space="preserve"> format for </w:t>
      </w:r>
      <w:r w:rsidR="005002E9">
        <w:t>g</w:t>
      </w:r>
      <w:r w:rsidR="00B547F6" w:rsidRPr="008F5853">
        <w:t>reen</w:t>
      </w:r>
      <w:r w:rsidRPr="008F5853">
        <w:t xml:space="preserve"> metadata</w:t>
      </w:r>
      <w:r w:rsidR="00D51170" w:rsidRPr="008F5853">
        <w:t xml:space="preserve"> as defined in part ISO/IEC 23001-11</w:t>
      </w:r>
      <w:r w:rsidRPr="008F5853">
        <w:t xml:space="preserve">. </w:t>
      </w:r>
      <w:r w:rsidR="00C466AD" w:rsidRPr="008F5853">
        <w:t xml:space="preserve">The </w:t>
      </w:r>
      <w:r w:rsidR="004D2652">
        <w:t>g</w:t>
      </w:r>
      <w:r w:rsidR="00C466AD" w:rsidRPr="008F5853">
        <w:t>reen metadata</w:t>
      </w:r>
      <w:r w:rsidR="00B147A3" w:rsidRPr="008F5853">
        <w:t xml:space="preserve"> </w:t>
      </w:r>
      <w:r w:rsidR="000C46BB" w:rsidRPr="008F5853">
        <w:t>are</w:t>
      </w:r>
      <w:r w:rsidR="00B147A3" w:rsidRPr="008F5853">
        <w:t xml:space="preserve"> timed metadata</w:t>
      </w:r>
      <w:r w:rsidR="000C46BB" w:rsidRPr="008F5853">
        <w:t xml:space="preserve"> which can be</w:t>
      </w:r>
      <w:r w:rsidRPr="008F5853">
        <w:t xml:space="preserve"> associated with other tracks in the ISO Base Media File Format. Timed metadata such as power consumption information and their metrics are defined in this part for carriage in files based on the ISO Base Media File Format (ISO/IEC 14496-12). </w:t>
      </w:r>
    </w:p>
    <w:p w14:paraId="51BE8896" w14:textId="4C167C60" w:rsidR="007004C8" w:rsidRDefault="002672A4" w:rsidP="000A1F70">
      <w:pPr>
        <w:rPr>
          <w:rFonts w:eastAsia="Cambria" w:cs="Cambria"/>
        </w:rPr>
      </w:pPr>
      <w:r w:rsidRPr="00664948">
        <w:rPr>
          <w:rFonts w:eastAsia="Cambria" w:cs="Cambria"/>
        </w:rPr>
        <w:t>In the context of DASH delivery</w:t>
      </w:r>
      <w:r>
        <w:rPr>
          <w:rFonts w:eastAsia="Cambria" w:cs="Cambria"/>
        </w:rPr>
        <w:t>,</w:t>
      </w:r>
      <w:r w:rsidRPr="5C38D409">
        <w:rPr>
          <w:rFonts w:eastAsia="MS Mincho"/>
        </w:rPr>
        <w:t xml:space="preserve"> </w:t>
      </w:r>
      <w:r>
        <w:rPr>
          <w:rFonts w:eastAsia="MS Mincho"/>
        </w:rPr>
        <w:t>t</w:t>
      </w:r>
      <w:r w:rsidR="000A1F70" w:rsidRPr="5C38D409">
        <w:rPr>
          <w:rFonts w:eastAsia="MS Mincho"/>
        </w:rPr>
        <w:t>h</w:t>
      </w:r>
      <w:r w:rsidR="000A1F70">
        <w:rPr>
          <w:rFonts w:eastAsia="MS Mincho"/>
        </w:rPr>
        <w:t>e</w:t>
      </w:r>
      <w:r w:rsidR="000A1F70" w:rsidRPr="5C38D409">
        <w:rPr>
          <w:rFonts w:eastAsia="MS Mincho"/>
        </w:rPr>
        <w:t xml:space="preserve"> </w:t>
      </w:r>
      <w:r w:rsidR="004D2652">
        <w:rPr>
          <w:rFonts w:eastAsia="MS Mincho"/>
        </w:rPr>
        <w:t>g</w:t>
      </w:r>
      <w:r w:rsidR="000A1F70" w:rsidRPr="5C38D409">
        <w:rPr>
          <w:rFonts w:eastAsia="MS Mincho"/>
        </w:rPr>
        <w:t xml:space="preserve">reen </w:t>
      </w:r>
      <w:r w:rsidR="004D2652">
        <w:rPr>
          <w:rFonts w:eastAsia="MS Mincho"/>
        </w:rPr>
        <w:t>m</w:t>
      </w:r>
      <w:r w:rsidR="000A1F70" w:rsidRPr="5C38D409">
        <w:rPr>
          <w:rFonts w:eastAsia="MS Mincho"/>
        </w:rPr>
        <w:t>etadat</w:t>
      </w:r>
      <w:r w:rsidR="000A1F70" w:rsidRPr="008248EB">
        <w:rPr>
          <w:rFonts w:eastAsia="MS Mincho"/>
        </w:rPr>
        <w:t xml:space="preserve">a </w:t>
      </w:r>
      <w:r w:rsidR="00B05406">
        <w:rPr>
          <w:rFonts w:eastAsia="Cambria" w:cs="Cambria"/>
        </w:rPr>
        <w:t>r</w:t>
      </w:r>
      <w:r w:rsidRPr="00664948">
        <w:rPr>
          <w:rFonts w:eastAsia="Cambria" w:cs="Cambria"/>
        </w:rPr>
        <w:t xml:space="preserve">epresentations and their association to the media </w:t>
      </w:r>
      <w:r w:rsidR="00631CA1">
        <w:rPr>
          <w:rFonts w:eastAsia="Cambria" w:cs="Cambria"/>
        </w:rPr>
        <w:t>r</w:t>
      </w:r>
      <w:r w:rsidRPr="00664948">
        <w:rPr>
          <w:rFonts w:eastAsia="Cambria" w:cs="Cambria"/>
        </w:rPr>
        <w:t>epresentations</w:t>
      </w:r>
      <w:r w:rsidRPr="5C38D409">
        <w:rPr>
          <w:rFonts w:eastAsia="MS Mincho"/>
        </w:rPr>
        <w:t xml:space="preserve"> </w:t>
      </w:r>
      <w:r w:rsidR="00D62448">
        <w:rPr>
          <w:rFonts w:eastAsia="MS Mincho"/>
        </w:rPr>
        <w:t>are also</w:t>
      </w:r>
      <w:r w:rsidR="00E07F3E">
        <w:rPr>
          <w:rFonts w:eastAsia="MS Mincho"/>
        </w:rPr>
        <w:t xml:space="preserve"> defined </w:t>
      </w:r>
      <w:r w:rsidR="005E0B6F" w:rsidRPr="00664948">
        <w:rPr>
          <w:rFonts w:eastAsia="Cambria" w:cs="Cambria"/>
        </w:rPr>
        <w:t xml:space="preserve">using the signalling mechanisms specified in </w:t>
      </w:r>
      <w:r w:rsidR="005E0B6F" w:rsidRPr="00664948">
        <w:rPr>
          <w:rFonts w:eastAsia="Cambria" w:cs="Cambria"/>
          <w:color w:val="000000" w:themeColor="text1"/>
        </w:rPr>
        <w:t>ISO/IEC</w:t>
      </w:r>
      <w:r w:rsidR="005E0B6F" w:rsidRPr="00664948">
        <w:rPr>
          <w:rFonts w:eastAsia="Cambria" w:cs="Cambria"/>
        </w:rPr>
        <w:t xml:space="preserve"> </w:t>
      </w:r>
      <w:r w:rsidR="005E0B6F" w:rsidRPr="00664948">
        <w:rPr>
          <w:rFonts w:eastAsia="Cambria" w:cs="Cambria"/>
          <w:color w:val="000000" w:themeColor="text1"/>
        </w:rPr>
        <w:t>23009</w:t>
      </w:r>
      <w:r w:rsidR="005E0B6F" w:rsidRPr="00664948">
        <w:rPr>
          <w:rFonts w:eastAsia="Cambria" w:cs="Cambria"/>
        </w:rPr>
        <w:t>‑</w:t>
      </w:r>
      <w:r w:rsidR="005E0B6F" w:rsidRPr="00664948">
        <w:rPr>
          <w:rFonts w:eastAsia="Cambria" w:cs="Cambria"/>
          <w:color w:val="000000" w:themeColor="text1"/>
        </w:rPr>
        <w:t>1</w:t>
      </w:r>
      <w:r w:rsidR="005E0B6F">
        <w:rPr>
          <w:rFonts w:eastAsia="Cambria" w:cs="Cambria"/>
          <w:color w:val="000000" w:themeColor="text1"/>
        </w:rPr>
        <w:t>:2022</w:t>
      </w:r>
      <w:r w:rsidR="005E0B6F" w:rsidRPr="00664948">
        <w:rPr>
          <w:rFonts w:eastAsia="Cambria" w:cs="Cambria"/>
        </w:rPr>
        <w:t xml:space="preserve"> and </w:t>
      </w:r>
      <w:r w:rsidR="005E0B6F" w:rsidRPr="00664948">
        <w:rPr>
          <w:rFonts w:eastAsia="Cambria" w:cs="Cambria"/>
          <w:color w:val="000000" w:themeColor="text1"/>
        </w:rPr>
        <w:t>ISO/IEC</w:t>
      </w:r>
      <w:r w:rsidR="005E0B6F" w:rsidRPr="00664948">
        <w:rPr>
          <w:rFonts w:eastAsia="Cambria" w:cs="Cambria"/>
        </w:rPr>
        <w:t xml:space="preserve"> </w:t>
      </w:r>
      <w:r w:rsidR="005E0B6F" w:rsidRPr="00664948">
        <w:rPr>
          <w:rFonts w:eastAsia="Cambria" w:cs="Cambria"/>
          <w:color w:val="000000" w:themeColor="text1"/>
        </w:rPr>
        <w:t>23009</w:t>
      </w:r>
      <w:r w:rsidR="005E0B6F" w:rsidRPr="00664948">
        <w:rPr>
          <w:rFonts w:eastAsia="Cambria" w:cs="Cambria"/>
        </w:rPr>
        <w:t>‑</w:t>
      </w:r>
      <w:r w:rsidR="005E0B6F" w:rsidRPr="00664948">
        <w:rPr>
          <w:rFonts w:eastAsia="Cambria" w:cs="Cambria"/>
          <w:color w:val="000000" w:themeColor="text1"/>
        </w:rPr>
        <w:t>3</w:t>
      </w:r>
      <w:r w:rsidR="00B07778">
        <w:rPr>
          <w:rFonts w:eastAsia="Cambria" w:cs="Cambria"/>
          <w:color w:val="000000" w:themeColor="text1"/>
        </w:rPr>
        <w:t xml:space="preserve"> [1]</w:t>
      </w:r>
      <w:r w:rsidR="005E0B6F" w:rsidRPr="00664948">
        <w:rPr>
          <w:rFonts w:eastAsia="Cambria" w:cs="Cambria"/>
        </w:rPr>
        <w:t>.</w:t>
      </w:r>
      <w:r w:rsidR="007004C8">
        <w:rPr>
          <w:rFonts w:eastAsia="Cambria" w:cs="Cambria"/>
        </w:rPr>
        <w:t xml:space="preserve"> </w:t>
      </w:r>
    </w:p>
    <w:p w14:paraId="158B034F" w14:textId="695611F2" w:rsidR="001A33D0" w:rsidRPr="00BC394B" w:rsidRDefault="00D66CE5" w:rsidP="00D66CE5">
      <w:pPr>
        <w:pStyle w:val="BodyText"/>
      </w:pPr>
      <w:r w:rsidRPr="008F5853">
        <w:t>Th</w:t>
      </w:r>
      <w:r w:rsidR="00FC6A79" w:rsidRPr="008F5853">
        <w:t>ese</w:t>
      </w:r>
      <w:r w:rsidRPr="008F5853">
        <w:t xml:space="preserve"> metadata can be used for multiple purposes</w:t>
      </w:r>
      <w:r w:rsidR="004446E7" w:rsidRPr="008F5853">
        <w:t>,</w:t>
      </w:r>
      <w:r w:rsidRPr="008F5853">
        <w:t xml:space="preserve"> including </w:t>
      </w:r>
      <w:r w:rsidR="00033CF7" w:rsidRPr="008F5853">
        <w:t>optimizing power consumption</w:t>
      </w:r>
      <w:r w:rsidR="00BA4603" w:rsidRPr="008F5853">
        <w:t xml:space="preserve"> </w:t>
      </w:r>
      <w:r w:rsidR="008F5853" w:rsidRPr="008F5853">
        <w:t>during playback and</w:t>
      </w:r>
      <w:r w:rsidR="00033CF7" w:rsidRPr="008F5853">
        <w:t xml:space="preserve"> </w:t>
      </w:r>
      <w:r w:rsidRPr="008F5853">
        <w:t>supporting dynamic adaptive streaming.</w:t>
      </w:r>
    </w:p>
    <w:p w14:paraId="110ABB8E" w14:textId="23637466" w:rsidR="001A33D0" w:rsidRPr="00BC394B" w:rsidRDefault="001A33D0" w:rsidP="001A33D0">
      <w:pPr>
        <w:pStyle w:val="Heading1"/>
        <w:numPr>
          <w:ilvl w:val="0"/>
          <w:numId w:val="1"/>
        </w:numPr>
        <w:tabs>
          <w:tab w:val="clear" w:pos="432"/>
        </w:tabs>
        <w:ind w:left="0" w:firstLine="0"/>
      </w:pPr>
      <w:bookmarkStart w:id="10" w:name="_Toc353342670"/>
      <w:bookmarkStart w:id="11" w:name="_Toc202426667"/>
      <w:r w:rsidRPr="00BC394B">
        <w:t>Normative references</w:t>
      </w:r>
      <w:bookmarkEnd w:id="10"/>
      <w:bookmarkEnd w:id="11"/>
      <w:r w:rsidRPr="00BC394B">
        <w:t xml:space="preserve"> </w:t>
      </w:r>
    </w:p>
    <w:p w14:paraId="7652D0DA" w14:textId="77777777" w:rsidR="001A33D0" w:rsidRPr="00BC394B" w:rsidRDefault="001A33D0" w:rsidP="00ED5FAB">
      <w:pPr>
        <w:pStyle w:val="BodyText"/>
      </w:pPr>
      <w:r w:rsidRPr="00BC394B">
        <w:t xml:space="preserve">The following documents are referred to in the text in such a way that some or </w:t>
      </w:r>
      <w:proofErr w:type="gramStart"/>
      <w:r w:rsidRPr="00BC394B">
        <w:t>all of</w:t>
      </w:r>
      <w:proofErr w:type="gramEnd"/>
      <w:r w:rsidRPr="00BC394B">
        <w:t xml:space="preserve"> their content constitutes requirements of this document. For dated references, only the edition cited applies. For undated references, the latest edition of the referenced document (including any amendments) applies.</w:t>
      </w:r>
    </w:p>
    <w:p w14:paraId="672F07AE" w14:textId="518941D2" w:rsidR="00D66CE5" w:rsidRPr="00C70FB9" w:rsidRDefault="00D66CE5" w:rsidP="00D66CE5">
      <w:pPr>
        <w:pStyle w:val="BodyText"/>
      </w:pPr>
      <w:r w:rsidRPr="00C70FB9">
        <w:t xml:space="preserve">ISO/IEC 14496-12, </w:t>
      </w:r>
      <w:r w:rsidRPr="00C70FB9">
        <w:rPr>
          <w:i/>
        </w:rPr>
        <w:t>Information technology — Coding of audio-visual objects — Part 12: ISO base media file format</w:t>
      </w:r>
      <w:r w:rsidRPr="00C70FB9">
        <w:rPr>
          <w:vertAlign w:val="superscript"/>
        </w:rPr>
        <w:t>)</w:t>
      </w:r>
    </w:p>
    <w:p w14:paraId="1246902E" w14:textId="20FDE6D8" w:rsidR="00D66CE5" w:rsidRPr="00C70FB9" w:rsidRDefault="00D66CE5" w:rsidP="00D66CE5">
      <w:pPr>
        <w:pStyle w:val="BodyText"/>
      </w:pPr>
      <w:r w:rsidRPr="00C70FB9">
        <w:t>ISO/IEC 23001-11</w:t>
      </w:r>
      <w:r w:rsidR="004F32F8">
        <w:t>:2023</w:t>
      </w:r>
      <w:r w:rsidRPr="00C70FB9">
        <w:t xml:space="preserve">, </w:t>
      </w:r>
      <w:r w:rsidRPr="00C70FB9">
        <w:rPr>
          <w:i/>
        </w:rPr>
        <w:t>Information technology — MPEG Systems Technologies — Part 11: Energy-Efficient Media Consumption (Green Metadata)</w:t>
      </w:r>
    </w:p>
    <w:p w14:paraId="19DB0D60" w14:textId="77777777" w:rsidR="003E6C49" w:rsidRDefault="003E6C49" w:rsidP="003E6C49">
      <w:pPr>
        <w:pStyle w:val="RefNorm"/>
      </w:pPr>
      <w:r>
        <w:t xml:space="preserve">ISO/IEC 23009-1:2022, </w:t>
      </w:r>
      <w:r>
        <w:rPr>
          <w:i/>
        </w:rPr>
        <w:t>Information technology — Dynamic adaptive streaming over HTTP (DASH) — Part 1: Media presentation description and segment formats</w:t>
      </w:r>
    </w:p>
    <w:p w14:paraId="57607805" w14:textId="595EF88D" w:rsidR="00281EC0" w:rsidRPr="00077DB7" w:rsidRDefault="00281EC0" w:rsidP="00077DB7">
      <w:pPr>
        <w:pStyle w:val="BiblioEntry"/>
        <w:autoSpaceDE w:val="0"/>
        <w:autoSpaceDN w:val="0"/>
        <w:adjustRightInd w:val="0"/>
        <w:ind w:left="0" w:firstLine="0"/>
        <w:rPr>
          <w:i/>
        </w:rPr>
      </w:pPr>
      <w:r w:rsidRPr="007B1295">
        <w:rPr>
          <w:iCs/>
        </w:rPr>
        <w:t>ISO/IEC 23001-10</w:t>
      </w:r>
      <w:r w:rsidRPr="00077DB7">
        <w:rPr>
          <w:i/>
        </w:rPr>
        <w:t>, Information technology — MPEG systems technologies — Part 10: Carriage of Timed Metadata Metrics of Media in ISO Base Media File</w:t>
      </w:r>
    </w:p>
    <w:p w14:paraId="2AE93494" w14:textId="6119A35D" w:rsidR="00281EC0" w:rsidRPr="00077DB7" w:rsidRDefault="00281EC0" w:rsidP="00077DB7">
      <w:pPr>
        <w:pStyle w:val="BiblioEntry"/>
        <w:autoSpaceDE w:val="0"/>
        <w:autoSpaceDN w:val="0"/>
        <w:adjustRightInd w:val="0"/>
        <w:ind w:left="0" w:firstLine="0"/>
        <w:rPr>
          <w:i/>
        </w:rPr>
      </w:pPr>
      <w:r w:rsidRPr="007B1295">
        <w:rPr>
          <w:iCs/>
        </w:rPr>
        <w:t>ISO/IEC 14496-5</w:t>
      </w:r>
      <w:r w:rsidRPr="00077DB7">
        <w:rPr>
          <w:i/>
        </w:rPr>
        <w:t>, Information technology — Coding of audio-visual objects — Part 5: Reference software | Rec. ITU-T H.264.2: Reference software for ITU-T H.264 advanced video coding</w:t>
      </w:r>
    </w:p>
    <w:p w14:paraId="299EABCA" w14:textId="2AEDA8BC" w:rsidR="00281EC0" w:rsidRPr="00077DB7" w:rsidRDefault="00281EC0" w:rsidP="00077DB7">
      <w:pPr>
        <w:pStyle w:val="BiblioEntry"/>
        <w:autoSpaceDE w:val="0"/>
        <w:autoSpaceDN w:val="0"/>
        <w:adjustRightInd w:val="0"/>
        <w:ind w:left="0" w:firstLine="0"/>
        <w:rPr>
          <w:i/>
        </w:rPr>
      </w:pPr>
      <w:r w:rsidRPr="007B1295">
        <w:rPr>
          <w:iCs/>
        </w:rPr>
        <w:t>ISO/IEC 14496-15:2022</w:t>
      </w:r>
      <w:r w:rsidRPr="00077DB7">
        <w:rPr>
          <w:i/>
        </w:rPr>
        <w:t>, Information technology — Coding of audio-visual objects — Part 15: Carriage of network abstraction layer (NAL) unit structured video in the ISO base media file format</w:t>
      </w:r>
    </w:p>
    <w:p w14:paraId="3A6FB04E" w14:textId="77777777" w:rsidR="003E6C49" w:rsidRPr="00BC394B" w:rsidRDefault="003E6C49" w:rsidP="00D66CE5">
      <w:pPr>
        <w:pStyle w:val="BodyText"/>
      </w:pPr>
    </w:p>
    <w:p w14:paraId="1C6562C4" w14:textId="3FD447CE" w:rsidR="001A33D0" w:rsidRPr="00BC394B" w:rsidRDefault="001A33D0" w:rsidP="001A33D0">
      <w:pPr>
        <w:pStyle w:val="Heading1"/>
        <w:numPr>
          <w:ilvl w:val="0"/>
          <w:numId w:val="1"/>
        </w:numPr>
        <w:tabs>
          <w:tab w:val="clear" w:pos="432"/>
        </w:tabs>
        <w:ind w:left="0" w:firstLine="0"/>
      </w:pPr>
      <w:bookmarkStart w:id="12" w:name="_Toc353342671"/>
      <w:bookmarkStart w:id="13" w:name="_Toc202426668"/>
      <w:r w:rsidRPr="00BC394B">
        <w:t>Terms</w:t>
      </w:r>
      <w:r w:rsidR="00153508">
        <w:t>, definitions,</w:t>
      </w:r>
      <w:r w:rsidRPr="00BC394B">
        <w:t xml:space="preserve"> and </w:t>
      </w:r>
      <w:bookmarkEnd w:id="12"/>
      <w:r w:rsidR="00153508">
        <w:t>abbreviated terms</w:t>
      </w:r>
      <w:bookmarkEnd w:id="13"/>
      <w:r w:rsidRPr="00BC394B">
        <w:t xml:space="preserve"> </w:t>
      </w:r>
    </w:p>
    <w:p w14:paraId="6687D451" w14:textId="1FFC0676" w:rsidR="00153508" w:rsidRDefault="00153508" w:rsidP="00153508">
      <w:pPr>
        <w:pStyle w:val="Heading2"/>
      </w:pPr>
      <w:bookmarkStart w:id="14" w:name="_Toc202426669"/>
      <w:r>
        <w:t>Terms and definitions</w:t>
      </w:r>
      <w:bookmarkEnd w:id="14"/>
    </w:p>
    <w:p w14:paraId="767EB9E4" w14:textId="6078A21A" w:rsidR="001A33D0" w:rsidRPr="00BC394B" w:rsidRDefault="001A33D0" w:rsidP="00ED5FAB">
      <w:pPr>
        <w:pStyle w:val="BodyText"/>
      </w:pPr>
      <w:r w:rsidRPr="00BC394B">
        <w:t>For the purposes of this document, the terms and definitions given in</w:t>
      </w:r>
      <w:r w:rsidR="00DF38BE">
        <w:t xml:space="preserve"> ISO/IEC 23001-11</w:t>
      </w:r>
      <w:r w:rsidRPr="00BC394B">
        <w:t xml:space="preserve"> </w:t>
      </w:r>
      <w:r w:rsidRPr="00D63888">
        <w:t>apply.</w:t>
      </w:r>
    </w:p>
    <w:p w14:paraId="356C4C57" w14:textId="77777777" w:rsidR="001A33D0" w:rsidRPr="00BC394B" w:rsidRDefault="001A33D0" w:rsidP="00ED5FAB">
      <w:pPr>
        <w:pStyle w:val="BodyText"/>
      </w:pPr>
      <w:r w:rsidRPr="00BC394B">
        <w:t xml:space="preserve">ISO and IEC maintain </w:t>
      </w:r>
      <w:r w:rsidR="003621EE" w:rsidRPr="00BC394B">
        <w:t>terminolog</w:t>
      </w:r>
      <w:r w:rsidR="003621EE">
        <w:t>y</w:t>
      </w:r>
      <w:r w:rsidR="003621EE" w:rsidRPr="00BC394B">
        <w:t xml:space="preserve"> </w:t>
      </w:r>
      <w:r w:rsidRPr="00BC394B">
        <w:t>databases for use in standardization at the following addresses:</w:t>
      </w:r>
    </w:p>
    <w:p w14:paraId="16B96945" w14:textId="77777777" w:rsidR="00A4141A" w:rsidRPr="001B0F4C" w:rsidRDefault="000C033F" w:rsidP="00692383">
      <w:pPr>
        <w:pStyle w:val="ListParagraph"/>
        <w:keepNext/>
        <w:numPr>
          <w:ilvl w:val="0"/>
          <w:numId w:val="18"/>
        </w:numPr>
        <w:tabs>
          <w:tab w:val="clear" w:pos="403"/>
        </w:tabs>
        <w:ind w:left="426" w:hanging="426"/>
        <w:rPr>
          <w:color w:val="0000FF"/>
          <w:u w:val="single"/>
          <w:lang w:eastAsia="fr-FR"/>
        </w:rPr>
      </w:pPr>
      <w:r w:rsidRPr="00BC394B">
        <w:t xml:space="preserve">ISO Online browsing platform: available at </w:t>
      </w:r>
      <w:hyperlink r:id="rId18" w:history="1">
        <w:r w:rsidRPr="00A4141A">
          <w:rPr>
            <w:color w:val="0000FF"/>
            <w:u w:val="single"/>
            <w:lang w:eastAsia="fr-FR"/>
          </w:rPr>
          <w:t>https://www.iso.org/obp</w:t>
        </w:r>
      </w:hyperlink>
    </w:p>
    <w:p w14:paraId="6208305D" w14:textId="77777777" w:rsidR="001A33D0" w:rsidRPr="00A4141A" w:rsidRDefault="005B3EC6" w:rsidP="00D21A10">
      <w:pPr>
        <w:pStyle w:val="ListParagraph"/>
        <w:keepNext/>
        <w:numPr>
          <w:ilvl w:val="0"/>
          <w:numId w:val="18"/>
        </w:numPr>
        <w:tabs>
          <w:tab w:val="clear" w:pos="403"/>
        </w:tabs>
        <w:ind w:left="426" w:hanging="426"/>
        <w:rPr>
          <w:color w:val="0000FF"/>
          <w:u w:val="single"/>
          <w:lang w:eastAsia="fr-FR"/>
        </w:rPr>
      </w:pPr>
      <w:r w:rsidRPr="00BC394B">
        <w:t xml:space="preserve">IEC </w:t>
      </w:r>
      <w:proofErr w:type="spellStart"/>
      <w:r w:rsidRPr="00BC394B">
        <w:t>Electropedia</w:t>
      </w:r>
      <w:proofErr w:type="spellEnd"/>
      <w:r w:rsidRPr="00BC394B">
        <w:t xml:space="preserve">: available at </w:t>
      </w:r>
      <w:hyperlink r:id="rId19" w:history="1">
        <w:r w:rsidR="00A4141A">
          <w:rPr>
            <w:color w:val="0000FF"/>
            <w:u w:val="single"/>
            <w:lang w:eastAsia="fr-FR"/>
          </w:rPr>
          <w:t>https://www.electropedia.org/</w:t>
        </w:r>
      </w:hyperlink>
    </w:p>
    <w:p w14:paraId="316345C7" w14:textId="77777777" w:rsidR="00153508" w:rsidRDefault="00153508" w:rsidP="001A33D0">
      <w:pPr>
        <w:pStyle w:val="Definition"/>
      </w:pPr>
    </w:p>
    <w:p w14:paraId="6B8FDCCD" w14:textId="2D221341" w:rsidR="00153508" w:rsidRDefault="00153508" w:rsidP="00153508">
      <w:pPr>
        <w:pStyle w:val="Heading2"/>
      </w:pPr>
      <w:bookmarkStart w:id="15" w:name="_Toc202426670"/>
      <w:r>
        <w:lastRenderedPageBreak/>
        <w:t>Abbreviated terms</w:t>
      </w:r>
      <w:bookmarkEnd w:id="15"/>
    </w:p>
    <w:tbl>
      <w:tblPr>
        <w:tblW w:w="5000" w:type="pct"/>
        <w:jc w:val="center"/>
        <w:tblLayout w:type="fixed"/>
        <w:tblCellMar>
          <w:left w:w="0" w:type="dxa"/>
          <w:right w:w="0" w:type="dxa"/>
        </w:tblCellMar>
        <w:tblLook w:val="04A0" w:firstRow="1" w:lastRow="0" w:firstColumn="1" w:lastColumn="0" w:noHBand="0" w:noVBand="1"/>
      </w:tblPr>
      <w:tblGrid>
        <w:gridCol w:w="1397"/>
        <w:gridCol w:w="8241"/>
      </w:tblGrid>
      <w:tr w:rsidR="0044223D" w:rsidRPr="0044223D" w14:paraId="0F4824F3" w14:textId="77777777" w:rsidTr="00D652B7">
        <w:trPr>
          <w:jc w:val="center"/>
        </w:trPr>
        <w:tc>
          <w:tcPr>
            <w:tcW w:w="1397" w:type="dxa"/>
            <w:hideMark/>
          </w:tcPr>
          <w:p w14:paraId="2851E34E" w14:textId="77777777" w:rsidR="0044223D" w:rsidRDefault="0044223D">
            <w:pPr>
              <w:pStyle w:val="Tablebody0"/>
            </w:pPr>
            <w:r>
              <w:t>DASH</w:t>
            </w:r>
          </w:p>
        </w:tc>
        <w:tc>
          <w:tcPr>
            <w:tcW w:w="8241" w:type="dxa"/>
            <w:hideMark/>
          </w:tcPr>
          <w:p w14:paraId="6889F350" w14:textId="77777777" w:rsidR="0044223D" w:rsidRDefault="0044223D">
            <w:pPr>
              <w:pStyle w:val="Tablebody0"/>
            </w:pPr>
            <w:r>
              <w:t>dynamic adaptive streaming over HTTP (specified in ISO/IEC 23009-1)</w:t>
            </w:r>
          </w:p>
        </w:tc>
      </w:tr>
      <w:tr w:rsidR="0044223D" w:rsidRPr="0044223D" w14:paraId="651EAB9D" w14:textId="77777777" w:rsidTr="00D652B7">
        <w:trPr>
          <w:jc w:val="center"/>
        </w:trPr>
        <w:tc>
          <w:tcPr>
            <w:tcW w:w="1397" w:type="dxa"/>
            <w:hideMark/>
          </w:tcPr>
          <w:p w14:paraId="27AC1D4C" w14:textId="77777777" w:rsidR="0044223D" w:rsidRDefault="0044223D">
            <w:pPr>
              <w:pStyle w:val="Tablebody0"/>
            </w:pPr>
            <w:r>
              <w:t>ISOBMFF</w:t>
            </w:r>
          </w:p>
        </w:tc>
        <w:tc>
          <w:tcPr>
            <w:tcW w:w="8241" w:type="dxa"/>
            <w:hideMark/>
          </w:tcPr>
          <w:p w14:paraId="10ECBD16" w14:textId="77777777" w:rsidR="0044223D" w:rsidRDefault="0044223D">
            <w:pPr>
              <w:pStyle w:val="Tablebody0"/>
            </w:pPr>
            <w:r>
              <w:t>ISO base media file format (specified in ISO/IEC 14496-12)</w:t>
            </w:r>
          </w:p>
        </w:tc>
      </w:tr>
      <w:tr w:rsidR="0044223D" w:rsidRPr="0044223D" w14:paraId="48D16E76" w14:textId="77777777" w:rsidTr="00D652B7">
        <w:trPr>
          <w:jc w:val="center"/>
        </w:trPr>
        <w:tc>
          <w:tcPr>
            <w:tcW w:w="1397" w:type="dxa"/>
            <w:hideMark/>
          </w:tcPr>
          <w:p w14:paraId="64AA8FD5" w14:textId="4340D8F6" w:rsidR="0044223D" w:rsidRDefault="0044223D">
            <w:pPr>
              <w:pStyle w:val="Tablebody0"/>
            </w:pPr>
          </w:p>
        </w:tc>
        <w:tc>
          <w:tcPr>
            <w:tcW w:w="8241" w:type="dxa"/>
            <w:hideMark/>
          </w:tcPr>
          <w:p w14:paraId="7E5CCA7F" w14:textId="41A80EF7" w:rsidR="0044223D" w:rsidRDefault="0044223D">
            <w:pPr>
              <w:pStyle w:val="Tablebody0"/>
            </w:pPr>
          </w:p>
        </w:tc>
      </w:tr>
    </w:tbl>
    <w:p w14:paraId="651AF451" w14:textId="40511829" w:rsidR="00794908" w:rsidRDefault="00794908" w:rsidP="001A33D0">
      <w:pPr>
        <w:pStyle w:val="Heading1"/>
        <w:numPr>
          <w:ilvl w:val="0"/>
          <w:numId w:val="1"/>
        </w:numPr>
        <w:tabs>
          <w:tab w:val="clear" w:pos="432"/>
        </w:tabs>
        <w:ind w:left="0" w:firstLine="0"/>
      </w:pPr>
      <w:bookmarkStart w:id="16" w:name="_Toc202426671"/>
      <w:r>
        <w:t>Overview</w:t>
      </w:r>
      <w:bookmarkEnd w:id="16"/>
    </w:p>
    <w:p w14:paraId="381783AF" w14:textId="0EEFB649" w:rsidR="003B7F16" w:rsidRDefault="003B7F16" w:rsidP="003B7F16">
      <w:pPr>
        <w:pStyle w:val="Heading2"/>
      </w:pPr>
      <w:bookmarkStart w:id="17" w:name="_Toc202426672"/>
      <w:r>
        <w:t>Over</w:t>
      </w:r>
      <w:r w:rsidR="002638D5">
        <w:t xml:space="preserve">all architecture for carriage of </w:t>
      </w:r>
      <w:r w:rsidR="00423DB1">
        <w:t>g</w:t>
      </w:r>
      <w:r w:rsidR="002638D5">
        <w:t>reen metadata</w:t>
      </w:r>
      <w:bookmarkEnd w:id="17"/>
    </w:p>
    <w:p w14:paraId="6C184F60" w14:textId="5A366008" w:rsidR="005967C9" w:rsidRPr="00EF4C76" w:rsidRDefault="003939B9" w:rsidP="005967C9">
      <w:pPr>
        <w:pStyle w:val="BodyText"/>
        <w:adjustRightInd w:val="0"/>
        <w:rPr>
          <w:ins w:id="18" w:author="Claire-Helene Demarty" w:date="2025-10-13T10:22:00Z" w16du:dateUtc="2025-10-13T08:22:00Z"/>
          <w:rFonts w:ascii="Times New Roman" w:eastAsia="MS Mincho" w:hAnsi="Times New Roman"/>
        </w:rPr>
      </w:pPr>
      <w:ins w:id="19" w:author="Ahmed Hamza" w:date="2025-10-22T23:00:00Z" w16du:dateUtc="2025-10-23T06:00:00Z">
        <w:r>
          <w:rPr>
            <w:rFonts w:ascii="Times New Roman" w:eastAsia="MS Mincho" w:hAnsi="Times New Roman"/>
          </w:rPr>
          <w:fldChar w:fldCharType="begin"/>
        </w:r>
        <w:r>
          <w:rPr>
            <w:rFonts w:ascii="Times New Roman" w:eastAsia="MS Mincho" w:hAnsi="Times New Roman"/>
          </w:rPr>
          <w:instrText xml:space="preserve"> REF _Ref212066464 \h </w:instrText>
        </w:r>
      </w:ins>
      <w:r>
        <w:rPr>
          <w:rFonts w:ascii="Times New Roman" w:eastAsia="MS Mincho" w:hAnsi="Times New Roman"/>
        </w:rPr>
        <w:instrText xml:space="preserve"> \* MERGEFORMAT </w:instrText>
      </w:r>
      <w:r>
        <w:rPr>
          <w:rFonts w:ascii="Times New Roman" w:eastAsia="MS Mincho" w:hAnsi="Times New Roman"/>
        </w:rPr>
      </w:r>
      <w:ins w:id="20" w:author="Ahmed Hamza" w:date="2025-10-22T23:00:00Z" w16du:dateUtc="2025-10-23T06:00:00Z">
        <w:r>
          <w:rPr>
            <w:rFonts w:ascii="Times New Roman" w:eastAsia="MS Mincho" w:hAnsi="Times New Roman"/>
          </w:rPr>
          <w:fldChar w:fldCharType="separate"/>
        </w:r>
        <w:r w:rsidRPr="002F42AD">
          <w:rPr>
            <w:rFonts w:ascii="Times New Roman" w:eastAsia="MS Mincho" w:hAnsi="Times New Roman"/>
          </w:rPr>
          <w:t>Figure 4-1</w:t>
        </w:r>
        <w:r>
          <w:rPr>
            <w:rFonts w:ascii="Times New Roman" w:eastAsia="MS Mincho" w:hAnsi="Times New Roman"/>
          </w:rPr>
          <w:fldChar w:fldCharType="end"/>
        </w:r>
      </w:ins>
      <w:ins w:id="21" w:author="Claire-Helene Demarty" w:date="2025-10-13T10:22:00Z" w16du:dateUtc="2025-10-13T08:22:00Z">
        <w:r w:rsidR="005967C9" w:rsidRPr="00EF4C76">
          <w:rPr>
            <w:rFonts w:ascii="Times New Roman" w:eastAsia="MS Mincho" w:hAnsi="Times New Roman"/>
          </w:rPr>
          <w:t xml:space="preserve"> shows the functional architecture utilizing green metadata. The media pre-processor is applied to </w:t>
        </w:r>
      </w:ins>
      <w:ins w:id="22" w:author="Ahmed Hamza" w:date="2025-10-22T22:59:00Z" w16du:dateUtc="2025-10-23T05:59:00Z">
        <w:r w:rsidR="008B0A97" w:rsidRPr="00EF4C76">
          <w:rPr>
            <w:rFonts w:ascii="Times New Roman" w:eastAsia="MS Mincho" w:hAnsi="Times New Roman"/>
          </w:rPr>
          <w:t>analy</w:t>
        </w:r>
        <w:r w:rsidR="008B0A97">
          <w:rPr>
            <w:rFonts w:ascii="Times New Roman" w:eastAsia="MS Mincho" w:hAnsi="Times New Roman"/>
          </w:rPr>
          <w:t>s</w:t>
        </w:r>
        <w:r w:rsidR="008B0A97" w:rsidRPr="00EF4C76">
          <w:rPr>
            <w:rFonts w:ascii="Times New Roman" w:eastAsia="MS Mincho" w:hAnsi="Times New Roman"/>
          </w:rPr>
          <w:t>e</w:t>
        </w:r>
      </w:ins>
      <w:ins w:id="23" w:author="Claire-Helene Demarty" w:date="2025-10-13T10:22:00Z" w16du:dateUtc="2025-10-13T08:22:00Z">
        <w:r w:rsidR="005967C9" w:rsidRPr="00EF4C76">
          <w:rPr>
            <w:rFonts w:ascii="Times New Roman" w:eastAsia="MS Mincho" w:hAnsi="Times New Roman"/>
          </w:rPr>
          <w:t xml:space="preserve"> and to filter the content source and a video encoder is used to encode the content to a bitstream for delivery. The bitstream is delivered to the receiver and decoded by a video decoder with the output rendered on a presentation subsystem that implements a display process.</w:t>
        </w:r>
      </w:ins>
    </w:p>
    <w:p w14:paraId="7BA9FC4C" w14:textId="3D317C7E" w:rsidR="005967C9" w:rsidRPr="00EF4C76" w:rsidRDefault="00FE3602" w:rsidP="005967C9">
      <w:pPr>
        <w:pStyle w:val="FigureGraphic"/>
        <w:keepNext/>
        <w:rPr>
          <w:ins w:id="24" w:author="Claire-Helene Demarty" w:date="2025-10-13T10:22:00Z" w16du:dateUtc="2025-10-13T08:22:00Z"/>
          <w:rFonts w:ascii="Times New Roman" w:hAnsi="Times New Roman"/>
          <w:sz w:val="24"/>
          <w:szCs w:val="24"/>
        </w:rPr>
      </w:pPr>
      <w:ins w:id="25" w:author="Claire-Helene Demarty" w:date="2025-10-13T10:22:00Z" w16du:dateUtc="2025-10-13T08:22:00Z">
        <w:r w:rsidRPr="0051328F">
          <w:rPr>
            <w:rFonts w:ascii="Times New Roman" w:hAnsi="Times New Roman"/>
            <w:noProof/>
            <w:sz w:val="24"/>
            <w:szCs w:val="24"/>
          </w:rPr>
          <w:object w:dxaOrig="21141" w:dyaOrig="8921" w14:anchorId="6722AF6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 style="width:480.75pt;height:203.25pt;mso-width-percent:0;mso-height-percent:0;mso-width-percent:0;mso-height-percent:0" o:ole="">
              <v:imagedata r:id="rId20" o:title=""/>
            </v:shape>
            <o:OLEObject Type="Embed" ProgID="Visio.Drawing.15" ShapeID="_x0000_i1031" DrawAspect="Content" ObjectID="_1822736277" r:id="rId21"/>
          </w:object>
        </w:r>
      </w:ins>
    </w:p>
    <w:p w14:paraId="4340FB80" w14:textId="60A44EDC" w:rsidR="005967C9" w:rsidRDefault="005967C9" w:rsidP="005967C9">
      <w:pPr>
        <w:jc w:val="center"/>
        <w:rPr>
          <w:ins w:id="26" w:author="Claire-Helene Demarty" w:date="2025-10-13T10:22:00Z" w16du:dateUtc="2025-10-13T08:22:00Z"/>
          <w:rFonts w:ascii="Times New Roman" w:hAnsi="Times New Roman"/>
          <w:b/>
          <w:bCs/>
          <w:sz w:val="24"/>
          <w:szCs w:val="24"/>
        </w:rPr>
      </w:pPr>
      <w:bookmarkStart w:id="27" w:name="_Ref212066464"/>
      <w:ins w:id="28" w:author="Claire-Helene Demarty" w:date="2025-10-13T10:22:00Z" w16du:dateUtc="2025-10-13T08:22:00Z">
        <w:r w:rsidRPr="00EF4C76">
          <w:rPr>
            <w:rFonts w:ascii="Times New Roman" w:hAnsi="Times New Roman"/>
            <w:b/>
            <w:bCs/>
            <w:sz w:val="24"/>
            <w:szCs w:val="24"/>
          </w:rPr>
          <w:t xml:space="preserve">Figure </w:t>
        </w:r>
        <w:r w:rsidRPr="00EF4C76">
          <w:rPr>
            <w:rFonts w:ascii="Times New Roman" w:hAnsi="Times New Roman"/>
            <w:b/>
            <w:bCs/>
            <w:sz w:val="24"/>
            <w:szCs w:val="24"/>
          </w:rPr>
          <w:fldChar w:fldCharType="begin"/>
        </w:r>
        <w:r w:rsidRPr="00EF4C76">
          <w:rPr>
            <w:rFonts w:ascii="Times New Roman" w:hAnsi="Times New Roman"/>
            <w:b/>
            <w:bCs/>
            <w:sz w:val="24"/>
            <w:szCs w:val="24"/>
          </w:rPr>
          <w:instrText xml:space="preserve"> STYLEREF 1 \s </w:instrText>
        </w:r>
        <w:r w:rsidRPr="00EF4C76">
          <w:rPr>
            <w:rFonts w:ascii="Times New Roman" w:hAnsi="Times New Roman"/>
            <w:b/>
            <w:bCs/>
            <w:sz w:val="24"/>
            <w:szCs w:val="24"/>
          </w:rPr>
          <w:fldChar w:fldCharType="separate"/>
        </w:r>
        <w:r w:rsidRPr="00EF4C76">
          <w:rPr>
            <w:rFonts w:ascii="Times New Roman" w:hAnsi="Times New Roman"/>
            <w:b/>
            <w:bCs/>
            <w:sz w:val="24"/>
            <w:szCs w:val="24"/>
          </w:rPr>
          <w:t>4</w:t>
        </w:r>
        <w:r w:rsidRPr="00EF4C76">
          <w:rPr>
            <w:rFonts w:ascii="Times New Roman" w:hAnsi="Times New Roman"/>
            <w:b/>
            <w:bCs/>
            <w:sz w:val="24"/>
            <w:szCs w:val="24"/>
          </w:rPr>
          <w:fldChar w:fldCharType="end"/>
        </w:r>
        <w:del w:id="29" w:author="Ahmed Hamza" w:date="2025-10-22T22:59:00Z" w16du:dateUtc="2025-10-23T05:59:00Z">
          <w:r w:rsidDel="00B95FF4">
            <w:rPr>
              <w:rFonts w:ascii="Times New Roman" w:hAnsi="Times New Roman"/>
              <w:b/>
              <w:bCs/>
              <w:sz w:val="24"/>
              <w:szCs w:val="24"/>
            </w:rPr>
            <w:delText>.</w:delText>
          </w:r>
        </w:del>
      </w:ins>
      <w:ins w:id="30" w:author="Ahmed Hamza" w:date="2025-10-22T22:59:00Z" w16du:dateUtc="2025-10-23T05:59:00Z">
        <w:r w:rsidR="00B95FF4">
          <w:rPr>
            <w:rFonts w:ascii="Times New Roman" w:hAnsi="Times New Roman"/>
            <w:b/>
            <w:bCs/>
            <w:sz w:val="24"/>
            <w:szCs w:val="24"/>
          </w:rPr>
          <w:t>-</w:t>
        </w:r>
      </w:ins>
      <w:ins w:id="31" w:author="Claire-Helene Demarty" w:date="2025-10-13T10:22:00Z" w16du:dateUtc="2025-10-13T08:22:00Z">
        <w:r w:rsidRPr="00EF4C76">
          <w:rPr>
            <w:rFonts w:ascii="Times New Roman" w:hAnsi="Times New Roman"/>
            <w:b/>
            <w:bCs/>
            <w:sz w:val="24"/>
            <w:szCs w:val="24"/>
          </w:rPr>
          <w:fldChar w:fldCharType="begin"/>
        </w:r>
        <w:r w:rsidRPr="00EF4C76">
          <w:rPr>
            <w:rFonts w:ascii="Times New Roman" w:hAnsi="Times New Roman"/>
            <w:b/>
            <w:bCs/>
            <w:sz w:val="24"/>
            <w:szCs w:val="24"/>
          </w:rPr>
          <w:instrText xml:space="preserve"> SEQ Figure \* ARABIC \s 1 </w:instrText>
        </w:r>
        <w:r w:rsidRPr="00EF4C76">
          <w:rPr>
            <w:rFonts w:ascii="Times New Roman" w:hAnsi="Times New Roman"/>
            <w:b/>
            <w:bCs/>
            <w:sz w:val="24"/>
            <w:szCs w:val="24"/>
          </w:rPr>
          <w:fldChar w:fldCharType="separate"/>
        </w:r>
        <w:r w:rsidRPr="00EF4C76">
          <w:rPr>
            <w:rFonts w:ascii="Times New Roman" w:hAnsi="Times New Roman"/>
            <w:b/>
            <w:bCs/>
            <w:sz w:val="24"/>
            <w:szCs w:val="24"/>
          </w:rPr>
          <w:t>1</w:t>
        </w:r>
        <w:r w:rsidRPr="00EF4C76">
          <w:rPr>
            <w:rFonts w:ascii="Times New Roman" w:hAnsi="Times New Roman"/>
            <w:b/>
            <w:bCs/>
            <w:sz w:val="24"/>
            <w:szCs w:val="24"/>
          </w:rPr>
          <w:fldChar w:fldCharType="end"/>
        </w:r>
        <w:bookmarkEnd w:id="27"/>
        <w:r w:rsidRPr="00EF4C76">
          <w:rPr>
            <w:rFonts w:ascii="Times New Roman" w:hAnsi="Times New Roman"/>
            <w:b/>
            <w:bCs/>
            <w:sz w:val="24"/>
            <w:szCs w:val="24"/>
          </w:rPr>
          <w:t>: Functional architecture</w:t>
        </w:r>
        <w:r>
          <w:rPr>
            <w:rFonts w:ascii="Times New Roman" w:hAnsi="Times New Roman"/>
            <w:b/>
            <w:bCs/>
            <w:sz w:val="24"/>
            <w:szCs w:val="24"/>
          </w:rPr>
          <w:t>.</w:t>
        </w:r>
      </w:ins>
    </w:p>
    <w:p w14:paraId="2EFD3C23" w14:textId="77777777" w:rsidR="005967C9" w:rsidRPr="00EF4C76" w:rsidRDefault="005967C9" w:rsidP="005967C9">
      <w:pPr>
        <w:jc w:val="center"/>
        <w:rPr>
          <w:ins w:id="32" w:author="Claire-Helene Demarty" w:date="2025-10-13T10:22:00Z" w16du:dateUtc="2025-10-13T08:22:00Z"/>
          <w:rFonts w:ascii="Times New Roman" w:hAnsi="Times New Roman"/>
          <w:b/>
          <w:bCs/>
          <w:sz w:val="24"/>
          <w:szCs w:val="24"/>
        </w:rPr>
      </w:pPr>
    </w:p>
    <w:p w14:paraId="43F8CE00" w14:textId="77777777" w:rsidR="005967C9" w:rsidRPr="00EF4C76" w:rsidRDefault="005967C9" w:rsidP="005967C9">
      <w:pPr>
        <w:pStyle w:val="BodyText"/>
        <w:adjustRightInd w:val="0"/>
        <w:rPr>
          <w:ins w:id="33" w:author="Claire-Helene Demarty" w:date="2025-10-13T10:22:00Z" w16du:dateUtc="2025-10-13T08:22:00Z"/>
          <w:del w:id="34" w:author="Ahmed Hamza" w:date="2025-10-22T23:04:00Z" w16du:dateUtc="2025-10-23T06:04:00Z"/>
          <w:rFonts w:ascii="Times New Roman" w:eastAsia="MS Mincho" w:hAnsi="Times New Roman"/>
        </w:rPr>
      </w:pPr>
      <w:ins w:id="35" w:author="Claire-Helene Demarty" w:date="2025-10-13T10:22:00Z" w16du:dateUtc="2025-10-13T08:22:00Z">
        <w:r w:rsidRPr="00EF4C76">
          <w:rPr>
            <w:rFonts w:ascii="Times New Roman" w:eastAsia="MS Mincho" w:hAnsi="Times New Roman"/>
          </w:rPr>
          <w:t xml:space="preserve">The green metadata is extracted from either the media encoder or the media pre-processor. In both cases, the green metadata is multiplexed or encapsulated in the conformant bitstream. Such green metadata is used at the receiver to reduce the power consumption for video decoding and presentation. </w:t>
        </w:r>
      </w:ins>
    </w:p>
    <w:p w14:paraId="3B03B42F" w14:textId="77777777" w:rsidR="005967C9" w:rsidRDefault="005967C9" w:rsidP="005967C9">
      <w:pPr>
        <w:pStyle w:val="BodyText"/>
        <w:adjustRightInd w:val="0"/>
        <w:rPr>
          <w:ins w:id="36" w:author="Claire-Helene Demarty" w:date="2025-10-13T10:22:00Z" w16du:dateUtc="2025-10-13T08:22:00Z"/>
          <w:rFonts w:ascii="Times New Roman" w:eastAsia="MS Mincho" w:hAnsi="Times New Roman"/>
        </w:rPr>
      </w:pPr>
    </w:p>
    <w:p w14:paraId="18245547" w14:textId="77777777" w:rsidR="005967C9" w:rsidRPr="00EF4C76" w:rsidRDefault="005967C9" w:rsidP="005967C9">
      <w:pPr>
        <w:pStyle w:val="BodyText"/>
        <w:adjustRightInd w:val="0"/>
        <w:rPr>
          <w:ins w:id="37" w:author="Claire-Helene Demarty" w:date="2025-10-13T10:22:00Z" w16du:dateUtc="2025-10-13T08:22:00Z"/>
          <w:del w:id="38" w:author="Ahmed Hamza" w:date="2025-10-22T23:04:00Z" w16du:dateUtc="2025-10-23T06:04:00Z"/>
          <w:rFonts w:ascii="Times New Roman" w:eastAsia="MS Mincho" w:hAnsi="Times New Roman"/>
        </w:rPr>
      </w:pPr>
      <w:ins w:id="39" w:author="Claire-Helene Demarty" w:date="2025-10-13T10:22:00Z" w16du:dateUtc="2025-10-13T08:22:00Z">
        <w:r w:rsidRPr="00EF4C76">
          <w:rPr>
            <w:rFonts w:ascii="Times New Roman" w:eastAsia="MS Mincho" w:hAnsi="Times New Roman"/>
          </w:rPr>
          <w:t>The bitstream is packaged into</w:t>
        </w:r>
        <w:r w:rsidRPr="00EF4C76">
          <w:rPr>
            <w:rFonts w:ascii="Times New Roman" w:eastAsiaTheme="minorEastAsia" w:hAnsi="Times New Roman"/>
          </w:rPr>
          <w:t xml:space="preserve"> a file (F) or a sequence of an initialization segment and media segments for streaming (F</w:t>
        </w:r>
        <w:r>
          <w:rPr>
            <w:rFonts w:ascii="Times New Roman" w:eastAsiaTheme="minorEastAsia" w:hAnsi="Times New Roman"/>
          </w:rPr>
          <w:t>s</w:t>
        </w:r>
        <w:r w:rsidRPr="00EF4C76">
          <w:rPr>
            <w:rFonts w:ascii="Times New Roman" w:eastAsiaTheme="minorEastAsia" w:hAnsi="Times New Roman"/>
          </w:rPr>
          <w:t xml:space="preserve">), according to a particular media container file format. In this document, the media container file format is the ISO Base Media File Format specified in ISO/IEC 14496-12. The file </w:t>
        </w:r>
        <w:proofErr w:type="spellStart"/>
        <w:r w:rsidRPr="00EF4C76">
          <w:rPr>
            <w:rFonts w:ascii="Times New Roman" w:eastAsiaTheme="minorEastAsia" w:hAnsi="Times New Roman"/>
          </w:rPr>
          <w:t>encapsulator</w:t>
        </w:r>
        <w:proofErr w:type="spellEnd"/>
        <w:r w:rsidRPr="00EF4C76">
          <w:rPr>
            <w:rFonts w:ascii="Times New Roman" w:eastAsiaTheme="minorEastAsia" w:hAnsi="Times New Roman"/>
          </w:rPr>
          <w:t xml:space="preserve"> may also include metadata into the file or the segments. Both are delivered using a delivery mechanism to the receiver, for decoding and presentation.</w:t>
        </w:r>
        <w:r w:rsidRPr="00EF4C76">
          <w:rPr>
            <w:rFonts w:ascii="Times New Roman" w:eastAsia="MS Mincho" w:hAnsi="Times New Roman"/>
          </w:rPr>
          <w:t xml:space="preserve"> </w:t>
        </w:r>
      </w:ins>
    </w:p>
    <w:p w14:paraId="44E85557" w14:textId="77777777" w:rsidR="005967C9" w:rsidRDefault="005967C9" w:rsidP="005967C9">
      <w:pPr>
        <w:pStyle w:val="BodyText"/>
        <w:adjustRightInd w:val="0"/>
        <w:rPr>
          <w:ins w:id="40" w:author="Claire-Helene Demarty" w:date="2025-10-13T10:22:00Z" w16du:dateUtc="2025-10-13T08:22:00Z"/>
          <w:rFonts w:ascii="Times New Roman" w:eastAsiaTheme="minorEastAsia" w:hAnsi="Times New Roman"/>
        </w:rPr>
      </w:pPr>
    </w:p>
    <w:p w14:paraId="201ECE90" w14:textId="77777777" w:rsidR="005967C9" w:rsidRPr="00EF4C76" w:rsidRDefault="005967C9" w:rsidP="005967C9">
      <w:pPr>
        <w:pStyle w:val="BodyText"/>
        <w:adjustRightInd w:val="0"/>
        <w:rPr>
          <w:ins w:id="41" w:author="Claire-Helene Demarty" w:date="2025-10-13T10:22:00Z" w16du:dateUtc="2025-10-13T08:22:00Z"/>
          <w:del w:id="42" w:author="Ahmed Hamza" w:date="2025-10-22T23:04:00Z" w16du:dateUtc="2025-10-23T06:04:00Z"/>
          <w:rFonts w:ascii="Times New Roman" w:eastAsia="MS Mincho" w:hAnsi="Times New Roman"/>
        </w:rPr>
      </w:pPr>
      <w:ins w:id="43" w:author="Claire-Helene Demarty" w:date="2025-10-13T10:22:00Z" w16du:dateUtc="2025-10-13T08:22:00Z">
        <w:r w:rsidRPr="00EF4C76">
          <w:rPr>
            <w:rFonts w:ascii="Times New Roman" w:eastAsiaTheme="minorEastAsia" w:hAnsi="Times New Roman"/>
          </w:rPr>
          <w:t xml:space="preserve">A file </w:t>
        </w:r>
        <w:proofErr w:type="spellStart"/>
        <w:r w:rsidRPr="00EF4C76">
          <w:rPr>
            <w:rFonts w:ascii="Times New Roman" w:eastAsiaTheme="minorEastAsia" w:hAnsi="Times New Roman"/>
          </w:rPr>
          <w:t>decapsulator</w:t>
        </w:r>
        <w:proofErr w:type="spellEnd"/>
        <w:r w:rsidRPr="00EF4C76">
          <w:rPr>
            <w:rFonts w:ascii="Times New Roman" w:eastAsiaTheme="minorEastAsia" w:hAnsi="Times New Roman"/>
          </w:rPr>
          <w:t xml:space="preserve"> processes the received file (F’) or the received segments (Fs’) and extracts the green metadata sample description boxes and coded bitstreams and parses the metadata. The file (F) or segments (Fs) that the file </w:t>
        </w:r>
        <w:proofErr w:type="spellStart"/>
        <w:r w:rsidRPr="00EF4C76">
          <w:rPr>
            <w:rFonts w:ascii="Times New Roman" w:eastAsiaTheme="minorEastAsia" w:hAnsi="Times New Roman"/>
          </w:rPr>
          <w:t>encapsulator</w:t>
        </w:r>
        <w:proofErr w:type="spellEnd"/>
        <w:r w:rsidRPr="00EF4C76">
          <w:rPr>
            <w:rFonts w:ascii="Times New Roman" w:eastAsiaTheme="minorEastAsia" w:hAnsi="Times New Roman"/>
          </w:rPr>
          <w:t xml:space="preserve"> outputs are identical to the file (F’) or segments (Fs’) that the file </w:t>
        </w:r>
        <w:proofErr w:type="spellStart"/>
        <w:r w:rsidRPr="00EF4C76">
          <w:rPr>
            <w:rFonts w:ascii="Times New Roman" w:eastAsiaTheme="minorEastAsia" w:hAnsi="Times New Roman"/>
          </w:rPr>
          <w:t>decapsulator</w:t>
        </w:r>
        <w:proofErr w:type="spellEnd"/>
        <w:r w:rsidRPr="00EF4C76">
          <w:rPr>
            <w:rFonts w:ascii="Times New Roman" w:eastAsiaTheme="minorEastAsia" w:hAnsi="Times New Roman"/>
          </w:rPr>
          <w:t xml:space="preserve"> takes as input. </w:t>
        </w:r>
        <w:r w:rsidRPr="00EF4C76">
          <w:rPr>
            <w:rFonts w:ascii="Times New Roman" w:eastAsia="MS Mincho" w:hAnsi="Times New Roman"/>
          </w:rPr>
          <w:t xml:space="preserve">At the receiver, the metadata extractor sends the </w:t>
        </w:r>
        <w:r>
          <w:rPr>
            <w:rFonts w:ascii="Times New Roman" w:eastAsia="MS Mincho" w:hAnsi="Times New Roman"/>
          </w:rPr>
          <w:t xml:space="preserve">extracted </w:t>
        </w:r>
        <w:r w:rsidRPr="00EF4C76">
          <w:rPr>
            <w:rFonts w:ascii="Times New Roman" w:eastAsia="MS Mincho" w:hAnsi="Times New Roman"/>
          </w:rPr>
          <w:t>green metadata to a power optimization module for efficient power control. For instance, the power optimization module interprets the green metadata and then applies appropriate operations to reduce the video decoder’s power consumption when decoding the video and to reduce the presentation subsystem’s power consumption when rendering the video.</w:t>
        </w:r>
      </w:ins>
    </w:p>
    <w:p w14:paraId="58E729A0" w14:textId="77777777" w:rsidR="005967C9" w:rsidRDefault="005967C9" w:rsidP="005967C9">
      <w:pPr>
        <w:pStyle w:val="BodyText"/>
        <w:adjustRightInd w:val="0"/>
        <w:rPr>
          <w:ins w:id="44" w:author="Claire-Helene Demarty" w:date="2025-10-13T10:22:00Z" w16du:dateUtc="2025-10-13T08:22:00Z"/>
          <w:rFonts w:ascii="Times New Roman" w:eastAsiaTheme="minorEastAsia" w:hAnsi="Times New Roman"/>
        </w:rPr>
      </w:pPr>
    </w:p>
    <w:p w14:paraId="7F746D32" w14:textId="06656156" w:rsidR="005967C9" w:rsidRDefault="009F3946" w:rsidP="005967C9">
      <w:pPr>
        <w:pStyle w:val="BodyText"/>
        <w:adjustRightInd w:val="0"/>
        <w:rPr>
          <w:ins w:id="45" w:author="Claire-Helene Demarty" w:date="2025-10-13T10:22:00Z" w16du:dateUtc="2025-10-13T08:22:00Z"/>
          <w:del w:id="46" w:author="Ahmed Hamza" w:date="2025-10-22T23:04:00Z" w16du:dateUtc="2025-10-23T06:04:00Z"/>
          <w:rFonts w:ascii="Times New Roman" w:eastAsiaTheme="minorEastAsia" w:hAnsi="Times New Roman"/>
        </w:rPr>
      </w:pPr>
      <w:ins w:id="47" w:author="Ahmed Hamza" w:date="2025-10-22T23:04:00Z" w16du:dateUtc="2025-10-23T06:04:00Z">
        <w:del w:id="48" w:author="Claire-Helene Demarty" w:date="2025-10-23T11:58:00Z" w16du:dateUtc="2025-10-23T09:58:00Z">
          <w:r w:rsidDel="003946FF">
            <w:rPr>
              <w:rFonts w:ascii="Times New Roman" w:eastAsiaTheme="minorEastAsia" w:hAnsi="Times New Roman"/>
            </w:rPr>
            <w:delText xml:space="preserve"> </w:delText>
          </w:r>
        </w:del>
      </w:ins>
    </w:p>
    <w:p w14:paraId="308E2095" w14:textId="77777777" w:rsidR="005967C9" w:rsidRPr="00EF4C76" w:rsidRDefault="005967C9" w:rsidP="005967C9">
      <w:pPr>
        <w:pStyle w:val="BodyText"/>
        <w:adjustRightInd w:val="0"/>
        <w:rPr>
          <w:ins w:id="49" w:author="Claire-Helene Demarty" w:date="2025-10-13T10:22:00Z" w16du:dateUtc="2025-10-13T08:22:00Z"/>
          <w:rFonts w:ascii="Times New Roman" w:eastAsiaTheme="minorEastAsia" w:hAnsi="Times New Roman"/>
        </w:rPr>
      </w:pPr>
      <w:ins w:id="50" w:author="Claire-Helene Demarty" w:date="2025-10-13T10:22:00Z" w16du:dateUtc="2025-10-13T08:22:00Z">
        <w:r w:rsidRPr="00EF4C76">
          <w:rPr>
            <w:rFonts w:ascii="Times New Roman" w:eastAsiaTheme="minorEastAsia" w:hAnsi="Times New Roman"/>
          </w:rPr>
          <w:t>The following interfaces are normatively specified in this document:</w:t>
        </w:r>
      </w:ins>
    </w:p>
    <w:p w14:paraId="5784D310" w14:textId="77777777" w:rsidR="005967C9" w:rsidRPr="00EF4C76" w:rsidRDefault="005967C9" w:rsidP="005967C9">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ins w:id="51" w:author="Claire-Helene Demarty" w:date="2025-10-13T10:22:00Z" w16du:dateUtc="2025-10-13T08:22:00Z"/>
          <w:rFonts w:ascii="Times New Roman" w:eastAsiaTheme="minorEastAsia" w:hAnsi="Times New Roman"/>
          <w:sz w:val="24"/>
          <w:szCs w:val="24"/>
        </w:rPr>
      </w:pPr>
      <w:ins w:id="52" w:author="Claire-Helene Demarty" w:date="2025-10-13T10:22:00Z" w16du:dateUtc="2025-10-13T08:22:00Z">
        <w:r w:rsidRPr="00EF4C76">
          <w:rPr>
            <w:rFonts w:ascii="Times New Roman" w:eastAsiaTheme="minorEastAsia" w:hAnsi="Times New Roman"/>
            <w:sz w:val="24"/>
            <w:szCs w:val="24"/>
          </w:rPr>
          <w:t>—</w:t>
        </w:r>
        <w:r w:rsidRPr="00EF4C76">
          <w:rPr>
            <w:rFonts w:ascii="Times New Roman" w:eastAsiaTheme="minorEastAsia" w:hAnsi="Times New Roman"/>
            <w:sz w:val="24"/>
            <w:szCs w:val="24"/>
          </w:rPr>
          <w:tab/>
          <w:t xml:space="preserve">F/F’: media file including the specification of the track formats, which may contain constraints on the elementary streams contained within the samples of the tracks; see </w:t>
        </w:r>
        <w:r w:rsidRPr="001D623D">
          <w:rPr>
            <w:rStyle w:val="citesec"/>
            <w:rFonts w:ascii="Times New Roman" w:hAnsi="Times New Roman"/>
            <w:sz w:val="24"/>
            <w:szCs w:val="24"/>
          </w:rPr>
          <w:t>Clause 5</w:t>
        </w:r>
        <w:r w:rsidRPr="00EF4C76">
          <w:rPr>
            <w:rFonts w:ascii="Times New Roman" w:eastAsiaTheme="minorEastAsia" w:hAnsi="Times New Roman"/>
            <w:sz w:val="24"/>
            <w:szCs w:val="24"/>
          </w:rPr>
          <w:t xml:space="preserve"> for timed metadata.</w:t>
        </w:r>
      </w:ins>
    </w:p>
    <w:p w14:paraId="1DA1EBF9" w14:textId="77777777" w:rsidR="005967C9" w:rsidRPr="00EF4C76" w:rsidRDefault="005967C9" w:rsidP="005967C9">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ins w:id="53" w:author="Claire-Helene Demarty" w:date="2025-10-13T10:22:00Z" w16du:dateUtc="2025-10-13T08:22:00Z"/>
          <w:rFonts w:ascii="Times New Roman" w:eastAsiaTheme="minorEastAsia" w:hAnsi="Times New Roman"/>
          <w:sz w:val="24"/>
          <w:szCs w:val="24"/>
        </w:rPr>
      </w:pPr>
      <w:ins w:id="54" w:author="Claire-Helene Demarty" w:date="2025-10-13T10:22:00Z" w16du:dateUtc="2025-10-13T08:22:00Z">
        <w:r w:rsidRPr="00EF4C76">
          <w:rPr>
            <w:rFonts w:ascii="Times New Roman" w:eastAsiaTheme="minorEastAsia" w:hAnsi="Times New Roman"/>
            <w:sz w:val="24"/>
            <w:szCs w:val="24"/>
          </w:rPr>
          <w:t>—</w:t>
        </w:r>
        <w:r w:rsidRPr="00EF4C76">
          <w:rPr>
            <w:rFonts w:ascii="Times New Roman" w:eastAsiaTheme="minorEastAsia" w:hAnsi="Times New Roman"/>
            <w:sz w:val="24"/>
            <w:szCs w:val="24"/>
          </w:rPr>
          <w:tab/>
        </w:r>
        <w:r w:rsidRPr="00EF4C76">
          <w:rPr>
            <w:rStyle w:val="citesec"/>
            <w:rFonts w:ascii="Times New Roman" w:hAnsi="Times New Roman"/>
            <w:sz w:val="24"/>
            <w:szCs w:val="24"/>
          </w:rPr>
          <w:t>Clause 6</w:t>
        </w:r>
        <w:r w:rsidRPr="00EF4C76">
          <w:rPr>
            <w:rFonts w:ascii="Times New Roman" w:eastAsiaTheme="minorEastAsia" w:hAnsi="Times New Roman"/>
            <w:sz w:val="24"/>
            <w:szCs w:val="24"/>
          </w:rPr>
          <w:t xml:space="preserve"> specifies the delivery related interfaces for DASH delivery.</w:t>
        </w:r>
      </w:ins>
    </w:p>
    <w:p w14:paraId="1B5F8C20" w14:textId="03BBBAE6" w:rsidR="00986BC0" w:rsidRDefault="00986BC0" w:rsidP="00986BC0">
      <w:pPr>
        <w:pStyle w:val="Heading2"/>
      </w:pPr>
      <w:bookmarkStart w:id="55" w:name="_Toc202426673"/>
      <w:r>
        <w:t xml:space="preserve">Referenceable </w:t>
      </w:r>
      <w:r w:rsidR="00110F75">
        <w:t>c</w:t>
      </w:r>
      <w:r>
        <w:t xml:space="preserve">ode </w:t>
      </w:r>
      <w:r w:rsidR="00110F75">
        <w:t>p</w:t>
      </w:r>
      <w:r>
        <w:t>oints</w:t>
      </w:r>
      <w:bookmarkEnd w:id="55"/>
    </w:p>
    <w:p w14:paraId="3B8F5F26" w14:textId="77777777" w:rsidR="00986BC0" w:rsidRDefault="00986BC0" w:rsidP="00986BC0">
      <w:pPr>
        <w:pStyle w:val="Heading3"/>
      </w:pPr>
      <w:bookmarkStart w:id="56" w:name="_Toc202426674"/>
      <w:r>
        <w:t>Uniform resource names</w:t>
      </w:r>
      <w:bookmarkEnd w:id="56"/>
    </w:p>
    <w:p w14:paraId="0641FF23" w14:textId="77777777" w:rsidR="00986BC0" w:rsidRDefault="00986BC0" w:rsidP="00986BC0">
      <w:pPr>
        <w:pStyle w:val="BodyText"/>
      </w:pPr>
      <w:r>
        <w:t xml:space="preserve">The URNs specified in this document are listed in </w:t>
      </w:r>
      <w:r>
        <w:fldChar w:fldCharType="begin"/>
      </w:r>
      <w:r>
        <w:instrText xml:space="preserve"> REF _Ref201610305 \h </w:instrText>
      </w:r>
      <w:r>
        <w:fldChar w:fldCharType="separate"/>
      </w:r>
      <w:r w:rsidRPr="005A443F">
        <w:rPr>
          <w:lang w:val="en-US"/>
        </w:rPr>
        <w:t>Table 1</w:t>
      </w:r>
      <w:r>
        <w:fldChar w:fldCharType="end"/>
      </w:r>
      <w:r>
        <w:t>.</w:t>
      </w:r>
    </w:p>
    <w:p w14:paraId="2CE59C63" w14:textId="6300EA87" w:rsidR="00986BC0" w:rsidRPr="005A443F" w:rsidRDefault="00986BC0" w:rsidP="00986BC0">
      <w:pPr>
        <w:pStyle w:val="Tabletitle"/>
        <w:numPr>
          <w:ilvl w:val="0"/>
          <w:numId w:val="0"/>
        </w:numPr>
        <w:rPr>
          <w:lang w:val="en-US"/>
        </w:rPr>
      </w:pPr>
      <w:bookmarkStart w:id="57" w:name="_Ref201610305"/>
      <w:r w:rsidRPr="005A443F">
        <w:rPr>
          <w:lang w:val="en-US"/>
        </w:rPr>
        <w:t xml:space="preserve">Table </w:t>
      </w:r>
      <w:r w:rsidRPr="005A443F">
        <w:rPr>
          <w:lang w:val="en-US"/>
        </w:rPr>
        <w:fldChar w:fldCharType="begin"/>
      </w:r>
      <w:r w:rsidRPr="005A443F">
        <w:rPr>
          <w:lang w:val="en-US"/>
        </w:rPr>
        <w:instrText xml:space="preserve"> SEQ Table \* ARABIC </w:instrText>
      </w:r>
      <w:r w:rsidRPr="005A443F">
        <w:rPr>
          <w:lang w:val="en-US"/>
        </w:rPr>
        <w:fldChar w:fldCharType="separate"/>
      </w:r>
      <w:r w:rsidR="009A797D">
        <w:rPr>
          <w:noProof/>
          <w:lang w:val="en-US"/>
        </w:rPr>
        <w:t>1</w:t>
      </w:r>
      <w:r w:rsidRPr="005A443F">
        <w:rPr>
          <w:lang w:val="en-US"/>
        </w:rPr>
        <w:fldChar w:fldCharType="end"/>
      </w:r>
      <w:bookmarkEnd w:id="57"/>
      <w:r w:rsidRPr="005A443F">
        <w:rPr>
          <w:lang w:val="en-US"/>
        </w:rPr>
        <w:t xml:space="preserve"> -</w:t>
      </w:r>
      <w:r>
        <w:rPr>
          <w:lang w:val="en-US"/>
        </w:rPr>
        <w:t xml:space="preserve"> </w:t>
      </w:r>
      <w:bookmarkStart w:id="58" w:name="_Ref201610185"/>
      <w:r w:rsidRPr="00C80C1D">
        <w:rPr>
          <w:lang w:val="en-US"/>
        </w:rPr>
        <w:t>URNs specified in this document.</w:t>
      </w:r>
      <w:bookmarkEnd w:id="58"/>
    </w:p>
    <w:tbl>
      <w:tblPr>
        <w:tblStyle w:val="TableGrid"/>
        <w:tblW w:w="0" w:type="auto"/>
        <w:tblLook w:val="04A0" w:firstRow="1" w:lastRow="0" w:firstColumn="1" w:lastColumn="0" w:noHBand="0" w:noVBand="1"/>
      </w:tblPr>
      <w:tblGrid>
        <w:gridCol w:w="4417"/>
        <w:gridCol w:w="988"/>
        <w:gridCol w:w="4180"/>
      </w:tblGrid>
      <w:tr w:rsidR="00986BC0" w14:paraId="79BD75FE" w14:textId="77777777" w:rsidTr="001A06E8">
        <w:tc>
          <w:tcPr>
            <w:tcW w:w="4177" w:type="dxa"/>
          </w:tcPr>
          <w:p w14:paraId="7FAD3E0E" w14:textId="77777777" w:rsidR="00986BC0" w:rsidRPr="005A443F" w:rsidRDefault="00986BC0" w:rsidP="001A06E8">
            <w:pPr>
              <w:pStyle w:val="NormalWeb"/>
              <w:shd w:val="clear" w:color="auto" w:fill="FFFFFF"/>
              <w:spacing w:after="40" w:afterAutospacing="0"/>
              <w:rPr>
                <w:rFonts w:ascii="Cambria" w:eastAsia="MS Mincho" w:hAnsi="Cambria"/>
                <w:b/>
                <w:bCs/>
                <w:sz w:val="22"/>
                <w:szCs w:val="22"/>
              </w:rPr>
            </w:pPr>
            <w:r w:rsidRPr="005A443F">
              <w:rPr>
                <w:rFonts w:ascii="Cambria" w:hAnsi="Cambria"/>
                <w:b/>
                <w:bCs/>
                <w:sz w:val="22"/>
                <w:szCs w:val="22"/>
              </w:rPr>
              <w:t xml:space="preserve">URN </w:t>
            </w:r>
          </w:p>
        </w:tc>
        <w:tc>
          <w:tcPr>
            <w:tcW w:w="988" w:type="dxa"/>
          </w:tcPr>
          <w:p w14:paraId="343292DA" w14:textId="77777777" w:rsidR="00986BC0" w:rsidRPr="005A443F" w:rsidRDefault="00986BC0" w:rsidP="001A06E8">
            <w:pPr>
              <w:pStyle w:val="NormalWeb"/>
              <w:spacing w:after="40" w:afterAutospacing="0"/>
              <w:rPr>
                <w:rFonts w:ascii="Cambria" w:eastAsia="MS Mincho" w:hAnsi="Cambria"/>
                <w:b/>
                <w:bCs/>
                <w:sz w:val="22"/>
                <w:szCs w:val="22"/>
              </w:rPr>
            </w:pPr>
            <w:r w:rsidRPr="005A443F">
              <w:rPr>
                <w:rFonts w:ascii="Cambria" w:eastAsia="MS Mincho" w:hAnsi="Cambria"/>
                <w:b/>
                <w:bCs/>
                <w:sz w:val="22"/>
                <w:szCs w:val="22"/>
              </w:rPr>
              <w:t>Clause</w:t>
            </w:r>
          </w:p>
        </w:tc>
        <w:tc>
          <w:tcPr>
            <w:tcW w:w="4180" w:type="dxa"/>
          </w:tcPr>
          <w:p w14:paraId="1338811A" w14:textId="77777777" w:rsidR="00986BC0" w:rsidRPr="005A443F" w:rsidRDefault="00986BC0" w:rsidP="001A06E8">
            <w:pPr>
              <w:pStyle w:val="NormalWeb"/>
              <w:spacing w:after="40" w:afterAutospacing="0"/>
              <w:rPr>
                <w:rFonts w:ascii="Cambria" w:eastAsia="MS Mincho" w:hAnsi="Cambria"/>
                <w:b/>
                <w:bCs/>
                <w:sz w:val="22"/>
                <w:szCs w:val="22"/>
              </w:rPr>
            </w:pPr>
            <w:r w:rsidRPr="005A443F">
              <w:rPr>
                <w:rFonts w:ascii="Cambria" w:eastAsia="MS Mincho" w:hAnsi="Cambria"/>
                <w:b/>
                <w:bCs/>
                <w:sz w:val="22"/>
                <w:szCs w:val="22"/>
              </w:rPr>
              <w:t>Informative description</w:t>
            </w:r>
          </w:p>
        </w:tc>
      </w:tr>
      <w:tr w:rsidR="00986BC0" w14:paraId="06DDA981" w14:textId="77777777" w:rsidTr="001A06E8">
        <w:tc>
          <w:tcPr>
            <w:tcW w:w="4177" w:type="dxa"/>
          </w:tcPr>
          <w:p w14:paraId="74649046" w14:textId="67E67B40" w:rsidR="00986BC0" w:rsidRPr="00525B9E" w:rsidRDefault="00986BC0" w:rsidP="001A06E8">
            <w:pPr>
              <w:pStyle w:val="NormalWeb"/>
              <w:spacing w:after="40" w:afterAutospacing="0"/>
              <w:rPr>
                <w:rFonts w:ascii="Courier" w:eastAsia="MS Mincho" w:hAnsi="Courier"/>
                <w:sz w:val="20"/>
                <w:szCs w:val="20"/>
              </w:rPr>
            </w:pPr>
            <w:r w:rsidRPr="00525B9E">
              <w:rPr>
                <w:rFonts w:ascii="Courier" w:eastAsia="MS Mincho" w:hAnsi="Courier"/>
                <w:sz w:val="20"/>
                <w:szCs w:val="20"/>
              </w:rPr>
              <w:t>urn:</w:t>
            </w:r>
            <w:proofErr w:type="gramStart"/>
            <w:r w:rsidRPr="00525B9E">
              <w:rPr>
                <w:rFonts w:ascii="Courier" w:eastAsia="MS Mincho" w:hAnsi="Courier"/>
                <w:sz w:val="20"/>
                <w:szCs w:val="20"/>
              </w:rPr>
              <w:t>mpeg:mpegI</w:t>
            </w:r>
            <w:proofErr w:type="gramEnd"/>
            <w:r w:rsidRPr="00525B9E">
              <w:rPr>
                <w:rFonts w:ascii="Courier" w:eastAsia="MS Mincho" w:hAnsi="Courier"/>
                <w:sz w:val="20"/>
                <w:szCs w:val="20"/>
              </w:rPr>
              <w:t>:</w:t>
            </w:r>
            <w:r>
              <w:rPr>
                <w:rFonts w:ascii="Courier" w:eastAsia="MS Mincho" w:hAnsi="Courier"/>
                <w:sz w:val="20"/>
                <w:szCs w:val="20"/>
              </w:rPr>
              <w:t>green</w:t>
            </w:r>
            <w:r w:rsidRPr="00525B9E">
              <w:rPr>
                <w:rFonts w:ascii="Courier" w:eastAsia="MS Mincho" w:hAnsi="Courier"/>
                <w:sz w:val="20"/>
                <w:szCs w:val="20"/>
              </w:rPr>
              <w:t>:</w:t>
            </w:r>
            <w:r w:rsidR="00012109" w:rsidRPr="004F50A5">
              <w:rPr>
                <w:rFonts w:ascii="Courier" w:eastAsia="MS Mincho" w:hAnsi="Courier"/>
                <w:sz w:val="20"/>
                <w:szCs w:val="20"/>
              </w:rPr>
              <w:t>202</w:t>
            </w:r>
            <w:r w:rsidR="00012109">
              <w:rPr>
                <w:rFonts w:ascii="Courier" w:eastAsia="MS Mincho" w:hAnsi="Courier"/>
                <w:sz w:val="20"/>
                <w:szCs w:val="20"/>
              </w:rPr>
              <w:t>5</w:t>
            </w:r>
          </w:p>
        </w:tc>
        <w:tc>
          <w:tcPr>
            <w:tcW w:w="988" w:type="dxa"/>
          </w:tcPr>
          <w:p w14:paraId="50FFC923" w14:textId="77777777" w:rsidR="00986BC0" w:rsidRPr="00C86CB0" w:rsidRDefault="00986BC0" w:rsidP="001A06E8">
            <w:pPr>
              <w:pStyle w:val="BodyText"/>
              <w:rPr>
                <w:rFonts w:cstheme="minorHAnsi"/>
                <w:sz w:val="20"/>
                <w:szCs w:val="20"/>
              </w:rPr>
            </w:pPr>
            <w:r w:rsidRPr="00C86CB0">
              <w:rPr>
                <w:rFonts w:cstheme="minorHAnsi"/>
                <w:sz w:val="20"/>
                <w:szCs w:val="20"/>
              </w:rPr>
              <w:t>6.4.1.1</w:t>
            </w:r>
          </w:p>
        </w:tc>
        <w:tc>
          <w:tcPr>
            <w:tcW w:w="4180" w:type="dxa"/>
          </w:tcPr>
          <w:p w14:paraId="7FD4195B" w14:textId="77777777" w:rsidR="00986BC0" w:rsidRPr="00C86CB0" w:rsidRDefault="00986BC0" w:rsidP="001A06E8">
            <w:pPr>
              <w:pStyle w:val="BodyText"/>
              <w:rPr>
                <w:rFonts w:cstheme="minorHAnsi"/>
                <w:sz w:val="20"/>
                <w:szCs w:val="20"/>
              </w:rPr>
            </w:pPr>
            <w:r w:rsidRPr="00C86CB0">
              <w:rPr>
                <w:rFonts w:cstheme="minorHAnsi"/>
                <w:sz w:val="20"/>
                <w:szCs w:val="20"/>
              </w:rPr>
              <w:t xml:space="preserve">Namespace for the XML elements and attributes specified in this document </w:t>
            </w:r>
          </w:p>
        </w:tc>
      </w:tr>
      <w:tr w:rsidR="00986BC0" w14:paraId="4F2DA293" w14:textId="77777777" w:rsidTr="001A06E8">
        <w:tc>
          <w:tcPr>
            <w:tcW w:w="4177" w:type="dxa"/>
          </w:tcPr>
          <w:p w14:paraId="00BC6DA5" w14:textId="10132543" w:rsidR="00986BC0" w:rsidRPr="00525B9E" w:rsidRDefault="00986BC0" w:rsidP="001A06E8">
            <w:pPr>
              <w:pStyle w:val="NormalWeb"/>
              <w:spacing w:after="40" w:afterAutospacing="0"/>
              <w:rPr>
                <w:rFonts w:ascii="Courier" w:eastAsia="MS Mincho" w:hAnsi="Courier"/>
                <w:sz w:val="20"/>
                <w:szCs w:val="20"/>
              </w:rPr>
            </w:pPr>
            <w:r w:rsidRPr="004F50A5">
              <w:rPr>
                <w:rFonts w:ascii="Courier" w:eastAsia="MS Mincho" w:hAnsi="Courier"/>
                <w:sz w:val="20"/>
                <w:szCs w:val="20"/>
              </w:rPr>
              <w:t>urn:</w:t>
            </w:r>
            <w:proofErr w:type="gramStart"/>
            <w:r w:rsidRPr="004F50A5">
              <w:rPr>
                <w:rFonts w:ascii="Courier" w:eastAsia="MS Mincho" w:hAnsi="Courier"/>
                <w:sz w:val="20"/>
                <w:szCs w:val="20"/>
              </w:rPr>
              <w:t>mpeg:mpegI</w:t>
            </w:r>
            <w:proofErr w:type="gramEnd"/>
            <w:r w:rsidRPr="004F50A5">
              <w:rPr>
                <w:rFonts w:ascii="Courier" w:eastAsia="MS Mincho" w:hAnsi="Courier"/>
                <w:sz w:val="20"/>
                <w:szCs w:val="20"/>
              </w:rPr>
              <w:t>:green:</w:t>
            </w:r>
            <w:proofErr w:type="gramStart"/>
            <w:r w:rsidR="00012109" w:rsidRPr="004F50A5">
              <w:rPr>
                <w:rFonts w:ascii="Courier" w:eastAsia="MS Mincho" w:hAnsi="Courier"/>
                <w:sz w:val="20"/>
                <w:szCs w:val="20"/>
              </w:rPr>
              <w:t>202</w:t>
            </w:r>
            <w:r w:rsidR="00012109">
              <w:rPr>
                <w:rFonts w:ascii="Courier" w:eastAsia="MS Mincho" w:hAnsi="Courier"/>
                <w:sz w:val="20"/>
                <w:szCs w:val="20"/>
              </w:rPr>
              <w:t>5</w:t>
            </w:r>
            <w:r w:rsidRPr="004F50A5">
              <w:rPr>
                <w:rFonts w:ascii="Courier" w:eastAsia="MS Mincho" w:hAnsi="Courier"/>
                <w:sz w:val="20"/>
                <w:szCs w:val="20"/>
              </w:rPr>
              <w:t>:ami</w:t>
            </w:r>
            <w:proofErr w:type="gramEnd"/>
          </w:p>
        </w:tc>
        <w:tc>
          <w:tcPr>
            <w:tcW w:w="988" w:type="dxa"/>
          </w:tcPr>
          <w:p w14:paraId="57C6F3C2" w14:textId="77777777" w:rsidR="00986BC0" w:rsidRPr="00C86CB0" w:rsidRDefault="00986BC0" w:rsidP="001A06E8">
            <w:pPr>
              <w:pStyle w:val="BodyText"/>
              <w:rPr>
                <w:rFonts w:cstheme="minorHAnsi"/>
                <w:sz w:val="20"/>
                <w:szCs w:val="20"/>
              </w:rPr>
            </w:pPr>
            <w:r w:rsidRPr="00C86CB0">
              <w:rPr>
                <w:rFonts w:cstheme="minorHAnsi"/>
                <w:sz w:val="20"/>
                <w:szCs w:val="20"/>
              </w:rPr>
              <w:t>6.4.1.1</w:t>
            </w:r>
          </w:p>
        </w:tc>
        <w:tc>
          <w:tcPr>
            <w:tcW w:w="4180" w:type="dxa"/>
          </w:tcPr>
          <w:p w14:paraId="068248C0" w14:textId="77777777" w:rsidR="00986BC0" w:rsidRPr="00C86CB0" w:rsidRDefault="00986BC0" w:rsidP="001A06E8">
            <w:pPr>
              <w:pStyle w:val="BodyText"/>
              <w:rPr>
                <w:rFonts w:cstheme="minorHAnsi"/>
                <w:sz w:val="20"/>
                <w:szCs w:val="20"/>
              </w:rPr>
            </w:pPr>
            <w:r w:rsidRPr="00C86CB0">
              <w:rPr>
                <w:rFonts w:cstheme="minorHAnsi"/>
                <w:sz w:val="20"/>
                <w:szCs w:val="20"/>
              </w:rPr>
              <w:t>Scheme identifier for the display attenuation map DASH MPD descriptor</w:t>
            </w:r>
          </w:p>
        </w:tc>
      </w:tr>
      <w:tr w:rsidR="00986BC0" w14:paraId="4C0269B1" w14:textId="77777777" w:rsidTr="001A06E8">
        <w:tc>
          <w:tcPr>
            <w:tcW w:w="4177" w:type="dxa"/>
          </w:tcPr>
          <w:p w14:paraId="24C2BD6B" w14:textId="242F6496" w:rsidR="00986BC0" w:rsidRPr="00CD4A83" w:rsidRDefault="00986BC0" w:rsidP="001A06E8">
            <w:pPr>
              <w:pStyle w:val="NormalWeb"/>
              <w:spacing w:after="40" w:afterAutospacing="0"/>
              <w:rPr>
                <w:rFonts w:ascii="Courier" w:eastAsia="MS Mincho" w:hAnsi="Courier"/>
                <w:sz w:val="20"/>
                <w:szCs w:val="20"/>
              </w:rPr>
            </w:pPr>
            <w:r>
              <w:rPr>
                <w:rFonts w:ascii="Courier" w:eastAsia="MS Mincho" w:hAnsi="Courier"/>
                <w:sz w:val="20"/>
                <w:szCs w:val="20"/>
              </w:rPr>
              <w:t>urn:</w:t>
            </w:r>
            <w:proofErr w:type="gramStart"/>
            <w:r w:rsidRPr="004F50A5">
              <w:rPr>
                <w:rFonts w:ascii="Courier" w:eastAsia="MS Mincho" w:hAnsi="Courier"/>
                <w:sz w:val="20"/>
                <w:szCs w:val="20"/>
              </w:rPr>
              <w:t>mpeg:mpegI</w:t>
            </w:r>
            <w:proofErr w:type="gramEnd"/>
            <w:r w:rsidRPr="004F50A5">
              <w:rPr>
                <w:rFonts w:ascii="Courier" w:eastAsia="MS Mincho" w:hAnsi="Courier"/>
                <w:sz w:val="20"/>
                <w:szCs w:val="20"/>
              </w:rPr>
              <w:t>:green:</w:t>
            </w:r>
            <w:proofErr w:type="gramStart"/>
            <w:ins w:id="59" w:author="Claire-Helene Demarty" w:date="2025-10-13T10:22:00Z" w16du:dateUtc="2025-10-13T08:22:00Z">
              <w:r w:rsidR="008B18CF">
                <w:rPr>
                  <w:rFonts w:ascii="Courier" w:eastAsia="MS Mincho" w:hAnsi="Courier"/>
                  <w:sz w:val="20"/>
                  <w:szCs w:val="20"/>
                </w:rPr>
                <w:t>2025:</w:t>
              </w:r>
            </w:ins>
            <w:r w:rsidRPr="004F50A5">
              <w:rPr>
                <w:rFonts w:ascii="Courier" w:eastAsia="MS Mincho" w:hAnsi="Courier"/>
                <w:sz w:val="20"/>
                <w:szCs w:val="20"/>
              </w:rPr>
              <w:t>role</w:t>
            </w:r>
            <w:proofErr w:type="gramEnd"/>
            <w:del w:id="60" w:author="Claire-Helene Demarty" w:date="2025-10-13T10:23:00Z" w16du:dateUtc="2025-10-13T08:23:00Z">
              <w:r w:rsidRPr="004F50A5" w:rsidDel="008B18CF">
                <w:rPr>
                  <w:rFonts w:ascii="Courier" w:eastAsia="MS Mincho" w:hAnsi="Courier"/>
                  <w:sz w:val="20"/>
                  <w:szCs w:val="20"/>
                </w:rPr>
                <w:delText>:</w:delText>
              </w:r>
              <w:r w:rsidR="00012109" w:rsidRPr="004F50A5" w:rsidDel="008B18CF">
                <w:rPr>
                  <w:rFonts w:ascii="Courier" w:eastAsia="MS Mincho" w:hAnsi="Courier"/>
                  <w:sz w:val="20"/>
                  <w:szCs w:val="20"/>
                </w:rPr>
                <w:delText>202</w:delText>
              </w:r>
              <w:r w:rsidR="00012109" w:rsidDel="008B18CF">
                <w:rPr>
                  <w:rFonts w:ascii="Courier" w:eastAsia="MS Mincho" w:hAnsi="Courier"/>
                  <w:sz w:val="20"/>
                  <w:szCs w:val="20"/>
                </w:rPr>
                <w:delText>5</w:delText>
              </w:r>
            </w:del>
          </w:p>
        </w:tc>
        <w:tc>
          <w:tcPr>
            <w:tcW w:w="988" w:type="dxa"/>
          </w:tcPr>
          <w:p w14:paraId="5DE96771" w14:textId="7A38E8A0" w:rsidR="00986BC0" w:rsidRPr="00C86CB0" w:rsidRDefault="008B18CF" w:rsidP="001A06E8">
            <w:pPr>
              <w:pStyle w:val="BodyText"/>
              <w:rPr>
                <w:rFonts w:cstheme="minorHAnsi"/>
                <w:sz w:val="20"/>
                <w:szCs w:val="20"/>
              </w:rPr>
            </w:pPr>
            <w:ins w:id="61" w:author="Claire-Helene Demarty" w:date="2025-10-13T10:23:00Z" w16du:dateUtc="2025-10-13T08:23:00Z">
              <w:r>
                <w:rPr>
                  <w:rFonts w:cstheme="minorHAnsi"/>
                  <w:sz w:val="20"/>
                  <w:szCs w:val="20"/>
                </w:rPr>
                <w:t>6.4.1</w:t>
              </w:r>
            </w:ins>
          </w:p>
        </w:tc>
        <w:tc>
          <w:tcPr>
            <w:tcW w:w="4180" w:type="dxa"/>
          </w:tcPr>
          <w:p w14:paraId="5E325562" w14:textId="30AD4464" w:rsidR="00986BC0" w:rsidRPr="00C86CB0" w:rsidRDefault="00986BC0" w:rsidP="001A06E8">
            <w:pPr>
              <w:pStyle w:val="BodyText"/>
              <w:rPr>
                <w:rFonts w:cstheme="minorHAnsi"/>
                <w:sz w:val="20"/>
                <w:szCs w:val="20"/>
              </w:rPr>
            </w:pPr>
            <w:r w:rsidRPr="00C86CB0">
              <w:rPr>
                <w:rFonts w:cstheme="minorHAnsi"/>
                <w:sz w:val="20"/>
                <w:szCs w:val="20"/>
              </w:rPr>
              <w:t xml:space="preserve">Scheme identifier for a DASH MPD role descriptor for </w:t>
            </w:r>
            <w:r w:rsidR="00423DB1">
              <w:rPr>
                <w:rFonts w:cstheme="minorHAnsi"/>
                <w:sz w:val="20"/>
                <w:szCs w:val="20"/>
              </w:rPr>
              <w:t>g</w:t>
            </w:r>
            <w:r w:rsidRPr="00C86CB0">
              <w:rPr>
                <w:rFonts w:cstheme="minorHAnsi"/>
                <w:sz w:val="20"/>
                <w:szCs w:val="20"/>
              </w:rPr>
              <w:t>reen metadata.</w:t>
            </w:r>
          </w:p>
        </w:tc>
      </w:tr>
    </w:tbl>
    <w:p w14:paraId="139D8405" w14:textId="77777777" w:rsidR="00986BC0" w:rsidRDefault="00986BC0" w:rsidP="00986BC0">
      <w:pPr>
        <w:rPr>
          <w:lang w:eastAsia="ja-JP"/>
        </w:rPr>
      </w:pPr>
    </w:p>
    <w:p w14:paraId="1CDE69B1" w14:textId="77777777" w:rsidR="00986BC0" w:rsidRDefault="00986BC0" w:rsidP="00986BC0">
      <w:pPr>
        <w:pStyle w:val="Heading3"/>
      </w:pPr>
      <w:bookmarkStart w:id="62" w:name="_Toc202426675"/>
      <w:r>
        <w:t>Restricted scheme types</w:t>
      </w:r>
      <w:bookmarkEnd w:id="62"/>
    </w:p>
    <w:p w14:paraId="1B8975C8" w14:textId="77777777" w:rsidR="00986BC0" w:rsidRPr="00ED1751" w:rsidRDefault="00986BC0" w:rsidP="00986BC0">
      <w:r>
        <w:t xml:space="preserve">The restricted scheme types specified in this document are listed in </w:t>
      </w:r>
      <w:r>
        <w:fldChar w:fldCharType="begin"/>
      </w:r>
      <w:r>
        <w:instrText xml:space="preserve"> REF _Ref201610383 \h </w:instrText>
      </w:r>
      <w:r>
        <w:fldChar w:fldCharType="separate"/>
      </w:r>
      <w:r w:rsidRPr="005A443F">
        <w:rPr>
          <w:lang w:val="en-US"/>
        </w:rPr>
        <w:t>Table 2</w:t>
      </w:r>
      <w:r>
        <w:fldChar w:fldCharType="end"/>
      </w:r>
      <w:r>
        <w:t>.</w:t>
      </w:r>
    </w:p>
    <w:p w14:paraId="03784244" w14:textId="1A95B03F" w:rsidR="00986BC0" w:rsidRPr="005A443F" w:rsidRDefault="00986BC0" w:rsidP="00986BC0">
      <w:pPr>
        <w:pStyle w:val="Tabletitle"/>
        <w:numPr>
          <w:ilvl w:val="0"/>
          <w:numId w:val="0"/>
        </w:numPr>
        <w:rPr>
          <w:lang w:val="en-US"/>
        </w:rPr>
      </w:pPr>
      <w:bookmarkStart w:id="63" w:name="_Ref201610383"/>
      <w:r w:rsidRPr="005A443F">
        <w:rPr>
          <w:lang w:val="en-US"/>
        </w:rPr>
        <w:t xml:space="preserve">Table </w:t>
      </w:r>
      <w:r w:rsidRPr="005A443F">
        <w:rPr>
          <w:lang w:val="en-US"/>
        </w:rPr>
        <w:fldChar w:fldCharType="begin"/>
      </w:r>
      <w:r w:rsidRPr="005A443F">
        <w:rPr>
          <w:lang w:val="en-US"/>
        </w:rPr>
        <w:instrText xml:space="preserve"> SEQ Table \* ARABIC </w:instrText>
      </w:r>
      <w:r w:rsidRPr="005A443F">
        <w:rPr>
          <w:lang w:val="en-US"/>
        </w:rPr>
        <w:fldChar w:fldCharType="separate"/>
      </w:r>
      <w:r w:rsidR="009A797D">
        <w:rPr>
          <w:noProof/>
          <w:lang w:val="en-US"/>
        </w:rPr>
        <w:t>2</w:t>
      </w:r>
      <w:r w:rsidRPr="005A443F">
        <w:rPr>
          <w:lang w:val="en-US"/>
        </w:rPr>
        <w:fldChar w:fldCharType="end"/>
      </w:r>
      <w:bookmarkEnd w:id="63"/>
      <w:r w:rsidRPr="005A443F">
        <w:rPr>
          <w:lang w:val="en-US"/>
        </w:rPr>
        <w:t xml:space="preserve"> -</w:t>
      </w:r>
      <w:r>
        <w:rPr>
          <w:lang w:val="en-US"/>
        </w:rPr>
        <w:t xml:space="preserve"> </w:t>
      </w:r>
      <w:r w:rsidRPr="00C80C1D">
        <w:rPr>
          <w:lang w:val="en-US"/>
        </w:rPr>
        <w:t>Restricted scheme types specified in this document.</w:t>
      </w:r>
    </w:p>
    <w:tbl>
      <w:tblPr>
        <w:tblStyle w:val="TableGrid"/>
        <w:tblW w:w="0" w:type="auto"/>
        <w:tblLook w:val="04A0" w:firstRow="1" w:lastRow="0" w:firstColumn="1" w:lastColumn="0" w:noHBand="0" w:noVBand="1"/>
      </w:tblPr>
      <w:tblGrid>
        <w:gridCol w:w="2405"/>
        <w:gridCol w:w="992"/>
        <w:gridCol w:w="5948"/>
      </w:tblGrid>
      <w:tr w:rsidR="00986BC0" w14:paraId="02071384" w14:textId="77777777" w:rsidTr="001A06E8">
        <w:tc>
          <w:tcPr>
            <w:tcW w:w="2405" w:type="dxa"/>
          </w:tcPr>
          <w:p w14:paraId="3792DE8E" w14:textId="77777777" w:rsidR="00986BC0" w:rsidRPr="005A443F" w:rsidRDefault="00986BC0" w:rsidP="001A06E8">
            <w:pPr>
              <w:pStyle w:val="NormalWeb"/>
              <w:spacing w:after="40" w:afterAutospacing="0"/>
              <w:rPr>
                <w:rFonts w:ascii="Cambria" w:eastAsia="MS Mincho" w:hAnsi="Cambria"/>
                <w:b/>
                <w:bCs/>
                <w:sz w:val="20"/>
                <w:szCs w:val="20"/>
              </w:rPr>
            </w:pPr>
            <w:r w:rsidRPr="005A443F">
              <w:rPr>
                <w:rFonts w:ascii="Cambria" w:eastAsia="MS Mincho" w:hAnsi="Cambria"/>
                <w:b/>
                <w:bCs/>
                <w:sz w:val="20"/>
                <w:szCs w:val="20"/>
              </w:rPr>
              <w:t>Restricted scheme type</w:t>
            </w:r>
          </w:p>
        </w:tc>
        <w:tc>
          <w:tcPr>
            <w:tcW w:w="992" w:type="dxa"/>
          </w:tcPr>
          <w:p w14:paraId="1870BBBD" w14:textId="77777777" w:rsidR="00986BC0" w:rsidRPr="005A443F" w:rsidRDefault="00986BC0" w:rsidP="001A06E8">
            <w:pPr>
              <w:pStyle w:val="NormalWeb"/>
              <w:spacing w:after="40" w:afterAutospacing="0"/>
              <w:rPr>
                <w:rFonts w:ascii="Cambria" w:eastAsia="MS Mincho" w:hAnsi="Cambria"/>
                <w:b/>
                <w:bCs/>
                <w:sz w:val="20"/>
                <w:szCs w:val="20"/>
              </w:rPr>
            </w:pPr>
            <w:r w:rsidRPr="005A443F">
              <w:rPr>
                <w:rFonts w:ascii="Cambria" w:eastAsia="MS Mincho" w:hAnsi="Cambria"/>
                <w:b/>
                <w:bCs/>
                <w:sz w:val="20"/>
                <w:szCs w:val="20"/>
              </w:rPr>
              <w:t>Clause</w:t>
            </w:r>
          </w:p>
        </w:tc>
        <w:tc>
          <w:tcPr>
            <w:tcW w:w="5948" w:type="dxa"/>
          </w:tcPr>
          <w:p w14:paraId="37DF0672" w14:textId="77777777" w:rsidR="00986BC0" w:rsidRPr="005A443F" w:rsidRDefault="00986BC0" w:rsidP="001A06E8">
            <w:pPr>
              <w:pStyle w:val="NormalWeb"/>
              <w:spacing w:after="40" w:afterAutospacing="0"/>
              <w:rPr>
                <w:rFonts w:ascii="Cambria" w:eastAsia="MS Mincho" w:hAnsi="Cambria"/>
                <w:b/>
                <w:bCs/>
                <w:sz w:val="20"/>
                <w:szCs w:val="20"/>
              </w:rPr>
            </w:pPr>
            <w:r w:rsidRPr="005A443F">
              <w:rPr>
                <w:rFonts w:ascii="Cambria" w:eastAsia="MS Mincho" w:hAnsi="Cambria"/>
                <w:b/>
                <w:bCs/>
                <w:sz w:val="20"/>
                <w:szCs w:val="20"/>
              </w:rPr>
              <w:t>Informative description</w:t>
            </w:r>
          </w:p>
        </w:tc>
      </w:tr>
      <w:tr w:rsidR="00986BC0" w14:paraId="2B4D7218" w14:textId="77777777" w:rsidTr="001A06E8">
        <w:tc>
          <w:tcPr>
            <w:tcW w:w="2405" w:type="dxa"/>
          </w:tcPr>
          <w:p w14:paraId="64846918" w14:textId="77777777" w:rsidR="00986BC0" w:rsidRPr="00A45A8A" w:rsidRDefault="00986BC0" w:rsidP="001A06E8">
            <w:pPr>
              <w:pStyle w:val="NormalWeb"/>
              <w:spacing w:after="40" w:afterAutospacing="0"/>
              <w:rPr>
                <w:rFonts w:ascii="Courier" w:eastAsia="MS Mincho" w:hAnsi="Courier"/>
                <w:sz w:val="20"/>
                <w:szCs w:val="20"/>
              </w:rPr>
            </w:pPr>
            <w:proofErr w:type="spellStart"/>
            <w:r>
              <w:rPr>
                <w:rFonts w:ascii="Courier" w:eastAsia="MS Mincho" w:hAnsi="Courier"/>
                <w:sz w:val="20"/>
                <w:szCs w:val="20"/>
              </w:rPr>
              <w:t>gmat</w:t>
            </w:r>
            <w:proofErr w:type="spellEnd"/>
          </w:p>
        </w:tc>
        <w:tc>
          <w:tcPr>
            <w:tcW w:w="992" w:type="dxa"/>
          </w:tcPr>
          <w:p w14:paraId="46C0BC20" w14:textId="77777777" w:rsidR="00986BC0" w:rsidRPr="005A443F" w:rsidRDefault="00986BC0" w:rsidP="001A06E8">
            <w:pPr>
              <w:pStyle w:val="NormalWeb"/>
              <w:spacing w:after="40" w:afterAutospacing="0"/>
              <w:rPr>
                <w:rFonts w:ascii="Cambria" w:eastAsia="MS Mincho" w:hAnsi="Cambria"/>
                <w:sz w:val="20"/>
                <w:szCs w:val="20"/>
              </w:rPr>
            </w:pPr>
            <w:r w:rsidRPr="005A443F">
              <w:rPr>
                <w:rFonts w:ascii="Cambria" w:eastAsia="MS Mincho" w:hAnsi="Cambria"/>
                <w:sz w:val="20"/>
                <w:szCs w:val="20"/>
              </w:rPr>
              <w:t>5.3.3.2</w:t>
            </w:r>
          </w:p>
        </w:tc>
        <w:tc>
          <w:tcPr>
            <w:tcW w:w="5948" w:type="dxa"/>
          </w:tcPr>
          <w:p w14:paraId="6AFDF283" w14:textId="77777777" w:rsidR="00986BC0" w:rsidRPr="005A443F" w:rsidRDefault="00986BC0" w:rsidP="001A06E8">
            <w:pPr>
              <w:pStyle w:val="NormalWeb"/>
              <w:spacing w:after="40" w:afterAutospacing="0"/>
              <w:rPr>
                <w:rFonts w:ascii="Cambria" w:eastAsia="MS Mincho" w:hAnsi="Cambria"/>
                <w:sz w:val="20"/>
                <w:szCs w:val="20"/>
              </w:rPr>
            </w:pPr>
            <w:r w:rsidRPr="005A443F">
              <w:rPr>
                <w:rFonts w:ascii="Cambria" w:eastAsia="MS Mincho" w:hAnsi="Cambria"/>
                <w:sz w:val="20"/>
                <w:szCs w:val="20"/>
              </w:rPr>
              <w:t>Restricted scheme type for a display attenuation map track</w:t>
            </w:r>
          </w:p>
        </w:tc>
      </w:tr>
    </w:tbl>
    <w:p w14:paraId="551EC8C7" w14:textId="77777777" w:rsidR="00986BC0" w:rsidRDefault="00986BC0" w:rsidP="00986BC0">
      <w:pPr>
        <w:rPr>
          <w:lang w:eastAsia="ja-JP"/>
        </w:rPr>
      </w:pPr>
    </w:p>
    <w:p w14:paraId="19094DC4" w14:textId="77777777" w:rsidR="00986BC0" w:rsidRDefault="00986BC0" w:rsidP="00986BC0">
      <w:pPr>
        <w:pStyle w:val="Heading3"/>
      </w:pPr>
      <w:bookmarkStart w:id="64" w:name="_Toc202426676"/>
      <w:r>
        <w:t>Sample entry types</w:t>
      </w:r>
      <w:bookmarkEnd w:id="64"/>
    </w:p>
    <w:p w14:paraId="14F91905" w14:textId="77777777" w:rsidR="00986BC0" w:rsidRPr="00094F3A" w:rsidRDefault="00986BC0" w:rsidP="00986BC0">
      <w:r w:rsidRPr="00DF2946">
        <w:t>The sample entry types specified in this document are listed in</w:t>
      </w:r>
      <w:r>
        <w:t xml:space="preserve"> </w:t>
      </w:r>
      <w:r>
        <w:fldChar w:fldCharType="begin"/>
      </w:r>
      <w:r>
        <w:instrText xml:space="preserve"> REF _Ref201610444 \h </w:instrText>
      </w:r>
      <w:r>
        <w:fldChar w:fldCharType="separate"/>
      </w:r>
      <w:r w:rsidRPr="005A443F">
        <w:rPr>
          <w:lang w:val="en-US"/>
        </w:rPr>
        <w:t>Table 3</w:t>
      </w:r>
      <w:r>
        <w:fldChar w:fldCharType="end"/>
      </w:r>
      <w:r>
        <w:t>.</w:t>
      </w:r>
    </w:p>
    <w:p w14:paraId="33418CDD" w14:textId="08CB1A0C" w:rsidR="00986BC0" w:rsidRPr="005A443F" w:rsidRDefault="00986BC0" w:rsidP="00986BC0">
      <w:pPr>
        <w:pStyle w:val="Tabletitle"/>
        <w:numPr>
          <w:ilvl w:val="0"/>
          <w:numId w:val="0"/>
        </w:numPr>
        <w:rPr>
          <w:lang w:val="en-US"/>
        </w:rPr>
      </w:pPr>
      <w:bookmarkStart w:id="65" w:name="_Ref201610444"/>
      <w:r w:rsidRPr="005A443F">
        <w:rPr>
          <w:lang w:val="en-US"/>
        </w:rPr>
        <w:t xml:space="preserve">Table </w:t>
      </w:r>
      <w:r w:rsidRPr="005A443F">
        <w:rPr>
          <w:lang w:val="en-US"/>
        </w:rPr>
        <w:fldChar w:fldCharType="begin"/>
      </w:r>
      <w:r w:rsidRPr="005A443F">
        <w:rPr>
          <w:lang w:val="en-US"/>
        </w:rPr>
        <w:instrText xml:space="preserve"> SEQ Table \* ARABIC </w:instrText>
      </w:r>
      <w:r w:rsidRPr="005A443F">
        <w:rPr>
          <w:lang w:val="en-US"/>
        </w:rPr>
        <w:fldChar w:fldCharType="separate"/>
      </w:r>
      <w:r w:rsidR="009A797D">
        <w:rPr>
          <w:noProof/>
          <w:lang w:val="en-US"/>
        </w:rPr>
        <w:t>3</w:t>
      </w:r>
      <w:r w:rsidRPr="005A443F">
        <w:rPr>
          <w:lang w:val="en-US"/>
        </w:rPr>
        <w:fldChar w:fldCharType="end"/>
      </w:r>
      <w:bookmarkEnd w:id="65"/>
      <w:r w:rsidRPr="005A443F">
        <w:rPr>
          <w:lang w:val="en-US"/>
        </w:rPr>
        <w:t xml:space="preserve"> -</w:t>
      </w:r>
      <w:r w:rsidRPr="00094F3A">
        <w:rPr>
          <w:lang w:val="en-US"/>
        </w:rPr>
        <w:t xml:space="preserve"> </w:t>
      </w:r>
      <w:r w:rsidRPr="00C80C1D">
        <w:rPr>
          <w:lang w:val="en-US"/>
        </w:rPr>
        <w:t>Sample entry types specified in this document.</w:t>
      </w:r>
    </w:p>
    <w:tbl>
      <w:tblPr>
        <w:tblStyle w:val="TableGrid"/>
        <w:tblW w:w="0" w:type="auto"/>
        <w:tblLook w:val="04A0" w:firstRow="1" w:lastRow="0" w:firstColumn="1" w:lastColumn="0" w:noHBand="0" w:noVBand="1"/>
      </w:tblPr>
      <w:tblGrid>
        <w:gridCol w:w="2405"/>
        <w:gridCol w:w="1010"/>
        <w:gridCol w:w="5930"/>
      </w:tblGrid>
      <w:tr w:rsidR="00986BC0" w14:paraId="21E3D22E" w14:textId="77777777" w:rsidTr="001A06E8">
        <w:tc>
          <w:tcPr>
            <w:tcW w:w="2405" w:type="dxa"/>
          </w:tcPr>
          <w:p w14:paraId="74C5CF07" w14:textId="77777777" w:rsidR="00986BC0" w:rsidRPr="005A443F" w:rsidRDefault="00986BC0" w:rsidP="001A06E8">
            <w:pPr>
              <w:pStyle w:val="NormalWeb"/>
              <w:rPr>
                <w:rFonts w:ascii="Cambria" w:eastAsia="MS Mincho" w:hAnsi="Cambria"/>
                <w:b/>
                <w:bCs/>
                <w:sz w:val="20"/>
                <w:szCs w:val="20"/>
              </w:rPr>
            </w:pPr>
            <w:r w:rsidRPr="005A443F">
              <w:rPr>
                <w:rFonts w:ascii="Cambria" w:eastAsia="MS Mincho" w:hAnsi="Cambria"/>
                <w:b/>
                <w:bCs/>
                <w:sz w:val="20"/>
                <w:szCs w:val="20"/>
              </w:rPr>
              <w:t>Sample entry type</w:t>
            </w:r>
          </w:p>
        </w:tc>
        <w:tc>
          <w:tcPr>
            <w:tcW w:w="1010" w:type="dxa"/>
          </w:tcPr>
          <w:p w14:paraId="63A42A17" w14:textId="77777777" w:rsidR="00986BC0" w:rsidRPr="005A443F" w:rsidRDefault="00986BC0" w:rsidP="001A06E8">
            <w:pPr>
              <w:pStyle w:val="NormalWeb"/>
              <w:rPr>
                <w:rFonts w:ascii="Cambria" w:eastAsia="MS Mincho" w:hAnsi="Cambria"/>
                <w:b/>
                <w:bCs/>
                <w:sz w:val="20"/>
                <w:szCs w:val="20"/>
              </w:rPr>
            </w:pPr>
            <w:r w:rsidRPr="005A443F">
              <w:rPr>
                <w:rFonts w:ascii="Cambria" w:eastAsia="MS Mincho" w:hAnsi="Cambria"/>
                <w:b/>
                <w:bCs/>
                <w:sz w:val="20"/>
                <w:szCs w:val="20"/>
              </w:rPr>
              <w:t>Clause</w:t>
            </w:r>
          </w:p>
        </w:tc>
        <w:tc>
          <w:tcPr>
            <w:tcW w:w="5930" w:type="dxa"/>
          </w:tcPr>
          <w:p w14:paraId="2BEF9996" w14:textId="77777777" w:rsidR="00986BC0" w:rsidRPr="005A443F" w:rsidRDefault="00986BC0" w:rsidP="001A06E8">
            <w:pPr>
              <w:pStyle w:val="NormalWeb"/>
              <w:rPr>
                <w:rFonts w:ascii="Cambria" w:eastAsia="MS Mincho" w:hAnsi="Cambria"/>
                <w:b/>
                <w:bCs/>
                <w:sz w:val="20"/>
                <w:szCs w:val="20"/>
              </w:rPr>
            </w:pPr>
            <w:r w:rsidRPr="005A443F">
              <w:rPr>
                <w:rFonts w:ascii="Cambria" w:eastAsia="MS Mincho" w:hAnsi="Cambria"/>
                <w:b/>
                <w:bCs/>
                <w:sz w:val="20"/>
                <w:szCs w:val="20"/>
              </w:rPr>
              <w:t>Informative description</w:t>
            </w:r>
          </w:p>
        </w:tc>
      </w:tr>
      <w:tr w:rsidR="00986BC0" w14:paraId="4B430B13" w14:textId="77777777" w:rsidTr="001A06E8">
        <w:tc>
          <w:tcPr>
            <w:tcW w:w="2405" w:type="dxa"/>
          </w:tcPr>
          <w:p w14:paraId="3C02FB83" w14:textId="77777777" w:rsidR="00986BC0" w:rsidRPr="00B015E9" w:rsidRDefault="00986BC0" w:rsidP="001A06E8">
            <w:pPr>
              <w:pStyle w:val="NormalWeb"/>
              <w:rPr>
                <w:rFonts w:ascii="Courier" w:eastAsia="MS Mincho" w:hAnsi="Courier"/>
                <w:sz w:val="20"/>
                <w:szCs w:val="20"/>
              </w:rPr>
            </w:pPr>
            <w:proofErr w:type="spellStart"/>
            <w:r>
              <w:rPr>
                <w:rFonts w:ascii="Courier" w:eastAsia="MS Mincho" w:hAnsi="Courier"/>
                <w:sz w:val="20"/>
                <w:szCs w:val="20"/>
              </w:rPr>
              <w:t>depi</w:t>
            </w:r>
            <w:proofErr w:type="spellEnd"/>
          </w:p>
        </w:tc>
        <w:tc>
          <w:tcPr>
            <w:tcW w:w="1010" w:type="dxa"/>
          </w:tcPr>
          <w:p w14:paraId="5977B165" w14:textId="77777777" w:rsidR="00986BC0" w:rsidRPr="005A443F" w:rsidRDefault="00986BC0" w:rsidP="001A06E8">
            <w:pPr>
              <w:pStyle w:val="NormalWeb"/>
              <w:rPr>
                <w:rFonts w:ascii="Cambria" w:eastAsia="MS Mincho" w:hAnsi="Cambria"/>
                <w:sz w:val="20"/>
                <w:szCs w:val="20"/>
              </w:rPr>
            </w:pPr>
            <w:r w:rsidRPr="005A443F">
              <w:rPr>
                <w:rFonts w:ascii="Cambria" w:eastAsia="MS Mincho" w:hAnsi="Cambria"/>
                <w:sz w:val="20"/>
                <w:szCs w:val="20"/>
              </w:rPr>
              <w:t>5.2.1</w:t>
            </w:r>
          </w:p>
        </w:tc>
        <w:tc>
          <w:tcPr>
            <w:tcW w:w="5930" w:type="dxa"/>
          </w:tcPr>
          <w:p w14:paraId="5FDD639B" w14:textId="77777777" w:rsidR="00986BC0" w:rsidRPr="005A443F" w:rsidRDefault="00986BC0" w:rsidP="001A06E8">
            <w:pPr>
              <w:pStyle w:val="NormalWeb"/>
              <w:rPr>
                <w:rFonts w:ascii="Cambria" w:eastAsia="MS Mincho" w:hAnsi="Cambria"/>
                <w:sz w:val="20"/>
                <w:szCs w:val="20"/>
              </w:rPr>
            </w:pPr>
            <w:r w:rsidRPr="005A443F">
              <w:rPr>
                <w:rFonts w:ascii="Cambria" w:eastAsia="MS Mincho" w:hAnsi="Cambria"/>
                <w:sz w:val="20"/>
                <w:szCs w:val="20"/>
              </w:rPr>
              <w:t xml:space="preserve">Sample entry for a track carrying </w:t>
            </w:r>
            <w:r>
              <w:rPr>
                <w:rFonts w:ascii="Cambria" w:eastAsia="MS Mincho" w:hAnsi="Cambria"/>
                <w:sz w:val="20"/>
                <w:szCs w:val="20"/>
              </w:rPr>
              <w:t>D</w:t>
            </w:r>
            <w:r w:rsidRPr="005A443F">
              <w:rPr>
                <w:rFonts w:ascii="Cambria" w:eastAsia="MS Mincho" w:hAnsi="Cambria"/>
                <w:sz w:val="20"/>
                <w:szCs w:val="20"/>
              </w:rPr>
              <w:t>ecoder</w:t>
            </w:r>
            <w:r>
              <w:rPr>
                <w:rFonts w:ascii="Cambria" w:eastAsia="MS Mincho" w:hAnsi="Cambria"/>
                <w:sz w:val="20"/>
                <w:szCs w:val="20"/>
              </w:rPr>
              <w:t>-P</w:t>
            </w:r>
            <w:r w:rsidRPr="005A443F">
              <w:rPr>
                <w:rFonts w:ascii="Cambria" w:eastAsia="MS Mincho" w:hAnsi="Cambria"/>
                <w:sz w:val="20"/>
                <w:szCs w:val="20"/>
              </w:rPr>
              <w:t xml:space="preserve">ower </w:t>
            </w:r>
            <w:r>
              <w:rPr>
                <w:rFonts w:ascii="Cambria" w:eastAsia="MS Mincho" w:hAnsi="Cambria"/>
                <w:sz w:val="20"/>
                <w:szCs w:val="20"/>
              </w:rPr>
              <w:t>I</w:t>
            </w:r>
            <w:r w:rsidRPr="005A443F">
              <w:rPr>
                <w:rFonts w:ascii="Cambria" w:eastAsia="MS Mincho" w:hAnsi="Cambria"/>
                <w:sz w:val="20"/>
                <w:szCs w:val="20"/>
              </w:rPr>
              <w:t>ndication metadata</w:t>
            </w:r>
          </w:p>
        </w:tc>
      </w:tr>
      <w:tr w:rsidR="00986BC0" w14:paraId="0CABDB5B" w14:textId="77777777" w:rsidTr="001A06E8">
        <w:tc>
          <w:tcPr>
            <w:tcW w:w="2405" w:type="dxa"/>
          </w:tcPr>
          <w:p w14:paraId="660CA29B" w14:textId="77777777" w:rsidR="00986BC0" w:rsidRDefault="00986BC0" w:rsidP="001A06E8">
            <w:pPr>
              <w:pStyle w:val="NormalWeb"/>
              <w:rPr>
                <w:rFonts w:ascii="Courier" w:eastAsia="MS Mincho" w:hAnsi="Courier"/>
                <w:sz w:val="20"/>
                <w:szCs w:val="20"/>
              </w:rPr>
            </w:pPr>
            <w:proofErr w:type="spellStart"/>
            <w:r>
              <w:rPr>
                <w:rFonts w:ascii="Courier" w:eastAsia="MS Mincho" w:hAnsi="Courier"/>
                <w:sz w:val="20"/>
                <w:szCs w:val="20"/>
              </w:rPr>
              <w:t>dipi</w:t>
            </w:r>
            <w:proofErr w:type="spellEnd"/>
          </w:p>
        </w:tc>
        <w:tc>
          <w:tcPr>
            <w:tcW w:w="1010" w:type="dxa"/>
          </w:tcPr>
          <w:p w14:paraId="0DC6F1D3" w14:textId="77777777" w:rsidR="00986BC0" w:rsidRPr="005A443F" w:rsidRDefault="00986BC0" w:rsidP="001A06E8">
            <w:pPr>
              <w:pStyle w:val="NormalWeb"/>
              <w:rPr>
                <w:rFonts w:ascii="Cambria" w:eastAsia="MS Mincho" w:hAnsi="Cambria"/>
                <w:sz w:val="20"/>
                <w:szCs w:val="20"/>
              </w:rPr>
            </w:pPr>
            <w:r w:rsidRPr="005A443F">
              <w:rPr>
                <w:rFonts w:ascii="Cambria" w:eastAsia="MS Mincho" w:hAnsi="Cambria"/>
                <w:sz w:val="20"/>
                <w:szCs w:val="20"/>
              </w:rPr>
              <w:t>5.3.1.1</w:t>
            </w:r>
          </w:p>
        </w:tc>
        <w:tc>
          <w:tcPr>
            <w:tcW w:w="5930" w:type="dxa"/>
          </w:tcPr>
          <w:p w14:paraId="2437D324" w14:textId="77777777" w:rsidR="00986BC0" w:rsidRPr="005A443F" w:rsidRDefault="00986BC0" w:rsidP="001A06E8">
            <w:pPr>
              <w:pStyle w:val="NormalWeb"/>
              <w:rPr>
                <w:rFonts w:ascii="Cambria" w:eastAsia="MS Mincho" w:hAnsi="Cambria"/>
                <w:sz w:val="20"/>
                <w:szCs w:val="20"/>
              </w:rPr>
            </w:pPr>
            <w:r w:rsidRPr="005A443F">
              <w:rPr>
                <w:rFonts w:ascii="Cambria" w:eastAsia="MS Mincho" w:hAnsi="Cambria"/>
                <w:sz w:val="20"/>
                <w:szCs w:val="20"/>
              </w:rPr>
              <w:t xml:space="preserve">Sample entry for a track carrying </w:t>
            </w:r>
            <w:r>
              <w:rPr>
                <w:rFonts w:ascii="Cambria" w:eastAsia="MS Mincho" w:hAnsi="Cambria"/>
                <w:sz w:val="20"/>
                <w:szCs w:val="20"/>
              </w:rPr>
              <w:t>D</w:t>
            </w:r>
            <w:r w:rsidRPr="005A443F">
              <w:rPr>
                <w:rFonts w:ascii="Cambria" w:eastAsia="MS Mincho" w:hAnsi="Cambria"/>
                <w:sz w:val="20"/>
                <w:szCs w:val="20"/>
              </w:rPr>
              <w:t>isplay</w:t>
            </w:r>
            <w:r>
              <w:rPr>
                <w:rFonts w:ascii="Cambria" w:eastAsia="MS Mincho" w:hAnsi="Cambria"/>
                <w:sz w:val="20"/>
                <w:szCs w:val="20"/>
              </w:rPr>
              <w:t>-P</w:t>
            </w:r>
            <w:r w:rsidRPr="005A443F">
              <w:rPr>
                <w:rFonts w:ascii="Cambria" w:eastAsia="MS Mincho" w:hAnsi="Cambria"/>
                <w:sz w:val="20"/>
                <w:szCs w:val="20"/>
              </w:rPr>
              <w:t xml:space="preserve">ower </w:t>
            </w:r>
            <w:r>
              <w:rPr>
                <w:rFonts w:ascii="Cambria" w:eastAsia="MS Mincho" w:hAnsi="Cambria"/>
                <w:sz w:val="20"/>
                <w:szCs w:val="20"/>
              </w:rPr>
              <w:t>I</w:t>
            </w:r>
            <w:r w:rsidRPr="005A443F">
              <w:rPr>
                <w:rFonts w:ascii="Cambria" w:eastAsia="MS Mincho" w:hAnsi="Cambria"/>
                <w:sz w:val="20"/>
                <w:szCs w:val="20"/>
              </w:rPr>
              <w:t>ndication metadata</w:t>
            </w:r>
          </w:p>
        </w:tc>
      </w:tr>
      <w:tr w:rsidR="00986BC0" w14:paraId="3675F187" w14:textId="77777777" w:rsidTr="001A06E8">
        <w:tc>
          <w:tcPr>
            <w:tcW w:w="2405" w:type="dxa"/>
          </w:tcPr>
          <w:p w14:paraId="380AEC47" w14:textId="77777777" w:rsidR="00986BC0" w:rsidRDefault="00986BC0" w:rsidP="001A06E8">
            <w:pPr>
              <w:pStyle w:val="NormalWeb"/>
              <w:rPr>
                <w:rFonts w:ascii="Courier" w:eastAsia="MS Mincho" w:hAnsi="Courier"/>
                <w:sz w:val="20"/>
                <w:szCs w:val="20"/>
              </w:rPr>
            </w:pPr>
            <w:proofErr w:type="spellStart"/>
            <w:r>
              <w:rPr>
                <w:rFonts w:ascii="Courier" w:eastAsia="MS Mincho" w:hAnsi="Courier"/>
                <w:sz w:val="20"/>
                <w:szCs w:val="20"/>
              </w:rPr>
              <w:t>dfce</w:t>
            </w:r>
            <w:proofErr w:type="spellEnd"/>
          </w:p>
        </w:tc>
        <w:tc>
          <w:tcPr>
            <w:tcW w:w="1010" w:type="dxa"/>
          </w:tcPr>
          <w:p w14:paraId="16173ECE" w14:textId="77777777" w:rsidR="00986BC0" w:rsidRPr="005A443F" w:rsidRDefault="00986BC0" w:rsidP="001A06E8">
            <w:pPr>
              <w:pStyle w:val="NormalWeb"/>
              <w:rPr>
                <w:rFonts w:ascii="Cambria" w:eastAsia="MS Mincho" w:hAnsi="Cambria"/>
                <w:sz w:val="20"/>
                <w:szCs w:val="20"/>
              </w:rPr>
            </w:pPr>
            <w:r w:rsidRPr="005A443F">
              <w:rPr>
                <w:rFonts w:ascii="Cambria" w:eastAsia="MS Mincho" w:hAnsi="Cambria"/>
                <w:sz w:val="20"/>
                <w:szCs w:val="20"/>
              </w:rPr>
              <w:t>5.3.2.1</w:t>
            </w:r>
          </w:p>
        </w:tc>
        <w:tc>
          <w:tcPr>
            <w:tcW w:w="5930" w:type="dxa"/>
          </w:tcPr>
          <w:p w14:paraId="14D1249A" w14:textId="77777777" w:rsidR="00986BC0" w:rsidRPr="005A443F" w:rsidRDefault="00986BC0" w:rsidP="001A06E8">
            <w:pPr>
              <w:pStyle w:val="NormalWeb"/>
              <w:rPr>
                <w:rFonts w:ascii="Cambria" w:eastAsia="MS Mincho" w:hAnsi="Cambria"/>
                <w:sz w:val="20"/>
                <w:szCs w:val="20"/>
              </w:rPr>
            </w:pPr>
            <w:r w:rsidRPr="005A443F">
              <w:rPr>
                <w:rFonts w:ascii="Cambria" w:eastAsia="MS Mincho" w:hAnsi="Cambria"/>
                <w:sz w:val="20"/>
                <w:szCs w:val="20"/>
              </w:rPr>
              <w:t xml:space="preserve">Sample entry for a track carrying </w:t>
            </w:r>
            <w:r>
              <w:rPr>
                <w:rFonts w:ascii="Cambria" w:eastAsia="MS Mincho" w:hAnsi="Cambria"/>
                <w:sz w:val="20"/>
                <w:szCs w:val="20"/>
              </w:rPr>
              <w:t>D</w:t>
            </w:r>
            <w:r w:rsidRPr="005A443F">
              <w:rPr>
                <w:rFonts w:ascii="Cambria" w:eastAsia="MS Mincho" w:hAnsi="Cambria"/>
                <w:sz w:val="20"/>
                <w:szCs w:val="20"/>
              </w:rPr>
              <w:t xml:space="preserve">isplay </w:t>
            </w:r>
            <w:r>
              <w:rPr>
                <w:rFonts w:ascii="Cambria" w:eastAsia="MS Mincho" w:hAnsi="Cambria"/>
                <w:sz w:val="20"/>
                <w:szCs w:val="20"/>
              </w:rPr>
              <w:t>F</w:t>
            </w:r>
            <w:r w:rsidRPr="005A443F">
              <w:rPr>
                <w:rFonts w:ascii="Cambria" w:eastAsia="MS Mincho" w:hAnsi="Cambria"/>
                <w:sz w:val="20"/>
                <w:szCs w:val="20"/>
              </w:rPr>
              <w:t xml:space="preserve">ine </w:t>
            </w:r>
            <w:r>
              <w:rPr>
                <w:rFonts w:ascii="Cambria" w:eastAsia="MS Mincho" w:hAnsi="Cambria"/>
                <w:sz w:val="20"/>
                <w:szCs w:val="20"/>
              </w:rPr>
              <w:t>C</w:t>
            </w:r>
            <w:r w:rsidRPr="005A443F">
              <w:rPr>
                <w:rFonts w:ascii="Cambria" w:eastAsia="MS Mincho" w:hAnsi="Cambria"/>
                <w:sz w:val="20"/>
                <w:szCs w:val="20"/>
              </w:rPr>
              <w:t>ontrol metadata</w:t>
            </w:r>
          </w:p>
        </w:tc>
      </w:tr>
    </w:tbl>
    <w:p w14:paraId="65BF89C1" w14:textId="77777777" w:rsidR="00986BC0" w:rsidRDefault="00986BC0" w:rsidP="00986BC0">
      <w:pPr>
        <w:rPr>
          <w:lang w:eastAsia="ja-JP"/>
        </w:rPr>
      </w:pPr>
    </w:p>
    <w:p w14:paraId="0014966C" w14:textId="77777777" w:rsidR="00986BC0" w:rsidRDefault="00986BC0" w:rsidP="00986BC0">
      <w:pPr>
        <w:pStyle w:val="Heading3"/>
      </w:pPr>
      <w:bookmarkStart w:id="66" w:name="_Toc202426677"/>
      <w:r>
        <w:lastRenderedPageBreak/>
        <w:t>Track reference types</w:t>
      </w:r>
      <w:bookmarkEnd w:id="66"/>
    </w:p>
    <w:p w14:paraId="30DB5087" w14:textId="77777777" w:rsidR="00986BC0" w:rsidRPr="005A443F" w:rsidRDefault="00986BC0" w:rsidP="00986BC0">
      <w:pPr>
        <w:rPr>
          <w:lang w:eastAsia="ja-JP"/>
        </w:rPr>
      </w:pPr>
      <w:r>
        <w:rPr>
          <w:lang w:eastAsia="ja-JP"/>
        </w:rPr>
        <w:t xml:space="preserve">The track reference types specified in this document are listed in </w:t>
      </w:r>
      <w:r>
        <w:rPr>
          <w:lang w:eastAsia="ja-JP"/>
        </w:rPr>
        <w:fldChar w:fldCharType="begin"/>
      </w:r>
      <w:r>
        <w:rPr>
          <w:lang w:eastAsia="ja-JP"/>
        </w:rPr>
        <w:instrText xml:space="preserve"> REF _Ref201610501 \h </w:instrText>
      </w:r>
      <w:r>
        <w:rPr>
          <w:lang w:eastAsia="ja-JP"/>
        </w:rPr>
      </w:r>
      <w:r>
        <w:rPr>
          <w:lang w:eastAsia="ja-JP"/>
        </w:rPr>
        <w:fldChar w:fldCharType="separate"/>
      </w:r>
      <w:r w:rsidRPr="005A443F">
        <w:rPr>
          <w:lang w:val="en-US"/>
        </w:rPr>
        <w:t>Table 4</w:t>
      </w:r>
      <w:r>
        <w:rPr>
          <w:lang w:eastAsia="ja-JP"/>
        </w:rPr>
        <w:fldChar w:fldCharType="end"/>
      </w:r>
      <w:r>
        <w:rPr>
          <w:lang w:eastAsia="ja-JP"/>
        </w:rPr>
        <w:t>.</w:t>
      </w:r>
    </w:p>
    <w:p w14:paraId="68AD13B9" w14:textId="07B000A8" w:rsidR="00986BC0" w:rsidRPr="005A443F" w:rsidRDefault="00986BC0" w:rsidP="00986BC0">
      <w:pPr>
        <w:pStyle w:val="Tabletitle"/>
        <w:numPr>
          <w:ilvl w:val="0"/>
          <w:numId w:val="0"/>
        </w:numPr>
        <w:rPr>
          <w:lang w:val="en-US"/>
        </w:rPr>
      </w:pPr>
      <w:bookmarkStart w:id="67" w:name="_Ref201610501"/>
      <w:r w:rsidRPr="005A443F">
        <w:rPr>
          <w:lang w:val="en-US"/>
        </w:rPr>
        <w:t xml:space="preserve">Table </w:t>
      </w:r>
      <w:r w:rsidRPr="005A443F">
        <w:rPr>
          <w:lang w:val="en-US"/>
        </w:rPr>
        <w:fldChar w:fldCharType="begin"/>
      </w:r>
      <w:r w:rsidRPr="005A443F">
        <w:rPr>
          <w:lang w:val="en-US"/>
        </w:rPr>
        <w:instrText xml:space="preserve"> SEQ Table \* ARABIC </w:instrText>
      </w:r>
      <w:r w:rsidRPr="005A443F">
        <w:rPr>
          <w:lang w:val="en-US"/>
        </w:rPr>
        <w:fldChar w:fldCharType="separate"/>
      </w:r>
      <w:r w:rsidR="009A797D">
        <w:rPr>
          <w:noProof/>
          <w:lang w:val="en-US"/>
        </w:rPr>
        <w:t>4</w:t>
      </w:r>
      <w:r w:rsidRPr="005A443F">
        <w:rPr>
          <w:lang w:val="en-US"/>
        </w:rPr>
        <w:fldChar w:fldCharType="end"/>
      </w:r>
      <w:bookmarkEnd w:id="67"/>
      <w:r w:rsidRPr="005A443F">
        <w:rPr>
          <w:lang w:val="en-US"/>
        </w:rPr>
        <w:t xml:space="preserve"> -</w:t>
      </w:r>
      <w:r>
        <w:rPr>
          <w:lang w:val="en-US"/>
        </w:rPr>
        <w:t xml:space="preserve"> </w:t>
      </w:r>
      <w:r w:rsidRPr="00C80C1D">
        <w:rPr>
          <w:lang w:val="en-US"/>
        </w:rPr>
        <w:t>Track reference types specified in this document.</w:t>
      </w:r>
    </w:p>
    <w:tbl>
      <w:tblPr>
        <w:tblStyle w:val="TableGrid"/>
        <w:tblW w:w="0" w:type="auto"/>
        <w:jc w:val="center"/>
        <w:tblLook w:val="04A0" w:firstRow="1" w:lastRow="0" w:firstColumn="1" w:lastColumn="0" w:noHBand="0" w:noVBand="1"/>
      </w:tblPr>
      <w:tblGrid>
        <w:gridCol w:w="2155"/>
        <w:gridCol w:w="1080"/>
        <w:gridCol w:w="6110"/>
      </w:tblGrid>
      <w:tr w:rsidR="00986BC0" w14:paraId="6726B69B" w14:textId="77777777" w:rsidTr="001A06E8">
        <w:trPr>
          <w:jc w:val="center"/>
        </w:trPr>
        <w:tc>
          <w:tcPr>
            <w:tcW w:w="2155" w:type="dxa"/>
          </w:tcPr>
          <w:p w14:paraId="52DA8F06" w14:textId="77777777" w:rsidR="00986BC0" w:rsidRPr="005A443F" w:rsidRDefault="00986BC0" w:rsidP="001A06E8">
            <w:pPr>
              <w:pStyle w:val="NormalWeb"/>
              <w:spacing w:after="40" w:afterAutospacing="0"/>
              <w:rPr>
                <w:rFonts w:ascii="Cambria" w:eastAsia="MS Mincho" w:hAnsi="Cambria"/>
                <w:b/>
                <w:bCs/>
                <w:sz w:val="20"/>
                <w:szCs w:val="20"/>
              </w:rPr>
            </w:pPr>
            <w:r w:rsidRPr="005A443F">
              <w:rPr>
                <w:rFonts w:ascii="Cambria" w:eastAsia="MS Mincho" w:hAnsi="Cambria"/>
                <w:b/>
                <w:bCs/>
                <w:sz w:val="20"/>
                <w:szCs w:val="20"/>
              </w:rPr>
              <w:t>Track reference type</w:t>
            </w:r>
          </w:p>
        </w:tc>
        <w:tc>
          <w:tcPr>
            <w:tcW w:w="1080" w:type="dxa"/>
          </w:tcPr>
          <w:p w14:paraId="25ADCBD2" w14:textId="77777777" w:rsidR="00986BC0" w:rsidRPr="005A443F" w:rsidRDefault="00986BC0" w:rsidP="001A06E8">
            <w:pPr>
              <w:pStyle w:val="NormalWeb"/>
              <w:spacing w:after="40" w:afterAutospacing="0"/>
              <w:rPr>
                <w:rFonts w:ascii="Cambria" w:eastAsia="MS Mincho" w:hAnsi="Cambria"/>
                <w:b/>
                <w:bCs/>
                <w:sz w:val="20"/>
                <w:szCs w:val="20"/>
              </w:rPr>
            </w:pPr>
            <w:r w:rsidRPr="005A443F">
              <w:rPr>
                <w:rFonts w:ascii="Cambria" w:eastAsia="MS Mincho" w:hAnsi="Cambria"/>
                <w:b/>
                <w:bCs/>
                <w:sz w:val="20"/>
                <w:szCs w:val="20"/>
              </w:rPr>
              <w:t>Clause</w:t>
            </w:r>
          </w:p>
        </w:tc>
        <w:tc>
          <w:tcPr>
            <w:tcW w:w="6110" w:type="dxa"/>
          </w:tcPr>
          <w:p w14:paraId="17710DAF" w14:textId="77777777" w:rsidR="00986BC0" w:rsidRPr="005A443F" w:rsidRDefault="00986BC0" w:rsidP="001A06E8">
            <w:pPr>
              <w:pStyle w:val="NormalWeb"/>
              <w:spacing w:after="40" w:afterAutospacing="0"/>
              <w:rPr>
                <w:rFonts w:ascii="Cambria" w:eastAsia="MS Mincho" w:hAnsi="Cambria"/>
                <w:b/>
                <w:bCs/>
                <w:sz w:val="20"/>
                <w:szCs w:val="20"/>
              </w:rPr>
            </w:pPr>
            <w:r w:rsidRPr="005A443F">
              <w:rPr>
                <w:rFonts w:ascii="Cambria" w:eastAsia="MS Mincho" w:hAnsi="Cambria"/>
                <w:b/>
                <w:bCs/>
                <w:sz w:val="20"/>
                <w:szCs w:val="20"/>
              </w:rPr>
              <w:t>Informative description</w:t>
            </w:r>
          </w:p>
        </w:tc>
      </w:tr>
      <w:tr w:rsidR="00986BC0" w14:paraId="1CAB06DD" w14:textId="77777777" w:rsidTr="001A06E8">
        <w:trPr>
          <w:jc w:val="center"/>
        </w:trPr>
        <w:tc>
          <w:tcPr>
            <w:tcW w:w="2155" w:type="dxa"/>
          </w:tcPr>
          <w:p w14:paraId="533855D0" w14:textId="77777777" w:rsidR="00986BC0" w:rsidRDefault="00986BC0" w:rsidP="001A06E8">
            <w:pPr>
              <w:pStyle w:val="NormalWeb"/>
              <w:spacing w:after="40" w:afterAutospacing="0"/>
              <w:rPr>
                <w:rFonts w:eastAsia="MS Mincho"/>
                <w:b/>
                <w:bCs/>
                <w:sz w:val="20"/>
                <w:szCs w:val="20"/>
              </w:rPr>
            </w:pPr>
            <w:proofErr w:type="spellStart"/>
            <w:r>
              <w:rPr>
                <w:rFonts w:ascii="Courier" w:eastAsia="MS Mincho" w:hAnsi="Courier"/>
                <w:sz w:val="20"/>
                <w:szCs w:val="20"/>
              </w:rPr>
              <w:t>gmam</w:t>
            </w:r>
            <w:proofErr w:type="spellEnd"/>
          </w:p>
        </w:tc>
        <w:tc>
          <w:tcPr>
            <w:tcW w:w="1080" w:type="dxa"/>
          </w:tcPr>
          <w:p w14:paraId="3340EFEB" w14:textId="77777777" w:rsidR="00986BC0" w:rsidRPr="005A443F" w:rsidRDefault="00986BC0" w:rsidP="001A06E8">
            <w:pPr>
              <w:pStyle w:val="NormalWeb"/>
              <w:spacing w:after="40" w:afterAutospacing="0"/>
              <w:rPr>
                <w:rFonts w:ascii="Cambria" w:eastAsia="MS Mincho" w:hAnsi="Cambria"/>
                <w:sz w:val="20"/>
                <w:szCs w:val="20"/>
              </w:rPr>
            </w:pPr>
            <w:r w:rsidRPr="005A443F">
              <w:rPr>
                <w:rFonts w:ascii="Cambria" w:eastAsia="MS Mincho" w:hAnsi="Cambria"/>
                <w:sz w:val="20"/>
                <w:szCs w:val="20"/>
              </w:rPr>
              <w:t>5.3.3.2.1</w:t>
            </w:r>
          </w:p>
        </w:tc>
        <w:tc>
          <w:tcPr>
            <w:tcW w:w="6110" w:type="dxa"/>
          </w:tcPr>
          <w:p w14:paraId="5D40DEAA" w14:textId="77777777" w:rsidR="00986BC0" w:rsidRPr="005A443F" w:rsidRDefault="00986BC0" w:rsidP="001A06E8">
            <w:pPr>
              <w:pStyle w:val="NormalWeb"/>
              <w:spacing w:after="40" w:afterAutospacing="0"/>
              <w:rPr>
                <w:rFonts w:ascii="Cambria" w:eastAsia="MS Mincho" w:hAnsi="Cambria"/>
                <w:sz w:val="20"/>
                <w:szCs w:val="20"/>
              </w:rPr>
            </w:pPr>
            <w:r w:rsidRPr="005A443F">
              <w:rPr>
                <w:rFonts w:ascii="Cambria" w:eastAsia="MS Mincho" w:hAnsi="Cambria"/>
                <w:sz w:val="20"/>
                <w:szCs w:val="20"/>
              </w:rPr>
              <w:t>Referenced track is a video track to which the display attenuation map applies.</w:t>
            </w:r>
          </w:p>
        </w:tc>
      </w:tr>
    </w:tbl>
    <w:p w14:paraId="6832FD5C" w14:textId="77777777" w:rsidR="00986BC0" w:rsidRDefault="00986BC0" w:rsidP="00986BC0">
      <w:pPr>
        <w:rPr>
          <w:lang w:eastAsia="ja-JP"/>
        </w:rPr>
      </w:pPr>
    </w:p>
    <w:p w14:paraId="072EB1A7" w14:textId="77777777" w:rsidR="00986BC0" w:rsidRDefault="00986BC0" w:rsidP="00986BC0">
      <w:pPr>
        <w:pStyle w:val="Heading3"/>
      </w:pPr>
      <w:bookmarkStart w:id="68" w:name="_Toc202426678"/>
      <w:r>
        <w:t>Box types</w:t>
      </w:r>
      <w:bookmarkEnd w:id="68"/>
    </w:p>
    <w:p w14:paraId="2562177B" w14:textId="77777777" w:rsidR="00986BC0" w:rsidRPr="005A443F" w:rsidRDefault="00986BC0" w:rsidP="00986BC0">
      <w:pPr>
        <w:rPr>
          <w:lang w:eastAsia="ja-JP"/>
        </w:rPr>
      </w:pPr>
      <w:r>
        <w:rPr>
          <w:lang w:eastAsia="ja-JP"/>
        </w:rPr>
        <w:t xml:space="preserve">The box types specified in this document are listed in </w:t>
      </w:r>
      <w:r>
        <w:rPr>
          <w:lang w:eastAsia="ja-JP"/>
        </w:rPr>
        <w:fldChar w:fldCharType="begin"/>
      </w:r>
      <w:r>
        <w:rPr>
          <w:lang w:eastAsia="ja-JP"/>
        </w:rPr>
        <w:instrText xml:space="preserve"> REF _Ref201610567 \h </w:instrText>
      </w:r>
      <w:r>
        <w:rPr>
          <w:lang w:eastAsia="ja-JP"/>
        </w:rPr>
      </w:r>
      <w:r>
        <w:rPr>
          <w:lang w:eastAsia="ja-JP"/>
        </w:rPr>
        <w:fldChar w:fldCharType="separate"/>
      </w:r>
      <w:r w:rsidRPr="005A443F">
        <w:rPr>
          <w:lang w:val="en-US"/>
        </w:rPr>
        <w:t>Table 5</w:t>
      </w:r>
      <w:r>
        <w:rPr>
          <w:lang w:eastAsia="ja-JP"/>
        </w:rPr>
        <w:fldChar w:fldCharType="end"/>
      </w:r>
      <w:r>
        <w:rPr>
          <w:lang w:eastAsia="ja-JP"/>
        </w:rPr>
        <w:t>. In the table, t</w:t>
      </w:r>
      <w:r w:rsidRPr="00984EC6">
        <w:rPr>
          <w:lang w:eastAsia="ja-JP"/>
        </w:rPr>
        <w:t xml:space="preserve">he box types </w:t>
      </w:r>
      <w:r>
        <w:rPr>
          <w:lang w:eastAsia="ja-JP"/>
        </w:rPr>
        <w:t xml:space="preserve">specified in </w:t>
      </w:r>
      <w:r w:rsidRPr="00BE7591">
        <w:rPr>
          <w:lang w:eastAsia="ja-JP"/>
        </w:rPr>
        <w:t>ISO/IEC 230</w:t>
      </w:r>
      <w:r w:rsidRPr="004F50A5">
        <w:rPr>
          <w:lang w:eastAsia="ja-JP"/>
        </w:rPr>
        <w:t>01-19</w:t>
      </w:r>
      <w:r>
        <w:rPr>
          <w:lang w:eastAsia="ja-JP"/>
        </w:rPr>
        <w:t xml:space="preserve"> are</w:t>
      </w:r>
      <w:r w:rsidRPr="00984EC6">
        <w:rPr>
          <w:lang w:eastAsia="ja-JP"/>
        </w:rPr>
        <w:t xml:space="preserve"> in black text with links to the corresponding clauses in the specification. </w:t>
      </w:r>
      <w:r>
        <w:rPr>
          <w:lang w:eastAsia="ja-JP"/>
        </w:rPr>
        <w:t>Related container boxes specified in ISOBMFF are</w:t>
      </w:r>
      <w:r w:rsidRPr="00984EC6">
        <w:rPr>
          <w:lang w:eastAsia="ja-JP"/>
        </w:rPr>
        <w:t xml:space="preserve"> marked in grey. Non-related ISOBMFF boxes are not included in the table. Mandatory boxes are</w:t>
      </w:r>
      <w:r>
        <w:rPr>
          <w:lang w:eastAsia="ja-JP"/>
        </w:rPr>
        <w:t>,</w:t>
      </w:r>
      <w:r w:rsidRPr="00984EC6">
        <w:rPr>
          <w:lang w:eastAsia="ja-JP"/>
        </w:rPr>
        <w:t xml:space="preserve"> </w:t>
      </w:r>
      <w:r>
        <w:rPr>
          <w:lang w:eastAsia="ja-JP"/>
        </w:rPr>
        <w:t xml:space="preserve">as in ISOBMFF, </w:t>
      </w:r>
      <w:r w:rsidRPr="00984EC6">
        <w:rPr>
          <w:lang w:eastAsia="ja-JP"/>
        </w:rPr>
        <w:t xml:space="preserve">marked with an asterisk. </w:t>
      </w:r>
      <w:r>
        <w:rPr>
          <w:lang w:eastAsia="ja-JP"/>
        </w:rPr>
        <w:t>Box types</w:t>
      </w:r>
      <w:r w:rsidRPr="00984EC6">
        <w:rPr>
          <w:lang w:eastAsia="ja-JP"/>
        </w:rPr>
        <w:t xml:space="preserve"> without a </w:t>
      </w:r>
      <w:proofErr w:type="gramStart"/>
      <w:r w:rsidRPr="00984EC6">
        <w:rPr>
          <w:lang w:eastAsia="ja-JP"/>
        </w:rPr>
        <w:t>four</w:t>
      </w:r>
      <w:r>
        <w:rPr>
          <w:lang w:eastAsia="ja-JP"/>
        </w:rPr>
        <w:t xml:space="preserve"> character</w:t>
      </w:r>
      <w:proofErr w:type="gramEnd"/>
      <w:r>
        <w:rPr>
          <w:lang w:eastAsia="ja-JP"/>
        </w:rPr>
        <w:t xml:space="preserve"> code </w:t>
      </w:r>
      <w:proofErr w:type="gramStart"/>
      <w:r>
        <w:rPr>
          <w:lang w:eastAsia="ja-JP"/>
        </w:rPr>
        <w:t>are</w:t>
      </w:r>
      <w:proofErr w:type="gramEnd"/>
      <w:r>
        <w:rPr>
          <w:lang w:eastAsia="ja-JP"/>
        </w:rPr>
        <w:t xml:space="preserve"> marked with ‘</w:t>
      </w:r>
      <w:proofErr w:type="gramStart"/>
      <w:r>
        <w:rPr>
          <w:lang w:eastAsia="ja-JP"/>
        </w:rPr>
        <w:t>-‘</w:t>
      </w:r>
      <w:r w:rsidRPr="00984EC6">
        <w:rPr>
          <w:lang w:eastAsia="ja-JP"/>
        </w:rPr>
        <w:t xml:space="preserve"> in</w:t>
      </w:r>
      <w:proofErr w:type="gramEnd"/>
      <w:r w:rsidRPr="00984EC6">
        <w:rPr>
          <w:lang w:eastAsia="ja-JP"/>
        </w:rPr>
        <w:t xml:space="preserve"> the structure. </w:t>
      </w:r>
    </w:p>
    <w:p w14:paraId="3F2B8BEC" w14:textId="14EEE52F" w:rsidR="00986BC0" w:rsidRPr="005A443F" w:rsidRDefault="00986BC0" w:rsidP="00986BC0">
      <w:pPr>
        <w:pStyle w:val="Tabletitle"/>
        <w:numPr>
          <w:ilvl w:val="0"/>
          <w:numId w:val="0"/>
        </w:numPr>
        <w:rPr>
          <w:lang w:val="en-US"/>
        </w:rPr>
      </w:pPr>
      <w:bookmarkStart w:id="69" w:name="_Ref201610567"/>
      <w:r w:rsidRPr="005A443F">
        <w:rPr>
          <w:lang w:val="en-US"/>
        </w:rPr>
        <w:t xml:space="preserve">Table </w:t>
      </w:r>
      <w:r w:rsidRPr="005A443F">
        <w:rPr>
          <w:lang w:val="en-US"/>
        </w:rPr>
        <w:fldChar w:fldCharType="begin"/>
      </w:r>
      <w:r w:rsidRPr="005A443F">
        <w:rPr>
          <w:lang w:val="en-US"/>
        </w:rPr>
        <w:instrText xml:space="preserve"> SEQ Table \* ARABIC </w:instrText>
      </w:r>
      <w:r w:rsidRPr="005A443F">
        <w:rPr>
          <w:lang w:val="en-US"/>
        </w:rPr>
        <w:fldChar w:fldCharType="separate"/>
      </w:r>
      <w:r w:rsidR="009A797D">
        <w:rPr>
          <w:noProof/>
          <w:lang w:val="en-US"/>
        </w:rPr>
        <w:t>5</w:t>
      </w:r>
      <w:r w:rsidRPr="005A443F">
        <w:rPr>
          <w:lang w:val="en-US"/>
        </w:rPr>
        <w:fldChar w:fldCharType="end"/>
      </w:r>
      <w:bookmarkEnd w:id="69"/>
      <w:r w:rsidRPr="005A443F">
        <w:rPr>
          <w:lang w:val="en-US"/>
        </w:rPr>
        <w:t xml:space="preserve"> -</w:t>
      </w:r>
      <w:r>
        <w:rPr>
          <w:lang w:val="en-US"/>
        </w:rPr>
        <w:t xml:space="preserve"> </w:t>
      </w:r>
      <w:r w:rsidRPr="00C80C1D">
        <w:rPr>
          <w:lang w:val="en-US"/>
        </w:rPr>
        <w:t>Box types specified in this document.</w:t>
      </w:r>
    </w:p>
    <w:tbl>
      <w:tblPr>
        <w:tblW w:w="9885" w:type="dxa"/>
        <w:tblInd w:w="93" w:type="dxa"/>
        <w:tblLayout w:type="fixed"/>
        <w:tblCellMar>
          <w:left w:w="0" w:type="dxa"/>
          <w:right w:w="0" w:type="dxa"/>
        </w:tblCellMar>
        <w:tblLook w:val="04A0" w:firstRow="1" w:lastRow="0" w:firstColumn="1" w:lastColumn="0" w:noHBand="0" w:noVBand="1"/>
      </w:tblPr>
      <w:tblGrid>
        <w:gridCol w:w="461"/>
        <w:gridCol w:w="426"/>
        <w:gridCol w:w="450"/>
        <w:gridCol w:w="450"/>
        <w:gridCol w:w="450"/>
        <w:gridCol w:w="450"/>
        <w:gridCol w:w="450"/>
        <w:gridCol w:w="588"/>
        <w:gridCol w:w="402"/>
        <w:gridCol w:w="450"/>
        <w:gridCol w:w="270"/>
        <w:gridCol w:w="900"/>
        <w:gridCol w:w="4138"/>
      </w:tblGrid>
      <w:tr w:rsidR="00986BC0" w:rsidRPr="003A27A8" w14:paraId="15279387" w14:textId="77777777" w:rsidTr="001A06E8">
        <w:trPr>
          <w:tblHeader/>
        </w:trPr>
        <w:tc>
          <w:tcPr>
            <w:tcW w:w="9885" w:type="dxa"/>
            <w:gridSpan w:val="13"/>
            <w:tcBorders>
              <w:top w:val="single" w:sz="8" w:space="0" w:color="auto"/>
              <w:left w:val="single" w:sz="8" w:space="0" w:color="auto"/>
              <w:bottom w:val="single" w:sz="8" w:space="0" w:color="auto"/>
              <w:right w:val="single" w:sz="8" w:space="0" w:color="auto"/>
            </w:tcBorders>
          </w:tcPr>
          <w:p w14:paraId="04A3A618" w14:textId="77777777" w:rsidR="00986BC0" w:rsidRPr="00382D26" w:rsidRDefault="00986BC0" w:rsidP="001A06E8">
            <w:pPr>
              <w:jc w:val="center"/>
              <w:rPr>
                <w:rFonts w:cs="Arial"/>
                <w:b/>
                <w:i/>
                <w:iCs/>
                <w:sz w:val="20"/>
                <w:szCs w:val="20"/>
              </w:rPr>
            </w:pPr>
            <w:r w:rsidRPr="00382D26">
              <w:rPr>
                <w:b/>
                <w:sz w:val="20"/>
                <w:szCs w:val="20"/>
              </w:rPr>
              <w:t>Box types, structure, and cross-reference</w:t>
            </w:r>
            <w:r w:rsidRPr="00382D26">
              <w:rPr>
                <w:sz w:val="20"/>
                <w:szCs w:val="20"/>
              </w:rPr>
              <w:t xml:space="preserve"> (Informative)</w:t>
            </w:r>
          </w:p>
        </w:tc>
      </w:tr>
      <w:tr w:rsidR="00986BC0" w:rsidRPr="003A27A8" w14:paraId="162A7C16" w14:textId="77777777" w:rsidTr="00811F82">
        <w:tc>
          <w:tcPr>
            <w:tcW w:w="461" w:type="dxa"/>
            <w:tcBorders>
              <w:top w:val="nil"/>
              <w:left w:val="single" w:sz="8" w:space="0" w:color="auto"/>
              <w:bottom w:val="single" w:sz="8" w:space="0" w:color="auto"/>
              <w:right w:val="single" w:sz="8" w:space="0" w:color="auto"/>
            </w:tcBorders>
            <w:vAlign w:val="center"/>
            <w:hideMark/>
          </w:tcPr>
          <w:p w14:paraId="2A536D59" w14:textId="77777777" w:rsidR="00986BC0" w:rsidRPr="003A27A8" w:rsidRDefault="00986BC0" w:rsidP="001A06E8">
            <w:pPr>
              <w:rPr>
                <w:rFonts w:cs="Arial"/>
                <w:color w:val="BFBFBF" w:themeColor="background1" w:themeShade="BF"/>
                <w:sz w:val="18"/>
                <w:szCs w:val="18"/>
              </w:rPr>
            </w:pPr>
            <w:proofErr w:type="spellStart"/>
            <w:r w:rsidRPr="003A27A8">
              <w:rPr>
                <w:rFonts w:cs="Arial"/>
                <w:color w:val="BFBFBF" w:themeColor="background1" w:themeShade="BF"/>
                <w:sz w:val="18"/>
                <w:szCs w:val="18"/>
              </w:rPr>
              <w:t>moov</w:t>
            </w:r>
            <w:proofErr w:type="spellEnd"/>
          </w:p>
        </w:tc>
        <w:tc>
          <w:tcPr>
            <w:tcW w:w="426" w:type="dxa"/>
            <w:tcBorders>
              <w:top w:val="nil"/>
              <w:left w:val="nil"/>
              <w:bottom w:val="single" w:sz="8" w:space="0" w:color="auto"/>
              <w:right w:val="single" w:sz="8" w:space="0" w:color="auto"/>
            </w:tcBorders>
            <w:vAlign w:val="center"/>
            <w:hideMark/>
          </w:tcPr>
          <w:p w14:paraId="5D96B7DC" w14:textId="77777777" w:rsidR="00986BC0" w:rsidRPr="003A27A8" w:rsidRDefault="00986BC0" w:rsidP="001A06E8">
            <w:pPr>
              <w:rPr>
                <w:rFonts w:cs="Arial"/>
                <w:color w:val="BFBFBF" w:themeColor="background1" w:themeShade="BF"/>
                <w:sz w:val="18"/>
                <w:szCs w:val="18"/>
              </w:rPr>
            </w:pPr>
          </w:p>
        </w:tc>
        <w:tc>
          <w:tcPr>
            <w:tcW w:w="450" w:type="dxa"/>
            <w:tcBorders>
              <w:top w:val="nil"/>
              <w:left w:val="nil"/>
              <w:bottom w:val="single" w:sz="8" w:space="0" w:color="auto"/>
              <w:right w:val="single" w:sz="8" w:space="0" w:color="auto"/>
            </w:tcBorders>
            <w:vAlign w:val="center"/>
            <w:hideMark/>
          </w:tcPr>
          <w:p w14:paraId="7A186C87" w14:textId="77777777" w:rsidR="00986BC0" w:rsidRPr="003A27A8" w:rsidRDefault="00986BC0" w:rsidP="001A06E8">
            <w:pPr>
              <w:rPr>
                <w:rFonts w:cs="Arial"/>
                <w:color w:val="BFBFBF" w:themeColor="background1" w:themeShade="BF"/>
                <w:sz w:val="18"/>
                <w:szCs w:val="18"/>
              </w:rPr>
            </w:pPr>
          </w:p>
        </w:tc>
        <w:tc>
          <w:tcPr>
            <w:tcW w:w="450" w:type="dxa"/>
            <w:tcBorders>
              <w:top w:val="nil"/>
              <w:left w:val="nil"/>
              <w:bottom w:val="single" w:sz="8" w:space="0" w:color="auto"/>
              <w:right w:val="single" w:sz="8" w:space="0" w:color="auto"/>
            </w:tcBorders>
            <w:vAlign w:val="center"/>
            <w:hideMark/>
          </w:tcPr>
          <w:p w14:paraId="16086FAE" w14:textId="77777777" w:rsidR="00986BC0" w:rsidRPr="003A27A8" w:rsidRDefault="00986BC0" w:rsidP="001A06E8">
            <w:pPr>
              <w:rPr>
                <w:rFonts w:cs="Arial"/>
                <w:color w:val="BFBFBF" w:themeColor="background1" w:themeShade="BF"/>
                <w:sz w:val="18"/>
                <w:szCs w:val="18"/>
              </w:rPr>
            </w:pPr>
          </w:p>
        </w:tc>
        <w:tc>
          <w:tcPr>
            <w:tcW w:w="450" w:type="dxa"/>
            <w:tcBorders>
              <w:top w:val="nil"/>
              <w:left w:val="nil"/>
              <w:bottom w:val="single" w:sz="8" w:space="0" w:color="auto"/>
              <w:right w:val="single" w:sz="8" w:space="0" w:color="auto"/>
            </w:tcBorders>
            <w:vAlign w:val="center"/>
            <w:hideMark/>
          </w:tcPr>
          <w:p w14:paraId="5CB12AC5" w14:textId="77777777" w:rsidR="00986BC0" w:rsidRPr="003A27A8" w:rsidRDefault="00986BC0" w:rsidP="001A06E8">
            <w:pPr>
              <w:rPr>
                <w:rFonts w:cs="Arial"/>
                <w:color w:val="BFBFBF" w:themeColor="background1" w:themeShade="BF"/>
                <w:sz w:val="18"/>
                <w:szCs w:val="18"/>
              </w:rPr>
            </w:pPr>
          </w:p>
        </w:tc>
        <w:tc>
          <w:tcPr>
            <w:tcW w:w="450" w:type="dxa"/>
            <w:tcBorders>
              <w:top w:val="nil"/>
              <w:left w:val="nil"/>
              <w:bottom w:val="single" w:sz="8" w:space="0" w:color="auto"/>
              <w:right w:val="single" w:sz="4" w:space="0" w:color="auto"/>
            </w:tcBorders>
            <w:vAlign w:val="center"/>
            <w:hideMark/>
          </w:tcPr>
          <w:p w14:paraId="13C2A920" w14:textId="77777777" w:rsidR="00986BC0" w:rsidRPr="003A27A8" w:rsidRDefault="00986BC0" w:rsidP="001A06E8">
            <w:pPr>
              <w:rPr>
                <w:rFonts w:cs="Arial"/>
                <w:color w:val="BFBFBF" w:themeColor="background1" w:themeShade="BF"/>
                <w:sz w:val="18"/>
                <w:szCs w:val="18"/>
              </w:rPr>
            </w:pPr>
          </w:p>
        </w:tc>
        <w:tc>
          <w:tcPr>
            <w:tcW w:w="450" w:type="dxa"/>
            <w:tcBorders>
              <w:top w:val="single" w:sz="8" w:space="0" w:color="auto"/>
              <w:left w:val="single" w:sz="4" w:space="0" w:color="auto"/>
              <w:bottom w:val="single" w:sz="8" w:space="0" w:color="auto"/>
              <w:right w:val="single" w:sz="4" w:space="0" w:color="auto"/>
            </w:tcBorders>
          </w:tcPr>
          <w:p w14:paraId="2DDEF722" w14:textId="77777777" w:rsidR="00986BC0" w:rsidRPr="003A27A8" w:rsidRDefault="00986BC0" w:rsidP="001A06E8">
            <w:pPr>
              <w:rPr>
                <w:rFonts w:cs="Arial"/>
                <w:color w:val="BFBFBF" w:themeColor="background1" w:themeShade="BF"/>
                <w:sz w:val="18"/>
                <w:szCs w:val="18"/>
              </w:rPr>
            </w:pPr>
          </w:p>
        </w:tc>
        <w:tc>
          <w:tcPr>
            <w:tcW w:w="588" w:type="dxa"/>
            <w:tcBorders>
              <w:top w:val="nil"/>
              <w:left w:val="single" w:sz="4" w:space="0" w:color="auto"/>
              <w:bottom w:val="single" w:sz="8" w:space="0" w:color="auto"/>
              <w:right w:val="single" w:sz="4" w:space="0" w:color="auto"/>
            </w:tcBorders>
          </w:tcPr>
          <w:p w14:paraId="5DBBAA44" w14:textId="77777777" w:rsidR="00986BC0" w:rsidRPr="003A27A8" w:rsidRDefault="00986BC0" w:rsidP="001A06E8">
            <w:pPr>
              <w:rPr>
                <w:rFonts w:cs="Arial"/>
                <w:color w:val="BFBFBF" w:themeColor="background1" w:themeShade="BF"/>
                <w:sz w:val="18"/>
                <w:szCs w:val="18"/>
              </w:rPr>
            </w:pPr>
          </w:p>
        </w:tc>
        <w:tc>
          <w:tcPr>
            <w:tcW w:w="402" w:type="dxa"/>
            <w:tcBorders>
              <w:top w:val="nil"/>
              <w:left w:val="single" w:sz="4" w:space="0" w:color="auto"/>
              <w:bottom w:val="single" w:sz="8" w:space="0" w:color="auto"/>
              <w:right w:val="single" w:sz="4" w:space="0" w:color="auto"/>
            </w:tcBorders>
          </w:tcPr>
          <w:p w14:paraId="037FE785" w14:textId="77777777" w:rsidR="00986BC0" w:rsidRPr="003A27A8" w:rsidRDefault="00986BC0" w:rsidP="001A06E8">
            <w:pPr>
              <w:rPr>
                <w:rFonts w:cs="Arial"/>
                <w:color w:val="BFBFBF" w:themeColor="background1" w:themeShade="BF"/>
                <w:sz w:val="18"/>
                <w:szCs w:val="18"/>
              </w:rPr>
            </w:pPr>
          </w:p>
        </w:tc>
        <w:tc>
          <w:tcPr>
            <w:tcW w:w="450" w:type="dxa"/>
            <w:tcBorders>
              <w:top w:val="nil"/>
              <w:left w:val="single" w:sz="4" w:space="0" w:color="auto"/>
              <w:bottom w:val="single" w:sz="8" w:space="0" w:color="auto"/>
              <w:right w:val="single" w:sz="4" w:space="0" w:color="auto"/>
            </w:tcBorders>
          </w:tcPr>
          <w:p w14:paraId="5CE1939C" w14:textId="77777777" w:rsidR="00986BC0" w:rsidRPr="003A27A8" w:rsidRDefault="00986BC0" w:rsidP="001A06E8">
            <w:pPr>
              <w:rPr>
                <w:rFonts w:cs="Arial"/>
                <w:color w:val="BFBFBF" w:themeColor="background1" w:themeShade="BF"/>
                <w:sz w:val="18"/>
                <w:szCs w:val="18"/>
              </w:rPr>
            </w:pPr>
          </w:p>
        </w:tc>
        <w:tc>
          <w:tcPr>
            <w:tcW w:w="270" w:type="dxa"/>
            <w:tcBorders>
              <w:top w:val="nil"/>
              <w:left w:val="single" w:sz="4" w:space="0" w:color="auto"/>
              <w:bottom w:val="single" w:sz="8" w:space="0" w:color="auto"/>
              <w:right w:val="single" w:sz="8" w:space="0" w:color="auto"/>
            </w:tcBorders>
            <w:vAlign w:val="center"/>
            <w:hideMark/>
          </w:tcPr>
          <w:p w14:paraId="54E8ADA6" w14:textId="77777777" w:rsidR="00986BC0" w:rsidRPr="003A27A8" w:rsidRDefault="00986BC0" w:rsidP="001A06E8">
            <w:pPr>
              <w:rPr>
                <w:rFonts w:cs="Arial"/>
                <w:color w:val="BFBFBF" w:themeColor="background1" w:themeShade="BF"/>
                <w:sz w:val="18"/>
                <w:szCs w:val="18"/>
              </w:rPr>
            </w:pPr>
            <w:r w:rsidRPr="003A27A8">
              <w:rPr>
                <w:rFonts w:cs="Arial"/>
                <w:color w:val="BFBFBF" w:themeColor="background1" w:themeShade="BF"/>
                <w:sz w:val="18"/>
                <w:szCs w:val="18"/>
              </w:rPr>
              <w:t>*</w:t>
            </w:r>
          </w:p>
        </w:tc>
        <w:tc>
          <w:tcPr>
            <w:tcW w:w="900" w:type="dxa"/>
            <w:tcBorders>
              <w:top w:val="nil"/>
              <w:left w:val="nil"/>
              <w:bottom w:val="single" w:sz="8" w:space="0" w:color="auto"/>
              <w:right w:val="single" w:sz="8" w:space="0" w:color="auto"/>
            </w:tcBorders>
            <w:hideMark/>
          </w:tcPr>
          <w:p w14:paraId="7D5A9B4F" w14:textId="77777777" w:rsidR="00986BC0" w:rsidRPr="003A27A8" w:rsidRDefault="00986BC0" w:rsidP="001A06E8">
            <w:pPr>
              <w:rPr>
                <w:rFonts w:cs="Arial"/>
                <w:color w:val="BFBFBF" w:themeColor="background1" w:themeShade="BF"/>
                <w:sz w:val="18"/>
                <w:szCs w:val="18"/>
              </w:rPr>
            </w:pPr>
            <w:r>
              <w:rPr>
                <w:rFonts w:cs="Arial"/>
                <w:color w:val="BFBFBF" w:themeColor="background1" w:themeShade="BF"/>
                <w:sz w:val="18"/>
                <w:szCs w:val="18"/>
                <w:lang w:bidi="x-none"/>
              </w:rPr>
              <w:t>ISOBMFF</w:t>
            </w:r>
          </w:p>
        </w:tc>
        <w:tc>
          <w:tcPr>
            <w:tcW w:w="4138" w:type="dxa"/>
            <w:tcBorders>
              <w:top w:val="nil"/>
              <w:left w:val="nil"/>
              <w:bottom w:val="single" w:sz="8" w:space="0" w:color="auto"/>
              <w:right w:val="single" w:sz="8" w:space="0" w:color="auto"/>
            </w:tcBorders>
            <w:vAlign w:val="center"/>
            <w:hideMark/>
          </w:tcPr>
          <w:p w14:paraId="18051605" w14:textId="77777777" w:rsidR="00986BC0" w:rsidRPr="003A27A8" w:rsidRDefault="00986BC0" w:rsidP="001A06E8">
            <w:pPr>
              <w:rPr>
                <w:rFonts w:cs="Arial"/>
                <w:i/>
                <w:iCs/>
                <w:color w:val="BFBFBF" w:themeColor="background1" w:themeShade="BF"/>
                <w:sz w:val="18"/>
                <w:szCs w:val="18"/>
              </w:rPr>
            </w:pPr>
            <w:r w:rsidRPr="003A27A8">
              <w:rPr>
                <w:rFonts w:cs="Arial"/>
                <w:i/>
                <w:iCs/>
                <w:color w:val="BFBFBF" w:themeColor="background1" w:themeShade="BF"/>
                <w:sz w:val="18"/>
                <w:szCs w:val="18"/>
              </w:rPr>
              <w:t>container for all the metadata</w:t>
            </w:r>
          </w:p>
        </w:tc>
      </w:tr>
      <w:tr w:rsidR="00986BC0" w:rsidRPr="003A27A8" w14:paraId="419CDF37" w14:textId="77777777" w:rsidTr="00811F82">
        <w:tc>
          <w:tcPr>
            <w:tcW w:w="461" w:type="dxa"/>
            <w:tcBorders>
              <w:top w:val="nil"/>
              <w:left w:val="single" w:sz="8" w:space="0" w:color="auto"/>
              <w:bottom w:val="single" w:sz="8" w:space="0" w:color="auto"/>
              <w:right w:val="single" w:sz="8" w:space="0" w:color="auto"/>
            </w:tcBorders>
            <w:vAlign w:val="center"/>
            <w:hideMark/>
          </w:tcPr>
          <w:p w14:paraId="76E7094B" w14:textId="77777777" w:rsidR="00986BC0" w:rsidRPr="003A27A8" w:rsidRDefault="00986BC0" w:rsidP="001A06E8">
            <w:pPr>
              <w:rPr>
                <w:rFonts w:cs="Arial"/>
                <w:color w:val="BFBFBF" w:themeColor="background1" w:themeShade="BF"/>
                <w:sz w:val="18"/>
                <w:szCs w:val="18"/>
              </w:rPr>
            </w:pPr>
          </w:p>
        </w:tc>
        <w:tc>
          <w:tcPr>
            <w:tcW w:w="426" w:type="dxa"/>
            <w:tcBorders>
              <w:top w:val="nil"/>
              <w:left w:val="nil"/>
              <w:bottom w:val="single" w:sz="8" w:space="0" w:color="auto"/>
              <w:right w:val="single" w:sz="8" w:space="0" w:color="auto"/>
            </w:tcBorders>
            <w:vAlign w:val="center"/>
            <w:hideMark/>
          </w:tcPr>
          <w:p w14:paraId="185C7005" w14:textId="77777777" w:rsidR="00986BC0" w:rsidRPr="003A27A8" w:rsidRDefault="00986BC0" w:rsidP="001A06E8">
            <w:pPr>
              <w:rPr>
                <w:rFonts w:cs="Arial"/>
                <w:color w:val="BFBFBF" w:themeColor="background1" w:themeShade="BF"/>
                <w:sz w:val="18"/>
                <w:szCs w:val="18"/>
              </w:rPr>
            </w:pPr>
            <w:proofErr w:type="spellStart"/>
            <w:r>
              <w:rPr>
                <w:rFonts w:cs="Arial"/>
                <w:color w:val="BFBFBF" w:themeColor="background1" w:themeShade="BF"/>
                <w:sz w:val="18"/>
                <w:szCs w:val="18"/>
              </w:rPr>
              <w:t>t</w:t>
            </w:r>
            <w:r w:rsidRPr="003A27A8">
              <w:rPr>
                <w:rFonts w:cs="Arial"/>
                <w:color w:val="BFBFBF" w:themeColor="background1" w:themeShade="BF"/>
                <w:sz w:val="18"/>
                <w:szCs w:val="18"/>
              </w:rPr>
              <w:t>rak</w:t>
            </w:r>
            <w:proofErr w:type="spellEnd"/>
          </w:p>
        </w:tc>
        <w:tc>
          <w:tcPr>
            <w:tcW w:w="450" w:type="dxa"/>
            <w:tcBorders>
              <w:top w:val="nil"/>
              <w:left w:val="nil"/>
              <w:bottom w:val="single" w:sz="8" w:space="0" w:color="auto"/>
              <w:right w:val="single" w:sz="8" w:space="0" w:color="auto"/>
            </w:tcBorders>
            <w:vAlign w:val="center"/>
            <w:hideMark/>
          </w:tcPr>
          <w:p w14:paraId="2D422757" w14:textId="77777777" w:rsidR="00986BC0" w:rsidRPr="003A27A8" w:rsidRDefault="00986BC0" w:rsidP="001A06E8">
            <w:pPr>
              <w:rPr>
                <w:rFonts w:cs="Arial"/>
                <w:color w:val="BFBFBF" w:themeColor="background1" w:themeShade="BF"/>
                <w:sz w:val="18"/>
                <w:szCs w:val="18"/>
              </w:rPr>
            </w:pPr>
          </w:p>
        </w:tc>
        <w:tc>
          <w:tcPr>
            <w:tcW w:w="450" w:type="dxa"/>
            <w:tcBorders>
              <w:top w:val="nil"/>
              <w:left w:val="nil"/>
              <w:bottom w:val="single" w:sz="8" w:space="0" w:color="auto"/>
              <w:right w:val="single" w:sz="8" w:space="0" w:color="auto"/>
            </w:tcBorders>
            <w:vAlign w:val="center"/>
            <w:hideMark/>
          </w:tcPr>
          <w:p w14:paraId="5DEBFEEF" w14:textId="77777777" w:rsidR="00986BC0" w:rsidRPr="003A27A8" w:rsidRDefault="00986BC0" w:rsidP="001A06E8">
            <w:pPr>
              <w:rPr>
                <w:rFonts w:cs="Arial"/>
                <w:color w:val="BFBFBF" w:themeColor="background1" w:themeShade="BF"/>
                <w:sz w:val="18"/>
                <w:szCs w:val="18"/>
              </w:rPr>
            </w:pPr>
          </w:p>
        </w:tc>
        <w:tc>
          <w:tcPr>
            <w:tcW w:w="450" w:type="dxa"/>
            <w:tcBorders>
              <w:top w:val="nil"/>
              <w:left w:val="nil"/>
              <w:bottom w:val="single" w:sz="8" w:space="0" w:color="auto"/>
              <w:right w:val="single" w:sz="8" w:space="0" w:color="auto"/>
            </w:tcBorders>
            <w:vAlign w:val="center"/>
            <w:hideMark/>
          </w:tcPr>
          <w:p w14:paraId="419FF7DB" w14:textId="77777777" w:rsidR="00986BC0" w:rsidRPr="003A27A8" w:rsidRDefault="00986BC0" w:rsidP="001A06E8">
            <w:pPr>
              <w:rPr>
                <w:rFonts w:cs="Arial"/>
                <w:color w:val="BFBFBF" w:themeColor="background1" w:themeShade="BF"/>
                <w:sz w:val="18"/>
                <w:szCs w:val="18"/>
              </w:rPr>
            </w:pPr>
          </w:p>
        </w:tc>
        <w:tc>
          <w:tcPr>
            <w:tcW w:w="450" w:type="dxa"/>
            <w:tcBorders>
              <w:top w:val="nil"/>
              <w:left w:val="nil"/>
              <w:bottom w:val="single" w:sz="8" w:space="0" w:color="auto"/>
              <w:right w:val="single" w:sz="4" w:space="0" w:color="auto"/>
            </w:tcBorders>
            <w:vAlign w:val="center"/>
            <w:hideMark/>
          </w:tcPr>
          <w:p w14:paraId="30F46F04" w14:textId="77777777" w:rsidR="00986BC0" w:rsidRPr="003A27A8" w:rsidRDefault="00986BC0" w:rsidP="001A06E8">
            <w:pPr>
              <w:rPr>
                <w:rFonts w:cs="Arial"/>
                <w:color w:val="BFBFBF" w:themeColor="background1" w:themeShade="BF"/>
                <w:sz w:val="18"/>
                <w:szCs w:val="18"/>
              </w:rPr>
            </w:pPr>
          </w:p>
        </w:tc>
        <w:tc>
          <w:tcPr>
            <w:tcW w:w="450" w:type="dxa"/>
            <w:tcBorders>
              <w:top w:val="single" w:sz="8" w:space="0" w:color="auto"/>
              <w:left w:val="single" w:sz="4" w:space="0" w:color="auto"/>
              <w:bottom w:val="single" w:sz="8" w:space="0" w:color="auto"/>
              <w:right w:val="single" w:sz="4" w:space="0" w:color="auto"/>
            </w:tcBorders>
          </w:tcPr>
          <w:p w14:paraId="2C53B9DB" w14:textId="77777777" w:rsidR="00986BC0" w:rsidRPr="003A27A8" w:rsidRDefault="00986BC0" w:rsidP="001A06E8">
            <w:pPr>
              <w:rPr>
                <w:rFonts w:cs="Arial"/>
                <w:color w:val="BFBFBF" w:themeColor="background1" w:themeShade="BF"/>
                <w:sz w:val="18"/>
                <w:szCs w:val="18"/>
              </w:rPr>
            </w:pPr>
          </w:p>
        </w:tc>
        <w:tc>
          <w:tcPr>
            <w:tcW w:w="588" w:type="dxa"/>
            <w:tcBorders>
              <w:top w:val="nil"/>
              <w:left w:val="single" w:sz="4" w:space="0" w:color="auto"/>
              <w:bottom w:val="single" w:sz="8" w:space="0" w:color="auto"/>
              <w:right w:val="single" w:sz="4" w:space="0" w:color="auto"/>
            </w:tcBorders>
          </w:tcPr>
          <w:p w14:paraId="230DD263" w14:textId="77777777" w:rsidR="00986BC0" w:rsidRPr="003A27A8" w:rsidRDefault="00986BC0" w:rsidP="001A06E8">
            <w:pPr>
              <w:rPr>
                <w:rFonts w:cs="Arial"/>
                <w:color w:val="BFBFBF" w:themeColor="background1" w:themeShade="BF"/>
                <w:sz w:val="18"/>
                <w:szCs w:val="18"/>
              </w:rPr>
            </w:pPr>
          </w:p>
        </w:tc>
        <w:tc>
          <w:tcPr>
            <w:tcW w:w="402" w:type="dxa"/>
            <w:tcBorders>
              <w:top w:val="nil"/>
              <w:left w:val="single" w:sz="4" w:space="0" w:color="auto"/>
              <w:bottom w:val="single" w:sz="8" w:space="0" w:color="auto"/>
              <w:right w:val="single" w:sz="4" w:space="0" w:color="auto"/>
            </w:tcBorders>
          </w:tcPr>
          <w:p w14:paraId="644CF2E9" w14:textId="77777777" w:rsidR="00986BC0" w:rsidRPr="003A27A8" w:rsidRDefault="00986BC0" w:rsidP="001A06E8">
            <w:pPr>
              <w:rPr>
                <w:rFonts w:cs="Arial"/>
                <w:color w:val="BFBFBF" w:themeColor="background1" w:themeShade="BF"/>
                <w:sz w:val="18"/>
                <w:szCs w:val="18"/>
              </w:rPr>
            </w:pPr>
          </w:p>
        </w:tc>
        <w:tc>
          <w:tcPr>
            <w:tcW w:w="450" w:type="dxa"/>
            <w:tcBorders>
              <w:top w:val="nil"/>
              <w:left w:val="single" w:sz="4" w:space="0" w:color="auto"/>
              <w:bottom w:val="single" w:sz="8" w:space="0" w:color="auto"/>
              <w:right w:val="single" w:sz="4" w:space="0" w:color="auto"/>
            </w:tcBorders>
          </w:tcPr>
          <w:p w14:paraId="770FB167" w14:textId="77777777" w:rsidR="00986BC0" w:rsidRPr="003A27A8" w:rsidRDefault="00986BC0" w:rsidP="001A06E8">
            <w:pPr>
              <w:rPr>
                <w:rFonts w:cs="Arial"/>
                <w:color w:val="BFBFBF" w:themeColor="background1" w:themeShade="BF"/>
                <w:sz w:val="18"/>
                <w:szCs w:val="18"/>
              </w:rPr>
            </w:pPr>
          </w:p>
        </w:tc>
        <w:tc>
          <w:tcPr>
            <w:tcW w:w="270" w:type="dxa"/>
            <w:tcBorders>
              <w:top w:val="nil"/>
              <w:left w:val="single" w:sz="4" w:space="0" w:color="auto"/>
              <w:bottom w:val="single" w:sz="8" w:space="0" w:color="auto"/>
              <w:right w:val="single" w:sz="8" w:space="0" w:color="auto"/>
            </w:tcBorders>
            <w:vAlign w:val="center"/>
            <w:hideMark/>
          </w:tcPr>
          <w:p w14:paraId="3015B7AD" w14:textId="77777777" w:rsidR="00986BC0" w:rsidRPr="003A27A8" w:rsidRDefault="00986BC0" w:rsidP="001A06E8">
            <w:pPr>
              <w:rPr>
                <w:rFonts w:cs="Arial"/>
                <w:color w:val="BFBFBF" w:themeColor="background1" w:themeShade="BF"/>
                <w:sz w:val="18"/>
                <w:szCs w:val="18"/>
              </w:rPr>
            </w:pPr>
            <w:r w:rsidRPr="003A27A8">
              <w:rPr>
                <w:rFonts w:cs="Arial"/>
                <w:color w:val="BFBFBF" w:themeColor="background1" w:themeShade="BF"/>
                <w:sz w:val="18"/>
                <w:szCs w:val="18"/>
              </w:rPr>
              <w:t>*</w:t>
            </w:r>
          </w:p>
        </w:tc>
        <w:tc>
          <w:tcPr>
            <w:tcW w:w="900" w:type="dxa"/>
            <w:tcBorders>
              <w:top w:val="nil"/>
              <w:left w:val="nil"/>
              <w:bottom w:val="single" w:sz="8" w:space="0" w:color="auto"/>
              <w:right w:val="single" w:sz="8" w:space="0" w:color="auto"/>
            </w:tcBorders>
            <w:hideMark/>
          </w:tcPr>
          <w:p w14:paraId="4C343A0B" w14:textId="77777777" w:rsidR="00986BC0" w:rsidRPr="003A27A8" w:rsidRDefault="00986BC0" w:rsidP="001A06E8">
            <w:pPr>
              <w:rPr>
                <w:rFonts w:cs="Arial"/>
                <w:color w:val="BFBFBF" w:themeColor="background1" w:themeShade="BF"/>
                <w:sz w:val="18"/>
                <w:szCs w:val="18"/>
              </w:rPr>
            </w:pPr>
            <w:r>
              <w:rPr>
                <w:rFonts w:cs="Arial"/>
                <w:color w:val="BFBFBF" w:themeColor="background1" w:themeShade="BF"/>
                <w:sz w:val="18"/>
                <w:szCs w:val="18"/>
                <w:lang w:bidi="x-none"/>
              </w:rPr>
              <w:t>ISOBMFF</w:t>
            </w:r>
          </w:p>
        </w:tc>
        <w:tc>
          <w:tcPr>
            <w:tcW w:w="4138" w:type="dxa"/>
            <w:tcBorders>
              <w:top w:val="nil"/>
              <w:left w:val="nil"/>
              <w:bottom w:val="single" w:sz="8" w:space="0" w:color="auto"/>
              <w:right w:val="single" w:sz="8" w:space="0" w:color="auto"/>
            </w:tcBorders>
            <w:vAlign w:val="center"/>
            <w:hideMark/>
          </w:tcPr>
          <w:p w14:paraId="0AA39BCE" w14:textId="77777777" w:rsidR="00986BC0" w:rsidRPr="003A27A8" w:rsidRDefault="00986BC0" w:rsidP="001A06E8">
            <w:pPr>
              <w:rPr>
                <w:rFonts w:cs="Arial"/>
                <w:i/>
                <w:iCs/>
                <w:color w:val="BFBFBF" w:themeColor="background1" w:themeShade="BF"/>
                <w:sz w:val="18"/>
                <w:szCs w:val="18"/>
              </w:rPr>
            </w:pPr>
            <w:r w:rsidRPr="003A27A8">
              <w:rPr>
                <w:rFonts w:cs="Arial"/>
                <w:i/>
                <w:iCs/>
                <w:color w:val="BFBFBF" w:themeColor="background1" w:themeShade="BF"/>
                <w:sz w:val="18"/>
                <w:szCs w:val="18"/>
              </w:rPr>
              <w:t>container for an individual track or stream</w:t>
            </w:r>
          </w:p>
        </w:tc>
      </w:tr>
      <w:tr w:rsidR="00986BC0" w:rsidRPr="003A27A8" w14:paraId="268203C9" w14:textId="77777777" w:rsidTr="00811F82">
        <w:tc>
          <w:tcPr>
            <w:tcW w:w="461" w:type="dxa"/>
            <w:tcBorders>
              <w:top w:val="nil"/>
              <w:left w:val="single" w:sz="8" w:space="0" w:color="auto"/>
              <w:bottom w:val="single" w:sz="8" w:space="0" w:color="auto"/>
              <w:right w:val="single" w:sz="8" w:space="0" w:color="auto"/>
            </w:tcBorders>
            <w:vAlign w:val="center"/>
            <w:hideMark/>
          </w:tcPr>
          <w:p w14:paraId="3A2C0F5B" w14:textId="77777777" w:rsidR="00986BC0" w:rsidRPr="003A27A8" w:rsidRDefault="00986BC0" w:rsidP="001A06E8">
            <w:pPr>
              <w:rPr>
                <w:rFonts w:cs="Arial"/>
                <w:color w:val="BFBFBF" w:themeColor="background1" w:themeShade="BF"/>
                <w:sz w:val="18"/>
                <w:szCs w:val="18"/>
              </w:rPr>
            </w:pPr>
          </w:p>
        </w:tc>
        <w:tc>
          <w:tcPr>
            <w:tcW w:w="426" w:type="dxa"/>
            <w:tcBorders>
              <w:top w:val="nil"/>
              <w:left w:val="nil"/>
              <w:bottom w:val="single" w:sz="8" w:space="0" w:color="auto"/>
              <w:right w:val="single" w:sz="8" w:space="0" w:color="auto"/>
            </w:tcBorders>
            <w:vAlign w:val="center"/>
            <w:hideMark/>
          </w:tcPr>
          <w:p w14:paraId="4755EFBF" w14:textId="77777777" w:rsidR="00986BC0" w:rsidRPr="003A27A8" w:rsidRDefault="00986BC0" w:rsidP="001A06E8">
            <w:pPr>
              <w:rPr>
                <w:rFonts w:cs="Arial"/>
                <w:color w:val="BFBFBF" w:themeColor="background1" w:themeShade="BF"/>
                <w:sz w:val="18"/>
                <w:szCs w:val="18"/>
              </w:rPr>
            </w:pPr>
          </w:p>
        </w:tc>
        <w:tc>
          <w:tcPr>
            <w:tcW w:w="450" w:type="dxa"/>
            <w:tcBorders>
              <w:top w:val="nil"/>
              <w:left w:val="nil"/>
              <w:bottom w:val="single" w:sz="8" w:space="0" w:color="auto"/>
              <w:right w:val="single" w:sz="8" w:space="0" w:color="auto"/>
            </w:tcBorders>
            <w:vAlign w:val="center"/>
            <w:hideMark/>
          </w:tcPr>
          <w:p w14:paraId="46DB5C7C" w14:textId="77777777" w:rsidR="00986BC0" w:rsidRPr="003A27A8" w:rsidRDefault="00986BC0" w:rsidP="001A06E8">
            <w:pPr>
              <w:rPr>
                <w:rFonts w:cs="Arial"/>
                <w:color w:val="BFBFBF" w:themeColor="background1" w:themeShade="BF"/>
                <w:sz w:val="18"/>
                <w:szCs w:val="18"/>
              </w:rPr>
            </w:pPr>
            <w:proofErr w:type="spellStart"/>
            <w:r w:rsidRPr="003A27A8">
              <w:rPr>
                <w:rFonts w:cs="Arial"/>
                <w:color w:val="BFBFBF" w:themeColor="background1" w:themeShade="BF"/>
                <w:sz w:val="18"/>
                <w:szCs w:val="18"/>
              </w:rPr>
              <w:t>mdia</w:t>
            </w:r>
            <w:proofErr w:type="spellEnd"/>
          </w:p>
        </w:tc>
        <w:tc>
          <w:tcPr>
            <w:tcW w:w="450" w:type="dxa"/>
            <w:tcBorders>
              <w:top w:val="nil"/>
              <w:left w:val="nil"/>
              <w:bottom w:val="single" w:sz="8" w:space="0" w:color="auto"/>
              <w:right w:val="single" w:sz="8" w:space="0" w:color="auto"/>
            </w:tcBorders>
            <w:vAlign w:val="center"/>
            <w:hideMark/>
          </w:tcPr>
          <w:p w14:paraId="6877E2AD" w14:textId="77777777" w:rsidR="00986BC0" w:rsidRPr="003A27A8" w:rsidRDefault="00986BC0" w:rsidP="001A06E8">
            <w:pPr>
              <w:rPr>
                <w:rFonts w:cs="Arial"/>
                <w:color w:val="BFBFBF" w:themeColor="background1" w:themeShade="BF"/>
                <w:sz w:val="18"/>
                <w:szCs w:val="18"/>
              </w:rPr>
            </w:pPr>
          </w:p>
        </w:tc>
        <w:tc>
          <w:tcPr>
            <w:tcW w:w="450" w:type="dxa"/>
            <w:tcBorders>
              <w:top w:val="nil"/>
              <w:left w:val="nil"/>
              <w:bottom w:val="single" w:sz="8" w:space="0" w:color="auto"/>
              <w:right w:val="single" w:sz="8" w:space="0" w:color="auto"/>
            </w:tcBorders>
            <w:vAlign w:val="center"/>
            <w:hideMark/>
          </w:tcPr>
          <w:p w14:paraId="5A3FFAAF" w14:textId="77777777" w:rsidR="00986BC0" w:rsidRPr="003A27A8" w:rsidRDefault="00986BC0" w:rsidP="001A06E8">
            <w:pPr>
              <w:rPr>
                <w:rFonts w:cs="Arial"/>
                <w:color w:val="BFBFBF" w:themeColor="background1" w:themeShade="BF"/>
                <w:sz w:val="18"/>
                <w:szCs w:val="18"/>
              </w:rPr>
            </w:pPr>
          </w:p>
        </w:tc>
        <w:tc>
          <w:tcPr>
            <w:tcW w:w="450" w:type="dxa"/>
            <w:tcBorders>
              <w:top w:val="nil"/>
              <w:left w:val="nil"/>
              <w:bottom w:val="single" w:sz="8" w:space="0" w:color="auto"/>
              <w:right w:val="single" w:sz="4" w:space="0" w:color="auto"/>
            </w:tcBorders>
            <w:vAlign w:val="center"/>
            <w:hideMark/>
          </w:tcPr>
          <w:p w14:paraId="638104BB" w14:textId="77777777" w:rsidR="00986BC0" w:rsidRPr="003A27A8" w:rsidRDefault="00986BC0" w:rsidP="001A06E8">
            <w:pPr>
              <w:rPr>
                <w:rFonts w:cs="Arial"/>
                <w:color w:val="BFBFBF" w:themeColor="background1" w:themeShade="BF"/>
                <w:sz w:val="18"/>
                <w:szCs w:val="18"/>
              </w:rPr>
            </w:pPr>
          </w:p>
        </w:tc>
        <w:tc>
          <w:tcPr>
            <w:tcW w:w="450" w:type="dxa"/>
            <w:tcBorders>
              <w:top w:val="single" w:sz="8" w:space="0" w:color="auto"/>
              <w:left w:val="single" w:sz="4" w:space="0" w:color="auto"/>
              <w:bottom w:val="single" w:sz="8" w:space="0" w:color="auto"/>
              <w:right w:val="single" w:sz="4" w:space="0" w:color="auto"/>
            </w:tcBorders>
          </w:tcPr>
          <w:p w14:paraId="679F6F1F" w14:textId="77777777" w:rsidR="00986BC0" w:rsidRPr="003A27A8" w:rsidRDefault="00986BC0" w:rsidP="001A06E8">
            <w:pPr>
              <w:rPr>
                <w:rFonts w:cs="Arial"/>
                <w:color w:val="BFBFBF" w:themeColor="background1" w:themeShade="BF"/>
                <w:sz w:val="18"/>
                <w:szCs w:val="18"/>
              </w:rPr>
            </w:pPr>
          </w:p>
        </w:tc>
        <w:tc>
          <w:tcPr>
            <w:tcW w:w="588" w:type="dxa"/>
            <w:tcBorders>
              <w:top w:val="nil"/>
              <w:left w:val="single" w:sz="4" w:space="0" w:color="auto"/>
              <w:bottom w:val="single" w:sz="8" w:space="0" w:color="auto"/>
              <w:right w:val="single" w:sz="4" w:space="0" w:color="auto"/>
            </w:tcBorders>
          </w:tcPr>
          <w:p w14:paraId="6A76D565" w14:textId="77777777" w:rsidR="00986BC0" w:rsidRPr="003A27A8" w:rsidRDefault="00986BC0" w:rsidP="001A06E8">
            <w:pPr>
              <w:rPr>
                <w:rFonts w:cs="Arial"/>
                <w:color w:val="BFBFBF" w:themeColor="background1" w:themeShade="BF"/>
                <w:sz w:val="18"/>
                <w:szCs w:val="18"/>
              </w:rPr>
            </w:pPr>
          </w:p>
        </w:tc>
        <w:tc>
          <w:tcPr>
            <w:tcW w:w="402" w:type="dxa"/>
            <w:tcBorders>
              <w:top w:val="nil"/>
              <w:left w:val="single" w:sz="4" w:space="0" w:color="auto"/>
              <w:bottom w:val="single" w:sz="8" w:space="0" w:color="auto"/>
              <w:right w:val="single" w:sz="4" w:space="0" w:color="auto"/>
            </w:tcBorders>
          </w:tcPr>
          <w:p w14:paraId="6BE57B6D" w14:textId="77777777" w:rsidR="00986BC0" w:rsidRPr="003A27A8" w:rsidRDefault="00986BC0" w:rsidP="001A06E8">
            <w:pPr>
              <w:rPr>
                <w:rFonts w:cs="Arial"/>
                <w:color w:val="BFBFBF" w:themeColor="background1" w:themeShade="BF"/>
                <w:sz w:val="18"/>
                <w:szCs w:val="18"/>
              </w:rPr>
            </w:pPr>
          </w:p>
        </w:tc>
        <w:tc>
          <w:tcPr>
            <w:tcW w:w="450" w:type="dxa"/>
            <w:tcBorders>
              <w:top w:val="nil"/>
              <w:left w:val="single" w:sz="4" w:space="0" w:color="auto"/>
              <w:bottom w:val="single" w:sz="8" w:space="0" w:color="auto"/>
              <w:right w:val="single" w:sz="4" w:space="0" w:color="auto"/>
            </w:tcBorders>
          </w:tcPr>
          <w:p w14:paraId="5DBCE87A" w14:textId="77777777" w:rsidR="00986BC0" w:rsidRPr="003A27A8" w:rsidRDefault="00986BC0" w:rsidP="001A06E8">
            <w:pPr>
              <w:rPr>
                <w:rFonts w:cs="Arial"/>
                <w:color w:val="BFBFBF" w:themeColor="background1" w:themeShade="BF"/>
                <w:sz w:val="18"/>
                <w:szCs w:val="18"/>
              </w:rPr>
            </w:pPr>
          </w:p>
        </w:tc>
        <w:tc>
          <w:tcPr>
            <w:tcW w:w="270" w:type="dxa"/>
            <w:tcBorders>
              <w:top w:val="nil"/>
              <w:left w:val="single" w:sz="4" w:space="0" w:color="auto"/>
              <w:bottom w:val="single" w:sz="8" w:space="0" w:color="auto"/>
              <w:right w:val="single" w:sz="8" w:space="0" w:color="auto"/>
            </w:tcBorders>
            <w:vAlign w:val="center"/>
            <w:hideMark/>
          </w:tcPr>
          <w:p w14:paraId="332F6F1B" w14:textId="77777777" w:rsidR="00986BC0" w:rsidRPr="003A27A8" w:rsidRDefault="00986BC0" w:rsidP="001A06E8">
            <w:pPr>
              <w:rPr>
                <w:rFonts w:cs="Arial"/>
                <w:color w:val="BFBFBF" w:themeColor="background1" w:themeShade="BF"/>
                <w:sz w:val="18"/>
                <w:szCs w:val="18"/>
              </w:rPr>
            </w:pPr>
            <w:r w:rsidRPr="003A27A8">
              <w:rPr>
                <w:rFonts w:cs="Arial"/>
                <w:color w:val="BFBFBF" w:themeColor="background1" w:themeShade="BF"/>
                <w:sz w:val="18"/>
                <w:szCs w:val="18"/>
              </w:rPr>
              <w:t>*</w:t>
            </w:r>
          </w:p>
        </w:tc>
        <w:tc>
          <w:tcPr>
            <w:tcW w:w="900" w:type="dxa"/>
            <w:tcBorders>
              <w:top w:val="nil"/>
              <w:left w:val="nil"/>
              <w:bottom w:val="single" w:sz="8" w:space="0" w:color="auto"/>
              <w:right w:val="single" w:sz="8" w:space="0" w:color="auto"/>
            </w:tcBorders>
            <w:hideMark/>
          </w:tcPr>
          <w:p w14:paraId="3DC63008" w14:textId="77777777" w:rsidR="00986BC0" w:rsidRPr="003A27A8" w:rsidRDefault="00986BC0" w:rsidP="001A06E8">
            <w:pPr>
              <w:rPr>
                <w:rFonts w:cs="Arial"/>
                <w:color w:val="BFBFBF" w:themeColor="background1" w:themeShade="BF"/>
                <w:sz w:val="18"/>
                <w:szCs w:val="18"/>
              </w:rPr>
            </w:pPr>
            <w:r>
              <w:rPr>
                <w:rFonts w:cs="Arial"/>
                <w:color w:val="BFBFBF" w:themeColor="background1" w:themeShade="BF"/>
                <w:sz w:val="18"/>
                <w:szCs w:val="18"/>
                <w:lang w:bidi="x-none"/>
              </w:rPr>
              <w:t>ISOBMFF</w:t>
            </w:r>
          </w:p>
        </w:tc>
        <w:tc>
          <w:tcPr>
            <w:tcW w:w="4138" w:type="dxa"/>
            <w:tcBorders>
              <w:top w:val="nil"/>
              <w:left w:val="nil"/>
              <w:bottom w:val="single" w:sz="8" w:space="0" w:color="auto"/>
              <w:right w:val="single" w:sz="8" w:space="0" w:color="auto"/>
            </w:tcBorders>
            <w:vAlign w:val="center"/>
            <w:hideMark/>
          </w:tcPr>
          <w:p w14:paraId="772D78D9" w14:textId="77777777" w:rsidR="00986BC0" w:rsidRPr="003A27A8" w:rsidRDefault="00986BC0" w:rsidP="001A06E8">
            <w:pPr>
              <w:rPr>
                <w:rFonts w:cs="Arial"/>
                <w:i/>
                <w:iCs/>
                <w:color w:val="BFBFBF" w:themeColor="background1" w:themeShade="BF"/>
                <w:sz w:val="18"/>
                <w:szCs w:val="18"/>
              </w:rPr>
            </w:pPr>
            <w:r w:rsidRPr="003A27A8">
              <w:rPr>
                <w:rFonts w:cs="Arial"/>
                <w:i/>
                <w:iCs/>
                <w:color w:val="BFBFBF" w:themeColor="background1" w:themeShade="BF"/>
                <w:sz w:val="18"/>
                <w:szCs w:val="18"/>
              </w:rPr>
              <w:t>container for the media information in a track</w:t>
            </w:r>
          </w:p>
        </w:tc>
      </w:tr>
      <w:tr w:rsidR="00986BC0" w:rsidRPr="003A27A8" w14:paraId="4DEA6AFD" w14:textId="77777777" w:rsidTr="00811F82">
        <w:tc>
          <w:tcPr>
            <w:tcW w:w="461" w:type="dxa"/>
            <w:tcBorders>
              <w:top w:val="nil"/>
              <w:left w:val="single" w:sz="8" w:space="0" w:color="auto"/>
              <w:bottom w:val="single" w:sz="8" w:space="0" w:color="auto"/>
              <w:right w:val="single" w:sz="8" w:space="0" w:color="auto"/>
            </w:tcBorders>
            <w:vAlign w:val="center"/>
            <w:hideMark/>
          </w:tcPr>
          <w:p w14:paraId="64D7FFAC" w14:textId="77777777" w:rsidR="00986BC0" w:rsidRPr="003A27A8" w:rsidRDefault="00986BC0" w:rsidP="001A06E8">
            <w:pPr>
              <w:rPr>
                <w:rFonts w:cs="Arial"/>
                <w:color w:val="BFBFBF" w:themeColor="background1" w:themeShade="BF"/>
                <w:sz w:val="18"/>
                <w:szCs w:val="18"/>
              </w:rPr>
            </w:pPr>
          </w:p>
        </w:tc>
        <w:tc>
          <w:tcPr>
            <w:tcW w:w="426" w:type="dxa"/>
            <w:tcBorders>
              <w:top w:val="nil"/>
              <w:left w:val="nil"/>
              <w:bottom w:val="single" w:sz="8" w:space="0" w:color="auto"/>
              <w:right w:val="single" w:sz="8" w:space="0" w:color="auto"/>
            </w:tcBorders>
            <w:vAlign w:val="center"/>
            <w:hideMark/>
          </w:tcPr>
          <w:p w14:paraId="4D785887" w14:textId="77777777" w:rsidR="00986BC0" w:rsidRPr="003A27A8" w:rsidRDefault="00986BC0" w:rsidP="001A06E8">
            <w:pPr>
              <w:rPr>
                <w:rFonts w:cs="Arial"/>
                <w:color w:val="BFBFBF" w:themeColor="background1" w:themeShade="BF"/>
                <w:sz w:val="18"/>
                <w:szCs w:val="18"/>
              </w:rPr>
            </w:pPr>
          </w:p>
        </w:tc>
        <w:tc>
          <w:tcPr>
            <w:tcW w:w="450" w:type="dxa"/>
            <w:tcBorders>
              <w:top w:val="nil"/>
              <w:left w:val="nil"/>
              <w:bottom w:val="single" w:sz="8" w:space="0" w:color="auto"/>
              <w:right w:val="single" w:sz="8" w:space="0" w:color="auto"/>
            </w:tcBorders>
            <w:vAlign w:val="center"/>
            <w:hideMark/>
          </w:tcPr>
          <w:p w14:paraId="1CE9143A" w14:textId="77777777" w:rsidR="00986BC0" w:rsidRPr="003A27A8" w:rsidRDefault="00986BC0" w:rsidP="001A06E8">
            <w:pPr>
              <w:rPr>
                <w:rFonts w:cs="Arial"/>
                <w:color w:val="BFBFBF" w:themeColor="background1" w:themeShade="BF"/>
                <w:sz w:val="18"/>
                <w:szCs w:val="18"/>
              </w:rPr>
            </w:pPr>
          </w:p>
        </w:tc>
        <w:tc>
          <w:tcPr>
            <w:tcW w:w="450" w:type="dxa"/>
            <w:tcBorders>
              <w:top w:val="nil"/>
              <w:left w:val="nil"/>
              <w:bottom w:val="single" w:sz="8" w:space="0" w:color="auto"/>
              <w:right w:val="single" w:sz="8" w:space="0" w:color="auto"/>
            </w:tcBorders>
            <w:vAlign w:val="center"/>
            <w:hideMark/>
          </w:tcPr>
          <w:p w14:paraId="34B9BF1A" w14:textId="77777777" w:rsidR="00986BC0" w:rsidRPr="003A27A8" w:rsidRDefault="00986BC0" w:rsidP="001A06E8">
            <w:pPr>
              <w:rPr>
                <w:rFonts w:cs="Arial"/>
                <w:color w:val="BFBFBF" w:themeColor="background1" w:themeShade="BF"/>
                <w:sz w:val="18"/>
                <w:szCs w:val="18"/>
              </w:rPr>
            </w:pPr>
            <w:proofErr w:type="spellStart"/>
            <w:r w:rsidRPr="003A27A8">
              <w:rPr>
                <w:rFonts w:cs="Arial"/>
                <w:color w:val="BFBFBF" w:themeColor="background1" w:themeShade="BF"/>
                <w:sz w:val="18"/>
                <w:szCs w:val="18"/>
              </w:rPr>
              <w:t>minf</w:t>
            </w:r>
            <w:proofErr w:type="spellEnd"/>
          </w:p>
        </w:tc>
        <w:tc>
          <w:tcPr>
            <w:tcW w:w="450" w:type="dxa"/>
            <w:tcBorders>
              <w:top w:val="nil"/>
              <w:left w:val="nil"/>
              <w:bottom w:val="single" w:sz="8" w:space="0" w:color="auto"/>
              <w:right w:val="single" w:sz="8" w:space="0" w:color="auto"/>
            </w:tcBorders>
            <w:vAlign w:val="center"/>
            <w:hideMark/>
          </w:tcPr>
          <w:p w14:paraId="54E50D9A" w14:textId="77777777" w:rsidR="00986BC0" w:rsidRPr="003A27A8" w:rsidRDefault="00986BC0" w:rsidP="001A06E8">
            <w:pPr>
              <w:rPr>
                <w:rFonts w:cs="Arial"/>
                <w:color w:val="BFBFBF" w:themeColor="background1" w:themeShade="BF"/>
                <w:sz w:val="18"/>
                <w:szCs w:val="18"/>
              </w:rPr>
            </w:pPr>
          </w:p>
        </w:tc>
        <w:tc>
          <w:tcPr>
            <w:tcW w:w="450" w:type="dxa"/>
            <w:tcBorders>
              <w:top w:val="nil"/>
              <w:left w:val="nil"/>
              <w:bottom w:val="single" w:sz="8" w:space="0" w:color="auto"/>
              <w:right w:val="single" w:sz="4" w:space="0" w:color="auto"/>
            </w:tcBorders>
            <w:vAlign w:val="center"/>
            <w:hideMark/>
          </w:tcPr>
          <w:p w14:paraId="7247BFE2" w14:textId="77777777" w:rsidR="00986BC0" w:rsidRPr="003A27A8" w:rsidRDefault="00986BC0" w:rsidP="001A06E8">
            <w:pPr>
              <w:rPr>
                <w:rFonts w:cs="Arial"/>
                <w:color w:val="BFBFBF" w:themeColor="background1" w:themeShade="BF"/>
                <w:sz w:val="18"/>
                <w:szCs w:val="18"/>
              </w:rPr>
            </w:pPr>
          </w:p>
        </w:tc>
        <w:tc>
          <w:tcPr>
            <w:tcW w:w="450" w:type="dxa"/>
            <w:tcBorders>
              <w:top w:val="single" w:sz="8" w:space="0" w:color="auto"/>
              <w:left w:val="single" w:sz="4" w:space="0" w:color="auto"/>
              <w:bottom w:val="single" w:sz="8" w:space="0" w:color="auto"/>
              <w:right w:val="single" w:sz="4" w:space="0" w:color="auto"/>
            </w:tcBorders>
          </w:tcPr>
          <w:p w14:paraId="4599335E" w14:textId="77777777" w:rsidR="00986BC0" w:rsidRPr="003A27A8" w:rsidRDefault="00986BC0" w:rsidP="001A06E8">
            <w:pPr>
              <w:rPr>
                <w:rFonts w:cs="Arial"/>
                <w:color w:val="BFBFBF" w:themeColor="background1" w:themeShade="BF"/>
                <w:sz w:val="18"/>
                <w:szCs w:val="18"/>
              </w:rPr>
            </w:pPr>
          </w:p>
        </w:tc>
        <w:tc>
          <w:tcPr>
            <w:tcW w:w="588" w:type="dxa"/>
            <w:tcBorders>
              <w:top w:val="nil"/>
              <w:left w:val="single" w:sz="4" w:space="0" w:color="auto"/>
              <w:bottom w:val="single" w:sz="8" w:space="0" w:color="auto"/>
              <w:right w:val="single" w:sz="4" w:space="0" w:color="auto"/>
            </w:tcBorders>
          </w:tcPr>
          <w:p w14:paraId="21547724" w14:textId="77777777" w:rsidR="00986BC0" w:rsidRPr="003A27A8" w:rsidRDefault="00986BC0" w:rsidP="001A06E8">
            <w:pPr>
              <w:rPr>
                <w:rFonts w:cs="Arial"/>
                <w:color w:val="BFBFBF" w:themeColor="background1" w:themeShade="BF"/>
                <w:sz w:val="18"/>
                <w:szCs w:val="18"/>
              </w:rPr>
            </w:pPr>
          </w:p>
        </w:tc>
        <w:tc>
          <w:tcPr>
            <w:tcW w:w="402" w:type="dxa"/>
            <w:tcBorders>
              <w:top w:val="nil"/>
              <w:left w:val="single" w:sz="4" w:space="0" w:color="auto"/>
              <w:bottom w:val="single" w:sz="8" w:space="0" w:color="auto"/>
              <w:right w:val="single" w:sz="4" w:space="0" w:color="auto"/>
            </w:tcBorders>
          </w:tcPr>
          <w:p w14:paraId="406B5953" w14:textId="77777777" w:rsidR="00986BC0" w:rsidRPr="003A27A8" w:rsidRDefault="00986BC0" w:rsidP="001A06E8">
            <w:pPr>
              <w:rPr>
                <w:rFonts w:cs="Arial"/>
                <w:color w:val="BFBFBF" w:themeColor="background1" w:themeShade="BF"/>
                <w:sz w:val="18"/>
                <w:szCs w:val="18"/>
              </w:rPr>
            </w:pPr>
          </w:p>
        </w:tc>
        <w:tc>
          <w:tcPr>
            <w:tcW w:w="450" w:type="dxa"/>
            <w:tcBorders>
              <w:top w:val="nil"/>
              <w:left w:val="single" w:sz="4" w:space="0" w:color="auto"/>
              <w:bottom w:val="single" w:sz="8" w:space="0" w:color="auto"/>
              <w:right w:val="single" w:sz="4" w:space="0" w:color="auto"/>
            </w:tcBorders>
          </w:tcPr>
          <w:p w14:paraId="714E964C" w14:textId="77777777" w:rsidR="00986BC0" w:rsidRPr="003A27A8" w:rsidRDefault="00986BC0" w:rsidP="001A06E8">
            <w:pPr>
              <w:rPr>
                <w:rFonts w:cs="Arial"/>
                <w:color w:val="BFBFBF" w:themeColor="background1" w:themeShade="BF"/>
                <w:sz w:val="18"/>
                <w:szCs w:val="18"/>
              </w:rPr>
            </w:pPr>
          </w:p>
        </w:tc>
        <w:tc>
          <w:tcPr>
            <w:tcW w:w="270" w:type="dxa"/>
            <w:tcBorders>
              <w:top w:val="nil"/>
              <w:left w:val="single" w:sz="4" w:space="0" w:color="auto"/>
              <w:bottom w:val="single" w:sz="8" w:space="0" w:color="auto"/>
              <w:right w:val="single" w:sz="8" w:space="0" w:color="auto"/>
            </w:tcBorders>
            <w:vAlign w:val="center"/>
            <w:hideMark/>
          </w:tcPr>
          <w:p w14:paraId="6EE8D6F2" w14:textId="77777777" w:rsidR="00986BC0" w:rsidRPr="003A27A8" w:rsidRDefault="00986BC0" w:rsidP="001A06E8">
            <w:pPr>
              <w:rPr>
                <w:rFonts w:cs="Arial"/>
                <w:color w:val="BFBFBF" w:themeColor="background1" w:themeShade="BF"/>
                <w:sz w:val="18"/>
                <w:szCs w:val="18"/>
              </w:rPr>
            </w:pPr>
            <w:r w:rsidRPr="003A27A8">
              <w:rPr>
                <w:rFonts w:cs="Arial"/>
                <w:color w:val="BFBFBF" w:themeColor="background1" w:themeShade="BF"/>
                <w:sz w:val="18"/>
                <w:szCs w:val="18"/>
              </w:rPr>
              <w:t>*</w:t>
            </w:r>
          </w:p>
        </w:tc>
        <w:tc>
          <w:tcPr>
            <w:tcW w:w="900" w:type="dxa"/>
            <w:tcBorders>
              <w:top w:val="nil"/>
              <w:left w:val="nil"/>
              <w:bottom w:val="single" w:sz="8" w:space="0" w:color="auto"/>
              <w:right w:val="single" w:sz="8" w:space="0" w:color="auto"/>
            </w:tcBorders>
            <w:hideMark/>
          </w:tcPr>
          <w:p w14:paraId="758AED22" w14:textId="77777777" w:rsidR="00986BC0" w:rsidRPr="003A27A8" w:rsidRDefault="00986BC0" w:rsidP="001A06E8">
            <w:pPr>
              <w:rPr>
                <w:rFonts w:cs="Arial"/>
                <w:color w:val="BFBFBF" w:themeColor="background1" w:themeShade="BF"/>
                <w:sz w:val="18"/>
                <w:szCs w:val="18"/>
              </w:rPr>
            </w:pPr>
            <w:r>
              <w:rPr>
                <w:rFonts w:cs="Arial"/>
                <w:color w:val="BFBFBF" w:themeColor="background1" w:themeShade="BF"/>
                <w:sz w:val="18"/>
                <w:szCs w:val="18"/>
                <w:lang w:bidi="x-none"/>
              </w:rPr>
              <w:t>ISOBMFF</w:t>
            </w:r>
          </w:p>
        </w:tc>
        <w:tc>
          <w:tcPr>
            <w:tcW w:w="4138" w:type="dxa"/>
            <w:tcBorders>
              <w:top w:val="nil"/>
              <w:left w:val="nil"/>
              <w:bottom w:val="single" w:sz="8" w:space="0" w:color="auto"/>
              <w:right w:val="single" w:sz="8" w:space="0" w:color="auto"/>
            </w:tcBorders>
            <w:vAlign w:val="center"/>
            <w:hideMark/>
          </w:tcPr>
          <w:p w14:paraId="6DB82EDB" w14:textId="77777777" w:rsidR="00986BC0" w:rsidRPr="003A27A8" w:rsidRDefault="00986BC0" w:rsidP="001A06E8">
            <w:pPr>
              <w:rPr>
                <w:rFonts w:cs="Arial"/>
                <w:i/>
                <w:iCs/>
                <w:color w:val="BFBFBF" w:themeColor="background1" w:themeShade="BF"/>
                <w:sz w:val="18"/>
                <w:szCs w:val="18"/>
              </w:rPr>
            </w:pPr>
            <w:r w:rsidRPr="003A27A8">
              <w:rPr>
                <w:rFonts w:cs="Arial"/>
                <w:i/>
                <w:iCs/>
                <w:color w:val="BFBFBF" w:themeColor="background1" w:themeShade="BF"/>
                <w:sz w:val="18"/>
                <w:szCs w:val="18"/>
              </w:rPr>
              <w:t>media information container</w:t>
            </w:r>
          </w:p>
        </w:tc>
      </w:tr>
      <w:tr w:rsidR="00986BC0" w:rsidRPr="003A27A8" w14:paraId="0F5081E0" w14:textId="77777777" w:rsidTr="00811F82">
        <w:tc>
          <w:tcPr>
            <w:tcW w:w="461" w:type="dxa"/>
            <w:tcBorders>
              <w:top w:val="nil"/>
              <w:left w:val="single" w:sz="8" w:space="0" w:color="auto"/>
              <w:bottom w:val="single" w:sz="8" w:space="0" w:color="auto"/>
              <w:right w:val="single" w:sz="8" w:space="0" w:color="auto"/>
            </w:tcBorders>
            <w:vAlign w:val="center"/>
            <w:hideMark/>
          </w:tcPr>
          <w:p w14:paraId="35174740" w14:textId="77777777" w:rsidR="00986BC0" w:rsidRPr="003A27A8" w:rsidRDefault="00986BC0" w:rsidP="001A06E8">
            <w:pPr>
              <w:ind w:left="-3"/>
              <w:rPr>
                <w:rFonts w:cs="Arial"/>
                <w:color w:val="BFBFBF" w:themeColor="background1" w:themeShade="BF"/>
                <w:sz w:val="18"/>
                <w:szCs w:val="18"/>
              </w:rPr>
            </w:pPr>
          </w:p>
        </w:tc>
        <w:tc>
          <w:tcPr>
            <w:tcW w:w="426" w:type="dxa"/>
            <w:tcBorders>
              <w:top w:val="nil"/>
              <w:left w:val="nil"/>
              <w:bottom w:val="single" w:sz="8" w:space="0" w:color="auto"/>
              <w:right w:val="single" w:sz="8" w:space="0" w:color="auto"/>
            </w:tcBorders>
            <w:vAlign w:val="center"/>
            <w:hideMark/>
          </w:tcPr>
          <w:p w14:paraId="591525D6" w14:textId="77777777" w:rsidR="00986BC0" w:rsidRPr="003A27A8" w:rsidRDefault="00986BC0" w:rsidP="001A06E8">
            <w:pPr>
              <w:rPr>
                <w:rFonts w:cs="Arial"/>
                <w:color w:val="BFBFBF" w:themeColor="background1" w:themeShade="BF"/>
                <w:sz w:val="18"/>
                <w:szCs w:val="18"/>
              </w:rPr>
            </w:pPr>
          </w:p>
        </w:tc>
        <w:tc>
          <w:tcPr>
            <w:tcW w:w="450" w:type="dxa"/>
            <w:tcBorders>
              <w:top w:val="nil"/>
              <w:left w:val="nil"/>
              <w:bottom w:val="single" w:sz="8" w:space="0" w:color="auto"/>
              <w:right w:val="single" w:sz="8" w:space="0" w:color="auto"/>
            </w:tcBorders>
            <w:vAlign w:val="center"/>
            <w:hideMark/>
          </w:tcPr>
          <w:p w14:paraId="1B595671" w14:textId="77777777" w:rsidR="00986BC0" w:rsidRPr="003A27A8" w:rsidRDefault="00986BC0" w:rsidP="001A06E8">
            <w:pPr>
              <w:rPr>
                <w:rFonts w:cs="Arial"/>
                <w:color w:val="BFBFBF" w:themeColor="background1" w:themeShade="BF"/>
                <w:sz w:val="18"/>
                <w:szCs w:val="18"/>
              </w:rPr>
            </w:pPr>
          </w:p>
        </w:tc>
        <w:tc>
          <w:tcPr>
            <w:tcW w:w="450" w:type="dxa"/>
            <w:tcBorders>
              <w:top w:val="nil"/>
              <w:left w:val="nil"/>
              <w:bottom w:val="single" w:sz="8" w:space="0" w:color="auto"/>
              <w:right w:val="single" w:sz="8" w:space="0" w:color="auto"/>
            </w:tcBorders>
            <w:vAlign w:val="center"/>
            <w:hideMark/>
          </w:tcPr>
          <w:p w14:paraId="4D55DC68" w14:textId="77777777" w:rsidR="00986BC0" w:rsidRPr="003A27A8" w:rsidRDefault="00986BC0" w:rsidP="001A06E8">
            <w:pPr>
              <w:rPr>
                <w:rFonts w:cs="Arial"/>
                <w:color w:val="BFBFBF" w:themeColor="background1" w:themeShade="BF"/>
                <w:sz w:val="18"/>
                <w:szCs w:val="18"/>
              </w:rPr>
            </w:pPr>
          </w:p>
        </w:tc>
        <w:tc>
          <w:tcPr>
            <w:tcW w:w="450" w:type="dxa"/>
            <w:tcBorders>
              <w:top w:val="nil"/>
              <w:left w:val="nil"/>
              <w:bottom w:val="single" w:sz="8" w:space="0" w:color="auto"/>
              <w:right w:val="single" w:sz="8" w:space="0" w:color="auto"/>
            </w:tcBorders>
            <w:vAlign w:val="center"/>
            <w:hideMark/>
          </w:tcPr>
          <w:p w14:paraId="71F553D3" w14:textId="77777777" w:rsidR="00986BC0" w:rsidRPr="003A27A8" w:rsidRDefault="00986BC0" w:rsidP="001A06E8">
            <w:pPr>
              <w:rPr>
                <w:rFonts w:cs="Arial"/>
                <w:color w:val="BFBFBF" w:themeColor="background1" w:themeShade="BF"/>
                <w:sz w:val="18"/>
                <w:szCs w:val="18"/>
              </w:rPr>
            </w:pPr>
            <w:proofErr w:type="spellStart"/>
            <w:r w:rsidRPr="003A27A8">
              <w:rPr>
                <w:rFonts w:cs="Arial"/>
                <w:color w:val="BFBFBF" w:themeColor="background1" w:themeShade="BF"/>
                <w:sz w:val="18"/>
                <w:szCs w:val="18"/>
              </w:rPr>
              <w:t>stbl</w:t>
            </w:r>
            <w:proofErr w:type="spellEnd"/>
          </w:p>
        </w:tc>
        <w:tc>
          <w:tcPr>
            <w:tcW w:w="450" w:type="dxa"/>
            <w:tcBorders>
              <w:top w:val="nil"/>
              <w:left w:val="nil"/>
              <w:bottom w:val="single" w:sz="8" w:space="0" w:color="auto"/>
              <w:right w:val="single" w:sz="4" w:space="0" w:color="auto"/>
            </w:tcBorders>
            <w:vAlign w:val="center"/>
            <w:hideMark/>
          </w:tcPr>
          <w:p w14:paraId="6B9DC1E2" w14:textId="77777777" w:rsidR="00986BC0" w:rsidRPr="003A27A8" w:rsidRDefault="00986BC0" w:rsidP="001A06E8">
            <w:pPr>
              <w:rPr>
                <w:rFonts w:cs="Arial"/>
                <w:color w:val="BFBFBF" w:themeColor="background1" w:themeShade="BF"/>
                <w:sz w:val="18"/>
                <w:szCs w:val="18"/>
              </w:rPr>
            </w:pPr>
          </w:p>
        </w:tc>
        <w:tc>
          <w:tcPr>
            <w:tcW w:w="450" w:type="dxa"/>
            <w:tcBorders>
              <w:top w:val="single" w:sz="8" w:space="0" w:color="auto"/>
              <w:left w:val="single" w:sz="4" w:space="0" w:color="auto"/>
              <w:bottom w:val="single" w:sz="8" w:space="0" w:color="auto"/>
              <w:right w:val="single" w:sz="4" w:space="0" w:color="auto"/>
            </w:tcBorders>
          </w:tcPr>
          <w:p w14:paraId="1E23DB3D" w14:textId="77777777" w:rsidR="00986BC0" w:rsidRPr="003A27A8" w:rsidRDefault="00986BC0" w:rsidP="001A06E8">
            <w:pPr>
              <w:rPr>
                <w:rFonts w:cs="Arial"/>
                <w:color w:val="BFBFBF" w:themeColor="background1" w:themeShade="BF"/>
                <w:sz w:val="18"/>
                <w:szCs w:val="18"/>
              </w:rPr>
            </w:pPr>
          </w:p>
        </w:tc>
        <w:tc>
          <w:tcPr>
            <w:tcW w:w="588" w:type="dxa"/>
            <w:tcBorders>
              <w:top w:val="nil"/>
              <w:left w:val="single" w:sz="4" w:space="0" w:color="auto"/>
              <w:bottom w:val="single" w:sz="8" w:space="0" w:color="auto"/>
              <w:right w:val="single" w:sz="4" w:space="0" w:color="auto"/>
            </w:tcBorders>
          </w:tcPr>
          <w:p w14:paraId="609E686F" w14:textId="77777777" w:rsidR="00986BC0" w:rsidRPr="003A27A8" w:rsidRDefault="00986BC0" w:rsidP="001A06E8">
            <w:pPr>
              <w:rPr>
                <w:rFonts w:cs="Arial"/>
                <w:color w:val="BFBFBF" w:themeColor="background1" w:themeShade="BF"/>
                <w:sz w:val="18"/>
                <w:szCs w:val="18"/>
              </w:rPr>
            </w:pPr>
          </w:p>
        </w:tc>
        <w:tc>
          <w:tcPr>
            <w:tcW w:w="402" w:type="dxa"/>
            <w:tcBorders>
              <w:top w:val="nil"/>
              <w:left w:val="single" w:sz="4" w:space="0" w:color="auto"/>
              <w:bottom w:val="single" w:sz="8" w:space="0" w:color="auto"/>
              <w:right w:val="single" w:sz="4" w:space="0" w:color="auto"/>
            </w:tcBorders>
          </w:tcPr>
          <w:p w14:paraId="381949C9" w14:textId="77777777" w:rsidR="00986BC0" w:rsidRPr="003A27A8" w:rsidRDefault="00986BC0" w:rsidP="001A06E8">
            <w:pPr>
              <w:rPr>
                <w:rFonts w:cs="Arial"/>
                <w:color w:val="BFBFBF" w:themeColor="background1" w:themeShade="BF"/>
                <w:sz w:val="18"/>
                <w:szCs w:val="18"/>
              </w:rPr>
            </w:pPr>
          </w:p>
        </w:tc>
        <w:tc>
          <w:tcPr>
            <w:tcW w:w="450" w:type="dxa"/>
            <w:tcBorders>
              <w:top w:val="nil"/>
              <w:left w:val="single" w:sz="4" w:space="0" w:color="auto"/>
              <w:bottom w:val="single" w:sz="8" w:space="0" w:color="auto"/>
              <w:right w:val="single" w:sz="4" w:space="0" w:color="auto"/>
            </w:tcBorders>
          </w:tcPr>
          <w:p w14:paraId="3D30673B" w14:textId="77777777" w:rsidR="00986BC0" w:rsidRPr="003A27A8" w:rsidRDefault="00986BC0" w:rsidP="001A06E8">
            <w:pPr>
              <w:rPr>
                <w:rFonts w:cs="Arial"/>
                <w:color w:val="BFBFBF" w:themeColor="background1" w:themeShade="BF"/>
                <w:sz w:val="18"/>
                <w:szCs w:val="18"/>
              </w:rPr>
            </w:pPr>
          </w:p>
        </w:tc>
        <w:tc>
          <w:tcPr>
            <w:tcW w:w="270" w:type="dxa"/>
            <w:tcBorders>
              <w:top w:val="nil"/>
              <w:left w:val="single" w:sz="4" w:space="0" w:color="auto"/>
              <w:bottom w:val="single" w:sz="8" w:space="0" w:color="auto"/>
              <w:right w:val="single" w:sz="8" w:space="0" w:color="auto"/>
            </w:tcBorders>
            <w:vAlign w:val="center"/>
            <w:hideMark/>
          </w:tcPr>
          <w:p w14:paraId="04F519A7" w14:textId="77777777" w:rsidR="00986BC0" w:rsidRPr="003A27A8" w:rsidRDefault="00986BC0" w:rsidP="001A06E8">
            <w:pPr>
              <w:rPr>
                <w:rFonts w:cs="Arial"/>
                <w:color w:val="BFBFBF" w:themeColor="background1" w:themeShade="BF"/>
                <w:sz w:val="18"/>
                <w:szCs w:val="18"/>
              </w:rPr>
            </w:pPr>
            <w:r w:rsidRPr="003A27A8">
              <w:rPr>
                <w:rFonts w:cs="Arial"/>
                <w:color w:val="BFBFBF" w:themeColor="background1" w:themeShade="BF"/>
                <w:sz w:val="18"/>
                <w:szCs w:val="18"/>
              </w:rPr>
              <w:t>*</w:t>
            </w:r>
          </w:p>
        </w:tc>
        <w:tc>
          <w:tcPr>
            <w:tcW w:w="900" w:type="dxa"/>
            <w:tcBorders>
              <w:top w:val="nil"/>
              <w:left w:val="nil"/>
              <w:bottom w:val="single" w:sz="8" w:space="0" w:color="auto"/>
              <w:right w:val="single" w:sz="8" w:space="0" w:color="auto"/>
            </w:tcBorders>
            <w:hideMark/>
          </w:tcPr>
          <w:p w14:paraId="49E5DFA1" w14:textId="77777777" w:rsidR="00986BC0" w:rsidRPr="003A27A8" w:rsidRDefault="00986BC0" w:rsidP="001A06E8">
            <w:pPr>
              <w:rPr>
                <w:rFonts w:cs="Arial"/>
                <w:color w:val="BFBFBF" w:themeColor="background1" w:themeShade="BF"/>
                <w:sz w:val="18"/>
                <w:szCs w:val="18"/>
              </w:rPr>
            </w:pPr>
            <w:r>
              <w:rPr>
                <w:rFonts w:cs="Arial"/>
                <w:color w:val="BFBFBF" w:themeColor="background1" w:themeShade="BF"/>
                <w:sz w:val="18"/>
                <w:szCs w:val="18"/>
                <w:lang w:bidi="x-none"/>
              </w:rPr>
              <w:t>ISOBMFF</w:t>
            </w:r>
          </w:p>
        </w:tc>
        <w:tc>
          <w:tcPr>
            <w:tcW w:w="4138" w:type="dxa"/>
            <w:tcBorders>
              <w:top w:val="nil"/>
              <w:left w:val="nil"/>
              <w:bottom w:val="single" w:sz="8" w:space="0" w:color="auto"/>
              <w:right w:val="single" w:sz="8" w:space="0" w:color="auto"/>
            </w:tcBorders>
            <w:vAlign w:val="center"/>
            <w:hideMark/>
          </w:tcPr>
          <w:p w14:paraId="12C0F3AA" w14:textId="77777777" w:rsidR="00986BC0" w:rsidRPr="003A27A8" w:rsidRDefault="00986BC0" w:rsidP="001A06E8">
            <w:pPr>
              <w:rPr>
                <w:rFonts w:cs="Arial"/>
                <w:i/>
                <w:iCs/>
                <w:color w:val="BFBFBF" w:themeColor="background1" w:themeShade="BF"/>
                <w:sz w:val="18"/>
                <w:szCs w:val="18"/>
              </w:rPr>
            </w:pPr>
            <w:r w:rsidRPr="003A27A8">
              <w:rPr>
                <w:rFonts w:cs="Arial"/>
                <w:i/>
                <w:iCs/>
                <w:color w:val="BFBFBF" w:themeColor="background1" w:themeShade="BF"/>
                <w:sz w:val="18"/>
                <w:szCs w:val="18"/>
              </w:rPr>
              <w:t>sample table box, container for the time/space map</w:t>
            </w:r>
          </w:p>
        </w:tc>
      </w:tr>
      <w:tr w:rsidR="00986BC0" w:rsidRPr="00AD5B0F" w14:paraId="7D28D15F" w14:textId="77777777" w:rsidTr="00811F82">
        <w:tc>
          <w:tcPr>
            <w:tcW w:w="461" w:type="dxa"/>
            <w:tcBorders>
              <w:top w:val="nil"/>
              <w:left w:val="single" w:sz="8" w:space="0" w:color="auto"/>
              <w:bottom w:val="single" w:sz="8" w:space="0" w:color="auto"/>
              <w:right w:val="single" w:sz="8" w:space="0" w:color="auto"/>
            </w:tcBorders>
            <w:vAlign w:val="center"/>
            <w:hideMark/>
          </w:tcPr>
          <w:p w14:paraId="1E931BEF" w14:textId="77777777" w:rsidR="00986BC0" w:rsidRPr="003A27A8" w:rsidRDefault="00986BC0" w:rsidP="001A06E8">
            <w:pPr>
              <w:ind w:left="-3"/>
              <w:rPr>
                <w:rFonts w:cs="Arial"/>
                <w:color w:val="BFBFBF" w:themeColor="background1" w:themeShade="BF"/>
                <w:sz w:val="18"/>
                <w:szCs w:val="18"/>
              </w:rPr>
            </w:pPr>
          </w:p>
        </w:tc>
        <w:tc>
          <w:tcPr>
            <w:tcW w:w="426" w:type="dxa"/>
            <w:tcBorders>
              <w:top w:val="nil"/>
              <w:left w:val="nil"/>
              <w:bottom w:val="single" w:sz="8" w:space="0" w:color="auto"/>
              <w:right w:val="single" w:sz="8" w:space="0" w:color="auto"/>
            </w:tcBorders>
            <w:vAlign w:val="center"/>
            <w:hideMark/>
          </w:tcPr>
          <w:p w14:paraId="0CA36416" w14:textId="77777777" w:rsidR="00986BC0" w:rsidRPr="003A27A8" w:rsidRDefault="00986BC0" w:rsidP="001A06E8">
            <w:pPr>
              <w:rPr>
                <w:rFonts w:cs="Arial"/>
                <w:color w:val="BFBFBF" w:themeColor="background1" w:themeShade="BF"/>
                <w:sz w:val="18"/>
                <w:szCs w:val="18"/>
              </w:rPr>
            </w:pPr>
          </w:p>
        </w:tc>
        <w:tc>
          <w:tcPr>
            <w:tcW w:w="450" w:type="dxa"/>
            <w:tcBorders>
              <w:top w:val="nil"/>
              <w:left w:val="nil"/>
              <w:bottom w:val="single" w:sz="8" w:space="0" w:color="auto"/>
              <w:right w:val="single" w:sz="8" w:space="0" w:color="auto"/>
            </w:tcBorders>
            <w:vAlign w:val="center"/>
            <w:hideMark/>
          </w:tcPr>
          <w:p w14:paraId="734365AC" w14:textId="77777777" w:rsidR="00986BC0" w:rsidRPr="003A27A8" w:rsidRDefault="00986BC0" w:rsidP="001A06E8">
            <w:pPr>
              <w:rPr>
                <w:rFonts w:cs="Arial"/>
                <w:color w:val="BFBFBF" w:themeColor="background1" w:themeShade="BF"/>
                <w:sz w:val="18"/>
                <w:szCs w:val="18"/>
              </w:rPr>
            </w:pPr>
          </w:p>
        </w:tc>
        <w:tc>
          <w:tcPr>
            <w:tcW w:w="450" w:type="dxa"/>
            <w:tcBorders>
              <w:top w:val="nil"/>
              <w:left w:val="nil"/>
              <w:bottom w:val="single" w:sz="8" w:space="0" w:color="auto"/>
              <w:right w:val="single" w:sz="8" w:space="0" w:color="auto"/>
            </w:tcBorders>
            <w:vAlign w:val="center"/>
            <w:hideMark/>
          </w:tcPr>
          <w:p w14:paraId="7BA074D6" w14:textId="77777777" w:rsidR="00986BC0" w:rsidRPr="003A27A8" w:rsidRDefault="00986BC0" w:rsidP="001A06E8">
            <w:pPr>
              <w:rPr>
                <w:rFonts w:cs="Arial"/>
                <w:color w:val="BFBFBF" w:themeColor="background1" w:themeShade="BF"/>
                <w:sz w:val="18"/>
                <w:szCs w:val="18"/>
              </w:rPr>
            </w:pPr>
          </w:p>
        </w:tc>
        <w:tc>
          <w:tcPr>
            <w:tcW w:w="450" w:type="dxa"/>
            <w:tcBorders>
              <w:top w:val="nil"/>
              <w:left w:val="nil"/>
              <w:bottom w:val="single" w:sz="8" w:space="0" w:color="auto"/>
              <w:right w:val="single" w:sz="8" w:space="0" w:color="auto"/>
            </w:tcBorders>
            <w:vAlign w:val="center"/>
            <w:hideMark/>
          </w:tcPr>
          <w:p w14:paraId="55AF3199" w14:textId="77777777" w:rsidR="00986BC0" w:rsidRPr="003A27A8" w:rsidRDefault="00986BC0" w:rsidP="001A06E8">
            <w:pPr>
              <w:rPr>
                <w:rFonts w:cs="Arial"/>
                <w:color w:val="BFBFBF" w:themeColor="background1" w:themeShade="BF"/>
                <w:sz w:val="18"/>
                <w:szCs w:val="18"/>
              </w:rPr>
            </w:pPr>
            <w:r w:rsidRPr="003A27A8">
              <w:rPr>
                <w:rFonts w:cs="Arial"/>
                <w:color w:val="BFBFBF" w:themeColor="background1" w:themeShade="BF"/>
                <w:sz w:val="18"/>
                <w:szCs w:val="18"/>
              </w:rPr>
              <w:t> </w:t>
            </w:r>
          </w:p>
        </w:tc>
        <w:tc>
          <w:tcPr>
            <w:tcW w:w="450" w:type="dxa"/>
            <w:tcBorders>
              <w:top w:val="nil"/>
              <w:left w:val="nil"/>
              <w:bottom w:val="single" w:sz="8" w:space="0" w:color="auto"/>
              <w:right w:val="single" w:sz="4" w:space="0" w:color="auto"/>
            </w:tcBorders>
            <w:vAlign w:val="center"/>
            <w:hideMark/>
          </w:tcPr>
          <w:p w14:paraId="3D0E9E2A" w14:textId="77777777" w:rsidR="00986BC0" w:rsidRPr="003A27A8" w:rsidRDefault="00986BC0" w:rsidP="001A06E8">
            <w:pPr>
              <w:rPr>
                <w:rFonts w:cs="Arial"/>
                <w:color w:val="BFBFBF" w:themeColor="background1" w:themeShade="BF"/>
                <w:sz w:val="18"/>
                <w:szCs w:val="18"/>
              </w:rPr>
            </w:pPr>
            <w:proofErr w:type="spellStart"/>
            <w:r w:rsidRPr="003A27A8">
              <w:rPr>
                <w:rFonts w:cs="Arial"/>
                <w:color w:val="BFBFBF" w:themeColor="background1" w:themeShade="BF"/>
                <w:sz w:val="18"/>
                <w:szCs w:val="18"/>
              </w:rPr>
              <w:t>stsd</w:t>
            </w:r>
            <w:proofErr w:type="spellEnd"/>
          </w:p>
        </w:tc>
        <w:tc>
          <w:tcPr>
            <w:tcW w:w="450" w:type="dxa"/>
            <w:tcBorders>
              <w:top w:val="single" w:sz="8" w:space="0" w:color="auto"/>
              <w:left w:val="single" w:sz="4" w:space="0" w:color="auto"/>
              <w:bottom w:val="single" w:sz="8" w:space="0" w:color="auto"/>
              <w:right w:val="single" w:sz="4" w:space="0" w:color="auto"/>
            </w:tcBorders>
          </w:tcPr>
          <w:p w14:paraId="74D67417" w14:textId="77777777" w:rsidR="00986BC0" w:rsidRPr="003A27A8" w:rsidRDefault="00986BC0" w:rsidP="001A06E8">
            <w:pPr>
              <w:rPr>
                <w:rFonts w:cs="Arial"/>
                <w:color w:val="BFBFBF" w:themeColor="background1" w:themeShade="BF"/>
                <w:sz w:val="18"/>
                <w:szCs w:val="18"/>
              </w:rPr>
            </w:pPr>
          </w:p>
        </w:tc>
        <w:tc>
          <w:tcPr>
            <w:tcW w:w="588" w:type="dxa"/>
            <w:tcBorders>
              <w:top w:val="nil"/>
              <w:left w:val="single" w:sz="4" w:space="0" w:color="auto"/>
              <w:bottom w:val="single" w:sz="8" w:space="0" w:color="auto"/>
              <w:right w:val="single" w:sz="4" w:space="0" w:color="auto"/>
            </w:tcBorders>
          </w:tcPr>
          <w:p w14:paraId="62309775" w14:textId="77777777" w:rsidR="00986BC0" w:rsidRPr="003A27A8" w:rsidRDefault="00986BC0" w:rsidP="001A06E8">
            <w:pPr>
              <w:rPr>
                <w:rFonts w:cs="Arial"/>
                <w:color w:val="BFBFBF" w:themeColor="background1" w:themeShade="BF"/>
                <w:sz w:val="18"/>
                <w:szCs w:val="18"/>
              </w:rPr>
            </w:pPr>
          </w:p>
        </w:tc>
        <w:tc>
          <w:tcPr>
            <w:tcW w:w="402" w:type="dxa"/>
            <w:tcBorders>
              <w:top w:val="nil"/>
              <w:left w:val="single" w:sz="4" w:space="0" w:color="auto"/>
              <w:bottom w:val="single" w:sz="8" w:space="0" w:color="auto"/>
              <w:right w:val="single" w:sz="4" w:space="0" w:color="auto"/>
            </w:tcBorders>
          </w:tcPr>
          <w:p w14:paraId="7D2F3C24" w14:textId="77777777" w:rsidR="00986BC0" w:rsidRPr="003A27A8" w:rsidRDefault="00986BC0" w:rsidP="001A06E8">
            <w:pPr>
              <w:rPr>
                <w:rFonts w:cs="Arial"/>
                <w:color w:val="BFBFBF" w:themeColor="background1" w:themeShade="BF"/>
                <w:sz w:val="18"/>
                <w:szCs w:val="18"/>
              </w:rPr>
            </w:pPr>
          </w:p>
        </w:tc>
        <w:tc>
          <w:tcPr>
            <w:tcW w:w="450" w:type="dxa"/>
            <w:tcBorders>
              <w:top w:val="nil"/>
              <w:left w:val="single" w:sz="4" w:space="0" w:color="auto"/>
              <w:bottom w:val="single" w:sz="8" w:space="0" w:color="auto"/>
              <w:right w:val="single" w:sz="4" w:space="0" w:color="auto"/>
            </w:tcBorders>
          </w:tcPr>
          <w:p w14:paraId="18232CB6" w14:textId="77777777" w:rsidR="00986BC0" w:rsidRPr="003A27A8" w:rsidRDefault="00986BC0" w:rsidP="001A06E8">
            <w:pPr>
              <w:rPr>
                <w:rFonts w:cs="Arial"/>
                <w:color w:val="BFBFBF" w:themeColor="background1" w:themeShade="BF"/>
                <w:sz w:val="18"/>
                <w:szCs w:val="18"/>
              </w:rPr>
            </w:pPr>
          </w:p>
        </w:tc>
        <w:tc>
          <w:tcPr>
            <w:tcW w:w="270" w:type="dxa"/>
            <w:tcBorders>
              <w:top w:val="nil"/>
              <w:left w:val="single" w:sz="4" w:space="0" w:color="auto"/>
              <w:bottom w:val="single" w:sz="8" w:space="0" w:color="auto"/>
              <w:right w:val="single" w:sz="8" w:space="0" w:color="auto"/>
            </w:tcBorders>
            <w:vAlign w:val="center"/>
            <w:hideMark/>
          </w:tcPr>
          <w:p w14:paraId="187710DF" w14:textId="77777777" w:rsidR="00986BC0" w:rsidRPr="003A27A8" w:rsidRDefault="00986BC0" w:rsidP="001A06E8">
            <w:pPr>
              <w:rPr>
                <w:rFonts w:cs="Arial"/>
                <w:color w:val="BFBFBF" w:themeColor="background1" w:themeShade="BF"/>
                <w:sz w:val="18"/>
                <w:szCs w:val="18"/>
              </w:rPr>
            </w:pPr>
            <w:r w:rsidRPr="003A27A8">
              <w:rPr>
                <w:rFonts w:cs="Arial"/>
                <w:color w:val="BFBFBF" w:themeColor="background1" w:themeShade="BF"/>
                <w:sz w:val="18"/>
                <w:szCs w:val="18"/>
              </w:rPr>
              <w:t>*</w:t>
            </w:r>
          </w:p>
        </w:tc>
        <w:tc>
          <w:tcPr>
            <w:tcW w:w="900" w:type="dxa"/>
            <w:tcBorders>
              <w:top w:val="nil"/>
              <w:left w:val="nil"/>
              <w:bottom w:val="single" w:sz="8" w:space="0" w:color="auto"/>
              <w:right w:val="single" w:sz="8" w:space="0" w:color="auto"/>
            </w:tcBorders>
            <w:hideMark/>
          </w:tcPr>
          <w:p w14:paraId="2ACEEAD1" w14:textId="77777777" w:rsidR="00986BC0" w:rsidRPr="003A27A8" w:rsidRDefault="00986BC0" w:rsidP="001A06E8">
            <w:pPr>
              <w:rPr>
                <w:rFonts w:cs="Arial"/>
                <w:color w:val="BFBFBF" w:themeColor="background1" w:themeShade="BF"/>
                <w:sz w:val="18"/>
                <w:szCs w:val="18"/>
              </w:rPr>
            </w:pPr>
            <w:r>
              <w:rPr>
                <w:rFonts w:cs="Arial"/>
                <w:color w:val="BFBFBF" w:themeColor="background1" w:themeShade="BF"/>
                <w:sz w:val="18"/>
                <w:szCs w:val="18"/>
                <w:lang w:bidi="x-none"/>
              </w:rPr>
              <w:t>ISOBMFF</w:t>
            </w:r>
          </w:p>
        </w:tc>
        <w:tc>
          <w:tcPr>
            <w:tcW w:w="4138" w:type="dxa"/>
            <w:tcBorders>
              <w:top w:val="nil"/>
              <w:left w:val="nil"/>
              <w:bottom w:val="single" w:sz="8" w:space="0" w:color="auto"/>
              <w:right w:val="single" w:sz="8" w:space="0" w:color="auto"/>
            </w:tcBorders>
            <w:vAlign w:val="center"/>
            <w:hideMark/>
          </w:tcPr>
          <w:p w14:paraId="5F13296B" w14:textId="77777777" w:rsidR="00986BC0" w:rsidRPr="00492E09" w:rsidRDefault="00986BC0" w:rsidP="001A06E8">
            <w:pPr>
              <w:rPr>
                <w:rFonts w:cs="Arial"/>
                <w:i/>
                <w:iCs/>
                <w:color w:val="BFBFBF" w:themeColor="background1" w:themeShade="BF"/>
                <w:sz w:val="18"/>
                <w:szCs w:val="18"/>
                <w:lang w:val="fr-FR"/>
              </w:rPr>
            </w:pPr>
            <w:proofErr w:type="spellStart"/>
            <w:proofErr w:type="gramStart"/>
            <w:r w:rsidRPr="00492E09">
              <w:rPr>
                <w:rFonts w:cs="Arial"/>
                <w:i/>
                <w:iCs/>
                <w:color w:val="BFBFBF" w:themeColor="background1" w:themeShade="BF"/>
                <w:sz w:val="18"/>
                <w:szCs w:val="18"/>
                <w:lang w:val="fr-FR"/>
              </w:rPr>
              <w:t>sample</w:t>
            </w:r>
            <w:proofErr w:type="spellEnd"/>
            <w:proofErr w:type="gramEnd"/>
            <w:r w:rsidRPr="00492E09">
              <w:rPr>
                <w:rFonts w:cs="Arial"/>
                <w:i/>
                <w:iCs/>
                <w:color w:val="BFBFBF" w:themeColor="background1" w:themeShade="BF"/>
                <w:sz w:val="18"/>
                <w:szCs w:val="18"/>
                <w:lang w:val="fr-FR"/>
              </w:rPr>
              <w:t xml:space="preserve"> descriptions (codec types, </w:t>
            </w:r>
            <w:proofErr w:type="spellStart"/>
            <w:r w:rsidRPr="00492E09">
              <w:rPr>
                <w:rFonts w:cs="Arial"/>
                <w:i/>
                <w:iCs/>
                <w:color w:val="BFBFBF" w:themeColor="background1" w:themeShade="BF"/>
                <w:sz w:val="18"/>
                <w:szCs w:val="18"/>
                <w:lang w:val="fr-FR"/>
              </w:rPr>
              <w:t>initialization</w:t>
            </w:r>
            <w:proofErr w:type="spellEnd"/>
            <w:r w:rsidRPr="00492E09">
              <w:rPr>
                <w:rFonts w:cs="Arial"/>
                <w:i/>
                <w:iCs/>
                <w:color w:val="BFBFBF" w:themeColor="background1" w:themeShade="BF"/>
                <w:sz w:val="18"/>
                <w:szCs w:val="18"/>
                <w:lang w:val="fr-FR"/>
              </w:rPr>
              <w:t xml:space="preserve"> etc.)</w:t>
            </w:r>
          </w:p>
        </w:tc>
      </w:tr>
      <w:tr w:rsidR="00986BC0" w:rsidRPr="003A27A8" w14:paraId="03A6524C" w14:textId="77777777" w:rsidTr="00811F82">
        <w:tc>
          <w:tcPr>
            <w:tcW w:w="461" w:type="dxa"/>
            <w:tcBorders>
              <w:top w:val="nil"/>
              <w:left w:val="single" w:sz="8" w:space="0" w:color="auto"/>
              <w:bottom w:val="single" w:sz="8" w:space="0" w:color="auto"/>
              <w:right w:val="single" w:sz="8" w:space="0" w:color="auto"/>
            </w:tcBorders>
            <w:vAlign w:val="center"/>
          </w:tcPr>
          <w:p w14:paraId="21F5321C" w14:textId="77777777" w:rsidR="00986BC0" w:rsidRPr="00492E09" w:rsidRDefault="00986BC0" w:rsidP="001A06E8">
            <w:pPr>
              <w:ind w:left="-3"/>
              <w:rPr>
                <w:rFonts w:cs="Arial"/>
                <w:color w:val="BFBFBF" w:themeColor="background1" w:themeShade="BF"/>
                <w:sz w:val="18"/>
                <w:szCs w:val="18"/>
                <w:lang w:val="fr-FR"/>
              </w:rPr>
            </w:pPr>
          </w:p>
        </w:tc>
        <w:tc>
          <w:tcPr>
            <w:tcW w:w="426" w:type="dxa"/>
            <w:tcBorders>
              <w:top w:val="nil"/>
              <w:left w:val="nil"/>
              <w:bottom w:val="single" w:sz="8" w:space="0" w:color="auto"/>
              <w:right w:val="single" w:sz="8" w:space="0" w:color="auto"/>
            </w:tcBorders>
            <w:vAlign w:val="center"/>
          </w:tcPr>
          <w:p w14:paraId="569014BE" w14:textId="77777777" w:rsidR="00986BC0" w:rsidRPr="00492E09" w:rsidRDefault="00986BC0" w:rsidP="001A06E8">
            <w:pPr>
              <w:rPr>
                <w:rFonts w:cs="Arial"/>
                <w:color w:val="BFBFBF" w:themeColor="background1" w:themeShade="BF"/>
                <w:sz w:val="18"/>
                <w:szCs w:val="18"/>
                <w:lang w:val="fr-FR"/>
              </w:rPr>
            </w:pPr>
          </w:p>
        </w:tc>
        <w:tc>
          <w:tcPr>
            <w:tcW w:w="450" w:type="dxa"/>
            <w:tcBorders>
              <w:top w:val="nil"/>
              <w:left w:val="nil"/>
              <w:bottom w:val="single" w:sz="8" w:space="0" w:color="auto"/>
              <w:right w:val="single" w:sz="8" w:space="0" w:color="auto"/>
            </w:tcBorders>
            <w:vAlign w:val="center"/>
          </w:tcPr>
          <w:p w14:paraId="70789C2E" w14:textId="77777777" w:rsidR="00986BC0" w:rsidRPr="00492E09" w:rsidRDefault="00986BC0" w:rsidP="001A06E8">
            <w:pPr>
              <w:rPr>
                <w:rFonts w:cs="Arial"/>
                <w:color w:val="BFBFBF" w:themeColor="background1" w:themeShade="BF"/>
                <w:sz w:val="18"/>
                <w:szCs w:val="18"/>
                <w:lang w:val="fr-FR"/>
              </w:rPr>
            </w:pPr>
          </w:p>
        </w:tc>
        <w:tc>
          <w:tcPr>
            <w:tcW w:w="450" w:type="dxa"/>
            <w:tcBorders>
              <w:top w:val="nil"/>
              <w:left w:val="nil"/>
              <w:bottom w:val="single" w:sz="8" w:space="0" w:color="auto"/>
              <w:right w:val="single" w:sz="8" w:space="0" w:color="auto"/>
            </w:tcBorders>
            <w:vAlign w:val="center"/>
          </w:tcPr>
          <w:p w14:paraId="5E0C84C6" w14:textId="77777777" w:rsidR="00986BC0" w:rsidRPr="00492E09" w:rsidRDefault="00986BC0" w:rsidP="001A06E8">
            <w:pPr>
              <w:rPr>
                <w:rFonts w:cs="Arial"/>
                <w:color w:val="BFBFBF" w:themeColor="background1" w:themeShade="BF"/>
                <w:sz w:val="18"/>
                <w:szCs w:val="18"/>
                <w:lang w:val="fr-FR"/>
              </w:rPr>
            </w:pPr>
          </w:p>
        </w:tc>
        <w:tc>
          <w:tcPr>
            <w:tcW w:w="450" w:type="dxa"/>
            <w:tcBorders>
              <w:top w:val="nil"/>
              <w:left w:val="nil"/>
              <w:bottom w:val="single" w:sz="8" w:space="0" w:color="auto"/>
              <w:right w:val="single" w:sz="8" w:space="0" w:color="auto"/>
            </w:tcBorders>
            <w:vAlign w:val="center"/>
          </w:tcPr>
          <w:p w14:paraId="214E87B5" w14:textId="77777777" w:rsidR="00986BC0" w:rsidRPr="00492E09" w:rsidRDefault="00986BC0" w:rsidP="001A06E8">
            <w:pPr>
              <w:rPr>
                <w:rFonts w:cs="Arial"/>
                <w:color w:val="BFBFBF" w:themeColor="background1" w:themeShade="BF"/>
                <w:sz w:val="18"/>
                <w:szCs w:val="18"/>
                <w:lang w:val="fr-FR"/>
              </w:rPr>
            </w:pPr>
          </w:p>
        </w:tc>
        <w:tc>
          <w:tcPr>
            <w:tcW w:w="450" w:type="dxa"/>
            <w:tcBorders>
              <w:top w:val="nil"/>
              <w:left w:val="nil"/>
              <w:bottom w:val="single" w:sz="8" w:space="0" w:color="auto"/>
              <w:right w:val="single" w:sz="4" w:space="0" w:color="auto"/>
            </w:tcBorders>
            <w:vAlign w:val="center"/>
          </w:tcPr>
          <w:p w14:paraId="5CB8F42F" w14:textId="77777777" w:rsidR="00986BC0" w:rsidRPr="00492E09" w:rsidRDefault="00986BC0" w:rsidP="001A06E8">
            <w:pPr>
              <w:rPr>
                <w:rFonts w:cs="Arial"/>
                <w:color w:val="BFBFBF" w:themeColor="background1" w:themeShade="BF"/>
                <w:sz w:val="18"/>
                <w:szCs w:val="18"/>
                <w:lang w:val="fr-FR"/>
              </w:rPr>
            </w:pPr>
          </w:p>
        </w:tc>
        <w:tc>
          <w:tcPr>
            <w:tcW w:w="450" w:type="dxa"/>
            <w:tcBorders>
              <w:top w:val="single" w:sz="8" w:space="0" w:color="auto"/>
              <w:left w:val="single" w:sz="4" w:space="0" w:color="auto"/>
              <w:bottom w:val="single" w:sz="8" w:space="0" w:color="auto"/>
              <w:right w:val="single" w:sz="4" w:space="0" w:color="auto"/>
            </w:tcBorders>
          </w:tcPr>
          <w:p w14:paraId="3E7C8937" w14:textId="77777777" w:rsidR="00986BC0" w:rsidRPr="003A27A8" w:rsidRDefault="00986BC0" w:rsidP="001A06E8">
            <w:pPr>
              <w:rPr>
                <w:rFonts w:cs="Arial"/>
                <w:color w:val="BFBFBF" w:themeColor="background1" w:themeShade="BF"/>
                <w:sz w:val="18"/>
                <w:szCs w:val="18"/>
              </w:rPr>
            </w:pPr>
            <w:r>
              <w:rPr>
                <w:rFonts w:cs="Arial"/>
                <w:color w:val="BFBFBF" w:themeColor="background1" w:themeShade="BF"/>
                <w:sz w:val="18"/>
                <w:szCs w:val="18"/>
              </w:rPr>
              <w:t>-</w:t>
            </w:r>
          </w:p>
        </w:tc>
        <w:tc>
          <w:tcPr>
            <w:tcW w:w="588" w:type="dxa"/>
            <w:tcBorders>
              <w:top w:val="nil"/>
              <w:left w:val="single" w:sz="4" w:space="0" w:color="auto"/>
              <w:bottom w:val="single" w:sz="8" w:space="0" w:color="auto"/>
              <w:right w:val="single" w:sz="4" w:space="0" w:color="auto"/>
            </w:tcBorders>
          </w:tcPr>
          <w:p w14:paraId="4AA8CA29" w14:textId="77777777" w:rsidR="00986BC0" w:rsidRPr="003A27A8" w:rsidRDefault="00986BC0" w:rsidP="001A06E8">
            <w:pPr>
              <w:rPr>
                <w:rFonts w:cs="Arial"/>
                <w:color w:val="BFBFBF" w:themeColor="background1" w:themeShade="BF"/>
                <w:sz w:val="18"/>
                <w:szCs w:val="18"/>
              </w:rPr>
            </w:pPr>
          </w:p>
        </w:tc>
        <w:tc>
          <w:tcPr>
            <w:tcW w:w="402" w:type="dxa"/>
            <w:tcBorders>
              <w:top w:val="nil"/>
              <w:left w:val="single" w:sz="4" w:space="0" w:color="auto"/>
              <w:bottom w:val="single" w:sz="8" w:space="0" w:color="auto"/>
              <w:right w:val="single" w:sz="4" w:space="0" w:color="auto"/>
            </w:tcBorders>
          </w:tcPr>
          <w:p w14:paraId="4860762A" w14:textId="77777777" w:rsidR="00986BC0" w:rsidRPr="003A27A8" w:rsidRDefault="00986BC0" w:rsidP="001A06E8">
            <w:pPr>
              <w:rPr>
                <w:rFonts w:cs="Arial"/>
                <w:color w:val="BFBFBF" w:themeColor="background1" w:themeShade="BF"/>
                <w:sz w:val="18"/>
                <w:szCs w:val="18"/>
              </w:rPr>
            </w:pPr>
          </w:p>
        </w:tc>
        <w:tc>
          <w:tcPr>
            <w:tcW w:w="450" w:type="dxa"/>
            <w:tcBorders>
              <w:top w:val="nil"/>
              <w:left w:val="single" w:sz="4" w:space="0" w:color="auto"/>
              <w:bottom w:val="single" w:sz="8" w:space="0" w:color="auto"/>
              <w:right w:val="single" w:sz="4" w:space="0" w:color="auto"/>
            </w:tcBorders>
          </w:tcPr>
          <w:p w14:paraId="37A1F8FB" w14:textId="77777777" w:rsidR="00986BC0" w:rsidRPr="003A27A8" w:rsidRDefault="00986BC0" w:rsidP="001A06E8">
            <w:pPr>
              <w:rPr>
                <w:rFonts w:cs="Arial"/>
                <w:color w:val="BFBFBF" w:themeColor="background1" w:themeShade="BF"/>
                <w:sz w:val="18"/>
                <w:szCs w:val="18"/>
              </w:rPr>
            </w:pPr>
          </w:p>
        </w:tc>
        <w:tc>
          <w:tcPr>
            <w:tcW w:w="270" w:type="dxa"/>
            <w:tcBorders>
              <w:top w:val="nil"/>
              <w:left w:val="single" w:sz="4" w:space="0" w:color="auto"/>
              <w:bottom w:val="single" w:sz="8" w:space="0" w:color="auto"/>
              <w:right w:val="single" w:sz="8" w:space="0" w:color="auto"/>
            </w:tcBorders>
            <w:vAlign w:val="center"/>
          </w:tcPr>
          <w:p w14:paraId="5BD99936" w14:textId="77777777" w:rsidR="00986BC0" w:rsidRPr="003A27A8" w:rsidRDefault="00986BC0" w:rsidP="001A06E8">
            <w:pPr>
              <w:rPr>
                <w:rFonts w:cs="Arial"/>
                <w:color w:val="BFBFBF" w:themeColor="background1" w:themeShade="BF"/>
                <w:sz w:val="18"/>
                <w:szCs w:val="18"/>
              </w:rPr>
            </w:pPr>
          </w:p>
        </w:tc>
        <w:tc>
          <w:tcPr>
            <w:tcW w:w="900" w:type="dxa"/>
            <w:tcBorders>
              <w:top w:val="nil"/>
              <w:left w:val="nil"/>
              <w:bottom w:val="single" w:sz="8" w:space="0" w:color="auto"/>
              <w:right w:val="single" w:sz="8" w:space="0" w:color="auto"/>
            </w:tcBorders>
          </w:tcPr>
          <w:p w14:paraId="45D79943" w14:textId="77777777" w:rsidR="00986BC0" w:rsidRPr="003A27A8" w:rsidRDefault="00986BC0" w:rsidP="001A06E8">
            <w:pPr>
              <w:rPr>
                <w:rFonts w:cs="Arial"/>
                <w:color w:val="BFBFBF" w:themeColor="background1" w:themeShade="BF"/>
                <w:sz w:val="18"/>
                <w:szCs w:val="18"/>
                <w:lang w:bidi="x-none"/>
              </w:rPr>
            </w:pPr>
            <w:r>
              <w:rPr>
                <w:rFonts w:cs="Arial"/>
                <w:color w:val="BFBFBF" w:themeColor="background1" w:themeShade="BF"/>
                <w:sz w:val="18"/>
                <w:szCs w:val="18"/>
                <w:lang w:bidi="x-none"/>
              </w:rPr>
              <w:t>ISOBMFF</w:t>
            </w:r>
          </w:p>
        </w:tc>
        <w:tc>
          <w:tcPr>
            <w:tcW w:w="4138" w:type="dxa"/>
            <w:tcBorders>
              <w:top w:val="nil"/>
              <w:left w:val="nil"/>
              <w:bottom w:val="single" w:sz="8" w:space="0" w:color="auto"/>
              <w:right w:val="single" w:sz="8" w:space="0" w:color="auto"/>
            </w:tcBorders>
            <w:vAlign w:val="center"/>
          </w:tcPr>
          <w:p w14:paraId="7B1F87B6" w14:textId="77777777" w:rsidR="00986BC0" w:rsidRPr="003A27A8" w:rsidRDefault="00986BC0" w:rsidP="001A06E8">
            <w:pPr>
              <w:rPr>
                <w:rFonts w:cs="Arial"/>
                <w:i/>
                <w:iCs/>
                <w:color w:val="BFBFBF" w:themeColor="background1" w:themeShade="BF"/>
                <w:sz w:val="18"/>
                <w:szCs w:val="18"/>
              </w:rPr>
            </w:pPr>
            <w:r w:rsidRPr="00A71B71">
              <w:rPr>
                <w:rFonts w:cs="Arial"/>
                <w:i/>
                <w:iCs/>
                <w:color w:val="BFBFBF" w:themeColor="background1" w:themeShade="BF"/>
                <w:sz w:val="18"/>
                <w:szCs w:val="18"/>
              </w:rPr>
              <w:t>sample entry or restricted sample entry</w:t>
            </w:r>
          </w:p>
        </w:tc>
      </w:tr>
      <w:tr w:rsidR="00986BC0" w:rsidRPr="003A27A8" w14:paraId="6DDB3985" w14:textId="77777777" w:rsidTr="00811F82">
        <w:tc>
          <w:tcPr>
            <w:tcW w:w="461" w:type="dxa"/>
            <w:tcBorders>
              <w:top w:val="nil"/>
              <w:left w:val="single" w:sz="8" w:space="0" w:color="auto"/>
              <w:bottom w:val="single" w:sz="8" w:space="0" w:color="auto"/>
              <w:right w:val="single" w:sz="8" w:space="0" w:color="auto"/>
            </w:tcBorders>
            <w:vAlign w:val="center"/>
          </w:tcPr>
          <w:p w14:paraId="1EAFE6C8" w14:textId="77777777" w:rsidR="00986BC0" w:rsidRPr="005A443F" w:rsidRDefault="00986BC0" w:rsidP="001A06E8">
            <w:pPr>
              <w:ind w:left="-3"/>
              <w:rPr>
                <w:rFonts w:cs="Arial"/>
                <w:color w:val="BFBFBF" w:themeColor="background1" w:themeShade="BF"/>
                <w:sz w:val="18"/>
                <w:szCs w:val="18"/>
                <w:lang w:val="en-US"/>
              </w:rPr>
            </w:pPr>
          </w:p>
        </w:tc>
        <w:tc>
          <w:tcPr>
            <w:tcW w:w="426" w:type="dxa"/>
            <w:tcBorders>
              <w:top w:val="nil"/>
              <w:left w:val="nil"/>
              <w:bottom w:val="single" w:sz="8" w:space="0" w:color="auto"/>
              <w:right w:val="single" w:sz="8" w:space="0" w:color="auto"/>
            </w:tcBorders>
            <w:vAlign w:val="center"/>
          </w:tcPr>
          <w:p w14:paraId="5D3550D5" w14:textId="77777777" w:rsidR="00986BC0" w:rsidRPr="005A443F" w:rsidRDefault="00986BC0" w:rsidP="001A06E8">
            <w:pPr>
              <w:rPr>
                <w:rFonts w:cs="Arial"/>
                <w:color w:val="BFBFBF" w:themeColor="background1" w:themeShade="BF"/>
                <w:sz w:val="18"/>
                <w:szCs w:val="18"/>
                <w:lang w:val="en-US"/>
              </w:rPr>
            </w:pPr>
          </w:p>
        </w:tc>
        <w:tc>
          <w:tcPr>
            <w:tcW w:w="450" w:type="dxa"/>
            <w:tcBorders>
              <w:top w:val="nil"/>
              <w:left w:val="nil"/>
              <w:bottom w:val="single" w:sz="8" w:space="0" w:color="auto"/>
              <w:right w:val="single" w:sz="8" w:space="0" w:color="auto"/>
            </w:tcBorders>
            <w:vAlign w:val="center"/>
          </w:tcPr>
          <w:p w14:paraId="616AF4D6" w14:textId="77777777" w:rsidR="00986BC0" w:rsidRPr="005A443F" w:rsidRDefault="00986BC0" w:rsidP="001A06E8">
            <w:pPr>
              <w:rPr>
                <w:rFonts w:cs="Arial"/>
                <w:color w:val="BFBFBF" w:themeColor="background1" w:themeShade="BF"/>
                <w:sz w:val="18"/>
                <w:szCs w:val="18"/>
                <w:lang w:val="en-US"/>
              </w:rPr>
            </w:pPr>
          </w:p>
        </w:tc>
        <w:tc>
          <w:tcPr>
            <w:tcW w:w="450" w:type="dxa"/>
            <w:tcBorders>
              <w:top w:val="nil"/>
              <w:left w:val="nil"/>
              <w:bottom w:val="single" w:sz="8" w:space="0" w:color="auto"/>
              <w:right w:val="single" w:sz="8" w:space="0" w:color="auto"/>
            </w:tcBorders>
            <w:vAlign w:val="center"/>
          </w:tcPr>
          <w:p w14:paraId="5F3FA070" w14:textId="77777777" w:rsidR="00986BC0" w:rsidRPr="005A443F" w:rsidRDefault="00986BC0" w:rsidP="001A06E8">
            <w:pPr>
              <w:rPr>
                <w:rFonts w:cs="Arial"/>
                <w:color w:val="BFBFBF" w:themeColor="background1" w:themeShade="BF"/>
                <w:sz w:val="18"/>
                <w:szCs w:val="18"/>
                <w:lang w:val="en-US"/>
              </w:rPr>
            </w:pPr>
          </w:p>
        </w:tc>
        <w:tc>
          <w:tcPr>
            <w:tcW w:w="450" w:type="dxa"/>
            <w:tcBorders>
              <w:top w:val="nil"/>
              <w:left w:val="nil"/>
              <w:bottom w:val="single" w:sz="8" w:space="0" w:color="auto"/>
              <w:right w:val="single" w:sz="8" w:space="0" w:color="auto"/>
            </w:tcBorders>
            <w:vAlign w:val="center"/>
          </w:tcPr>
          <w:p w14:paraId="26FADBB4" w14:textId="77777777" w:rsidR="00986BC0" w:rsidRPr="005A443F" w:rsidRDefault="00986BC0" w:rsidP="001A06E8">
            <w:pPr>
              <w:rPr>
                <w:rFonts w:cs="Arial"/>
                <w:color w:val="BFBFBF" w:themeColor="background1" w:themeShade="BF"/>
                <w:sz w:val="18"/>
                <w:szCs w:val="18"/>
                <w:lang w:val="en-US"/>
              </w:rPr>
            </w:pPr>
          </w:p>
        </w:tc>
        <w:tc>
          <w:tcPr>
            <w:tcW w:w="450" w:type="dxa"/>
            <w:tcBorders>
              <w:top w:val="nil"/>
              <w:left w:val="nil"/>
              <w:bottom w:val="single" w:sz="8" w:space="0" w:color="auto"/>
              <w:right w:val="single" w:sz="4" w:space="0" w:color="auto"/>
            </w:tcBorders>
            <w:vAlign w:val="center"/>
          </w:tcPr>
          <w:p w14:paraId="00CB5B44" w14:textId="77777777" w:rsidR="00986BC0" w:rsidRPr="005A443F" w:rsidRDefault="00986BC0" w:rsidP="001A06E8">
            <w:pPr>
              <w:rPr>
                <w:rFonts w:cs="Arial"/>
                <w:color w:val="BFBFBF" w:themeColor="background1" w:themeShade="BF"/>
                <w:sz w:val="18"/>
                <w:szCs w:val="18"/>
                <w:lang w:val="en-US"/>
              </w:rPr>
            </w:pPr>
          </w:p>
        </w:tc>
        <w:tc>
          <w:tcPr>
            <w:tcW w:w="450" w:type="dxa"/>
            <w:tcBorders>
              <w:top w:val="single" w:sz="8" w:space="0" w:color="auto"/>
              <w:left w:val="single" w:sz="4" w:space="0" w:color="auto"/>
              <w:bottom w:val="single" w:sz="8" w:space="0" w:color="auto"/>
              <w:right w:val="single" w:sz="4" w:space="0" w:color="auto"/>
            </w:tcBorders>
          </w:tcPr>
          <w:p w14:paraId="1478EF23" w14:textId="77777777" w:rsidR="00986BC0" w:rsidRDefault="00986BC0" w:rsidP="001A06E8">
            <w:pPr>
              <w:rPr>
                <w:rFonts w:cs="Arial"/>
                <w:color w:val="BFBFBF" w:themeColor="background1" w:themeShade="BF"/>
                <w:sz w:val="18"/>
                <w:szCs w:val="18"/>
              </w:rPr>
            </w:pPr>
          </w:p>
        </w:tc>
        <w:tc>
          <w:tcPr>
            <w:tcW w:w="588" w:type="dxa"/>
            <w:tcBorders>
              <w:top w:val="nil"/>
              <w:left w:val="single" w:sz="4" w:space="0" w:color="auto"/>
              <w:bottom w:val="single" w:sz="8" w:space="0" w:color="auto"/>
              <w:right w:val="single" w:sz="4" w:space="0" w:color="auto"/>
            </w:tcBorders>
          </w:tcPr>
          <w:p w14:paraId="7E7AC45D" w14:textId="77777777" w:rsidR="00986BC0" w:rsidRPr="003A27A8" w:rsidRDefault="00986BC0" w:rsidP="001A06E8">
            <w:pPr>
              <w:rPr>
                <w:rFonts w:cs="Arial"/>
                <w:color w:val="BFBFBF" w:themeColor="background1" w:themeShade="BF"/>
                <w:sz w:val="18"/>
                <w:szCs w:val="18"/>
              </w:rPr>
            </w:pPr>
            <w:proofErr w:type="spellStart"/>
            <w:r>
              <w:rPr>
                <w:rFonts w:cs="Arial"/>
                <w:color w:val="BFBFBF" w:themeColor="background1" w:themeShade="BF"/>
                <w:sz w:val="18"/>
                <w:szCs w:val="18"/>
              </w:rPr>
              <w:t>rinf</w:t>
            </w:r>
            <w:proofErr w:type="spellEnd"/>
          </w:p>
        </w:tc>
        <w:tc>
          <w:tcPr>
            <w:tcW w:w="402" w:type="dxa"/>
            <w:tcBorders>
              <w:top w:val="nil"/>
              <w:left w:val="single" w:sz="4" w:space="0" w:color="auto"/>
              <w:bottom w:val="single" w:sz="8" w:space="0" w:color="auto"/>
              <w:right w:val="single" w:sz="4" w:space="0" w:color="auto"/>
            </w:tcBorders>
          </w:tcPr>
          <w:p w14:paraId="46CC2766" w14:textId="77777777" w:rsidR="00986BC0" w:rsidRPr="003A27A8" w:rsidRDefault="00986BC0" w:rsidP="001A06E8">
            <w:pPr>
              <w:rPr>
                <w:rFonts w:cs="Arial"/>
                <w:color w:val="BFBFBF" w:themeColor="background1" w:themeShade="BF"/>
                <w:sz w:val="18"/>
                <w:szCs w:val="18"/>
              </w:rPr>
            </w:pPr>
          </w:p>
        </w:tc>
        <w:tc>
          <w:tcPr>
            <w:tcW w:w="450" w:type="dxa"/>
            <w:tcBorders>
              <w:top w:val="nil"/>
              <w:left w:val="single" w:sz="4" w:space="0" w:color="auto"/>
              <w:bottom w:val="single" w:sz="8" w:space="0" w:color="auto"/>
              <w:right w:val="single" w:sz="4" w:space="0" w:color="auto"/>
            </w:tcBorders>
          </w:tcPr>
          <w:p w14:paraId="21103CD0" w14:textId="77777777" w:rsidR="00986BC0" w:rsidRPr="003A27A8" w:rsidRDefault="00986BC0" w:rsidP="001A06E8">
            <w:pPr>
              <w:rPr>
                <w:rFonts w:cs="Arial"/>
                <w:color w:val="BFBFBF" w:themeColor="background1" w:themeShade="BF"/>
                <w:sz w:val="18"/>
                <w:szCs w:val="18"/>
              </w:rPr>
            </w:pPr>
          </w:p>
        </w:tc>
        <w:tc>
          <w:tcPr>
            <w:tcW w:w="270" w:type="dxa"/>
            <w:tcBorders>
              <w:top w:val="nil"/>
              <w:left w:val="single" w:sz="4" w:space="0" w:color="auto"/>
              <w:bottom w:val="single" w:sz="8" w:space="0" w:color="auto"/>
              <w:right w:val="single" w:sz="8" w:space="0" w:color="auto"/>
            </w:tcBorders>
            <w:vAlign w:val="center"/>
          </w:tcPr>
          <w:p w14:paraId="06F9B95A" w14:textId="77777777" w:rsidR="00986BC0" w:rsidRPr="003A27A8" w:rsidRDefault="00986BC0" w:rsidP="001A06E8">
            <w:pPr>
              <w:rPr>
                <w:rFonts w:cs="Arial"/>
                <w:color w:val="BFBFBF" w:themeColor="background1" w:themeShade="BF"/>
                <w:sz w:val="18"/>
                <w:szCs w:val="18"/>
              </w:rPr>
            </w:pPr>
          </w:p>
        </w:tc>
        <w:tc>
          <w:tcPr>
            <w:tcW w:w="900" w:type="dxa"/>
            <w:tcBorders>
              <w:top w:val="nil"/>
              <w:left w:val="nil"/>
              <w:bottom w:val="single" w:sz="8" w:space="0" w:color="auto"/>
              <w:right w:val="single" w:sz="8" w:space="0" w:color="auto"/>
            </w:tcBorders>
          </w:tcPr>
          <w:p w14:paraId="3548779B" w14:textId="77777777" w:rsidR="00986BC0" w:rsidRDefault="00986BC0" w:rsidP="001A06E8">
            <w:pPr>
              <w:rPr>
                <w:rFonts w:cs="Arial"/>
                <w:color w:val="BFBFBF" w:themeColor="background1" w:themeShade="BF"/>
                <w:sz w:val="18"/>
                <w:szCs w:val="18"/>
                <w:lang w:bidi="x-none"/>
              </w:rPr>
            </w:pPr>
            <w:r>
              <w:rPr>
                <w:rFonts w:cs="Arial"/>
                <w:color w:val="BFBFBF" w:themeColor="background1" w:themeShade="BF"/>
                <w:sz w:val="18"/>
                <w:szCs w:val="18"/>
                <w:lang w:bidi="x-none"/>
              </w:rPr>
              <w:t>ISOBMFF</w:t>
            </w:r>
          </w:p>
        </w:tc>
        <w:tc>
          <w:tcPr>
            <w:tcW w:w="4138" w:type="dxa"/>
            <w:tcBorders>
              <w:top w:val="nil"/>
              <w:left w:val="nil"/>
              <w:bottom w:val="single" w:sz="8" w:space="0" w:color="auto"/>
              <w:right w:val="single" w:sz="8" w:space="0" w:color="auto"/>
            </w:tcBorders>
            <w:vAlign w:val="center"/>
          </w:tcPr>
          <w:p w14:paraId="38213AD8" w14:textId="77777777" w:rsidR="00986BC0" w:rsidRPr="00A71B71" w:rsidRDefault="00986BC0" w:rsidP="001A06E8">
            <w:pPr>
              <w:rPr>
                <w:rFonts w:cs="Arial"/>
                <w:i/>
                <w:iCs/>
                <w:color w:val="BFBFBF" w:themeColor="background1" w:themeShade="BF"/>
                <w:sz w:val="18"/>
                <w:szCs w:val="18"/>
              </w:rPr>
            </w:pPr>
            <w:r>
              <w:rPr>
                <w:rFonts w:cs="Arial"/>
                <w:i/>
                <w:iCs/>
                <w:color w:val="BFBFBF" w:themeColor="background1" w:themeShade="BF"/>
                <w:sz w:val="18"/>
                <w:szCs w:val="18"/>
              </w:rPr>
              <w:t>restricted scheme info box</w:t>
            </w:r>
          </w:p>
        </w:tc>
      </w:tr>
      <w:tr w:rsidR="00986BC0" w:rsidRPr="003A27A8" w14:paraId="301C1ECA" w14:textId="77777777" w:rsidTr="00811F82">
        <w:tc>
          <w:tcPr>
            <w:tcW w:w="461" w:type="dxa"/>
            <w:tcBorders>
              <w:top w:val="nil"/>
              <w:left w:val="single" w:sz="8" w:space="0" w:color="auto"/>
              <w:bottom w:val="single" w:sz="8" w:space="0" w:color="auto"/>
              <w:right w:val="single" w:sz="8" w:space="0" w:color="auto"/>
            </w:tcBorders>
            <w:vAlign w:val="center"/>
          </w:tcPr>
          <w:p w14:paraId="0E3AA758" w14:textId="77777777" w:rsidR="00986BC0" w:rsidRPr="00492E09" w:rsidRDefault="00986BC0" w:rsidP="001A06E8">
            <w:pPr>
              <w:ind w:left="-3"/>
              <w:rPr>
                <w:rFonts w:cs="Arial"/>
                <w:color w:val="BFBFBF" w:themeColor="background1" w:themeShade="BF"/>
                <w:sz w:val="18"/>
                <w:szCs w:val="18"/>
                <w:lang w:val="fr-FR"/>
              </w:rPr>
            </w:pPr>
          </w:p>
        </w:tc>
        <w:tc>
          <w:tcPr>
            <w:tcW w:w="426" w:type="dxa"/>
            <w:tcBorders>
              <w:top w:val="nil"/>
              <w:left w:val="nil"/>
              <w:bottom w:val="single" w:sz="8" w:space="0" w:color="auto"/>
              <w:right w:val="single" w:sz="8" w:space="0" w:color="auto"/>
            </w:tcBorders>
            <w:vAlign w:val="center"/>
          </w:tcPr>
          <w:p w14:paraId="7B32908A" w14:textId="77777777" w:rsidR="00986BC0" w:rsidRPr="00492E09" w:rsidRDefault="00986BC0" w:rsidP="001A06E8">
            <w:pPr>
              <w:rPr>
                <w:rFonts w:cs="Arial"/>
                <w:color w:val="BFBFBF" w:themeColor="background1" w:themeShade="BF"/>
                <w:sz w:val="18"/>
                <w:szCs w:val="18"/>
                <w:lang w:val="fr-FR"/>
              </w:rPr>
            </w:pPr>
          </w:p>
        </w:tc>
        <w:tc>
          <w:tcPr>
            <w:tcW w:w="450" w:type="dxa"/>
            <w:tcBorders>
              <w:top w:val="nil"/>
              <w:left w:val="nil"/>
              <w:bottom w:val="single" w:sz="8" w:space="0" w:color="auto"/>
              <w:right w:val="single" w:sz="8" w:space="0" w:color="auto"/>
            </w:tcBorders>
            <w:vAlign w:val="center"/>
          </w:tcPr>
          <w:p w14:paraId="5DDFF977" w14:textId="77777777" w:rsidR="00986BC0" w:rsidRPr="00492E09" w:rsidRDefault="00986BC0" w:rsidP="001A06E8">
            <w:pPr>
              <w:rPr>
                <w:rFonts w:cs="Arial"/>
                <w:color w:val="BFBFBF" w:themeColor="background1" w:themeShade="BF"/>
                <w:sz w:val="18"/>
                <w:szCs w:val="18"/>
                <w:lang w:val="fr-FR"/>
              </w:rPr>
            </w:pPr>
          </w:p>
        </w:tc>
        <w:tc>
          <w:tcPr>
            <w:tcW w:w="450" w:type="dxa"/>
            <w:tcBorders>
              <w:top w:val="nil"/>
              <w:left w:val="nil"/>
              <w:bottom w:val="single" w:sz="8" w:space="0" w:color="auto"/>
              <w:right w:val="single" w:sz="8" w:space="0" w:color="auto"/>
            </w:tcBorders>
            <w:vAlign w:val="center"/>
          </w:tcPr>
          <w:p w14:paraId="74722378" w14:textId="77777777" w:rsidR="00986BC0" w:rsidRPr="00492E09" w:rsidRDefault="00986BC0" w:rsidP="001A06E8">
            <w:pPr>
              <w:rPr>
                <w:rFonts w:cs="Arial"/>
                <w:color w:val="BFBFBF" w:themeColor="background1" w:themeShade="BF"/>
                <w:sz w:val="18"/>
                <w:szCs w:val="18"/>
                <w:lang w:val="fr-FR"/>
              </w:rPr>
            </w:pPr>
          </w:p>
        </w:tc>
        <w:tc>
          <w:tcPr>
            <w:tcW w:w="450" w:type="dxa"/>
            <w:tcBorders>
              <w:top w:val="nil"/>
              <w:left w:val="nil"/>
              <w:bottom w:val="single" w:sz="8" w:space="0" w:color="auto"/>
              <w:right w:val="single" w:sz="8" w:space="0" w:color="auto"/>
            </w:tcBorders>
            <w:vAlign w:val="center"/>
          </w:tcPr>
          <w:p w14:paraId="59C7993F" w14:textId="77777777" w:rsidR="00986BC0" w:rsidRPr="00492E09" w:rsidRDefault="00986BC0" w:rsidP="001A06E8">
            <w:pPr>
              <w:rPr>
                <w:rFonts w:cs="Arial"/>
                <w:color w:val="BFBFBF" w:themeColor="background1" w:themeShade="BF"/>
                <w:sz w:val="18"/>
                <w:szCs w:val="18"/>
                <w:lang w:val="fr-FR"/>
              </w:rPr>
            </w:pPr>
          </w:p>
        </w:tc>
        <w:tc>
          <w:tcPr>
            <w:tcW w:w="450" w:type="dxa"/>
            <w:tcBorders>
              <w:top w:val="nil"/>
              <w:left w:val="nil"/>
              <w:bottom w:val="single" w:sz="8" w:space="0" w:color="auto"/>
              <w:right w:val="single" w:sz="4" w:space="0" w:color="auto"/>
            </w:tcBorders>
            <w:vAlign w:val="center"/>
          </w:tcPr>
          <w:p w14:paraId="594EDA08" w14:textId="77777777" w:rsidR="00986BC0" w:rsidRPr="00492E09" w:rsidRDefault="00986BC0" w:rsidP="001A06E8">
            <w:pPr>
              <w:rPr>
                <w:rFonts w:cs="Arial"/>
                <w:color w:val="BFBFBF" w:themeColor="background1" w:themeShade="BF"/>
                <w:sz w:val="18"/>
                <w:szCs w:val="18"/>
                <w:lang w:val="fr-FR"/>
              </w:rPr>
            </w:pPr>
          </w:p>
        </w:tc>
        <w:tc>
          <w:tcPr>
            <w:tcW w:w="450" w:type="dxa"/>
            <w:tcBorders>
              <w:top w:val="single" w:sz="8" w:space="0" w:color="auto"/>
              <w:left w:val="single" w:sz="4" w:space="0" w:color="auto"/>
              <w:bottom w:val="single" w:sz="8" w:space="0" w:color="auto"/>
              <w:right w:val="single" w:sz="4" w:space="0" w:color="auto"/>
            </w:tcBorders>
          </w:tcPr>
          <w:p w14:paraId="410F3E12" w14:textId="77777777" w:rsidR="00986BC0" w:rsidRDefault="00986BC0" w:rsidP="001A06E8">
            <w:pPr>
              <w:rPr>
                <w:rFonts w:cs="Arial"/>
                <w:color w:val="BFBFBF" w:themeColor="background1" w:themeShade="BF"/>
                <w:sz w:val="18"/>
                <w:szCs w:val="18"/>
              </w:rPr>
            </w:pPr>
          </w:p>
        </w:tc>
        <w:tc>
          <w:tcPr>
            <w:tcW w:w="588" w:type="dxa"/>
            <w:tcBorders>
              <w:top w:val="nil"/>
              <w:left w:val="single" w:sz="4" w:space="0" w:color="auto"/>
              <w:bottom w:val="single" w:sz="8" w:space="0" w:color="auto"/>
              <w:right w:val="single" w:sz="4" w:space="0" w:color="auto"/>
            </w:tcBorders>
          </w:tcPr>
          <w:p w14:paraId="00CD183A" w14:textId="77777777" w:rsidR="00986BC0" w:rsidRDefault="00986BC0" w:rsidP="001A06E8">
            <w:pPr>
              <w:rPr>
                <w:rFonts w:cs="Arial"/>
                <w:color w:val="BFBFBF" w:themeColor="background1" w:themeShade="BF"/>
                <w:sz w:val="18"/>
                <w:szCs w:val="18"/>
              </w:rPr>
            </w:pPr>
          </w:p>
        </w:tc>
        <w:tc>
          <w:tcPr>
            <w:tcW w:w="402" w:type="dxa"/>
            <w:tcBorders>
              <w:top w:val="nil"/>
              <w:left w:val="single" w:sz="4" w:space="0" w:color="auto"/>
              <w:bottom w:val="single" w:sz="8" w:space="0" w:color="auto"/>
              <w:right w:val="single" w:sz="4" w:space="0" w:color="auto"/>
            </w:tcBorders>
          </w:tcPr>
          <w:p w14:paraId="57271AD2" w14:textId="77777777" w:rsidR="00986BC0" w:rsidRPr="003A27A8" w:rsidRDefault="00986BC0" w:rsidP="001A06E8">
            <w:pPr>
              <w:rPr>
                <w:rFonts w:cs="Arial"/>
                <w:color w:val="BFBFBF" w:themeColor="background1" w:themeShade="BF"/>
                <w:sz w:val="18"/>
                <w:szCs w:val="18"/>
              </w:rPr>
            </w:pPr>
            <w:proofErr w:type="spellStart"/>
            <w:r>
              <w:rPr>
                <w:rFonts w:cs="Arial"/>
                <w:color w:val="BFBFBF" w:themeColor="background1" w:themeShade="BF"/>
                <w:sz w:val="18"/>
                <w:szCs w:val="18"/>
              </w:rPr>
              <w:t>frma</w:t>
            </w:r>
            <w:proofErr w:type="spellEnd"/>
          </w:p>
        </w:tc>
        <w:tc>
          <w:tcPr>
            <w:tcW w:w="450" w:type="dxa"/>
            <w:tcBorders>
              <w:top w:val="nil"/>
              <w:left w:val="single" w:sz="4" w:space="0" w:color="auto"/>
              <w:bottom w:val="single" w:sz="8" w:space="0" w:color="auto"/>
              <w:right w:val="single" w:sz="4" w:space="0" w:color="auto"/>
            </w:tcBorders>
          </w:tcPr>
          <w:p w14:paraId="123CDB83" w14:textId="77777777" w:rsidR="00986BC0" w:rsidRPr="003A27A8" w:rsidRDefault="00986BC0" w:rsidP="001A06E8">
            <w:pPr>
              <w:rPr>
                <w:rFonts w:cs="Arial"/>
                <w:color w:val="BFBFBF" w:themeColor="background1" w:themeShade="BF"/>
                <w:sz w:val="18"/>
                <w:szCs w:val="18"/>
              </w:rPr>
            </w:pPr>
          </w:p>
        </w:tc>
        <w:tc>
          <w:tcPr>
            <w:tcW w:w="270" w:type="dxa"/>
            <w:tcBorders>
              <w:top w:val="nil"/>
              <w:left w:val="single" w:sz="4" w:space="0" w:color="auto"/>
              <w:bottom w:val="single" w:sz="8" w:space="0" w:color="auto"/>
              <w:right w:val="single" w:sz="8" w:space="0" w:color="auto"/>
            </w:tcBorders>
            <w:vAlign w:val="center"/>
          </w:tcPr>
          <w:p w14:paraId="43BDDAC6" w14:textId="77777777" w:rsidR="00986BC0" w:rsidRPr="003A27A8" w:rsidRDefault="00986BC0" w:rsidP="001A06E8">
            <w:pPr>
              <w:rPr>
                <w:rFonts w:cs="Arial"/>
                <w:color w:val="BFBFBF" w:themeColor="background1" w:themeShade="BF"/>
                <w:sz w:val="18"/>
                <w:szCs w:val="18"/>
              </w:rPr>
            </w:pPr>
          </w:p>
        </w:tc>
        <w:tc>
          <w:tcPr>
            <w:tcW w:w="900" w:type="dxa"/>
            <w:tcBorders>
              <w:top w:val="nil"/>
              <w:left w:val="nil"/>
              <w:bottom w:val="single" w:sz="8" w:space="0" w:color="auto"/>
              <w:right w:val="single" w:sz="8" w:space="0" w:color="auto"/>
            </w:tcBorders>
          </w:tcPr>
          <w:p w14:paraId="657EC1E2" w14:textId="77777777" w:rsidR="00986BC0" w:rsidRDefault="00986BC0" w:rsidP="001A06E8">
            <w:pPr>
              <w:rPr>
                <w:rFonts w:cs="Arial"/>
                <w:color w:val="BFBFBF" w:themeColor="background1" w:themeShade="BF"/>
                <w:sz w:val="18"/>
                <w:szCs w:val="18"/>
                <w:lang w:bidi="x-none"/>
              </w:rPr>
            </w:pPr>
            <w:r>
              <w:rPr>
                <w:rFonts w:cs="Arial"/>
                <w:color w:val="BFBFBF" w:themeColor="background1" w:themeShade="BF"/>
                <w:sz w:val="18"/>
                <w:szCs w:val="18"/>
                <w:lang w:bidi="x-none"/>
              </w:rPr>
              <w:t>ISOBMFF</w:t>
            </w:r>
          </w:p>
        </w:tc>
        <w:tc>
          <w:tcPr>
            <w:tcW w:w="4138" w:type="dxa"/>
            <w:tcBorders>
              <w:top w:val="nil"/>
              <w:left w:val="nil"/>
              <w:bottom w:val="single" w:sz="8" w:space="0" w:color="auto"/>
              <w:right w:val="single" w:sz="8" w:space="0" w:color="auto"/>
            </w:tcBorders>
            <w:vAlign w:val="center"/>
          </w:tcPr>
          <w:p w14:paraId="4AE0E0C7" w14:textId="77777777" w:rsidR="00986BC0" w:rsidRDefault="00986BC0" w:rsidP="001A06E8">
            <w:pPr>
              <w:rPr>
                <w:rFonts w:cs="Arial"/>
                <w:i/>
                <w:iCs/>
                <w:color w:val="BFBFBF" w:themeColor="background1" w:themeShade="BF"/>
                <w:sz w:val="18"/>
                <w:szCs w:val="18"/>
              </w:rPr>
            </w:pPr>
            <w:r>
              <w:rPr>
                <w:rFonts w:cs="Arial"/>
                <w:i/>
                <w:iCs/>
                <w:color w:val="BFBFBF" w:themeColor="background1" w:themeShade="BF"/>
                <w:sz w:val="18"/>
                <w:szCs w:val="18"/>
              </w:rPr>
              <w:t>original format box</w:t>
            </w:r>
          </w:p>
        </w:tc>
      </w:tr>
      <w:tr w:rsidR="00986BC0" w:rsidRPr="003A27A8" w14:paraId="725E8E35" w14:textId="77777777" w:rsidTr="00811F82">
        <w:tc>
          <w:tcPr>
            <w:tcW w:w="461" w:type="dxa"/>
            <w:tcBorders>
              <w:top w:val="nil"/>
              <w:left w:val="single" w:sz="8" w:space="0" w:color="auto"/>
              <w:bottom w:val="single" w:sz="8" w:space="0" w:color="auto"/>
              <w:right w:val="single" w:sz="8" w:space="0" w:color="auto"/>
            </w:tcBorders>
            <w:vAlign w:val="center"/>
          </w:tcPr>
          <w:p w14:paraId="41D605D2" w14:textId="77777777" w:rsidR="00986BC0" w:rsidRPr="00492E09" w:rsidRDefault="00986BC0" w:rsidP="001A06E8">
            <w:pPr>
              <w:ind w:left="-3"/>
              <w:rPr>
                <w:rFonts w:cs="Arial"/>
                <w:color w:val="BFBFBF" w:themeColor="background1" w:themeShade="BF"/>
                <w:sz w:val="18"/>
                <w:szCs w:val="18"/>
                <w:lang w:val="fr-FR"/>
              </w:rPr>
            </w:pPr>
          </w:p>
        </w:tc>
        <w:tc>
          <w:tcPr>
            <w:tcW w:w="426" w:type="dxa"/>
            <w:tcBorders>
              <w:top w:val="nil"/>
              <w:left w:val="nil"/>
              <w:bottom w:val="single" w:sz="8" w:space="0" w:color="auto"/>
              <w:right w:val="single" w:sz="8" w:space="0" w:color="auto"/>
            </w:tcBorders>
            <w:vAlign w:val="center"/>
          </w:tcPr>
          <w:p w14:paraId="4AAA2C58" w14:textId="77777777" w:rsidR="00986BC0" w:rsidRPr="00492E09" w:rsidRDefault="00986BC0" w:rsidP="001A06E8">
            <w:pPr>
              <w:rPr>
                <w:rFonts w:cs="Arial"/>
                <w:color w:val="BFBFBF" w:themeColor="background1" w:themeShade="BF"/>
                <w:sz w:val="18"/>
                <w:szCs w:val="18"/>
                <w:lang w:val="fr-FR"/>
              </w:rPr>
            </w:pPr>
          </w:p>
        </w:tc>
        <w:tc>
          <w:tcPr>
            <w:tcW w:w="450" w:type="dxa"/>
            <w:tcBorders>
              <w:top w:val="nil"/>
              <w:left w:val="nil"/>
              <w:bottom w:val="single" w:sz="8" w:space="0" w:color="auto"/>
              <w:right w:val="single" w:sz="8" w:space="0" w:color="auto"/>
            </w:tcBorders>
            <w:vAlign w:val="center"/>
          </w:tcPr>
          <w:p w14:paraId="7D740AC0" w14:textId="77777777" w:rsidR="00986BC0" w:rsidRPr="00492E09" w:rsidRDefault="00986BC0" w:rsidP="001A06E8">
            <w:pPr>
              <w:rPr>
                <w:rFonts w:cs="Arial"/>
                <w:color w:val="BFBFBF" w:themeColor="background1" w:themeShade="BF"/>
                <w:sz w:val="18"/>
                <w:szCs w:val="18"/>
                <w:lang w:val="fr-FR"/>
              </w:rPr>
            </w:pPr>
          </w:p>
        </w:tc>
        <w:tc>
          <w:tcPr>
            <w:tcW w:w="450" w:type="dxa"/>
            <w:tcBorders>
              <w:top w:val="nil"/>
              <w:left w:val="nil"/>
              <w:bottom w:val="single" w:sz="8" w:space="0" w:color="auto"/>
              <w:right w:val="single" w:sz="8" w:space="0" w:color="auto"/>
            </w:tcBorders>
            <w:vAlign w:val="center"/>
          </w:tcPr>
          <w:p w14:paraId="67CD5F55" w14:textId="77777777" w:rsidR="00986BC0" w:rsidRPr="00492E09" w:rsidRDefault="00986BC0" w:rsidP="001A06E8">
            <w:pPr>
              <w:rPr>
                <w:rFonts w:cs="Arial"/>
                <w:color w:val="BFBFBF" w:themeColor="background1" w:themeShade="BF"/>
                <w:sz w:val="18"/>
                <w:szCs w:val="18"/>
                <w:lang w:val="fr-FR"/>
              </w:rPr>
            </w:pPr>
          </w:p>
        </w:tc>
        <w:tc>
          <w:tcPr>
            <w:tcW w:w="450" w:type="dxa"/>
            <w:tcBorders>
              <w:top w:val="nil"/>
              <w:left w:val="nil"/>
              <w:bottom w:val="single" w:sz="8" w:space="0" w:color="auto"/>
              <w:right w:val="single" w:sz="8" w:space="0" w:color="auto"/>
            </w:tcBorders>
            <w:vAlign w:val="center"/>
          </w:tcPr>
          <w:p w14:paraId="4CCF3C2F" w14:textId="77777777" w:rsidR="00986BC0" w:rsidRPr="00492E09" w:rsidRDefault="00986BC0" w:rsidP="001A06E8">
            <w:pPr>
              <w:rPr>
                <w:rFonts w:cs="Arial"/>
                <w:color w:val="BFBFBF" w:themeColor="background1" w:themeShade="BF"/>
                <w:sz w:val="18"/>
                <w:szCs w:val="18"/>
                <w:lang w:val="fr-FR"/>
              </w:rPr>
            </w:pPr>
          </w:p>
        </w:tc>
        <w:tc>
          <w:tcPr>
            <w:tcW w:w="450" w:type="dxa"/>
            <w:tcBorders>
              <w:top w:val="nil"/>
              <w:left w:val="nil"/>
              <w:bottom w:val="single" w:sz="8" w:space="0" w:color="auto"/>
              <w:right w:val="single" w:sz="4" w:space="0" w:color="auto"/>
            </w:tcBorders>
            <w:vAlign w:val="center"/>
          </w:tcPr>
          <w:p w14:paraId="4544BE07" w14:textId="77777777" w:rsidR="00986BC0" w:rsidRPr="00492E09" w:rsidRDefault="00986BC0" w:rsidP="001A06E8">
            <w:pPr>
              <w:rPr>
                <w:rFonts w:cs="Arial"/>
                <w:color w:val="BFBFBF" w:themeColor="background1" w:themeShade="BF"/>
                <w:sz w:val="18"/>
                <w:szCs w:val="18"/>
                <w:lang w:val="fr-FR"/>
              </w:rPr>
            </w:pPr>
          </w:p>
        </w:tc>
        <w:tc>
          <w:tcPr>
            <w:tcW w:w="450" w:type="dxa"/>
            <w:tcBorders>
              <w:top w:val="single" w:sz="8" w:space="0" w:color="auto"/>
              <w:left w:val="single" w:sz="4" w:space="0" w:color="auto"/>
              <w:bottom w:val="single" w:sz="8" w:space="0" w:color="auto"/>
              <w:right w:val="single" w:sz="4" w:space="0" w:color="auto"/>
            </w:tcBorders>
          </w:tcPr>
          <w:p w14:paraId="793ADC0B" w14:textId="77777777" w:rsidR="00986BC0" w:rsidRDefault="00986BC0" w:rsidP="001A06E8">
            <w:pPr>
              <w:rPr>
                <w:rFonts w:cs="Arial"/>
                <w:color w:val="BFBFBF" w:themeColor="background1" w:themeShade="BF"/>
                <w:sz w:val="18"/>
                <w:szCs w:val="18"/>
              </w:rPr>
            </w:pPr>
          </w:p>
        </w:tc>
        <w:tc>
          <w:tcPr>
            <w:tcW w:w="588" w:type="dxa"/>
            <w:tcBorders>
              <w:top w:val="nil"/>
              <w:left w:val="single" w:sz="4" w:space="0" w:color="auto"/>
              <w:bottom w:val="single" w:sz="8" w:space="0" w:color="auto"/>
              <w:right w:val="single" w:sz="4" w:space="0" w:color="auto"/>
            </w:tcBorders>
          </w:tcPr>
          <w:p w14:paraId="62189977" w14:textId="77777777" w:rsidR="00986BC0" w:rsidRDefault="00986BC0" w:rsidP="001A06E8">
            <w:pPr>
              <w:rPr>
                <w:rFonts w:cs="Arial"/>
                <w:color w:val="BFBFBF" w:themeColor="background1" w:themeShade="BF"/>
                <w:sz w:val="18"/>
                <w:szCs w:val="18"/>
              </w:rPr>
            </w:pPr>
          </w:p>
        </w:tc>
        <w:tc>
          <w:tcPr>
            <w:tcW w:w="402" w:type="dxa"/>
            <w:tcBorders>
              <w:top w:val="nil"/>
              <w:left w:val="single" w:sz="4" w:space="0" w:color="auto"/>
              <w:bottom w:val="single" w:sz="8" w:space="0" w:color="auto"/>
              <w:right w:val="single" w:sz="4" w:space="0" w:color="auto"/>
            </w:tcBorders>
          </w:tcPr>
          <w:p w14:paraId="64C453A7" w14:textId="77777777" w:rsidR="00986BC0" w:rsidRDefault="00986BC0" w:rsidP="001A06E8">
            <w:pPr>
              <w:rPr>
                <w:rFonts w:cs="Arial"/>
                <w:color w:val="BFBFBF" w:themeColor="background1" w:themeShade="BF"/>
                <w:sz w:val="18"/>
                <w:szCs w:val="18"/>
              </w:rPr>
            </w:pPr>
            <w:proofErr w:type="spellStart"/>
            <w:r>
              <w:rPr>
                <w:rFonts w:cs="Arial"/>
                <w:color w:val="BFBFBF" w:themeColor="background1" w:themeShade="BF"/>
                <w:sz w:val="18"/>
                <w:szCs w:val="18"/>
              </w:rPr>
              <w:t>schm</w:t>
            </w:r>
            <w:proofErr w:type="spellEnd"/>
          </w:p>
        </w:tc>
        <w:tc>
          <w:tcPr>
            <w:tcW w:w="450" w:type="dxa"/>
            <w:tcBorders>
              <w:top w:val="nil"/>
              <w:left w:val="single" w:sz="4" w:space="0" w:color="auto"/>
              <w:bottom w:val="single" w:sz="8" w:space="0" w:color="auto"/>
              <w:right w:val="single" w:sz="4" w:space="0" w:color="auto"/>
            </w:tcBorders>
          </w:tcPr>
          <w:p w14:paraId="5ACA1D4F" w14:textId="77777777" w:rsidR="00986BC0" w:rsidRPr="003A27A8" w:rsidRDefault="00986BC0" w:rsidP="001A06E8">
            <w:pPr>
              <w:rPr>
                <w:rFonts w:cs="Arial"/>
                <w:color w:val="BFBFBF" w:themeColor="background1" w:themeShade="BF"/>
                <w:sz w:val="18"/>
                <w:szCs w:val="18"/>
              </w:rPr>
            </w:pPr>
          </w:p>
        </w:tc>
        <w:tc>
          <w:tcPr>
            <w:tcW w:w="270" w:type="dxa"/>
            <w:tcBorders>
              <w:top w:val="nil"/>
              <w:left w:val="single" w:sz="4" w:space="0" w:color="auto"/>
              <w:bottom w:val="single" w:sz="8" w:space="0" w:color="auto"/>
              <w:right w:val="single" w:sz="8" w:space="0" w:color="auto"/>
            </w:tcBorders>
            <w:vAlign w:val="center"/>
          </w:tcPr>
          <w:p w14:paraId="16D35244" w14:textId="77777777" w:rsidR="00986BC0" w:rsidRPr="003A27A8" w:rsidRDefault="00986BC0" w:rsidP="001A06E8">
            <w:pPr>
              <w:rPr>
                <w:rFonts w:cs="Arial"/>
                <w:color w:val="BFBFBF" w:themeColor="background1" w:themeShade="BF"/>
                <w:sz w:val="18"/>
                <w:szCs w:val="18"/>
              </w:rPr>
            </w:pPr>
          </w:p>
        </w:tc>
        <w:tc>
          <w:tcPr>
            <w:tcW w:w="900" w:type="dxa"/>
            <w:tcBorders>
              <w:top w:val="nil"/>
              <w:left w:val="nil"/>
              <w:bottom w:val="single" w:sz="8" w:space="0" w:color="auto"/>
              <w:right w:val="single" w:sz="8" w:space="0" w:color="auto"/>
            </w:tcBorders>
          </w:tcPr>
          <w:p w14:paraId="4407CA21" w14:textId="77777777" w:rsidR="00986BC0" w:rsidRDefault="00986BC0" w:rsidP="001A06E8">
            <w:pPr>
              <w:rPr>
                <w:rFonts w:cs="Arial"/>
                <w:color w:val="BFBFBF" w:themeColor="background1" w:themeShade="BF"/>
                <w:sz w:val="18"/>
                <w:szCs w:val="18"/>
                <w:lang w:bidi="x-none"/>
              </w:rPr>
            </w:pPr>
            <w:r>
              <w:rPr>
                <w:rFonts w:cs="Arial"/>
                <w:color w:val="BFBFBF" w:themeColor="background1" w:themeShade="BF"/>
                <w:sz w:val="18"/>
                <w:szCs w:val="18"/>
                <w:lang w:bidi="x-none"/>
              </w:rPr>
              <w:t>ISOBMFF</w:t>
            </w:r>
          </w:p>
        </w:tc>
        <w:tc>
          <w:tcPr>
            <w:tcW w:w="4138" w:type="dxa"/>
            <w:tcBorders>
              <w:top w:val="nil"/>
              <w:left w:val="nil"/>
              <w:bottom w:val="single" w:sz="8" w:space="0" w:color="auto"/>
              <w:right w:val="single" w:sz="8" w:space="0" w:color="auto"/>
            </w:tcBorders>
            <w:vAlign w:val="center"/>
          </w:tcPr>
          <w:p w14:paraId="79E21C24" w14:textId="77777777" w:rsidR="00986BC0" w:rsidRDefault="00986BC0" w:rsidP="001A06E8">
            <w:pPr>
              <w:rPr>
                <w:rFonts w:cs="Arial"/>
                <w:i/>
                <w:iCs/>
                <w:color w:val="BFBFBF" w:themeColor="background1" w:themeShade="BF"/>
                <w:sz w:val="18"/>
                <w:szCs w:val="18"/>
              </w:rPr>
            </w:pPr>
            <w:r>
              <w:rPr>
                <w:rFonts w:cs="Arial"/>
                <w:i/>
                <w:iCs/>
                <w:color w:val="BFBFBF" w:themeColor="background1" w:themeShade="BF"/>
                <w:sz w:val="18"/>
                <w:szCs w:val="18"/>
              </w:rPr>
              <w:t>scheme type box</w:t>
            </w:r>
          </w:p>
        </w:tc>
      </w:tr>
      <w:tr w:rsidR="00986BC0" w:rsidRPr="003A27A8" w14:paraId="03703DB7" w14:textId="77777777" w:rsidTr="00811F82">
        <w:tc>
          <w:tcPr>
            <w:tcW w:w="461" w:type="dxa"/>
            <w:tcBorders>
              <w:top w:val="nil"/>
              <w:left w:val="single" w:sz="8" w:space="0" w:color="auto"/>
              <w:bottom w:val="single" w:sz="8" w:space="0" w:color="auto"/>
              <w:right w:val="single" w:sz="8" w:space="0" w:color="auto"/>
            </w:tcBorders>
            <w:vAlign w:val="center"/>
          </w:tcPr>
          <w:p w14:paraId="30826E48" w14:textId="77777777" w:rsidR="00986BC0" w:rsidRPr="00492E09" w:rsidRDefault="00986BC0" w:rsidP="001A06E8">
            <w:pPr>
              <w:ind w:left="-3"/>
              <w:rPr>
                <w:rFonts w:cs="Arial"/>
                <w:color w:val="BFBFBF" w:themeColor="background1" w:themeShade="BF"/>
                <w:sz w:val="18"/>
                <w:szCs w:val="18"/>
                <w:lang w:val="fr-FR"/>
              </w:rPr>
            </w:pPr>
          </w:p>
        </w:tc>
        <w:tc>
          <w:tcPr>
            <w:tcW w:w="426" w:type="dxa"/>
            <w:tcBorders>
              <w:top w:val="nil"/>
              <w:left w:val="nil"/>
              <w:bottom w:val="single" w:sz="8" w:space="0" w:color="auto"/>
              <w:right w:val="single" w:sz="8" w:space="0" w:color="auto"/>
            </w:tcBorders>
            <w:vAlign w:val="center"/>
          </w:tcPr>
          <w:p w14:paraId="16CD90B5" w14:textId="77777777" w:rsidR="00986BC0" w:rsidRPr="00492E09" w:rsidRDefault="00986BC0" w:rsidP="001A06E8">
            <w:pPr>
              <w:rPr>
                <w:rFonts w:cs="Arial"/>
                <w:color w:val="BFBFBF" w:themeColor="background1" w:themeShade="BF"/>
                <w:sz w:val="18"/>
                <w:szCs w:val="18"/>
                <w:lang w:val="fr-FR"/>
              </w:rPr>
            </w:pPr>
          </w:p>
        </w:tc>
        <w:tc>
          <w:tcPr>
            <w:tcW w:w="450" w:type="dxa"/>
            <w:tcBorders>
              <w:top w:val="nil"/>
              <w:left w:val="nil"/>
              <w:bottom w:val="single" w:sz="8" w:space="0" w:color="auto"/>
              <w:right w:val="single" w:sz="8" w:space="0" w:color="auto"/>
            </w:tcBorders>
            <w:vAlign w:val="center"/>
          </w:tcPr>
          <w:p w14:paraId="67352D58" w14:textId="77777777" w:rsidR="00986BC0" w:rsidRPr="00492E09" w:rsidRDefault="00986BC0" w:rsidP="001A06E8">
            <w:pPr>
              <w:rPr>
                <w:rFonts w:cs="Arial"/>
                <w:color w:val="BFBFBF" w:themeColor="background1" w:themeShade="BF"/>
                <w:sz w:val="18"/>
                <w:szCs w:val="18"/>
                <w:lang w:val="fr-FR"/>
              </w:rPr>
            </w:pPr>
          </w:p>
        </w:tc>
        <w:tc>
          <w:tcPr>
            <w:tcW w:w="450" w:type="dxa"/>
            <w:tcBorders>
              <w:top w:val="nil"/>
              <w:left w:val="nil"/>
              <w:bottom w:val="single" w:sz="8" w:space="0" w:color="auto"/>
              <w:right w:val="single" w:sz="8" w:space="0" w:color="auto"/>
            </w:tcBorders>
            <w:vAlign w:val="center"/>
          </w:tcPr>
          <w:p w14:paraId="7E196EA5" w14:textId="77777777" w:rsidR="00986BC0" w:rsidRPr="00492E09" w:rsidRDefault="00986BC0" w:rsidP="001A06E8">
            <w:pPr>
              <w:rPr>
                <w:rFonts w:cs="Arial"/>
                <w:color w:val="BFBFBF" w:themeColor="background1" w:themeShade="BF"/>
                <w:sz w:val="18"/>
                <w:szCs w:val="18"/>
                <w:lang w:val="fr-FR"/>
              </w:rPr>
            </w:pPr>
          </w:p>
        </w:tc>
        <w:tc>
          <w:tcPr>
            <w:tcW w:w="450" w:type="dxa"/>
            <w:tcBorders>
              <w:top w:val="nil"/>
              <w:left w:val="nil"/>
              <w:bottom w:val="single" w:sz="8" w:space="0" w:color="auto"/>
              <w:right w:val="single" w:sz="8" w:space="0" w:color="auto"/>
            </w:tcBorders>
            <w:vAlign w:val="center"/>
          </w:tcPr>
          <w:p w14:paraId="30B69C70" w14:textId="77777777" w:rsidR="00986BC0" w:rsidRPr="00492E09" w:rsidRDefault="00986BC0" w:rsidP="001A06E8">
            <w:pPr>
              <w:rPr>
                <w:rFonts w:cs="Arial"/>
                <w:color w:val="BFBFBF" w:themeColor="background1" w:themeShade="BF"/>
                <w:sz w:val="18"/>
                <w:szCs w:val="18"/>
                <w:lang w:val="fr-FR"/>
              </w:rPr>
            </w:pPr>
          </w:p>
        </w:tc>
        <w:tc>
          <w:tcPr>
            <w:tcW w:w="450" w:type="dxa"/>
            <w:tcBorders>
              <w:top w:val="nil"/>
              <w:left w:val="nil"/>
              <w:bottom w:val="single" w:sz="8" w:space="0" w:color="auto"/>
              <w:right w:val="single" w:sz="4" w:space="0" w:color="auto"/>
            </w:tcBorders>
            <w:vAlign w:val="center"/>
          </w:tcPr>
          <w:p w14:paraId="689C4F20" w14:textId="77777777" w:rsidR="00986BC0" w:rsidRPr="00492E09" w:rsidRDefault="00986BC0" w:rsidP="001A06E8">
            <w:pPr>
              <w:rPr>
                <w:rFonts w:cs="Arial"/>
                <w:color w:val="BFBFBF" w:themeColor="background1" w:themeShade="BF"/>
                <w:sz w:val="18"/>
                <w:szCs w:val="18"/>
                <w:lang w:val="fr-FR"/>
              </w:rPr>
            </w:pPr>
          </w:p>
        </w:tc>
        <w:tc>
          <w:tcPr>
            <w:tcW w:w="450" w:type="dxa"/>
            <w:tcBorders>
              <w:top w:val="single" w:sz="8" w:space="0" w:color="auto"/>
              <w:left w:val="single" w:sz="4" w:space="0" w:color="auto"/>
              <w:bottom w:val="single" w:sz="8" w:space="0" w:color="auto"/>
              <w:right w:val="single" w:sz="4" w:space="0" w:color="auto"/>
            </w:tcBorders>
          </w:tcPr>
          <w:p w14:paraId="4F9461AE" w14:textId="77777777" w:rsidR="00986BC0" w:rsidRDefault="00986BC0" w:rsidP="001A06E8">
            <w:pPr>
              <w:rPr>
                <w:rFonts w:cs="Arial"/>
                <w:color w:val="BFBFBF" w:themeColor="background1" w:themeShade="BF"/>
                <w:sz w:val="18"/>
                <w:szCs w:val="18"/>
              </w:rPr>
            </w:pPr>
          </w:p>
        </w:tc>
        <w:tc>
          <w:tcPr>
            <w:tcW w:w="588" w:type="dxa"/>
            <w:tcBorders>
              <w:top w:val="nil"/>
              <w:left w:val="single" w:sz="4" w:space="0" w:color="auto"/>
              <w:bottom w:val="single" w:sz="8" w:space="0" w:color="auto"/>
              <w:right w:val="single" w:sz="4" w:space="0" w:color="auto"/>
            </w:tcBorders>
          </w:tcPr>
          <w:p w14:paraId="0A742F00" w14:textId="77777777" w:rsidR="00986BC0" w:rsidRDefault="00986BC0" w:rsidP="001A06E8">
            <w:pPr>
              <w:rPr>
                <w:rFonts w:cs="Arial"/>
                <w:color w:val="BFBFBF" w:themeColor="background1" w:themeShade="BF"/>
                <w:sz w:val="18"/>
                <w:szCs w:val="18"/>
              </w:rPr>
            </w:pPr>
          </w:p>
        </w:tc>
        <w:tc>
          <w:tcPr>
            <w:tcW w:w="402" w:type="dxa"/>
            <w:tcBorders>
              <w:top w:val="nil"/>
              <w:left w:val="single" w:sz="4" w:space="0" w:color="auto"/>
              <w:bottom w:val="single" w:sz="8" w:space="0" w:color="auto"/>
              <w:right w:val="single" w:sz="4" w:space="0" w:color="auto"/>
            </w:tcBorders>
          </w:tcPr>
          <w:p w14:paraId="263BBDDC" w14:textId="77777777" w:rsidR="00986BC0" w:rsidRDefault="00986BC0" w:rsidP="001A06E8">
            <w:pPr>
              <w:rPr>
                <w:rFonts w:cs="Arial"/>
                <w:color w:val="BFBFBF" w:themeColor="background1" w:themeShade="BF"/>
                <w:sz w:val="18"/>
                <w:szCs w:val="18"/>
              </w:rPr>
            </w:pPr>
            <w:proofErr w:type="spellStart"/>
            <w:r>
              <w:rPr>
                <w:rFonts w:cs="Arial"/>
                <w:color w:val="BFBFBF" w:themeColor="background1" w:themeShade="BF"/>
                <w:sz w:val="18"/>
                <w:szCs w:val="18"/>
              </w:rPr>
              <w:t>schi</w:t>
            </w:r>
            <w:proofErr w:type="spellEnd"/>
          </w:p>
        </w:tc>
        <w:tc>
          <w:tcPr>
            <w:tcW w:w="450" w:type="dxa"/>
            <w:tcBorders>
              <w:top w:val="nil"/>
              <w:left w:val="single" w:sz="4" w:space="0" w:color="auto"/>
              <w:bottom w:val="single" w:sz="8" w:space="0" w:color="auto"/>
              <w:right w:val="single" w:sz="4" w:space="0" w:color="auto"/>
            </w:tcBorders>
          </w:tcPr>
          <w:p w14:paraId="5CEF76DD" w14:textId="77777777" w:rsidR="00986BC0" w:rsidRPr="003A27A8" w:rsidRDefault="00986BC0" w:rsidP="001A06E8">
            <w:pPr>
              <w:rPr>
                <w:rFonts w:cs="Arial"/>
                <w:color w:val="BFBFBF" w:themeColor="background1" w:themeShade="BF"/>
                <w:sz w:val="18"/>
                <w:szCs w:val="18"/>
              </w:rPr>
            </w:pPr>
          </w:p>
        </w:tc>
        <w:tc>
          <w:tcPr>
            <w:tcW w:w="270" w:type="dxa"/>
            <w:tcBorders>
              <w:top w:val="nil"/>
              <w:left w:val="single" w:sz="4" w:space="0" w:color="auto"/>
              <w:bottom w:val="single" w:sz="8" w:space="0" w:color="auto"/>
              <w:right w:val="single" w:sz="8" w:space="0" w:color="auto"/>
            </w:tcBorders>
            <w:vAlign w:val="center"/>
          </w:tcPr>
          <w:p w14:paraId="69AFE33C" w14:textId="77777777" w:rsidR="00986BC0" w:rsidRPr="003A27A8" w:rsidRDefault="00986BC0" w:rsidP="001A06E8">
            <w:pPr>
              <w:rPr>
                <w:rFonts w:cs="Arial"/>
                <w:color w:val="BFBFBF" w:themeColor="background1" w:themeShade="BF"/>
                <w:sz w:val="18"/>
                <w:szCs w:val="18"/>
              </w:rPr>
            </w:pPr>
          </w:p>
        </w:tc>
        <w:tc>
          <w:tcPr>
            <w:tcW w:w="900" w:type="dxa"/>
            <w:tcBorders>
              <w:top w:val="nil"/>
              <w:left w:val="nil"/>
              <w:bottom w:val="single" w:sz="8" w:space="0" w:color="auto"/>
              <w:right w:val="single" w:sz="8" w:space="0" w:color="auto"/>
            </w:tcBorders>
          </w:tcPr>
          <w:p w14:paraId="1BAD64AB" w14:textId="77777777" w:rsidR="00986BC0" w:rsidRDefault="00986BC0" w:rsidP="001A06E8">
            <w:pPr>
              <w:rPr>
                <w:rFonts w:cs="Arial"/>
                <w:color w:val="BFBFBF" w:themeColor="background1" w:themeShade="BF"/>
                <w:sz w:val="18"/>
                <w:szCs w:val="18"/>
                <w:lang w:bidi="x-none"/>
              </w:rPr>
            </w:pPr>
            <w:r>
              <w:rPr>
                <w:rFonts w:cs="Arial"/>
                <w:color w:val="BFBFBF" w:themeColor="background1" w:themeShade="BF"/>
                <w:sz w:val="18"/>
                <w:szCs w:val="18"/>
                <w:lang w:bidi="x-none"/>
              </w:rPr>
              <w:t>ISOBMFF</w:t>
            </w:r>
          </w:p>
        </w:tc>
        <w:tc>
          <w:tcPr>
            <w:tcW w:w="4138" w:type="dxa"/>
            <w:tcBorders>
              <w:top w:val="nil"/>
              <w:left w:val="nil"/>
              <w:bottom w:val="single" w:sz="8" w:space="0" w:color="auto"/>
              <w:right w:val="single" w:sz="8" w:space="0" w:color="auto"/>
            </w:tcBorders>
            <w:vAlign w:val="center"/>
          </w:tcPr>
          <w:p w14:paraId="65FBAEDD" w14:textId="77777777" w:rsidR="00986BC0" w:rsidRDefault="00986BC0" w:rsidP="001A06E8">
            <w:pPr>
              <w:rPr>
                <w:rFonts w:cs="Arial"/>
                <w:i/>
                <w:iCs/>
                <w:color w:val="BFBFBF" w:themeColor="background1" w:themeShade="BF"/>
                <w:sz w:val="18"/>
                <w:szCs w:val="18"/>
              </w:rPr>
            </w:pPr>
            <w:r>
              <w:rPr>
                <w:rFonts w:cs="Arial"/>
                <w:i/>
                <w:iCs/>
                <w:color w:val="BFBFBF" w:themeColor="background1" w:themeShade="BF"/>
                <w:sz w:val="18"/>
                <w:szCs w:val="18"/>
              </w:rPr>
              <w:t>scheme information box</w:t>
            </w:r>
          </w:p>
        </w:tc>
      </w:tr>
      <w:tr w:rsidR="00986BC0" w:rsidRPr="003A27A8" w14:paraId="4C7F05BB" w14:textId="77777777" w:rsidTr="00811F82">
        <w:tc>
          <w:tcPr>
            <w:tcW w:w="461" w:type="dxa"/>
            <w:tcBorders>
              <w:top w:val="nil"/>
              <w:left w:val="single" w:sz="8" w:space="0" w:color="auto"/>
              <w:bottom w:val="single" w:sz="8" w:space="0" w:color="auto"/>
              <w:right w:val="single" w:sz="8" w:space="0" w:color="auto"/>
            </w:tcBorders>
            <w:vAlign w:val="center"/>
          </w:tcPr>
          <w:p w14:paraId="03FC3867" w14:textId="77777777" w:rsidR="00986BC0" w:rsidRPr="00492E09" w:rsidRDefault="00986BC0" w:rsidP="001A06E8">
            <w:pPr>
              <w:ind w:left="-3"/>
              <w:rPr>
                <w:rFonts w:cs="Arial"/>
                <w:color w:val="BFBFBF" w:themeColor="background1" w:themeShade="BF"/>
                <w:sz w:val="18"/>
                <w:szCs w:val="18"/>
                <w:lang w:val="fr-FR"/>
              </w:rPr>
            </w:pPr>
          </w:p>
        </w:tc>
        <w:tc>
          <w:tcPr>
            <w:tcW w:w="426" w:type="dxa"/>
            <w:tcBorders>
              <w:top w:val="nil"/>
              <w:left w:val="nil"/>
              <w:bottom w:val="single" w:sz="8" w:space="0" w:color="auto"/>
              <w:right w:val="single" w:sz="8" w:space="0" w:color="auto"/>
            </w:tcBorders>
            <w:vAlign w:val="center"/>
          </w:tcPr>
          <w:p w14:paraId="7E0C6D41" w14:textId="77777777" w:rsidR="00986BC0" w:rsidRPr="00492E09" w:rsidRDefault="00986BC0" w:rsidP="001A06E8">
            <w:pPr>
              <w:rPr>
                <w:rFonts w:cs="Arial"/>
                <w:color w:val="BFBFBF" w:themeColor="background1" w:themeShade="BF"/>
                <w:sz w:val="18"/>
                <w:szCs w:val="18"/>
                <w:lang w:val="fr-FR"/>
              </w:rPr>
            </w:pPr>
          </w:p>
        </w:tc>
        <w:tc>
          <w:tcPr>
            <w:tcW w:w="450" w:type="dxa"/>
            <w:tcBorders>
              <w:top w:val="nil"/>
              <w:left w:val="nil"/>
              <w:bottom w:val="single" w:sz="8" w:space="0" w:color="auto"/>
              <w:right w:val="single" w:sz="8" w:space="0" w:color="auto"/>
            </w:tcBorders>
            <w:vAlign w:val="center"/>
          </w:tcPr>
          <w:p w14:paraId="3DC84C67" w14:textId="77777777" w:rsidR="00986BC0" w:rsidRPr="00492E09" w:rsidRDefault="00986BC0" w:rsidP="001A06E8">
            <w:pPr>
              <w:rPr>
                <w:rFonts w:cs="Arial"/>
                <w:color w:val="BFBFBF" w:themeColor="background1" w:themeShade="BF"/>
                <w:sz w:val="18"/>
                <w:szCs w:val="18"/>
                <w:lang w:val="fr-FR"/>
              </w:rPr>
            </w:pPr>
          </w:p>
        </w:tc>
        <w:tc>
          <w:tcPr>
            <w:tcW w:w="450" w:type="dxa"/>
            <w:tcBorders>
              <w:top w:val="nil"/>
              <w:left w:val="nil"/>
              <w:bottom w:val="single" w:sz="8" w:space="0" w:color="auto"/>
              <w:right w:val="single" w:sz="8" w:space="0" w:color="auto"/>
            </w:tcBorders>
            <w:vAlign w:val="center"/>
          </w:tcPr>
          <w:p w14:paraId="4827D393" w14:textId="77777777" w:rsidR="00986BC0" w:rsidRPr="00492E09" w:rsidRDefault="00986BC0" w:rsidP="001A06E8">
            <w:pPr>
              <w:rPr>
                <w:rFonts w:cs="Arial"/>
                <w:color w:val="BFBFBF" w:themeColor="background1" w:themeShade="BF"/>
                <w:sz w:val="18"/>
                <w:szCs w:val="18"/>
                <w:lang w:val="fr-FR"/>
              </w:rPr>
            </w:pPr>
          </w:p>
        </w:tc>
        <w:tc>
          <w:tcPr>
            <w:tcW w:w="450" w:type="dxa"/>
            <w:tcBorders>
              <w:top w:val="nil"/>
              <w:left w:val="nil"/>
              <w:bottom w:val="single" w:sz="8" w:space="0" w:color="auto"/>
              <w:right w:val="single" w:sz="8" w:space="0" w:color="auto"/>
            </w:tcBorders>
            <w:vAlign w:val="center"/>
          </w:tcPr>
          <w:p w14:paraId="3AEC852C" w14:textId="77777777" w:rsidR="00986BC0" w:rsidRPr="00492E09" w:rsidRDefault="00986BC0" w:rsidP="001A06E8">
            <w:pPr>
              <w:rPr>
                <w:rFonts w:cs="Arial"/>
                <w:color w:val="BFBFBF" w:themeColor="background1" w:themeShade="BF"/>
                <w:sz w:val="18"/>
                <w:szCs w:val="18"/>
                <w:lang w:val="fr-FR"/>
              </w:rPr>
            </w:pPr>
          </w:p>
        </w:tc>
        <w:tc>
          <w:tcPr>
            <w:tcW w:w="450" w:type="dxa"/>
            <w:tcBorders>
              <w:top w:val="nil"/>
              <w:left w:val="nil"/>
              <w:bottom w:val="single" w:sz="8" w:space="0" w:color="auto"/>
              <w:right w:val="single" w:sz="4" w:space="0" w:color="auto"/>
            </w:tcBorders>
            <w:vAlign w:val="center"/>
          </w:tcPr>
          <w:p w14:paraId="1EBDA980" w14:textId="77777777" w:rsidR="00986BC0" w:rsidRPr="00492E09" w:rsidRDefault="00986BC0" w:rsidP="001A06E8">
            <w:pPr>
              <w:rPr>
                <w:rFonts w:cs="Arial"/>
                <w:color w:val="BFBFBF" w:themeColor="background1" w:themeShade="BF"/>
                <w:sz w:val="18"/>
                <w:szCs w:val="18"/>
                <w:lang w:val="fr-FR"/>
              </w:rPr>
            </w:pPr>
          </w:p>
        </w:tc>
        <w:tc>
          <w:tcPr>
            <w:tcW w:w="450" w:type="dxa"/>
            <w:tcBorders>
              <w:top w:val="single" w:sz="8" w:space="0" w:color="auto"/>
              <w:left w:val="single" w:sz="4" w:space="0" w:color="auto"/>
              <w:bottom w:val="single" w:sz="8" w:space="0" w:color="auto"/>
              <w:right w:val="single" w:sz="4" w:space="0" w:color="auto"/>
            </w:tcBorders>
          </w:tcPr>
          <w:p w14:paraId="6D1C5609" w14:textId="77777777" w:rsidR="00986BC0" w:rsidRDefault="00986BC0" w:rsidP="001A06E8">
            <w:pPr>
              <w:rPr>
                <w:rFonts w:cs="Arial"/>
                <w:color w:val="BFBFBF" w:themeColor="background1" w:themeShade="BF"/>
                <w:sz w:val="18"/>
                <w:szCs w:val="18"/>
              </w:rPr>
            </w:pPr>
          </w:p>
        </w:tc>
        <w:tc>
          <w:tcPr>
            <w:tcW w:w="588" w:type="dxa"/>
            <w:tcBorders>
              <w:top w:val="nil"/>
              <w:left w:val="single" w:sz="4" w:space="0" w:color="auto"/>
              <w:bottom w:val="single" w:sz="8" w:space="0" w:color="auto"/>
              <w:right w:val="single" w:sz="4" w:space="0" w:color="auto"/>
            </w:tcBorders>
          </w:tcPr>
          <w:p w14:paraId="731D7C7F" w14:textId="77777777" w:rsidR="00986BC0" w:rsidRDefault="00986BC0" w:rsidP="001A06E8">
            <w:pPr>
              <w:rPr>
                <w:rFonts w:cs="Arial"/>
                <w:color w:val="BFBFBF" w:themeColor="background1" w:themeShade="BF"/>
                <w:sz w:val="18"/>
                <w:szCs w:val="18"/>
              </w:rPr>
            </w:pPr>
          </w:p>
        </w:tc>
        <w:tc>
          <w:tcPr>
            <w:tcW w:w="402" w:type="dxa"/>
            <w:tcBorders>
              <w:top w:val="nil"/>
              <w:left w:val="single" w:sz="4" w:space="0" w:color="auto"/>
              <w:bottom w:val="single" w:sz="8" w:space="0" w:color="auto"/>
              <w:right w:val="single" w:sz="4" w:space="0" w:color="auto"/>
            </w:tcBorders>
          </w:tcPr>
          <w:p w14:paraId="4D3DFD43" w14:textId="77777777" w:rsidR="00986BC0" w:rsidRPr="009542C0" w:rsidRDefault="00986BC0" w:rsidP="001A06E8">
            <w:pPr>
              <w:rPr>
                <w:rFonts w:cs="Arial"/>
                <w:sz w:val="18"/>
                <w:szCs w:val="18"/>
              </w:rPr>
            </w:pPr>
          </w:p>
        </w:tc>
        <w:tc>
          <w:tcPr>
            <w:tcW w:w="450" w:type="dxa"/>
            <w:tcBorders>
              <w:top w:val="nil"/>
              <w:left w:val="single" w:sz="4" w:space="0" w:color="auto"/>
              <w:bottom w:val="single" w:sz="8" w:space="0" w:color="auto"/>
              <w:right w:val="single" w:sz="4" w:space="0" w:color="auto"/>
            </w:tcBorders>
          </w:tcPr>
          <w:p w14:paraId="5E29C72F" w14:textId="77777777" w:rsidR="00986BC0" w:rsidRPr="009542C0" w:rsidRDefault="00986BC0" w:rsidP="001A06E8">
            <w:pPr>
              <w:rPr>
                <w:rFonts w:cs="Arial"/>
                <w:sz w:val="18"/>
                <w:szCs w:val="18"/>
              </w:rPr>
            </w:pPr>
            <w:r w:rsidRPr="009542C0">
              <w:rPr>
                <w:rFonts w:cs="Arial"/>
                <w:sz w:val="18"/>
                <w:szCs w:val="18"/>
              </w:rPr>
              <w:t>amid</w:t>
            </w:r>
          </w:p>
        </w:tc>
        <w:tc>
          <w:tcPr>
            <w:tcW w:w="270" w:type="dxa"/>
            <w:tcBorders>
              <w:top w:val="nil"/>
              <w:left w:val="single" w:sz="4" w:space="0" w:color="auto"/>
              <w:bottom w:val="single" w:sz="8" w:space="0" w:color="auto"/>
              <w:right w:val="single" w:sz="8" w:space="0" w:color="auto"/>
            </w:tcBorders>
            <w:vAlign w:val="center"/>
          </w:tcPr>
          <w:p w14:paraId="03CB39BC" w14:textId="77777777" w:rsidR="00986BC0" w:rsidRPr="003A27A8" w:rsidRDefault="00986BC0" w:rsidP="001A06E8">
            <w:pPr>
              <w:rPr>
                <w:rFonts w:cs="Arial"/>
                <w:color w:val="BFBFBF" w:themeColor="background1" w:themeShade="BF"/>
                <w:sz w:val="18"/>
                <w:szCs w:val="18"/>
              </w:rPr>
            </w:pPr>
          </w:p>
        </w:tc>
        <w:tc>
          <w:tcPr>
            <w:tcW w:w="900" w:type="dxa"/>
            <w:tcBorders>
              <w:top w:val="nil"/>
              <w:left w:val="nil"/>
              <w:bottom w:val="single" w:sz="8" w:space="0" w:color="auto"/>
              <w:right w:val="single" w:sz="8" w:space="0" w:color="auto"/>
            </w:tcBorders>
          </w:tcPr>
          <w:p w14:paraId="267284BD" w14:textId="77777777" w:rsidR="00986BC0" w:rsidRDefault="00986BC0" w:rsidP="001A06E8">
            <w:pPr>
              <w:rPr>
                <w:rFonts w:cs="Arial"/>
                <w:color w:val="BFBFBF" w:themeColor="background1" w:themeShade="BF"/>
                <w:sz w:val="18"/>
                <w:szCs w:val="18"/>
                <w:lang w:bidi="x-none"/>
              </w:rPr>
            </w:pPr>
            <w:r w:rsidRPr="009542C0">
              <w:rPr>
                <w:rFonts w:cs="Arial"/>
                <w:sz w:val="18"/>
                <w:szCs w:val="18"/>
                <w:lang w:bidi="x-none"/>
              </w:rPr>
              <w:t>5.3.3.1</w:t>
            </w:r>
          </w:p>
        </w:tc>
        <w:tc>
          <w:tcPr>
            <w:tcW w:w="4138" w:type="dxa"/>
            <w:tcBorders>
              <w:top w:val="nil"/>
              <w:left w:val="nil"/>
              <w:bottom w:val="single" w:sz="8" w:space="0" w:color="auto"/>
              <w:right w:val="single" w:sz="8" w:space="0" w:color="auto"/>
            </w:tcBorders>
            <w:vAlign w:val="center"/>
          </w:tcPr>
          <w:p w14:paraId="125B1D48" w14:textId="77777777" w:rsidR="00986BC0" w:rsidRDefault="00986BC0" w:rsidP="001A06E8">
            <w:pPr>
              <w:rPr>
                <w:rFonts w:cs="Arial"/>
                <w:i/>
                <w:iCs/>
                <w:color w:val="BFBFBF" w:themeColor="background1" w:themeShade="BF"/>
                <w:sz w:val="18"/>
                <w:szCs w:val="18"/>
              </w:rPr>
            </w:pPr>
            <w:r w:rsidRPr="00E93F8E">
              <w:rPr>
                <w:rFonts w:cs="Arial"/>
                <w:i/>
                <w:iCs/>
                <w:sz w:val="18"/>
                <w:szCs w:val="18"/>
              </w:rPr>
              <w:t>attenuation map information box</w:t>
            </w:r>
          </w:p>
        </w:tc>
      </w:tr>
      <w:tr w:rsidR="00986BC0" w:rsidRPr="00396F43" w14:paraId="3A446F5D" w14:textId="77777777" w:rsidTr="00811F82">
        <w:tc>
          <w:tcPr>
            <w:tcW w:w="461" w:type="dxa"/>
            <w:tcBorders>
              <w:top w:val="nil"/>
              <w:left w:val="single" w:sz="8" w:space="0" w:color="auto"/>
              <w:bottom w:val="single" w:sz="8" w:space="0" w:color="auto"/>
              <w:right w:val="single" w:sz="8" w:space="0" w:color="auto"/>
            </w:tcBorders>
            <w:vAlign w:val="center"/>
          </w:tcPr>
          <w:p w14:paraId="400BC813" w14:textId="77777777" w:rsidR="00986BC0" w:rsidRPr="00396F43" w:rsidRDefault="00986BC0" w:rsidP="001A06E8">
            <w:pPr>
              <w:ind w:left="-3"/>
              <w:rPr>
                <w:rFonts w:cs="Arial"/>
                <w:sz w:val="18"/>
                <w:szCs w:val="18"/>
              </w:rPr>
            </w:pPr>
          </w:p>
        </w:tc>
        <w:tc>
          <w:tcPr>
            <w:tcW w:w="426" w:type="dxa"/>
            <w:tcBorders>
              <w:top w:val="nil"/>
              <w:left w:val="nil"/>
              <w:bottom w:val="single" w:sz="8" w:space="0" w:color="auto"/>
              <w:right w:val="single" w:sz="8" w:space="0" w:color="auto"/>
            </w:tcBorders>
            <w:vAlign w:val="center"/>
          </w:tcPr>
          <w:p w14:paraId="1F076562" w14:textId="77777777" w:rsidR="00986BC0" w:rsidRPr="00396F43" w:rsidRDefault="00986BC0" w:rsidP="001A06E8">
            <w:pPr>
              <w:rPr>
                <w:rFonts w:cs="Arial"/>
                <w:sz w:val="18"/>
                <w:szCs w:val="18"/>
              </w:rPr>
            </w:pPr>
          </w:p>
        </w:tc>
        <w:tc>
          <w:tcPr>
            <w:tcW w:w="450" w:type="dxa"/>
            <w:tcBorders>
              <w:top w:val="nil"/>
              <w:left w:val="nil"/>
              <w:bottom w:val="single" w:sz="8" w:space="0" w:color="auto"/>
              <w:right w:val="single" w:sz="8" w:space="0" w:color="auto"/>
            </w:tcBorders>
            <w:vAlign w:val="center"/>
          </w:tcPr>
          <w:p w14:paraId="79C92A54" w14:textId="77777777" w:rsidR="00986BC0" w:rsidRPr="00396F43" w:rsidRDefault="00986BC0" w:rsidP="001A06E8">
            <w:pPr>
              <w:rPr>
                <w:rFonts w:cs="Arial"/>
                <w:sz w:val="18"/>
                <w:szCs w:val="18"/>
              </w:rPr>
            </w:pPr>
          </w:p>
        </w:tc>
        <w:tc>
          <w:tcPr>
            <w:tcW w:w="450" w:type="dxa"/>
            <w:tcBorders>
              <w:top w:val="nil"/>
              <w:left w:val="nil"/>
              <w:bottom w:val="single" w:sz="8" w:space="0" w:color="auto"/>
              <w:right w:val="single" w:sz="8" w:space="0" w:color="auto"/>
            </w:tcBorders>
            <w:vAlign w:val="center"/>
          </w:tcPr>
          <w:p w14:paraId="3569CE87" w14:textId="77777777" w:rsidR="00986BC0" w:rsidRPr="00396F43" w:rsidRDefault="00986BC0" w:rsidP="001A06E8">
            <w:pPr>
              <w:rPr>
                <w:rFonts w:cs="Arial"/>
                <w:sz w:val="18"/>
                <w:szCs w:val="18"/>
              </w:rPr>
            </w:pPr>
          </w:p>
        </w:tc>
        <w:tc>
          <w:tcPr>
            <w:tcW w:w="450" w:type="dxa"/>
            <w:tcBorders>
              <w:top w:val="nil"/>
              <w:left w:val="nil"/>
              <w:bottom w:val="single" w:sz="8" w:space="0" w:color="auto"/>
              <w:right w:val="single" w:sz="8" w:space="0" w:color="auto"/>
            </w:tcBorders>
            <w:vAlign w:val="center"/>
          </w:tcPr>
          <w:p w14:paraId="3724EE2E" w14:textId="77777777" w:rsidR="00986BC0" w:rsidRPr="00396F43" w:rsidRDefault="00986BC0" w:rsidP="001A06E8">
            <w:pPr>
              <w:rPr>
                <w:rFonts w:cs="Arial"/>
                <w:sz w:val="18"/>
                <w:szCs w:val="18"/>
              </w:rPr>
            </w:pPr>
          </w:p>
        </w:tc>
        <w:tc>
          <w:tcPr>
            <w:tcW w:w="450" w:type="dxa"/>
            <w:tcBorders>
              <w:top w:val="nil"/>
              <w:left w:val="nil"/>
              <w:bottom w:val="single" w:sz="8" w:space="0" w:color="auto"/>
              <w:right w:val="single" w:sz="4" w:space="0" w:color="auto"/>
            </w:tcBorders>
            <w:vAlign w:val="center"/>
          </w:tcPr>
          <w:p w14:paraId="1ED22C16" w14:textId="77777777" w:rsidR="00986BC0" w:rsidRPr="00396F43" w:rsidRDefault="00986BC0" w:rsidP="001A06E8">
            <w:pPr>
              <w:rPr>
                <w:rFonts w:cs="Arial"/>
                <w:sz w:val="18"/>
                <w:szCs w:val="18"/>
              </w:rPr>
            </w:pPr>
          </w:p>
        </w:tc>
        <w:tc>
          <w:tcPr>
            <w:tcW w:w="450" w:type="dxa"/>
            <w:tcBorders>
              <w:top w:val="single" w:sz="8" w:space="0" w:color="auto"/>
              <w:left w:val="single" w:sz="4" w:space="0" w:color="auto"/>
              <w:bottom w:val="single" w:sz="8" w:space="0" w:color="auto"/>
              <w:right w:val="single" w:sz="4" w:space="0" w:color="auto"/>
            </w:tcBorders>
          </w:tcPr>
          <w:p w14:paraId="7FF20581" w14:textId="77777777" w:rsidR="00986BC0" w:rsidRPr="00396F43" w:rsidRDefault="00986BC0" w:rsidP="001A06E8">
            <w:pPr>
              <w:rPr>
                <w:rFonts w:cs="Arial"/>
                <w:sz w:val="18"/>
                <w:szCs w:val="18"/>
              </w:rPr>
            </w:pPr>
            <w:proofErr w:type="spellStart"/>
            <w:r>
              <w:rPr>
                <w:rFonts w:cs="Arial"/>
                <w:sz w:val="18"/>
                <w:szCs w:val="18"/>
              </w:rPr>
              <w:t>depi</w:t>
            </w:r>
            <w:proofErr w:type="spellEnd"/>
          </w:p>
        </w:tc>
        <w:tc>
          <w:tcPr>
            <w:tcW w:w="588" w:type="dxa"/>
            <w:tcBorders>
              <w:top w:val="nil"/>
              <w:left w:val="single" w:sz="4" w:space="0" w:color="auto"/>
              <w:bottom w:val="single" w:sz="8" w:space="0" w:color="auto"/>
              <w:right w:val="single" w:sz="4" w:space="0" w:color="auto"/>
            </w:tcBorders>
          </w:tcPr>
          <w:p w14:paraId="02CA2AF1" w14:textId="77777777" w:rsidR="00986BC0" w:rsidRPr="00396F43" w:rsidRDefault="00986BC0" w:rsidP="001A06E8">
            <w:pPr>
              <w:rPr>
                <w:rFonts w:cs="Arial"/>
                <w:sz w:val="18"/>
                <w:szCs w:val="18"/>
              </w:rPr>
            </w:pPr>
          </w:p>
        </w:tc>
        <w:tc>
          <w:tcPr>
            <w:tcW w:w="402" w:type="dxa"/>
            <w:tcBorders>
              <w:top w:val="nil"/>
              <w:left w:val="single" w:sz="4" w:space="0" w:color="auto"/>
              <w:bottom w:val="single" w:sz="8" w:space="0" w:color="auto"/>
              <w:right w:val="single" w:sz="4" w:space="0" w:color="auto"/>
            </w:tcBorders>
          </w:tcPr>
          <w:p w14:paraId="20DE0372" w14:textId="77777777" w:rsidR="00986BC0" w:rsidRPr="00396F43" w:rsidRDefault="00986BC0" w:rsidP="001A06E8">
            <w:pPr>
              <w:rPr>
                <w:rFonts w:cs="Arial"/>
                <w:sz w:val="18"/>
                <w:szCs w:val="18"/>
              </w:rPr>
            </w:pPr>
          </w:p>
        </w:tc>
        <w:tc>
          <w:tcPr>
            <w:tcW w:w="450" w:type="dxa"/>
            <w:tcBorders>
              <w:top w:val="nil"/>
              <w:left w:val="single" w:sz="4" w:space="0" w:color="auto"/>
              <w:bottom w:val="single" w:sz="8" w:space="0" w:color="auto"/>
              <w:right w:val="single" w:sz="4" w:space="0" w:color="auto"/>
            </w:tcBorders>
          </w:tcPr>
          <w:p w14:paraId="0036E01F" w14:textId="77777777" w:rsidR="00986BC0" w:rsidRPr="00396F43" w:rsidRDefault="00986BC0" w:rsidP="001A06E8">
            <w:pPr>
              <w:rPr>
                <w:rFonts w:cs="Arial"/>
                <w:sz w:val="18"/>
                <w:szCs w:val="18"/>
              </w:rPr>
            </w:pPr>
          </w:p>
        </w:tc>
        <w:tc>
          <w:tcPr>
            <w:tcW w:w="270" w:type="dxa"/>
            <w:tcBorders>
              <w:top w:val="nil"/>
              <w:left w:val="single" w:sz="4" w:space="0" w:color="auto"/>
              <w:bottom w:val="single" w:sz="8" w:space="0" w:color="auto"/>
              <w:right w:val="single" w:sz="8" w:space="0" w:color="auto"/>
            </w:tcBorders>
            <w:vAlign w:val="center"/>
          </w:tcPr>
          <w:p w14:paraId="5440B61D" w14:textId="77777777" w:rsidR="00986BC0" w:rsidRPr="00396F43" w:rsidRDefault="00986BC0" w:rsidP="001A06E8">
            <w:pPr>
              <w:rPr>
                <w:rFonts w:cs="Arial"/>
                <w:sz w:val="18"/>
                <w:szCs w:val="18"/>
              </w:rPr>
            </w:pPr>
          </w:p>
        </w:tc>
        <w:tc>
          <w:tcPr>
            <w:tcW w:w="900" w:type="dxa"/>
            <w:tcBorders>
              <w:top w:val="nil"/>
              <w:left w:val="nil"/>
              <w:bottom w:val="single" w:sz="8" w:space="0" w:color="auto"/>
              <w:right w:val="single" w:sz="8" w:space="0" w:color="auto"/>
            </w:tcBorders>
          </w:tcPr>
          <w:p w14:paraId="519760DC" w14:textId="77777777" w:rsidR="00986BC0" w:rsidRPr="00396F43" w:rsidRDefault="00986BC0" w:rsidP="001A06E8">
            <w:pPr>
              <w:rPr>
                <w:rFonts w:cs="Arial"/>
                <w:sz w:val="18"/>
                <w:szCs w:val="18"/>
                <w:lang w:bidi="x-none"/>
              </w:rPr>
            </w:pPr>
            <w:r>
              <w:rPr>
                <w:rFonts w:cs="Arial"/>
                <w:sz w:val="18"/>
                <w:szCs w:val="18"/>
                <w:lang w:bidi="x-none"/>
              </w:rPr>
              <w:t>5.2.1</w:t>
            </w:r>
          </w:p>
        </w:tc>
        <w:tc>
          <w:tcPr>
            <w:tcW w:w="4138" w:type="dxa"/>
            <w:tcBorders>
              <w:top w:val="nil"/>
              <w:left w:val="nil"/>
              <w:bottom w:val="single" w:sz="8" w:space="0" w:color="auto"/>
              <w:right w:val="single" w:sz="8" w:space="0" w:color="auto"/>
            </w:tcBorders>
            <w:vAlign w:val="center"/>
          </w:tcPr>
          <w:p w14:paraId="376BB67B" w14:textId="77777777" w:rsidR="00986BC0" w:rsidRPr="007E4D8F" w:rsidRDefault="00986BC0" w:rsidP="001A06E8">
            <w:pPr>
              <w:rPr>
                <w:rFonts w:cs="Arial"/>
                <w:i/>
                <w:iCs/>
                <w:sz w:val="18"/>
                <w:szCs w:val="18"/>
              </w:rPr>
            </w:pPr>
            <w:r>
              <w:rPr>
                <w:rFonts w:cs="Arial"/>
                <w:i/>
                <w:iCs/>
                <w:sz w:val="18"/>
                <w:szCs w:val="18"/>
              </w:rPr>
              <w:t>d</w:t>
            </w:r>
            <w:r w:rsidRPr="007E4D8F">
              <w:rPr>
                <w:rFonts w:cs="Arial"/>
                <w:i/>
                <w:iCs/>
                <w:sz w:val="18"/>
                <w:szCs w:val="18"/>
              </w:rPr>
              <w:t>ecoder power indication metadata sample entry</w:t>
            </w:r>
          </w:p>
        </w:tc>
      </w:tr>
      <w:tr w:rsidR="00986BC0" w:rsidRPr="00396F43" w14:paraId="7AA93C0E" w14:textId="77777777" w:rsidTr="00811F82">
        <w:tc>
          <w:tcPr>
            <w:tcW w:w="461" w:type="dxa"/>
            <w:tcBorders>
              <w:top w:val="nil"/>
              <w:left w:val="single" w:sz="8" w:space="0" w:color="auto"/>
              <w:bottom w:val="single" w:sz="8" w:space="0" w:color="auto"/>
              <w:right w:val="single" w:sz="8" w:space="0" w:color="auto"/>
            </w:tcBorders>
            <w:vAlign w:val="center"/>
          </w:tcPr>
          <w:p w14:paraId="6E712517" w14:textId="77777777" w:rsidR="00986BC0" w:rsidRPr="00396F43" w:rsidRDefault="00986BC0" w:rsidP="001A06E8">
            <w:pPr>
              <w:ind w:left="-3"/>
              <w:rPr>
                <w:rFonts w:cs="Arial"/>
                <w:sz w:val="18"/>
                <w:szCs w:val="18"/>
              </w:rPr>
            </w:pPr>
          </w:p>
        </w:tc>
        <w:tc>
          <w:tcPr>
            <w:tcW w:w="426" w:type="dxa"/>
            <w:tcBorders>
              <w:top w:val="nil"/>
              <w:left w:val="nil"/>
              <w:bottom w:val="single" w:sz="8" w:space="0" w:color="auto"/>
              <w:right w:val="single" w:sz="8" w:space="0" w:color="auto"/>
            </w:tcBorders>
            <w:vAlign w:val="center"/>
          </w:tcPr>
          <w:p w14:paraId="05A8C930" w14:textId="77777777" w:rsidR="00986BC0" w:rsidRPr="00396F43" w:rsidRDefault="00986BC0" w:rsidP="001A06E8">
            <w:pPr>
              <w:rPr>
                <w:rFonts w:cs="Arial"/>
                <w:sz w:val="18"/>
                <w:szCs w:val="18"/>
              </w:rPr>
            </w:pPr>
          </w:p>
        </w:tc>
        <w:tc>
          <w:tcPr>
            <w:tcW w:w="450" w:type="dxa"/>
            <w:tcBorders>
              <w:top w:val="nil"/>
              <w:left w:val="nil"/>
              <w:bottom w:val="single" w:sz="8" w:space="0" w:color="auto"/>
              <w:right w:val="single" w:sz="8" w:space="0" w:color="auto"/>
            </w:tcBorders>
            <w:vAlign w:val="center"/>
          </w:tcPr>
          <w:p w14:paraId="373AE438" w14:textId="77777777" w:rsidR="00986BC0" w:rsidRPr="00396F43" w:rsidRDefault="00986BC0" w:rsidP="001A06E8">
            <w:pPr>
              <w:rPr>
                <w:rFonts w:cs="Arial"/>
                <w:sz w:val="18"/>
                <w:szCs w:val="18"/>
              </w:rPr>
            </w:pPr>
          </w:p>
        </w:tc>
        <w:tc>
          <w:tcPr>
            <w:tcW w:w="450" w:type="dxa"/>
            <w:tcBorders>
              <w:top w:val="nil"/>
              <w:left w:val="nil"/>
              <w:bottom w:val="single" w:sz="8" w:space="0" w:color="auto"/>
              <w:right w:val="single" w:sz="8" w:space="0" w:color="auto"/>
            </w:tcBorders>
            <w:vAlign w:val="center"/>
          </w:tcPr>
          <w:p w14:paraId="69521182" w14:textId="77777777" w:rsidR="00986BC0" w:rsidRPr="00396F43" w:rsidRDefault="00986BC0" w:rsidP="001A06E8">
            <w:pPr>
              <w:rPr>
                <w:rFonts w:cs="Arial"/>
                <w:sz w:val="18"/>
                <w:szCs w:val="18"/>
              </w:rPr>
            </w:pPr>
          </w:p>
        </w:tc>
        <w:tc>
          <w:tcPr>
            <w:tcW w:w="450" w:type="dxa"/>
            <w:tcBorders>
              <w:top w:val="nil"/>
              <w:left w:val="nil"/>
              <w:bottom w:val="single" w:sz="8" w:space="0" w:color="auto"/>
              <w:right w:val="single" w:sz="8" w:space="0" w:color="auto"/>
            </w:tcBorders>
            <w:vAlign w:val="center"/>
          </w:tcPr>
          <w:p w14:paraId="0C7687EA" w14:textId="77777777" w:rsidR="00986BC0" w:rsidRPr="00396F43" w:rsidRDefault="00986BC0" w:rsidP="001A06E8">
            <w:pPr>
              <w:rPr>
                <w:rFonts w:cs="Arial"/>
                <w:sz w:val="18"/>
                <w:szCs w:val="18"/>
              </w:rPr>
            </w:pPr>
          </w:p>
        </w:tc>
        <w:tc>
          <w:tcPr>
            <w:tcW w:w="450" w:type="dxa"/>
            <w:tcBorders>
              <w:top w:val="nil"/>
              <w:left w:val="nil"/>
              <w:bottom w:val="single" w:sz="8" w:space="0" w:color="auto"/>
              <w:right w:val="single" w:sz="4" w:space="0" w:color="auto"/>
            </w:tcBorders>
            <w:vAlign w:val="center"/>
          </w:tcPr>
          <w:p w14:paraId="3A48CDC3" w14:textId="77777777" w:rsidR="00986BC0" w:rsidRPr="00396F43" w:rsidRDefault="00986BC0" w:rsidP="001A06E8">
            <w:pPr>
              <w:rPr>
                <w:rFonts w:cs="Arial"/>
                <w:sz w:val="18"/>
                <w:szCs w:val="18"/>
              </w:rPr>
            </w:pPr>
          </w:p>
        </w:tc>
        <w:tc>
          <w:tcPr>
            <w:tcW w:w="450" w:type="dxa"/>
            <w:tcBorders>
              <w:top w:val="single" w:sz="8" w:space="0" w:color="auto"/>
              <w:left w:val="single" w:sz="4" w:space="0" w:color="auto"/>
              <w:bottom w:val="single" w:sz="8" w:space="0" w:color="auto"/>
              <w:right w:val="single" w:sz="4" w:space="0" w:color="auto"/>
            </w:tcBorders>
          </w:tcPr>
          <w:p w14:paraId="160A7CB2" w14:textId="77777777" w:rsidR="00986BC0" w:rsidRPr="00396F43" w:rsidRDefault="00986BC0" w:rsidP="001A06E8">
            <w:pPr>
              <w:rPr>
                <w:rFonts w:cs="Arial"/>
                <w:sz w:val="18"/>
                <w:szCs w:val="18"/>
              </w:rPr>
            </w:pPr>
            <w:proofErr w:type="spellStart"/>
            <w:r>
              <w:rPr>
                <w:rFonts w:cs="Arial"/>
                <w:sz w:val="18"/>
                <w:szCs w:val="18"/>
              </w:rPr>
              <w:t>dipi</w:t>
            </w:r>
            <w:proofErr w:type="spellEnd"/>
          </w:p>
        </w:tc>
        <w:tc>
          <w:tcPr>
            <w:tcW w:w="588" w:type="dxa"/>
            <w:tcBorders>
              <w:top w:val="nil"/>
              <w:left w:val="single" w:sz="4" w:space="0" w:color="auto"/>
              <w:bottom w:val="single" w:sz="8" w:space="0" w:color="auto"/>
              <w:right w:val="single" w:sz="4" w:space="0" w:color="auto"/>
            </w:tcBorders>
          </w:tcPr>
          <w:p w14:paraId="2B5E7DC0" w14:textId="77777777" w:rsidR="00986BC0" w:rsidRDefault="00986BC0" w:rsidP="001A06E8">
            <w:pPr>
              <w:rPr>
                <w:rFonts w:cs="Arial"/>
                <w:sz w:val="18"/>
                <w:szCs w:val="18"/>
              </w:rPr>
            </w:pPr>
          </w:p>
        </w:tc>
        <w:tc>
          <w:tcPr>
            <w:tcW w:w="402" w:type="dxa"/>
            <w:tcBorders>
              <w:top w:val="nil"/>
              <w:left w:val="single" w:sz="4" w:space="0" w:color="auto"/>
              <w:bottom w:val="single" w:sz="8" w:space="0" w:color="auto"/>
              <w:right w:val="single" w:sz="4" w:space="0" w:color="auto"/>
            </w:tcBorders>
          </w:tcPr>
          <w:p w14:paraId="630AF45B" w14:textId="77777777" w:rsidR="00986BC0" w:rsidRPr="00396F43" w:rsidRDefault="00986BC0" w:rsidP="001A06E8">
            <w:pPr>
              <w:rPr>
                <w:rFonts w:cs="Arial"/>
                <w:sz w:val="18"/>
                <w:szCs w:val="18"/>
              </w:rPr>
            </w:pPr>
          </w:p>
        </w:tc>
        <w:tc>
          <w:tcPr>
            <w:tcW w:w="450" w:type="dxa"/>
            <w:tcBorders>
              <w:top w:val="nil"/>
              <w:left w:val="single" w:sz="4" w:space="0" w:color="auto"/>
              <w:bottom w:val="single" w:sz="8" w:space="0" w:color="auto"/>
              <w:right w:val="single" w:sz="4" w:space="0" w:color="auto"/>
            </w:tcBorders>
          </w:tcPr>
          <w:p w14:paraId="364D3D72" w14:textId="77777777" w:rsidR="00986BC0" w:rsidRPr="00396F43" w:rsidRDefault="00986BC0" w:rsidP="001A06E8">
            <w:pPr>
              <w:rPr>
                <w:rFonts w:cs="Arial"/>
                <w:sz w:val="18"/>
                <w:szCs w:val="18"/>
              </w:rPr>
            </w:pPr>
          </w:p>
        </w:tc>
        <w:tc>
          <w:tcPr>
            <w:tcW w:w="270" w:type="dxa"/>
            <w:tcBorders>
              <w:top w:val="nil"/>
              <w:left w:val="single" w:sz="4" w:space="0" w:color="auto"/>
              <w:bottom w:val="single" w:sz="8" w:space="0" w:color="auto"/>
              <w:right w:val="single" w:sz="8" w:space="0" w:color="auto"/>
            </w:tcBorders>
            <w:vAlign w:val="center"/>
          </w:tcPr>
          <w:p w14:paraId="4C3B17F4" w14:textId="77777777" w:rsidR="00986BC0" w:rsidRPr="00396F43" w:rsidRDefault="00986BC0" w:rsidP="001A06E8">
            <w:pPr>
              <w:rPr>
                <w:rFonts w:cs="Arial"/>
                <w:sz w:val="18"/>
                <w:szCs w:val="18"/>
              </w:rPr>
            </w:pPr>
          </w:p>
        </w:tc>
        <w:tc>
          <w:tcPr>
            <w:tcW w:w="900" w:type="dxa"/>
            <w:tcBorders>
              <w:top w:val="nil"/>
              <w:left w:val="nil"/>
              <w:bottom w:val="single" w:sz="8" w:space="0" w:color="auto"/>
              <w:right w:val="single" w:sz="8" w:space="0" w:color="auto"/>
            </w:tcBorders>
          </w:tcPr>
          <w:p w14:paraId="1212C7CE" w14:textId="77777777" w:rsidR="00986BC0" w:rsidRDefault="00986BC0" w:rsidP="001A06E8">
            <w:pPr>
              <w:rPr>
                <w:rFonts w:cs="Arial"/>
                <w:sz w:val="18"/>
                <w:szCs w:val="18"/>
                <w:lang w:bidi="x-none"/>
              </w:rPr>
            </w:pPr>
            <w:r>
              <w:rPr>
                <w:rFonts w:cs="Arial"/>
                <w:sz w:val="18"/>
                <w:szCs w:val="18"/>
                <w:lang w:bidi="x-none"/>
              </w:rPr>
              <w:t>5.3.1</w:t>
            </w:r>
          </w:p>
        </w:tc>
        <w:tc>
          <w:tcPr>
            <w:tcW w:w="4138" w:type="dxa"/>
            <w:tcBorders>
              <w:top w:val="nil"/>
              <w:left w:val="nil"/>
              <w:bottom w:val="single" w:sz="8" w:space="0" w:color="auto"/>
              <w:right w:val="single" w:sz="8" w:space="0" w:color="auto"/>
            </w:tcBorders>
            <w:vAlign w:val="center"/>
          </w:tcPr>
          <w:p w14:paraId="7587ED58" w14:textId="77777777" w:rsidR="00986BC0" w:rsidRDefault="00986BC0" w:rsidP="001A06E8">
            <w:pPr>
              <w:rPr>
                <w:rFonts w:cs="Arial"/>
                <w:i/>
                <w:iCs/>
                <w:sz w:val="18"/>
                <w:szCs w:val="18"/>
              </w:rPr>
            </w:pPr>
            <w:r>
              <w:rPr>
                <w:rFonts w:cs="Arial"/>
                <w:i/>
                <w:iCs/>
                <w:sz w:val="18"/>
                <w:szCs w:val="18"/>
              </w:rPr>
              <w:t>display power indication metadata sample entry</w:t>
            </w:r>
          </w:p>
        </w:tc>
      </w:tr>
      <w:tr w:rsidR="00986BC0" w:rsidRPr="00396F43" w14:paraId="4CA59006" w14:textId="77777777" w:rsidTr="00811F82">
        <w:tc>
          <w:tcPr>
            <w:tcW w:w="461" w:type="dxa"/>
            <w:tcBorders>
              <w:top w:val="nil"/>
              <w:left w:val="single" w:sz="8" w:space="0" w:color="auto"/>
              <w:bottom w:val="single" w:sz="8" w:space="0" w:color="auto"/>
              <w:right w:val="single" w:sz="8" w:space="0" w:color="auto"/>
            </w:tcBorders>
            <w:vAlign w:val="center"/>
          </w:tcPr>
          <w:p w14:paraId="4971E54A" w14:textId="77777777" w:rsidR="00986BC0" w:rsidRPr="00396F43" w:rsidRDefault="00986BC0" w:rsidP="001A06E8">
            <w:pPr>
              <w:ind w:left="-3"/>
              <w:rPr>
                <w:rFonts w:cs="Arial"/>
                <w:sz w:val="18"/>
                <w:szCs w:val="18"/>
              </w:rPr>
            </w:pPr>
          </w:p>
        </w:tc>
        <w:tc>
          <w:tcPr>
            <w:tcW w:w="426" w:type="dxa"/>
            <w:tcBorders>
              <w:top w:val="nil"/>
              <w:left w:val="nil"/>
              <w:bottom w:val="single" w:sz="8" w:space="0" w:color="auto"/>
              <w:right w:val="single" w:sz="8" w:space="0" w:color="auto"/>
            </w:tcBorders>
            <w:vAlign w:val="center"/>
          </w:tcPr>
          <w:p w14:paraId="317619A1" w14:textId="77777777" w:rsidR="00986BC0" w:rsidRPr="00396F43" w:rsidRDefault="00986BC0" w:rsidP="001A06E8">
            <w:pPr>
              <w:rPr>
                <w:rFonts w:cs="Arial"/>
                <w:sz w:val="18"/>
                <w:szCs w:val="18"/>
              </w:rPr>
            </w:pPr>
          </w:p>
        </w:tc>
        <w:tc>
          <w:tcPr>
            <w:tcW w:w="450" w:type="dxa"/>
            <w:tcBorders>
              <w:top w:val="nil"/>
              <w:left w:val="nil"/>
              <w:bottom w:val="single" w:sz="8" w:space="0" w:color="auto"/>
              <w:right w:val="single" w:sz="8" w:space="0" w:color="auto"/>
            </w:tcBorders>
            <w:vAlign w:val="center"/>
          </w:tcPr>
          <w:p w14:paraId="1AC215D9" w14:textId="77777777" w:rsidR="00986BC0" w:rsidRPr="00396F43" w:rsidRDefault="00986BC0" w:rsidP="001A06E8">
            <w:pPr>
              <w:rPr>
                <w:rFonts w:cs="Arial"/>
                <w:sz w:val="18"/>
                <w:szCs w:val="18"/>
              </w:rPr>
            </w:pPr>
          </w:p>
        </w:tc>
        <w:tc>
          <w:tcPr>
            <w:tcW w:w="450" w:type="dxa"/>
            <w:tcBorders>
              <w:top w:val="nil"/>
              <w:left w:val="nil"/>
              <w:bottom w:val="single" w:sz="8" w:space="0" w:color="auto"/>
              <w:right w:val="single" w:sz="8" w:space="0" w:color="auto"/>
            </w:tcBorders>
            <w:vAlign w:val="center"/>
          </w:tcPr>
          <w:p w14:paraId="22CCEFF0" w14:textId="77777777" w:rsidR="00986BC0" w:rsidRPr="00396F43" w:rsidRDefault="00986BC0" w:rsidP="001A06E8">
            <w:pPr>
              <w:rPr>
                <w:rFonts w:cs="Arial"/>
                <w:sz w:val="18"/>
                <w:szCs w:val="18"/>
              </w:rPr>
            </w:pPr>
          </w:p>
        </w:tc>
        <w:tc>
          <w:tcPr>
            <w:tcW w:w="450" w:type="dxa"/>
            <w:tcBorders>
              <w:top w:val="nil"/>
              <w:left w:val="nil"/>
              <w:bottom w:val="single" w:sz="8" w:space="0" w:color="auto"/>
              <w:right w:val="single" w:sz="8" w:space="0" w:color="auto"/>
            </w:tcBorders>
            <w:vAlign w:val="center"/>
          </w:tcPr>
          <w:p w14:paraId="2B1D9651" w14:textId="77777777" w:rsidR="00986BC0" w:rsidRPr="00396F43" w:rsidRDefault="00986BC0" w:rsidP="001A06E8">
            <w:pPr>
              <w:rPr>
                <w:rFonts w:cs="Arial"/>
                <w:sz w:val="18"/>
                <w:szCs w:val="18"/>
              </w:rPr>
            </w:pPr>
          </w:p>
        </w:tc>
        <w:tc>
          <w:tcPr>
            <w:tcW w:w="450" w:type="dxa"/>
            <w:tcBorders>
              <w:top w:val="nil"/>
              <w:left w:val="nil"/>
              <w:bottom w:val="single" w:sz="8" w:space="0" w:color="auto"/>
              <w:right w:val="single" w:sz="4" w:space="0" w:color="auto"/>
            </w:tcBorders>
            <w:vAlign w:val="center"/>
          </w:tcPr>
          <w:p w14:paraId="291C69E2" w14:textId="77777777" w:rsidR="00986BC0" w:rsidRPr="00396F43" w:rsidRDefault="00986BC0" w:rsidP="001A06E8">
            <w:pPr>
              <w:rPr>
                <w:rFonts w:cs="Arial"/>
                <w:sz w:val="18"/>
                <w:szCs w:val="18"/>
              </w:rPr>
            </w:pPr>
          </w:p>
        </w:tc>
        <w:tc>
          <w:tcPr>
            <w:tcW w:w="450" w:type="dxa"/>
            <w:tcBorders>
              <w:top w:val="single" w:sz="8" w:space="0" w:color="auto"/>
              <w:left w:val="single" w:sz="4" w:space="0" w:color="auto"/>
              <w:bottom w:val="single" w:sz="8" w:space="0" w:color="auto"/>
              <w:right w:val="single" w:sz="4" w:space="0" w:color="auto"/>
            </w:tcBorders>
          </w:tcPr>
          <w:p w14:paraId="4216CF61" w14:textId="77777777" w:rsidR="00986BC0" w:rsidRDefault="00986BC0" w:rsidP="001A06E8">
            <w:pPr>
              <w:rPr>
                <w:rFonts w:cs="Arial"/>
                <w:sz w:val="18"/>
                <w:szCs w:val="18"/>
              </w:rPr>
            </w:pPr>
            <w:proofErr w:type="spellStart"/>
            <w:r>
              <w:rPr>
                <w:rFonts w:cs="Arial"/>
                <w:sz w:val="18"/>
                <w:szCs w:val="18"/>
              </w:rPr>
              <w:t>dfce</w:t>
            </w:r>
            <w:proofErr w:type="spellEnd"/>
          </w:p>
        </w:tc>
        <w:tc>
          <w:tcPr>
            <w:tcW w:w="588" w:type="dxa"/>
            <w:tcBorders>
              <w:top w:val="nil"/>
              <w:left w:val="single" w:sz="4" w:space="0" w:color="auto"/>
              <w:bottom w:val="single" w:sz="8" w:space="0" w:color="auto"/>
              <w:right w:val="single" w:sz="4" w:space="0" w:color="auto"/>
            </w:tcBorders>
          </w:tcPr>
          <w:p w14:paraId="001E92A3" w14:textId="77777777" w:rsidR="00986BC0" w:rsidRPr="00396F43" w:rsidRDefault="00986BC0" w:rsidP="001A06E8">
            <w:pPr>
              <w:rPr>
                <w:rFonts w:cs="Arial"/>
                <w:sz w:val="18"/>
                <w:szCs w:val="18"/>
              </w:rPr>
            </w:pPr>
          </w:p>
        </w:tc>
        <w:tc>
          <w:tcPr>
            <w:tcW w:w="402" w:type="dxa"/>
            <w:tcBorders>
              <w:top w:val="nil"/>
              <w:left w:val="single" w:sz="4" w:space="0" w:color="auto"/>
              <w:bottom w:val="single" w:sz="8" w:space="0" w:color="auto"/>
              <w:right w:val="single" w:sz="4" w:space="0" w:color="auto"/>
            </w:tcBorders>
          </w:tcPr>
          <w:p w14:paraId="2FEC14E3" w14:textId="77777777" w:rsidR="00986BC0" w:rsidRPr="00396F43" w:rsidRDefault="00986BC0" w:rsidP="001A06E8">
            <w:pPr>
              <w:rPr>
                <w:rFonts w:cs="Arial"/>
                <w:sz w:val="18"/>
                <w:szCs w:val="18"/>
              </w:rPr>
            </w:pPr>
          </w:p>
        </w:tc>
        <w:tc>
          <w:tcPr>
            <w:tcW w:w="450" w:type="dxa"/>
            <w:tcBorders>
              <w:top w:val="nil"/>
              <w:left w:val="single" w:sz="4" w:space="0" w:color="auto"/>
              <w:bottom w:val="single" w:sz="8" w:space="0" w:color="auto"/>
              <w:right w:val="single" w:sz="4" w:space="0" w:color="auto"/>
            </w:tcBorders>
          </w:tcPr>
          <w:p w14:paraId="0EEA1F9C" w14:textId="77777777" w:rsidR="00986BC0" w:rsidRPr="00396F43" w:rsidRDefault="00986BC0" w:rsidP="001A06E8">
            <w:pPr>
              <w:rPr>
                <w:rFonts w:cs="Arial"/>
                <w:sz w:val="18"/>
                <w:szCs w:val="18"/>
              </w:rPr>
            </w:pPr>
          </w:p>
        </w:tc>
        <w:tc>
          <w:tcPr>
            <w:tcW w:w="270" w:type="dxa"/>
            <w:tcBorders>
              <w:top w:val="nil"/>
              <w:left w:val="single" w:sz="4" w:space="0" w:color="auto"/>
              <w:bottom w:val="single" w:sz="8" w:space="0" w:color="auto"/>
              <w:right w:val="single" w:sz="8" w:space="0" w:color="auto"/>
            </w:tcBorders>
            <w:vAlign w:val="center"/>
          </w:tcPr>
          <w:p w14:paraId="46CB6F0D" w14:textId="77777777" w:rsidR="00986BC0" w:rsidRPr="00396F43" w:rsidRDefault="00986BC0" w:rsidP="001A06E8">
            <w:pPr>
              <w:rPr>
                <w:rFonts w:cs="Arial"/>
                <w:sz w:val="18"/>
                <w:szCs w:val="18"/>
              </w:rPr>
            </w:pPr>
          </w:p>
        </w:tc>
        <w:tc>
          <w:tcPr>
            <w:tcW w:w="900" w:type="dxa"/>
            <w:tcBorders>
              <w:top w:val="nil"/>
              <w:left w:val="nil"/>
              <w:bottom w:val="single" w:sz="8" w:space="0" w:color="auto"/>
              <w:right w:val="single" w:sz="8" w:space="0" w:color="auto"/>
            </w:tcBorders>
          </w:tcPr>
          <w:p w14:paraId="0570153A" w14:textId="77777777" w:rsidR="00986BC0" w:rsidRPr="00396F43" w:rsidRDefault="00986BC0" w:rsidP="001A06E8">
            <w:pPr>
              <w:rPr>
                <w:rFonts w:cs="Arial"/>
                <w:sz w:val="18"/>
                <w:szCs w:val="18"/>
                <w:lang w:bidi="x-none"/>
              </w:rPr>
            </w:pPr>
            <w:r>
              <w:rPr>
                <w:rFonts w:cs="Arial"/>
                <w:sz w:val="18"/>
                <w:szCs w:val="18"/>
                <w:lang w:bidi="x-none"/>
              </w:rPr>
              <w:t>5.3.2.1</w:t>
            </w:r>
          </w:p>
        </w:tc>
        <w:tc>
          <w:tcPr>
            <w:tcW w:w="4138" w:type="dxa"/>
            <w:tcBorders>
              <w:top w:val="nil"/>
              <w:left w:val="nil"/>
              <w:bottom w:val="single" w:sz="8" w:space="0" w:color="auto"/>
              <w:right w:val="single" w:sz="8" w:space="0" w:color="auto"/>
            </w:tcBorders>
            <w:vAlign w:val="center"/>
          </w:tcPr>
          <w:p w14:paraId="37EAFAD5" w14:textId="77777777" w:rsidR="00986BC0" w:rsidRPr="007E4D8F" w:rsidRDefault="00986BC0" w:rsidP="001A06E8">
            <w:pPr>
              <w:rPr>
                <w:rFonts w:cs="Arial"/>
                <w:i/>
                <w:iCs/>
                <w:sz w:val="18"/>
                <w:szCs w:val="18"/>
                <w:highlight w:val="yellow"/>
              </w:rPr>
            </w:pPr>
            <w:r w:rsidRPr="007E4D8F">
              <w:rPr>
                <w:rFonts w:cs="Arial"/>
                <w:i/>
                <w:iCs/>
                <w:sz w:val="18"/>
                <w:szCs w:val="18"/>
              </w:rPr>
              <w:t>display fine control metadata sample entry</w:t>
            </w:r>
          </w:p>
        </w:tc>
      </w:tr>
      <w:tr w:rsidR="00986BC0" w:rsidRPr="00396F43" w14:paraId="004980CF" w14:textId="77777777" w:rsidTr="00811F82">
        <w:tc>
          <w:tcPr>
            <w:tcW w:w="461" w:type="dxa"/>
            <w:tcBorders>
              <w:top w:val="nil"/>
              <w:left w:val="single" w:sz="8" w:space="0" w:color="auto"/>
              <w:bottom w:val="single" w:sz="8" w:space="0" w:color="auto"/>
              <w:right w:val="single" w:sz="8" w:space="0" w:color="auto"/>
            </w:tcBorders>
            <w:vAlign w:val="center"/>
          </w:tcPr>
          <w:p w14:paraId="06931D6F" w14:textId="77777777" w:rsidR="00986BC0" w:rsidRPr="00396F43" w:rsidRDefault="00986BC0" w:rsidP="001A06E8">
            <w:pPr>
              <w:ind w:left="-3"/>
              <w:rPr>
                <w:rFonts w:cs="Arial"/>
                <w:sz w:val="18"/>
                <w:szCs w:val="18"/>
              </w:rPr>
            </w:pPr>
          </w:p>
        </w:tc>
        <w:tc>
          <w:tcPr>
            <w:tcW w:w="426" w:type="dxa"/>
            <w:tcBorders>
              <w:top w:val="nil"/>
              <w:left w:val="nil"/>
              <w:bottom w:val="single" w:sz="8" w:space="0" w:color="auto"/>
              <w:right w:val="single" w:sz="8" w:space="0" w:color="auto"/>
            </w:tcBorders>
            <w:vAlign w:val="center"/>
          </w:tcPr>
          <w:p w14:paraId="54DCEA57" w14:textId="77777777" w:rsidR="00986BC0" w:rsidRPr="00396F43" w:rsidRDefault="00986BC0" w:rsidP="001A06E8">
            <w:pPr>
              <w:rPr>
                <w:rFonts w:cs="Arial"/>
                <w:sz w:val="18"/>
                <w:szCs w:val="18"/>
              </w:rPr>
            </w:pPr>
          </w:p>
        </w:tc>
        <w:tc>
          <w:tcPr>
            <w:tcW w:w="450" w:type="dxa"/>
            <w:tcBorders>
              <w:top w:val="nil"/>
              <w:left w:val="nil"/>
              <w:bottom w:val="single" w:sz="8" w:space="0" w:color="auto"/>
              <w:right w:val="single" w:sz="8" w:space="0" w:color="auto"/>
            </w:tcBorders>
            <w:vAlign w:val="center"/>
          </w:tcPr>
          <w:p w14:paraId="3A16DC3B" w14:textId="77777777" w:rsidR="00986BC0" w:rsidRPr="00396F43" w:rsidRDefault="00986BC0" w:rsidP="001A06E8">
            <w:pPr>
              <w:rPr>
                <w:rFonts w:cs="Arial"/>
                <w:sz w:val="18"/>
                <w:szCs w:val="18"/>
              </w:rPr>
            </w:pPr>
          </w:p>
        </w:tc>
        <w:tc>
          <w:tcPr>
            <w:tcW w:w="450" w:type="dxa"/>
            <w:tcBorders>
              <w:top w:val="nil"/>
              <w:left w:val="nil"/>
              <w:bottom w:val="single" w:sz="8" w:space="0" w:color="auto"/>
              <w:right w:val="single" w:sz="8" w:space="0" w:color="auto"/>
            </w:tcBorders>
            <w:vAlign w:val="center"/>
          </w:tcPr>
          <w:p w14:paraId="1A0B87FF" w14:textId="77777777" w:rsidR="00986BC0" w:rsidRPr="00396F43" w:rsidRDefault="00986BC0" w:rsidP="001A06E8">
            <w:pPr>
              <w:rPr>
                <w:rFonts w:cs="Arial"/>
                <w:sz w:val="18"/>
                <w:szCs w:val="18"/>
              </w:rPr>
            </w:pPr>
          </w:p>
        </w:tc>
        <w:tc>
          <w:tcPr>
            <w:tcW w:w="450" w:type="dxa"/>
            <w:tcBorders>
              <w:top w:val="nil"/>
              <w:left w:val="nil"/>
              <w:bottom w:val="single" w:sz="8" w:space="0" w:color="auto"/>
              <w:right w:val="single" w:sz="8" w:space="0" w:color="auto"/>
            </w:tcBorders>
            <w:vAlign w:val="center"/>
          </w:tcPr>
          <w:p w14:paraId="476CFCD4" w14:textId="77777777" w:rsidR="00986BC0" w:rsidRPr="00396F43" w:rsidRDefault="00986BC0" w:rsidP="001A06E8">
            <w:pPr>
              <w:rPr>
                <w:rFonts w:cs="Arial"/>
                <w:sz w:val="18"/>
                <w:szCs w:val="18"/>
              </w:rPr>
            </w:pPr>
          </w:p>
        </w:tc>
        <w:tc>
          <w:tcPr>
            <w:tcW w:w="450" w:type="dxa"/>
            <w:tcBorders>
              <w:top w:val="nil"/>
              <w:left w:val="nil"/>
              <w:bottom w:val="single" w:sz="8" w:space="0" w:color="auto"/>
              <w:right w:val="single" w:sz="4" w:space="0" w:color="auto"/>
            </w:tcBorders>
            <w:vAlign w:val="center"/>
          </w:tcPr>
          <w:p w14:paraId="3B2C3DE3" w14:textId="77777777" w:rsidR="00986BC0" w:rsidRPr="00396F43" w:rsidRDefault="00986BC0" w:rsidP="001A06E8">
            <w:pPr>
              <w:rPr>
                <w:rFonts w:cs="Arial"/>
                <w:sz w:val="18"/>
                <w:szCs w:val="18"/>
              </w:rPr>
            </w:pPr>
          </w:p>
        </w:tc>
        <w:tc>
          <w:tcPr>
            <w:tcW w:w="450" w:type="dxa"/>
            <w:tcBorders>
              <w:top w:val="single" w:sz="8" w:space="0" w:color="auto"/>
              <w:left w:val="single" w:sz="4" w:space="0" w:color="auto"/>
              <w:bottom w:val="single" w:sz="8" w:space="0" w:color="auto"/>
              <w:right w:val="single" w:sz="4" w:space="0" w:color="auto"/>
            </w:tcBorders>
          </w:tcPr>
          <w:p w14:paraId="2B4F0462" w14:textId="77777777" w:rsidR="00986BC0" w:rsidRDefault="00986BC0" w:rsidP="001A06E8">
            <w:pPr>
              <w:rPr>
                <w:rFonts w:cs="Arial"/>
                <w:sz w:val="18"/>
                <w:szCs w:val="18"/>
              </w:rPr>
            </w:pPr>
          </w:p>
        </w:tc>
        <w:tc>
          <w:tcPr>
            <w:tcW w:w="588" w:type="dxa"/>
            <w:tcBorders>
              <w:top w:val="nil"/>
              <w:left w:val="single" w:sz="4" w:space="0" w:color="auto"/>
              <w:bottom w:val="single" w:sz="8" w:space="0" w:color="auto"/>
              <w:right w:val="single" w:sz="4" w:space="0" w:color="auto"/>
            </w:tcBorders>
          </w:tcPr>
          <w:p w14:paraId="1167F20E" w14:textId="77777777" w:rsidR="00986BC0" w:rsidRPr="00396F43" w:rsidRDefault="00986BC0" w:rsidP="001A06E8">
            <w:pPr>
              <w:rPr>
                <w:rFonts w:cs="Arial"/>
                <w:sz w:val="18"/>
                <w:szCs w:val="18"/>
              </w:rPr>
            </w:pPr>
            <w:proofErr w:type="spellStart"/>
            <w:r>
              <w:rPr>
                <w:rFonts w:cs="Arial"/>
                <w:sz w:val="18"/>
                <w:szCs w:val="18"/>
              </w:rPr>
              <w:t>dfcC</w:t>
            </w:r>
            <w:proofErr w:type="spellEnd"/>
          </w:p>
        </w:tc>
        <w:tc>
          <w:tcPr>
            <w:tcW w:w="402" w:type="dxa"/>
            <w:tcBorders>
              <w:top w:val="nil"/>
              <w:left w:val="single" w:sz="4" w:space="0" w:color="auto"/>
              <w:bottom w:val="single" w:sz="8" w:space="0" w:color="auto"/>
              <w:right w:val="single" w:sz="4" w:space="0" w:color="auto"/>
            </w:tcBorders>
          </w:tcPr>
          <w:p w14:paraId="5BBDBD61" w14:textId="77777777" w:rsidR="00986BC0" w:rsidRPr="00396F43" w:rsidRDefault="00986BC0" w:rsidP="001A06E8">
            <w:pPr>
              <w:rPr>
                <w:rFonts w:cs="Arial"/>
                <w:sz w:val="18"/>
                <w:szCs w:val="18"/>
              </w:rPr>
            </w:pPr>
          </w:p>
        </w:tc>
        <w:tc>
          <w:tcPr>
            <w:tcW w:w="450" w:type="dxa"/>
            <w:tcBorders>
              <w:top w:val="nil"/>
              <w:left w:val="single" w:sz="4" w:space="0" w:color="auto"/>
              <w:bottom w:val="single" w:sz="8" w:space="0" w:color="auto"/>
              <w:right w:val="single" w:sz="4" w:space="0" w:color="auto"/>
            </w:tcBorders>
          </w:tcPr>
          <w:p w14:paraId="19171838" w14:textId="77777777" w:rsidR="00986BC0" w:rsidRPr="00396F43" w:rsidRDefault="00986BC0" w:rsidP="001A06E8">
            <w:pPr>
              <w:rPr>
                <w:rFonts w:cs="Arial"/>
                <w:sz w:val="18"/>
                <w:szCs w:val="18"/>
              </w:rPr>
            </w:pPr>
          </w:p>
        </w:tc>
        <w:tc>
          <w:tcPr>
            <w:tcW w:w="270" w:type="dxa"/>
            <w:tcBorders>
              <w:top w:val="nil"/>
              <w:left w:val="single" w:sz="4" w:space="0" w:color="auto"/>
              <w:bottom w:val="single" w:sz="8" w:space="0" w:color="auto"/>
              <w:right w:val="single" w:sz="8" w:space="0" w:color="auto"/>
            </w:tcBorders>
            <w:vAlign w:val="center"/>
          </w:tcPr>
          <w:p w14:paraId="2608D7FD" w14:textId="77777777" w:rsidR="00986BC0" w:rsidRPr="00396F43" w:rsidRDefault="00986BC0" w:rsidP="001A06E8">
            <w:pPr>
              <w:rPr>
                <w:rFonts w:cs="Arial"/>
                <w:sz w:val="18"/>
                <w:szCs w:val="18"/>
              </w:rPr>
            </w:pPr>
          </w:p>
        </w:tc>
        <w:tc>
          <w:tcPr>
            <w:tcW w:w="900" w:type="dxa"/>
            <w:tcBorders>
              <w:top w:val="nil"/>
              <w:left w:val="nil"/>
              <w:bottom w:val="single" w:sz="8" w:space="0" w:color="auto"/>
              <w:right w:val="single" w:sz="8" w:space="0" w:color="auto"/>
            </w:tcBorders>
          </w:tcPr>
          <w:p w14:paraId="3C52CEDD" w14:textId="77777777" w:rsidR="00986BC0" w:rsidRDefault="00986BC0" w:rsidP="001A06E8">
            <w:pPr>
              <w:rPr>
                <w:rFonts w:cs="Arial"/>
                <w:sz w:val="18"/>
                <w:szCs w:val="18"/>
                <w:lang w:bidi="x-none"/>
              </w:rPr>
            </w:pPr>
            <w:r>
              <w:rPr>
                <w:rFonts w:cs="Arial"/>
                <w:sz w:val="18"/>
                <w:szCs w:val="18"/>
                <w:lang w:bidi="x-none"/>
              </w:rPr>
              <w:t>5.3.2.1</w:t>
            </w:r>
          </w:p>
        </w:tc>
        <w:tc>
          <w:tcPr>
            <w:tcW w:w="4138" w:type="dxa"/>
            <w:tcBorders>
              <w:top w:val="nil"/>
              <w:left w:val="nil"/>
              <w:bottom w:val="single" w:sz="8" w:space="0" w:color="auto"/>
              <w:right w:val="single" w:sz="8" w:space="0" w:color="auto"/>
            </w:tcBorders>
            <w:vAlign w:val="center"/>
          </w:tcPr>
          <w:p w14:paraId="4FD6D8D7" w14:textId="77777777" w:rsidR="00986BC0" w:rsidRPr="007E4D8F" w:rsidRDefault="00986BC0" w:rsidP="001A06E8">
            <w:pPr>
              <w:rPr>
                <w:rFonts w:cs="Arial"/>
                <w:i/>
                <w:iCs/>
                <w:sz w:val="18"/>
                <w:szCs w:val="18"/>
              </w:rPr>
            </w:pPr>
            <w:r w:rsidRPr="007E4D8F">
              <w:rPr>
                <w:rFonts w:cs="Arial"/>
                <w:i/>
                <w:iCs/>
                <w:sz w:val="18"/>
                <w:szCs w:val="18"/>
              </w:rPr>
              <w:t>display fine control configuration box</w:t>
            </w:r>
          </w:p>
        </w:tc>
      </w:tr>
      <w:tr w:rsidR="00986BC0" w:rsidRPr="00396F43" w14:paraId="0290B040" w14:textId="77777777" w:rsidTr="00811F82">
        <w:tc>
          <w:tcPr>
            <w:tcW w:w="461" w:type="dxa"/>
            <w:tcBorders>
              <w:top w:val="nil"/>
              <w:left w:val="single" w:sz="8" w:space="0" w:color="auto"/>
              <w:bottom w:val="single" w:sz="8" w:space="0" w:color="auto"/>
              <w:right w:val="single" w:sz="8" w:space="0" w:color="auto"/>
            </w:tcBorders>
            <w:vAlign w:val="center"/>
          </w:tcPr>
          <w:p w14:paraId="1EDF2A5E" w14:textId="77777777" w:rsidR="00986BC0" w:rsidRPr="00396F43" w:rsidRDefault="00986BC0" w:rsidP="001A06E8">
            <w:pPr>
              <w:ind w:left="-3"/>
              <w:rPr>
                <w:rFonts w:cs="Arial"/>
                <w:sz w:val="18"/>
                <w:szCs w:val="18"/>
              </w:rPr>
            </w:pPr>
          </w:p>
        </w:tc>
        <w:tc>
          <w:tcPr>
            <w:tcW w:w="426" w:type="dxa"/>
            <w:tcBorders>
              <w:top w:val="nil"/>
              <w:left w:val="nil"/>
              <w:bottom w:val="single" w:sz="8" w:space="0" w:color="auto"/>
              <w:right w:val="single" w:sz="8" w:space="0" w:color="auto"/>
            </w:tcBorders>
            <w:vAlign w:val="center"/>
          </w:tcPr>
          <w:p w14:paraId="72690F38" w14:textId="77777777" w:rsidR="00986BC0" w:rsidRPr="00396F43" w:rsidRDefault="00986BC0" w:rsidP="001A06E8">
            <w:pPr>
              <w:rPr>
                <w:rFonts w:cs="Arial"/>
                <w:sz w:val="18"/>
                <w:szCs w:val="18"/>
              </w:rPr>
            </w:pPr>
          </w:p>
        </w:tc>
        <w:tc>
          <w:tcPr>
            <w:tcW w:w="450" w:type="dxa"/>
            <w:tcBorders>
              <w:top w:val="nil"/>
              <w:left w:val="nil"/>
              <w:bottom w:val="single" w:sz="8" w:space="0" w:color="auto"/>
              <w:right w:val="single" w:sz="8" w:space="0" w:color="auto"/>
            </w:tcBorders>
            <w:vAlign w:val="center"/>
          </w:tcPr>
          <w:p w14:paraId="4379D2FA" w14:textId="77777777" w:rsidR="00986BC0" w:rsidRPr="00396F43" w:rsidRDefault="00986BC0" w:rsidP="001A06E8">
            <w:pPr>
              <w:rPr>
                <w:rFonts w:cs="Arial"/>
                <w:sz w:val="18"/>
                <w:szCs w:val="18"/>
              </w:rPr>
            </w:pPr>
          </w:p>
        </w:tc>
        <w:tc>
          <w:tcPr>
            <w:tcW w:w="450" w:type="dxa"/>
            <w:tcBorders>
              <w:top w:val="nil"/>
              <w:left w:val="nil"/>
              <w:bottom w:val="single" w:sz="8" w:space="0" w:color="auto"/>
              <w:right w:val="single" w:sz="8" w:space="0" w:color="auto"/>
            </w:tcBorders>
            <w:vAlign w:val="center"/>
          </w:tcPr>
          <w:p w14:paraId="339F8F92" w14:textId="77777777" w:rsidR="00986BC0" w:rsidRPr="00396F43" w:rsidRDefault="00986BC0" w:rsidP="001A06E8">
            <w:pPr>
              <w:rPr>
                <w:rFonts w:cs="Arial"/>
                <w:sz w:val="18"/>
                <w:szCs w:val="18"/>
              </w:rPr>
            </w:pPr>
          </w:p>
        </w:tc>
        <w:tc>
          <w:tcPr>
            <w:tcW w:w="450" w:type="dxa"/>
            <w:tcBorders>
              <w:top w:val="nil"/>
              <w:left w:val="nil"/>
              <w:bottom w:val="single" w:sz="8" w:space="0" w:color="auto"/>
              <w:right w:val="single" w:sz="8" w:space="0" w:color="auto"/>
            </w:tcBorders>
            <w:vAlign w:val="center"/>
          </w:tcPr>
          <w:p w14:paraId="0B53AA36" w14:textId="77777777" w:rsidR="00986BC0" w:rsidRPr="00396F43" w:rsidRDefault="00986BC0" w:rsidP="001A06E8">
            <w:pPr>
              <w:rPr>
                <w:rFonts w:cs="Arial"/>
                <w:sz w:val="18"/>
                <w:szCs w:val="18"/>
              </w:rPr>
            </w:pPr>
          </w:p>
        </w:tc>
        <w:tc>
          <w:tcPr>
            <w:tcW w:w="450" w:type="dxa"/>
            <w:tcBorders>
              <w:top w:val="nil"/>
              <w:left w:val="nil"/>
              <w:bottom w:val="single" w:sz="8" w:space="0" w:color="auto"/>
              <w:right w:val="single" w:sz="4" w:space="0" w:color="auto"/>
            </w:tcBorders>
            <w:vAlign w:val="center"/>
          </w:tcPr>
          <w:p w14:paraId="23B588C0" w14:textId="77777777" w:rsidR="00986BC0" w:rsidRPr="00396F43" w:rsidRDefault="00986BC0" w:rsidP="001A06E8">
            <w:pPr>
              <w:rPr>
                <w:rFonts w:cs="Arial"/>
                <w:sz w:val="18"/>
                <w:szCs w:val="18"/>
              </w:rPr>
            </w:pPr>
          </w:p>
        </w:tc>
        <w:tc>
          <w:tcPr>
            <w:tcW w:w="450" w:type="dxa"/>
            <w:tcBorders>
              <w:top w:val="single" w:sz="8" w:space="0" w:color="auto"/>
              <w:left w:val="single" w:sz="4" w:space="0" w:color="auto"/>
              <w:bottom w:val="single" w:sz="8" w:space="0" w:color="auto"/>
              <w:right w:val="single" w:sz="4" w:space="0" w:color="auto"/>
            </w:tcBorders>
          </w:tcPr>
          <w:p w14:paraId="064BEAE5" w14:textId="77777777" w:rsidR="00986BC0" w:rsidRDefault="00986BC0" w:rsidP="001A06E8">
            <w:pPr>
              <w:rPr>
                <w:rFonts w:cs="Arial"/>
                <w:sz w:val="18"/>
                <w:szCs w:val="18"/>
              </w:rPr>
            </w:pPr>
          </w:p>
        </w:tc>
        <w:tc>
          <w:tcPr>
            <w:tcW w:w="588" w:type="dxa"/>
            <w:tcBorders>
              <w:top w:val="nil"/>
              <w:left w:val="single" w:sz="4" w:space="0" w:color="auto"/>
              <w:bottom w:val="single" w:sz="8" w:space="0" w:color="auto"/>
              <w:right w:val="single" w:sz="4" w:space="0" w:color="auto"/>
            </w:tcBorders>
          </w:tcPr>
          <w:p w14:paraId="297F0F10" w14:textId="77777777" w:rsidR="00986BC0" w:rsidRDefault="00986BC0" w:rsidP="001A06E8">
            <w:pPr>
              <w:rPr>
                <w:rFonts w:cs="Arial"/>
                <w:sz w:val="18"/>
                <w:szCs w:val="18"/>
              </w:rPr>
            </w:pPr>
          </w:p>
        </w:tc>
        <w:tc>
          <w:tcPr>
            <w:tcW w:w="402" w:type="dxa"/>
            <w:tcBorders>
              <w:top w:val="nil"/>
              <w:left w:val="single" w:sz="4" w:space="0" w:color="auto"/>
              <w:bottom w:val="single" w:sz="8" w:space="0" w:color="auto"/>
              <w:right w:val="single" w:sz="4" w:space="0" w:color="auto"/>
            </w:tcBorders>
          </w:tcPr>
          <w:p w14:paraId="0A719150" w14:textId="77777777" w:rsidR="00986BC0" w:rsidDel="00B91F0C" w:rsidRDefault="00986BC0" w:rsidP="001A06E8">
            <w:pPr>
              <w:rPr>
                <w:rFonts w:cs="Arial"/>
                <w:sz w:val="18"/>
                <w:szCs w:val="18"/>
              </w:rPr>
            </w:pPr>
          </w:p>
        </w:tc>
        <w:tc>
          <w:tcPr>
            <w:tcW w:w="450" w:type="dxa"/>
            <w:tcBorders>
              <w:top w:val="nil"/>
              <w:left w:val="single" w:sz="4" w:space="0" w:color="auto"/>
              <w:bottom w:val="single" w:sz="8" w:space="0" w:color="auto"/>
              <w:right w:val="single" w:sz="4" w:space="0" w:color="auto"/>
            </w:tcBorders>
          </w:tcPr>
          <w:p w14:paraId="41E05BE4" w14:textId="77777777" w:rsidR="00986BC0" w:rsidRPr="00396F43" w:rsidRDefault="00986BC0" w:rsidP="001A06E8">
            <w:pPr>
              <w:rPr>
                <w:rFonts w:cs="Arial"/>
                <w:sz w:val="18"/>
                <w:szCs w:val="18"/>
              </w:rPr>
            </w:pPr>
          </w:p>
        </w:tc>
        <w:tc>
          <w:tcPr>
            <w:tcW w:w="270" w:type="dxa"/>
            <w:tcBorders>
              <w:top w:val="nil"/>
              <w:left w:val="single" w:sz="4" w:space="0" w:color="auto"/>
              <w:bottom w:val="single" w:sz="8" w:space="0" w:color="auto"/>
              <w:right w:val="single" w:sz="8" w:space="0" w:color="auto"/>
            </w:tcBorders>
            <w:vAlign w:val="center"/>
          </w:tcPr>
          <w:p w14:paraId="57320BA6" w14:textId="77777777" w:rsidR="00986BC0" w:rsidRPr="00396F43" w:rsidRDefault="00986BC0" w:rsidP="001A06E8">
            <w:pPr>
              <w:rPr>
                <w:rFonts w:cs="Arial"/>
                <w:sz w:val="18"/>
                <w:szCs w:val="18"/>
              </w:rPr>
            </w:pPr>
          </w:p>
        </w:tc>
        <w:tc>
          <w:tcPr>
            <w:tcW w:w="900" w:type="dxa"/>
            <w:tcBorders>
              <w:top w:val="nil"/>
              <w:left w:val="nil"/>
              <w:bottom w:val="single" w:sz="8" w:space="0" w:color="auto"/>
              <w:right w:val="single" w:sz="8" w:space="0" w:color="auto"/>
            </w:tcBorders>
          </w:tcPr>
          <w:p w14:paraId="35F5C6A2" w14:textId="77777777" w:rsidR="00986BC0" w:rsidRDefault="00986BC0" w:rsidP="001A06E8">
            <w:pPr>
              <w:rPr>
                <w:rFonts w:cs="Arial"/>
                <w:sz w:val="18"/>
                <w:szCs w:val="18"/>
                <w:lang w:bidi="x-none"/>
              </w:rPr>
            </w:pPr>
          </w:p>
        </w:tc>
        <w:tc>
          <w:tcPr>
            <w:tcW w:w="4138" w:type="dxa"/>
            <w:tcBorders>
              <w:top w:val="nil"/>
              <w:left w:val="nil"/>
              <w:bottom w:val="single" w:sz="8" w:space="0" w:color="auto"/>
              <w:right w:val="single" w:sz="8" w:space="0" w:color="auto"/>
            </w:tcBorders>
            <w:vAlign w:val="center"/>
          </w:tcPr>
          <w:p w14:paraId="30D1FAD6" w14:textId="77777777" w:rsidR="00986BC0" w:rsidRPr="007E4D8F" w:rsidRDefault="00986BC0" w:rsidP="001A06E8">
            <w:pPr>
              <w:rPr>
                <w:rFonts w:cs="Arial"/>
                <w:i/>
                <w:iCs/>
                <w:sz w:val="18"/>
                <w:szCs w:val="18"/>
              </w:rPr>
            </w:pPr>
          </w:p>
        </w:tc>
      </w:tr>
    </w:tbl>
    <w:p w14:paraId="03C625D3" w14:textId="77777777" w:rsidR="00986BC0" w:rsidRPr="005A443F" w:rsidRDefault="00986BC0" w:rsidP="00986BC0">
      <w:pPr>
        <w:rPr>
          <w:lang w:eastAsia="ja-JP"/>
        </w:rPr>
      </w:pPr>
    </w:p>
    <w:p w14:paraId="61751C84" w14:textId="77777777" w:rsidR="00986BC0" w:rsidRPr="00825E00" w:rsidRDefault="00986BC0" w:rsidP="00377F2C"/>
    <w:p w14:paraId="1C4F2CFB" w14:textId="7194CEEF" w:rsidR="001A33D0" w:rsidRPr="00BC394B" w:rsidRDefault="00153508" w:rsidP="001A33D0">
      <w:pPr>
        <w:pStyle w:val="Heading1"/>
        <w:numPr>
          <w:ilvl w:val="0"/>
          <w:numId w:val="1"/>
        </w:numPr>
        <w:tabs>
          <w:tab w:val="clear" w:pos="432"/>
        </w:tabs>
        <w:ind w:left="0" w:firstLine="0"/>
      </w:pPr>
      <w:bookmarkStart w:id="70" w:name="Table_tab_1"/>
      <w:bookmarkStart w:id="71" w:name="_Toc202426679"/>
      <w:bookmarkEnd w:id="70"/>
      <w:r>
        <w:lastRenderedPageBreak/>
        <w:t xml:space="preserve">Carriage of </w:t>
      </w:r>
      <w:r w:rsidR="00AD6675">
        <w:t>g</w:t>
      </w:r>
      <w:r>
        <w:t xml:space="preserve">reen </w:t>
      </w:r>
      <w:r w:rsidR="005A2F6C">
        <w:t>m</w:t>
      </w:r>
      <w:r>
        <w:t>etadata in ISO Base Media File Format</w:t>
      </w:r>
      <w:bookmarkEnd w:id="71"/>
    </w:p>
    <w:p w14:paraId="6A52472D" w14:textId="49A68753" w:rsidR="00153508" w:rsidRDefault="00153508" w:rsidP="00153508">
      <w:pPr>
        <w:pStyle w:val="Heading2"/>
      </w:pPr>
      <w:bookmarkStart w:id="72" w:name="_Toc202426680"/>
      <w:r>
        <w:t>General</w:t>
      </w:r>
      <w:bookmarkEnd w:id="72"/>
    </w:p>
    <w:p w14:paraId="1327A33D" w14:textId="6502E241" w:rsidR="00153508" w:rsidRDefault="00153508" w:rsidP="00153508">
      <w:pPr>
        <w:pStyle w:val="BodyText"/>
      </w:pPr>
      <w:r>
        <w:t xml:space="preserve">If </w:t>
      </w:r>
      <w:r w:rsidR="00A12DEE">
        <w:t>g</w:t>
      </w:r>
      <w:r>
        <w:t xml:space="preserve">reen </w:t>
      </w:r>
      <w:r w:rsidR="000773F8">
        <w:t>m</w:t>
      </w:r>
      <w:r>
        <w:t xml:space="preserve">etadata is carried in an ISO Base Media File Format, it shall be carried in the metadata tracks within the ISO Base Media File Format. Different </w:t>
      </w:r>
      <w:r w:rsidR="00A12DEE">
        <w:t>g</w:t>
      </w:r>
      <w:r>
        <w:t xml:space="preserve">reen </w:t>
      </w:r>
      <w:r w:rsidR="000773F8">
        <w:t>m</w:t>
      </w:r>
      <w:r>
        <w:t xml:space="preserve">etadata types and corresponding storage formats are identified by their unique sample entry codes. </w:t>
      </w:r>
    </w:p>
    <w:p w14:paraId="247D6649" w14:textId="3AAECC94" w:rsidR="001A33D0" w:rsidRDefault="00153508" w:rsidP="00153508">
      <w:pPr>
        <w:pStyle w:val="BodyText"/>
      </w:pPr>
      <w:r>
        <w:t xml:space="preserve">A metadata track carrying </w:t>
      </w:r>
      <w:r w:rsidR="001276C0">
        <w:t>g</w:t>
      </w:r>
      <w:r>
        <w:t>reen metadata is linked to the track it describes by means of a ‘</w:t>
      </w:r>
      <w:proofErr w:type="spellStart"/>
      <w:r>
        <w:t>cdsc</w:t>
      </w:r>
      <w:proofErr w:type="spellEnd"/>
      <w:r>
        <w:t>’ (content describes) track reference.</w:t>
      </w:r>
    </w:p>
    <w:p w14:paraId="6A9511B6" w14:textId="7A4965F9" w:rsidR="00153508" w:rsidRDefault="00153508" w:rsidP="00153508">
      <w:pPr>
        <w:pStyle w:val="Heading2"/>
      </w:pPr>
      <w:bookmarkStart w:id="73" w:name="_Toc252808975"/>
      <w:bookmarkStart w:id="74" w:name="_Toc379372639"/>
      <w:bookmarkStart w:id="75" w:name="_Toc379372685"/>
      <w:bookmarkStart w:id="76" w:name="_Toc253211978"/>
      <w:bookmarkStart w:id="77" w:name="_Toc202426681"/>
      <w:bookmarkStart w:id="78" w:name="_Toc373247494"/>
      <w:bookmarkStart w:id="79" w:name="_Toc158820477"/>
      <w:bookmarkStart w:id="80" w:name="_Ref169706690"/>
      <w:r w:rsidRPr="00B541A1">
        <w:rPr>
          <w:rFonts w:hint="eastAsia"/>
        </w:rPr>
        <w:t>Decoder</w:t>
      </w:r>
      <w:r w:rsidR="000B0E63">
        <w:t>-</w:t>
      </w:r>
      <w:r w:rsidR="00550C1C">
        <w:t>p</w:t>
      </w:r>
      <w:r w:rsidRPr="00B541A1">
        <w:t xml:space="preserve">ower </w:t>
      </w:r>
      <w:r w:rsidR="0085102C">
        <w:t>i</w:t>
      </w:r>
      <w:r w:rsidRPr="00B541A1">
        <w:t xml:space="preserve">ndication </w:t>
      </w:r>
      <w:r w:rsidR="00F66CBE">
        <w:t>m</w:t>
      </w:r>
      <w:r w:rsidRPr="00B541A1">
        <w:t>etadata</w:t>
      </w:r>
      <w:bookmarkEnd w:id="73"/>
      <w:bookmarkEnd w:id="74"/>
      <w:bookmarkEnd w:id="75"/>
      <w:bookmarkEnd w:id="76"/>
      <w:bookmarkEnd w:id="77"/>
      <w:r w:rsidRPr="00B541A1">
        <w:t xml:space="preserve"> </w:t>
      </w:r>
      <w:bookmarkEnd w:id="78"/>
      <w:bookmarkEnd w:id="79"/>
      <w:bookmarkEnd w:id="80"/>
    </w:p>
    <w:p w14:paraId="36431CD6" w14:textId="182DFF4E" w:rsidR="00153508" w:rsidRDefault="00FB6D74" w:rsidP="00FB6D74">
      <w:pPr>
        <w:pStyle w:val="Heading3"/>
      </w:pPr>
      <w:bookmarkStart w:id="81" w:name="_Ref161731616"/>
      <w:bookmarkStart w:id="82" w:name="_Ref161732550"/>
      <w:bookmarkStart w:id="83" w:name="_Ref171273662"/>
      <w:bookmarkStart w:id="84" w:name="_Toc202426682"/>
      <w:r>
        <w:t>Definition</w:t>
      </w:r>
      <w:bookmarkEnd w:id="81"/>
      <w:bookmarkEnd w:id="82"/>
      <w:bookmarkEnd w:id="83"/>
      <w:bookmarkEnd w:id="84"/>
    </w:p>
    <w:p w14:paraId="4F316DE1" w14:textId="77777777" w:rsidR="00FB6D74" w:rsidRPr="00FB6D74" w:rsidRDefault="00FB6D74" w:rsidP="00FB6D74">
      <w:pPr>
        <w:pStyle w:val="Example"/>
        <w:jc w:val="left"/>
        <w:rPr>
          <w:sz w:val="22"/>
          <w:szCs w:val="22"/>
        </w:rPr>
      </w:pPr>
      <w:r w:rsidRPr="00FB6D74">
        <w:rPr>
          <w:sz w:val="22"/>
          <w:szCs w:val="22"/>
        </w:rPr>
        <w:t>Sample Entry Type:</w:t>
      </w:r>
      <w:r w:rsidRPr="00FB6D74">
        <w:rPr>
          <w:sz w:val="22"/>
          <w:szCs w:val="22"/>
        </w:rPr>
        <w:tab/>
        <w:t>‘</w:t>
      </w:r>
      <w:proofErr w:type="spellStart"/>
      <w:r w:rsidRPr="00FB6D74">
        <w:rPr>
          <w:sz w:val="22"/>
          <w:szCs w:val="22"/>
        </w:rPr>
        <w:t>depi</w:t>
      </w:r>
      <w:proofErr w:type="spellEnd"/>
      <w:r w:rsidRPr="00FB6D74">
        <w:rPr>
          <w:sz w:val="22"/>
          <w:szCs w:val="22"/>
        </w:rPr>
        <w:t xml:space="preserve">’ </w:t>
      </w:r>
      <w:r w:rsidRPr="00FB6D74">
        <w:rPr>
          <w:sz w:val="22"/>
          <w:szCs w:val="22"/>
        </w:rPr>
        <w:br/>
        <w:t xml:space="preserve">Container: </w:t>
      </w:r>
      <w:r w:rsidRPr="00FB6D74">
        <w:rPr>
          <w:sz w:val="22"/>
          <w:szCs w:val="22"/>
        </w:rPr>
        <w:tab/>
        <w:t>Sample Description Box (‘</w:t>
      </w:r>
      <w:proofErr w:type="spellStart"/>
      <w:r w:rsidRPr="00FB6D74">
        <w:rPr>
          <w:sz w:val="22"/>
          <w:szCs w:val="22"/>
        </w:rPr>
        <w:t>stsd</w:t>
      </w:r>
      <w:proofErr w:type="spellEnd"/>
      <w:r w:rsidRPr="00FB6D74">
        <w:rPr>
          <w:sz w:val="22"/>
          <w:szCs w:val="22"/>
        </w:rPr>
        <w:t>’)</w:t>
      </w:r>
      <w:r w:rsidRPr="00FB6D74">
        <w:rPr>
          <w:sz w:val="22"/>
          <w:szCs w:val="22"/>
        </w:rPr>
        <w:br/>
        <w:t>Mandatory:</w:t>
      </w:r>
      <w:r w:rsidRPr="00FB6D74">
        <w:rPr>
          <w:sz w:val="22"/>
          <w:szCs w:val="22"/>
        </w:rPr>
        <w:tab/>
        <w:t>No</w:t>
      </w:r>
      <w:r w:rsidRPr="00FB6D74">
        <w:rPr>
          <w:sz w:val="22"/>
          <w:szCs w:val="22"/>
        </w:rPr>
        <w:br/>
        <w:t>Quantity:</w:t>
      </w:r>
      <w:r w:rsidRPr="00FB6D74">
        <w:rPr>
          <w:sz w:val="22"/>
          <w:szCs w:val="22"/>
        </w:rPr>
        <w:tab/>
        <w:t>0 or 1</w:t>
      </w:r>
    </w:p>
    <w:p w14:paraId="2D40DCFF" w14:textId="1DD00597" w:rsidR="00153508" w:rsidRPr="004816A8" w:rsidRDefault="00FB6D74" w:rsidP="00FB6D74">
      <w:pPr>
        <w:pStyle w:val="Example"/>
        <w:rPr>
          <w:sz w:val="22"/>
          <w:szCs w:val="22"/>
        </w:rPr>
      </w:pPr>
      <w:r w:rsidRPr="00BC3BD3">
        <w:rPr>
          <w:sz w:val="22"/>
          <w:szCs w:val="22"/>
        </w:rPr>
        <w:t xml:space="preserve">The Decoder-Power Indication </w:t>
      </w:r>
      <w:r w:rsidR="000B0E63" w:rsidRPr="00BC3BD3">
        <w:rPr>
          <w:sz w:val="22"/>
          <w:szCs w:val="22"/>
        </w:rPr>
        <w:t>m</w:t>
      </w:r>
      <w:r w:rsidRPr="00BC3BD3">
        <w:rPr>
          <w:sz w:val="22"/>
          <w:szCs w:val="22"/>
        </w:rPr>
        <w:t>etadata is defined in ISO/IEC 23001-11</w:t>
      </w:r>
      <w:r w:rsidR="004A40BA" w:rsidRPr="00BC3BD3">
        <w:rPr>
          <w:sz w:val="22"/>
          <w:szCs w:val="22"/>
        </w:rPr>
        <w:t>.</w:t>
      </w:r>
      <w:r w:rsidRPr="00BC3BD3">
        <w:rPr>
          <w:sz w:val="22"/>
          <w:szCs w:val="22"/>
        </w:rPr>
        <w:t xml:space="preserve"> It provides decoder complexity reduction ratios for the media track to which the metadata track refers by means of ‘</w:t>
      </w:r>
      <w:proofErr w:type="spellStart"/>
      <w:r w:rsidRPr="00BC3BD3">
        <w:rPr>
          <w:sz w:val="22"/>
          <w:szCs w:val="22"/>
        </w:rPr>
        <w:t>cdsc</w:t>
      </w:r>
      <w:proofErr w:type="spellEnd"/>
      <w:r w:rsidRPr="00BC3BD3">
        <w:rPr>
          <w:sz w:val="22"/>
          <w:szCs w:val="22"/>
        </w:rPr>
        <w:t>’ reference.</w:t>
      </w:r>
    </w:p>
    <w:p w14:paraId="05518584" w14:textId="0FF1B503" w:rsidR="00153508" w:rsidRDefault="00FB6D74" w:rsidP="00FB6D74">
      <w:pPr>
        <w:pStyle w:val="Heading3"/>
      </w:pPr>
      <w:bookmarkStart w:id="85" w:name="_Toc202426683"/>
      <w:r>
        <w:t>Syntax</w:t>
      </w:r>
      <w:bookmarkEnd w:id="85"/>
    </w:p>
    <w:p w14:paraId="48169D53" w14:textId="7E203B79" w:rsidR="00FB6D74" w:rsidRPr="00BC3BD3" w:rsidRDefault="00FB6D74" w:rsidP="00FB6D74">
      <w:pPr>
        <w:pStyle w:val="Example"/>
        <w:rPr>
          <w:sz w:val="22"/>
          <w:szCs w:val="22"/>
        </w:rPr>
      </w:pPr>
      <w:r w:rsidRPr="00BC3BD3">
        <w:rPr>
          <w:sz w:val="22"/>
          <w:szCs w:val="22"/>
        </w:rPr>
        <w:t xml:space="preserve">The </w:t>
      </w:r>
      <w:r w:rsidR="000B0E63" w:rsidRPr="00BC3BD3">
        <w:rPr>
          <w:sz w:val="22"/>
          <w:szCs w:val="22"/>
        </w:rPr>
        <w:t>D</w:t>
      </w:r>
      <w:r w:rsidRPr="00BC3BD3">
        <w:rPr>
          <w:sz w:val="22"/>
          <w:szCs w:val="22"/>
        </w:rPr>
        <w:t>ecoder</w:t>
      </w:r>
      <w:r w:rsidR="000B0E63" w:rsidRPr="00BC3BD3">
        <w:rPr>
          <w:sz w:val="22"/>
          <w:szCs w:val="22"/>
        </w:rPr>
        <w:t>-P</w:t>
      </w:r>
      <w:r w:rsidRPr="00BC3BD3">
        <w:rPr>
          <w:sz w:val="22"/>
          <w:szCs w:val="22"/>
        </w:rPr>
        <w:t xml:space="preserve">ower </w:t>
      </w:r>
      <w:r w:rsidR="000B0E63" w:rsidRPr="00BC3BD3">
        <w:rPr>
          <w:sz w:val="22"/>
          <w:szCs w:val="22"/>
        </w:rPr>
        <w:t>I</w:t>
      </w:r>
      <w:r w:rsidRPr="00BC3BD3">
        <w:rPr>
          <w:sz w:val="22"/>
          <w:szCs w:val="22"/>
        </w:rPr>
        <w:t>ndication metadata sample entry shall be as follows.</w:t>
      </w:r>
    </w:p>
    <w:p w14:paraId="3C5CB903" w14:textId="77777777" w:rsidR="00FB6D74" w:rsidRDefault="00FB6D74" w:rsidP="00FB6D74">
      <w:pPr>
        <w:pStyle w:val="code0"/>
      </w:pPr>
      <w:r>
        <w:t>class Decoder</w:t>
      </w:r>
      <w:r w:rsidRPr="00126351">
        <w:t>Power</w:t>
      </w:r>
      <w:r>
        <w:t>Indica</w:t>
      </w:r>
      <w:r w:rsidRPr="00126351">
        <w:t xml:space="preserve">tionMetaDataSampleEntry() </w:t>
      </w:r>
      <w:r>
        <w:br/>
      </w:r>
      <w:r>
        <w:tab/>
      </w:r>
      <w:r w:rsidRPr="00126351">
        <w:t>extends MetaDataSampleEntry</w:t>
      </w:r>
      <w:r w:rsidRPr="00126351">
        <w:rPr>
          <w:rFonts w:cs="Courier"/>
          <w:color w:val="000000"/>
          <w:sz w:val="19"/>
          <w:szCs w:val="19"/>
        </w:rPr>
        <w:t xml:space="preserve"> (‘</w:t>
      </w:r>
      <w:r>
        <w:t>depi</w:t>
      </w:r>
      <w:r w:rsidRPr="00126351">
        <w:rPr>
          <w:rFonts w:cs="Courier"/>
          <w:color w:val="000000"/>
          <w:sz w:val="19"/>
          <w:szCs w:val="19"/>
        </w:rPr>
        <w:t>‘) {</w:t>
      </w:r>
      <w:r w:rsidRPr="00126351">
        <w:br/>
      </w:r>
      <w:r w:rsidRPr="00126351">
        <w:br/>
        <w:t>}</w:t>
      </w:r>
    </w:p>
    <w:p w14:paraId="6D22BEBF" w14:textId="56C5A418" w:rsidR="00FB6D74" w:rsidRDefault="00FB6D74" w:rsidP="00FB6D74">
      <w:pPr>
        <w:pStyle w:val="Example"/>
      </w:pPr>
      <w:r>
        <w:rPr>
          <w:rFonts w:eastAsia="Malgun Gothic" w:cs="Arial"/>
          <w:lang w:eastAsia="ko-KR"/>
        </w:rPr>
        <w:t>T</w:t>
      </w:r>
      <w:r w:rsidRPr="00FB6D74">
        <w:rPr>
          <w:rFonts w:eastAsia="Malgun Gothic" w:cs="Arial"/>
          <w:sz w:val="22"/>
          <w:szCs w:val="22"/>
          <w:lang w:eastAsia="ko-KR"/>
        </w:rPr>
        <w:t>he Decoder-Power Indication</w:t>
      </w:r>
      <w:r w:rsidRPr="00FB6D74">
        <w:rPr>
          <w:rFonts w:eastAsia="Malgun Gothic"/>
          <w:sz w:val="22"/>
          <w:szCs w:val="22"/>
          <w:lang w:eastAsia="ko-KR"/>
        </w:rPr>
        <w:t xml:space="preserve"> </w:t>
      </w:r>
      <w:r w:rsidR="000B0E63">
        <w:rPr>
          <w:rFonts w:eastAsia="Malgun Gothic"/>
          <w:sz w:val="22"/>
          <w:szCs w:val="22"/>
          <w:lang w:eastAsia="ko-KR"/>
        </w:rPr>
        <w:t xml:space="preserve">metadata </w:t>
      </w:r>
      <w:r w:rsidRPr="00FB6D74">
        <w:rPr>
          <w:rFonts w:cs="Arial"/>
          <w:sz w:val="22"/>
          <w:szCs w:val="22"/>
        </w:rPr>
        <w:t>sample shall conform to the following syntax:</w:t>
      </w:r>
    </w:p>
    <w:p w14:paraId="220B15A6" w14:textId="4260F439" w:rsidR="00FB6D74" w:rsidRDefault="00FB6D74" w:rsidP="00FB6D74">
      <w:pPr>
        <w:pStyle w:val="code0"/>
      </w:pPr>
      <w:r w:rsidRPr="00FB6D74">
        <w:t xml:space="preserve">aligned(8) class DecoderPowerIndicationMetaDataSample(){ </w:t>
      </w:r>
      <w:r w:rsidRPr="00FB6D74">
        <w:br/>
      </w:r>
      <w:r w:rsidRPr="00FB6D74">
        <w:tab/>
        <w:t>unsigned int(8) Dec_ops_reduction_ratio_from_max;</w:t>
      </w:r>
      <w:r w:rsidRPr="00FB6D74">
        <w:br/>
      </w:r>
      <w:r w:rsidRPr="00FB6D74">
        <w:tab/>
        <w:t>signed int(16)  Dec_ops_reduction_ratio_from_prev;</w:t>
      </w:r>
      <w:r w:rsidRPr="00FB6D74">
        <w:br/>
        <w:t>}</w:t>
      </w:r>
    </w:p>
    <w:p w14:paraId="54DF278A" w14:textId="40C40B73" w:rsidR="00FB6D74" w:rsidRDefault="00FB6D74" w:rsidP="00FB6D74">
      <w:pPr>
        <w:pStyle w:val="Heading3"/>
      </w:pPr>
      <w:bookmarkStart w:id="86" w:name="_Toc202426684"/>
      <w:r>
        <w:t>Semantics</w:t>
      </w:r>
      <w:bookmarkEnd w:id="86"/>
    </w:p>
    <w:p w14:paraId="6AFADCAE" w14:textId="2D4F861C" w:rsidR="00FB6D74" w:rsidRPr="00FB6D74" w:rsidRDefault="00FB6D74" w:rsidP="004417F0">
      <w:pPr>
        <w:pStyle w:val="Example"/>
        <w:rPr>
          <w:sz w:val="22"/>
          <w:szCs w:val="22"/>
        </w:rPr>
      </w:pPr>
      <w:r w:rsidRPr="00FB6D74">
        <w:rPr>
          <w:sz w:val="22"/>
          <w:szCs w:val="22"/>
        </w:rPr>
        <w:t>Semantics are defined in ISO/IEC 23001-11.</w:t>
      </w:r>
    </w:p>
    <w:p w14:paraId="7CB34569" w14:textId="260F1A3C" w:rsidR="00FB6D74" w:rsidRPr="00FB6D74" w:rsidRDefault="00FB6D74" w:rsidP="00FB6D74">
      <w:pPr>
        <w:pStyle w:val="Heading2"/>
      </w:pPr>
      <w:bookmarkStart w:id="87" w:name="_Toc202426685"/>
      <w:r w:rsidRPr="00FB6D74">
        <w:t>Display</w:t>
      </w:r>
      <w:r w:rsidR="00E360CB">
        <w:t>-</w:t>
      </w:r>
      <w:r w:rsidR="009D298F">
        <w:t>p</w:t>
      </w:r>
      <w:r w:rsidRPr="00FB6D74">
        <w:t xml:space="preserve">ower </w:t>
      </w:r>
      <w:r w:rsidR="009D298F">
        <w:t>r</w:t>
      </w:r>
      <w:r w:rsidRPr="00FB6D74">
        <w:t xml:space="preserve">eduction </w:t>
      </w:r>
      <w:r w:rsidR="00E360CB">
        <w:t>m</w:t>
      </w:r>
      <w:r w:rsidRPr="00FB6D74">
        <w:t>etadata</w:t>
      </w:r>
      <w:bookmarkEnd w:id="87"/>
    </w:p>
    <w:p w14:paraId="50F34929" w14:textId="6E7C6EE6" w:rsidR="00FB6D74" w:rsidRPr="00021F3A" w:rsidRDefault="00FB6D74" w:rsidP="00FB6D74">
      <w:pPr>
        <w:pStyle w:val="Example"/>
        <w:rPr>
          <w:sz w:val="22"/>
          <w:szCs w:val="22"/>
        </w:rPr>
      </w:pPr>
      <w:r w:rsidRPr="00021F3A">
        <w:rPr>
          <w:sz w:val="22"/>
          <w:szCs w:val="22"/>
        </w:rPr>
        <w:t xml:space="preserve">The Display-Power Reduction </w:t>
      </w:r>
      <w:r w:rsidR="00E360CB">
        <w:rPr>
          <w:sz w:val="22"/>
          <w:szCs w:val="22"/>
        </w:rPr>
        <w:t>m</w:t>
      </w:r>
      <w:r w:rsidRPr="00021F3A">
        <w:rPr>
          <w:sz w:val="22"/>
          <w:szCs w:val="22"/>
        </w:rPr>
        <w:t>etadata is defined in ISO/IEC 23001-11</w:t>
      </w:r>
      <w:r w:rsidR="00646A9B" w:rsidRPr="00021F3A">
        <w:rPr>
          <w:sz w:val="22"/>
          <w:szCs w:val="22"/>
        </w:rPr>
        <w:t>.</w:t>
      </w:r>
      <w:r w:rsidRPr="00021F3A">
        <w:rPr>
          <w:sz w:val="22"/>
          <w:szCs w:val="22"/>
        </w:rPr>
        <w:t xml:space="preserve"> Display</w:t>
      </w:r>
      <w:r w:rsidR="00E360CB">
        <w:rPr>
          <w:sz w:val="22"/>
          <w:szCs w:val="22"/>
        </w:rPr>
        <w:t>-</w:t>
      </w:r>
      <w:r w:rsidRPr="00021F3A">
        <w:rPr>
          <w:sz w:val="22"/>
          <w:szCs w:val="22"/>
        </w:rPr>
        <w:t xml:space="preserve">Power Reduction </w:t>
      </w:r>
      <w:r w:rsidR="00E360CB">
        <w:rPr>
          <w:sz w:val="22"/>
          <w:szCs w:val="22"/>
        </w:rPr>
        <w:t>m</w:t>
      </w:r>
      <w:r w:rsidRPr="00021F3A">
        <w:rPr>
          <w:sz w:val="22"/>
          <w:szCs w:val="22"/>
        </w:rPr>
        <w:t>etadata provides frame statistics and quality indicators for the media track that the metadata track refers to by means of ‘</w:t>
      </w:r>
      <w:proofErr w:type="spellStart"/>
      <w:r w:rsidRPr="00021F3A">
        <w:rPr>
          <w:sz w:val="22"/>
          <w:szCs w:val="22"/>
        </w:rPr>
        <w:t>cdsc</w:t>
      </w:r>
      <w:proofErr w:type="spellEnd"/>
      <w:r w:rsidRPr="00021F3A">
        <w:rPr>
          <w:sz w:val="22"/>
          <w:szCs w:val="22"/>
        </w:rPr>
        <w:t>’ reference. Th</w:t>
      </w:r>
      <w:r w:rsidR="00646A9B" w:rsidRPr="00021F3A">
        <w:rPr>
          <w:sz w:val="22"/>
          <w:szCs w:val="22"/>
        </w:rPr>
        <w:t>ese</w:t>
      </w:r>
      <w:r w:rsidRPr="00021F3A">
        <w:rPr>
          <w:sz w:val="22"/>
          <w:szCs w:val="22"/>
        </w:rPr>
        <w:t xml:space="preserve"> </w:t>
      </w:r>
      <w:r w:rsidR="00646A9B" w:rsidRPr="00021F3A">
        <w:rPr>
          <w:sz w:val="22"/>
          <w:szCs w:val="22"/>
        </w:rPr>
        <w:t xml:space="preserve">metadata </w:t>
      </w:r>
      <w:r w:rsidRPr="00021F3A">
        <w:rPr>
          <w:sz w:val="22"/>
          <w:szCs w:val="22"/>
        </w:rPr>
        <w:t>allow the client to attain a specified quality level by scaling frame-buffer pixels and to reduce power correspondingly by decreasing the display backlight or OLED voltage.</w:t>
      </w:r>
    </w:p>
    <w:p w14:paraId="204A8B9A" w14:textId="36B7587A" w:rsidR="00FB6D74" w:rsidRPr="00286238" w:rsidRDefault="00FB6D74" w:rsidP="00FB6D74">
      <w:pPr>
        <w:pStyle w:val="Example"/>
        <w:rPr>
          <w:sz w:val="22"/>
          <w:szCs w:val="22"/>
        </w:rPr>
      </w:pPr>
      <w:r w:rsidRPr="00021F3A">
        <w:rPr>
          <w:sz w:val="22"/>
          <w:szCs w:val="22"/>
        </w:rPr>
        <w:t xml:space="preserve">Display-Power Reduction </w:t>
      </w:r>
      <w:r w:rsidR="00E360CB">
        <w:rPr>
          <w:sz w:val="22"/>
          <w:szCs w:val="22"/>
        </w:rPr>
        <w:t>m</w:t>
      </w:r>
      <w:r w:rsidRPr="00021F3A">
        <w:rPr>
          <w:sz w:val="22"/>
          <w:szCs w:val="22"/>
        </w:rPr>
        <w:t xml:space="preserve">etadata is of </w:t>
      </w:r>
      <w:r w:rsidR="00286238" w:rsidRPr="00021F3A">
        <w:rPr>
          <w:sz w:val="22"/>
          <w:szCs w:val="22"/>
        </w:rPr>
        <w:t xml:space="preserve">three </w:t>
      </w:r>
      <w:r w:rsidRPr="00021F3A">
        <w:rPr>
          <w:sz w:val="22"/>
          <w:szCs w:val="22"/>
        </w:rPr>
        <w:t>types:</w:t>
      </w:r>
      <w:r w:rsidRPr="00286238">
        <w:rPr>
          <w:sz w:val="22"/>
          <w:szCs w:val="22"/>
        </w:rPr>
        <w:t xml:space="preserve"> </w:t>
      </w:r>
    </w:p>
    <w:p w14:paraId="66DA6763" w14:textId="0A0560B3" w:rsidR="00FB6D74" w:rsidRPr="00021F3A" w:rsidRDefault="00FB6D74" w:rsidP="00FB6D74">
      <w:pPr>
        <w:pStyle w:val="ListParagraph"/>
        <w:tabs>
          <w:tab w:val="clear" w:pos="403"/>
        </w:tabs>
        <w:spacing w:after="200" w:line="230" w:lineRule="atLeast"/>
        <w:ind w:hanging="360"/>
        <w:rPr>
          <w:rFonts w:eastAsia="Malgun Gothic" w:cs="Arial"/>
          <w:szCs w:val="20"/>
          <w:lang w:eastAsia="ko-KR"/>
        </w:rPr>
      </w:pPr>
      <w:r w:rsidRPr="00286238">
        <w:t>1.</w:t>
      </w:r>
      <w:r w:rsidRPr="00286238">
        <w:tab/>
      </w:r>
      <w:r w:rsidRPr="00021F3A">
        <w:rPr>
          <w:rFonts w:eastAsia="Malgun Gothic" w:cs="Arial"/>
          <w:szCs w:val="20"/>
          <w:lang w:eastAsia="ko-KR"/>
        </w:rPr>
        <w:t>metadata that indicates power saving at different quality levels over the sample duration. This metadata shall use the '</w:t>
      </w:r>
      <w:proofErr w:type="spellStart"/>
      <w:r w:rsidRPr="00021F3A">
        <w:rPr>
          <w:rFonts w:eastAsia="Malgun Gothic" w:cs="Arial"/>
          <w:szCs w:val="20"/>
          <w:lang w:eastAsia="ko-KR"/>
        </w:rPr>
        <w:t>dipi</w:t>
      </w:r>
      <w:proofErr w:type="spellEnd"/>
      <w:r w:rsidRPr="00021F3A">
        <w:rPr>
          <w:rFonts w:eastAsia="Malgun Gothic" w:cs="Arial"/>
          <w:szCs w:val="20"/>
          <w:lang w:eastAsia="ko-KR"/>
        </w:rPr>
        <w:t>’ (</w:t>
      </w:r>
      <w:r w:rsidR="000606B1">
        <w:rPr>
          <w:rFonts w:eastAsia="Malgun Gothic" w:cs="Arial"/>
          <w:szCs w:val="20"/>
          <w:lang w:eastAsia="ko-KR"/>
        </w:rPr>
        <w:t>D</w:t>
      </w:r>
      <w:r w:rsidRPr="00021F3A">
        <w:rPr>
          <w:rFonts w:eastAsia="Malgun Gothic" w:cs="Arial"/>
          <w:szCs w:val="20"/>
          <w:lang w:eastAsia="ko-KR"/>
        </w:rPr>
        <w:t xml:space="preserve">isplay </w:t>
      </w:r>
      <w:r w:rsidR="000606B1">
        <w:rPr>
          <w:rFonts w:eastAsia="Malgun Gothic" w:cs="Arial"/>
          <w:szCs w:val="20"/>
          <w:lang w:eastAsia="ko-KR"/>
        </w:rPr>
        <w:t>P</w:t>
      </w:r>
      <w:r w:rsidRPr="00021F3A">
        <w:rPr>
          <w:rFonts w:eastAsia="Malgun Gothic" w:cs="Arial"/>
          <w:szCs w:val="20"/>
          <w:lang w:eastAsia="ko-KR"/>
        </w:rPr>
        <w:t xml:space="preserve">ower </w:t>
      </w:r>
      <w:r w:rsidR="000606B1">
        <w:rPr>
          <w:rFonts w:eastAsia="Malgun Gothic" w:cs="Arial"/>
          <w:szCs w:val="20"/>
          <w:lang w:eastAsia="ko-KR"/>
        </w:rPr>
        <w:t>I</w:t>
      </w:r>
      <w:r w:rsidRPr="00021F3A">
        <w:rPr>
          <w:rFonts w:eastAsia="Malgun Gothic" w:cs="Arial"/>
          <w:szCs w:val="20"/>
          <w:lang w:eastAsia="ko-KR"/>
        </w:rPr>
        <w:t xml:space="preserve">ndication) sample entry type. </w:t>
      </w:r>
    </w:p>
    <w:p w14:paraId="63BD3600" w14:textId="6815773B" w:rsidR="00FB6D74" w:rsidRDefault="00FB6D74" w:rsidP="00FB6D74">
      <w:pPr>
        <w:pStyle w:val="ListParagraph"/>
        <w:tabs>
          <w:tab w:val="clear" w:pos="403"/>
        </w:tabs>
        <w:spacing w:after="200" w:line="230" w:lineRule="atLeast"/>
        <w:ind w:hanging="360"/>
        <w:rPr>
          <w:rFonts w:eastAsia="Malgun Gothic" w:cs="Arial"/>
          <w:szCs w:val="20"/>
          <w:lang w:eastAsia="ko-KR"/>
        </w:rPr>
      </w:pPr>
      <w:r w:rsidRPr="00021F3A">
        <w:rPr>
          <w:rFonts w:eastAsia="Malgun Gothic" w:cs="Arial"/>
          <w:szCs w:val="20"/>
          <w:lang w:eastAsia="ko-KR"/>
        </w:rPr>
        <w:t>2.</w:t>
      </w:r>
      <w:r w:rsidRPr="00021F3A">
        <w:rPr>
          <w:rFonts w:eastAsia="Malgun Gothic" w:cs="Arial"/>
          <w:szCs w:val="20"/>
          <w:lang w:eastAsia="ko-KR"/>
        </w:rPr>
        <w:tab/>
        <w:t>metadata that allows fine control of the display to achieve power reduction at a specified quality level. This metadata shall use the ’</w:t>
      </w:r>
      <w:proofErr w:type="spellStart"/>
      <w:r w:rsidRPr="00021F3A">
        <w:rPr>
          <w:rFonts w:eastAsia="Malgun Gothic" w:cs="Arial"/>
          <w:szCs w:val="20"/>
          <w:lang w:eastAsia="ko-KR"/>
        </w:rPr>
        <w:t>dfce</w:t>
      </w:r>
      <w:proofErr w:type="spellEnd"/>
      <w:r w:rsidRPr="00021F3A">
        <w:rPr>
          <w:rFonts w:eastAsia="Malgun Gothic" w:cs="Arial"/>
          <w:szCs w:val="20"/>
          <w:lang w:eastAsia="ko-KR"/>
        </w:rPr>
        <w:t>’ (</w:t>
      </w:r>
      <w:r w:rsidR="000606B1">
        <w:rPr>
          <w:rFonts w:eastAsia="Malgun Gothic" w:cs="Arial"/>
          <w:szCs w:val="20"/>
          <w:lang w:eastAsia="ko-KR"/>
        </w:rPr>
        <w:t>D</w:t>
      </w:r>
      <w:r w:rsidRPr="00021F3A">
        <w:rPr>
          <w:rFonts w:eastAsia="Malgun Gothic" w:cs="Arial"/>
          <w:szCs w:val="20"/>
          <w:lang w:eastAsia="ko-KR"/>
        </w:rPr>
        <w:t xml:space="preserve">isplay </w:t>
      </w:r>
      <w:r w:rsidR="000606B1">
        <w:rPr>
          <w:rFonts w:eastAsia="Malgun Gothic" w:cs="Arial"/>
          <w:szCs w:val="20"/>
          <w:lang w:eastAsia="ko-KR"/>
        </w:rPr>
        <w:t>F</w:t>
      </w:r>
      <w:r w:rsidRPr="00021F3A">
        <w:rPr>
          <w:rFonts w:eastAsia="Malgun Gothic" w:cs="Arial"/>
          <w:szCs w:val="20"/>
          <w:lang w:eastAsia="ko-KR"/>
        </w:rPr>
        <w:t xml:space="preserve">ine </w:t>
      </w:r>
      <w:r w:rsidR="000606B1">
        <w:rPr>
          <w:rFonts w:eastAsia="Malgun Gothic" w:cs="Arial"/>
          <w:szCs w:val="20"/>
          <w:lang w:eastAsia="ko-KR"/>
        </w:rPr>
        <w:t>C</w:t>
      </w:r>
      <w:r w:rsidRPr="00021F3A">
        <w:rPr>
          <w:rFonts w:eastAsia="Malgun Gothic" w:cs="Arial"/>
          <w:szCs w:val="20"/>
          <w:lang w:eastAsia="ko-KR"/>
        </w:rPr>
        <w:t>ontrol) sample entry type.</w:t>
      </w:r>
    </w:p>
    <w:p w14:paraId="0D98C605" w14:textId="5A362B2F" w:rsidR="001C4C8C" w:rsidRPr="00FB6D74" w:rsidRDefault="001C4C8C" w:rsidP="00FB6D74">
      <w:pPr>
        <w:pStyle w:val="ListParagraph"/>
        <w:tabs>
          <w:tab w:val="clear" w:pos="403"/>
        </w:tabs>
        <w:spacing w:after="200" w:line="230" w:lineRule="atLeast"/>
        <w:ind w:hanging="360"/>
        <w:rPr>
          <w:rFonts w:eastAsia="Malgun Gothic" w:cs="Arial"/>
          <w:szCs w:val="20"/>
          <w:highlight w:val="yellow"/>
          <w:lang w:eastAsia="ko-KR"/>
        </w:rPr>
      </w:pPr>
      <w:r>
        <w:rPr>
          <w:rFonts w:eastAsia="Malgun Gothic" w:cs="Arial"/>
          <w:szCs w:val="20"/>
          <w:lang w:eastAsia="ko-KR"/>
        </w:rPr>
        <w:t>3.</w:t>
      </w:r>
      <w:r>
        <w:rPr>
          <w:rFonts w:eastAsia="Malgun Gothic" w:cs="Arial"/>
          <w:szCs w:val="20"/>
          <w:lang w:eastAsia="ko-KR"/>
        </w:rPr>
        <w:tab/>
      </w:r>
      <w:r w:rsidR="00350CC8">
        <w:rPr>
          <w:rFonts w:eastAsia="Malgun Gothic" w:cs="Arial"/>
          <w:szCs w:val="20"/>
          <w:lang w:eastAsia="ko-KR"/>
        </w:rPr>
        <w:t xml:space="preserve">metadata that </w:t>
      </w:r>
      <w:r w:rsidR="00350CC8" w:rsidRPr="00665F50">
        <w:rPr>
          <w:rFonts w:eastAsia="MS Mincho" w:cs="Calibri"/>
        </w:rPr>
        <w:t>conveys pixel-wise information that can be applied to frame</w:t>
      </w:r>
      <w:r w:rsidR="00731C3B">
        <w:rPr>
          <w:rFonts w:eastAsia="MS Mincho" w:cs="Calibri"/>
        </w:rPr>
        <w:t>s</w:t>
      </w:r>
      <w:r w:rsidR="00350CC8" w:rsidRPr="00665F50">
        <w:rPr>
          <w:rFonts w:eastAsia="MS Mincho" w:cs="Calibri"/>
        </w:rPr>
        <w:t xml:space="preserve"> in the original video sequence to reduce the total energy consumption resulting from rendering the frames of that video</w:t>
      </w:r>
      <w:r w:rsidR="00731C3B">
        <w:rPr>
          <w:rFonts w:eastAsia="MS Mincho" w:cs="Calibri"/>
        </w:rPr>
        <w:t>. This metadata shall use the ‘amid’</w:t>
      </w:r>
      <w:r w:rsidR="0058642E">
        <w:rPr>
          <w:rFonts w:eastAsia="MS Mincho" w:cs="Calibri"/>
        </w:rPr>
        <w:t xml:space="preserve"> (</w:t>
      </w:r>
      <w:r w:rsidR="000606B1">
        <w:rPr>
          <w:rFonts w:eastAsia="MS Mincho" w:cs="Calibri"/>
        </w:rPr>
        <w:t>D</w:t>
      </w:r>
      <w:r w:rsidR="0058642E">
        <w:rPr>
          <w:rFonts w:eastAsia="MS Mincho" w:cs="Calibri"/>
        </w:rPr>
        <w:t xml:space="preserve">isplay </w:t>
      </w:r>
      <w:r w:rsidR="000606B1">
        <w:rPr>
          <w:rFonts w:eastAsia="MS Mincho" w:cs="Calibri"/>
        </w:rPr>
        <w:t>A</w:t>
      </w:r>
      <w:r w:rsidR="0058642E">
        <w:rPr>
          <w:rFonts w:eastAsia="MS Mincho" w:cs="Calibri"/>
        </w:rPr>
        <w:t xml:space="preserve">ttenuation </w:t>
      </w:r>
      <w:r w:rsidR="000606B1">
        <w:rPr>
          <w:rFonts w:eastAsia="MS Mincho" w:cs="Calibri"/>
        </w:rPr>
        <w:t>M</w:t>
      </w:r>
      <w:r w:rsidR="0058642E">
        <w:rPr>
          <w:rFonts w:eastAsia="MS Mincho" w:cs="Calibri"/>
        </w:rPr>
        <w:t>ap</w:t>
      </w:r>
      <w:r w:rsidR="00AD2DEB">
        <w:rPr>
          <w:rFonts w:eastAsia="MS Mincho" w:cs="Calibri"/>
        </w:rPr>
        <w:t>) sample entry type.</w:t>
      </w:r>
    </w:p>
    <w:p w14:paraId="3B7615FD" w14:textId="6CCD938F" w:rsidR="00FB6D74" w:rsidRDefault="00FB6D74" w:rsidP="00FB6D74">
      <w:pPr>
        <w:pStyle w:val="Example"/>
        <w:rPr>
          <w:sz w:val="22"/>
          <w:szCs w:val="22"/>
        </w:rPr>
      </w:pPr>
      <w:r w:rsidRPr="00021F3A">
        <w:rPr>
          <w:sz w:val="22"/>
          <w:szCs w:val="22"/>
        </w:rPr>
        <w:lastRenderedPageBreak/>
        <w:t>Static metadata for the display fine control is stored in the sample entry. Dynamic metadata is stored in the samples.</w:t>
      </w:r>
    </w:p>
    <w:p w14:paraId="09FE16E1" w14:textId="75841F58" w:rsidR="00FB6D74" w:rsidRDefault="00FB6D74" w:rsidP="00AF1AC4">
      <w:pPr>
        <w:pStyle w:val="Heading3"/>
      </w:pPr>
      <w:bookmarkStart w:id="88" w:name="_Ref164174105"/>
      <w:bookmarkStart w:id="89" w:name="_Ref164174819"/>
      <w:bookmarkStart w:id="90" w:name="_Toc202426686"/>
      <w:r>
        <w:t xml:space="preserve">Display </w:t>
      </w:r>
      <w:r w:rsidR="009D298F">
        <w:t>p</w:t>
      </w:r>
      <w:r>
        <w:t xml:space="preserve">ower </w:t>
      </w:r>
      <w:r w:rsidR="009D298F">
        <w:t>i</w:t>
      </w:r>
      <w:r>
        <w:t xml:space="preserve">ndication </w:t>
      </w:r>
      <w:r w:rsidR="000606B1">
        <w:t>m</w:t>
      </w:r>
      <w:r>
        <w:t>etadata</w:t>
      </w:r>
      <w:bookmarkEnd w:id="88"/>
      <w:bookmarkEnd w:id="89"/>
      <w:bookmarkEnd w:id="90"/>
    </w:p>
    <w:p w14:paraId="737FBFFF" w14:textId="4B9F990B" w:rsidR="00FB6D74" w:rsidRDefault="00FB6D74" w:rsidP="00AF1AC4">
      <w:pPr>
        <w:pStyle w:val="Heading4"/>
      </w:pPr>
      <w:bookmarkStart w:id="91" w:name="_Ref161731695"/>
      <w:r>
        <w:t>Definition</w:t>
      </w:r>
      <w:bookmarkEnd w:id="91"/>
    </w:p>
    <w:p w14:paraId="2881B64D" w14:textId="3199BC52" w:rsidR="009400E9" w:rsidRDefault="009400E9" w:rsidP="009400E9">
      <w:pPr>
        <w:pStyle w:val="Atom"/>
        <w:rPr>
          <w:rFonts w:ascii="Cambria" w:hAnsi="Cambria"/>
          <w:sz w:val="22"/>
          <w:szCs w:val="22"/>
          <w:lang w:val="en-US"/>
        </w:rPr>
      </w:pPr>
      <w:r w:rsidRPr="68061CBD">
        <w:rPr>
          <w:rFonts w:ascii="Cambria" w:hAnsi="Cambria"/>
          <w:sz w:val="22"/>
          <w:szCs w:val="22"/>
          <w:lang w:val="en-US"/>
        </w:rPr>
        <w:t>Sample Entry Type:</w:t>
      </w:r>
      <w:r w:rsidRPr="00126351">
        <w:tab/>
      </w:r>
      <w:r w:rsidRPr="68061CBD">
        <w:rPr>
          <w:rFonts w:ascii="Courier" w:hAnsi="Courier"/>
          <w:lang w:val="en-US"/>
        </w:rPr>
        <w:t>‘</w:t>
      </w:r>
      <w:proofErr w:type="spellStart"/>
      <w:r w:rsidRPr="68061CBD">
        <w:rPr>
          <w:rFonts w:ascii="Courier" w:hAnsi="Courier"/>
          <w:lang w:val="en-US"/>
        </w:rPr>
        <w:t>dipi</w:t>
      </w:r>
      <w:proofErr w:type="spellEnd"/>
      <w:r w:rsidRPr="68061CBD">
        <w:rPr>
          <w:rFonts w:ascii="Courier" w:hAnsi="Courier"/>
          <w:lang w:val="en-US"/>
        </w:rPr>
        <w:t xml:space="preserve">’ </w:t>
      </w:r>
      <w:r w:rsidRPr="00126351">
        <w:br/>
      </w:r>
      <w:r w:rsidRPr="68061CBD">
        <w:rPr>
          <w:rFonts w:ascii="Cambria" w:hAnsi="Cambria"/>
          <w:sz w:val="22"/>
          <w:szCs w:val="22"/>
          <w:lang w:val="en-US"/>
        </w:rPr>
        <w:t>Container:</w:t>
      </w:r>
      <w:r>
        <w:tab/>
      </w:r>
      <w:r w:rsidR="0019593A">
        <w:tab/>
      </w:r>
      <w:r w:rsidR="0019593A">
        <w:tab/>
      </w:r>
      <w:r w:rsidR="0019593A">
        <w:tab/>
      </w:r>
      <w:r w:rsidRPr="68061CBD">
        <w:rPr>
          <w:rFonts w:ascii="Cambria" w:hAnsi="Cambria"/>
          <w:sz w:val="22"/>
          <w:szCs w:val="22"/>
          <w:lang w:val="en-US"/>
        </w:rPr>
        <w:t>Sample Description Box (‘</w:t>
      </w:r>
      <w:proofErr w:type="spellStart"/>
      <w:r w:rsidRPr="68061CBD">
        <w:rPr>
          <w:rFonts w:ascii="Cambria" w:hAnsi="Cambria"/>
          <w:sz w:val="22"/>
          <w:szCs w:val="22"/>
          <w:lang w:val="en-US"/>
        </w:rPr>
        <w:t>stsd</w:t>
      </w:r>
      <w:proofErr w:type="spellEnd"/>
      <w:r w:rsidRPr="68061CBD">
        <w:rPr>
          <w:rFonts w:ascii="Cambria" w:hAnsi="Cambria"/>
          <w:sz w:val="22"/>
          <w:szCs w:val="22"/>
          <w:lang w:val="en-US"/>
        </w:rPr>
        <w:t>’)</w:t>
      </w:r>
      <w:r>
        <w:br/>
      </w:r>
      <w:r w:rsidRPr="68061CBD">
        <w:rPr>
          <w:rFonts w:ascii="Cambria" w:hAnsi="Cambria"/>
          <w:sz w:val="22"/>
          <w:szCs w:val="22"/>
          <w:lang w:val="en-US"/>
        </w:rPr>
        <w:t>Mandatory:</w:t>
      </w:r>
      <w:r>
        <w:tab/>
      </w:r>
      <w:r w:rsidR="0019593A">
        <w:tab/>
      </w:r>
      <w:r w:rsidR="0019593A">
        <w:tab/>
      </w:r>
      <w:r w:rsidRPr="68061CBD">
        <w:rPr>
          <w:rFonts w:ascii="Cambria" w:hAnsi="Cambria"/>
          <w:sz w:val="22"/>
          <w:szCs w:val="22"/>
          <w:lang w:val="en-US"/>
        </w:rPr>
        <w:t>No</w:t>
      </w:r>
      <w:r>
        <w:br/>
      </w:r>
      <w:r w:rsidRPr="68061CBD">
        <w:rPr>
          <w:rFonts w:ascii="Cambria" w:hAnsi="Cambria"/>
          <w:sz w:val="22"/>
          <w:szCs w:val="22"/>
          <w:lang w:val="en-US"/>
        </w:rPr>
        <w:t>Quantity:</w:t>
      </w:r>
      <w:r>
        <w:tab/>
      </w:r>
      <w:r w:rsidR="0019593A">
        <w:tab/>
      </w:r>
      <w:r w:rsidR="0019593A">
        <w:tab/>
      </w:r>
      <w:r w:rsidR="0019593A">
        <w:tab/>
      </w:r>
      <w:r w:rsidRPr="68061CBD">
        <w:rPr>
          <w:rFonts w:ascii="Cambria" w:hAnsi="Cambria"/>
          <w:sz w:val="22"/>
          <w:szCs w:val="22"/>
          <w:lang w:val="en-US"/>
        </w:rPr>
        <w:t>0 or 1</w:t>
      </w:r>
    </w:p>
    <w:p w14:paraId="7010D89D" w14:textId="646B6DD4" w:rsidR="00FB6D74" w:rsidRPr="009400E9" w:rsidRDefault="009400E9" w:rsidP="009400E9">
      <w:pPr>
        <w:pStyle w:val="Example"/>
        <w:rPr>
          <w:sz w:val="22"/>
          <w:szCs w:val="22"/>
        </w:rPr>
      </w:pPr>
      <w:r w:rsidRPr="009400E9">
        <w:rPr>
          <w:rFonts w:eastAsia="Malgun Gothic" w:cs="Arial"/>
          <w:sz w:val="22"/>
          <w:szCs w:val="22"/>
          <w:lang w:eastAsia="ko-KR"/>
        </w:rPr>
        <w:t>This metadata indicates potential power saving</w:t>
      </w:r>
      <w:r w:rsidR="00CC4DDA">
        <w:rPr>
          <w:rFonts w:eastAsia="Malgun Gothic" w:cs="Arial"/>
          <w:sz w:val="22"/>
          <w:szCs w:val="22"/>
          <w:lang w:eastAsia="ko-KR"/>
        </w:rPr>
        <w:t>s</w:t>
      </w:r>
      <w:r w:rsidRPr="009400E9">
        <w:rPr>
          <w:rFonts w:eastAsia="Malgun Gothic" w:cs="Arial"/>
          <w:sz w:val="22"/>
          <w:szCs w:val="22"/>
          <w:lang w:eastAsia="ko-KR"/>
        </w:rPr>
        <w:t xml:space="preserve"> at different quality levels over the sample duration.</w:t>
      </w:r>
    </w:p>
    <w:p w14:paraId="73EC28CF" w14:textId="42572DE8" w:rsidR="00FB6D74" w:rsidRDefault="009400E9" w:rsidP="009400E9">
      <w:pPr>
        <w:pStyle w:val="Heading4"/>
        <w:tabs>
          <w:tab w:val="clear" w:pos="1080"/>
        </w:tabs>
      </w:pPr>
      <w:r>
        <w:t>Syntax</w:t>
      </w:r>
    </w:p>
    <w:p w14:paraId="1C6E8BC0" w14:textId="3DBAC768" w:rsidR="009400E9" w:rsidRDefault="009400E9" w:rsidP="009400E9">
      <w:pPr>
        <w:spacing w:after="200"/>
        <w:rPr>
          <w:lang w:eastAsia="ko-KR"/>
        </w:rPr>
      </w:pPr>
      <w:r>
        <w:rPr>
          <w:lang w:eastAsia="ko-KR"/>
        </w:rPr>
        <w:t xml:space="preserve">Display Power Indication </w:t>
      </w:r>
      <w:r w:rsidR="00AB0F92">
        <w:rPr>
          <w:lang w:eastAsia="ko-KR"/>
        </w:rPr>
        <w:t>m</w:t>
      </w:r>
      <w:r w:rsidRPr="00DE4392">
        <w:rPr>
          <w:lang w:eastAsia="ko-KR"/>
        </w:rPr>
        <w:t xml:space="preserve">etadata </w:t>
      </w:r>
      <w:r>
        <w:rPr>
          <w:lang w:eastAsia="ko-KR"/>
        </w:rPr>
        <w:t>shall use the following sample entry:</w:t>
      </w:r>
    </w:p>
    <w:p w14:paraId="57F41260" w14:textId="77777777" w:rsidR="009400E9" w:rsidRDefault="009400E9" w:rsidP="009400E9">
      <w:pPr>
        <w:pStyle w:val="code0"/>
        <w:rPr>
          <w:rFonts w:cs="Courier"/>
          <w:color w:val="000000"/>
          <w:sz w:val="19"/>
          <w:szCs w:val="19"/>
        </w:rPr>
      </w:pPr>
      <w:r w:rsidRPr="00941B62">
        <w:t>aligned(8) class DisplayPowerIndicationMetaDataSampleEntry() extends MetaDataSampleEntry</w:t>
      </w:r>
      <w:r w:rsidRPr="00941B62">
        <w:rPr>
          <w:rFonts w:cs="Courier"/>
          <w:color w:val="000000"/>
          <w:sz w:val="19"/>
          <w:szCs w:val="19"/>
        </w:rPr>
        <w:t xml:space="preserve"> (</w:t>
      </w:r>
      <w:r>
        <w:rPr>
          <w:rFonts w:eastAsiaTheme="minorEastAsia"/>
          <w:lang w:eastAsia="zh-CN"/>
        </w:rPr>
        <w:t>‘</w:t>
      </w:r>
      <w:r w:rsidRPr="00941B62">
        <w:rPr>
          <w:rFonts w:eastAsiaTheme="minorEastAsia"/>
          <w:lang w:eastAsia="zh-CN"/>
        </w:rPr>
        <w:t>dipi‘</w:t>
      </w:r>
      <w:r w:rsidRPr="00941B62">
        <w:rPr>
          <w:rFonts w:cs="Courier"/>
          <w:color w:val="000000"/>
          <w:sz w:val="19"/>
          <w:szCs w:val="19"/>
        </w:rPr>
        <w:t>) {</w:t>
      </w:r>
      <w:r w:rsidRPr="00941B62">
        <w:br/>
        <w:t>}</w:t>
      </w:r>
    </w:p>
    <w:p w14:paraId="4971CD9B" w14:textId="5EE085CA" w:rsidR="009400E9" w:rsidRDefault="009400E9" w:rsidP="009400E9">
      <w:pPr>
        <w:rPr>
          <w:rFonts w:cs="Arial"/>
        </w:rPr>
      </w:pPr>
      <w:r>
        <w:rPr>
          <w:rFonts w:eastAsia="Malgun Gothic" w:cs="Arial"/>
          <w:lang w:eastAsia="ko-KR"/>
        </w:rPr>
        <w:t xml:space="preserve">The Display Power Indication </w:t>
      </w:r>
      <w:r w:rsidR="00D63DEF">
        <w:rPr>
          <w:rFonts w:eastAsia="Malgun Gothic" w:cs="Arial"/>
          <w:lang w:eastAsia="ko-KR"/>
        </w:rPr>
        <w:t xml:space="preserve">metadata </w:t>
      </w:r>
      <w:r>
        <w:rPr>
          <w:rFonts w:eastAsia="Malgun Gothic" w:cs="Arial"/>
          <w:lang w:eastAsia="ko-KR"/>
        </w:rPr>
        <w:t xml:space="preserve">sample shall use the </w:t>
      </w:r>
      <w:r>
        <w:rPr>
          <w:rFonts w:cs="Arial"/>
        </w:rPr>
        <w:t>following syntax:</w:t>
      </w:r>
    </w:p>
    <w:p w14:paraId="2DE9A041" w14:textId="77777777" w:rsidR="009400E9" w:rsidRDefault="009400E9" w:rsidP="009400E9">
      <w:pPr>
        <w:pStyle w:val="code0"/>
      </w:pPr>
      <w:r w:rsidRPr="00126351">
        <w:t>class QualityLevels (num_quality_levels) {</w:t>
      </w:r>
      <w:r w:rsidRPr="00126351">
        <w:br/>
      </w:r>
      <w:r>
        <w:tab/>
        <w:t>unsigned int(8) rgb_component_for_infinite_psnr;</w:t>
      </w:r>
      <w:r>
        <w:br/>
      </w:r>
      <w:r>
        <w:tab/>
        <w:t>for (i = 1; i &lt;=</w:t>
      </w:r>
      <w:r w:rsidRPr="00126351">
        <w:t xml:space="preserve"> num_quality_levels; i++) {</w:t>
      </w:r>
      <w:r w:rsidRPr="00126351">
        <w:br/>
      </w:r>
      <w:r>
        <w:tab/>
      </w:r>
      <w:r>
        <w:tab/>
      </w:r>
      <w:r w:rsidRPr="00126351">
        <w:t xml:space="preserve">unsigned int(8) </w:t>
      </w:r>
      <w:r>
        <w:t>max_rgb_component</w:t>
      </w:r>
      <w:r w:rsidRPr="00126351">
        <w:t xml:space="preserve">; </w:t>
      </w:r>
      <w:r w:rsidRPr="00126351">
        <w:br/>
      </w:r>
      <w:r>
        <w:tab/>
      </w:r>
      <w:r>
        <w:tab/>
      </w:r>
      <w:r w:rsidRPr="00126351">
        <w:t xml:space="preserve">unsigned int(8) </w:t>
      </w:r>
      <w:r>
        <w:t>scaled_psnr_rgb</w:t>
      </w:r>
      <w:r w:rsidRPr="00126351">
        <w:t>;</w:t>
      </w:r>
      <w:r w:rsidRPr="00126351">
        <w:br/>
      </w:r>
      <w:r>
        <w:tab/>
      </w:r>
      <w:r w:rsidRPr="00126351">
        <w:t xml:space="preserve">} </w:t>
      </w:r>
      <w:r w:rsidRPr="00126351">
        <w:br/>
        <w:t>}</w:t>
      </w:r>
    </w:p>
    <w:p w14:paraId="76B5BB7F" w14:textId="77777777" w:rsidR="009400E9" w:rsidRDefault="009400E9" w:rsidP="009400E9">
      <w:pPr>
        <w:pStyle w:val="code0"/>
      </w:pPr>
      <w:r>
        <w:t xml:space="preserve">aligned </w:t>
      </w:r>
      <w:r w:rsidRPr="00126351">
        <w:t xml:space="preserve">class </w:t>
      </w:r>
      <w:r>
        <w:t>Display</w:t>
      </w:r>
      <w:r w:rsidRPr="00126351">
        <w:t>P</w:t>
      </w:r>
      <w:r>
        <w:t>owerIndicationMetaDataSample</w:t>
      </w:r>
      <w:r w:rsidRPr="00126351">
        <w:t xml:space="preserve"> () {</w:t>
      </w:r>
      <w:r w:rsidRPr="00126351">
        <w:br/>
      </w:r>
      <w:r>
        <w:tab/>
        <w:t>unsigned int(4) num_quality_levels;</w:t>
      </w:r>
      <w:r>
        <w:br/>
      </w:r>
      <w:r>
        <w:tab/>
        <w:t>unsigned int(4) reserved=0;}</w:t>
      </w:r>
      <w:r>
        <w:br/>
      </w:r>
      <w:r>
        <w:tab/>
        <w:t>QualityLevels(num_quality_levels)</w:t>
      </w:r>
      <w:r>
        <w:br/>
      </w:r>
      <w:r w:rsidRPr="00126351">
        <w:t>}</w:t>
      </w:r>
    </w:p>
    <w:p w14:paraId="37E2A491" w14:textId="4460B839" w:rsidR="00FB6D74" w:rsidRPr="009400E9" w:rsidRDefault="009400E9" w:rsidP="009400E9">
      <w:pPr>
        <w:pStyle w:val="Example"/>
        <w:rPr>
          <w:sz w:val="22"/>
          <w:szCs w:val="22"/>
        </w:rPr>
      </w:pPr>
      <w:r w:rsidRPr="009400E9">
        <w:rPr>
          <w:sz w:val="22"/>
          <w:szCs w:val="22"/>
        </w:rPr>
        <w:t xml:space="preserve">Please note that the PSNR variables appearing in the syntax presented above are as defined in ISO/IEC 23001-11 and should not be confused with the PSNR metric defined in clause 4.2 of </w:t>
      </w:r>
      <w:r w:rsidR="00712DBA">
        <w:rPr>
          <w:sz w:val="22"/>
          <w:szCs w:val="22"/>
        </w:rPr>
        <w:t>ISO/IEC 23001-10</w:t>
      </w:r>
      <w:r w:rsidRPr="009400E9">
        <w:rPr>
          <w:sz w:val="22"/>
          <w:szCs w:val="22"/>
        </w:rPr>
        <w:t>.</w:t>
      </w:r>
    </w:p>
    <w:p w14:paraId="11917C8B" w14:textId="2C8F29BD" w:rsidR="009400E9" w:rsidRDefault="00D61BCA" w:rsidP="00D61BCA">
      <w:pPr>
        <w:pStyle w:val="Heading4"/>
        <w:tabs>
          <w:tab w:val="clear" w:pos="1080"/>
        </w:tabs>
      </w:pPr>
      <w:r>
        <w:t>Semantics</w:t>
      </w:r>
    </w:p>
    <w:p w14:paraId="0B4107E9" w14:textId="77777777" w:rsidR="00D61BCA" w:rsidRDefault="00D61BCA" w:rsidP="00D61BCA">
      <w:r>
        <w:t>Semantics are defined in ISO/IEC 23001-11.</w:t>
      </w:r>
    </w:p>
    <w:p w14:paraId="27059695" w14:textId="21245744" w:rsidR="009400E9" w:rsidRDefault="00D61BCA" w:rsidP="00D61BCA">
      <w:pPr>
        <w:pStyle w:val="Heading3"/>
      </w:pPr>
      <w:bookmarkStart w:id="92" w:name="_Ref171273417"/>
      <w:bookmarkStart w:id="93" w:name="_Toc202426687"/>
      <w:r>
        <w:t xml:space="preserve">Display </w:t>
      </w:r>
      <w:r w:rsidR="009D298F">
        <w:t>f</w:t>
      </w:r>
      <w:r>
        <w:t xml:space="preserve">ine </w:t>
      </w:r>
      <w:r w:rsidR="009D298F">
        <w:t>c</w:t>
      </w:r>
      <w:r>
        <w:t xml:space="preserve">ontrol </w:t>
      </w:r>
      <w:r w:rsidR="00D63DEF">
        <w:t>m</w:t>
      </w:r>
      <w:r>
        <w:t>etadata</w:t>
      </w:r>
      <w:bookmarkEnd w:id="92"/>
      <w:bookmarkEnd w:id="93"/>
    </w:p>
    <w:p w14:paraId="26E61631" w14:textId="3EE43184" w:rsidR="00FB6D74" w:rsidRDefault="00D61BCA" w:rsidP="00D61BCA">
      <w:pPr>
        <w:pStyle w:val="Heading4"/>
        <w:tabs>
          <w:tab w:val="clear" w:pos="1080"/>
        </w:tabs>
      </w:pPr>
      <w:bookmarkStart w:id="94" w:name="_Ref161731703"/>
      <w:r>
        <w:t>Definition</w:t>
      </w:r>
      <w:bookmarkEnd w:id="94"/>
    </w:p>
    <w:p w14:paraId="7A00A72E" w14:textId="77805C2E" w:rsidR="00D61BCA" w:rsidRDefault="00D61BCA" w:rsidP="00D61BCA">
      <w:pPr>
        <w:pStyle w:val="Atom"/>
        <w:rPr>
          <w:rFonts w:eastAsia="ｺﾞｼｯｸ"/>
          <w:lang w:val="en-US"/>
        </w:rPr>
      </w:pPr>
      <w:r w:rsidRPr="68061CBD">
        <w:rPr>
          <w:rFonts w:ascii="Cambria" w:hAnsi="Cambria"/>
          <w:sz w:val="22"/>
          <w:szCs w:val="22"/>
          <w:lang w:val="en-US"/>
        </w:rPr>
        <w:t>Sample Entry Type:</w:t>
      </w:r>
      <w:r w:rsidRPr="00126351">
        <w:tab/>
      </w:r>
      <w:r w:rsidRPr="68061CBD">
        <w:rPr>
          <w:rFonts w:ascii="Courier" w:hAnsi="Courier"/>
          <w:lang w:val="en-US"/>
        </w:rPr>
        <w:t>‘</w:t>
      </w:r>
      <w:proofErr w:type="spellStart"/>
      <w:r w:rsidRPr="68061CBD">
        <w:rPr>
          <w:rFonts w:ascii="Courier" w:hAnsi="Courier"/>
          <w:lang w:val="en-US"/>
        </w:rPr>
        <w:t>dfce</w:t>
      </w:r>
      <w:proofErr w:type="spellEnd"/>
      <w:r w:rsidRPr="68061CBD">
        <w:rPr>
          <w:rFonts w:ascii="Courier" w:hAnsi="Courier"/>
          <w:lang w:val="en-US"/>
        </w:rPr>
        <w:t>’</w:t>
      </w:r>
      <w:r w:rsidRPr="00126351">
        <w:br/>
      </w:r>
      <w:r w:rsidRPr="68061CBD">
        <w:rPr>
          <w:rFonts w:ascii="Cambria" w:hAnsi="Cambria"/>
          <w:sz w:val="22"/>
          <w:szCs w:val="22"/>
          <w:lang w:val="en-US"/>
        </w:rPr>
        <w:t>Container:</w:t>
      </w:r>
      <w:r>
        <w:tab/>
      </w:r>
      <w:r w:rsidR="003501BA">
        <w:tab/>
      </w:r>
      <w:r w:rsidR="003501BA">
        <w:tab/>
      </w:r>
      <w:r w:rsidR="003501BA">
        <w:tab/>
      </w:r>
      <w:r w:rsidRPr="68061CBD">
        <w:rPr>
          <w:rFonts w:ascii="Cambria" w:hAnsi="Cambria"/>
          <w:sz w:val="22"/>
          <w:szCs w:val="22"/>
          <w:lang w:val="en-US"/>
        </w:rPr>
        <w:t>Sample Description Box (‘</w:t>
      </w:r>
      <w:proofErr w:type="spellStart"/>
      <w:r w:rsidRPr="68061CBD">
        <w:rPr>
          <w:rFonts w:ascii="Cambria" w:hAnsi="Cambria"/>
          <w:sz w:val="22"/>
          <w:szCs w:val="22"/>
          <w:lang w:val="en-US"/>
        </w:rPr>
        <w:t>stsd</w:t>
      </w:r>
      <w:proofErr w:type="spellEnd"/>
      <w:r w:rsidRPr="68061CBD">
        <w:rPr>
          <w:rFonts w:ascii="Cambria" w:hAnsi="Cambria"/>
          <w:sz w:val="22"/>
          <w:szCs w:val="22"/>
          <w:lang w:val="en-US"/>
        </w:rPr>
        <w:t>’)</w:t>
      </w:r>
      <w:r>
        <w:br/>
      </w:r>
      <w:r w:rsidRPr="68061CBD">
        <w:rPr>
          <w:rFonts w:ascii="Cambria" w:hAnsi="Cambria"/>
          <w:sz w:val="22"/>
          <w:szCs w:val="22"/>
          <w:lang w:val="en-US"/>
        </w:rPr>
        <w:t>Mandatory:</w:t>
      </w:r>
      <w:r>
        <w:tab/>
      </w:r>
      <w:r w:rsidR="003501BA">
        <w:tab/>
      </w:r>
      <w:r w:rsidR="003501BA">
        <w:tab/>
      </w:r>
      <w:r w:rsidRPr="68061CBD">
        <w:rPr>
          <w:rFonts w:ascii="Cambria" w:hAnsi="Cambria"/>
          <w:sz w:val="22"/>
          <w:szCs w:val="22"/>
          <w:lang w:val="en-US"/>
        </w:rPr>
        <w:t>No</w:t>
      </w:r>
      <w:r>
        <w:br/>
      </w:r>
      <w:r w:rsidRPr="68061CBD">
        <w:rPr>
          <w:rFonts w:ascii="Cambria" w:hAnsi="Cambria"/>
          <w:sz w:val="22"/>
          <w:szCs w:val="22"/>
          <w:lang w:val="en-US"/>
        </w:rPr>
        <w:t>Quantity:</w:t>
      </w:r>
      <w:r>
        <w:tab/>
      </w:r>
      <w:r w:rsidR="003501BA">
        <w:tab/>
      </w:r>
      <w:r w:rsidR="003501BA">
        <w:tab/>
      </w:r>
      <w:r w:rsidR="003501BA">
        <w:tab/>
      </w:r>
      <w:r w:rsidRPr="68061CBD">
        <w:rPr>
          <w:rFonts w:ascii="Cambria" w:hAnsi="Cambria"/>
          <w:sz w:val="22"/>
          <w:szCs w:val="22"/>
          <w:lang w:val="en-US"/>
        </w:rPr>
        <w:t>0 or 1</w:t>
      </w:r>
    </w:p>
    <w:p w14:paraId="061A7D69" w14:textId="3300781D" w:rsidR="00D61BCA" w:rsidRPr="00126351" w:rsidRDefault="00D61BCA" w:rsidP="00D61BCA">
      <w:pPr>
        <w:spacing w:after="200"/>
        <w:rPr>
          <w:lang w:eastAsia="ko-KR"/>
        </w:rPr>
      </w:pPr>
      <w:r>
        <w:rPr>
          <w:lang w:eastAsia="ko-KR"/>
        </w:rPr>
        <w:t xml:space="preserve">The </w:t>
      </w:r>
      <w:r w:rsidR="00157ED7">
        <w:rPr>
          <w:lang w:eastAsia="ko-KR"/>
        </w:rPr>
        <w:t xml:space="preserve">dynamic </w:t>
      </w:r>
      <w:r>
        <w:rPr>
          <w:lang w:eastAsia="ko-KR"/>
        </w:rPr>
        <w:t>Display Fine Control</w:t>
      </w:r>
      <w:r w:rsidRPr="00126351">
        <w:rPr>
          <w:lang w:eastAsia="ko-KR"/>
        </w:rPr>
        <w:t xml:space="preserve"> </w:t>
      </w:r>
      <w:r w:rsidR="00B0660E">
        <w:rPr>
          <w:lang w:eastAsia="ko-KR"/>
        </w:rPr>
        <w:t>m</w:t>
      </w:r>
      <w:r w:rsidRPr="00126351">
        <w:rPr>
          <w:lang w:eastAsia="ko-KR"/>
        </w:rPr>
        <w:t xml:space="preserve">etadata is stored in </w:t>
      </w:r>
      <w:r>
        <w:rPr>
          <w:lang w:eastAsia="ko-KR"/>
        </w:rPr>
        <w:t xml:space="preserve">the </w:t>
      </w:r>
      <w:r w:rsidRPr="00126351">
        <w:rPr>
          <w:lang w:eastAsia="ko-KR"/>
        </w:rPr>
        <w:t>samples and is associated with one or more video frames.</w:t>
      </w:r>
    </w:p>
    <w:p w14:paraId="3E4B55F0" w14:textId="4149D5A0" w:rsidR="00FB6D74" w:rsidRPr="00D61BCA" w:rsidRDefault="00D61BCA" w:rsidP="00D61BCA">
      <w:pPr>
        <w:pStyle w:val="Example"/>
        <w:rPr>
          <w:sz w:val="22"/>
          <w:szCs w:val="22"/>
        </w:rPr>
      </w:pPr>
      <w:r w:rsidRPr="00D61BCA">
        <w:rPr>
          <w:sz w:val="22"/>
          <w:szCs w:val="22"/>
        </w:rPr>
        <w:t xml:space="preserve">The Decoding Time to Sample box provides the decoding time for the sample so that the metadata contained therein is made available to the display with sufficient lead time relative to the video composition time. Note that the video composition time and metadata composition time are identical. The lead time is required because display settings must be adjusted in advance of presentation time for </w:t>
      </w:r>
      <w:r w:rsidRPr="00D61BCA">
        <w:rPr>
          <w:sz w:val="22"/>
          <w:szCs w:val="22"/>
        </w:rPr>
        <w:lastRenderedPageBreak/>
        <w:t xml:space="preserve">correct operation. If </w:t>
      </w:r>
      <w:r w:rsidRPr="00D61BCA">
        <w:rPr>
          <w:rFonts w:ascii="Courier" w:hAnsi="Courier"/>
          <w:noProof/>
          <w:sz w:val="22"/>
          <w:szCs w:val="22"/>
        </w:rPr>
        <w:t>num_constant_backlight_voltage_time_intervals &gt; 1</w:t>
      </w:r>
      <w:r w:rsidRPr="00D61BCA">
        <w:rPr>
          <w:sz w:val="22"/>
          <w:szCs w:val="22"/>
        </w:rPr>
        <w:t xml:space="preserve">, then the lead time should be larger than the largest </w:t>
      </w:r>
      <w:r w:rsidRPr="00D61BCA">
        <w:rPr>
          <w:rFonts w:ascii="Courier" w:hAnsi="Courier"/>
          <w:noProof/>
          <w:sz w:val="22"/>
          <w:szCs w:val="22"/>
        </w:rPr>
        <w:t>constant_backlight_voltage_time_interval</w:t>
      </w:r>
      <w:r w:rsidRPr="00D61BCA">
        <w:rPr>
          <w:sz w:val="22"/>
          <w:szCs w:val="22"/>
        </w:rPr>
        <w:t>.</w:t>
      </w:r>
    </w:p>
    <w:p w14:paraId="29069935" w14:textId="10EB2FF5" w:rsidR="00D61BCA" w:rsidRDefault="00D61BCA" w:rsidP="00D61BCA">
      <w:pPr>
        <w:pStyle w:val="Heading4"/>
        <w:tabs>
          <w:tab w:val="clear" w:pos="1080"/>
        </w:tabs>
      </w:pPr>
      <w:r>
        <w:t>Syntax</w:t>
      </w:r>
    </w:p>
    <w:p w14:paraId="299B79F6" w14:textId="340CBE29" w:rsidR="00D61BCA" w:rsidRPr="00126351" w:rsidRDefault="00D61BCA" w:rsidP="00D61BCA">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pPr>
      <w:r>
        <w:t>The D</w:t>
      </w:r>
      <w:r w:rsidRPr="00126351">
        <w:t xml:space="preserve">isplay </w:t>
      </w:r>
      <w:r>
        <w:t xml:space="preserve">Fine Control </w:t>
      </w:r>
      <w:r w:rsidR="00EA7A44">
        <w:t>m</w:t>
      </w:r>
      <w:r w:rsidRPr="00126351">
        <w:t xml:space="preserve">etadata sample entry </w:t>
      </w:r>
      <w:r>
        <w:t xml:space="preserve">shall </w:t>
      </w:r>
      <w:r w:rsidRPr="00126351">
        <w:t>store static metadata as follows.</w:t>
      </w:r>
    </w:p>
    <w:p w14:paraId="4CA28F6F" w14:textId="77777777" w:rsidR="00D61BCA" w:rsidRDefault="00D61BCA" w:rsidP="00D61BCA">
      <w:pPr>
        <w:pStyle w:val="code0"/>
      </w:pPr>
      <w:r w:rsidRPr="00941B62">
        <w:t xml:space="preserve">class DisplayFineControlMetaDataSampleEntry() </w:t>
      </w:r>
      <w:r w:rsidRPr="00941B62">
        <w:br/>
      </w:r>
      <w:r w:rsidRPr="00941B62">
        <w:tab/>
        <w:t>extends MetaDataSampleEntry</w:t>
      </w:r>
      <w:r w:rsidRPr="003349DA">
        <w:rPr>
          <w:rFonts w:cs="Courier"/>
          <w:color w:val="000000"/>
        </w:rPr>
        <w:t xml:space="preserve"> (‘</w:t>
      </w:r>
      <w:r w:rsidRPr="00941B62">
        <w:t>dfce</w:t>
      </w:r>
      <w:r w:rsidRPr="003349DA">
        <w:rPr>
          <w:rFonts w:cs="Courier"/>
          <w:color w:val="000000"/>
        </w:rPr>
        <w:t>‘) {</w:t>
      </w:r>
      <w:r w:rsidRPr="003349DA">
        <w:rPr>
          <w:rFonts w:cs="Courier"/>
          <w:color w:val="000000"/>
        </w:rPr>
        <w:br/>
      </w:r>
      <w:r w:rsidRPr="00941B62">
        <w:t xml:space="preserve"> DisplayFineControlConfigurationBox();</w:t>
      </w:r>
      <w:r w:rsidRPr="00941B62">
        <w:br/>
        <w:t>}</w:t>
      </w:r>
      <w:r w:rsidRPr="00941B62">
        <w:br/>
      </w:r>
      <w:r w:rsidRPr="00941B62">
        <w:br/>
      </w:r>
      <w:r w:rsidRPr="00D638CD">
        <w:t xml:space="preserve">aligned(8) class DisplayFineControlConfigurationBox </w:t>
      </w:r>
      <w:r w:rsidRPr="00D638CD">
        <w:br/>
      </w:r>
      <w:r w:rsidRPr="00D638CD">
        <w:tab/>
        <w:t>extends FullBox(‘dfcC’, version = 0, flags = 0) {</w:t>
      </w:r>
      <w:r w:rsidRPr="00D638CD">
        <w:br/>
      </w:r>
      <w:r>
        <w:tab/>
      </w:r>
      <w:r w:rsidRPr="00941B62">
        <w:t>unsigned int(2) num_constant_backlight_voltage_time_intervals;</w:t>
      </w:r>
      <w:r w:rsidRPr="00941B62">
        <w:br/>
      </w:r>
      <w:r>
        <w:tab/>
      </w:r>
      <w:r w:rsidRPr="00941B62">
        <w:t xml:space="preserve">unsigned int(6) reserved = 0;   </w:t>
      </w:r>
      <w:r w:rsidRPr="00941B62">
        <w:br/>
      </w:r>
      <w:r>
        <w:tab/>
      </w:r>
      <w:r w:rsidRPr="00941B62">
        <w:t xml:space="preserve">unsigned int(16)constant_backlight_voltage_time_interval[ </w:t>
      </w:r>
      <w:r w:rsidRPr="00941B62">
        <w:br/>
      </w:r>
      <w:r>
        <w:tab/>
      </w:r>
      <w:r>
        <w:tab/>
      </w:r>
      <w:r>
        <w:tab/>
      </w:r>
      <w:r>
        <w:tab/>
      </w:r>
      <w:r>
        <w:tab/>
      </w:r>
      <w:r>
        <w:tab/>
      </w:r>
      <w:r>
        <w:tab/>
      </w:r>
      <w:r w:rsidRPr="00941B62">
        <w:t>num_constant_backlight_voltage_time_intervals</w:t>
      </w:r>
      <w:r w:rsidRPr="00941B62" w:rsidDel="001D0123">
        <w:t xml:space="preserve"> </w:t>
      </w:r>
      <w:r w:rsidRPr="00941B62">
        <w:t>];</w:t>
      </w:r>
      <w:r w:rsidRPr="00941B62">
        <w:br/>
      </w:r>
      <w:r>
        <w:tab/>
      </w:r>
      <w:r w:rsidRPr="00941B62">
        <w:t>unsigned int(2) num_max_variations;</w:t>
      </w:r>
      <w:r w:rsidRPr="00941B62">
        <w:br/>
      </w:r>
      <w:r>
        <w:tab/>
      </w:r>
      <w:r w:rsidRPr="00941B62">
        <w:t>unsigned int(6) reserved = 0;</w:t>
      </w:r>
      <w:r w:rsidRPr="00941B62">
        <w:br/>
      </w:r>
      <w:r>
        <w:tab/>
      </w:r>
      <w:r w:rsidRPr="00941B62">
        <w:t>unsigned int(16) max_variation[ num_max_variations</w:t>
      </w:r>
      <w:r w:rsidRPr="00941B62" w:rsidDel="001D0123">
        <w:t xml:space="preserve"> </w:t>
      </w:r>
      <w:r w:rsidRPr="00941B62">
        <w:t>];</w:t>
      </w:r>
      <w:r w:rsidRPr="00941B62">
        <w:br/>
        <w:t>}</w:t>
      </w:r>
    </w:p>
    <w:p w14:paraId="13657097" w14:textId="4C12E612" w:rsidR="00D61BCA" w:rsidRPr="00126351" w:rsidRDefault="00D61BCA" w:rsidP="00D61BCA">
      <w:r w:rsidRPr="00126351">
        <w:t xml:space="preserve">The </w:t>
      </w:r>
      <w:r>
        <w:t>Display</w:t>
      </w:r>
      <w:r w:rsidR="00EA7A44">
        <w:t>-</w:t>
      </w:r>
      <w:r>
        <w:t xml:space="preserve">Fine Control </w:t>
      </w:r>
      <w:r w:rsidR="00EA7A44">
        <w:t>m</w:t>
      </w:r>
      <w:r>
        <w:t xml:space="preserve">etadata </w:t>
      </w:r>
      <w:r w:rsidRPr="00126351">
        <w:t xml:space="preserve">sample </w:t>
      </w:r>
      <w:r>
        <w:t>shall use the following syntax:</w:t>
      </w:r>
    </w:p>
    <w:p w14:paraId="359D0D79" w14:textId="77777777" w:rsidR="00D61BCA" w:rsidRPr="003349DA" w:rsidRDefault="00D61BCA" w:rsidP="00D61BCA">
      <w:pPr>
        <w:pStyle w:val="code0"/>
      </w:pPr>
      <w:r w:rsidRPr="00941B62">
        <w:t>class QualityLevels (num_quality_levels) {</w:t>
      </w:r>
      <w:r w:rsidRPr="00941B62">
        <w:br/>
      </w:r>
      <w:r w:rsidRPr="00941B62">
        <w:tab/>
        <w:t xml:space="preserve">unsigned int(8) </w:t>
      </w:r>
      <w:r>
        <w:t>rgb_component_for_infinite_psnr</w:t>
      </w:r>
      <w:r w:rsidRPr="00941B62">
        <w:t>;</w:t>
      </w:r>
      <w:r w:rsidRPr="00941B62">
        <w:br/>
      </w:r>
      <w:r w:rsidRPr="00941B62">
        <w:tab/>
        <w:t>for (i = 1; i &lt;=</w:t>
      </w:r>
      <w:r w:rsidRPr="00D638CD">
        <w:t xml:space="preserve"> num_quality_levels; i++) {</w:t>
      </w:r>
      <w:r w:rsidRPr="00D638CD">
        <w:br/>
      </w:r>
      <w:r w:rsidRPr="00135967">
        <w:tab/>
      </w:r>
      <w:r w:rsidRPr="00135967">
        <w:tab/>
        <w:t xml:space="preserve">unsigned int(8) </w:t>
      </w:r>
      <w:r>
        <w:t>max_rgb_component</w:t>
      </w:r>
      <w:r w:rsidRPr="00135967">
        <w:t xml:space="preserve">; </w:t>
      </w:r>
      <w:r w:rsidRPr="00135967">
        <w:br/>
      </w:r>
      <w:r w:rsidRPr="003349DA">
        <w:tab/>
      </w:r>
      <w:r w:rsidRPr="003349DA">
        <w:tab/>
        <w:t>unsigned int(8) scaled_psnr_rgb;</w:t>
      </w:r>
      <w:r w:rsidRPr="003349DA">
        <w:br/>
      </w:r>
      <w:r w:rsidRPr="003349DA">
        <w:tab/>
        <w:t xml:space="preserve">} </w:t>
      </w:r>
      <w:r w:rsidRPr="003349DA">
        <w:br/>
        <w:t>}</w:t>
      </w:r>
    </w:p>
    <w:p w14:paraId="651AB2C5" w14:textId="77777777" w:rsidR="00D61BCA" w:rsidRDefault="00D61BCA" w:rsidP="00D61BCA">
      <w:pPr>
        <w:pStyle w:val="code0"/>
      </w:pPr>
      <w:r w:rsidRPr="003349DA">
        <w:t>class MetadataSet (num_quality_levels) {</w:t>
      </w:r>
      <w:r w:rsidRPr="003349DA">
        <w:br/>
      </w:r>
      <w:r>
        <w:tab/>
      </w:r>
      <w:r w:rsidRPr="00941B62">
        <w:t xml:space="preserve">unsigned int(8) lower_bound; </w:t>
      </w:r>
      <w:r w:rsidRPr="00941B62">
        <w:br/>
      </w:r>
      <w:r>
        <w:tab/>
      </w:r>
      <w:r w:rsidRPr="00941B62">
        <w:t>if (lower_bound &gt; 0)</w:t>
      </w:r>
      <w:r w:rsidRPr="00941B62">
        <w:br/>
      </w:r>
      <w:r>
        <w:tab/>
      </w:r>
      <w:r>
        <w:tab/>
      </w:r>
      <w:r w:rsidRPr="00941B62">
        <w:t>unsigned int(8) upper_bound;</w:t>
      </w:r>
      <w:r w:rsidRPr="00941B62">
        <w:br/>
      </w:r>
      <w:r>
        <w:tab/>
      </w:r>
      <w:r w:rsidRPr="00941B62">
        <w:t>QualityLevels(num_quality_levels);</w:t>
      </w:r>
      <w:r>
        <w:br/>
      </w:r>
      <w:r w:rsidRPr="00941B62">
        <w:t>}</w:t>
      </w:r>
    </w:p>
    <w:p w14:paraId="4125E9F2" w14:textId="4C492B46" w:rsidR="00D61BCA" w:rsidRDefault="00D61BCA" w:rsidP="00D61BCA">
      <w:pPr>
        <w:pStyle w:val="Example"/>
        <w:jc w:val="left"/>
        <w:rPr>
          <w:sz w:val="22"/>
          <w:szCs w:val="22"/>
        </w:rPr>
      </w:pPr>
      <w:r w:rsidRPr="00D61BCA">
        <w:rPr>
          <w:rFonts w:ascii="Courier" w:eastAsia="MS Mincho" w:hAnsi="Courier"/>
          <w:noProof/>
          <w:lang w:eastAsia="ja-JP"/>
        </w:rPr>
        <w:t>class DisplayPowerReductionMetaDataSample {</w:t>
      </w:r>
      <w:r w:rsidRPr="00D61BCA">
        <w:rPr>
          <w:rFonts w:ascii="Courier" w:eastAsia="MS Mincho" w:hAnsi="Courier"/>
          <w:noProof/>
          <w:lang w:eastAsia="ja-JP"/>
        </w:rPr>
        <w:br/>
      </w:r>
      <w:r w:rsidRPr="00D61BCA">
        <w:rPr>
          <w:rFonts w:ascii="Courier" w:eastAsia="MS Mincho" w:hAnsi="Courier"/>
          <w:noProof/>
          <w:lang w:eastAsia="ja-JP"/>
        </w:rPr>
        <w:tab/>
        <w:t>unsigned int(4) num_quality_levels;</w:t>
      </w:r>
      <w:r w:rsidRPr="00D61BCA">
        <w:rPr>
          <w:rFonts w:ascii="Courier" w:eastAsia="MS Mincho" w:hAnsi="Courier"/>
          <w:noProof/>
          <w:lang w:eastAsia="ja-JP"/>
        </w:rPr>
        <w:br/>
      </w:r>
      <w:r w:rsidRPr="00D61BCA">
        <w:rPr>
          <w:rFonts w:ascii="Courier" w:eastAsia="MS Mincho" w:hAnsi="Courier"/>
          <w:noProof/>
          <w:lang w:eastAsia="ja-JP"/>
        </w:rPr>
        <w:tab/>
        <w:t>unsigned int(4) reserved = 0;</w:t>
      </w:r>
      <w:r w:rsidRPr="00D61BCA">
        <w:rPr>
          <w:rFonts w:ascii="Courier" w:eastAsia="MS Mincho" w:hAnsi="Courier"/>
          <w:noProof/>
          <w:lang w:eastAsia="ja-JP"/>
        </w:rPr>
        <w:br/>
      </w:r>
      <w:r w:rsidRPr="00D61BCA">
        <w:rPr>
          <w:rFonts w:ascii="Courier" w:eastAsia="MS Mincho" w:hAnsi="Courier"/>
          <w:noProof/>
          <w:lang w:eastAsia="ja-JP"/>
        </w:rPr>
        <w:br/>
      </w:r>
      <w:r w:rsidRPr="00D61BCA">
        <w:rPr>
          <w:rFonts w:ascii="Courier" w:eastAsia="MS Mincho" w:hAnsi="Courier"/>
          <w:noProof/>
          <w:lang w:eastAsia="ja-JP"/>
        </w:rPr>
        <w:tab/>
        <w:t xml:space="preserve">for (k=0; k&lt;num_constant_backlight_voltage_time_intervals; k++) </w:t>
      </w:r>
      <w:r w:rsidRPr="00D61BCA">
        <w:rPr>
          <w:rFonts w:ascii="Courier" w:eastAsia="MS Mincho" w:hAnsi="Courier"/>
          <w:noProof/>
          <w:lang w:eastAsia="ja-JP"/>
        </w:rPr>
        <w:br/>
      </w:r>
      <w:r w:rsidRPr="00D61BCA">
        <w:rPr>
          <w:rFonts w:ascii="Courier" w:eastAsia="MS Mincho" w:hAnsi="Courier"/>
          <w:noProof/>
          <w:lang w:eastAsia="ja-JP"/>
        </w:rPr>
        <w:tab/>
      </w:r>
      <w:r w:rsidRPr="00D61BCA">
        <w:rPr>
          <w:rFonts w:ascii="Courier" w:eastAsia="MS Mincho" w:hAnsi="Courier"/>
          <w:noProof/>
          <w:lang w:eastAsia="ja-JP"/>
        </w:rPr>
        <w:tab/>
        <w:t xml:space="preserve">for (j = 0; j &lt; num_max_variations; j++) </w:t>
      </w:r>
      <w:r w:rsidRPr="00D61BCA">
        <w:rPr>
          <w:rFonts w:ascii="Courier" w:eastAsia="MS Mincho" w:hAnsi="Courier"/>
          <w:noProof/>
          <w:lang w:eastAsia="ja-JP"/>
        </w:rPr>
        <w:br/>
      </w:r>
      <w:r w:rsidRPr="00D61BCA">
        <w:rPr>
          <w:rFonts w:ascii="Courier" w:eastAsia="MS Mincho" w:hAnsi="Courier"/>
          <w:noProof/>
          <w:lang w:eastAsia="ja-JP"/>
        </w:rPr>
        <w:tab/>
      </w:r>
      <w:r w:rsidRPr="00D61BCA">
        <w:rPr>
          <w:rFonts w:ascii="Courier" w:eastAsia="MS Mincho" w:hAnsi="Courier"/>
          <w:noProof/>
          <w:lang w:eastAsia="ja-JP"/>
        </w:rPr>
        <w:tab/>
      </w:r>
      <w:r w:rsidRPr="00D61BCA">
        <w:rPr>
          <w:rFonts w:ascii="Courier" w:eastAsia="MS Mincho" w:hAnsi="Courier"/>
          <w:noProof/>
          <w:lang w:eastAsia="ja-JP"/>
        </w:rPr>
        <w:tab/>
        <w:t>MetadataSet(num_quality_levels);</w:t>
      </w:r>
      <w:r w:rsidRPr="00D61BCA">
        <w:rPr>
          <w:rFonts w:ascii="Courier" w:eastAsia="MS Mincho" w:hAnsi="Courier"/>
          <w:noProof/>
          <w:lang w:eastAsia="ja-JP"/>
        </w:rPr>
        <w:br/>
        <w:t>}</w:t>
      </w:r>
    </w:p>
    <w:p w14:paraId="423D6A98" w14:textId="71943B04" w:rsidR="00D61BCA" w:rsidRDefault="00D61BCA" w:rsidP="00D61BCA">
      <w:pPr>
        <w:pStyle w:val="Heading4"/>
        <w:tabs>
          <w:tab w:val="clear" w:pos="1080"/>
        </w:tabs>
      </w:pPr>
      <w:r>
        <w:t>Semantics</w:t>
      </w:r>
    </w:p>
    <w:p w14:paraId="5FDC879A" w14:textId="40D904BA" w:rsidR="00D61BCA" w:rsidRDefault="00D61BCA" w:rsidP="004417F0">
      <w:pPr>
        <w:pStyle w:val="Example"/>
        <w:rPr>
          <w:sz w:val="22"/>
          <w:szCs w:val="22"/>
        </w:rPr>
      </w:pPr>
      <w:r w:rsidRPr="00D61BCA">
        <w:rPr>
          <w:sz w:val="22"/>
          <w:szCs w:val="22"/>
        </w:rPr>
        <w:t>Semantics are defined in ISO/IEC 23001-11.</w:t>
      </w:r>
    </w:p>
    <w:p w14:paraId="2CBEEDDE" w14:textId="45F53621" w:rsidR="006E04DE" w:rsidRDefault="006E04DE" w:rsidP="00C607F1">
      <w:pPr>
        <w:pStyle w:val="Heading3"/>
      </w:pPr>
      <w:bookmarkStart w:id="95" w:name="_Ref164094671"/>
      <w:bookmarkStart w:id="96" w:name="_Toc202426688"/>
      <w:r w:rsidRPr="00664948">
        <w:t xml:space="preserve">Display </w:t>
      </w:r>
      <w:r w:rsidR="00551867">
        <w:t>a</w:t>
      </w:r>
      <w:r w:rsidRPr="00664948">
        <w:t xml:space="preserve">ttenuation </w:t>
      </w:r>
      <w:r w:rsidR="00551867">
        <w:t>m</w:t>
      </w:r>
      <w:r w:rsidRPr="00664948">
        <w:t>ap</w:t>
      </w:r>
      <w:r w:rsidR="00E63A4D">
        <w:t xml:space="preserve"> </w:t>
      </w:r>
      <w:r w:rsidR="00A344A6">
        <w:t>m</w:t>
      </w:r>
      <w:r w:rsidR="00E63A4D">
        <w:t>etadata</w:t>
      </w:r>
      <w:bookmarkEnd w:id="95"/>
      <w:bookmarkEnd w:id="96"/>
    </w:p>
    <w:p w14:paraId="2D52836F" w14:textId="3F057F8F" w:rsidR="00C047CE" w:rsidRPr="00594E3F" w:rsidRDefault="005C5454" w:rsidP="00AE1A08">
      <w:pPr>
        <w:pStyle w:val="Heading4"/>
      </w:pPr>
      <w:r>
        <w:t xml:space="preserve"> </w:t>
      </w:r>
      <w:r w:rsidR="00594E3F" w:rsidRPr="00AE1A08">
        <w:t>General</w:t>
      </w:r>
    </w:p>
    <w:p w14:paraId="5070F967" w14:textId="77777777" w:rsidR="0093544F" w:rsidRPr="00665F50" w:rsidRDefault="0093544F" w:rsidP="0093544F">
      <w:pPr>
        <w:rPr>
          <w:rFonts w:eastAsia="MS Mincho" w:cs="Calibri"/>
        </w:rPr>
      </w:pPr>
      <w:r w:rsidRPr="00665F50">
        <w:rPr>
          <w:rFonts w:eastAsia="MS Mincho" w:cs="Calibri"/>
        </w:rPr>
        <w:t>A display attenuation map video is a 2D video where each frame conveys pixel-wise information that can be applied to a corresponding frame in the original video sequence through a processing operation to reduce the total energy consumption resulting from rendering the frames of that video.</w:t>
      </w:r>
    </w:p>
    <w:p w14:paraId="191CB2A5" w14:textId="4F6F3A3C" w:rsidR="0093544F" w:rsidRPr="00077DB7" w:rsidRDefault="0093544F" w:rsidP="00C607F1">
      <w:pPr>
        <w:pStyle w:val="Heading4"/>
      </w:pPr>
      <w:bookmarkStart w:id="97" w:name="_Ref201739943"/>
      <w:r w:rsidRPr="00C607F1">
        <w:lastRenderedPageBreak/>
        <w:t xml:space="preserve">Attenuation </w:t>
      </w:r>
      <w:r w:rsidR="00551867">
        <w:t>m</w:t>
      </w:r>
      <w:r w:rsidRPr="00C607F1">
        <w:t xml:space="preserve">ap </w:t>
      </w:r>
      <w:r w:rsidR="00551867">
        <w:t>i</w:t>
      </w:r>
      <w:r w:rsidRPr="00C607F1">
        <w:t xml:space="preserve">nformation </w:t>
      </w:r>
      <w:r w:rsidR="00551867">
        <w:t>b</w:t>
      </w:r>
      <w:r w:rsidRPr="00C607F1">
        <w:t>ox</w:t>
      </w:r>
      <w:bookmarkEnd w:id="97"/>
    </w:p>
    <w:p w14:paraId="7EA851E4" w14:textId="3C913495" w:rsidR="009E488E" w:rsidRPr="002E5E25" w:rsidRDefault="00E34867" w:rsidP="00AE1A08">
      <w:pPr>
        <w:pStyle w:val="Heading5"/>
      </w:pPr>
      <w:r>
        <w:t>Definition</w:t>
      </w:r>
    </w:p>
    <w:p w14:paraId="7CFE2FB1" w14:textId="4D31DAF8" w:rsidR="0093544F" w:rsidRDefault="0093544F" w:rsidP="0093544F">
      <w:pPr>
        <w:rPr>
          <w:rFonts w:eastAsia="MS Mincho" w:cs="Calibri"/>
        </w:rPr>
      </w:pPr>
      <w:r w:rsidRPr="6AE7F31C">
        <w:rPr>
          <w:rFonts w:eastAsia="MS Mincho" w:cs="Calibri"/>
        </w:rPr>
        <w:t xml:space="preserve">An </w:t>
      </w:r>
      <w:proofErr w:type="spellStart"/>
      <w:r w:rsidRPr="6AE7F31C">
        <w:rPr>
          <w:rFonts w:ascii="Courier" w:eastAsia="MS Mincho" w:hAnsi="Courier"/>
        </w:rPr>
        <w:t>AttenuationMapInformationBox</w:t>
      </w:r>
      <w:proofErr w:type="spellEnd"/>
      <w:r w:rsidRPr="6AE7F31C">
        <w:rPr>
          <w:rFonts w:ascii="Calibri" w:eastAsia="MS Mincho" w:hAnsi="Calibri" w:cs="Calibri"/>
          <w:sz w:val="24"/>
          <w:szCs w:val="24"/>
        </w:rPr>
        <w:t xml:space="preserve"> </w:t>
      </w:r>
      <w:r w:rsidRPr="6AE7F31C">
        <w:rPr>
          <w:rFonts w:eastAsia="MS Mincho" w:cs="Calibri"/>
        </w:rPr>
        <w:t xml:space="preserve">contains information about the characteristics of the display attenuation map data stream carried by the track in which it is signalled. It is identified by the 4CC </w:t>
      </w:r>
      <w:r w:rsidRPr="6AE7F31C">
        <w:rPr>
          <w:rFonts w:ascii="Calibri" w:eastAsia="MS Mincho" w:hAnsi="Calibri" w:cs="Calibri"/>
          <w:sz w:val="24"/>
          <w:szCs w:val="24"/>
        </w:rPr>
        <w:t>‘</w:t>
      </w:r>
      <w:r w:rsidRPr="6AE7F31C">
        <w:rPr>
          <w:rFonts w:ascii="Courier New" w:eastAsia="MS Mincho" w:hAnsi="Courier New" w:cs="Courier New"/>
        </w:rPr>
        <w:t>amid</w:t>
      </w:r>
      <w:r w:rsidRPr="6AE7F31C">
        <w:rPr>
          <w:rFonts w:ascii="Calibri" w:eastAsia="MS Mincho" w:hAnsi="Calibri" w:cs="Calibri"/>
          <w:sz w:val="24"/>
          <w:szCs w:val="24"/>
        </w:rPr>
        <w:t>’</w:t>
      </w:r>
      <w:r w:rsidRPr="6AE7F31C">
        <w:rPr>
          <w:rFonts w:eastAsia="MS Mincho" w:cs="Calibri"/>
        </w:rPr>
        <w:t xml:space="preserve">. The information in the payload of the track may include pre-processing operations that should be applied to the samples of the </w:t>
      </w:r>
      <w:r w:rsidR="00E8469D">
        <w:rPr>
          <w:rFonts w:eastAsia="MS Mincho" w:cs="Calibri"/>
        </w:rPr>
        <w:t xml:space="preserve">display </w:t>
      </w:r>
      <w:r w:rsidRPr="6AE7F31C">
        <w:rPr>
          <w:rFonts w:eastAsia="MS Mincho" w:cs="Calibri"/>
        </w:rPr>
        <w:t xml:space="preserve">attenuation map as well as other information that may distinguish one display attenuation map track from another for the same content, which enables a player to select the most suitable track </w:t>
      </w:r>
      <w:r>
        <w:rPr>
          <w:rFonts w:eastAsia="MS Mincho" w:cs="Calibri"/>
        </w:rPr>
        <w:t xml:space="preserve">based on </w:t>
      </w:r>
      <w:r w:rsidRPr="6AE7F31C">
        <w:rPr>
          <w:rFonts w:eastAsia="MS Mincho" w:cs="Calibri"/>
        </w:rPr>
        <w:t>its energy reduction strategy.</w:t>
      </w:r>
    </w:p>
    <w:p w14:paraId="3E788BA4" w14:textId="77777777" w:rsidR="0093544F" w:rsidRPr="00077DB7" w:rsidRDefault="0093544F" w:rsidP="00C607F1">
      <w:pPr>
        <w:pStyle w:val="Heading5"/>
      </w:pPr>
      <w:r w:rsidRPr="00C607F1">
        <w:t>Syntax</w:t>
      </w:r>
    </w:p>
    <w:p w14:paraId="3191F376" w14:textId="77777777" w:rsidR="0093544F" w:rsidRPr="00C607F1" w:rsidRDefault="0093544F" w:rsidP="00C607F1">
      <w:pPr>
        <w:spacing w:after="0" w:line="240" w:lineRule="auto"/>
        <w:rPr>
          <w:rFonts w:ascii="Courier" w:eastAsia="MS Mincho" w:hAnsi="Courier"/>
          <w:sz w:val="20"/>
          <w:szCs w:val="20"/>
        </w:rPr>
      </w:pPr>
      <w:proofErr w:type="gramStart"/>
      <w:r w:rsidRPr="00C607F1">
        <w:rPr>
          <w:rFonts w:ascii="Courier" w:eastAsia="MS Mincho" w:hAnsi="Courier"/>
          <w:sz w:val="20"/>
          <w:szCs w:val="20"/>
        </w:rPr>
        <w:t>aligned(</w:t>
      </w:r>
      <w:proofErr w:type="gramEnd"/>
      <w:r w:rsidRPr="00C607F1">
        <w:rPr>
          <w:rFonts w:ascii="Courier" w:eastAsia="MS Mincho" w:hAnsi="Courier"/>
          <w:sz w:val="20"/>
          <w:szCs w:val="20"/>
        </w:rPr>
        <w:t xml:space="preserve">8) class </w:t>
      </w:r>
      <w:proofErr w:type="spellStart"/>
      <w:proofErr w:type="gramStart"/>
      <w:r w:rsidRPr="00C607F1">
        <w:rPr>
          <w:rFonts w:ascii="Courier" w:eastAsia="MS Mincho" w:hAnsi="Courier"/>
          <w:sz w:val="20"/>
          <w:szCs w:val="20"/>
        </w:rPr>
        <w:t>AMIApproximationModel</w:t>
      </w:r>
      <w:proofErr w:type="spellEnd"/>
      <w:r w:rsidRPr="00C607F1">
        <w:rPr>
          <w:rFonts w:ascii="Courier" w:eastAsia="MS Mincho" w:hAnsi="Courier"/>
          <w:sz w:val="20"/>
          <w:szCs w:val="20"/>
        </w:rPr>
        <w:t>(</w:t>
      </w:r>
      <w:proofErr w:type="gramEnd"/>
      <w:r w:rsidRPr="00C607F1">
        <w:rPr>
          <w:rFonts w:ascii="Courier" w:eastAsia="MS Mincho" w:hAnsi="Courier"/>
          <w:sz w:val="20"/>
          <w:szCs w:val="20"/>
        </w:rPr>
        <w:t>) {</w:t>
      </w:r>
    </w:p>
    <w:p w14:paraId="4735CA63"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r>
      <w:proofErr w:type="gramStart"/>
      <w:r w:rsidRPr="00C607F1">
        <w:rPr>
          <w:rFonts w:ascii="Courier" w:eastAsia="MS Mincho" w:hAnsi="Courier"/>
          <w:sz w:val="20"/>
          <w:szCs w:val="20"/>
        </w:rPr>
        <w:t>bit(</w:t>
      </w:r>
      <w:proofErr w:type="gramEnd"/>
      <w:r w:rsidRPr="00C607F1">
        <w:rPr>
          <w:rFonts w:ascii="Courier" w:eastAsia="MS Mincho" w:hAnsi="Courier"/>
          <w:sz w:val="20"/>
          <w:szCs w:val="20"/>
        </w:rPr>
        <w:t xml:space="preserve">4) reserved = </w:t>
      </w:r>
      <w:proofErr w:type="gramStart"/>
      <w:r w:rsidRPr="00C607F1">
        <w:rPr>
          <w:rFonts w:ascii="Courier" w:eastAsia="MS Mincho" w:hAnsi="Courier"/>
          <w:sz w:val="20"/>
          <w:szCs w:val="20"/>
        </w:rPr>
        <w:t>0;</w:t>
      </w:r>
      <w:proofErr w:type="gramEnd"/>
    </w:p>
    <w:p w14:paraId="75A20D9B"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 xml:space="preserve">unsigned </w:t>
      </w:r>
      <w:proofErr w:type="gramStart"/>
      <w:r w:rsidRPr="00C607F1">
        <w:rPr>
          <w:rFonts w:ascii="Courier" w:eastAsia="MS Mincho" w:hAnsi="Courier"/>
          <w:sz w:val="20"/>
          <w:szCs w:val="20"/>
        </w:rPr>
        <w:t>int(</w:t>
      </w:r>
      <w:proofErr w:type="gramEnd"/>
      <w:r w:rsidRPr="00C607F1">
        <w:rPr>
          <w:rFonts w:ascii="Courier" w:eastAsia="MS Mincho" w:hAnsi="Courier"/>
          <w:sz w:val="20"/>
          <w:szCs w:val="20"/>
        </w:rPr>
        <w:t xml:space="preserve">4) </w:t>
      </w:r>
      <w:proofErr w:type="spellStart"/>
      <w:r w:rsidRPr="00C607F1">
        <w:rPr>
          <w:rFonts w:ascii="Courier" w:eastAsia="MS Mincho" w:hAnsi="Courier"/>
          <w:sz w:val="20"/>
          <w:szCs w:val="20"/>
        </w:rPr>
        <w:t>ami_map_approx_</w:t>
      </w:r>
      <w:proofErr w:type="gramStart"/>
      <w:r w:rsidRPr="00C607F1">
        <w:rPr>
          <w:rFonts w:ascii="Courier" w:eastAsia="MS Mincho" w:hAnsi="Courier"/>
          <w:sz w:val="20"/>
          <w:szCs w:val="20"/>
        </w:rPr>
        <w:t>model</w:t>
      </w:r>
      <w:proofErr w:type="spellEnd"/>
      <w:r w:rsidRPr="00C607F1">
        <w:rPr>
          <w:rFonts w:ascii="Courier" w:eastAsia="MS Mincho" w:hAnsi="Courier"/>
          <w:sz w:val="20"/>
          <w:szCs w:val="20"/>
        </w:rPr>
        <w:t>;</w:t>
      </w:r>
      <w:proofErr w:type="gramEnd"/>
    </w:p>
    <w:p w14:paraId="64F0E4C0"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w:t>
      </w:r>
    </w:p>
    <w:p w14:paraId="088473BE" w14:textId="77777777" w:rsidR="0093544F" w:rsidRPr="00C607F1" w:rsidRDefault="0093544F" w:rsidP="00C607F1">
      <w:pPr>
        <w:spacing w:after="0" w:line="240" w:lineRule="auto"/>
        <w:rPr>
          <w:rFonts w:ascii="Courier" w:eastAsia="MS Mincho" w:hAnsi="Courier"/>
          <w:sz w:val="20"/>
          <w:szCs w:val="20"/>
        </w:rPr>
      </w:pPr>
    </w:p>
    <w:p w14:paraId="5C58F944" w14:textId="77777777" w:rsidR="0093544F" w:rsidRPr="00C607F1" w:rsidRDefault="0093544F" w:rsidP="00C607F1">
      <w:pPr>
        <w:spacing w:after="0" w:line="240" w:lineRule="auto"/>
        <w:rPr>
          <w:rFonts w:ascii="Courier" w:eastAsia="MS Mincho" w:hAnsi="Courier"/>
          <w:sz w:val="20"/>
          <w:szCs w:val="20"/>
        </w:rPr>
      </w:pPr>
      <w:proofErr w:type="gramStart"/>
      <w:r w:rsidRPr="00C607F1">
        <w:rPr>
          <w:rFonts w:ascii="Courier" w:eastAsia="MS Mincho" w:hAnsi="Courier"/>
          <w:sz w:val="20"/>
          <w:szCs w:val="20"/>
        </w:rPr>
        <w:t>aligned(</w:t>
      </w:r>
      <w:proofErr w:type="gramEnd"/>
      <w:r w:rsidRPr="00C607F1">
        <w:rPr>
          <w:rFonts w:ascii="Courier" w:eastAsia="MS Mincho" w:hAnsi="Courier"/>
          <w:sz w:val="20"/>
          <w:szCs w:val="20"/>
        </w:rPr>
        <w:t xml:space="preserve">8) class </w:t>
      </w:r>
      <w:proofErr w:type="spellStart"/>
      <w:proofErr w:type="gramStart"/>
      <w:r w:rsidRPr="00C607F1">
        <w:rPr>
          <w:rFonts w:ascii="Courier" w:eastAsia="MS Mincho" w:hAnsi="Courier"/>
          <w:sz w:val="20"/>
          <w:szCs w:val="20"/>
        </w:rPr>
        <w:t>AMIWindowInfo</w:t>
      </w:r>
      <w:proofErr w:type="spellEnd"/>
      <w:r w:rsidRPr="00C607F1">
        <w:rPr>
          <w:rFonts w:ascii="Courier" w:eastAsia="MS Mincho" w:hAnsi="Courier"/>
          <w:sz w:val="20"/>
          <w:szCs w:val="20"/>
        </w:rPr>
        <w:t>(</w:t>
      </w:r>
      <w:proofErr w:type="gramEnd"/>
      <w:r w:rsidRPr="00C607F1">
        <w:rPr>
          <w:rFonts w:ascii="Courier" w:eastAsia="MS Mincho" w:hAnsi="Courier"/>
          <w:sz w:val="20"/>
          <w:szCs w:val="20"/>
        </w:rPr>
        <w:t>) {</w:t>
      </w:r>
    </w:p>
    <w:p w14:paraId="5C5F9D36"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 xml:space="preserve">unsigned </w:t>
      </w:r>
      <w:proofErr w:type="gramStart"/>
      <w:r w:rsidRPr="00C607F1">
        <w:rPr>
          <w:rFonts w:ascii="Courier" w:eastAsia="MS Mincho" w:hAnsi="Courier"/>
          <w:sz w:val="20"/>
          <w:szCs w:val="20"/>
        </w:rPr>
        <w:t>int(</w:t>
      </w:r>
      <w:proofErr w:type="gramEnd"/>
      <w:r w:rsidRPr="00C607F1">
        <w:rPr>
          <w:rFonts w:ascii="Courier" w:eastAsia="MS Mincho" w:hAnsi="Courier"/>
          <w:sz w:val="20"/>
          <w:szCs w:val="20"/>
        </w:rPr>
        <w:t xml:space="preserve">8) </w:t>
      </w:r>
      <w:proofErr w:type="spellStart"/>
      <w:r w:rsidRPr="00C607F1">
        <w:rPr>
          <w:rFonts w:ascii="Courier" w:eastAsia="MS Mincho" w:hAnsi="Courier"/>
          <w:sz w:val="20"/>
          <w:szCs w:val="20"/>
        </w:rPr>
        <w:t>ami_window_</w:t>
      </w:r>
      <w:proofErr w:type="gramStart"/>
      <w:r w:rsidRPr="00C607F1">
        <w:rPr>
          <w:rFonts w:ascii="Courier" w:eastAsia="MS Mincho" w:hAnsi="Courier"/>
          <w:sz w:val="20"/>
          <w:szCs w:val="20"/>
        </w:rPr>
        <w:t>x</w:t>
      </w:r>
      <w:proofErr w:type="spellEnd"/>
      <w:r w:rsidRPr="00C607F1">
        <w:rPr>
          <w:rFonts w:ascii="Courier" w:eastAsia="MS Mincho" w:hAnsi="Courier"/>
          <w:sz w:val="20"/>
          <w:szCs w:val="20"/>
        </w:rPr>
        <w:t>;</w:t>
      </w:r>
      <w:proofErr w:type="gramEnd"/>
    </w:p>
    <w:p w14:paraId="5B1F15F4"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 xml:space="preserve">unsigned </w:t>
      </w:r>
      <w:proofErr w:type="gramStart"/>
      <w:r w:rsidRPr="00C607F1">
        <w:rPr>
          <w:rFonts w:ascii="Courier" w:eastAsia="MS Mincho" w:hAnsi="Courier"/>
          <w:sz w:val="20"/>
          <w:szCs w:val="20"/>
        </w:rPr>
        <w:t>int(</w:t>
      </w:r>
      <w:proofErr w:type="gramEnd"/>
      <w:r w:rsidRPr="00C607F1">
        <w:rPr>
          <w:rFonts w:ascii="Courier" w:eastAsia="MS Mincho" w:hAnsi="Courier"/>
          <w:sz w:val="20"/>
          <w:szCs w:val="20"/>
        </w:rPr>
        <w:t xml:space="preserve">8) </w:t>
      </w:r>
      <w:proofErr w:type="spellStart"/>
      <w:r w:rsidRPr="00C607F1">
        <w:rPr>
          <w:rFonts w:ascii="Courier" w:eastAsia="MS Mincho" w:hAnsi="Courier"/>
          <w:sz w:val="20"/>
          <w:szCs w:val="20"/>
        </w:rPr>
        <w:t>ami_window_</w:t>
      </w:r>
      <w:proofErr w:type="gramStart"/>
      <w:r w:rsidRPr="00C607F1">
        <w:rPr>
          <w:rFonts w:ascii="Courier" w:eastAsia="MS Mincho" w:hAnsi="Courier"/>
          <w:sz w:val="20"/>
          <w:szCs w:val="20"/>
        </w:rPr>
        <w:t>y</w:t>
      </w:r>
      <w:proofErr w:type="spellEnd"/>
      <w:r w:rsidRPr="00C607F1">
        <w:rPr>
          <w:rFonts w:ascii="Courier" w:eastAsia="MS Mincho" w:hAnsi="Courier"/>
          <w:sz w:val="20"/>
          <w:szCs w:val="20"/>
        </w:rPr>
        <w:t>;</w:t>
      </w:r>
      <w:proofErr w:type="gramEnd"/>
    </w:p>
    <w:p w14:paraId="529A1CB6"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 xml:space="preserve">unsigned </w:t>
      </w:r>
      <w:proofErr w:type="gramStart"/>
      <w:r w:rsidRPr="00C607F1">
        <w:rPr>
          <w:rFonts w:ascii="Courier" w:eastAsia="MS Mincho" w:hAnsi="Courier"/>
          <w:sz w:val="20"/>
          <w:szCs w:val="20"/>
        </w:rPr>
        <w:t>int(</w:t>
      </w:r>
      <w:proofErr w:type="gramEnd"/>
      <w:r w:rsidRPr="00C607F1">
        <w:rPr>
          <w:rFonts w:ascii="Courier" w:eastAsia="MS Mincho" w:hAnsi="Courier"/>
          <w:sz w:val="20"/>
          <w:szCs w:val="20"/>
        </w:rPr>
        <w:t xml:space="preserve">8) </w:t>
      </w:r>
      <w:proofErr w:type="spellStart"/>
      <w:r w:rsidRPr="00C607F1">
        <w:rPr>
          <w:rFonts w:ascii="Courier" w:eastAsia="MS Mincho" w:hAnsi="Courier"/>
          <w:sz w:val="20"/>
          <w:szCs w:val="20"/>
        </w:rPr>
        <w:t>ami_window_</w:t>
      </w:r>
      <w:proofErr w:type="gramStart"/>
      <w:r w:rsidRPr="00C607F1">
        <w:rPr>
          <w:rFonts w:ascii="Courier" w:eastAsia="MS Mincho" w:hAnsi="Courier"/>
          <w:sz w:val="20"/>
          <w:szCs w:val="20"/>
        </w:rPr>
        <w:t>width</w:t>
      </w:r>
      <w:proofErr w:type="spellEnd"/>
      <w:r w:rsidRPr="00C607F1">
        <w:rPr>
          <w:rFonts w:ascii="Courier" w:eastAsia="MS Mincho" w:hAnsi="Courier"/>
          <w:sz w:val="20"/>
          <w:szCs w:val="20"/>
        </w:rPr>
        <w:t>;</w:t>
      </w:r>
      <w:proofErr w:type="gramEnd"/>
    </w:p>
    <w:p w14:paraId="7D4C619B"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 xml:space="preserve">unsigned </w:t>
      </w:r>
      <w:proofErr w:type="gramStart"/>
      <w:r w:rsidRPr="00C607F1">
        <w:rPr>
          <w:rFonts w:ascii="Courier" w:eastAsia="MS Mincho" w:hAnsi="Courier"/>
          <w:sz w:val="20"/>
          <w:szCs w:val="20"/>
        </w:rPr>
        <w:t>int(</w:t>
      </w:r>
      <w:proofErr w:type="gramEnd"/>
      <w:r w:rsidRPr="00C607F1">
        <w:rPr>
          <w:rFonts w:ascii="Courier" w:eastAsia="MS Mincho" w:hAnsi="Courier"/>
          <w:sz w:val="20"/>
          <w:szCs w:val="20"/>
        </w:rPr>
        <w:t xml:space="preserve">8) </w:t>
      </w:r>
      <w:proofErr w:type="spellStart"/>
      <w:r w:rsidRPr="00C607F1">
        <w:rPr>
          <w:rFonts w:ascii="Courier" w:eastAsia="MS Mincho" w:hAnsi="Courier"/>
          <w:sz w:val="20"/>
          <w:szCs w:val="20"/>
        </w:rPr>
        <w:t>ami_window_</w:t>
      </w:r>
      <w:proofErr w:type="gramStart"/>
      <w:r w:rsidRPr="00C607F1">
        <w:rPr>
          <w:rFonts w:ascii="Courier" w:eastAsia="MS Mincho" w:hAnsi="Courier"/>
          <w:sz w:val="20"/>
          <w:szCs w:val="20"/>
        </w:rPr>
        <w:t>height</w:t>
      </w:r>
      <w:proofErr w:type="spellEnd"/>
      <w:r w:rsidRPr="00C607F1">
        <w:rPr>
          <w:rFonts w:ascii="Courier" w:eastAsia="MS Mincho" w:hAnsi="Courier"/>
          <w:sz w:val="20"/>
          <w:szCs w:val="20"/>
        </w:rPr>
        <w:t>;</w:t>
      </w:r>
      <w:proofErr w:type="gramEnd"/>
    </w:p>
    <w:p w14:paraId="7649824C"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w:t>
      </w:r>
    </w:p>
    <w:p w14:paraId="7D189BB6" w14:textId="77777777" w:rsidR="0093544F" w:rsidRPr="00C607F1" w:rsidRDefault="0093544F" w:rsidP="00C607F1">
      <w:pPr>
        <w:spacing w:after="0" w:line="240" w:lineRule="auto"/>
        <w:rPr>
          <w:rFonts w:ascii="Courier" w:eastAsia="MS Mincho" w:hAnsi="Courier"/>
          <w:sz w:val="20"/>
          <w:szCs w:val="20"/>
        </w:rPr>
      </w:pPr>
    </w:p>
    <w:p w14:paraId="341A89EE" w14:textId="77777777" w:rsidR="0093544F" w:rsidRPr="00C607F1" w:rsidRDefault="0093544F" w:rsidP="00C607F1">
      <w:pPr>
        <w:spacing w:after="0" w:line="240" w:lineRule="auto"/>
        <w:rPr>
          <w:rFonts w:ascii="Courier" w:eastAsia="MS Mincho" w:hAnsi="Courier"/>
          <w:sz w:val="20"/>
          <w:szCs w:val="20"/>
        </w:rPr>
      </w:pPr>
      <w:proofErr w:type="gramStart"/>
      <w:r w:rsidRPr="00C607F1">
        <w:rPr>
          <w:rFonts w:ascii="Courier" w:eastAsia="MS Mincho" w:hAnsi="Courier"/>
          <w:sz w:val="20"/>
          <w:szCs w:val="20"/>
        </w:rPr>
        <w:t>aligned(</w:t>
      </w:r>
      <w:proofErr w:type="gramEnd"/>
      <w:r w:rsidRPr="00C607F1">
        <w:rPr>
          <w:rFonts w:ascii="Courier" w:eastAsia="MS Mincho" w:hAnsi="Courier"/>
          <w:sz w:val="20"/>
          <w:szCs w:val="20"/>
        </w:rPr>
        <w:t xml:space="preserve">8) class </w:t>
      </w:r>
      <w:proofErr w:type="spellStart"/>
      <w:proofErr w:type="gramStart"/>
      <w:r w:rsidRPr="00C607F1">
        <w:rPr>
          <w:rFonts w:ascii="Courier" w:eastAsia="MS Mincho" w:hAnsi="Courier"/>
          <w:sz w:val="20"/>
          <w:szCs w:val="20"/>
        </w:rPr>
        <w:t>AMIVideoQualityInfo</w:t>
      </w:r>
      <w:proofErr w:type="spellEnd"/>
      <w:r w:rsidRPr="00C607F1">
        <w:rPr>
          <w:rFonts w:ascii="Courier" w:eastAsia="MS Mincho" w:hAnsi="Courier"/>
          <w:sz w:val="20"/>
          <w:szCs w:val="20"/>
        </w:rPr>
        <w:t>(</w:t>
      </w:r>
      <w:proofErr w:type="gramEnd"/>
      <w:r w:rsidRPr="00C607F1">
        <w:rPr>
          <w:rFonts w:ascii="Courier" w:eastAsia="MS Mincho" w:hAnsi="Courier"/>
          <w:sz w:val="20"/>
          <w:szCs w:val="20"/>
        </w:rPr>
        <w:t>) {</w:t>
      </w:r>
    </w:p>
    <w:p w14:paraId="792A5031"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r>
      <w:proofErr w:type="gramStart"/>
      <w:r w:rsidRPr="00C607F1">
        <w:rPr>
          <w:rFonts w:ascii="Courier" w:eastAsia="MS Mincho" w:hAnsi="Courier"/>
          <w:sz w:val="20"/>
          <w:szCs w:val="20"/>
        </w:rPr>
        <w:t>bit(</w:t>
      </w:r>
      <w:proofErr w:type="gramEnd"/>
      <w:r w:rsidRPr="00C607F1">
        <w:rPr>
          <w:rFonts w:ascii="Courier" w:eastAsia="MS Mincho" w:hAnsi="Courier"/>
          <w:sz w:val="20"/>
          <w:szCs w:val="20"/>
        </w:rPr>
        <w:t xml:space="preserve">5) reserved = </w:t>
      </w:r>
      <w:proofErr w:type="gramStart"/>
      <w:r w:rsidRPr="00C607F1">
        <w:rPr>
          <w:rFonts w:ascii="Courier" w:eastAsia="MS Mincho" w:hAnsi="Courier"/>
          <w:sz w:val="20"/>
          <w:szCs w:val="20"/>
        </w:rPr>
        <w:t>0;</w:t>
      </w:r>
      <w:proofErr w:type="gramEnd"/>
    </w:p>
    <w:p w14:paraId="675354BF"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 xml:space="preserve">unsigned </w:t>
      </w:r>
      <w:proofErr w:type="gramStart"/>
      <w:r w:rsidRPr="00C607F1">
        <w:rPr>
          <w:rFonts w:ascii="Courier" w:eastAsia="MS Mincho" w:hAnsi="Courier"/>
          <w:sz w:val="20"/>
          <w:szCs w:val="20"/>
        </w:rPr>
        <w:t>int(</w:t>
      </w:r>
      <w:proofErr w:type="gramEnd"/>
      <w:r w:rsidRPr="00C607F1">
        <w:rPr>
          <w:rFonts w:ascii="Courier" w:eastAsia="MS Mincho" w:hAnsi="Courier"/>
          <w:sz w:val="20"/>
          <w:szCs w:val="20"/>
        </w:rPr>
        <w:t xml:space="preserve">3) </w:t>
      </w:r>
      <w:proofErr w:type="spellStart"/>
      <w:r w:rsidRPr="00C607F1">
        <w:rPr>
          <w:rFonts w:ascii="Courier" w:eastAsia="MS Mincho" w:hAnsi="Courier"/>
          <w:sz w:val="20"/>
          <w:szCs w:val="20"/>
        </w:rPr>
        <w:t>ami_quality_</w:t>
      </w:r>
      <w:proofErr w:type="gramStart"/>
      <w:r w:rsidRPr="00C607F1">
        <w:rPr>
          <w:rFonts w:ascii="Courier" w:eastAsia="MS Mincho" w:hAnsi="Courier"/>
          <w:sz w:val="20"/>
          <w:szCs w:val="20"/>
        </w:rPr>
        <w:t>metric</w:t>
      </w:r>
      <w:proofErr w:type="spellEnd"/>
      <w:r w:rsidRPr="00C607F1">
        <w:rPr>
          <w:rFonts w:ascii="Courier" w:eastAsia="MS Mincho" w:hAnsi="Courier"/>
          <w:sz w:val="20"/>
          <w:szCs w:val="20"/>
        </w:rPr>
        <w:t>;</w:t>
      </w:r>
      <w:proofErr w:type="gramEnd"/>
    </w:p>
    <w:p w14:paraId="02E70147"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 xml:space="preserve">unsigned </w:t>
      </w:r>
      <w:proofErr w:type="gramStart"/>
      <w:r w:rsidRPr="00C607F1">
        <w:rPr>
          <w:rFonts w:ascii="Courier" w:eastAsia="MS Mincho" w:hAnsi="Courier"/>
          <w:sz w:val="20"/>
          <w:szCs w:val="20"/>
        </w:rPr>
        <w:t>int(</w:t>
      </w:r>
      <w:proofErr w:type="gramEnd"/>
      <w:r w:rsidRPr="00C607F1">
        <w:rPr>
          <w:rFonts w:ascii="Courier" w:eastAsia="MS Mincho" w:hAnsi="Courier"/>
          <w:sz w:val="20"/>
          <w:szCs w:val="20"/>
        </w:rPr>
        <w:t xml:space="preserve">8) </w:t>
      </w:r>
      <w:proofErr w:type="spellStart"/>
      <w:r w:rsidRPr="00C607F1">
        <w:rPr>
          <w:rFonts w:ascii="Courier" w:eastAsia="MS Mincho" w:hAnsi="Courier"/>
          <w:sz w:val="20"/>
          <w:szCs w:val="20"/>
        </w:rPr>
        <w:t>ami_quality_</w:t>
      </w:r>
      <w:proofErr w:type="gramStart"/>
      <w:r w:rsidRPr="00C607F1">
        <w:rPr>
          <w:rFonts w:ascii="Courier" w:eastAsia="MS Mincho" w:hAnsi="Courier"/>
          <w:sz w:val="20"/>
          <w:szCs w:val="20"/>
        </w:rPr>
        <w:t>reduction</w:t>
      </w:r>
      <w:proofErr w:type="spellEnd"/>
      <w:r w:rsidRPr="00C607F1">
        <w:rPr>
          <w:rFonts w:ascii="Courier" w:eastAsia="MS Mincho" w:hAnsi="Courier"/>
          <w:sz w:val="20"/>
          <w:szCs w:val="20"/>
        </w:rPr>
        <w:t>;</w:t>
      </w:r>
      <w:proofErr w:type="gramEnd"/>
    </w:p>
    <w:p w14:paraId="7328A4C1"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w:t>
      </w:r>
    </w:p>
    <w:p w14:paraId="79458782" w14:textId="77777777" w:rsidR="0093544F" w:rsidRPr="00C607F1" w:rsidRDefault="0093544F" w:rsidP="00C607F1">
      <w:pPr>
        <w:spacing w:after="0" w:line="240" w:lineRule="auto"/>
        <w:rPr>
          <w:rFonts w:ascii="Courier" w:eastAsia="MS Mincho" w:hAnsi="Courier"/>
          <w:sz w:val="20"/>
          <w:szCs w:val="20"/>
        </w:rPr>
      </w:pPr>
    </w:p>
    <w:p w14:paraId="7B6C7FAF" w14:textId="77777777" w:rsidR="0093544F" w:rsidRPr="00C607F1" w:rsidRDefault="0093544F" w:rsidP="00C607F1">
      <w:pPr>
        <w:spacing w:after="0" w:line="240" w:lineRule="auto"/>
        <w:rPr>
          <w:rFonts w:ascii="Courier" w:eastAsia="MS Mincho" w:hAnsi="Courier"/>
          <w:sz w:val="20"/>
          <w:szCs w:val="20"/>
        </w:rPr>
      </w:pPr>
      <w:proofErr w:type="gramStart"/>
      <w:r w:rsidRPr="00C607F1">
        <w:rPr>
          <w:rFonts w:ascii="Courier" w:eastAsia="MS Mincho" w:hAnsi="Courier"/>
          <w:sz w:val="20"/>
          <w:szCs w:val="20"/>
        </w:rPr>
        <w:t>aligned(</w:t>
      </w:r>
      <w:proofErr w:type="gramEnd"/>
      <w:r w:rsidRPr="00C607F1">
        <w:rPr>
          <w:rFonts w:ascii="Courier" w:eastAsia="MS Mincho" w:hAnsi="Courier"/>
          <w:sz w:val="20"/>
          <w:szCs w:val="20"/>
        </w:rPr>
        <w:t xml:space="preserve">8) class </w:t>
      </w:r>
      <w:proofErr w:type="spellStart"/>
      <w:proofErr w:type="gramStart"/>
      <w:r w:rsidRPr="00C607F1">
        <w:rPr>
          <w:rFonts w:ascii="Courier" w:eastAsia="MS Mincho" w:hAnsi="Courier"/>
          <w:sz w:val="20"/>
          <w:szCs w:val="20"/>
        </w:rPr>
        <w:t>AMIPreprocessingInfo</w:t>
      </w:r>
      <w:proofErr w:type="spellEnd"/>
      <w:r w:rsidRPr="00C607F1">
        <w:rPr>
          <w:rFonts w:ascii="Courier" w:eastAsia="MS Mincho" w:hAnsi="Courier"/>
          <w:sz w:val="20"/>
          <w:szCs w:val="20"/>
        </w:rPr>
        <w:t>(</w:t>
      </w:r>
      <w:proofErr w:type="gramEnd"/>
      <w:r w:rsidRPr="00C607F1">
        <w:rPr>
          <w:rFonts w:ascii="Courier" w:eastAsia="MS Mincho" w:hAnsi="Courier"/>
          <w:sz w:val="20"/>
          <w:szCs w:val="20"/>
        </w:rPr>
        <w:t>) {</w:t>
      </w:r>
    </w:p>
    <w:p w14:paraId="0C6B475A"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r>
      <w:proofErr w:type="gramStart"/>
      <w:r w:rsidRPr="00C607F1">
        <w:rPr>
          <w:rFonts w:ascii="Courier" w:eastAsia="MS Mincho" w:hAnsi="Courier"/>
          <w:sz w:val="20"/>
          <w:szCs w:val="20"/>
        </w:rPr>
        <w:t>bit(</w:t>
      </w:r>
      <w:proofErr w:type="gramEnd"/>
      <w:r w:rsidRPr="00C607F1">
        <w:rPr>
          <w:rFonts w:ascii="Courier" w:eastAsia="MS Mincho" w:hAnsi="Courier"/>
          <w:sz w:val="20"/>
          <w:szCs w:val="20"/>
        </w:rPr>
        <w:t xml:space="preserve">6) reserved = </w:t>
      </w:r>
      <w:proofErr w:type="gramStart"/>
      <w:r w:rsidRPr="00C607F1">
        <w:rPr>
          <w:rFonts w:ascii="Courier" w:eastAsia="MS Mincho" w:hAnsi="Courier"/>
          <w:sz w:val="20"/>
          <w:szCs w:val="20"/>
        </w:rPr>
        <w:t>0;</w:t>
      </w:r>
      <w:proofErr w:type="gramEnd"/>
    </w:p>
    <w:p w14:paraId="0A9CF508"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 xml:space="preserve">unsigned </w:t>
      </w:r>
      <w:proofErr w:type="gramStart"/>
      <w:r w:rsidRPr="00C607F1">
        <w:rPr>
          <w:rFonts w:ascii="Courier" w:eastAsia="MS Mincho" w:hAnsi="Courier"/>
          <w:sz w:val="20"/>
          <w:szCs w:val="20"/>
        </w:rPr>
        <w:t>int(</w:t>
      </w:r>
      <w:proofErr w:type="gramEnd"/>
      <w:r w:rsidRPr="00C607F1">
        <w:rPr>
          <w:rFonts w:ascii="Courier" w:eastAsia="MS Mincho" w:hAnsi="Courier"/>
          <w:sz w:val="20"/>
          <w:szCs w:val="20"/>
        </w:rPr>
        <w:t xml:space="preserve">2) </w:t>
      </w:r>
      <w:proofErr w:type="spellStart"/>
      <w:r w:rsidRPr="00C607F1">
        <w:rPr>
          <w:rFonts w:ascii="Courier" w:eastAsia="MS Mincho" w:hAnsi="Courier"/>
          <w:sz w:val="20"/>
          <w:szCs w:val="20"/>
        </w:rPr>
        <w:t>ami_preprocessing_</w:t>
      </w:r>
      <w:proofErr w:type="gramStart"/>
      <w:r w:rsidRPr="00C607F1">
        <w:rPr>
          <w:rFonts w:ascii="Courier" w:eastAsia="MS Mincho" w:hAnsi="Courier"/>
          <w:sz w:val="20"/>
          <w:szCs w:val="20"/>
        </w:rPr>
        <w:t>type</w:t>
      </w:r>
      <w:proofErr w:type="spellEnd"/>
      <w:r w:rsidRPr="00C607F1">
        <w:rPr>
          <w:rFonts w:ascii="Courier" w:eastAsia="MS Mincho" w:hAnsi="Courier"/>
          <w:sz w:val="20"/>
          <w:szCs w:val="20"/>
        </w:rPr>
        <w:t>;</w:t>
      </w:r>
      <w:proofErr w:type="gramEnd"/>
    </w:p>
    <w:p w14:paraId="4270E343"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 xml:space="preserve">unsigned </w:t>
      </w:r>
      <w:proofErr w:type="gramStart"/>
      <w:r w:rsidRPr="00C607F1">
        <w:rPr>
          <w:rFonts w:ascii="Courier" w:eastAsia="MS Mincho" w:hAnsi="Courier"/>
          <w:sz w:val="20"/>
          <w:szCs w:val="20"/>
        </w:rPr>
        <w:t>int(</w:t>
      </w:r>
      <w:proofErr w:type="gramEnd"/>
      <w:r w:rsidRPr="00C607F1">
        <w:rPr>
          <w:rFonts w:ascii="Courier" w:eastAsia="MS Mincho" w:hAnsi="Courier"/>
          <w:sz w:val="20"/>
          <w:szCs w:val="20"/>
        </w:rPr>
        <w:t xml:space="preserve">8) </w:t>
      </w:r>
      <w:proofErr w:type="spellStart"/>
      <w:r w:rsidRPr="00C607F1">
        <w:rPr>
          <w:rFonts w:ascii="Courier" w:eastAsia="MS Mincho" w:hAnsi="Courier"/>
          <w:sz w:val="20"/>
          <w:szCs w:val="20"/>
        </w:rPr>
        <w:t>ami_max_</w:t>
      </w:r>
      <w:proofErr w:type="gramStart"/>
      <w:r w:rsidRPr="00C607F1">
        <w:rPr>
          <w:rFonts w:ascii="Courier" w:eastAsia="MS Mincho" w:hAnsi="Courier"/>
          <w:sz w:val="20"/>
          <w:szCs w:val="20"/>
        </w:rPr>
        <w:t>value</w:t>
      </w:r>
      <w:proofErr w:type="spellEnd"/>
      <w:r w:rsidRPr="00C607F1">
        <w:rPr>
          <w:rFonts w:ascii="Courier" w:eastAsia="MS Mincho" w:hAnsi="Courier"/>
          <w:sz w:val="20"/>
          <w:szCs w:val="20"/>
        </w:rPr>
        <w:t>;</w:t>
      </w:r>
      <w:proofErr w:type="gramEnd"/>
    </w:p>
    <w:p w14:paraId="7FCB5362"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 xml:space="preserve">unsigned </w:t>
      </w:r>
      <w:proofErr w:type="gramStart"/>
      <w:r w:rsidRPr="00C607F1">
        <w:rPr>
          <w:rFonts w:ascii="Courier" w:eastAsia="MS Mincho" w:hAnsi="Courier"/>
          <w:sz w:val="20"/>
          <w:szCs w:val="20"/>
        </w:rPr>
        <w:t>int(</w:t>
      </w:r>
      <w:proofErr w:type="gramEnd"/>
      <w:r w:rsidRPr="00C607F1">
        <w:rPr>
          <w:rFonts w:ascii="Courier" w:eastAsia="MS Mincho" w:hAnsi="Courier"/>
          <w:sz w:val="20"/>
          <w:szCs w:val="20"/>
        </w:rPr>
        <w:t xml:space="preserve">8) </w:t>
      </w:r>
      <w:proofErr w:type="spellStart"/>
      <w:r w:rsidRPr="00C607F1">
        <w:rPr>
          <w:rFonts w:ascii="Courier" w:eastAsia="MS Mincho" w:hAnsi="Courier"/>
          <w:sz w:val="20"/>
          <w:szCs w:val="20"/>
        </w:rPr>
        <w:t>ami_preprocessing_</w:t>
      </w:r>
      <w:proofErr w:type="gramStart"/>
      <w:r w:rsidRPr="00C607F1">
        <w:rPr>
          <w:rFonts w:ascii="Courier" w:eastAsia="MS Mincho" w:hAnsi="Courier"/>
          <w:sz w:val="20"/>
          <w:szCs w:val="20"/>
        </w:rPr>
        <w:t>scale</w:t>
      </w:r>
      <w:proofErr w:type="spellEnd"/>
      <w:r w:rsidRPr="00C607F1">
        <w:rPr>
          <w:rFonts w:ascii="Courier" w:eastAsia="MS Mincho" w:hAnsi="Courier"/>
          <w:sz w:val="20"/>
          <w:szCs w:val="20"/>
        </w:rPr>
        <w:t>;</w:t>
      </w:r>
      <w:proofErr w:type="gramEnd"/>
    </w:p>
    <w:p w14:paraId="6F87155C" w14:textId="55ECAD81"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w:t>
      </w:r>
    </w:p>
    <w:p w14:paraId="2C4B5E6A" w14:textId="77777777" w:rsidR="0093544F" w:rsidRPr="00C607F1" w:rsidRDefault="0093544F" w:rsidP="00C607F1">
      <w:pPr>
        <w:spacing w:after="0" w:line="240" w:lineRule="auto"/>
        <w:rPr>
          <w:rFonts w:ascii="Courier" w:eastAsia="MS Mincho" w:hAnsi="Courier"/>
          <w:sz w:val="20"/>
          <w:szCs w:val="20"/>
        </w:rPr>
      </w:pPr>
    </w:p>
    <w:p w14:paraId="6271C2E0" w14:textId="77777777" w:rsidR="0093544F" w:rsidRPr="00C607F1" w:rsidRDefault="0093544F" w:rsidP="00C607F1">
      <w:pPr>
        <w:spacing w:after="0" w:line="240" w:lineRule="auto"/>
        <w:rPr>
          <w:rFonts w:ascii="Courier" w:eastAsia="MS Mincho" w:hAnsi="Courier"/>
          <w:sz w:val="20"/>
          <w:szCs w:val="20"/>
        </w:rPr>
      </w:pPr>
      <w:proofErr w:type="gramStart"/>
      <w:r w:rsidRPr="00C607F1">
        <w:rPr>
          <w:rFonts w:ascii="Courier" w:eastAsia="MS Mincho" w:hAnsi="Courier"/>
          <w:sz w:val="20"/>
          <w:szCs w:val="20"/>
        </w:rPr>
        <w:t>aligned(</w:t>
      </w:r>
      <w:proofErr w:type="gramEnd"/>
      <w:r w:rsidRPr="00C607F1">
        <w:rPr>
          <w:rFonts w:ascii="Courier" w:eastAsia="MS Mincho" w:hAnsi="Courier"/>
          <w:sz w:val="20"/>
          <w:szCs w:val="20"/>
        </w:rPr>
        <w:t xml:space="preserve">8) class </w:t>
      </w:r>
      <w:proofErr w:type="spellStart"/>
      <w:proofErr w:type="gramStart"/>
      <w:r w:rsidRPr="00C607F1">
        <w:rPr>
          <w:rFonts w:ascii="Courier" w:eastAsia="MS Mincho" w:hAnsi="Courier"/>
          <w:sz w:val="20"/>
          <w:szCs w:val="20"/>
        </w:rPr>
        <w:t>AttenuationMapInformationBox</w:t>
      </w:r>
      <w:proofErr w:type="spellEnd"/>
      <w:r w:rsidRPr="00C607F1">
        <w:rPr>
          <w:rFonts w:ascii="Courier" w:eastAsia="MS Mincho" w:hAnsi="Courier"/>
          <w:sz w:val="20"/>
          <w:szCs w:val="20"/>
        </w:rPr>
        <w:t>(</w:t>
      </w:r>
      <w:proofErr w:type="gramEnd"/>
      <w:r w:rsidRPr="00C607F1">
        <w:rPr>
          <w:rFonts w:ascii="Courier" w:eastAsia="MS Mincho" w:hAnsi="Courier"/>
          <w:sz w:val="20"/>
          <w:szCs w:val="20"/>
        </w:rPr>
        <w:t xml:space="preserve">) extends </w:t>
      </w:r>
      <w:proofErr w:type="spellStart"/>
      <w:proofErr w:type="gramStart"/>
      <w:r w:rsidRPr="00C607F1">
        <w:rPr>
          <w:rFonts w:ascii="Courier" w:eastAsia="MS Mincho" w:hAnsi="Courier"/>
          <w:sz w:val="20"/>
          <w:szCs w:val="20"/>
        </w:rPr>
        <w:t>FullBox</w:t>
      </w:r>
      <w:proofErr w:type="spellEnd"/>
      <w:r w:rsidRPr="00C607F1">
        <w:rPr>
          <w:rFonts w:ascii="Courier" w:eastAsia="MS Mincho" w:hAnsi="Courier"/>
          <w:sz w:val="20"/>
          <w:szCs w:val="20"/>
        </w:rPr>
        <w:t>(</w:t>
      </w:r>
      <w:proofErr w:type="gramEnd"/>
      <w:r w:rsidRPr="00C607F1">
        <w:rPr>
          <w:rFonts w:ascii="Courier" w:eastAsia="MS Mincho" w:hAnsi="Courier"/>
          <w:sz w:val="20"/>
          <w:szCs w:val="20"/>
        </w:rPr>
        <w:t>'amid', version = 0, flags) {</w:t>
      </w:r>
    </w:p>
    <w:p w14:paraId="414DF852" w14:textId="77777777" w:rsidR="0093544F" w:rsidRPr="00C607F1" w:rsidRDefault="0093544F" w:rsidP="00C607F1">
      <w:pPr>
        <w:spacing w:after="0" w:line="240" w:lineRule="auto"/>
        <w:rPr>
          <w:rFonts w:ascii="Courier" w:eastAsia="MS Mincho" w:hAnsi="Courier"/>
          <w:sz w:val="20"/>
          <w:szCs w:val="20"/>
        </w:rPr>
      </w:pPr>
    </w:p>
    <w:p w14:paraId="673C3FAC"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r>
      <w:proofErr w:type="gramStart"/>
      <w:r w:rsidRPr="00C607F1">
        <w:rPr>
          <w:rFonts w:ascii="Courier" w:eastAsia="MS Mincho" w:hAnsi="Courier"/>
          <w:sz w:val="20"/>
          <w:szCs w:val="20"/>
        </w:rPr>
        <w:t>bit(</w:t>
      </w:r>
      <w:proofErr w:type="gramEnd"/>
      <w:r w:rsidRPr="00C607F1">
        <w:rPr>
          <w:rFonts w:ascii="Courier" w:eastAsia="MS Mincho" w:hAnsi="Courier"/>
          <w:sz w:val="20"/>
          <w:szCs w:val="20"/>
        </w:rPr>
        <w:t xml:space="preserve">3) reserved = </w:t>
      </w:r>
      <w:proofErr w:type="gramStart"/>
      <w:r w:rsidRPr="00C607F1">
        <w:rPr>
          <w:rFonts w:ascii="Courier" w:eastAsia="MS Mincho" w:hAnsi="Courier"/>
          <w:sz w:val="20"/>
          <w:szCs w:val="20"/>
        </w:rPr>
        <w:t>0;</w:t>
      </w:r>
      <w:proofErr w:type="gramEnd"/>
    </w:p>
    <w:p w14:paraId="0D639A2E"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 xml:space="preserve">unsigned </w:t>
      </w:r>
      <w:proofErr w:type="gramStart"/>
      <w:r w:rsidRPr="00C607F1">
        <w:rPr>
          <w:rFonts w:ascii="Courier" w:eastAsia="MS Mincho" w:hAnsi="Courier"/>
          <w:sz w:val="20"/>
          <w:szCs w:val="20"/>
        </w:rPr>
        <w:t>int(</w:t>
      </w:r>
      <w:proofErr w:type="gramEnd"/>
      <w:r w:rsidRPr="00C607F1">
        <w:rPr>
          <w:rFonts w:ascii="Courier" w:eastAsia="MS Mincho" w:hAnsi="Courier"/>
          <w:sz w:val="20"/>
          <w:szCs w:val="20"/>
        </w:rPr>
        <w:t xml:space="preserve">1) </w:t>
      </w:r>
      <w:proofErr w:type="spellStart"/>
      <w:r w:rsidRPr="00C607F1">
        <w:rPr>
          <w:rFonts w:ascii="Courier" w:eastAsia="MS Mincho" w:hAnsi="Courier"/>
          <w:sz w:val="20"/>
          <w:szCs w:val="20"/>
        </w:rPr>
        <w:t>ami_preprocessing_info_present_</w:t>
      </w:r>
      <w:proofErr w:type="gramStart"/>
      <w:r w:rsidRPr="00C607F1">
        <w:rPr>
          <w:rFonts w:ascii="Courier" w:eastAsia="MS Mincho" w:hAnsi="Courier"/>
          <w:sz w:val="20"/>
          <w:szCs w:val="20"/>
        </w:rPr>
        <w:t>flag</w:t>
      </w:r>
      <w:proofErr w:type="spellEnd"/>
      <w:r w:rsidRPr="00C607F1">
        <w:rPr>
          <w:rFonts w:ascii="Courier" w:eastAsia="MS Mincho" w:hAnsi="Courier"/>
          <w:sz w:val="20"/>
          <w:szCs w:val="20"/>
        </w:rPr>
        <w:t>;</w:t>
      </w:r>
      <w:proofErr w:type="gramEnd"/>
    </w:p>
    <w:p w14:paraId="411E9161"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 xml:space="preserve">unsigned </w:t>
      </w:r>
      <w:proofErr w:type="gramStart"/>
      <w:r w:rsidRPr="00C607F1">
        <w:rPr>
          <w:rFonts w:ascii="Courier" w:eastAsia="MS Mincho" w:hAnsi="Courier"/>
          <w:sz w:val="20"/>
          <w:szCs w:val="20"/>
        </w:rPr>
        <w:t>int(</w:t>
      </w:r>
      <w:proofErr w:type="gramEnd"/>
      <w:r w:rsidRPr="00C607F1">
        <w:rPr>
          <w:rFonts w:ascii="Courier" w:eastAsia="MS Mincho" w:hAnsi="Courier"/>
          <w:sz w:val="20"/>
          <w:szCs w:val="20"/>
        </w:rPr>
        <w:t xml:space="preserve">1) </w:t>
      </w:r>
      <w:proofErr w:type="spellStart"/>
      <w:r w:rsidRPr="00C607F1">
        <w:rPr>
          <w:rFonts w:ascii="Courier" w:eastAsia="MS Mincho" w:hAnsi="Courier"/>
          <w:sz w:val="20"/>
          <w:szCs w:val="20"/>
        </w:rPr>
        <w:t>ami_approx_model_present_</w:t>
      </w:r>
      <w:proofErr w:type="gramStart"/>
      <w:r w:rsidRPr="00C607F1">
        <w:rPr>
          <w:rFonts w:ascii="Courier" w:eastAsia="MS Mincho" w:hAnsi="Courier"/>
          <w:sz w:val="20"/>
          <w:szCs w:val="20"/>
        </w:rPr>
        <w:t>flag</w:t>
      </w:r>
      <w:proofErr w:type="spellEnd"/>
      <w:r w:rsidRPr="00C607F1">
        <w:rPr>
          <w:rFonts w:ascii="Courier" w:eastAsia="MS Mincho" w:hAnsi="Courier"/>
          <w:sz w:val="20"/>
          <w:szCs w:val="20"/>
        </w:rPr>
        <w:t>;</w:t>
      </w:r>
      <w:proofErr w:type="gramEnd"/>
    </w:p>
    <w:p w14:paraId="4CBC18B2"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 xml:space="preserve">unsigned </w:t>
      </w:r>
      <w:proofErr w:type="gramStart"/>
      <w:r w:rsidRPr="00C607F1">
        <w:rPr>
          <w:rFonts w:ascii="Courier" w:eastAsia="MS Mincho" w:hAnsi="Courier"/>
          <w:sz w:val="20"/>
          <w:szCs w:val="20"/>
        </w:rPr>
        <w:t>int(</w:t>
      </w:r>
      <w:proofErr w:type="gramEnd"/>
      <w:r w:rsidRPr="00C607F1">
        <w:rPr>
          <w:rFonts w:ascii="Courier" w:eastAsia="MS Mincho" w:hAnsi="Courier"/>
          <w:sz w:val="20"/>
          <w:szCs w:val="20"/>
        </w:rPr>
        <w:t xml:space="preserve">1) </w:t>
      </w:r>
      <w:proofErr w:type="spellStart"/>
      <w:r w:rsidRPr="00C607F1">
        <w:rPr>
          <w:rFonts w:ascii="Courier" w:eastAsia="MS Mincho" w:hAnsi="Courier"/>
          <w:sz w:val="20"/>
          <w:szCs w:val="20"/>
        </w:rPr>
        <w:t>ami_window_info_present_</w:t>
      </w:r>
      <w:proofErr w:type="gramStart"/>
      <w:r w:rsidRPr="00C607F1">
        <w:rPr>
          <w:rFonts w:ascii="Courier" w:eastAsia="MS Mincho" w:hAnsi="Courier"/>
          <w:sz w:val="20"/>
          <w:szCs w:val="20"/>
        </w:rPr>
        <w:t>flag</w:t>
      </w:r>
      <w:proofErr w:type="spellEnd"/>
      <w:r w:rsidRPr="00C607F1">
        <w:rPr>
          <w:rFonts w:ascii="Courier" w:eastAsia="MS Mincho" w:hAnsi="Courier"/>
          <w:sz w:val="20"/>
          <w:szCs w:val="20"/>
        </w:rPr>
        <w:t>;</w:t>
      </w:r>
      <w:proofErr w:type="gramEnd"/>
    </w:p>
    <w:p w14:paraId="670C3210"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 xml:space="preserve">unsigned </w:t>
      </w:r>
      <w:proofErr w:type="gramStart"/>
      <w:r w:rsidRPr="00C607F1">
        <w:rPr>
          <w:rFonts w:ascii="Courier" w:eastAsia="MS Mincho" w:hAnsi="Courier"/>
          <w:sz w:val="20"/>
          <w:szCs w:val="20"/>
        </w:rPr>
        <w:t>int(</w:t>
      </w:r>
      <w:proofErr w:type="gramEnd"/>
      <w:r w:rsidRPr="00C607F1">
        <w:rPr>
          <w:rFonts w:ascii="Courier" w:eastAsia="MS Mincho" w:hAnsi="Courier"/>
          <w:sz w:val="20"/>
          <w:szCs w:val="20"/>
        </w:rPr>
        <w:t xml:space="preserve">1) </w:t>
      </w:r>
      <w:proofErr w:type="spellStart"/>
      <w:r w:rsidRPr="00C607F1">
        <w:rPr>
          <w:rFonts w:ascii="Courier" w:eastAsia="MS Mincho" w:hAnsi="Courier"/>
          <w:sz w:val="20"/>
          <w:szCs w:val="20"/>
        </w:rPr>
        <w:t>ami_video_quality_info_present_</w:t>
      </w:r>
      <w:proofErr w:type="gramStart"/>
      <w:r w:rsidRPr="00C607F1">
        <w:rPr>
          <w:rFonts w:ascii="Courier" w:eastAsia="MS Mincho" w:hAnsi="Courier"/>
          <w:sz w:val="20"/>
          <w:szCs w:val="20"/>
        </w:rPr>
        <w:t>flag</w:t>
      </w:r>
      <w:proofErr w:type="spellEnd"/>
      <w:r w:rsidRPr="00C607F1">
        <w:rPr>
          <w:rFonts w:ascii="Courier" w:eastAsia="MS Mincho" w:hAnsi="Courier"/>
          <w:sz w:val="20"/>
          <w:szCs w:val="20"/>
        </w:rPr>
        <w:t>;</w:t>
      </w:r>
      <w:proofErr w:type="gramEnd"/>
    </w:p>
    <w:p w14:paraId="59E98201" w14:textId="77777777" w:rsidR="0093544F" w:rsidRPr="00C607F1" w:rsidRDefault="0093544F" w:rsidP="00C607F1">
      <w:pPr>
        <w:spacing w:after="0" w:line="240" w:lineRule="auto"/>
        <w:rPr>
          <w:rFonts w:ascii="Courier" w:eastAsia="MS Mincho" w:hAnsi="Courier"/>
          <w:sz w:val="20"/>
          <w:szCs w:val="20"/>
        </w:rPr>
      </w:pPr>
    </w:p>
    <w:p w14:paraId="6E2D334E"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 xml:space="preserve">unsigned </w:t>
      </w:r>
      <w:proofErr w:type="gramStart"/>
      <w:r w:rsidRPr="00C607F1">
        <w:rPr>
          <w:rFonts w:ascii="Courier" w:eastAsia="MS Mincho" w:hAnsi="Courier"/>
          <w:sz w:val="20"/>
          <w:szCs w:val="20"/>
        </w:rPr>
        <w:t>int(</w:t>
      </w:r>
      <w:proofErr w:type="gramEnd"/>
      <w:r w:rsidRPr="00C607F1">
        <w:rPr>
          <w:rFonts w:ascii="Courier" w:eastAsia="MS Mincho" w:hAnsi="Courier"/>
          <w:sz w:val="20"/>
          <w:szCs w:val="20"/>
        </w:rPr>
        <w:t xml:space="preserve">5) </w:t>
      </w:r>
      <w:proofErr w:type="spellStart"/>
      <w:r w:rsidRPr="00C607F1">
        <w:rPr>
          <w:rFonts w:ascii="Courier" w:eastAsia="MS Mincho" w:hAnsi="Courier"/>
          <w:sz w:val="20"/>
          <w:szCs w:val="20"/>
        </w:rPr>
        <w:t>ami_energy_reduction_</w:t>
      </w:r>
      <w:proofErr w:type="gramStart"/>
      <w:r w:rsidRPr="00C607F1">
        <w:rPr>
          <w:rFonts w:ascii="Courier" w:eastAsia="MS Mincho" w:hAnsi="Courier"/>
          <w:sz w:val="20"/>
          <w:szCs w:val="20"/>
        </w:rPr>
        <w:t>rate</w:t>
      </w:r>
      <w:proofErr w:type="spellEnd"/>
      <w:r w:rsidRPr="00C607F1">
        <w:rPr>
          <w:rFonts w:ascii="Courier" w:eastAsia="MS Mincho" w:hAnsi="Courier"/>
          <w:sz w:val="20"/>
          <w:szCs w:val="20"/>
        </w:rPr>
        <w:t>;</w:t>
      </w:r>
      <w:proofErr w:type="gramEnd"/>
    </w:p>
    <w:p w14:paraId="57163A76"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 xml:space="preserve">unsigned </w:t>
      </w:r>
      <w:proofErr w:type="gramStart"/>
      <w:r w:rsidRPr="00C607F1">
        <w:rPr>
          <w:rFonts w:ascii="Courier" w:eastAsia="MS Mincho" w:hAnsi="Courier"/>
          <w:sz w:val="20"/>
          <w:szCs w:val="20"/>
        </w:rPr>
        <w:t>int(</w:t>
      </w:r>
      <w:proofErr w:type="gramEnd"/>
      <w:r w:rsidRPr="00C607F1">
        <w:rPr>
          <w:rFonts w:ascii="Courier" w:eastAsia="MS Mincho" w:hAnsi="Courier"/>
          <w:sz w:val="20"/>
          <w:szCs w:val="20"/>
        </w:rPr>
        <w:t xml:space="preserve">4) </w:t>
      </w:r>
      <w:proofErr w:type="spellStart"/>
      <w:r w:rsidRPr="00C607F1">
        <w:rPr>
          <w:rFonts w:ascii="Courier" w:eastAsia="MS Mincho" w:hAnsi="Courier"/>
          <w:sz w:val="20"/>
          <w:szCs w:val="20"/>
        </w:rPr>
        <w:t>ami_display_</w:t>
      </w:r>
      <w:proofErr w:type="gramStart"/>
      <w:r w:rsidRPr="00C607F1">
        <w:rPr>
          <w:rFonts w:ascii="Courier" w:eastAsia="MS Mincho" w:hAnsi="Courier"/>
          <w:sz w:val="20"/>
          <w:szCs w:val="20"/>
        </w:rPr>
        <w:t>model</w:t>
      </w:r>
      <w:proofErr w:type="spellEnd"/>
      <w:r w:rsidRPr="00C607F1">
        <w:rPr>
          <w:rFonts w:ascii="Courier" w:eastAsia="MS Mincho" w:hAnsi="Courier"/>
          <w:sz w:val="20"/>
          <w:szCs w:val="20"/>
        </w:rPr>
        <w:t>;</w:t>
      </w:r>
      <w:proofErr w:type="gramEnd"/>
    </w:p>
    <w:p w14:paraId="0ACD95C4"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 xml:space="preserve">unsigned </w:t>
      </w:r>
      <w:proofErr w:type="gramStart"/>
      <w:r w:rsidRPr="00C607F1">
        <w:rPr>
          <w:rFonts w:ascii="Courier" w:eastAsia="MS Mincho" w:hAnsi="Courier"/>
          <w:sz w:val="20"/>
          <w:szCs w:val="20"/>
        </w:rPr>
        <w:t>int(</w:t>
      </w:r>
      <w:proofErr w:type="gramEnd"/>
      <w:r w:rsidRPr="00C607F1">
        <w:rPr>
          <w:rFonts w:ascii="Courier" w:eastAsia="MS Mincho" w:hAnsi="Courier"/>
          <w:sz w:val="20"/>
          <w:szCs w:val="20"/>
        </w:rPr>
        <w:t xml:space="preserve">4) </w:t>
      </w:r>
      <w:proofErr w:type="spellStart"/>
      <w:r w:rsidRPr="00C607F1">
        <w:rPr>
          <w:rFonts w:ascii="Courier" w:eastAsia="MS Mincho" w:hAnsi="Courier"/>
          <w:sz w:val="20"/>
          <w:szCs w:val="20"/>
        </w:rPr>
        <w:t>ami_attenuation_use_</w:t>
      </w:r>
      <w:proofErr w:type="gramStart"/>
      <w:r w:rsidRPr="00C607F1">
        <w:rPr>
          <w:rFonts w:ascii="Courier" w:eastAsia="MS Mincho" w:hAnsi="Courier"/>
          <w:sz w:val="20"/>
          <w:szCs w:val="20"/>
        </w:rPr>
        <w:t>idc</w:t>
      </w:r>
      <w:proofErr w:type="spellEnd"/>
      <w:r w:rsidRPr="00C607F1">
        <w:rPr>
          <w:rFonts w:ascii="Courier" w:eastAsia="MS Mincho" w:hAnsi="Courier"/>
          <w:sz w:val="20"/>
          <w:szCs w:val="20"/>
        </w:rPr>
        <w:t>;</w:t>
      </w:r>
      <w:proofErr w:type="gramEnd"/>
    </w:p>
    <w:p w14:paraId="0BF72BF7"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 xml:space="preserve">unsigned </w:t>
      </w:r>
      <w:proofErr w:type="gramStart"/>
      <w:r w:rsidRPr="00C607F1">
        <w:rPr>
          <w:rFonts w:ascii="Courier" w:eastAsia="MS Mincho" w:hAnsi="Courier"/>
          <w:sz w:val="20"/>
          <w:szCs w:val="20"/>
        </w:rPr>
        <w:t>int(</w:t>
      </w:r>
      <w:proofErr w:type="gramEnd"/>
      <w:r w:rsidRPr="00C607F1">
        <w:rPr>
          <w:rFonts w:ascii="Courier" w:eastAsia="MS Mincho" w:hAnsi="Courier"/>
          <w:sz w:val="20"/>
          <w:szCs w:val="20"/>
        </w:rPr>
        <w:t xml:space="preserve">4) </w:t>
      </w:r>
      <w:proofErr w:type="spellStart"/>
      <w:r w:rsidRPr="00C607F1">
        <w:rPr>
          <w:rFonts w:ascii="Courier" w:eastAsia="MS Mincho" w:hAnsi="Courier"/>
          <w:sz w:val="20"/>
          <w:szCs w:val="20"/>
        </w:rPr>
        <w:t>ami_attenuation_component_</w:t>
      </w:r>
      <w:proofErr w:type="gramStart"/>
      <w:r w:rsidRPr="00C607F1">
        <w:rPr>
          <w:rFonts w:ascii="Courier" w:eastAsia="MS Mincho" w:hAnsi="Courier"/>
          <w:sz w:val="20"/>
          <w:szCs w:val="20"/>
        </w:rPr>
        <w:t>idc</w:t>
      </w:r>
      <w:proofErr w:type="spellEnd"/>
      <w:r w:rsidRPr="00C607F1">
        <w:rPr>
          <w:rFonts w:ascii="Courier" w:eastAsia="MS Mincho" w:hAnsi="Courier"/>
          <w:sz w:val="20"/>
          <w:szCs w:val="20"/>
        </w:rPr>
        <w:t>;</w:t>
      </w:r>
      <w:proofErr w:type="gramEnd"/>
    </w:p>
    <w:p w14:paraId="245E5935"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r>
    </w:p>
    <w:p w14:paraId="5290FBC0" w14:textId="59936ED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if (</w:t>
      </w:r>
      <w:proofErr w:type="spellStart"/>
      <w:r w:rsidRPr="00C607F1">
        <w:rPr>
          <w:rFonts w:ascii="Courier" w:eastAsia="MS Mincho" w:hAnsi="Courier"/>
          <w:sz w:val="20"/>
          <w:szCs w:val="20"/>
        </w:rPr>
        <w:t>ami_preprocessing_info_present</w:t>
      </w:r>
      <w:r w:rsidR="00634EDD">
        <w:rPr>
          <w:rFonts w:ascii="Courier" w:eastAsia="MS Mincho" w:hAnsi="Courier"/>
          <w:sz w:val="20"/>
          <w:szCs w:val="20"/>
        </w:rPr>
        <w:t>_flag</w:t>
      </w:r>
      <w:proofErr w:type="spellEnd"/>
      <w:r w:rsidRPr="00C607F1">
        <w:rPr>
          <w:rFonts w:ascii="Courier" w:eastAsia="MS Mincho" w:hAnsi="Courier"/>
          <w:sz w:val="20"/>
          <w:szCs w:val="20"/>
        </w:rPr>
        <w:t>) {</w:t>
      </w:r>
    </w:p>
    <w:p w14:paraId="1F16E91E"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r>
      <w:r w:rsidRPr="00C607F1">
        <w:rPr>
          <w:rFonts w:ascii="Courier" w:eastAsia="MS Mincho" w:hAnsi="Courier"/>
          <w:sz w:val="20"/>
          <w:szCs w:val="20"/>
        </w:rPr>
        <w:tab/>
      </w:r>
      <w:proofErr w:type="spellStart"/>
      <w:proofErr w:type="gramStart"/>
      <w:r w:rsidRPr="00C607F1">
        <w:rPr>
          <w:rFonts w:ascii="Courier" w:eastAsia="MS Mincho" w:hAnsi="Courier"/>
          <w:sz w:val="20"/>
          <w:szCs w:val="20"/>
        </w:rPr>
        <w:t>AMIPreprocessingInfo</w:t>
      </w:r>
      <w:proofErr w:type="spellEnd"/>
      <w:r w:rsidRPr="00C607F1">
        <w:rPr>
          <w:rFonts w:ascii="Courier" w:eastAsia="MS Mincho" w:hAnsi="Courier"/>
          <w:sz w:val="20"/>
          <w:szCs w:val="20"/>
        </w:rPr>
        <w:t>();</w:t>
      </w:r>
      <w:proofErr w:type="gramEnd"/>
    </w:p>
    <w:p w14:paraId="4CF9DABF"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w:t>
      </w:r>
    </w:p>
    <w:p w14:paraId="2849A9BB" w14:textId="77777777" w:rsidR="0093544F" w:rsidRPr="00C607F1" w:rsidRDefault="0093544F" w:rsidP="00C607F1">
      <w:pPr>
        <w:spacing w:after="0" w:line="240" w:lineRule="auto"/>
        <w:rPr>
          <w:rFonts w:ascii="Courier" w:eastAsia="MS Mincho" w:hAnsi="Courier"/>
          <w:sz w:val="20"/>
          <w:szCs w:val="20"/>
        </w:rPr>
      </w:pPr>
    </w:p>
    <w:p w14:paraId="2D012455"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if (</w:t>
      </w:r>
      <w:proofErr w:type="spellStart"/>
      <w:r w:rsidRPr="00C607F1">
        <w:rPr>
          <w:rFonts w:ascii="Courier" w:eastAsia="MS Mincho" w:hAnsi="Courier"/>
          <w:sz w:val="20"/>
          <w:szCs w:val="20"/>
        </w:rPr>
        <w:t>ami_approx_model_present_flag</w:t>
      </w:r>
      <w:proofErr w:type="spellEnd"/>
      <w:r w:rsidRPr="00C607F1">
        <w:rPr>
          <w:rFonts w:ascii="Courier" w:eastAsia="MS Mincho" w:hAnsi="Courier"/>
          <w:sz w:val="20"/>
          <w:szCs w:val="20"/>
        </w:rPr>
        <w:t>) {</w:t>
      </w:r>
    </w:p>
    <w:p w14:paraId="1FDB899A"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r>
      <w:r w:rsidRPr="00C607F1">
        <w:rPr>
          <w:rFonts w:ascii="Courier" w:eastAsia="MS Mincho" w:hAnsi="Courier"/>
          <w:sz w:val="20"/>
          <w:szCs w:val="20"/>
        </w:rPr>
        <w:tab/>
      </w:r>
      <w:proofErr w:type="spellStart"/>
      <w:proofErr w:type="gramStart"/>
      <w:r w:rsidRPr="00C607F1">
        <w:rPr>
          <w:rFonts w:ascii="Courier" w:eastAsia="MS Mincho" w:hAnsi="Courier"/>
          <w:sz w:val="20"/>
          <w:szCs w:val="20"/>
        </w:rPr>
        <w:t>AMIApproximationModel</w:t>
      </w:r>
      <w:proofErr w:type="spellEnd"/>
      <w:r w:rsidRPr="00C607F1">
        <w:rPr>
          <w:rFonts w:ascii="Courier" w:eastAsia="MS Mincho" w:hAnsi="Courier"/>
          <w:sz w:val="20"/>
          <w:szCs w:val="20"/>
        </w:rPr>
        <w:t>();</w:t>
      </w:r>
      <w:proofErr w:type="gramEnd"/>
    </w:p>
    <w:p w14:paraId="443A9FAD"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w:t>
      </w:r>
    </w:p>
    <w:p w14:paraId="180C9BAC" w14:textId="77777777" w:rsidR="0093544F" w:rsidRPr="00C607F1" w:rsidRDefault="0093544F" w:rsidP="00C607F1">
      <w:pPr>
        <w:spacing w:after="0" w:line="240" w:lineRule="auto"/>
        <w:rPr>
          <w:rFonts w:ascii="Courier" w:eastAsia="MS Mincho" w:hAnsi="Courier"/>
          <w:sz w:val="20"/>
          <w:szCs w:val="20"/>
        </w:rPr>
      </w:pPr>
    </w:p>
    <w:p w14:paraId="36BCD792"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lastRenderedPageBreak/>
        <w:tab/>
        <w:t>if (</w:t>
      </w:r>
      <w:proofErr w:type="spellStart"/>
      <w:r w:rsidRPr="00C607F1">
        <w:rPr>
          <w:rFonts w:ascii="Courier" w:eastAsia="MS Mincho" w:hAnsi="Courier"/>
          <w:sz w:val="20"/>
          <w:szCs w:val="20"/>
        </w:rPr>
        <w:t>ami_window_info_present_flag</w:t>
      </w:r>
      <w:proofErr w:type="spellEnd"/>
      <w:r w:rsidRPr="00C607F1">
        <w:rPr>
          <w:rFonts w:ascii="Courier" w:eastAsia="MS Mincho" w:hAnsi="Courier"/>
          <w:sz w:val="20"/>
          <w:szCs w:val="20"/>
        </w:rPr>
        <w:t>) {</w:t>
      </w:r>
    </w:p>
    <w:p w14:paraId="05A6DDD3"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r>
      <w:r w:rsidRPr="00C607F1">
        <w:rPr>
          <w:rFonts w:ascii="Courier" w:eastAsia="MS Mincho" w:hAnsi="Courier"/>
          <w:sz w:val="20"/>
          <w:szCs w:val="20"/>
        </w:rPr>
        <w:tab/>
      </w:r>
      <w:proofErr w:type="spellStart"/>
      <w:proofErr w:type="gramStart"/>
      <w:r w:rsidRPr="00C607F1">
        <w:rPr>
          <w:rFonts w:ascii="Courier" w:eastAsia="MS Mincho" w:hAnsi="Courier"/>
          <w:sz w:val="20"/>
          <w:szCs w:val="20"/>
        </w:rPr>
        <w:t>AMIWindowInfo</w:t>
      </w:r>
      <w:proofErr w:type="spellEnd"/>
      <w:r w:rsidRPr="00C607F1">
        <w:rPr>
          <w:rFonts w:ascii="Courier" w:eastAsia="MS Mincho" w:hAnsi="Courier"/>
          <w:sz w:val="20"/>
          <w:szCs w:val="20"/>
        </w:rPr>
        <w:t>();</w:t>
      </w:r>
      <w:proofErr w:type="gramEnd"/>
    </w:p>
    <w:p w14:paraId="6D989CB3"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w:t>
      </w:r>
    </w:p>
    <w:p w14:paraId="12C06FF3" w14:textId="77777777" w:rsidR="0093544F" w:rsidRPr="00C607F1" w:rsidRDefault="0093544F" w:rsidP="00C607F1">
      <w:pPr>
        <w:spacing w:after="0" w:line="240" w:lineRule="auto"/>
        <w:rPr>
          <w:rFonts w:ascii="Courier" w:eastAsia="MS Mincho" w:hAnsi="Courier"/>
          <w:sz w:val="20"/>
          <w:szCs w:val="20"/>
        </w:rPr>
      </w:pPr>
    </w:p>
    <w:p w14:paraId="7B93668F"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if (</w:t>
      </w:r>
      <w:proofErr w:type="spellStart"/>
      <w:r w:rsidRPr="00C607F1">
        <w:rPr>
          <w:rFonts w:ascii="Courier" w:eastAsia="MS Mincho" w:hAnsi="Courier"/>
          <w:sz w:val="20"/>
          <w:szCs w:val="20"/>
        </w:rPr>
        <w:t>ami_video_quality_info_present_flag</w:t>
      </w:r>
      <w:proofErr w:type="spellEnd"/>
      <w:r w:rsidRPr="00C607F1">
        <w:rPr>
          <w:rFonts w:ascii="Courier" w:eastAsia="MS Mincho" w:hAnsi="Courier"/>
          <w:sz w:val="20"/>
          <w:szCs w:val="20"/>
        </w:rPr>
        <w:t>) {</w:t>
      </w:r>
    </w:p>
    <w:p w14:paraId="60D27F5F"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r>
      <w:r w:rsidRPr="00C607F1">
        <w:rPr>
          <w:rFonts w:ascii="Courier" w:eastAsia="MS Mincho" w:hAnsi="Courier"/>
          <w:sz w:val="20"/>
          <w:szCs w:val="20"/>
        </w:rPr>
        <w:tab/>
      </w:r>
      <w:proofErr w:type="spellStart"/>
      <w:proofErr w:type="gramStart"/>
      <w:r w:rsidRPr="00C607F1">
        <w:rPr>
          <w:rFonts w:ascii="Courier" w:eastAsia="MS Mincho" w:hAnsi="Courier"/>
          <w:sz w:val="20"/>
          <w:szCs w:val="20"/>
        </w:rPr>
        <w:t>AMIVideoQualityInfo</w:t>
      </w:r>
      <w:proofErr w:type="spellEnd"/>
      <w:r w:rsidRPr="00C607F1">
        <w:rPr>
          <w:rFonts w:ascii="Courier" w:eastAsia="MS Mincho" w:hAnsi="Courier"/>
          <w:sz w:val="20"/>
          <w:szCs w:val="20"/>
        </w:rPr>
        <w:t>();</w:t>
      </w:r>
      <w:proofErr w:type="gramEnd"/>
    </w:p>
    <w:p w14:paraId="066D5048" w14:textId="77777777" w:rsidR="0093544F" w:rsidRPr="00C607F1" w:rsidRDefault="0093544F" w:rsidP="00C607F1">
      <w:pPr>
        <w:spacing w:after="0" w:line="240" w:lineRule="auto"/>
        <w:ind w:firstLine="360"/>
        <w:rPr>
          <w:rFonts w:ascii="Courier" w:eastAsia="MS Mincho" w:hAnsi="Courier"/>
          <w:sz w:val="20"/>
          <w:szCs w:val="20"/>
        </w:rPr>
      </w:pPr>
      <w:r w:rsidRPr="00C607F1">
        <w:rPr>
          <w:rFonts w:ascii="Courier" w:eastAsia="MS Mincho" w:hAnsi="Courier"/>
          <w:sz w:val="20"/>
          <w:szCs w:val="20"/>
        </w:rPr>
        <w:t>}</w:t>
      </w:r>
    </w:p>
    <w:p w14:paraId="2AAD9BCC" w14:textId="77777777" w:rsidR="0093544F" w:rsidRPr="00C607F1" w:rsidRDefault="0093544F" w:rsidP="00C607F1">
      <w:pPr>
        <w:spacing w:after="0" w:line="240" w:lineRule="auto"/>
        <w:ind w:firstLine="360"/>
        <w:rPr>
          <w:rFonts w:ascii="Courier" w:eastAsia="MS Mincho" w:hAnsi="Courier"/>
          <w:sz w:val="20"/>
          <w:szCs w:val="20"/>
        </w:rPr>
      </w:pPr>
    </w:p>
    <w:p w14:paraId="613E9914"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w:t>
      </w:r>
    </w:p>
    <w:p w14:paraId="39838868" w14:textId="77777777" w:rsidR="0093544F" w:rsidRPr="007811EA" w:rsidRDefault="0093544F" w:rsidP="0093544F">
      <w:pPr>
        <w:rPr>
          <w:rFonts w:ascii="Times New Roman" w:eastAsia="MS Mincho" w:hAnsi="Times New Roman"/>
          <w:sz w:val="24"/>
          <w:szCs w:val="24"/>
        </w:rPr>
      </w:pPr>
    </w:p>
    <w:p w14:paraId="0614C617" w14:textId="77777777" w:rsidR="0093544F" w:rsidRPr="00077DB7" w:rsidRDefault="0093544F" w:rsidP="00C607F1">
      <w:pPr>
        <w:pStyle w:val="Heading5"/>
      </w:pPr>
      <w:r w:rsidRPr="00C607F1">
        <w:t>Semantics</w:t>
      </w:r>
    </w:p>
    <w:p w14:paraId="66001EB2" w14:textId="77777777" w:rsidR="0093544F" w:rsidRPr="007811EA" w:rsidRDefault="0093544F" w:rsidP="0093544F">
      <w:pPr>
        <w:rPr>
          <w:rFonts w:ascii="Times New Roman" w:eastAsia="MS Mincho" w:hAnsi="Times New Roman"/>
          <w:sz w:val="24"/>
          <w:szCs w:val="24"/>
          <w:lang w:val="en-CA" w:eastAsia="ja-JP"/>
        </w:rPr>
      </w:pPr>
      <w:r w:rsidRPr="007811EA">
        <w:rPr>
          <w:rFonts w:eastAsia="MS Mincho" w:cs="Calibri"/>
        </w:rPr>
        <w:t>The semantics of the fields defined in</w:t>
      </w:r>
      <w:r w:rsidRPr="007811EA">
        <w:rPr>
          <w:rFonts w:ascii="Calibri" w:eastAsia="MS Mincho" w:hAnsi="Calibri" w:cs="Calibri"/>
          <w:sz w:val="24"/>
          <w:szCs w:val="24"/>
          <w:lang w:val="en-CA" w:eastAsia="ja-JP"/>
        </w:rPr>
        <w:t xml:space="preserve"> </w:t>
      </w:r>
      <w:proofErr w:type="spellStart"/>
      <w:r w:rsidRPr="007811EA">
        <w:rPr>
          <w:rFonts w:ascii="Courier" w:eastAsia="MS Mincho" w:hAnsi="Courier"/>
        </w:rPr>
        <w:t>AttenuationMapInformationBox</w:t>
      </w:r>
      <w:proofErr w:type="spellEnd"/>
      <w:r w:rsidRPr="007811EA">
        <w:rPr>
          <w:rFonts w:eastAsia="MS Mincho" w:cs="Calibri"/>
        </w:rPr>
        <w:t xml:space="preserve"> are as follows:</w:t>
      </w:r>
    </w:p>
    <w:p w14:paraId="2DA6714D" w14:textId="6C4BA94C" w:rsidR="0093544F" w:rsidRPr="007811EA" w:rsidRDefault="0093544F" w:rsidP="0093544F">
      <w:pPr>
        <w:ind w:left="851" w:hanging="284"/>
        <w:rPr>
          <w:rFonts w:ascii="Courier" w:eastAsia="MS Mincho" w:hAnsi="Courier"/>
        </w:rPr>
      </w:pPr>
      <w:proofErr w:type="spellStart"/>
      <w:r w:rsidRPr="007811EA">
        <w:rPr>
          <w:rFonts w:ascii="Courier" w:eastAsia="MS Mincho" w:hAnsi="Courier"/>
        </w:rPr>
        <w:t>ami_</w:t>
      </w:r>
      <w:r w:rsidR="00A264DF">
        <w:rPr>
          <w:rFonts w:ascii="Courier" w:eastAsia="MS Mincho" w:hAnsi="Courier"/>
        </w:rPr>
        <w:t>pre</w:t>
      </w:r>
      <w:r w:rsidRPr="007811EA">
        <w:rPr>
          <w:rFonts w:ascii="Courier" w:eastAsia="MS Mincho" w:hAnsi="Courier"/>
        </w:rPr>
        <w:t>processing_info_present_flag</w:t>
      </w:r>
      <w:proofErr w:type="spellEnd"/>
      <w:r w:rsidRPr="00C607F1">
        <w:rPr>
          <w:rFonts w:eastAsia="MS Mincho" w:cs="Calibri"/>
        </w:rPr>
        <w:t xml:space="preserve"> is a flag indicating whether preprocessing information is present. Value 1 indicates that the box contains preprocessing information.</w:t>
      </w:r>
      <w:r w:rsidRPr="007811EA">
        <w:rPr>
          <w:rFonts w:ascii="Calibri" w:eastAsia="MS Mincho" w:hAnsi="Calibri"/>
        </w:rPr>
        <w:t xml:space="preserve"> </w:t>
      </w:r>
    </w:p>
    <w:p w14:paraId="65555A42" w14:textId="77777777" w:rsidR="0093544F" w:rsidRPr="00C607F1" w:rsidRDefault="0093544F" w:rsidP="0093544F">
      <w:pPr>
        <w:ind w:left="851" w:hanging="284"/>
        <w:rPr>
          <w:rFonts w:eastAsia="MS Mincho" w:cs="Calibri"/>
        </w:rPr>
      </w:pPr>
      <w:proofErr w:type="spellStart"/>
      <w:r w:rsidRPr="007811EA">
        <w:rPr>
          <w:rFonts w:ascii="Courier" w:eastAsia="MS Mincho" w:hAnsi="Courier"/>
        </w:rPr>
        <w:t>ami_approx_model_present_flag</w:t>
      </w:r>
      <w:proofErr w:type="spellEnd"/>
      <w:r w:rsidRPr="00C607F1">
        <w:rPr>
          <w:rFonts w:eastAsia="MS Mincho" w:cs="Calibri"/>
        </w:rPr>
        <w:t xml:space="preserve"> is a flag indicating whether approximation model information is present. Value 1 indicates that the box contains approximation model information.</w:t>
      </w:r>
    </w:p>
    <w:p w14:paraId="1674742A" w14:textId="77777777" w:rsidR="0093544F" w:rsidRPr="007811EA" w:rsidRDefault="0093544F" w:rsidP="0093544F">
      <w:pPr>
        <w:ind w:left="851" w:hanging="284"/>
        <w:rPr>
          <w:rFonts w:ascii="Courier" w:eastAsia="MS Mincho" w:hAnsi="Courier"/>
        </w:rPr>
      </w:pPr>
      <w:proofErr w:type="spellStart"/>
      <w:r w:rsidRPr="007811EA">
        <w:rPr>
          <w:rFonts w:ascii="Courier" w:eastAsia="MS Mincho" w:hAnsi="Courier"/>
        </w:rPr>
        <w:t>ami_window_info_present_flag</w:t>
      </w:r>
      <w:proofErr w:type="spellEnd"/>
      <w:r w:rsidRPr="00C607F1">
        <w:rPr>
          <w:rFonts w:eastAsia="MS Mincho" w:cs="Calibri"/>
        </w:rPr>
        <w:t xml:space="preserve"> is a flag indicating whether window information is present. Value 1 indicates that the box contains window information.</w:t>
      </w:r>
    </w:p>
    <w:p w14:paraId="0C992F1A" w14:textId="77777777" w:rsidR="0093544F" w:rsidRPr="007811EA" w:rsidRDefault="0093544F" w:rsidP="0093544F">
      <w:pPr>
        <w:ind w:left="851" w:hanging="284"/>
        <w:rPr>
          <w:rFonts w:ascii="Courier" w:eastAsia="MS Mincho" w:hAnsi="Courier"/>
        </w:rPr>
      </w:pPr>
      <w:proofErr w:type="spellStart"/>
      <w:r w:rsidRPr="007811EA">
        <w:rPr>
          <w:rFonts w:ascii="Courier" w:eastAsia="MS Mincho" w:hAnsi="Courier"/>
        </w:rPr>
        <w:t>ami_video_quality_info_present_flag</w:t>
      </w:r>
      <w:proofErr w:type="spellEnd"/>
      <w:r w:rsidRPr="00C607F1">
        <w:rPr>
          <w:rFonts w:eastAsia="MS Mincho" w:cs="Calibri"/>
        </w:rPr>
        <w:t xml:space="preserve"> is a flag indicating whether video quality information is present. Value 1 indicates that the box contains video quality information.</w:t>
      </w:r>
    </w:p>
    <w:p w14:paraId="6BB0A2A1" w14:textId="044B43D5" w:rsidR="0093544F" w:rsidRPr="007811EA" w:rsidRDefault="0093544F" w:rsidP="0093544F">
      <w:pPr>
        <w:ind w:left="851" w:hanging="284"/>
        <w:rPr>
          <w:rFonts w:ascii="Courier" w:eastAsia="MS Mincho" w:hAnsi="Courier"/>
        </w:rPr>
      </w:pPr>
      <w:proofErr w:type="spellStart"/>
      <w:r w:rsidRPr="007811EA">
        <w:rPr>
          <w:rFonts w:ascii="Courier" w:eastAsia="MS Mincho" w:hAnsi="Courier"/>
        </w:rPr>
        <w:t>ami_energy_reduction_rate</w:t>
      </w:r>
      <w:proofErr w:type="spellEnd"/>
      <w:r w:rsidRPr="00C607F1">
        <w:rPr>
          <w:rFonts w:eastAsia="MS Mincho" w:cs="Calibri"/>
        </w:rPr>
        <w:t xml:space="preserve"> indicates the expected energy saving rate (percentage) when the </w:t>
      </w:r>
      <w:r w:rsidR="00392A63">
        <w:rPr>
          <w:rFonts w:eastAsia="MS Mincho" w:cs="Calibri"/>
        </w:rPr>
        <w:t xml:space="preserve">associated </w:t>
      </w:r>
      <w:r w:rsidRPr="00C607F1">
        <w:rPr>
          <w:rFonts w:eastAsia="MS Mincho" w:cs="Calibri"/>
        </w:rPr>
        <w:t xml:space="preserve">video is displayed after applying the </w:t>
      </w:r>
      <w:r w:rsidR="00AF2586">
        <w:rPr>
          <w:rFonts w:eastAsia="MS Mincho" w:cs="Calibri"/>
        </w:rPr>
        <w:t xml:space="preserve">display </w:t>
      </w:r>
      <w:r w:rsidRPr="00C607F1">
        <w:rPr>
          <w:rFonts w:eastAsia="MS Mincho" w:cs="Calibri"/>
        </w:rPr>
        <w:t>attenuation map sample values on the sample values of the associated video.</w:t>
      </w:r>
    </w:p>
    <w:p w14:paraId="725BDE71" w14:textId="044A3E45" w:rsidR="0093544F" w:rsidRPr="007811EA" w:rsidRDefault="0093544F" w:rsidP="0093544F">
      <w:pPr>
        <w:ind w:left="851" w:hanging="284"/>
        <w:rPr>
          <w:rFonts w:ascii="Calibri" w:eastAsia="MS Mincho" w:hAnsi="Calibri" w:cs="Calibri"/>
          <w:sz w:val="24"/>
          <w:szCs w:val="24"/>
          <w:lang w:val="en-CA" w:eastAsia="ja-JP"/>
        </w:rPr>
      </w:pPr>
      <w:proofErr w:type="spellStart"/>
      <w:r w:rsidRPr="007811EA">
        <w:rPr>
          <w:rFonts w:ascii="Courier" w:eastAsia="MS Mincho" w:hAnsi="Courier"/>
        </w:rPr>
        <w:t>ami_display_model</w:t>
      </w:r>
      <w:proofErr w:type="spellEnd"/>
      <w:r w:rsidRPr="00C607F1">
        <w:rPr>
          <w:rFonts w:eastAsia="MS Mincho" w:cs="Calibri"/>
        </w:rPr>
        <w:t xml:space="preserve"> indicates the display models on which the </w:t>
      </w:r>
      <w:r w:rsidR="00AF2586">
        <w:rPr>
          <w:rFonts w:eastAsia="MS Mincho" w:cs="Calibri"/>
        </w:rPr>
        <w:t xml:space="preserve">display </w:t>
      </w:r>
      <w:r w:rsidRPr="00C607F1">
        <w:rPr>
          <w:rFonts w:eastAsia="MS Mincho" w:cs="Calibri"/>
        </w:rPr>
        <w:t xml:space="preserve">attenuation map sample values may be used. The semantics of the bits of this field are described in </w:t>
      </w:r>
      <w:r w:rsidR="00C54044">
        <w:rPr>
          <w:rFonts w:eastAsia="MS Mincho" w:cs="Calibri"/>
        </w:rPr>
        <w:fldChar w:fldCharType="begin"/>
      </w:r>
      <w:r w:rsidR="00C54044">
        <w:rPr>
          <w:rFonts w:eastAsia="MS Mincho" w:cs="Calibri"/>
        </w:rPr>
        <w:instrText xml:space="preserve"> REF _Ref204811568 \h </w:instrText>
      </w:r>
      <w:r w:rsidR="00C54044">
        <w:rPr>
          <w:rFonts w:eastAsia="MS Mincho" w:cs="Calibri"/>
        </w:rPr>
      </w:r>
      <w:r w:rsidR="00C54044">
        <w:rPr>
          <w:rFonts w:eastAsia="MS Mincho" w:cs="Calibri"/>
        </w:rPr>
        <w:fldChar w:fldCharType="separate"/>
      </w:r>
      <w:r w:rsidR="00C54044" w:rsidRPr="004D5DEF">
        <w:rPr>
          <w:lang w:val="en-US"/>
        </w:rPr>
        <w:t xml:space="preserve">Table </w:t>
      </w:r>
      <w:r w:rsidR="00C54044">
        <w:rPr>
          <w:noProof/>
          <w:lang w:val="en-US"/>
        </w:rPr>
        <w:t>6</w:t>
      </w:r>
      <w:r w:rsidR="00C54044">
        <w:rPr>
          <w:rFonts w:eastAsia="MS Mincho" w:cs="Calibri"/>
        </w:rPr>
        <w:fldChar w:fldCharType="end"/>
      </w:r>
      <w:r w:rsidRPr="00C607F1">
        <w:rPr>
          <w:rFonts w:eastAsia="MS Mincho" w:cs="Calibri"/>
        </w:rPr>
        <w:t>.</w:t>
      </w:r>
    </w:p>
    <w:p w14:paraId="7DD39D74" w14:textId="72A5439A" w:rsidR="00110F75" w:rsidRPr="004D5DEF" w:rsidRDefault="00110F75" w:rsidP="004D5DEF">
      <w:pPr>
        <w:pStyle w:val="Tabletitle"/>
        <w:numPr>
          <w:ilvl w:val="0"/>
          <w:numId w:val="0"/>
        </w:numPr>
        <w:ind w:left="720" w:hanging="360"/>
        <w:rPr>
          <w:lang w:val="en-US"/>
        </w:rPr>
      </w:pPr>
      <w:bookmarkStart w:id="98" w:name="_Ref204811568"/>
      <w:r w:rsidRPr="004D5DEF">
        <w:rPr>
          <w:lang w:val="en-US"/>
        </w:rPr>
        <w:t xml:space="preserve">Table </w:t>
      </w:r>
      <w:r w:rsidRPr="004D5DEF">
        <w:rPr>
          <w:lang w:val="en-US"/>
        </w:rPr>
        <w:fldChar w:fldCharType="begin"/>
      </w:r>
      <w:r w:rsidRPr="004D5DEF">
        <w:rPr>
          <w:lang w:val="en-US"/>
        </w:rPr>
        <w:instrText xml:space="preserve"> SEQ Table \* ARABIC </w:instrText>
      </w:r>
      <w:r w:rsidRPr="004D5DEF">
        <w:rPr>
          <w:lang w:val="en-US"/>
        </w:rPr>
        <w:fldChar w:fldCharType="separate"/>
      </w:r>
      <w:r w:rsidR="009A797D">
        <w:rPr>
          <w:noProof/>
          <w:lang w:val="en-US"/>
        </w:rPr>
        <w:t>6</w:t>
      </w:r>
      <w:r w:rsidRPr="004D5DEF">
        <w:rPr>
          <w:lang w:val="en-US"/>
        </w:rPr>
        <w:fldChar w:fldCharType="end"/>
      </w:r>
      <w:bookmarkEnd w:id="98"/>
      <w:r w:rsidR="00E90368" w:rsidRPr="004D5DEF">
        <w:rPr>
          <w:lang w:val="en-US"/>
        </w:rPr>
        <w:t xml:space="preserve"> </w:t>
      </w:r>
      <w:r w:rsidRPr="004D5DEF">
        <w:rPr>
          <w:lang w:val="en-US"/>
        </w:rPr>
        <w:t xml:space="preserve">— Semantics of the bits of the </w:t>
      </w:r>
      <w:proofErr w:type="spellStart"/>
      <w:r w:rsidRPr="004D5DEF">
        <w:rPr>
          <w:rFonts w:ascii="Courier New" w:hAnsi="Courier New" w:cs="Courier New"/>
          <w:lang w:val="en-US"/>
        </w:rPr>
        <w:t>ami_display_model</w:t>
      </w:r>
      <w:proofErr w:type="spellEnd"/>
      <w:r w:rsidRPr="004D5DEF">
        <w:rPr>
          <w:lang w:val="en-US"/>
        </w:rPr>
        <w:t xml:space="preserve"> field.</w:t>
      </w:r>
    </w:p>
    <w:tbl>
      <w:tblPr>
        <w:tblStyle w:val="TableGrid1"/>
        <w:tblW w:w="0" w:type="auto"/>
        <w:tblInd w:w="851" w:type="dxa"/>
        <w:tblLook w:val="04A0" w:firstRow="1" w:lastRow="0" w:firstColumn="1" w:lastColumn="0" w:noHBand="0" w:noVBand="1"/>
      </w:tblPr>
      <w:tblGrid>
        <w:gridCol w:w="1838"/>
        <w:gridCol w:w="6328"/>
      </w:tblGrid>
      <w:tr w:rsidR="0093544F" w:rsidRPr="007811EA" w14:paraId="71526FFA" w14:textId="77777777">
        <w:tc>
          <w:tcPr>
            <w:tcW w:w="1838" w:type="dxa"/>
          </w:tcPr>
          <w:p w14:paraId="217E1E25" w14:textId="77777777" w:rsidR="0093544F" w:rsidRPr="00C607F1" w:rsidRDefault="0093544F">
            <w:pPr>
              <w:jc w:val="center"/>
              <w:rPr>
                <w:rFonts w:ascii="Cambria" w:hAnsi="Cambria" w:cs="Calibri"/>
                <w:b/>
                <w:sz w:val="20"/>
                <w:szCs w:val="20"/>
              </w:rPr>
            </w:pPr>
            <w:r w:rsidRPr="00C607F1">
              <w:rPr>
                <w:rFonts w:ascii="Cambria" w:hAnsi="Cambria" w:cs="Calibri"/>
                <w:b/>
                <w:sz w:val="20"/>
                <w:szCs w:val="20"/>
              </w:rPr>
              <w:t>Bit number</w:t>
            </w:r>
          </w:p>
        </w:tc>
        <w:tc>
          <w:tcPr>
            <w:tcW w:w="6328" w:type="dxa"/>
          </w:tcPr>
          <w:p w14:paraId="7E572C7B" w14:textId="2F439916" w:rsidR="0093544F" w:rsidRPr="00C607F1" w:rsidRDefault="0093544F">
            <w:pPr>
              <w:jc w:val="center"/>
              <w:rPr>
                <w:rFonts w:ascii="Cambria" w:hAnsi="Cambria" w:cs="Calibri"/>
                <w:b/>
                <w:sz w:val="20"/>
                <w:szCs w:val="20"/>
              </w:rPr>
            </w:pPr>
            <w:r w:rsidRPr="00C607F1">
              <w:rPr>
                <w:rFonts w:ascii="Cambria" w:hAnsi="Cambria" w:cs="Calibri"/>
                <w:b/>
                <w:sz w:val="20"/>
                <w:szCs w:val="20"/>
              </w:rPr>
              <w:t xml:space="preserve">Display </w:t>
            </w:r>
            <w:r w:rsidR="00DA6920">
              <w:rPr>
                <w:rFonts w:ascii="Cambria" w:hAnsi="Cambria" w:cs="Calibri"/>
                <w:b/>
                <w:sz w:val="20"/>
                <w:szCs w:val="20"/>
              </w:rPr>
              <w:t>m</w:t>
            </w:r>
            <w:r w:rsidRPr="00C607F1">
              <w:rPr>
                <w:rFonts w:ascii="Cambria" w:hAnsi="Cambria" w:cs="Calibri"/>
                <w:b/>
                <w:sz w:val="20"/>
                <w:szCs w:val="20"/>
              </w:rPr>
              <w:t>odel</w:t>
            </w:r>
          </w:p>
        </w:tc>
      </w:tr>
      <w:tr w:rsidR="0093544F" w:rsidRPr="007811EA" w14:paraId="7BF24195" w14:textId="77777777">
        <w:tc>
          <w:tcPr>
            <w:tcW w:w="1838" w:type="dxa"/>
          </w:tcPr>
          <w:p w14:paraId="029ECF6C" w14:textId="77777777" w:rsidR="0093544F" w:rsidRPr="00C607F1" w:rsidRDefault="0093544F">
            <w:pPr>
              <w:jc w:val="center"/>
              <w:rPr>
                <w:rFonts w:ascii="Cambria" w:hAnsi="Cambria" w:cs="Calibri"/>
                <w:sz w:val="20"/>
                <w:szCs w:val="20"/>
              </w:rPr>
            </w:pPr>
            <w:r w:rsidRPr="00C607F1">
              <w:rPr>
                <w:rFonts w:ascii="Cambria" w:hAnsi="Cambria" w:cs="Calibri"/>
                <w:sz w:val="20"/>
                <w:szCs w:val="20"/>
              </w:rPr>
              <w:t>0</w:t>
            </w:r>
          </w:p>
        </w:tc>
        <w:tc>
          <w:tcPr>
            <w:tcW w:w="6328" w:type="dxa"/>
          </w:tcPr>
          <w:p w14:paraId="2188109E" w14:textId="77777777" w:rsidR="0093544F" w:rsidRPr="00C607F1" w:rsidRDefault="0093544F">
            <w:pPr>
              <w:rPr>
                <w:rFonts w:ascii="Cambria" w:hAnsi="Cambria" w:cs="Calibri"/>
                <w:sz w:val="20"/>
                <w:szCs w:val="20"/>
              </w:rPr>
            </w:pPr>
            <w:r w:rsidRPr="00C607F1">
              <w:rPr>
                <w:rFonts w:ascii="Cambria" w:hAnsi="Cambria" w:cs="Calibri"/>
                <w:sz w:val="20"/>
                <w:szCs w:val="20"/>
              </w:rPr>
              <w:t>Transmissive pixel</w:t>
            </w:r>
          </w:p>
        </w:tc>
      </w:tr>
      <w:tr w:rsidR="0093544F" w:rsidRPr="007811EA" w14:paraId="5EA209A0" w14:textId="77777777">
        <w:tc>
          <w:tcPr>
            <w:tcW w:w="1838" w:type="dxa"/>
          </w:tcPr>
          <w:p w14:paraId="17CAED37" w14:textId="77777777" w:rsidR="0093544F" w:rsidRPr="00C607F1" w:rsidRDefault="0093544F">
            <w:pPr>
              <w:jc w:val="center"/>
              <w:rPr>
                <w:rFonts w:ascii="Cambria" w:hAnsi="Cambria" w:cs="Calibri"/>
                <w:sz w:val="20"/>
                <w:szCs w:val="20"/>
              </w:rPr>
            </w:pPr>
            <w:r w:rsidRPr="00C607F1">
              <w:rPr>
                <w:rFonts w:ascii="Cambria" w:hAnsi="Cambria" w:cs="Calibri"/>
                <w:sz w:val="20"/>
                <w:szCs w:val="20"/>
              </w:rPr>
              <w:t>1</w:t>
            </w:r>
          </w:p>
        </w:tc>
        <w:tc>
          <w:tcPr>
            <w:tcW w:w="6328" w:type="dxa"/>
          </w:tcPr>
          <w:p w14:paraId="5EFB02A9" w14:textId="77777777" w:rsidR="0093544F" w:rsidRPr="00C607F1" w:rsidRDefault="0093544F">
            <w:pPr>
              <w:rPr>
                <w:rFonts w:ascii="Cambria" w:hAnsi="Cambria" w:cs="Calibri"/>
                <w:sz w:val="20"/>
                <w:szCs w:val="20"/>
              </w:rPr>
            </w:pPr>
            <w:r w:rsidRPr="00C607F1">
              <w:rPr>
                <w:rFonts w:ascii="Cambria" w:hAnsi="Cambria" w:cs="Calibri"/>
                <w:sz w:val="20"/>
                <w:szCs w:val="20"/>
              </w:rPr>
              <w:t>Emissive pixel</w:t>
            </w:r>
          </w:p>
        </w:tc>
      </w:tr>
      <w:tr w:rsidR="0093544F" w:rsidRPr="007811EA" w14:paraId="7C456CD7" w14:textId="77777777">
        <w:tc>
          <w:tcPr>
            <w:tcW w:w="1838" w:type="dxa"/>
          </w:tcPr>
          <w:p w14:paraId="09581F1D" w14:textId="77777777" w:rsidR="0093544F" w:rsidRPr="00C607F1" w:rsidRDefault="0093544F">
            <w:pPr>
              <w:jc w:val="center"/>
              <w:rPr>
                <w:rFonts w:ascii="Cambria" w:hAnsi="Cambria" w:cs="Calibri"/>
                <w:sz w:val="20"/>
                <w:szCs w:val="20"/>
              </w:rPr>
            </w:pPr>
            <w:r w:rsidRPr="00C607F1">
              <w:rPr>
                <w:rFonts w:ascii="Cambria" w:hAnsi="Cambria" w:cs="Calibri"/>
                <w:sz w:val="20"/>
                <w:szCs w:val="20"/>
              </w:rPr>
              <w:t>2</w:t>
            </w:r>
            <w:proofErr w:type="gramStart"/>
            <w:r w:rsidRPr="00C607F1">
              <w:rPr>
                <w:rFonts w:ascii="Cambria" w:hAnsi="Cambria" w:cs="Calibri"/>
                <w:sz w:val="20"/>
                <w:szCs w:val="20"/>
              </w:rPr>
              <w:t xml:space="preserve"> ..</w:t>
            </w:r>
            <w:proofErr w:type="gramEnd"/>
            <w:r w:rsidRPr="00C607F1">
              <w:rPr>
                <w:rFonts w:ascii="Cambria" w:hAnsi="Cambria" w:cs="Calibri"/>
                <w:sz w:val="20"/>
                <w:szCs w:val="20"/>
              </w:rPr>
              <w:t xml:space="preserve"> 3</w:t>
            </w:r>
          </w:p>
        </w:tc>
        <w:tc>
          <w:tcPr>
            <w:tcW w:w="6328" w:type="dxa"/>
          </w:tcPr>
          <w:p w14:paraId="14AE42CD" w14:textId="77777777" w:rsidR="0093544F" w:rsidRPr="00C607F1" w:rsidRDefault="0093544F">
            <w:pPr>
              <w:rPr>
                <w:rFonts w:ascii="Cambria" w:hAnsi="Cambria" w:cs="Calibri"/>
                <w:sz w:val="20"/>
                <w:szCs w:val="20"/>
              </w:rPr>
            </w:pPr>
            <w:r w:rsidRPr="00C607F1">
              <w:rPr>
                <w:rFonts w:ascii="Cambria" w:hAnsi="Cambria" w:cs="Calibri"/>
                <w:sz w:val="20"/>
                <w:szCs w:val="20"/>
              </w:rPr>
              <w:t>Reserved for future use</w:t>
            </w:r>
          </w:p>
        </w:tc>
      </w:tr>
    </w:tbl>
    <w:p w14:paraId="0E6D610E" w14:textId="77777777" w:rsidR="0093544F" w:rsidRPr="007811EA" w:rsidRDefault="0093544F" w:rsidP="0093544F">
      <w:pPr>
        <w:ind w:left="851" w:hanging="284"/>
        <w:rPr>
          <w:rFonts w:ascii="Courier" w:eastAsia="MS Mincho" w:hAnsi="Courier"/>
          <w:sz w:val="24"/>
          <w:szCs w:val="24"/>
        </w:rPr>
      </w:pPr>
    </w:p>
    <w:p w14:paraId="08237B31" w14:textId="7DA7D08B" w:rsidR="0093544F" w:rsidRPr="00C607F1" w:rsidRDefault="0093544F" w:rsidP="00077DB7">
      <w:pPr>
        <w:ind w:left="851" w:hanging="284"/>
        <w:rPr>
          <w:rFonts w:eastAsia="MS Mincho" w:cs="Calibri"/>
          <w:lang w:val="en-CA" w:eastAsia="ja-JP"/>
        </w:rPr>
      </w:pPr>
      <w:proofErr w:type="spellStart"/>
      <w:r w:rsidRPr="007811EA">
        <w:rPr>
          <w:rFonts w:ascii="Courier" w:eastAsia="MS Mincho" w:hAnsi="Courier"/>
        </w:rPr>
        <w:t>ami_attenuation_use_idc</w:t>
      </w:r>
      <w:proofErr w:type="spellEnd"/>
      <w:r w:rsidRPr="00C607F1">
        <w:rPr>
          <w:rFonts w:eastAsia="MS Mincho" w:cs="Calibri"/>
        </w:rPr>
        <w:t xml:space="preserve"> indicates which operation </w:t>
      </w:r>
      <w:r w:rsidR="004D5DEF" w:rsidRPr="00BC3BD3">
        <w:rPr>
          <w:rFonts w:eastAsia="MS Mincho" w:cs="Calibri"/>
        </w:rPr>
        <w:t>shall</w:t>
      </w:r>
      <w:r w:rsidR="004D5DEF" w:rsidRPr="00C607F1">
        <w:rPr>
          <w:rFonts w:eastAsia="MS Mincho" w:cs="Calibri"/>
        </w:rPr>
        <w:t xml:space="preserve"> </w:t>
      </w:r>
      <w:r w:rsidRPr="00C607F1">
        <w:rPr>
          <w:rFonts w:eastAsia="MS Mincho" w:cs="Calibri"/>
        </w:rPr>
        <w:t xml:space="preserve">be used to apply the </w:t>
      </w:r>
      <w:r w:rsidR="00BC6276">
        <w:rPr>
          <w:rFonts w:eastAsia="MS Mincho" w:cs="Calibri"/>
        </w:rPr>
        <w:t xml:space="preserve">display </w:t>
      </w:r>
      <w:r w:rsidRPr="00C607F1">
        <w:rPr>
          <w:rFonts w:eastAsia="MS Mincho" w:cs="Calibri"/>
        </w:rPr>
        <w:t>attenuation map sample values to the corresponding frame in the associated video before rendering the frame on the display. The semantics of the values assigned to this field are</w:t>
      </w:r>
      <w:r w:rsidR="0065473A">
        <w:rPr>
          <w:rFonts w:eastAsia="MS Mincho" w:cs="Calibri"/>
        </w:rPr>
        <w:t xml:space="preserve"> </w:t>
      </w:r>
      <w:r w:rsidR="0065473A" w:rsidRPr="0065473A">
        <w:rPr>
          <w:rFonts w:eastAsia="MS Mincho" w:cs="Calibri"/>
        </w:rPr>
        <w:t>described in</w:t>
      </w:r>
      <w:r w:rsidR="0065473A" w:rsidRPr="00C54044">
        <w:rPr>
          <w:rFonts w:eastAsia="MS Mincho" w:cs="Calibri"/>
        </w:rPr>
        <w:t xml:space="preserve"> </w:t>
      </w:r>
      <w:r w:rsidR="00C54044" w:rsidRPr="00C54044">
        <w:rPr>
          <w:rFonts w:eastAsia="MS Mincho" w:cs="Calibri"/>
        </w:rPr>
        <w:fldChar w:fldCharType="begin"/>
      </w:r>
      <w:r w:rsidR="00C54044" w:rsidRPr="00C54044">
        <w:rPr>
          <w:rFonts w:eastAsia="MS Mincho" w:cs="Calibri"/>
        </w:rPr>
        <w:instrText xml:space="preserve"> REF _Ref204811589 \h </w:instrText>
      </w:r>
      <w:r w:rsidR="00C54044" w:rsidRPr="00BC3BD3">
        <w:rPr>
          <w:rFonts w:eastAsia="MS Mincho" w:cs="Calibri"/>
        </w:rPr>
        <w:instrText xml:space="preserve"> \* MERGEFORMAT </w:instrText>
      </w:r>
      <w:r w:rsidR="00C54044" w:rsidRPr="00C54044">
        <w:rPr>
          <w:rFonts w:eastAsia="MS Mincho" w:cs="Calibri"/>
        </w:rPr>
      </w:r>
      <w:r w:rsidR="00C54044" w:rsidRPr="00C54044">
        <w:rPr>
          <w:rFonts w:eastAsia="MS Mincho" w:cs="Calibri"/>
        </w:rPr>
        <w:fldChar w:fldCharType="separate"/>
      </w:r>
      <w:r w:rsidR="00C54044" w:rsidRPr="00BC3BD3">
        <w:rPr>
          <w:lang w:val="en-CA"/>
        </w:rPr>
        <w:t xml:space="preserve">Table </w:t>
      </w:r>
      <w:r w:rsidR="00C54044" w:rsidRPr="00BC3BD3">
        <w:rPr>
          <w:noProof/>
          <w:lang w:val="en-CA"/>
        </w:rPr>
        <w:t>7</w:t>
      </w:r>
      <w:r w:rsidR="00C54044" w:rsidRPr="00C54044">
        <w:rPr>
          <w:rFonts w:eastAsia="MS Mincho" w:cs="Calibri"/>
        </w:rPr>
        <w:fldChar w:fldCharType="end"/>
      </w:r>
      <w:r w:rsidRPr="00C607F1">
        <w:rPr>
          <w:rFonts w:eastAsia="MS Mincho" w:cs="Calibri"/>
          <w:lang w:val="en-CA" w:eastAsia="ja-JP"/>
        </w:rPr>
        <w:t>.</w:t>
      </w:r>
    </w:p>
    <w:p w14:paraId="7C609611" w14:textId="77777777" w:rsidR="0041788C" w:rsidRDefault="0041788C" w:rsidP="002C5EA4">
      <w:pPr>
        <w:tabs>
          <w:tab w:val="clear" w:pos="403"/>
        </w:tabs>
        <w:spacing w:after="200" w:line="276" w:lineRule="auto"/>
        <w:contextualSpacing/>
        <w:rPr>
          <w:rFonts w:eastAsia="MS Mincho" w:cs="Calibri"/>
          <w:lang w:val="en-CA" w:eastAsia="ja-JP"/>
        </w:rPr>
      </w:pPr>
    </w:p>
    <w:p w14:paraId="1F0C6B2A" w14:textId="301B8BF2" w:rsidR="00082193" w:rsidRDefault="00082193" w:rsidP="00BC3BD3">
      <w:pPr>
        <w:pStyle w:val="Caption"/>
        <w:keepNext/>
        <w:ind w:left="426"/>
        <w:jc w:val="center"/>
      </w:pPr>
      <w:bookmarkStart w:id="99" w:name="_Ref204811589"/>
      <w:r w:rsidRPr="004D5DEF">
        <w:rPr>
          <w:b/>
          <w:bCs/>
          <w:i w:val="0"/>
          <w:iCs w:val="0"/>
          <w:color w:val="auto"/>
          <w:sz w:val="22"/>
          <w:szCs w:val="22"/>
          <w:lang w:val="en-CA"/>
        </w:rPr>
        <w:t xml:space="preserve">Table </w:t>
      </w:r>
      <w:r w:rsidRPr="004D5DEF">
        <w:rPr>
          <w:b/>
          <w:bCs/>
          <w:i w:val="0"/>
          <w:iCs w:val="0"/>
          <w:color w:val="auto"/>
          <w:sz w:val="22"/>
          <w:szCs w:val="22"/>
          <w:lang w:val="en-CA"/>
        </w:rPr>
        <w:fldChar w:fldCharType="begin"/>
      </w:r>
      <w:r w:rsidRPr="004D5DEF">
        <w:rPr>
          <w:b/>
          <w:bCs/>
          <w:i w:val="0"/>
          <w:iCs w:val="0"/>
          <w:color w:val="auto"/>
          <w:sz w:val="22"/>
          <w:szCs w:val="22"/>
          <w:lang w:val="en-CA"/>
        </w:rPr>
        <w:instrText xml:space="preserve"> SEQ Table \* ARABIC </w:instrText>
      </w:r>
      <w:r w:rsidRPr="004D5DEF">
        <w:rPr>
          <w:b/>
          <w:bCs/>
          <w:i w:val="0"/>
          <w:iCs w:val="0"/>
          <w:color w:val="auto"/>
          <w:sz w:val="22"/>
          <w:szCs w:val="22"/>
          <w:lang w:val="en-CA"/>
        </w:rPr>
        <w:fldChar w:fldCharType="separate"/>
      </w:r>
      <w:r w:rsidR="009A797D">
        <w:rPr>
          <w:b/>
          <w:bCs/>
          <w:i w:val="0"/>
          <w:iCs w:val="0"/>
          <w:noProof/>
          <w:color w:val="auto"/>
          <w:sz w:val="22"/>
          <w:szCs w:val="22"/>
          <w:lang w:val="en-CA"/>
        </w:rPr>
        <w:t>7</w:t>
      </w:r>
      <w:r w:rsidRPr="004D5DEF">
        <w:rPr>
          <w:b/>
          <w:bCs/>
          <w:i w:val="0"/>
          <w:iCs w:val="0"/>
          <w:color w:val="auto"/>
          <w:sz w:val="22"/>
          <w:szCs w:val="22"/>
          <w:lang w:val="en-CA"/>
        </w:rPr>
        <w:fldChar w:fldCharType="end"/>
      </w:r>
      <w:bookmarkEnd w:id="99"/>
      <w:r w:rsidRPr="004D5DEF">
        <w:rPr>
          <w:b/>
          <w:bCs/>
          <w:i w:val="0"/>
          <w:iCs w:val="0"/>
          <w:color w:val="auto"/>
          <w:sz w:val="22"/>
          <w:szCs w:val="22"/>
          <w:lang w:val="en-CA"/>
        </w:rPr>
        <w:t xml:space="preserve"> — Semantics of the values assigned to </w:t>
      </w:r>
      <w:proofErr w:type="spellStart"/>
      <w:r w:rsidRPr="004D5DEF">
        <w:rPr>
          <w:rFonts w:ascii="Courier New" w:hAnsi="Courier New" w:cs="Courier New"/>
          <w:b/>
          <w:bCs/>
          <w:i w:val="0"/>
          <w:iCs w:val="0"/>
          <w:color w:val="auto"/>
          <w:sz w:val="22"/>
          <w:szCs w:val="22"/>
          <w:lang w:val="en-CA"/>
        </w:rPr>
        <w:t>ami_attenuation_use_idc</w:t>
      </w:r>
      <w:proofErr w:type="spellEnd"/>
      <w:r w:rsidRPr="003377C0">
        <w:t>.</w:t>
      </w:r>
    </w:p>
    <w:tbl>
      <w:tblPr>
        <w:tblStyle w:val="TableGrid1"/>
        <w:tblW w:w="0" w:type="auto"/>
        <w:tblInd w:w="851" w:type="dxa"/>
        <w:tblLook w:val="04A0" w:firstRow="1" w:lastRow="0" w:firstColumn="1" w:lastColumn="0" w:noHBand="0" w:noVBand="1"/>
      </w:tblPr>
      <w:tblGrid>
        <w:gridCol w:w="1838"/>
        <w:gridCol w:w="6328"/>
      </w:tblGrid>
      <w:tr w:rsidR="0041788C" w:rsidRPr="007811EA" w14:paraId="27315587" w14:textId="77777777" w:rsidTr="006151CF">
        <w:tc>
          <w:tcPr>
            <w:tcW w:w="1838" w:type="dxa"/>
          </w:tcPr>
          <w:p w14:paraId="3061F579" w14:textId="34D33455" w:rsidR="0041788C" w:rsidRPr="00C607F1" w:rsidRDefault="005A3D2A" w:rsidP="006151CF">
            <w:pPr>
              <w:jc w:val="center"/>
              <w:rPr>
                <w:rFonts w:ascii="Cambria" w:hAnsi="Cambria" w:cs="Calibri"/>
                <w:b/>
                <w:sz w:val="20"/>
                <w:szCs w:val="20"/>
              </w:rPr>
            </w:pPr>
            <w:r>
              <w:rPr>
                <w:rFonts w:ascii="Cambria" w:hAnsi="Cambria" w:cs="Calibri"/>
                <w:b/>
                <w:sz w:val="20"/>
                <w:szCs w:val="20"/>
              </w:rPr>
              <w:t>Value</w:t>
            </w:r>
          </w:p>
        </w:tc>
        <w:tc>
          <w:tcPr>
            <w:tcW w:w="6328" w:type="dxa"/>
          </w:tcPr>
          <w:p w14:paraId="3912F442" w14:textId="29E46913" w:rsidR="0041788C" w:rsidRPr="00C607F1" w:rsidRDefault="005A3D2A" w:rsidP="006151CF">
            <w:pPr>
              <w:jc w:val="center"/>
              <w:rPr>
                <w:rFonts w:ascii="Cambria" w:hAnsi="Cambria" w:cs="Calibri"/>
                <w:b/>
                <w:sz w:val="20"/>
                <w:szCs w:val="20"/>
              </w:rPr>
            </w:pPr>
            <w:r>
              <w:rPr>
                <w:rFonts w:ascii="Cambria" w:hAnsi="Cambria" w:cs="Calibri"/>
                <w:b/>
                <w:sz w:val="20"/>
                <w:szCs w:val="20"/>
              </w:rPr>
              <w:t>Description</w:t>
            </w:r>
          </w:p>
        </w:tc>
      </w:tr>
      <w:tr w:rsidR="0041788C" w:rsidRPr="007811EA" w14:paraId="7CEF0B6D" w14:textId="77777777" w:rsidTr="006151CF">
        <w:tc>
          <w:tcPr>
            <w:tcW w:w="1838" w:type="dxa"/>
          </w:tcPr>
          <w:p w14:paraId="2AAAF5CF" w14:textId="77777777" w:rsidR="0041788C" w:rsidRPr="00C607F1" w:rsidRDefault="0041788C" w:rsidP="005A3D2A">
            <w:pPr>
              <w:jc w:val="center"/>
              <w:rPr>
                <w:rFonts w:ascii="Cambria" w:hAnsi="Cambria" w:cs="Calibri"/>
                <w:sz w:val="20"/>
                <w:szCs w:val="20"/>
              </w:rPr>
            </w:pPr>
            <w:r w:rsidRPr="00C607F1">
              <w:rPr>
                <w:rFonts w:ascii="Cambria" w:hAnsi="Cambria" w:cs="Calibri"/>
                <w:sz w:val="20"/>
                <w:szCs w:val="20"/>
              </w:rPr>
              <w:t>0</w:t>
            </w:r>
          </w:p>
        </w:tc>
        <w:tc>
          <w:tcPr>
            <w:tcW w:w="6328" w:type="dxa"/>
          </w:tcPr>
          <w:p w14:paraId="7BA4D0E6" w14:textId="29F85D6F" w:rsidR="0041788C" w:rsidRPr="00C607F1" w:rsidRDefault="005A3D2A" w:rsidP="005A3D2A">
            <w:pPr>
              <w:rPr>
                <w:rFonts w:ascii="Cambria" w:hAnsi="Cambria" w:cs="Calibri"/>
                <w:sz w:val="20"/>
                <w:szCs w:val="20"/>
              </w:rPr>
            </w:pPr>
            <w:r>
              <w:rPr>
                <w:rFonts w:ascii="Cambria" w:hAnsi="Cambria" w:cs="Calibri"/>
                <w:sz w:val="20"/>
                <w:szCs w:val="20"/>
              </w:rPr>
              <w:t>T</w:t>
            </w:r>
            <w:r w:rsidRPr="005A3D2A">
              <w:rPr>
                <w:rFonts w:ascii="Cambria" w:hAnsi="Cambria" w:cs="Calibri"/>
                <w:sz w:val="20"/>
                <w:szCs w:val="20"/>
              </w:rPr>
              <w:t xml:space="preserve">he </w:t>
            </w:r>
            <w:r w:rsidR="00BC6276">
              <w:rPr>
                <w:rFonts w:ascii="Cambria" w:hAnsi="Cambria" w:cs="Calibri"/>
                <w:sz w:val="20"/>
                <w:szCs w:val="20"/>
              </w:rPr>
              <w:t xml:space="preserve">display </w:t>
            </w:r>
            <w:r w:rsidRPr="005A3D2A">
              <w:rPr>
                <w:rFonts w:ascii="Cambria" w:hAnsi="Cambria" w:cs="Calibri"/>
                <w:sz w:val="20"/>
                <w:szCs w:val="20"/>
              </w:rPr>
              <w:t xml:space="preserve">attenuation map sample values </w:t>
            </w:r>
            <w:r w:rsidR="00BC6276" w:rsidRPr="00BC3BD3">
              <w:rPr>
                <w:rFonts w:cs="Calibri"/>
                <w:sz w:val="20"/>
                <w:szCs w:val="20"/>
              </w:rPr>
              <w:t>shall</w:t>
            </w:r>
            <w:r w:rsidR="00BC6276" w:rsidRPr="005A3D2A">
              <w:rPr>
                <w:rFonts w:ascii="Cambria" w:hAnsi="Cambria" w:cs="Calibri"/>
                <w:sz w:val="20"/>
                <w:szCs w:val="20"/>
              </w:rPr>
              <w:t xml:space="preserve"> </w:t>
            </w:r>
            <w:r w:rsidRPr="005A3D2A">
              <w:rPr>
                <w:rFonts w:ascii="Cambria" w:hAnsi="Cambria" w:cs="Calibri"/>
                <w:sz w:val="20"/>
                <w:szCs w:val="20"/>
              </w:rPr>
              <w:t xml:space="preserve">be added to the </w:t>
            </w:r>
            <w:r w:rsidR="00905DD5">
              <w:rPr>
                <w:rFonts w:ascii="Cambria" w:hAnsi="Cambria" w:cs="Calibri"/>
                <w:sz w:val="20"/>
                <w:szCs w:val="20"/>
              </w:rPr>
              <w:t xml:space="preserve">associated </w:t>
            </w:r>
            <w:r w:rsidRPr="005A3D2A">
              <w:rPr>
                <w:rFonts w:ascii="Cambria" w:hAnsi="Cambria" w:cs="Calibri"/>
                <w:sz w:val="20"/>
                <w:szCs w:val="20"/>
              </w:rPr>
              <w:t>video frame</w:t>
            </w:r>
            <w:r w:rsidR="00EB33F8">
              <w:rPr>
                <w:rFonts w:ascii="Cambria" w:hAnsi="Cambria" w:cs="Calibri"/>
                <w:sz w:val="20"/>
                <w:szCs w:val="20"/>
              </w:rPr>
              <w:t xml:space="preserve"> sample values</w:t>
            </w:r>
            <w:r>
              <w:rPr>
                <w:rFonts w:ascii="Cambria" w:hAnsi="Cambria" w:cs="Calibri"/>
                <w:sz w:val="20"/>
                <w:szCs w:val="20"/>
              </w:rPr>
              <w:t>.</w:t>
            </w:r>
          </w:p>
        </w:tc>
      </w:tr>
      <w:tr w:rsidR="0041788C" w:rsidRPr="007811EA" w14:paraId="236C2C46" w14:textId="77777777" w:rsidTr="006151CF">
        <w:tc>
          <w:tcPr>
            <w:tcW w:w="1838" w:type="dxa"/>
          </w:tcPr>
          <w:p w14:paraId="799648CF" w14:textId="77777777" w:rsidR="0041788C" w:rsidRPr="00C607F1" w:rsidRDefault="0041788C" w:rsidP="005A3D2A">
            <w:pPr>
              <w:jc w:val="center"/>
              <w:rPr>
                <w:rFonts w:ascii="Cambria" w:hAnsi="Cambria" w:cs="Calibri"/>
                <w:sz w:val="20"/>
                <w:szCs w:val="20"/>
              </w:rPr>
            </w:pPr>
            <w:r w:rsidRPr="00C607F1">
              <w:rPr>
                <w:rFonts w:ascii="Cambria" w:hAnsi="Cambria" w:cs="Calibri"/>
                <w:sz w:val="20"/>
                <w:szCs w:val="20"/>
              </w:rPr>
              <w:t>1</w:t>
            </w:r>
          </w:p>
        </w:tc>
        <w:tc>
          <w:tcPr>
            <w:tcW w:w="6328" w:type="dxa"/>
          </w:tcPr>
          <w:p w14:paraId="157422EA" w14:textId="3825253F" w:rsidR="0041788C" w:rsidRPr="00C607F1" w:rsidRDefault="005A3D2A" w:rsidP="005A3D2A">
            <w:pPr>
              <w:rPr>
                <w:rFonts w:ascii="Cambria" w:hAnsi="Cambria" w:cs="Calibri"/>
                <w:sz w:val="20"/>
                <w:szCs w:val="20"/>
              </w:rPr>
            </w:pPr>
            <w:r>
              <w:rPr>
                <w:rFonts w:ascii="Cambria" w:hAnsi="Cambria" w:cs="Calibri"/>
                <w:sz w:val="20"/>
                <w:szCs w:val="20"/>
              </w:rPr>
              <w:t>T</w:t>
            </w:r>
            <w:r w:rsidRPr="005A3D2A">
              <w:rPr>
                <w:rFonts w:ascii="Cambria" w:hAnsi="Cambria" w:cs="Calibri"/>
                <w:sz w:val="20"/>
                <w:szCs w:val="20"/>
              </w:rPr>
              <w:t xml:space="preserve">he </w:t>
            </w:r>
            <w:r w:rsidR="00BC6276">
              <w:rPr>
                <w:rFonts w:ascii="Cambria" w:hAnsi="Cambria" w:cs="Calibri"/>
                <w:sz w:val="20"/>
                <w:szCs w:val="20"/>
              </w:rPr>
              <w:t xml:space="preserve">display </w:t>
            </w:r>
            <w:r w:rsidRPr="005A3D2A">
              <w:rPr>
                <w:rFonts w:ascii="Cambria" w:hAnsi="Cambria" w:cs="Calibri"/>
                <w:sz w:val="20"/>
                <w:szCs w:val="20"/>
              </w:rPr>
              <w:t xml:space="preserve">attenuation map sample values </w:t>
            </w:r>
            <w:r w:rsidR="00B42E15" w:rsidRPr="00BC3BD3">
              <w:rPr>
                <w:rFonts w:cs="Calibri"/>
                <w:sz w:val="20"/>
                <w:szCs w:val="20"/>
              </w:rPr>
              <w:t>shall</w:t>
            </w:r>
            <w:r w:rsidR="00B42E15" w:rsidRPr="005A3D2A">
              <w:rPr>
                <w:rFonts w:ascii="Cambria" w:hAnsi="Cambria" w:cs="Calibri"/>
                <w:sz w:val="20"/>
                <w:szCs w:val="20"/>
              </w:rPr>
              <w:t xml:space="preserve"> </w:t>
            </w:r>
            <w:r w:rsidRPr="005A3D2A">
              <w:rPr>
                <w:rFonts w:ascii="Cambria" w:hAnsi="Cambria" w:cs="Calibri"/>
                <w:sz w:val="20"/>
                <w:szCs w:val="20"/>
              </w:rPr>
              <w:t xml:space="preserve">be subtracted from the </w:t>
            </w:r>
            <w:r w:rsidR="00905DD5">
              <w:rPr>
                <w:rFonts w:ascii="Cambria" w:hAnsi="Cambria" w:cs="Calibri"/>
                <w:sz w:val="20"/>
                <w:szCs w:val="20"/>
              </w:rPr>
              <w:t xml:space="preserve">associated </w:t>
            </w:r>
            <w:r w:rsidRPr="005A3D2A">
              <w:rPr>
                <w:rFonts w:ascii="Cambria" w:hAnsi="Cambria" w:cs="Calibri"/>
                <w:sz w:val="20"/>
                <w:szCs w:val="20"/>
              </w:rPr>
              <w:t>video frame</w:t>
            </w:r>
            <w:r w:rsidR="00EB33F8">
              <w:rPr>
                <w:rFonts w:ascii="Cambria" w:hAnsi="Cambria" w:cs="Calibri"/>
                <w:sz w:val="20"/>
                <w:szCs w:val="20"/>
              </w:rPr>
              <w:t xml:space="preserve"> sample values</w:t>
            </w:r>
            <w:r>
              <w:rPr>
                <w:rFonts w:ascii="Cambria" w:hAnsi="Cambria" w:cs="Calibri"/>
                <w:sz w:val="20"/>
                <w:szCs w:val="20"/>
              </w:rPr>
              <w:t>.</w:t>
            </w:r>
          </w:p>
        </w:tc>
      </w:tr>
      <w:tr w:rsidR="0041788C" w:rsidRPr="007811EA" w14:paraId="4E285955" w14:textId="77777777" w:rsidTr="006151CF">
        <w:tc>
          <w:tcPr>
            <w:tcW w:w="1838" w:type="dxa"/>
          </w:tcPr>
          <w:p w14:paraId="07EB34ED" w14:textId="4C5F2EF3" w:rsidR="0041788C" w:rsidRPr="00C607F1" w:rsidRDefault="0041788C" w:rsidP="005A3D2A">
            <w:pPr>
              <w:jc w:val="center"/>
              <w:rPr>
                <w:rFonts w:ascii="Cambria" w:hAnsi="Cambria" w:cs="Calibri"/>
                <w:sz w:val="20"/>
                <w:szCs w:val="20"/>
              </w:rPr>
            </w:pPr>
            <w:r w:rsidRPr="00C607F1">
              <w:rPr>
                <w:rFonts w:ascii="Cambria" w:hAnsi="Cambria" w:cs="Calibri"/>
                <w:sz w:val="20"/>
                <w:szCs w:val="20"/>
              </w:rPr>
              <w:lastRenderedPageBreak/>
              <w:t>2</w:t>
            </w:r>
          </w:p>
        </w:tc>
        <w:tc>
          <w:tcPr>
            <w:tcW w:w="6328" w:type="dxa"/>
          </w:tcPr>
          <w:p w14:paraId="655A241D" w14:textId="182F48CC" w:rsidR="0041788C" w:rsidRPr="00C607F1" w:rsidRDefault="005A3D2A" w:rsidP="005A3D2A">
            <w:pPr>
              <w:rPr>
                <w:rFonts w:ascii="Cambria" w:hAnsi="Cambria" w:cs="Calibri"/>
                <w:sz w:val="20"/>
                <w:szCs w:val="20"/>
              </w:rPr>
            </w:pPr>
            <w:r>
              <w:rPr>
                <w:rFonts w:ascii="Cambria" w:hAnsi="Cambria" w:cs="Calibri"/>
                <w:sz w:val="20"/>
                <w:szCs w:val="20"/>
              </w:rPr>
              <w:t>T</w:t>
            </w:r>
            <w:r w:rsidRPr="005A3D2A">
              <w:rPr>
                <w:rFonts w:ascii="Cambria" w:hAnsi="Cambria" w:cs="Calibri"/>
                <w:sz w:val="20"/>
                <w:szCs w:val="20"/>
              </w:rPr>
              <w:t xml:space="preserve">he </w:t>
            </w:r>
            <w:r w:rsidR="00905DD5">
              <w:rPr>
                <w:rFonts w:ascii="Cambria" w:hAnsi="Cambria" w:cs="Calibri"/>
                <w:sz w:val="20"/>
                <w:szCs w:val="20"/>
              </w:rPr>
              <w:t xml:space="preserve">associated </w:t>
            </w:r>
            <w:r w:rsidR="009A260F">
              <w:rPr>
                <w:rFonts w:ascii="Cambria" w:hAnsi="Cambria" w:cs="Calibri"/>
                <w:sz w:val="20"/>
                <w:szCs w:val="20"/>
              </w:rPr>
              <w:t xml:space="preserve">video </w:t>
            </w:r>
            <w:r w:rsidR="005B741B">
              <w:rPr>
                <w:rFonts w:ascii="Cambria" w:hAnsi="Cambria" w:cs="Calibri"/>
                <w:sz w:val="20"/>
                <w:szCs w:val="20"/>
              </w:rPr>
              <w:t xml:space="preserve">frame </w:t>
            </w:r>
            <w:r w:rsidR="005B741B" w:rsidRPr="005A3D2A">
              <w:rPr>
                <w:rFonts w:cs="Calibri"/>
                <w:sz w:val="20"/>
                <w:szCs w:val="20"/>
              </w:rPr>
              <w:t>sample</w:t>
            </w:r>
            <w:r w:rsidRPr="005A3D2A">
              <w:rPr>
                <w:rFonts w:ascii="Cambria" w:hAnsi="Cambria" w:cs="Calibri"/>
                <w:sz w:val="20"/>
                <w:szCs w:val="20"/>
              </w:rPr>
              <w:t xml:space="preserve"> values </w:t>
            </w:r>
            <w:r w:rsidR="00B42E15" w:rsidRPr="00BC3BD3">
              <w:rPr>
                <w:rFonts w:cs="Calibri"/>
                <w:sz w:val="20"/>
                <w:szCs w:val="20"/>
              </w:rPr>
              <w:t>shall</w:t>
            </w:r>
            <w:r w:rsidR="00B42E15" w:rsidRPr="005A3D2A">
              <w:rPr>
                <w:rFonts w:ascii="Cambria" w:hAnsi="Cambria" w:cs="Calibri"/>
                <w:sz w:val="20"/>
                <w:szCs w:val="20"/>
              </w:rPr>
              <w:t xml:space="preserve"> </w:t>
            </w:r>
            <w:r w:rsidRPr="005A3D2A">
              <w:rPr>
                <w:rFonts w:ascii="Cambria" w:hAnsi="Cambria" w:cs="Calibri"/>
                <w:sz w:val="20"/>
                <w:szCs w:val="20"/>
              </w:rPr>
              <w:t xml:space="preserve">be multiplied by the </w:t>
            </w:r>
            <w:r w:rsidR="00905DD5">
              <w:rPr>
                <w:rFonts w:ascii="Cambria" w:hAnsi="Cambria" w:cs="Calibri"/>
                <w:sz w:val="20"/>
                <w:szCs w:val="20"/>
              </w:rPr>
              <w:t xml:space="preserve">display </w:t>
            </w:r>
            <w:r w:rsidR="009571B5">
              <w:rPr>
                <w:rFonts w:ascii="Cambria" w:hAnsi="Cambria" w:cs="Calibri"/>
                <w:sz w:val="20"/>
                <w:szCs w:val="20"/>
              </w:rPr>
              <w:t>attenuation map sample values</w:t>
            </w:r>
            <w:r>
              <w:rPr>
                <w:rFonts w:ascii="Cambria" w:hAnsi="Cambria" w:cs="Calibri"/>
                <w:sz w:val="20"/>
                <w:szCs w:val="20"/>
              </w:rPr>
              <w:t>.</w:t>
            </w:r>
          </w:p>
        </w:tc>
      </w:tr>
      <w:tr w:rsidR="005A3D2A" w:rsidRPr="007811EA" w14:paraId="73B3ACD1" w14:textId="77777777" w:rsidTr="006151CF">
        <w:tc>
          <w:tcPr>
            <w:tcW w:w="1838" w:type="dxa"/>
          </w:tcPr>
          <w:p w14:paraId="4051F272" w14:textId="2B42FBB8" w:rsidR="005A3D2A" w:rsidRPr="00077DB7" w:rsidRDefault="005A3D2A" w:rsidP="005A3D2A">
            <w:pPr>
              <w:jc w:val="center"/>
              <w:rPr>
                <w:rFonts w:ascii="Cambria" w:hAnsi="Cambria" w:cs="Calibri"/>
                <w:sz w:val="20"/>
                <w:szCs w:val="20"/>
              </w:rPr>
            </w:pPr>
            <w:r w:rsidRPr="005A3D2A">
              <w:rPr>
                <w:rFonts w:cs="Calibri"/>
                <w:sz w:val="20"/>
                <w:szCs w:val="20"/>
              </w:rPr>
              <w:t>3</w:t>
            </w:r>
          </w:p>
        </w:tc>
        <w:tc>
          <w:tcPr>
            <w:tcW w:w="6328" w:type="dxa"/>
          </w:tcPr>
          <w:p w14:paraId="22CED44F" w14:textId="69087EBE" w:rsidR="005A3D2A" w:rsidRPr="00077DB7" w:rsidRDefault="005A3D2A" w:rsidP="005A3D2A">
            <w:pPr>
              <w:rPr>
                <w:rFonts w:ascii="Cambria" w:hAnsi="Cambria" w:cs="Calibri"/>
                <w:sz w:val="20"/>
                <w:szCs w:val="20"/>
              </w:rPr>
            </w:pPr>
            <w:r w:rsidRPr="00077DB7">
              <w:rPr>
                <w:rFonts w:cs="Calibri"/>
                <w:sz w:val="20"/>
                <w:szCs w:val="20"/>
              </w:rPr>
              <w:t xml:space="preserve">The </w:t>
            </w:r>
            <w:r w:rsidR="00BC6276">
              <w:rPr>
                <w:rFonts w:ascii="Cambria" w:hAnsi="Cambria" w:cs="Calibri"/>
                <w:sz w:val="20"/>
                <w:szCs w:val="20"/>
              </w:rPr>
              <w:t xml:space="preserve">display </w:t>
            </w:r>
            <w:r w:rsidRPr="00077DB7">
              <w:rPr>
                <w:rFonts w:cs="Calibri"/>
                <w:sz w:val="20"/>
                <w:szCs w:val="20"/>
              </w:rPr>
              <w:t xml:space="preserve">attenuation map sample values </w:t>
            </w:r>
            <w:r w:rsidR="00B42E15" w:rsidRPr="00BC3BD3">
              <w:rPr>
                <w:rFonts w:cs="Calibri"/>
                <w:sz w:val="20"/>
                <w:szCs w:val="20"/>
              </w:rPr>
              <w:t>shall</w:t>
            </w:r>
            <w:r w:rsidR="00B42E15" w:rsidRPr="005A3D2A">
              <w:rPr>
                <w:rFonts w:ascii="Cambria" w:hAnsi="Cambria" w:cs="Calibri"/>
                <w:sz w:val="20"/>
                <w:szCs w:val="20"/>
              </w:rPr>
              <w:t xml:space="preserve"> </w:t>
            </w:r>
            <w:r w:rsidRPr="00077DB7">
              <w:rPr>
                <w:rFonts w:cs="Calibri"/>
                <w:sz w:val="20"/>
                <w:szCs w:val="20"/>
              </w:rPr>
              <w:t xml:space="preserve">be applied to the </w:t>
            </w:r>
            <w:r w:rsidR="00905DD5">
              <w:rPr>
                <w:rFonts w:ascii="Cambria" w:hAnsi="Cambria" w:cs="Calibri"/>
                <w:sz w:val="20"/>
                <w:szCs w:val="20"/>
              </w:rPr>
              <w:t xml:space="preserve">associated </w:t>
            </w:r>
            <w:r w:rsidRPr="00077DB7">
              <w:rPr>
                <w:rFonts w:cs="Calibri"/>
                <w:sz w:val="20"/>
                <w:szCs w:val="20"/>
              </w:rPr>
              <w:t>video frame according to a proprietary use</w:t>
            </w:r>
            <w:r w:rsidR="0099756F">
              <w:rPr>
                <w:rFonts w:ascii="Cambria" w:hAnsi="Cambria" w:cs="Calibri"/>
                <w:sz w:val="20"/>
                <w:szCs w:val="20"/>
              </w:rPr>
              <w:t>r</w:t>
            </w:r>
            <w:r w:rsidRPr="00077DB7">
              <w:rPr>
                <w:rFonts w:cs="Calibri"/>
                <w:sz w:val="20"/>
                <w:szCs w:val="20"/>
              </w:rPr>
              <w:t>-defined process</w:t>
            </w:r>
            <w:r>
              <w:rPr>
                <w:rFonts w:ascii="Cambria" w:hAnsi="Cambria" w:cs="Calibri"/>
                <w:sz w:val="20"/>
                <w:szCs w:val="20"/>
              </w:rPr>
              <w:t>.</w:t>
            </w:r>
          </w:p>
        </w:tc>
      </w:tr>
    </w:tbl>
    <w:p w14:paraId="706D26F3" w14:textId="77777777" w:rsidR="007D5328" w:rsidRPr="00C607F1" w:rsidRDefault="007D5328" w:rsidP="00077DB7">
      <w:pPr>
        <w:tabs>
          <w:tab w:val="clear" w:pos="403"/>
        </w:tabs>
        <w:spacing w:after="200" w:line="276" w:lineRule="auto"/>
        <w:contextualSpacing/>
        <w:rPr>
          <w:rFonts w:eastAsia="MS Mincho" w:cs="Calibri"/>
          <w:lang w:val="en-CA" w:eastAsia="ja-JP"/>
        </w:rPr>
      </w:pPr>
    </w:p>
    <w:p w14:paraId="5439AC44" w14:textId="20116A73" w:rsidR="0093544F" w:rsidRPr="007811EA" w:rsidRDefault="0093544F" w:rsidP="0093544F">
      <w:pPr>
        <w:ind w:left="851" w:hanging="284"/>
        <w:rPr>
          <w:rFonts w:ascii="Calibri" w:eastAsia="MS Mincho" w:hAnsi="Calibri" w:cs="Calibri"/>
          <w:lang w:val="en-CA" w:eastAsia="ja-JP"/>
        </w:rPr>
      </w:pPr>
      <w:proofErr w:type="spellStart"/>
      <w:r w:rsidRPr="007811EA">
        <w:rPr>
          <w:rFonts w:ascii="Courier" w:eastAsia="MS Mincho" w:hAnsi="Courier"/>
        </w:rPr>
        <w:t>ami_attenuation_component_idc</w:t>
      </w:r>
      <w:proofErr w:type="spellEnd"/>
      <w:r w:rsidRPr="00C607F1">
        <w:rPr>
          <w:rFonts w:eastAsia="MS Mincho"/>
        </w:rPr>
        <w:t xml:space="preserve"> </w:t>
      </w:r>
      <w:r w:rsidRPr="00C607F1">
        <w:rPr>
          <w:rFonts w:eastAsia="MS Mincho" w:cs="Calibri"/>
          <w:lang w:val="en-CA" w:eastAsia="ja-JP"/>
        </w:rPr>
        <w:t xml:space="preserve">indicates on which color component(s) of the associated video the </w:t>
      </w:r>
      <w:r w:rsidR="00BF5D84">
        <w:rPr>
          <w:rFonts w:eastAsia="MS Mincho" w:cs="Calibri"/>
          <w:lang w:val="en-CA" w:eastAsia="ja-JP"/>
        </w:rPr>
        <w:t xml:space="preserve">display </w:t>
      </w:r>
      <w:r w:rsidRPr="00C607F1">
        <w:rPr>
          <w:rFonts w:eastAsia="MS Mincho" w:cs="Calibri"/>
          <w:lang w:val="en-CA" w:eastAsia="ja-JP"/>
        </w:rPr>
        <w:t xml:space="preserve">attenuation map </w:t>
      </w:r>
      <w:r w:rsidR="00BF5D84" w:rsidRPr="00BC3BD3">
        <w:rPr>
          <w:rFonts w:eastAsia="MS Mincho" w:cs="Calibri"/>
          <w:lang w:val="en-CA" w:eastAsia="ja-JP"/>
        </w:rPr>
        <w:t>shall be applied</w:t>
      </w:r>
      <w:r w:rsidR="00BF5D84">
        <w:rPr>
          <w:rFonts w:eastAsia="MS Mincho" w:cs="Calibri"/>
          <w:lang w:val="en-CA" w:eastAsia="ja-JP"/>
        </w:rPr>
        <w:t xml:space="preserve"> </w:t>
      </w:r>
      <w:r w:rsidRPr="00C607F1">
        <w:rPr>
          <w:rFonts w:eastAsia="MS Mincho" w:cs="Calibri"/>
          <w:lang w:val="en-CA" w:eastAsia="ja-JP"/>
        </w:rPr>
        <w:t xml:space="preserve">using the operation defined by </w:t>
      </w:r>
      <w:proofErr w:type="spellStart"/>
      <w:r w:rsidRPr="007811EA">
        <w:rPr>
          <w:rFonts w:ascii="Courier" w:eastAsia="MS Mincho" w:hAnsi="Courier"/>
        </w:rPr>
        <w:t>ami_attenuation_use_idc</w:t>
      </w:r>
      <w:proofErr w:type="spellEnd"/>
      <w:r w:rsidRPr="00C607F1">
        <w:rPr>
          <w:rFonts w:eastAsia="MS Mincho" w:cs="Calibri"/>
          <w:lang w:val="en-CA" w:eastAsia="ja-JP"/>
        </w:rPr>
        <w:t xml:space="preserve">. It also specifies </w:t>
      </w:r>
      <w:r w:rsidR="0048716F">
        <w:rPr>
          <w:rFonts w:eastAsia="MS Mincho" w:cs="Calibri"/>
          <w:lang w:val="en-CA" w:eastAsia="ja-JP"/>
        </w:rPr>
        <w:t>the</w:t>
      </w:r>
      <w:r w:rsidR="0026465A">
        <w:rPr>
          <w:rFonts w:eastAsia="MS Mincho" w:cs="Calibri"/>
          <w:lang w:val="en-CA" w:eastAsia="ja-JP"/>
        </w:rPr>
        <w:t xml:space="preserve"> </w:t>
      </w:r>
      <w:r w:rsidR="0048716F">
        <w:rPr>
          <w:rFonts w:eastAsia="MS Mincho" w:cs="Calibri"/>
          <w:lang w:val="en-CA" w:eastAsia="ja-JP"/>
        </w:rPr>
        <w:t xml:space="preserve">number of </w:t>
      </w:r>
      <w:r w:rsidRPr="00C607F1">
        <w:rPr>
          <w:rFonts w:eastAsia="MS Mincho" w:cs="Calibri"/>
          <w:lang w:val="en-CA" w:eastAsia="ja-JP"/>
        </w:rPr>
        <w:t xml:space="preserve">components </w:t>
      </w:r>
      <w:r w:rsidR="0048716F">
        <w:rPr>
          <w:rFonts w:eastAsia="MS Mincho" w:cs="Calibri"/>
          <w:lang w:val="en-CA" w:eastAsia="ja-JP"/>
        </w:rPr>
        <w:t xml:space="preserve">of </w:t>
      </w:r>
      <w:r w:rsidRPr="00C607F1">
        <w:rPr>
          <w:rFonts w:eastAsia="MS Mincho" w:cs="Calibri"/>
          <w:lang w:val="en-CA" w:eastAsia="ja-JP"/>
        </w:rPr>
        <w:t xml:space="preserve">the </w:t>
      </w:r>
      <w:r w:rsidR="00BF5D84">
        <w:rPr>
          <w:rFonts w:eastAsia="MS Mincho" w:cs="Calibri"/>
          <w:lang w:val="en-CA" w:eastAsia="ja-JP"/>
        </w:rPr>
        <w:t xml:space="preserve">display </w:t>
      </w:r>
      <w:r w:rsidRPr="00C607F1">
        <w:rPr>
          <w:rFonts w:eastAsia="MS Mincho" w:cs="Calibri"/>
          <w:lang w:val="en-CA" w:eastAsia="ja-JP"/>
        </w:rPr>
        <w:t xml:space="preserve">attenuation map. The semantics of the values assigned to this field are </w:t>
      </w:r>
      <w:r w:rsidR="004C0CCA">
        <w:rPr>
          <w:rFonts w:eastAsia="MS Mincho" w:cs="Calibri"/>
          <w:lang w:val="en-CA" w:eastAsia="ja-JP"/>
        </w:rPr>
        <w:t>described</w:t>
      </w:r>
      <w:r w:rsidRPr="00C607F1">
        <w:rPr>
          <w:rFonts w:eastAsia="MS Mincho" w:cs="Calibri"/>
          <w:lang w:val="en-CA" w:eastAsia="ja-JP"/>
        </w:rPr>
        <w:t xml:space="preserve"> in </w:t>
      </w:r>
      <w:r w:rsidR="00C54044">
        <w:rPr>
          <w:rFonts w:eastAsia="MS Mincho" w:cs="Calibri"/>
          <w:lang w:val="en-CA" w:eastAsia="ja-JP"/>
        </w:rPr>
        <w:fldChar w:fldCharType="begin"/>
      </w:r>
      <w:r w:rsidR="00C54044">
        <w:rPr>
          <w:rFonts w:eastAsia="MS Mincho" w:cs="Calibri"/>
          <w:lang w:val="en-CA" w:eastAsia="ja-JP"/>
        </w:rPr>
        <w:instrText xml:space="preserve"> REF _Ref204811626 \h </w:instrText>
      </w:r>
      <w:r w:rsidR="00C54044">
        <w:rPr>
          <w:rFonts w:eastAsia="MS Mincho" w:cs="Calibri"/>
          <w:lang w:val="en-CA" w:eastAsia="ja-JP"/>
        </w:rPr>
      </w:r>
      <w:r w:rsidR="00C54044">
        <w:rPr>
          <w:rFonts w:eastAsia="MS Mincho" w:cs="Calibri"/>
          <w:lang w:val="en-CA" w:eastAsia="ja-JP"/>
        </w:rPr>
        <w:fldChar w:fldCharType="separate"/>
      </w:r>
      <w:r w:rsidR="00C54044" w:rsidRPr="00BF5D84">
        <w:rPr>
          <w:lang w:val="en-CA"/>
        </w:rPr>
        <w:t xml:space="preserve">Table </w:t>
      </w:r>
      <w:r w:rsidR="00C54044">
        <w:rPr>
          <w:noProof/>
          <w:lang w:val="en-CA"/>
        </w:rPr>
        <w:t>8</w:t>
      </w:r>
      <w:r w:rsidR="00C54044">
        <w:rPr>
          <w:rFonts w:eastAsia="MS Mincho" w:cs="Calibri"/>
          <w:lang w:val="en-CA" w:eastAsia="ja-JP"/>
        </w:rPr>
        <w:fldChar w:fldCharType="end"/>
      </w:r>
      <w:r w:rsidR="00946B96" w:rsidRPr="00913A1C">
        <w:rPr>
          <w:rFonts w:eastAsia="MS Mincho" w:cs="Calibri"/>
          <w:lang w:val="en-CA" w:eastAsia="ja-JP"/>
        </w:rPr>
        <w:t>.</w:t>
      </w:r>
      <w:r w:rsidRPr="007811EA">
        <w:rPr>
          <w:rFonts w:ascii="Calibri" w:eastAsia="MS Mincho" w:hAnsi="Calibri" w:cs="Calibri"/>
          <w:lang w:val="en-CA" w:eastAsia="ja-JP"/>
        </w:rPr>
        <w:t xml:space="preserve"> </w:t>
      </w:r>
    </w:p>
    <w:p w14:paraId="68A71471" w14:textId="1B67EC7B" w:rsidR="0093544F" w:rsidRPr="00077DB7" w:rsidRDefault="0093544F" w:rsidP="00BF5D84">
      <w:pPr>
        <w:pStyle w:val="Tabletitle"/>
        <w:numPr>
          <w:ilvl w:val="0"/>
          <w:numId w:val="0"/>
        </w:numPr>
        <w:ind w:left="360"/>
        <w:rPr>
          <w:b w:val="0"/>
          <w:lang w:val="en-US"/>
        </w:rPr>
      </w:pPr>
    </w:p>
    <w:p w14:paraId="2AABAA64" w14:textId="493E40A4" w:rsidR="009D63A6" w:rsidRPr="00BF5D84" w:rsidRDefault="009D63A6" w:rsidP="00BC3BD3">
      <w:pPr>
        <w:pStyle w:val="Tabletitle"/>
        <w:numPr>
          <w:ilvl w:val="0"/>
          <w:numId w:val="0"/>
        </w:numPr>
        <w:ind w:left="720"/>
        <w:rPr>
          <w:lang w:val="en-CA"/>
        </w:rPr>
      </w:pPr>
      <w:bookmarkStart w:id="100" w:name="_Ref204811626"/>
      <w:r w:rsidRPr="00BF5D84">
        <w:rPr>
          <w:lang w:val="en-CA"/>
        </w:rPr>
        <w:t xml:space="preserve">Table </w:t>
      </w:r>
      <w:r w:rsidRPr="00BF5D84">
        <w:rPr>
          <w:lang w:val="en-CA"/>
        </w:rPr>
        <w:fldChar w:fldCharType="begin"/>
      </w:r>
      <w:r w:rsidRPr="00BF5D84">
        <w:rPr>
          <w:lang w:val="en-CA"/>
        </w:rPr>
        <w:instrText xml:space="preserve"> SEQ Table \* ARABIC </w:instrText>
      </w:r>
      <w:r w:rsidRPr="00BF5D84">
        <w:rPr>
          <w:lang w:val="en-CA"/>
        </w:rPr>
        <w:fldChar w:fldCharType="separate"/>
      </w:r>
      <w:r w:rsidR="009A797D">
        <w:rPr>
          <w:noProof/>
          <w:lang w:val="en-CA"/>
        </w:rPr>
        <w:t>8</w:t>
      </w:r>
      <w:r w:rsidRPr="00BF5D84">
        <w:rPr>
          <w:lang w:val="en-CA"/>
        </w:rPr>
        <w:fldChar w:fldCharType="end"/>
      </w:r>
      <w:bookmarkEnd w:id="100"/>
      <w:r w:rsidRPr="00BF5D84">
        <w:rPr>
          <w:lang w:val="en-CA"/>
        </w:rPr>
        <w:t xml:space="preserve"> — Semantics of the values assigned to </w:t>
      </w:r>
      <w:proofErr w:type="spellStart"/>
      <w:r w:rsidRPr="00BF5D84">
        <w:rPr>
          <w:rFonts w:ascii="Courier New" w:hAnsi="Courier New" w:cs="Courier New"/>
          <w:lang w:val="en-CA"/>
        </w:rPr>
        <w:t>ami_attenuation_component_idc</w:t>
      </w:r>
      <w:proofErr w:type="spellEnd"/>
      <w:r w:rsidRPr="00BF5D84">
        <w:rPr>
          <w:lang w:val="en-CA"/>
        </w:rPr>
        <w:t>.</w:t>
      </w:r>
    </w:p>
    <w:tbl>
      <w:tblPr>
        <w:tblStyle w:val="TableGrid1"/>
        <w:tblW w:w="0" w:type="auto"/>
        <w:tblInd w:w="1209" w:type="dxa"/>
        <w:tblLook w:val="04A0" w:firstRow="1" w:lastRow="0" w:firstColumn="1" w:lastColumn="0" w:noHBand="0" w:noVBand="1"/>
      </w:tblPr>
      <w:tblGrid>
        <w:gridCol w:w="1480"/>
        <w:gridCol w:w="6328"/>
      </w:tblGrid>
      <w:tr w:rsidR="0093544F" w:rsidRPr="007811EA" w14:paraId="0A41AD55" w14:textId="77777777">
        <w:tc>
          <w:tcPr>
            <w:tcW w:w="1480" w:type="dxa"/>
          </w:tcPr>
          <w:p w14:paraId="6CC812CF" w14:textId="77777777" w:rsidR="0093544F" w:rsidRPr="00C607F1" w:rsidRDefault="0093544F">
            <w:pPr>
              <w:contextualSpacing/>
              <w:jc w:val="center"/>
              <w:rPr>
                <w:rFonts w:ascii="Cambria" w:hAnsi="Cambria" w:cs="Calibri"/>
                <w:b/>
                <w:sz w:val="20"/>
                <w:szCs w:val="20"/>
                <w:lang w:val="en-CA" w:eastAsia="ja-JP"/>
              </w:rPr>
            </w:pPr>
            <w:r w:rsidRPr="00C607F1">
              <w:rPr>
                <w:rFonts w:ascii="Cambria" w:hAnsi="Cambria" w:cs="Calibri"/>
                <w:b/>
                <w:sz w:val="20"/>
                <w:szCs w:val="20"/>
                <w:lang w:val="en-CA" w:eastAsia="ja-JP"/>
              </w:rPr>
              <w:t>Value</w:t>
            </w:r>
          </w:p>
        </w:tc>
        <w:tc>
          <w:tcPr>
            <w:tcW w:w="6328" w:type="dxa"/>
          </w:tcPr>
          <w:p w14:paraId="52866E48" w14:textId="77777777" w:rsidR="0093544F" w:rsidRPr="00C607F1" w:rsidRDefault="0093544F">
            <w:pPr>
              <w:contextualSpacing/>
              <w:jc w:val="center"/>
              <w:rPr>
                <w:rFonts w:ascii="Cambria" w:hAnsi="Cambria" w:cs="Calibri"/>
                <w:b/>
                <w:sz w:val="20"/>
                <w:szCs w:val="20"/>
                <w:lang w:val="en-CA" w:eastAsia="ja-JP"/>
              </w:rPr>
            </w:pPr>
            <w:r w:rsidRPr="00C607F1">
              <w:rPr>
                <w:rFonts w:ascii="Cambria" w:hAnsi="Cambria" w:cs="Calibri"/>
                <w:b/>
                <w:sz w:val="20"/>
                <w:szCs w:val="20"/>
                <w:lang w:val="en-CA" w:eastAsia="ja-JP"/>
              </w:rPr>
              <w:t>Description</w:t>
            </w:r>
          </w:p>
        </w:tc>
      </w:tr>
      <w:tr w:rsidR="0093544F" w:rsidRPr="007811EA" w14:paraId="7DDA49E4" w14:textId="77777777">
        <w:tc>
          <w:tcPr>
            <w:tcW w:w="1480" w:type="dxa"/>
          </w:tcPr>
          <w:p w14:paraId="14A33BF2" w14:textId="77777777" w:rsidR="0093544F" w:rsidRPr="00C607F1" w:rsidRDefault="0093544F">
            <w:pPr>
              <w:contextualSpacing/>
              <w:jc w:val="center"/>
              <w:rPr>
                <w:rFonts w:ascii="Cambria" w:hAnsi="Cambria" w:cs="Calibri"/>
                <w:sz w:val="20"/>
                <w:szCs w:val="20"/>
                <w:lang w:val="en-CA" w:eastAsia="ja-JP"/>
              </w:rPr>
            </w:pPr>
            <w:r w:rsidRPr="00C607F1">
              <w:rPr>
                <w:rFonts w:ascii="Cambria" w:hAnsi="Cambria" w:cs="Calibri"/>
                <w:sz w:val="20"/>
                <w:szCs w:val="20"/>
                <w:lang w:val="en-CA" w:eastAsia="ja-JP"/>
              </w:rPr>
              <w:t>0</w:t>
            </w:r>
          </w:p>
        </w:tc>
        <w:tc>
          <w:tcPr>
            <w:tcW w:w="6328" w:type="dxa"/>
          </w:tcPr>
          <w:p w14:paraId="553F70E1" w14:textId="0778241B" w:rsidR="0093544F" w:rsidRPr="00C607F1" w:rsidRDefault="00C728EC">
            <w:pPr>
              <w:rPr>
                <w:rFonts w:ascii="Cambria" w:hAnsi="Cambria" w:cs="Calibri"/>
                <w:sz w:val="20"/>
                <w:szCs w:val="20"/>
                <w:lang w:val="en-CA" w:eastAsia="ja-JP"/>
              </w:rPr>
            </w:pPr>
            <w:r>
              <w:rPr>
                <w:rFonts w:ascii="Cambria" w:hAnsi="Cambria" w:cs="Calibri"/>
                <w:sz w:val="20"/>
                <w:szCs w:val="20"/>
                <w:lang w:val="en-CA" w:eastAsia="ja-JP"/>
              </w:rPr>
              <w:t xml:space="preserve">The </w:t>
            </w:r>
            <w:r w:rsidR="00691C55">
              <w:rPr>
                <w:rFonts w:ascii="Cambria" w:hAnsi="Cambria" w:cs="Calibri"/>
                <w:sz w:val="20"/>
                <w:szCs w:val="20"/>
                <w:lang w:val="en-CA" w:eastAsia="ja-JP"/>
              </w:rPr>
              <w:t xml:space="preserve">display </w:t>
            </w:r>
            <w:r>
              <w:rPr>
                <w:rFonts w:ascii="Cambria" w:hAnsi="Cambria" w:cs="Calibri"/>
                <w:sz w:val="20"/>
                <w:szCs w:val="20"/>
                <w:lang w:val="en-CA" w:eastAsia="ja-JP"/>
              </w:rPr>
              <w:t>a</w:t>
            </w:r>
            <w:r w:rsidR="0093544F" w:rsidRPr="00C607F1">
              <w:rPr>
                <w:rFonts w:ascii="Cambria" w:hAnsi="Cambria" w:cs="Calibri"/>
                <w:sz w:val="20"/>
                <w:szCs w:val="20"/>
                <w:lang w:val="en-CA" w:eastAsia="ja-JP"/>
              </w:rPr>
              <w:t xml:space="preserve">ttenuation map contains only one component, and this component </w:t>
            </w:r>
            <w:r w:rsidR="002C5EA4" w:rsidRPr="00BC3BD3">
              <w:rPr>
                <w:rFonts w:cs="Calibri"/>
                <w:sz w:val="20"/>
                <w:szCs w:val="20"/>
              </w:rPr>
              <w:t>shall</w:t>
            </w:r>
            <w:r w:rsidR="002C5EA4" w:rsidRPr="005A3D2A">
              <w:rPr>
                <w:rFonts w:ascii="Cambria" w:hAnsi="Cambria" w:cs="Calibri"/>
                <w:sz w:val="20"/>
                <w:szCs w:val="20"/>
              </w:rPr>
              <w:t xml:space="preserve"> </w:t>
            </w:r>
            <w:r w:rsidR="0093544F" w:rsidRPr="00C607F1">
              <w:rPr>
                <w:rFonts w:ascii="Cambria" w:hAnsi="Cambria" w:cs="Calibri"/>
                <w:sz w:val="20"/>
                <w:szCs w:val="20"/>
                <w:lang w:val="en-CA" w:eastAsia="ja-JP"/>
              </w:rPr>
              <w:t xml:space="preserve">be applied to the luma component of </w:t>
            </w:r>
            <w:r w:rsidR="00635760">
              <w:rPr>
                <w:rFonts w:ascii="Cambria" w:hAnsi="Cambria" w:cs="Calibri"/>
                <w:sz w:val="20"/>
                <w:szCs w:val="20"/>
                <w:lang w:val="en-CA" w:eastAsia="ja-JP"/>
              </w:rPr>
              <w:t xml:space="preserve">the associated </w:t>
            </w:r>
            <w:r w:rsidR="0093544F" w:rsidRPr="00C607F1">
              <w:rPr>
                <w:rFonts w:ascii="Cambria" w:hAnsi="Cambria" w:cs="Calibri"/>
                <w:sz w:val="20"/>
                <w:szCs w:val="20"/>
                <w:lang w:val="en-CA" w:eastAsia="ja-JP"/>
              </w:rPr>
              <w:t>video.</w:t>
            </w:r>
          </w:p>
        </w:tc>
      </w:tr>
      <w:tr w:rsidR="0093544F" w:rsidRPr="007811EA" w14:paraId="39C1C9DF" w14:textId="77777777">
        <w:tc>
          <w:tcPr>
            <w:tcW w:w="1480" w:type="dxa"/>
          </w:tcPr>
          <w:p w14:paraId="3A51AE15" w14:textId="77777777" w:rsidR="0093544F" w:rsidRPr="00C607F1" w:rsidRDefault="0093544F">
            <w:pPr>
              <w:contextualSpacing/>
              <w:jc w:val="center"/>
              <w:rPr>
                <w:rFonts w:ascii="Cambria" w:hAnsi="Cambria" w:cs="Calibri"/>
                <w:sz w:val="20"/>
                <w:szCs w:val="20"/>
                <w:lang w:val="en-CA" w:eastAsia="ja-JP"/>
              </w:rPr>
            </w:pPr>
            <w:r w:rsidRPr="00C607F1">
              <w:rPr>
                <w:rFonts w:ascii="Cambria" w:hAnsi="Cambria" w:cs="Calibri"/>
                <w:sz w:val="20"/>
                <w:szCs w:val="20"/>
                <w:lang w:val="en-CA" w:eastAsia="ja-JP"/>
              </w:rPr>
              <w:t>1</w:t>
            </w:r>
          </w:p>
        </w:tc>
        <w:tc>
          <w:tcPr>
            <w:tcW w:w="6328" w:type="dxa"/>
          </w:tcPr>
          <w:p w14:paraId="6A903803" w14:textId="4D1C3DC4" w:rsidR="0093544F" w:rsidRPr="00C607F1" w:rsidRDefault="00C728EC">
            <w:pPr>
              <w:rPr>
                <w:rFonts w:ascii="Cambria" w:hAnsi="Cambria" w:cs="Calibri"/>
                <w:sz w:val="20"/>
                <w:szCs w:val="20"/>
                <w:lang w:val="en-CA" w:eastAsia="ja-JP"/>
              </w:rPr>
            </w:pPr>
            <w:r w:rsidRPr="00BC3BD3">
              <w:rPr>
                <w:rFonts w:eastAsia="Calibri" w:cs="Calibri"/>
                <w:sz w:val="20"/>
                <w:szCs w:val="20"/>
                <w:lang w:val="en-CA" w:eastAsia="ja-JP"/>
              </w:rPr>
              <w:t xml:space="preserve">The </w:t>
            </w:r>
            <w:r w:rsidR="00691C55">
              <w:rPr>
                <w:rFonts w:ascii="Cambria" w:hAnsi="Cambria" w:cs="Calibri"/>
                <w:sz w:val="20"/>
                <w:szCs w:val="20"/>
                <w:lang w:val="en-CA" w:eastAsia="ja-JP"/>
              </w:rPr>
              <w:t xml:space="preserve">display </w:t>
            </w:r>
            <w:r w:rsidRPr="00BC3BD3">
              <w:rPr>
                <w:rFonts w:eastAsia="Calibri" w:cs="Calibri"/>
                <w:sz w:val="20"/>
                <w:szCs w:val="20"/>
                <w:lang w:val="en-CA" w:eastAsia="ja-JP"/>
              </w:rPr>
              <w:t>a</w:t>
            </w:r>
            <w:r w:rsidR="0093544F" w:rsidRPr="00BC3BD3">
              <w:rPr>
                <w:rFonts w:eastAsia="Calibri" w:cs="Calibri"/>
                <w:sz w:val="20"/>
                <w:szCs w:val="20"/>
                <w:lang w:val="en-CA" w:eastAsia="ja-JP"/>
              </w:rPr>
              <w:t xml:space="preserve">ttenuation map contains two components, and the first component </w:t>
            </w:r>
            <w:r w:rsidR="002C5EA4" w:rsidRPr="00BC3BD3">
              <w:rPr>
                <w:rFonts w:cs="Calibri"/>
                <w:sz w:val="20"/>
                <w:szCs w:val="20"/>
                <w:lang w:val="en-CA" w:eastAsia="ja-JP"/>
              </w:rPr>
              <w:t xml:space="preserve">shall </w:t>
            </w:r>
            <w:r w:rsidR="0093544F" w:rsidRPr="00BC3BD3">
              <w:rPr>
                <w:rFonts w:eastAsia="Calibri" w:cs="Calibri"/>
                <w:sz w:val="20"/>
                <w:szCs w:val="20"/>
                <w:lang w:val="en-CA" w:eastAsia="ja-JP"/>
              </w:rPr>
              <w:t xml:space="preserve">be applied to the luma component of the </w:t>
            </w:r>
            <w:r w:rsidR="00635760" w:rsidRPr="00BC3BD3">
              <w:rPr>
                <w:rFonts w:eastAsia="Calibri" w:cs="Calibri"/>
                <w:sz w:val="20"/>
                <w:szCs w:val="20"/>
                <w:lang w:val="en-CA" w:eastAsia="ja-JP"/>
              </w:rPr>
              <w:t xml:space="preserve">associated </w:t>
            </w:r>
            <w:r w:rsidR="0093544F" w:rsidRPr="00BC3BD3">
              <w:rPr>
                <w:rFonts w:eastAsia="Calibri" w:cs="Calibri"/>
                <w:sz w:val="20"/>
                <w:szCs w:val="20"/>
                <w:lang w:val="en-CA" w:eastAsia="ja-JP"/>
              </w:rPr>
              <w:t xml:space="preserve">video, and the second component should be applied to both chroma components of the </w:t>
            </w:r>
            <w:r w:rsidR="00635760" w:rsidRPr="00BC3BD3">
              <w:rPr>
                <w:rFonts w:eastAsia="Calibri" w:cs="Calibri"/>
                <w:sz w:val="20"/>
                <w:szCs w:val="20"/>
                <w:lang w:val="en-CA" w:eastAsia="ja-JP"/>
              </w:rPr>
              <w:t xml:space="preserve">associated </w:t>
            </w:r>
            <w:r w:rsidR="0093544F" w:rsidRPr="00BC3BD3">
              <w:rPr>
                <w:rFonts w:eastAsia="Calibri" w:cs="Calibri"/>
                <w:sz w:val="20"/>
                <w:szCs w:val="20"/>
                <w:lang w:val="en-CA" w:eastAsia="ja-JP"/>
              </w:rPr>
              <w:t>video.</w:t>
            </w:r>
          </w:p>
        </w:tc>
      </w:tr>
      <w:tr w:rsidR="0093544F" w:rsidRPr="007811EA" w14:paraId="31EFD837" w14:textId="77777777">
        <w:tc>
          <w:tcPr>
            <w:tcW w:w="1480" w:type="dxa"/>
          </w:tcPr>
          <w:p w14:paraId="5A6A3060" w14:textId="77777777" w:rsidR="0093544F" w:rsidRPr="00C607F1" w:rsidRDefault="0093544F">
            <w:pPr>
              <w:contextualSpacing/>
              <w:jc w:val="center"/>
              <w:rPr>
                <w:rFonts w:ascii="Cambria" w:hAnsi="Cambria" w:cs="Calibri"/>
                <w:sz w:val="20"/>
                <w:szCs w:val="20"/>
                <w:lang w:val="en-CA" w:eastAsia="ja-JP"/>
              </w:rPr>
            </w:pPr>
            <w:r w:rsidRPr="00C607F1">
              <w:rPr>
                <w:rFonts w:ascii="Cambria" w:hAnsi="Cambria" w:cs="Calibri"/>
                <w:sz w:val="20"/>
                <w:szCs w:val="20"/>
                <w:lang w:val="en-CA" w:eastAsia="ja-JP"/>
              </w:rPr>
              <w:t>2</w:t>
            </w:r>
          </w:p>
        </w:tc>
        <w:tc>
          <w:tcPr>
            <w:tcW w:w="6328" w:type="dxa"/>
          </w:tcPr>
          <w:p w14:paraId="36CEADD7" w14:textId="2635447B" w:rsidR="0093544F" w:rsidRPr="00C607F1" w:rsidRDefault="00C728EC">
            <w:pPr>
              <w:rPr>
                <w:rFonts w:ascii="Cambria" w:hAnsi="Cambria" w:cs="Calibri"/>
                <w:sz w:val="20"/>
                <w:szCs w:val="20"/>
                <w:lang w:val="en-CA" w:eastAsia="ja-JP"/>
              </w:rPr>
            </w:pPr>
            <w:r w:rsidRPr="00BC3BD3">
              <w:rPr>
                <w:rFonts w:eastAsia="Calibri" w:cs="Calibri"/>
                <w:sz w:val="20"/>
                <w:szCs w:val="20"/>
                <w:lang w:val="en-CA" w:eastAsia="ja-JP"/>
              </w:rPr>
              <w:t xml:space="preserve">The </w:t>
            </w:r>
            <w:r w:rsidR="00691C55">
              <w:rPr>
                <w:rFonts w:ascii="Cambria" w:hAnsi="Cambria" w:cs="Calibri"/>
                <w:sz w:val="20"/>
                <w:szCs w:val="20"/>
                <w:lang w:val="en-CA" w:eastAsia="ja-JP"/>
              </w:rPr>
              <w:t xml:space="preserve">display </w:t>
            </w:r>
            <w:r w:rsidRPr="00BC3BD3">
              <w:rPr>
                <w:rFonts w:eastAsia="Calibri" w:cs="Calibri"/>
                <w:sz w:val="20"/>
                <w:szCs w:val="20"/>
                <w:lang w:val="en-CA" w:eastAsia="ja-JP"/>
              </w:rPr>
              <w:t>a</w:t>
            </w:r>
            <w:r w:rsidR="0093544F" w:rsidRPr="00BC3BD3">
              <w:rPr>
                <w:rFonts w:eastAsia="Calibri" w:cs="Calibri"/>
                <w:sz w:val="20"/>
                <w:szCs w:val="20"/>
                <w:lang w:val="en-CA" w:eastAsia="ja-JP"/>
              </w:rPr>
              <w:t xml:space="preserve">ttenuation map contains only one component, and this component </w:t>
            </w:r>
            <w:r w:rsidR="002C5EA4" w:rsidRPr="00BC3BD3">
              <w:rPr>
                <w:rFonts w:cs="Calibri"/>
                <w:sz w:val="20"/>
                <w:szCs w:val="20"/>
                <w:lang w:val="en-CA" w:eastAsia="ja-JP"/>
              </w:rPr>
              <w:t xml:space="preserve">shall </w:t>
            </w:r>
            <w:r w:rsidR="0093544F" w:rsidRPr="00BC3BD3">
              <w:rPr>
                <w:rFonts w:eastAsia="Calibri" w:cs="Calibri"/>
                <w:sz w:val="20"/>
                <w:szCs w:val="20"/>
                <w:lang w:val="en-CA" w:eastAsia="ja-JP"/>
              </w:rPr>
              <w:t xml:space="preserve">be applied to the luma component and the chroma components of the </w:t>
            </w:r>
            <w:r w:rsidR="00635760" w:rsidRPr="00BC3BD3">
              <w:rPr>
                <w:rFonts w:eastAsia="Calibri" w:cs="Calibri"/>
                <w:sz w:val="20"/>
                <w:szCs w:val="20"/>
                <w:lang w:val="en-CA" w:eastAsia="ja-JP"/>
              </w:rPr>
              <w:t xml:space="preserve">associated </w:t>
            </w:r>
            <w:r w:rsidR="0093544F" w:rsidRPr="00BC3BD3">
              <w:rPr>
                <w:rFonts w:eastAsia="Calibri" w:cs="Calibri"/>
                <w:sz w:val="20"/>
                <w:szCs w:val="20"/>
                <w:lang w:val="en-CA" w:eastAsia="ja-JP"/>
              </w:rPr>
              <w:t>video.</w:t>
            </w:r>
          </w:p>
        </w:tc>
      </w:tr>
      <w:tr w:rsidR="0093544F" w:rsidRPr="007811EA" w14:paraId="04598FA4" w14:textId="77777777">
        <w:tc>
          <w:tcPr>
            <w:tcW w:w="1480" w:type="dxa"/>
          </w:tcPr>
          <w:p w14:paraId="594677EB" w14:textId="77777777" w:rsidR="0093544F" w:rsidRPr="00C607F1" w:rsidRDefault="0093544F">
            <w:pPr>
              <w:contextualSpacing/>
              <w:jc w:val="center"/>
              <w:rPr>
                <w:rFonts w:ascii="Cambria" w:hAnsi="Cambria" w:cs="Calibri"/>
                <w:sz w:val="20"/>
                <w:szCs w:val="20"/>
                <w:lang w:val="en-CA" w:eastAsia="ja-JP"/>
              </w:rPr>
            </w:pPr>
            <w:r w:rsidRPr="00C607F1">
              <w:rPr>
                <w:rFonts w:ascii="Cambria" w:hAnsi="Cambria" w:cs="Calibri"/>
                <w:sz w:val="20"/>
                <w:szCs w:val="20"/>
                <w:lang w:val="en-CA" w:eastAsia="ja-JP"/>
              </w:rPr>
              <w:t>3</w:t>
            </w:r>
          </w:p>
        </w:tc>
        <w:tc>
          <w:tcPr>
            <w:tcW w:w="6328" w:type="dxa"/>
          </w:tcPr>
          <w:p w14:paraId="7F734636" w14:textId="23A2B280" w:rsidR="0093544F" w:rsidRPr="00C607F1" w:rsidRDefault="00C728EC">
            <w:pPr>
              <w:rPr>
                <w:rFonts w:ascii="Cambria" w:hAnsi="Cambria" w:cs="Calibri"/>
                <w:sz w:val="20"/>
                <w:szCs w:val="20"/>
                <w:lang w:val="en-CA" w:eastAsia="ja-JP"/>
              </w:rPr>
            </w:pPr>
            <w:r w:rsidRPr="00BC3BD3">
              <w:rPr>
                <w:rFonts w:eastAsia="Calibri" w:cs="Calibri"/>
                <w:sz w:val="20"/>
                <w:szCs w:val="20"/>
                <w:lang w:val="en-CA" w:eastAsia="ja-JP"/>
              </w:rPr>
              <w:t xml:space="preserve">The </w:t>
            </w:r>
            <w:r w:rsidR="00691C55">
              <w:rPr>
                <w:rFonts w:ascii="Cambria" w:hAnsi="Cambria" w:cs="Calibri"/>
                <w:sz w:val="20"/>
                <w:szCs w:val="20"/>
                <w:lang w:val="en-CA" w:eastAsia="ja-JP"/>
              </w:rPr>
              <w:t xml:space="preserve">display </w:t>
            </w:r>
            <w:r w:rsidRPr="00BC3BD3">
              <w:rPr>
                <w:rFonts w:eastAsia="Calibri" w:cs="Calibri"/>
                <w:sz w:val="20"/>
                <w:szCs w:val="20"/>
                <w:lang w:val="en-CA" w:eastAsia="ja-JP"/>
              </w:rPr>
              <w:t>a</w:t>
            </w:r>
            <w:r w:rsidR="0093544F" w:rsidRPr="00BC3BD3">
              <w:rPr>
                <w:rFonts w:eastAsia="Calibri" w:cs="Calibri"/>
                <w:sz w:val="20"/>
                <w:szCs w:val="20"/>
                <w:lang w:val="en-CA" w:eastAsia="ja-JP"/>
              </w:rPr>
              <w:t xml:space="preserve">ttenuation map contains only one component, and this component </w:t>
            </w:r>
            <w:r w:rsidR="002C5EA4" w:rsidRPr="00BC3BD3">
              <w:rPr>
                <w:rFonts w:cs="Calibri"/>
                <w:sz w:val="20"/>
                <w:szCs w:val="20"/>
                <w:lang w:val="en-CA" w:eastAsia="ja-JP"/>
              </w:rPr>
              <w:t xml:space="preserve">shall </w:t>
            </w:r>
            <w:r w:rsidR="0093544F" w:rsidRPr="00BC3BD3">
              <w:rPr>
                <w:rFonts w:eastAsia="Calibri" w:cs="Calibri"/>
                <w:sz w:val="20"/>
                <w:szCs w:val="20"/>
                <w:lang w:val="en-CA" w:eastAsia="ja-JP"/>
              </w:rPr>
              <w:t xml:space="preserve">be applied to the RGB components (after YUV to RGB conversion) of the </w:t>
            </w:r>
            <w:r w:rsidR="00635760" w:rsidRPr="00BC3BD3">
              <w:rPr>
                <w:rFonts w:eastAsia="Calibri" w:cs="Calibri"/>
                <w:sz w:val="20"/>
                <w:szCs w:val="20"/>
                <w:lang w:val="en-CA" w:eastAsia="ja-JP"/>
              </w:rPr>
              <w:t xml:space="preserve">associated </w:t>
            </w:r>
            <w:r w:rsidR="0093544F" w:rsidRPr="00BC3BD3">
              <w:rPr>
                <w:rFonts w:eastAsia="Calibri" w:cs="Calibri"/>
                <w:sz w:val="20"/>
                <w:szCs w:val="20"/>
                <w:lang w:val="en-CA" w:eastAsia="ja-JP"/>
              </w:rPr>
              <w:t>video.</w:t>
            </w:r>
          </w:p>
        </w:tc>
      </w:tr>
      <w:tr w:rsidR="0093544F" w:rsidRPr="007811EA" w14:paraId="309BF344" w14:textId="77777777">
        <w:tc>
          <w:tcPr>
            <w:tcW w:w="1480" w:type="dxa"/>
          </w:tcPr>
          <w:p w14:paraId="7AE82A04" w14:textId="77777777" w:rsidR="0093544F" w:rsidRPr="00C607F1" w:rsidRDefault="0093544F">
            <w:pPr>
              <w:contextualSpacing/>
              <w:jc w:val="center"/>
              <w:rPr>
                <w:rFonts w:ascii="Cambria" w:hAnsi="Cambria" w:cs="Calibri"/>
                <w:sz w:val="20"/>
                <w:szCs w:val="20"/>
                <w:lang w:val="en-CA" w:eastAsia="ja-JP"/>
              </w:rPr>
            </w:pPr>
            <w:r w:rsidRPr="00C607F1">
              <w:rPr>
                <w:rFonts w:ascii="Cambria" w:hAnsi="Cambria" w:cs="Calibri"/>
                <w:sz w:val="20"/>
                <w:szCs w:val="20"/>
                <w:lang w:val="en-CA" w:eastAsia="ja-JP"/>
              </w:rPr>
              <w:t>4</w:t>
            </w:r>
          </w:p>
        </w:tc>
        <w:tc>
          <w:tcPr>
            <w:tcW w:w="6328" w:type="dxa"/>
          </w:tcPr>
          <w:p w14:paraId="37A0D86F" w14:textId="1C6B1B14" w:rsidR="0093544F" w:rsidRPr="00C607F1" w:rsidRDefault="00C728EC">
            <w:pPr>
              <w:rPr>
                <w:rFonts w:ascii="Cambria" w:hAnsi="Cambria" w:cs="Calibri"/>
                <w:sz w:val="20"/>
                <w:szCs w:val="20"/>
                <w:lang w:val="en-CA" w:eastAsia="ja-JP"/>
              </w:rPr>
            </w:pPr>
            <w:r w:rsidRPr="00BC3BD3">
              <w:rPr>
                <w:rFonts w:eastAsia="Calibri" w:cs="Calibri"/>
                <w:sz w:val="20"/>
                <w:szCs w:val="20"/>
                <w:lang w:val="en-CA" w:eastAsia="ja-JP"/>
              </w:rPr>
              <w:t xml:space="preserve">The </w:t>
            </w:r>
            <w:r w:rsidR="00691C55">
              <w:rPr>
                <w:rFonts w:ascii="Cambria" w:hAnsi="Cambria" w:cs="Calibri"/>
                <w:sz w:val="20"/>
                <w:szCs w:val="20"/>
                <w:lang w:val="en-CA" w:eastAsia="ja-JP"/>
              </w:rPr>
              <w:t xml:space="preserve">display </w:t>
            </w:r>
            <w:r w:rsidRPr="00BC3BD3">
              <w:rPr>
                <w:rFonts w:eastAsia="Calibri" w:cs="Calibri"/>
                <w:sz w:val="20"/>
                <w:szCs w:val="20"/>
                <w:lang w:val="en-CA" w:eastAsia="ja-JP"/>
              </w:rPr>
              <w:t>a</w:t>
            </w:r>
            <w:r w:rsidR="0093544F" w:rsidRPr="00BC3BD3">
              <w:rPr>
                <w:rFonts w:eastAsia="Calibri" w:cs="Calibri"/>
                <w:sz w:val="20"/>
                <w:szCs w:val="20"/>
                <w:lang w:val="en-CA" w:eastAsia="ja-JP"/>
              </w:rPr>
              <w:t xml:space="preserve">ttenuation map contains three </w:t>
            </w:r>
            <w:r w:rsidR="00350172" w:rsidRPr="00BC3BD3">
              <w:rPr>
                <w:rFonts w:eastAsia="Calibri" w:cs="Calibri"/>
                <w:sz w:val="20"/>
                <w:szCs w:val="20"/>
                <w:lang w:val="en-CA" w:eastAsia="ja-JP"/>
              </w:rPr>
              <w:t>components,</w:t>
            </w:r>
            <w:r w:rsidR="0093544F" w:rsidRPr="00BC3BD3">
              <w:rPr>
                <w:rFonts w:eastAsia="Calibri" w:cs="Calibri"/>
                <w:sz w:val="20"/>
                <w:szCs w:val="20"/>
                <w:lang w:val="en-CA" w:eastAsia="ja-JP"/>
              </w:rPr>
              <w:t xml:space="preserve"> and these components </w:t>
            </w:r>
            <w:r w:rsidR="002C5EA4" w:rsidRPr="00BC3BD3">
              <w:rPr>
                <w:rFonts w:cs="Calibri"/>
                <w:sz w:val="20"/>
                <w:szCs w:val="20"/>
                <w:lang w:val="en-CA" w:eastAsia="ja-JP"/>
              </w:rPr>
              <w:t xml:space="preserve">shall </w:t>
            </w:r>
            <w:r w:rsidR="0093544F" w:rsidRPr="00BC3BD3">
              <w:rPr>
                <w:rFonts w:eastAsia="Calibri" w:cs="Calibri"/>
                <w:sz w:val="20"/>
                <w:szCs w:val="20"/>
                <w:lang w:val="en-CA" w:eastAsia="ja-JP"/>
              </w:rPr>
              <w:t xml:space="preserve">be applied respectively to the luma and chroma components of the </w:t>
            </w:r>
            <w:r w:rsidR="00635760" w:rsidRPr="00BC3BD3">
              <w:rPr>
                <w:rFonts w:eastAsia="Calibri" w:cs="Calibri"/>
                <w:sz w:val="20"/>
                <w:szCs w:val="20"/>
                <w:lang w:val="en-CA" w:eastAsia="ja-JP"/>
              </w:rPr>
              <w:t xml:space="preserve">associated </w:t>
            </w:r>
            <w:r w:rsidR="0093544F" w:rsidRPr="00BC3BD3">
              <w:rPr>
                <w:rFonts w:eastAsia="Calibri" w:cs="Calibri"/>
                <w:sz w:val="20"/>
                <w:szCs w:val="20"/>
                <w:lang w:val="en-CA" w:eastAsia="ja-JP"/>
              </w:rPr>
              <w:t>video.</w:t>
            </w:r>
          </w:p>
        </w:tc>
      </w:tr>
      <w:tr w:rsidR="0093544F" w:rsidRPr="007811EA" w14:paraId="2F040DFD" w14:textId="77777777">
        <w:tc>
          <w:tcPr>
            <w:tcW w:w="1480" w:type="dxa"/>
          </w:tcPr>
          <w:p w14:paraId="69D0427B" w14:textId="77777777" w:rsidR="0093544F" w:rsidRPr="00C607F1" w:rsidRDefault="0093544F">
            <w:pPr>
              <w:contextualSpacing/>
              <w:jc w:val="center"/>
              <w:rPr>
                <w:rFonts w:ascii="Cambria" w:hAnsi="Cambria" w:cs="Calibri"/>
                <w:sz w:val="20"/>
                <w:szCs w:val="20"/>
                <w:lang w:val="en-CA" w:eastAsia="ja-JP"/>
              </w:rPr>
            </w:pPr>
            <w:r w:rsidRPr="00C607F1">
              <w:rPr>
                <w:rFonts w:ascii="Cambria" w:hAnsi="Cambria" w:cs="Calibri"/>
                <w:sz w:val="20"/>
                <w:szCs w:val="20"/>
                <w:lang w:val="en-CA" w:eastAsia="ja-JP"/>
              </w:rPr>
              <w:t>5</w:t>
            </w:r>
          </w:p>
        </w:tc>
        <w:tc>
          <w:tcPr>
            <w:tcW w:w="6328" w:type="dxa"/>
          </w:tcPr>
          <w:p w14:paraId="75934D29" w14:textId="2263348A" w:rsidR="0093544F" w:rsidRPr="00C607F1" w:rsidRDefault="00C728EC">
            <w:pPr>
              <w:rPr>
                <w:rFonts w:ascii="Cambria" w:hAnsi="Cambria" w:cs="Calibri"/>
                <w:sz w:val="20"/>
                <w:szCs w:val="20"/>
                <w:lang w:val="en-CA" w:eastAsia="ja-JP"/>
              </w:rPr>
            </w:pPr>
            <w:r w:rsidRPr="00BC3BD3">
              <w:rPr>
                <w:rFonts w:eastAsia="Calibri" w:cs="Calibri"/>
                <w:sz w:val="20"/>
                <w:szCs w:val="20"/>
                <w:lang w:val="en-CA" w:eastAsia="ja-JP"/>
              </w:rPr>
              <w:t xml:space="preserve">The </w:t>
            </w:r>
            <w:r w:rsidR="00691C55">
              <w:rPr>
                <w:rFonts w:ascii="Cambria" w:hAnsi="Cambria" w:cs="Calibri"/>
                <w:sz w:val="20"/>
                <w:szCs w:val="20"/>
                <w:lang w:val="en-CA" w:eastAsia="ja-JP"/>
              </w:rPr>
              <w:t xml:space="preserve">display </w:t>
            </w:r>
            <w:r w:rsidRPr="00BC3BD3">
              <w:rPr>
                <w:rFonts w:eastAsia="Calibri" w:cs="Calibri"/>
                <w:sz w:val="20"/>
                <w:szCs w:val="20"/>
                <w:lang w:val="en-CA" w:eastAsia="ja-JP"/>
              </w:rPr>
              <w:t>a</w:t>
            </w:r>
            <w:r w:rsidR="0093544F" w:rsidRPr="00BC3BD3">
              <w:rPr>
                <w:rFonts w:eastAsia="Calibri" w:cs="Calibri"/>
                <w:sz w:val="20"/>
                <w:szCs w:val="20"/>
                <w:lang w:val="en-CA" w:eastAsia="ja-JP"/>
              </w:rPr>
              <w:t xml:space="preserve">ttenuation map contains three </w:t>
            </w:r>
            <w:r w:rsidR="00350172" w:rsidRPr="00BC3BD3">
              <w:rPr>
                <w:rFonts w:eastAsia="Calibri" w:cs="Calibri"/>
                <w:sz w:val="20"/>
                <w:szCs w:val="20"/>
                <w:lang w:val="en-CA" w:eastAsia="ja-JP"/>
              </w:rPr>
              <w:t>components,</w:t>
            </w:r>
            <w:r w:rsidR="0093544F" w:rsidRPr="00BC3BD3">
              <w:rPr>
                <w:rFonts w:eastAsia="Calibri" w:cs="Calibri"/>
                <w:sz w:val="20"/>
                <w:szCs w:val="20"/>
                <w:lang w:val="en-CA" w:eastAsia="ja-JP"/>
              </w:rPr>
              <w:t xml:space="preserve"> and these components </w:t>
            </w:r>
            <w:r w:rsidR="002C5EA4" w:rsidRPr="00BC3BD3">
              <w:rPr>
                <w:rFonts w:cs="Calibri"/>
                <w:sz w:val="20"/>
                <w:szCs w:val="20"/>
                <w:lang w:val="en-CA" w:eastAsia="ja-JP"/>
              </w:rPr>
              <w:t xml:space="preserve">shall </w:t>
            </w:r>
            <w:r w:rsidR="0093544F" w:rsidRPr="00BC3BD3">
              <w:rPr>
                <w:rFonts w:eastAsia="Calibri" w:cs="Calibri"/>
                <w:sz w:val="20"/>
                <w:szCs w:val="20"/>
                <w:lang w:val="en-CA" w:eastAsia="ja-JP"/>
              </w:rPr>
              <w:t xml:space="preserve">be applied, respectively, to the RGB components (after YUV to RGB conversion) of the </w:t>
            </w:r>
            <w:r w:rsidR="00635760" w:rsidRPr="00BC3BD3">
              <w:rPr>
                <w:rFonts w:eastAsia="Calibri" w:cs="Calibri"/>
                <w:sz w:val="20"/>
                <w:szCs w:val="20"/>
                <w:lang w:val="en-CA" w:eastAsia="ja-JP"/>
              </w:rPr>
              <w:t xml:space="preserve">associated </w:t>
            </w:r>
            <w:r w:rsidR="0093544F" w:rsidRPr="00BC3BD3">
              <w:rPr>
                <w:rFonts w:eastAsia="Calibri" w:cs="Calibri"/>
                <w:sz w:val="20"/>
                <w:szCs w:val="20"/>
                <w:lang w:val="en-CA" w:eastAsia="ja-JP"/>
              </w:rPr>
              <w:t>video.</w:t>
            </w:r>
          </w:p>
        </w:tc>
      </w:tr>
      <w:tr w:rsidR="0093544F" w:rsidRPr="007811EA" w14:paraId="2E48FE7F" w14:textId="77777777">
        <w:tc>
          <w:tcPr>
            <w:tcW w:w="1480" w:type="dxa"/>
          </w:tcPr>
          <w:p w14:paraId="4999728F" w14:textId="77777777" w:rsidR="0093544F" w:rsidRPr="00C607F1" w:rsidRDefault="0093544F">
            <w:pPr>
              <w:contextualSpacing/>
              <w:jc w:val="center"/>
              <w:rPr>
                <w:rFonts w:ascii="Cambria" w:hAnsi="Cambria" w:cs="Calibri"/>
                <w:sz w:val="20"/>
                <w:szCs w:val="20"/>
                <w:lang w:val="en-CA" w:eastAsia="ja-JP"/>
              </w:rPr>
            </w:pPr>
            <w:r w:rsidRPr="00C607F1">
              <w:rPr>
                <w:rFonts w:ascii="Cambria" w:hAnsi="Cambria" w:cs="Calibri"/>
                <w:sz w:val="20"/>
                <w:szCs w:val="20"/>
                <w:lang w:val="en-CA" w:eastAsia="ja-JP"/>
              </w:rPr>
              <w:t>6</w:t>
            </w:r>
          </w:p>
        </w:tc>
        <w:tc>
          <w:tcPr>
            <w:tcW w:w="6328" w:type="dxa"/>
          </w:tcPr>
          <w:p w14:paraId="1ECCB503" w14:textId="52E368F9" w:rsidR="0093544F" w:rsidRPr="002C6349" w:rsidRDefault="00C3680C">
            <w:pPr>
              <w:rPr>
                <w:rFonts w:ascii="Cambria" w:hAnsi="Cambria" w:cs="Calibri"/>
                <w:sz w:val="20"/>
                <w:szCs w:val="20"/>
                <w:lang w:val="en-CA" w:eastAsia="ja-JP"/>
              </w:rPr>
            </w:pPr>
            <w:r w:rsidRPr="00BC3BD3">
              <w:rPr>
                <w:rFonts w:eastAsia="Calibri" w:cs="Calibri"/>
                <w:sz w:val="20"/>
                <w:szCs w:val="20"/>
                <w:lang w:val="en-CA" w:eastAsia="ja-JP"/>
              </w:rPr>
              <w:t xml:space="preserve">The mapping between the components of the </w:t>
            </w:r>
            <w:r w:rsidR="00031DF3">
              <w:rPr>
                <w:rFonts w:ascii="Cambria" w:hAnsi="Cambria" w:cs="Calibri"/>
                <w:sz w:val="20"/>
                <w:szCs w:val="20"/>
                <w:lang w:val="en-CA" w:eastAsia="ja-JP"/>
              </w:rPr>
              <w:t xml:space="preserve">display </w:t>
            </w:r>
            <w:r w:rsidRPr="00BC3BD3">
              <w:rPr>
                <w:rFonts w:eastAsia="Calibri" w:cs="Calibri"/>
                <w:sz w:val="20"/>
                <w:szCs w:val="20"/>
                <w:lang w:val="en-CA" w:eastAsia="ja-JP"/>
              </w:rPr>
              <w:t xml:space="preserve">attenuation map and the components of the associated video to which the </w:t>
            </w:r>
            <w:r w:rsidR="00B1555A">
              <w:rPr>
                <w:rFonts w:ascii="Cambria" w:hAnsi="Cambria" w:cs="Calibri"/>
                <w:sz w:val="20"/>
                <w:szCs w:val="20"/>
                <w:lang w:val="en-CA" w:eastAsia="ja-JP"/>
              </w:rPr>
              <w:t xml:space="preserve">display </w:t>
            </w:r>
            <w:r w:rsidRPr="00BC3BD3">
              <w:rPr>
                <w:rFonts w:eastAsia="Calibri" w:cs="Calibri"/>
                <w:sz w:val="20"/>
                <w:szCs w:val="20"/>
                <w:lang w:val="en-CA" w:eastAsia="ja-JP"/>
              </w:rPr>
              <w:t>attenuation map</w:t>
            </w:r>
            <w:r w:rsidR="009628BE" w:rsidRPr="00BC3BD3">
              <w:rPr>
                <w:rFonts w:eastAsia="Calibri" w:cs="Calibri"/>
                <w:sz w:val="20"/>
                <w:szCs w:val="20"/>
                <w:lang w:val="en-CA" w:eastAsia="ja-JP"/>
              </w:rPr>
              <w:t xml:space="preserve"> is applied</w:t>
            </w:r>
            <w:r w:rsidRPr="00BC3BD3">
              <w:rPr>
                <w:rFonts w:eastAsia="Calibri" w:cs="Calibri"/>
                <w:sz w:val="20"/>
                <w:szCs w:val="20"/>
                <w:lang w:val="en-CA" w:eastAsia="ja-JP"/>
              </w:rPr>
              <w:t xml:space="preserve"> is based on some proprietary user-defined process</w:t>
            </w:r>
            <w:r w:rsidR="002C6349" w:rsidRPr="00BC3BD3">
              <w:rPr>
                <w:rFonts w:eastAsia="Calibri" w:cs="Calibri"/>
                <w:sz w:val="20"/>
                <w:szCs w:val="20"/>
                <w:lang w:val="en-CA" w:eastAsia="ja-JP"/>
              </w:rPr>
              <w:t>.</w:t>
            </w:r>
          </w:p>
        </w:tc>
      </w:tr>
      <w:tr w:rsidR="0093544F" w:rsidRPr="007811EA" w14:paraId="4C3DE77A" w14:textId="77777777">
        <w:tc>
          <w:tcPr>
            <w:tcW w:w="1480" w:type="dxa"/>
          </w:tcPr>
          <w:p w14:paraId="41580FC6" w14:textId="2991D978" w:rsidR="0093544F" w:rsidRPr="00C607F1" w:rsidRDefault="0093544F">
            <w:pPr>
              <w:contextualSpacing/>
              <w:jc w:val="center"/>
              <w:rPr>
                <w:rFonts w:ascii="Cambria" w:hAnsi="Cambria" w:cs="Calibri"/>
                <w:sz w:val="20"/>
                <w:szCs w:val="20"/>
                <w:lang w:eastAsia="ja-JP"/>
              </w:rPr>
            </w:pPr>
            <w:r w:rsidRPr="62E881CE">
              <w:rPr>
                <w:rFonts w:ascii="Cambria" w:hAnsi="Cambria" w:cs="Calibri"/>
                <w:sz w:val="20"/>
                <w:szCs w:val="20"/>
                <w:lang w:eastAsia="ja-JP"/>
              </w:rPr>
              <w:t>7</w:t>
            </w:r>
            <w:proofErr w:type="gramStart"/>
            <w:r w:rsidRPr="00C607F1">
              <w:rPr>
                <w:rFonts w:ascii="Cambria" w:hAnsi="Cambria" w:cs="Calibri"/>
                <w:sz w:val="20"/>
                <w:szCs w:val="20"/>
                <w:lang w:val="en-CA" w:eastAsia="ja-JP"/>
              </w:rPr>
              <w:t xml:space="preserve"> ..</w:t>
            </w:r>
            <w:proofErr w:type="gramEnd"/>
            <w:r w:rsidRPr="62E881CE">
              <w:rPr>
                <w:rFonts w:ascii="Cambria" w:hAnsi="Cambria" w:cs="Calibri"/>
                <w:sz w:val="20"/>
                <w:szCs w:val="20"/>
                <w:lang w:eastAsia="ja-JP"/>
              </w:rPr>
              <w:t xml:space="preserve"> 15</w:t>
            </w:r>
          </w:p>
        </w:tc>
        <w:tc>
          <w:tcPr>
            <w:tcW w:w="6328" w:type="dxa"/>
          </w:tcPr>
          <w:p w14:paraId="6A61FD43" w14:textId="77777777" w:rsidR="0093544F" w:rsidRPr="00C607F1" w:rsidRDefault="0093544F">
            <w:pPr>
              <w:rPr>
                <w:rFonts w:ascii="Cambria" w:hAnsi="Cambria" w:cs="Calibri"/>
                <w:sz w:val="20"/>
                <w:szCs w:val="20"/>
                <w:lang w:val="en-CA" w:eastAsia="ja-JP"/>
              </w:rPr>
            </w:pPr>
            <w:r w:rsidRPr="00C607F1">
              <w:rPr>
                <w:rFonts w:ascii="Cambria" w:hAnsi="Cambria" w:cs="Calibri"/>
                <w:sz w:val="20"/>
                <w:szCs w:val="20"/>
                <w:lang w:val="en-CA" w:eastAsia="ja-JP"/>
              </w:rPr>
              <w:t>Reserved for future use</w:t>
            </w:r>
          </w:p>
        </w:tc>
      </w:tr>
      <w:tr w:rsidR="00A149D3" w:rsidRPr="007811EA" w14:paraId="489BAD97" w14:textId="77777777">
        <w:tc>
          <w:tcPr>
            <w:tcW w:w="7808" w:type="dxa"/>
            <w:gridSpan w:val="2"/>
          </w:tcPr>
          <w:p w14:paraId="0D10FB8C" w14:textId="22F0FF71" w:rsidR="006A4E61" w:rsidRPr="00B1555A" w:rsidRDefault="006A4E61" w:rsidP="006A4E61">
            <w:pPr>
              <w:pStyle w:val="Tablebody"/>
              <w:autoSpaceDE w:val="0"/>
              <w:autoSpaceDN w:val="0"/>
              <w:adjustRightInd w:val="0"/>
              <w:jc w:val="both"/>
              <w:rPr>
                <w:rFonts w:ascii="Cambria" w:eastAsiaTheme="minorEastAsia" w:hAnsi="Cambria"/>
                <w:b/>
                <w:bCs/>
                <w:szCs w:val="20"/>
              </w:rPr>
            </w:pPr>
            <w:r w:rsidRPr="00996EBA">
              <w:rPr>
                <w:rFonts w:eastAsiaTheme="minorEastAsia"/>
                <w:b/>
                <w:szCs w:val="20"/>
              </w:rPr>
              <w:t>Key</w:t>
            </w:r>
            <w:r w:rsidR="00823CF7">
              <w:rPr>
                <w:rFonts w:eastAsiaTheme="minorEastAsia"/>
                <w:b/>
                <w:szCs w:val="20"/>
              </w:rPr>
              <w:t>:</w:t>
            </w:r>
          </w:p>
          <w:p w14:paraId="6127A2C1" w14:textId="17697F10" w:rsidR="00A149D3" w:rsidRPr="00C607F1" w:rsidRDefault="006A4E61" w:rsidP="006A4E61">
            <w:pPr>
              <w:contextualSpacing/>
              <w:rPr>
                <w:rFonts w:cs="Calibri"/>
                <w:sz w:val="20"/>
                <w:szCs w:val="20"/>
                <w:lang w:val="en-CA" w:eastAsia="ja-JP"/>
              </w:rPr>
            </w:pPr>
            <w:r w:rsidRPr="00B1555A">
              <w:rPr>
                <w:rFonts w:eastAsiaTheme="minorEastAsia"/>
                <w:sz w:val="20"/>
                <w:szCs w:val="20"/>
              </w:rPr>
              <w:t>YUV = colo</w:t>
            </w:r>
            <w:r w:rsidR="009E3853">
              <w:rPr>
                <w:rFonts w:eastAsiaTheme="minorEastAsia"/>
                <w:sz w:val="20"/>
                <w:szCs w:val="20"/>
              </w:rPr>
              <w:t>u</w:t>
            </w:r>
            <w:r w:rsidRPr="00B1555A">
              <w:rPr>
                <w:rFonts w:eastAsiaTheme="minorEastAsia"/>
                <w:sz w:val="20"/>
                <w:szCs w:val="20"/>
              </w:rPr>
              <w:t>r space with luma (Y) and chroma (</w:t>
            </w:r>
            <w:proofErr w:type="gramStart"/>
            <w:r w:rsidRPr="00B1555A">
              <w:rPr>
                <w:rFonts w:eastAsiaTheme="minorEastAsia"/>
                <w:sz w:val="20"/>
                <w:szCs w:val="20"/>
              </w:rPr>
              <w:t>U,V</w:t>
            </w:r>
            <w:proofErr w:type="gramEnd"/>
            <w:r w:rsidRPr="00B1555A">
              <w:rPr>
                <w:rFonts w:eastAsiaTheme="minorEastAsia"/>
                <w:sz w:val="20"/>
                <w:szCs w:val="20"/>
              </w:rPr>
              <w:t>) components</w:t>
            </w:r>
          </w:p>
        </w:tc>
      </w:tr>
    </w:tbl>
    <w:p w14:paraId="7DE621FC" w14:textId="77777777" w:rsidR="0093544F" w:rsidRPr="007811EA" w:rsidRDefault="0093544F" w:rsidP="0093544F">
      <w:pPr>
        <w:ind w:left="1209"/>
        <w:contextualSpacing/>
        <w:rPr>
          <w:rFonts w:ascii="Calibri" w:eastAsia="MS Mincho" w:hAnsi="Calibri" w:cs="Calibri"/>
          <w:sz w:val="24"/>
          <w:szCs w:val="24"/>
          <w:lang w:val="en-CA" w:eastAsia="ja-JP"/>
        </w:rPr>
      </w:pPr>
    </w:p>
    <w:p w14:paraId="00B2CB9E" w14:textId="793F064C" w:rsidR="0093544F" w:rsidRPr="007811EA" w:rsidRDefault="0093544F" w:rsidP="0093544F">
      <w:pPr>
        <w:ind w:left="851" w:hanging="284"/>
        <w:rPr>
          <w:rFonts w:ascii="Calibri" w:eastAsia="MS Mincho" w:hAnsi="Calibri"/>
          <w:lang w:val="en-CA" w:eastAsia="ja-JP"/>
        </w:rPr>
      </w:pPr>
      <w:proofErr w:type="spellStart"/>
      <w:r w:rsidRPr="007811EA">
        <w:rPr>
          <w:rFonts w:ascii="Courier" w:eastAsia="MS Mincho" w:hAnsi="Courier"/>
        </w:rPr>
        <w:t>ami_preprocessing_type</w:t>
      </w:r>
      <w:proofErr w:type="spellEnd"/>
      <w:r w:rsidRPr="00C607F1">
        <w:rPr>
          <w:rFonts w:eastAsia="MS Mincho"/>
          <w:lang w:val="en-CA" w:eastAsia="ja-JP"/>
        </w:rPr>
        <w:t xml:space="preserve"> indicates which type of pre-processing interpolation model should be used to re-sample the </w:t>
      </w:r>
      <w:r w:rsidR="00B1555A">
        <w:rPr>
          <w:rFonts w:eastAsia="MS Mincho"/>
          <w:lang w:val="en-CA" w:eastAsia="ja-JP"/>
        </w:rPr>
        <w:t xml:space="preserve">display </w:t>
      </w:r>
      <w:r w:rsidRPr="00C607F1">
        <w:rPr>
          <w:rFonts w:eastAsia="MS Mincho"/>
          <w:lang w:val="en-CA" w:eastAsia="ja-JP"/>
        </w:rPr>
        <w:t>attenuation map sample values at the same resolution as the associated video before applying it to the associated video frame.</w:t>
      </w:r>
      <w:r w:rsidR="005F1861">
        <w:rPr>
          <w:rFonts w:eastAsia="MS Mincho"/>
          <w:lang w:val="en-CA" w:eastAsia="ja-JP"/>
        </w:rPr>
        <w:t xml:space="preserve"> </w:t>
      </w:r>
      <w:r w:rsidR="005F1861" w:rsidRPr="00C607F1">
        <w:rPr>
          <w:rFonts w:eastAsia="MS Mincho" w:cs="Calibri"/>
          <w:lang w:val="en-CA" w:eastAsia="ja-JP"/>
        </w:rPr>
        <w:t xml:space="preserve">The semantics of the values assigned to this field are </w:t>
      </w:r>
      <w:r w:rsidR="005F1861">
        <w:rPr>
          <w:rFonts w:eastAsia="MS Mincho" w:cs="Calibri"/>
          <w:lang w:val="en-CA" w:eastAsia="ja-JP"/>
        </w:rPr>
        <w:t>described</w:t>
      </w:r>
      <w:r w:rsidR="005F1861" w:rsidRPr="00C607F1">
        <w:rPr>
          <w:rFonts w:eastAsia="MS Mincho" w:cs="Calibri"/>
          <w:lang w:val="en-CA" w:eastAsia="ja-JP"/>
        </w:rPr>
        <w:t xml:space="preserve"> </w:t>
      </w:r>
      <w:r w:rsidR="005F1861" w:rsidRPr="00913A1C">
        <w:rPr>
          <w:rFonts w:eastAsia="MS Mincho" w:cs="Calibri"/>
          <w:lang w:val="en-CA" w:eastAsia="ja-JP"/>
        </w:rPr>
        <w:t>in</w:t>
      </w:r>
      <w:r w:rsidR="005F1861">
        <w:rPr>
          <w:rFonts w:eastAsia="MS Mincho" w:cs="Calibri"/>
          <w:lang w:val="en-CA" w:eastAsia="ja-JP"/>
        </w:rPr>
        <w:t xml:space="preserve"> </w:t>
      </w:r>
      <w:r w:rsidR="0036481A">
        <w:rPr>
          <w:rFonts w:eastAsia="MS Mincho" w:cs="Calibri"/>
          <w:lang w:val="en-CA" w:eastAsia="ja-JP"/>
        </w:rPr>
        <w:fldChar w:fldCharType="begin"/>
      </w:r>
      <w:r w:rsidR="0036481A">
        <w:rPr>
          <w:rFonts w:eastAsia="MS Mincho" w:cs="Calibri"/>
          <w:lang w:val="en-CA" w:eastAsia="ja-JP"/>
        </w:rPr>
        <w:instrText xml:space="preserve"> REF _Ref170251291 \r \h </w:instrText>
      </w:r>
      <w:r w:rsidR="0036481A">
        <w:rPr>
          <w:rFonts w:eastAsia="MS Mincho" w:cs="Calibri"/>
          <w:lang w:val="en-CA" w:eastAsia="ja-JP"/>
        </w:rPr>
      </w:r>
      <w:r w:rsidR="0036481A">
        <w:rPr>
          <w:rFonts w:eastAsia="MS Mincho" w:cs="Calibri"/>
          <w:lang w:val="en-CA" w:eastAsia="ja-JP"/>
        </w:rPr>
        <w:fldChar w:fldCharType="separate"/>
      </w:r>
      <w:r w:rsidR="0036481A">
        <w:rPr>
          <w:rFonts w:eastAsia="MS Mincho" w:cs="Calibri" w:hint="cs"/>
          <w:cs/>
          <w:lang w:val="en-CA" w:eastAsia="ja-JP"/>
        </w:rPr>
        <w:t>‎</w:t>
      </w:r>
      <w:r w:rsidR="00C61D05">
        <w:rPr>
          <w:rFonts w:eastAsia="MS Mincho" w:cs="Calibri"/>
          <w:lang w:val="en-CA" w:eastAsia="ja-JP"/>
        </w:rPr>
        <w:fldChar w:fldCharType="begin"/>
      </w:r>
      <w:r w:rsidR="00C61D05">
        <w:rPr>
          <w:rFonts w:eastAsia="MS Mincho" w:cs="Calibri"/>
          <w:lang w:val="en-CA" w:eastAsia="ja-JP"/>
        </w:rPr>
        <w:instrText xml:space="preserve"> </w:instrText>
      </w:r>
      <w:r w:rsidR="00C61D05">
        <w:rPr>
          <w:rFonts w:eastAsia="MS Mincho" w:cs="Calibri" w:hint="cs"/>
          <w:cs/>
          <w:lang w:val="en-CA" w:eastAsia="ja-JP"/>
        </w:rPr>
        <w:instrText>REF _Ref204641440 \h</w:instrText>
      </w:r>
      <w:r w:rsidR="00C61D05">
        <w:rPr>
          <w:rFonts w:eastAsia="MS Mincho" w:cs="Calibri"/>
          <w:lang w:val="en-CA" w:eastAsia="ja-JP"/>
        </w:rPr>
        <w:instrText xml:space="preserve"> </w:instrText>
      </w:r>
      <w:r w:rsidR="00C61D05">
        <w:rPr>
          <w:rFonts w:eastAsia="MS Mincho" w:cs="Calibri"/>
          <w:lang w:val="en-CA" w:eastAsia="ja-JP"/>
        </w:rPr>
      </w:r>
      <w:r w:rsidR="00C61D05">
        <w:rPr>
          <w:rFonts w:eastAsia="MS Mincho" w:cs="Calibri"/>
          <w:lang w:val="en-CA" w:eastAsia="ja-JP"/>
        </w:rPr>
        <w:fldChar w:fldCharType="separate"/>
      </w:r>
      <w:r w:rsidR="00C61D05" w:rsidRPr="00B1555A">
        <w:rPr>
          <w:lang w:val="en-US"/>
        </w:rPr>
        <w:t xml:space="preserve">Table </w:t>
      </w:r>
      <w:r w:rsidR="00C61D05">
        <w:rPr>
          <w:noProof/>
          <w:lang w:val="en-US"/>
        </w:rPr>
        <w:t>9</w:t>
      </w:r>
      <w:r w:rsidR="00C61D05">
        <w:rPr>
          <w:rFonts w:eastAsia="MS Mincho" w:cs="Calibri"/>
          <w:lang w:val="en-CA" w:eastAsia="ja-JP"/>
        </w:rPr>
        <w:fldChar w:fldCharType="end"/>
      </w:r>
      <w:r w:rsidR="0036481A">
        <w:rPr>
          <w:rFonts w:eastAsia="MS Mincho" w:cs="Calibri"/>
          <w:lang w:val="en-CA" w:eastAsia="ja-JP"/>
        </w:rPr>
        <w:t>.</w:t>
      </w:r>
      <w:r w:rsidR="0036481A">
        <w:rPr>
          <w:rFonts w:eastAsia="MS Mincho" w:cs="Calibri"/>
          <w:lang w:val="en-CA" w:eastAsia="ja-JP"/>
        </w:rPr>
        <w:fldChar w:fldCharType="end"/>
      </w:r>
    </w:p>
    <w:p w14:paraId="00AF1032" w14:textId="291EC4F6" w:rsidR="0093544F" w:rsidRPr="00077DB7" w:rsidRDefault="0093544F" w:rsidP="00077DB7">
      <w:pPr>
        <w:pStyle w:val="Tabletitle"/>
        <w:numPr>
          <w:ilvl w:val="0"/>
          <w:numId w:val="0"/>
        </w:numPr>
        <w:ind w:left="720"/>
        <w:jc w:val="both"/>
        <w:rPr>
          <w:lang w:val="en-US"/>
        </w:rPr>
      </w:pPr>
    </w:p>
    <w:p w14:paraId="31F3BBF7" w14:textId="374ABF5B" w:rsidR="00475916" w:rsidRPr="00B1555A" w:rsidRDefault="00475916" w:rsidP="00BC3BD3">
      <w:pPr>
        <w:pStyle w:val="Tabletitle"/>
        <w:numPr>
          <w:ilvl w:val="0"/>
          <w:numId w:val="0"/>
        </w:numPr>
        <w:rPr>
          <w:lang w:val="en-US"/>
        </w:rPr>
      </w:pPr>
      <w:bookmarkStart w:id="101" w:name="_Ref204641440"/>
      <w:r w:rsidRPr="00B1555A">
        <w:rPr>
          <w:lang w:val="en-US"/>
        </w:rPr>
        <w:t xml:space="preserve">Table </w:t>
      </w:r>
      <w:r w:rsidRPr="00B1555A">
        <w:rPr>
          <w:lang w:val="en-US"/>
        </w:rPr>
        <w:fldChar w:fldCharType="begin"/>
      </w:r>
      <w:r w:rsidRPr="00B1555A">
        <w:rPr>
          <w:lang w:val="en-US"/>
        </w:rPr>
        <w:instrText xml:space="preserve"> SEQ Table \* ARABIC </w:instrText>
      </w:r>
      <w:r w:rsidRPr="00B1555A">
        <w:rPr>
          <w:lang w:val="en-US"/>
        </w:rPr>
        <w:fldChar w:fldCharType="separate"/>
      </w:r>
      <w:r w:rsidR="009A797D">
        <w:rPr>
          <w:noProof/>
          <w:lang w:val="en-US"/>
        </w:rPr>
        <w:t>9</w:t>
      </w:r>
      <w:r w:rsidRPr="00B1555A">
        <w:rPr>
          <w:lang w:val="en-US"/>
        </w:rPr>
        <w:fldChar w:fldCharType="end"/>
      </w:r>
      <w:bookmarkEnd w:id="101"/>
      <w:r w:rsidRPr="00B1555A">
        <w:rPr>
          <w:lang w:val="en-US"/>
        </w:rPr>
        <w:t xml:space="preserve"> — Semantics of the values assigned to </w:t>
      </w:r>
      <w:proofErr w:type="spellStart"/>
      <w:r w:rsidRPr="00B1555A">
        <w:rPr>
          <w:rFonts w:ascii="Courier New" w:hAnsi="Courier New" w:cs="Courier New"/>
          <w:lang w:val="en-US"/>
        </w:rPr>
        <w:t>ami_preprocessing_type</w:t>
      </w:r>
      <w:proofErr w:type="spellEnd"/>
      <w:r w:rsidRPr="00B1555A">
        <w:rPr>
          <w:rFonts w:ascii="Courier New" w:hAnsi="Courier New" w:cs="Courier New"/>
          <w:lang w:val="en-US"/>
        </w:rPr>
        <w:t>.</w:t>
      </w:r>
    </w:p>
    <w:tbl>
      <w:tblPr>
        <w:tblStyle w:val="TableGrid1"/>
        <w:tblW w:w="0" w:type="auto"/>
        <w:tblInd w:w="851" w:type="dxa"/>
        <w:tblLook w:val="04A0" w:firstRow="1" w:lastRow="0" w:firstColumn="1" w:lastColumn="0" w:noHBand="0" w:noVBand="1"/>
      </w:tblPr>
      <w:tblGrid>
        <w:gridCol w:w="1838"/>
        <w:gridCol w:w="6328"/>
      </w:tblGrid>
      <w:tr w:rsidR="005F1861" w:rsidRPr="007811EA" w14:paraId="7155D587" w14:textId="77777777" w:rsidTr="006151CF">
        <w:tc>
          <w:tcPr>
            <w:tcW w:w="1838" w:type="dxa"/>
          </w:tcPr>
          <w:p w14:paraId="6A4302E7" w14:textId="77777777" w:rsidR="005F1861" w:rsidRPr="00C607F1" w:rsidRDefault="005F1861" w:rsidP="006151CF">
            <w:pPr>
              <w:jc w:val="center"/>
              <w:rPr>
                <w:rFonts w:ascii="Cambria" w:hAnsi="Cambria" w:cs="Calibri"/>
                <w:b/>
                <w:sz w:val="20"/>
                <w:szCs w:val="20"/>
              </w:rPr>
            </w:pPr>
            <w:r>
              <w:rPr>
                <w:rFonts w:ascii="Cambria" w:hAnsi="Cambria" w:cs="Calibri"/>
                <w:b/>
                <w:sz w:val="20"/>
                <w:szCs w:val="20"/>
              </w:rPr>
              <w:t>Value</w:t>
            </w:r>
          </w:p>
        </w:tc>
        <w:tc>
          <w:tcPr>
            <w:tcW w:w="6328" w:type="dxa"/>
          </w:tcPr>
          <w:p w14:paraId="27D3544D" w14:textId="16F1DD19" w:rsidR="005F1861" w:rsidRPr="00C607F1" w:rsidRDefault="00DA6920" w:rsidP="006151CF">
            <w:pPr>
              <w:jc w:val="center"/>
              <w:rPr>
                <w:rFonts w:ascii="Cambria" w:hAnsi="Cambria" w:cs="Calibri"/>
                <w:b/>
                <w:sz w:val="20"/>
                <w:szCs w:val="20"/>
              </w:rPr>
            </w:pPr>
            <w:r>
              <w:rPr>
                <w:rFonts w:ascii="Cambria" w:hAnsi="Cambria" w:cs="Calibri"/>
                <w:b/>
                <w:sz w:val="20"/>
                <w:szCs w:val="20"/>
              </w:rPr>
              <w:t>Description</w:t>
            </w:r>
          </w:p>
        </w:tc>
      </w:tr>
      <w:tr w:rsidR="005F1861" w:rsidRPr="007811EA" w14:paraId="55A8D130" w14:textId="77777777" w:rsidTr="006151CF">
        <w:tc>
          <w:tcPr>
            <w:tcW w:w="1838" w:type="dxa"/>
          </w:tcPr>
          <w:p w14:paraId="04ED87CB" w14:textId="77777777" w:rsidR="005F1861" w:rsidRPr="00C607F1" w:rsidRDefault="005F1861" w:rsidP="006151CF">
            <w:pPr>
              <w:jc w:val="center"/>
              <w:rPr>
                <w:rFonts w:ascii="Cambria" w:hAnsi="Cambria" w:cs="Calibri"/>
                <w:sz w:val="20"/>
                <w:szCs w:val="20"/>
              </w:rPr>
            </w:pPr>
            <w:r w:rsidRPr="00C607F1">
              <w:rPr>
                <w:rFonts w:ascii="Cambria" w:hAnsi="Cambria" w:cs="Calibri"/>
                <w:sz w:val="20"/>
                <w:szCs w:val="20"/>
              </w:rPr>
              <w:t>0</w:t>
            </w:r>
          </w:p>
        </w:tc>
        <w:tc>
          <w:tcPr>
            <w:tcW w:w="6328" w:type="dxa"/>
          </w:tcPr>
          <w:p w14:paraId="277F31DE" w14:textId="63539D87" w:rsidR="005F1861" w:rsidRPr="00C607F1" w:rsidRDefault="00531599" w:rsidP="006151CF">
            <w:pPr>
              <w:rPr>
                <w:rFonts w:ascii="Cambria" w:hAnsi="Cambria" w:cs="Calibri"/>
                <w:sz w:val="20"/>
                <w:szCs w:val="20"/>
              </w:rPr>
            </w:pPr>
            <w:r>
              <w:rPr>
                <w:rFonts w:ascii="Cambria" w:hAnsi="Cambria" w:cs="Calibri"/>
                <w:sz w:val="20"/>
                <w:szCs w:val="20"/>
              </w:rPr>
              <w:t>Bicubic interpolation</w:t>
            </w:r>
            <w:r w:rsidR="005F1861">
              <w:rPr>
                <w:rFonts w:ascii="Cambria" w:hAnsi="Cambria" w:cs="Calibri"/>
                <w:sz w:val="20"/>
                <w:szCs w:val="20"/>
              </w:rPr>
              <w:t>.</w:t>
            </w:r>
          </w:p>
        </w:tc>
      </w:tr>
      <w:tr w:rsidR="005F1861" w:rsidRPr="007811EA" w14:paraId="68D885DE" w14:textId="77777777" w:rsidTr="006151CF">
        <w:tc>
          <w:tcPr>
            <w:tcW w:w="1838" w:type="dxa"/>
          </w:tcPr>
          <w:p w14:paraId="486DF97A" w14:textId="77777777" w:rsidR="005F1861" w:rsidRPr="00C607F1" w:rsidRDefault="005F1861" w:rsidP="006151CF">
            <w:pPr>
              <w:jc w:val="center"/>
              <w:rPr>
                <w:rFonts w:ascii="Cambria" w:hAnsi="Cambria" w:cs="Calibri"/>
                <w:sz w:val="20"/>
                <w:szCs w:val="20"/>
              </w:rPr>
            </w:pPr>
            <w:r w:rsidRPr="00C607F1">
              <w:rPr>
                <w:rFonts w:ascii="Cambria" w:hAnsi="Cambria" w:cs="Calibri"/>
                <w:sz w:val="20"/>
                <w:szCs w:val="20"/>
              </w:rPr>
              <w:lastRenderedPageBreak/>
              <w:t>1</w:t>
            </w:r>
          </w:p>
        </w:tc>
        <w:tc>
          <w:tcPr>
            <w:tcW w:w="6328" w:type="dxa"/>
          </w:tcPr>
          <w:p w14:paraId="3E088B65" w14:textId="2E1F7CB6" w:rsidR="005F1861" w:rsidRPr="00C607F1" w:rsidRDefault="00531599" w:rsidP="006151CF">
            <w:pPr>
              <w:rPr>
                <w:rFonts w:ascii="Cambria" w:hAnsi="Cambria" w:cs="Calibri"/>
                <w:sz w:val="20"/>
                <w:szCs w:val="20"/>
              </w:rPr>
            </w:pPr>
            <w:r>
              <w:rPr>
                <w:rFonts w:ascii="Cambria" w:hAnsi="Cambria" w:cs="Calibri"/>
                <w:sz w:val="20"/>
                <w:szCs w:val="20"/>
              </w:rPr>
              <w:t>Bilinear interpolation</w:t>
            </w:r>
            <w:r w:rsidR="005F1861">
              <w:rPr>
                <w:rFonts w:ascii="Cambria" w:hAnsi="Cambria" w:cs="Calibri"/>
                <w:sz w:val="20"/>
                <w:szCs w:val="20"/>
              </w:rPr>
              <w:t>.</w:t>
            </w:r>
          </w:p>
        </w:tc>
      </w:tr>
      <w:tr w:rsidR="005F1861" w:rsidRPr="007811EA" w14:paraId="7B25213C" w14:textId="77777777" w:rsidTr="006151CF">
        <w:tc>
          <w:tcPr>
            <w:tcW w:w="1838" w:type="dxa"/>
          </w:tcPr>
          <w:p w14:paraId="5594903B" w14:textId="77777777" w:rsidR="005F1861" w:rsidRPr="00C607F1" w:rsidRDefault="005F1861" w:rsidP="006151CF">
            <w:pPr>
              <w:jc w:val="center"/>
              <w:rPr>
                <w:rFonts w:ascii="Cambria" w:hAnsi="Cambria" w:cs="Calibri"/>
                <w:sz w:val="20"/>
                <w:szCs w:val="20"/>
              </w:rPr>
            </w:pPr>
            <w:r w:rsidRPr="00C607F1">
              <w:rPr>
                <w:rFonts w:ascii="Cambria" w:hAnsi="Cambria" w:cs="Calibri"/>
                <w:sz w:val="20"/>
                <w:szCs w:val="20"/>
              </w:rPr>
              <w:t>2</w:t>
            </w:r>
          </w:p>
        </w:tc>
        <w:tc>
          <w:tcPr>
            <w:tcW w:w="6328" w:type="dxa"/>
          </w:tcPr>
          <w:p w14:paraId="3F6E0791" w14:textId="694D301F" w:rsidR="005F1861" w:rsidRPr="00C607F1" w:rsidRDefault="00531599" w:rsidP="006151CF">
            <w:pPr>
              <w:rPr>
                <w:rFonts w:ascii="Cambria" w:hAnsi="Cambria" w:cs="Calibri"/>
                <w:sz w:val="20"/>
                <w:szCs w:val="20"/>
              </w:rPr>
            </w:pPr>
            <w:r>
              <w:rPr>
                <w:rFonts w:ascii="Cambria" w:hAnsi="Cambria" w:cs="Calibri"/>
                <w:sz w:val="20"/>
                <w:szCs w:val="20"/>
              </w:rPr>
              <w:t>Lanczos interpolation</w:t>
            </w:r>
            <w:r w:rsidR="005F1861">
              <w:rPr>
                <w:rFonts w:ascii="Cambria" w:hAnsi="Cambria" w:cs="Calibri"/>
                <w:sz w:val="20"/>
                <w:szCs w:val="20"/>
              </w:rPr>
              <w:t>.</w:t>
            </w:r>
          </w:p>
        </w:tc>
      </w:tr>
      <w:tr w:rsidR="005F1861" w:rsidRPr="007811EA" w14:paraId="34300DB7" w14:textId="77777777" w:rsidTr="006151CF">
        <w:tc>
          <w:tcPr>
            <w:tcW w:w="1838" w:type="dxa"/>
          </w:tcPr>
          <w:p w14:paraId="5A78F9A6" w14:textId="77777777" w:rsidR="005F1861" w:rsidRPr="00F4671B" w:rsidRDefault="005F1861" w:rsidP="006151CF">
            <w:pPr>
              <w:jc w:val="center"/>
              <w:rPr>
                <w:rFonts w:ascii="Cambria" w:hAnsi="Cambria" w:cs="Calibri"/>
                <w:sz w:val="20"/>
                <w:szCs w:val="20"/>
              </w:rPr>
            </w:pPr>
            <w:r w:rsidRPr="00F4671B">
              <w:rPr>
                <w:rFonts w:ascii="Cambria" w:hAnsi="Cambria" w:cs="Calibri"/>
                <w:sz w:val="20"/>
                <w:szCs w:val="20"/>
              </w:rPr>
              <w:t>3</w:t>
            </w:r>
          </w:p>
        </w:tc>
        <w:tc>
          <w:tcPr>
            <w:tcW w:w="6328" w:type="dxa"/>
          </w:tcPr>
          <w:p w14:paraId="6E0E4312" w14:textId="73EC1C66" w:rsidR="005F1861" w:rsidRPr="00F4671B" w:rsidRDefault="00531599" w:rsidP="006151CF">
            <w:pPr>
              <w:rPr>
                <w:rFonts w:ascii="Cambria" w:hAnsi="Cambria" w:cs="Calibri"/>
                <w:sz w:val="20"/>
                <w:szCs w:val="20"/>
              </w:rPr>
            </w:pPr>
            <w:r>
              <w:rPr>
                <w:rFonts w:ascii="Cambria" w:hAnsi="Cambria" w:cs="Calibri"/>
                <w:sz w:val="20"/>
                <w:szCs w:val="20"/>
              </w:rPr>
              <w:t>U</w:t>
            </w:r>
            <w:r w:rsidR="005F1861" w:rsidRPr="00F4671B">
              <w:rPr>
                <w:rFonts w:ascii="Cambria" w:hAnsi="Cambria" w:cs="Calibri"/>
                <w:sz w:val="20"/>
                <w:szCs w:val="20"/>
              </w:rPr>
              <w:t>se</w:t>
            </w:r>
            <w:r>
              <w:rPr>
                <w:rFonts w:ascii="Cambria" w:hAnsi="Cambria" w:cs="Calibri"/>
                <w:sz w:val="20"/>
                <w:szCs w:val="20"/>
              </w:rPr>
              <w:t>r</w:t>
            </w:r>
            <w:r w:rsidR="005F1861" w:rsidRPr="00F4671B">
              <w:rPr>
                <w:rFonts w:ascii="Cambria" w:hAnsi="Cambria" w:cs="Calibri"/>
                <w:sz w:val="20"/>
                <w:szCs w:val="20"/>
              </w:rPr>
              <w:t xml:space="preserve">-defined </w:t>
            </w:r>
            <w:r>
              <w:rPr>
                <w:rFonts w:ascii="Cambria" w:hAnsi="Cambria" w:cs="Calibri"/>
                <w:sz w:val="20"/>
                <w:szCs w:val="20"/>
              </w:rPr>
              <w:t xml:space="preserve">interpolation </w:t>
            </w:r>
            <w:r w:rsidR="005F1861" w:rsidRPr="00F4671B">
              <w:rPr>
                <w:rFonts w:ascii="Cambria" w:hAnsi="Cambria" w:cs="Calibri"/>
                <w:sz w:val="20"/>
                <w:szCs w:val="20"/>
              </w:rPr>
              <w:t>process</w:t>
            </w:r>
            <w:r w:rsidR="005F1861">
              <w:rPr>
                <w:rFonts w:ascii="Cambria" w:hAnsi="Cambria" w:cs="Calibri"/>
                <w:sz w:val="20"/>
                <w:szCs w:val="20"/>
              </w:rPr>
              <w:t>.</w:t>
            </w:r>
          </w:p>
        </w:tc>
      </w:tr>
    </w:tbl>
    <w:p w14:paraId="5C473935" w14:textId="77777777" w:rsidR="005F1861" w:rsidRPr="00C607F1" w:rsidRDefault="005F1861" w:rsidP="00077DB7">
      <w:pPr>
        <w:tabs>
          <w:tab w:val="clear" w:pos="403"/>
        </w:tabs>
        <w:spacing w:after="200" w:line="276" w:lineRule="auto"/>
        <w:ind w:left="1569"/>
        <w:contextualSpacing/>
        <w:rPr>
          <w:rFonts w:eastAsia="MS Mincho"/>
        </w:rPr>
      </w:pPr>
    </w:p>
    <w:p w14:paraId="74E69575" w14:textId="5BA0A5E2" w:rsidR="0093544F" w:rsidRPr="007811EA" w:rsidRDefault="0093544F" w:rsidP="0093544F">
      <w:pPr>
        <w:ind w:left="851" w:hanging="284"/>
        <w:rPr>
          <w:rFonts w:ascii="Courier" w:eastAsia="MS Mincho" w:hAnsi="Courier"/>
        </w:rPr>
      </w:pPr>
      <w:proofErr w:type="spellStart"/>
      <w:r w:rsidRPr="007811EA">
        <w:rPr>
          <w:rFonts w:ascii="Courier" w:eastAsia="MS Mincho" w:hAnsi="Courier"/>
        </w:rPr>
        <w:t>ami_max_value</w:t>
      </w:r>
      <w:proofErr w:type="spellEnd"/>
      <w:r w:rsidRPr="00C607F1">
        <w:rPr>
          <w:rFonts w:eastAsia="MS Mincho"/>
          <w:lang w:val="en-CA" w:eastAsia="ja-JP"/>
        </w:rPr>
        <w:t xml:space="preserve"> indicates the maximum value of the </w:t>
      </w:r>
      <w:r w:rsidR="002C4BAD">
        <w:rPr>
          <w:rFonts w:eastAsia="MS Mincho"/>
          <w:lang w:val="en-CA" w:eastAsia="ja-JP"/>
        </w:rPr>
        <w:t xml:space="preserve">display </w:t>
      </w:r>
      <w:r w:rsidRPr="00C607F1">
        <w:rPr>
          <w:rFonts w:eastAsia="MS Mincho"/>
          <w:lang w:val="en-CA" w:eastAsia="ja-JP"/>
        </w:rPr>
        <w:t xml:space="preserve">attenuation map. This value </w:t>
      </w:r>
      <w:r w:rsidR="001E3333">
        <w:rPr>
          <w:rFonts w:eastAsia="MS Mincho"/>
          <w:lang w:val="en-CA" w:eastAsia="ja-JP"/>
        </w:rPr>
        <w:t>may</w:t>
      </w:r>
      <w:r w:rsidR="001E3333" w:rsidRPr="00C607F1">
        <w:rPr>
          <w:rFonts w:eastAsia="MS Mincho"/>
          <w:lang w:val="en-CA" w:eastAsia="ja-JP"/>
        </w:rPr>
        <w:t xml:space="preserve"> </w:t>
      </w:r>
      <w:r w:rsidRPr="00C607F1">
        <w:rPr>
          <w:rFonts w:eastAsia="MS Mincho"/>
          <w:lang w:val="en-CA" w:eastAsia="ja-JP"/>
        </w:rPr>
        <w:t xml:space="preserve">be used to further adjust the dynamic range of the encoded </w:t>
      </w:r>
      <w:r w:rsidR="00273228">
        <w:rPr>
          <w:rFonts w:eastAsia="MS Mincho"/>
          <w:lang w:val="en-CA" w:eastAsia="ja-JP"/>
        </w:rPr>
        <w:t xml:space="preserve">display </w:t>
      </w:r>
      <w:r w:rsidRPr="00C607F1">
        <w:rPr>
          <w:rFonts w:eastAsia="MS Mincho"/>
          <w:lang w:val="en-CA" w:eastAsia="ja-JP"/>
        </w:rPr>
        <w:t>attenuation map in the scaling process.</w:t>
      </w:r>
    </w:p>
    <w:p w14:paraId="6064FF27" w14:textId="11234D45" w:rsidR="00C008AD" w:rsidRPr="007811EA" w:rsidRDefault="0093544F" w:rsidP="00C008AD">
      <w:pPr>
        <w:ind w:left="851" w:hanging="284"/>
        <w:rPr>
          <w:rFonts w:ascii="Calibri" w:eastAsia="MS Mincho" w:hAnsi="Calibri" w:cs="Calibri"/>
          <w:lang w:val="en-CA" w:eastAsia="ja-JP"/>
        </w:rPr>
      </w:pPr>
      <w:proofErr w:type="spellStart"/>
      <w:r w:rsidRPr="007811EA">
        <w:rPr>
          <w:rFonts w:ascii="Courier" w:eastAsia="MS Mincho" w:hAnsi="Courier"/>
        </w:rPr>
        <w:t>ami_preprocessing_scale</w:t>
      </w:r>
      <w:proofErr w:type="spellEnd"/>
      <w:r w:rsidRPr="00C607F1">
        <w:rPr>
          <w:rFonts w:eastAsia="MS Mincho" w:cs="Calibri"/>
          <w:lang w:val="en-CA" w:eastAsia="ja-JP"/>
        </w:rPr>
        <w:t xml:space="preserve"> indicates which scaling </w:t>
      </w:r>
      <w:r w:rsidR="00E50B5D" w:rsidRPr="00BC3BD3">
        <w:rPr>
          <w:rFonts w:eastAsia="MS Mincho" w:cs="Calibri"/>
          <w:lang w:val="en-CA" w:eastAsia="ja-JP"/>
        </w:rPr>
        <w:t>shall</w:t>
      </w:r>
      <w:r w:rsidR="00E50B5D" w:rsidRPr="00C607F1">
        <w:rPr>
          <w:rFonts w:eastAsia="MS Mincho" w:cs="Calibri"/>
          <w:lang w:val="en-CA" w:eastAsia="ja-JP"/>
        </w:rPr>
        <w:t xml:space="preserve"> </w:t>
      </w:r>
      <w:r w:rsidRPr="00C607F1">
        <w:rPr>
          <w:rFonts w:eastAsia="MS Mincho" w:cs="Calibri"/>
          <w:lang w:val="en-CA" w:eastAsia="ja-JP"/>
        </w:rPr>
        <w:t xml:space="preserve">be applied to obtain the </w:t>
      </w:r>
      <w:r w:rsidR="00E50B5D">
        <w:rPr>
          <w:rFonts w:eastAsia="MS Mincho"/>
          <w:lang w:val="en-CA" w:eastAsia="ja-JP"/>
        </w:rPr>
        <w:t xml:space="preserve">display </w:t>
      </w:r>
      <w:r w:rsidRPr="00C607F1">
        <w:rPr>
          <w:rFonts w:eastAsia="MS Mincho" w:cs="Calibri"/>
          <w:lang w:val="en-CA" w:eastAsia="ja-JP"/>
        </w:rPr>
        <w:t>attenuation map sample values before applying them on the sample values of the associated video.</w:t>
      </w:r>
      <w:r w:rsidR="00C008AD" w:rsidRPr="00250677">
        <w:rPr>
          <w:rFonts w:eastAsia="MS Mincho" w:cs="Calibri"/>
          <w:lang w:val="en-CA" w:eastAsia="ja-JP"/>
        </w:rPr>
        <w:t xml:space="preserve"> The semantics of the values assigned to this field are described in </w:t>
      </w:r>
      <w:r w:rsidR="008303C6">
        <w:rPr>
          <w:rFonts w:eastAsia="MS Mincho" w:cs="Calibri"/>
          <w:lang w:val="en-CA" w:eastAsia="ja-JP"/>
        </w:rPr>
        <w:fldChar w:fldCharType="begin"/>
      </w:r>
      <w:r w:rsidR="008303C6">
        <w:rPr>
          <w:rFonts w:eastAsia="MS Mincho" w:cs="Calibri"/>
          <w:lang w:val="en-CA" w:eastAsia="ja-JP"/>
        </w:rPr>
        <w:instrText xml:space="preserve"> REF _Ref204641513 \h </w:instrText>
      </w:r>
      <w:r w:rsidR="008303C6">
        <w:rPr>
          <w:rFonts w:eastAsia="MS Mincho" w:cs="Calibri"/>
          <w:lang w:val="en-CA" w:eastAsia="ja-JP"/>
        </w:rPr>
      </w:r>
      <w:r w:rsidR="008303C6">
        <w:rPr>
          <w:rFonts w:eastAsia="MS Mincho" w:cs="Calibri"/>
          <w:lang w:val="en-CA" w:eastAsia="ja-JP"/>
        </w:rPr>
        <w:fldChar w:fldCharType="separate"/>
      </w:r>
      <w:r w:rsidR="008303C6" w:rsidRPr="00E50B5D">
        <w:rPr>
          <w:lang w:val="en-US"/>
        </w:rPr>
        <w:t xml:space="preserve">Table </w:t>
      </w:r>
      <w:r w:rsidR="008303C6">
        <w:rPr>
          <w:noProof/>
          <w:lang w:val="en-US"/>
        </w:rPr>
        <w:t>10</w:t>
      </w:r>
      <w:r w:rsidR="008303C6">
        <w:rPr>
          <w:rFonts w:eastAsia="MS Mincho" w:cs="Calibri"/>
          <w:lang w:val="en-CA" w:eastAsia="ja-JP"/>
        </w:rPr>
        <w:fldChar w:fldCharType="end"/>
      </w:r>
      <w:r w:rsidR="00C008AD" w:rsidRPr="00250677">
        <w:rPr>
          <w:rFonts w:eastAsia="MS Mincho" w:cs="Calibri"/>
          <w:lang w:val="en-CA" w:eastAsia="ja-JP"/>
        </w:rPr>
        <w:t>.</w:t>
      </w:r>
    </w:p>
    <w:p w14:paraId="1D9D7468" w14:textId="77777777" w:rsidR="00C008AD" w:rsidRDefault="00C008AD" w:rsidP="00C008AD">
      <w:pPr>
        <w:pStyle w:val="Caption"/>
        <w:keepNext/>
        <w:rPr>
          <w:rFonts w:ascii="Calibri" w:eastAsia="MS Mincho" w:hAnsi="Calibri"/>
          <w:lang w:val="en-CA" w:eastAsia="ja-JP"/>
        </w:rPr>
      </w:pPr>
    </w:p>
    <w:p w14:paraId="1A489889" w14:textId="46EAAAB0" w:rsidR="00475916" w:rsidRPr="00E50B5D" w:rsidRDefault="00475916" w:rsidP="00BC3BD3">
      <w:pPr>
        <w:pStyle w:val="Tabletitle"/>
        <w:numPr>
          <w:ilvl w:val="0"/>
          <w:numId w:val="0"/>
        </w:numPr>
        <w:ind w:left="720"/>
        <w:rPr>
          <w:lang w:val="en-US"/>
        </w:rPr>
      </w:pPr>
      <w:bookmarkStart w:id="102" w:name="_Ref204641513"/>
      <w:r w:rsidRPr="00E50B5D">
        <w:rPr>
          <w:lang w:val="en-US"/>
        </w:rPr>
        <w:t xml:space="preserve">Table </w:t>
      </w:r>
      <w:r w:rsidRPr="00E50B5D">
        <w:rPr>
          <w:lang w:val="en-US"/>
        </w:rPr>
        <w:fldChar w:fldCharType="begin"/>
      </w:r>
      <w:r w:rsidRPr="00E50B5D">
        <w:rPr>
          <w:lang w:val="en-US"/>
        </w:rPr>
        <w:instrText xml:space="preserve"> SEQ Table \* ARABIC </w:instrText>
      </w:r>
      <w:r w:rsidRPr="00E50B5D">
        <w:rPr>
          <w:lang w:val="en-US"/>
        </w:rPr>
        <w:fldChar w:fldCharType="separate"/>
      </w:r>
      <w:r w:rsidR="009A797D">
        <w:rPr>
          <w:noProof/>
          <w:lang w:val="en-US"/>
        </w:rPr>
        <w:t>10</w:t>
      </w:r>
      <w:r w:rsidRPr="00E50B5D">
        <w:rPr>
          <w:lang w:val="en-US"/>
        </w:rPr>
        <w:fldChar w:fldCharType="end"/>
      </w:r>
      <w:bookmarkEnd w:id="102"/>
      <w:r w:rsidRPr="00E50B5D">
        <w:rPr>
          <w:lang w:val="en-US"/>
        </w:rPr>
        <w:t xml:space="preserve">— Semantics of the values assigned to </w:t>
      </w:r>
      <w:proofErr w:type="spellStart"/>
      <w:r w:rsidRPr="00E50B5D">
        <w:rPr>
          <w:rFonts w:ascii="Courier New" w:hAnsi="Courier New" w:cs="Courier New"/>
          <w:lang w:val="en-US"/>
        </w:rPr>
        <w:t>ami_preprocessing_scale</w:t>
      </w:r>
      <w:proofErr w:type="spellEnd"/>
      <w:r w:rsidRPr="00E50B5D">
        <w:rPr>
          <w:rFonts w:ascii="Courier New" w:hAnsi="Courier New" w:cs="Courier New"/>
          <w:lang w:val="en-US"/>
        </w:rPr>
        <w:t>.</w:t>
      </w:r>
    </w:p>
    <w:tbl>
      <w:tblPr>
        <w:tblStyle w:val="TableGrid1"/>
        <w:tblW w:w="0" w:type="auto"/>
        <w:tblInd w:w="1209" w:type="dxa"/>
        <w:tblLook w:val="04A0" w:firstRow="1" w:lastRow="0" w:firstColumn="1" w:lastColumn="0" w:noHBand="0" w:noVBand="1"/>
      </w:tblPr>
      <w:tblGrid>
        <w:gridCol w:w="1479"/>
        <w:gridCol w:w="6322"/>
      </w:tblGrid>
      <w:tr w:rsidR="00C008AD" w:rsidRPr="007811EA" w14:paraId="457B02F1" w14:textId="77777777" w:rsidTr="001A06E8">
        <w:tc>
          <w:tcPr>
            <w:tcW w:w="1479" w:type="dxa"/>
          </w:tcPr>
          <w:p w14:paraId="31DC15A2" w14:textId="77777777" w:rsidR="00C008AD" w:rsidRPr="007811EA" w:rsidRDefault="00C008AD" w:rsidP="001A06E8">
            <w:pPr>
              <w:jc w:val="center"/>
              <w:rPr>
                <w:rFonts w:ascii="Calibri" w:hAnsi="Calibri" w:cs="Calibri"/>
                <w:b/>
                <w:bCs/>
                <w:lang w:val="en-CA" w:eastAsia="ja-JP"/>
              </w:rPr>
            </w:pPr>
            <w:r w:rsidRPr="00E50B5D">
              <w:rPr>
                <w:rFonts w:ascii="Cambria" w:hAnsi="Cambria" w:cs="Calibri"/>
                <w:b/>
                <w:sz w:val="20"/>
                <w:szCs w:val="20"/>
              </w:rPr>
              <w:t>Value</w:t>
            </w:r>
          </w:p>
        </w:tc>
        <w:tc>
          <w:tcPr>
            <w:tcW w:w="6322" w:type="dxa"/>
          </w:tcPr>
          <w:p w14:paraId="6336B999" w14:textId="77777777" w:rsidR="00C008AD" w:rsidRPr="007811EA" w:rsidRDefault="00C008AD" w:rsidP="001A06E8">
            <w:pPr>
              <w:jc w:val="center"/>
              <w:rPr>
                <w:rFonts w:ascii="Calibri" w:hAnsi="Calibri" w:cs="Calibri"/>
                <w:b/>
                <w:bCs/>
                <w:lang w:val="en-CA" w:eastAsia="ja-JP"/>
              </w:rPr>
            </w:pPr>
            <w:r w:rsidRPr="00E50B5D">
              <w:rPr>
                <w:rFonts w:ascii="Cambria" w:hAnsi="Cambria" w:cs="Calibri"/>
                <w:b/>
                <w:sz w:val="20"/>
                <w:szCs w:val="20"/>
              </w:rPr>
              <w:t>Description</w:t>
            </w:r>
          </w:p>
        </w:tc>
      </w:tr>
      <w:tr w:rsidR="00C008AD" w:rsidRPr="007811EA" w14:paraId="02BBCB5B" w14:textId="77777777" w:rsidTr="001A06E8">
        <w:tc>
          <w:tcPr>
            <w:tcW w:w="1479" w:type="dxa"/>
          </w:tcPr>
          <w:p w14:paraId="1B2CA1A8" w14:textId="77777777" w:rsidR="00C008AD" w:rsidRPr="00E50B5D" w:rsidRDefault="00C008AD" w:rsidP="001A06E8">
            <w:pPr>
              <w:contextualSpacing/>
              <w:jc w:val="center"/>
              <w:rPr>
                <w:rFonts w:ascii="Cambria" w:hAnsi="Cambria" w:cs="Calibri"/>
                <w:sz w:val="20"/>
                <w:szCs w:val="20"/>
                <w:lang w:val="en-CA" w:eastAsia="ja-JP"/>
              </w:rPr>
            </w:pPr>
            <w:r w:rsidRPr="00E50B5D">
              <w:rPr>
                <w:rFonts w:ascii="Cambria" w:hAnsi="Cambria" w:cs="Calibri"/>
                <w:sz w:val="20"/>
                <w:szCs w:val="20"/>
                <w:lang w:val="en-CA" w:eastAsia="ja-JP"/>
              </w:rPr>
              <w:t>0</w:t>
            </w:r>
          </w:p>
        </w:tc>
        <w:tc>
          <w:tcPr>
            <w:tcW w:w="6322" w:type="dxa"/>
          </w:tcPr>
          <w:p w14:paraId="1A427629" w14:textId="1257F8AE" w:rsidR="00C008AD" w:rsidRPr="00BC3BD3" w:rsidRDefault="00C008AD" w:rsidP="001A06E8">
            <w:pPr>
              <w:rPr>
                <w:rFonts w:ascii="Cambria" w:hAnsi="Cambria" w:cs="Calibri"/>
                <w:sz w:val="20"/>
                <w:szCs w:val="20"/>
                <w:lang w:val="en-CA" w:eastAsia="ja-JP"/>
              </w:rPr>
            </w:pPr>
            <w:r w:rsidRPr="00E50B5D">
              <w:rPr>
                <w:rFonts w:ascii="Cambria" w:hAnsi="Cambria" w:cs="Calibri"/>
                <w:sz w:val="20"/>
                <w:szCs w:val="20"/>
                <w:lang w:val="en-CA" w:eastAsia="ja-JP"/>
              </w:rPr>
              <w:t xml:space="preserve">A scaling of 1/255 </w:t>
            </w:r>
            <w:r w:rsidR="00E50B5D" w:rsidRPr="00BC3BD3">
              <w:rPr>
                <w:rFonts w:cs="Calibri"/>
                <w:lang w:val="en-CA" w:eastAsia="ja-JP"/>
              </w:rPr>
              <w:t>shall</w:t>
            </w:r>
            <w:r w:rsidR="00E50B5D" w:rsidRPr="00C607F1">
              <w:rPr>
                <w:rFonts w:cs="Calibri"/>
                <w:lang w:val="en-CA" w:eastAsia="ja-JP"/>
              </w:rPr>
              <w:t xml:space="preserve"> </w:t>
            </w:r>
            <w:r w:rsidRPr="00BC3BD3">
              <w:rPr>
                <w:rFonts w:ascii="Cambria" w:hAnsi="Cambria" w:cs="Calibri"/>
                <w:sz w:val="20"/>
                <w:szCs w:val="20"/>
                <w:lang w:val="en-CA" w:eastAsia="ja-JP"/>
              </w:rPr>
              <w:t>be applied.</w:t>
            </w:r>
          </w:p>
        </w:tc>
      </w:tr>
      <w:tr w:rsidR="00C008AD" w:rsidRPr="007811EA" w14:paraId="6A16D33B" w14:textId="77777777" w:rsidTr="001A06E8">
        <w:tc>
          <w:tcPr>
            <w:tcW w:w="1479" w:type="dxa"/>
          </w:tcPr>
          <w:p w14:paraId="797507F8" w14:textId="77777777" w:rsidR="00C008AD" w:rsidRPr="00E50B5D" w:rsidRDefault="00C008AD" w:rsidP="001A06E8">
            <w:pPr>
              <w:contextualSpacing/>
              <w:jc w:val="center"/>
              <w:rPr>
                <w:rFonts w:ascii="Cambria" w:hAnsi="Cambria" w:cs="Calibri"/>
                <w:sz w:val="20"/>
                <w:szCs w:val="20"/>
                <w:lang w:val="en-CA" w:eastAsia="ja-JP"/>
              </w:rPr>
            </w:pPr>
            <w:r w:rsidRPr="00E50B5D">
              <w:rPr>
                <w:rFonts w:ascii="Cambria" w:hAnsi="Cambria" w:cs="Calibri"/>
                <w:sz w:val="20"/>
                <w:szCs w:val="20"/>
                <w:lang w:val="en-CA" w:eastAsia="ja-JP"/>
              </w:rPr>
              <w:t>1</w:t>
            </w:r>
          </w:p>
        </w:tc>
        <w:tc>
          <w:tcPr>
            <w:tcW w:w="6322" w:type="dxa"/>
          </w:tcPr>
          <w:p w14:paraId="19BFB1DB" w14:textId="59287215" w:rsidR="00C008AD" w:rsidRPr="00E50B5D" w:rsidRDefault="008F0FA3" w:rsidP="001A06E8">
            <w:pPr>
              <w:contextualSpacing/>
              <w:rPr>
                <w:rFonts w:ascii="Cambria" w:hAnsi="Cambria" w:cs="Calibri"/>
                <w:sz w:val="20"/>
                <w:szCs w:val="20"/>
                <w:lang w:val="en-CA" w:eastAsia="ja-JP"/>
              </w:rPr>
            </w:pPr>
            <w:r w:rsidRPr="00E50B5D">
              <w:rPr>
                <w:rFonts w:ascii="Cambria" w:eastAsia="Times New Roman" w:hAnsi="Cambria" w:cs="Calibri"/>
                <w:color w:val="000000"/>
                <w:sz w:val="20"/>
                <w:szCs w:val="20"/>
              </w:rPr>
              <w:t>U</w:t>
            </w:r>
            <w:r w:rsidR="00C008AD" w:rsidRPr="00E50B5D">
              <w:rPr>
                <w:rFonts w:ascii="Cambria" w:eastAsia="Times New Roman" w:hAnsi="Cambria" w:cs="Calibri"/>
                <w:color w:val="000000"/>
                <w:sz w:val="20"/>
                <w:szCs w:val="20"/>
              </w:rPr>
              <w:t>ser-defined scaling operation.</w:t>
            </w:r>
          </w:p>
        </w:tc>
      </w:tr>
      <w:tr w:rsidR="00C008AD" w:rsidRPr="007811EA" w14:paraId="7AE66104" w14:textId="77777777" w:rsidTr="001A06E8">
        <w:tc>
          <w:tcPr>
            <w:tcW w:w="1479" w:type="dxa"/>
          </w:tcPr>
          <w:p w14:paraId="08B272E0" w14:textId="77777777" w:rsidR="00C008AD" w:rsidRPr="00E50B5D" w:rsidRDefault="00C008AD" w:rsidP="001A06E8">
            <w:pPr>
              <w:contextualSpacing/>
              <w:jc w:val="center"/>
              <w:rPr>
                <w:rFonts w:ascii="Cambria" w:hAnsi="Cambria" w:cs="Calibri"/>
                <w:sz w:val="20"/>
                <w:szCs w:val="20"/>
                <w:lang w:val="en-CA" w:eastAsia="ja-JP"/>
              </w:rPr>
            </w:pPr>
            <w:r w:rsidRPr="00E50B5D">
              <w:rPr>
                <w:rFonts w:ascii="Cambria" w:hAnsi="Cambria" w:cs="Calibri"/>
                <w:sz w:val="20"/>
                <w:szCs w:val="20"/>
                <w:lang w:val="en-CA" w:eastAsia="ja-JP"/>
              </w:rPr>
              <w:t>2..7</w:t>
            </w:r>
          </w:p>
        </w:tc>
        <w:tc>
          <w:tcPr>
            <w:tcW w:w="6322" w:type="dxa"/>
          </w:tcPr>
          <w:p w14:paraId="40EDB931" w14:textId="77777777" w:rsidR="00C008AD" w:rsidRPr="00E50B5D" w:rsidRDefault="00C008AD" w:rsidP="001A06E8">
            <w:pPr>
              <w:contextualSpacing/>
              <w:rPr>
                <w:rFonts w:ascii="Cambria" w:hAnsi="Cambria" w:cs="Calibri"/>
                <w:sz w:val="20"/>
                <w:szCs w:val="20"/>
                <w:lang w:val="en-CA" w:eastAsia="ja-JP"/>
              </w:rPr>
            </w:pPr>
            <w:r w:rsidRPr="00E50B5D">
              <w:rPr>
                <w:rFonts w:ascii="Cambria" w:eastAsia="Times New Roman" w:hAnsi="Cambria" w:cs="Calibri"/>
                <w:color w:val="000000"/>
                <w:sz w:val="20"/>
                <w:szCs w:val="20"/>
              </w:rPr>
              <w:t>Reserved for future use.</w:t>
            </w:r>
          </w:p>
        </w:tc>
      </w:tr>
    </w:tbl>
    <w:p w14:paraId="4D00A06A" w14:textId="7324DCF2" w:rsidR="0093544F" w:rsidRPr="007811EA" w:rsidRDefault="0093544F" w:rsidP="0093544F">
      <w:pPr>
        <w:ind w:left="851" w:hanging="284"/>
        <w:rPr>
          <w:rFonts w:ascii="Calibri" w:eastAsia="MS Mincho" w:hAnsi="Calibri" w:cs="Calibri"/>
          <w:lang w:val="en-CA" w:eastAsia="ja-JP"/>
        </w:rPr>
      </w:pPr>
    </w:p>
    <w:p w14:paraId="0597026B" w14:textId="629A8F25" w:rsidR="0093544F" w:rsidRPr="00C607F1" w:rsidRDefault="0093544F" w:rsidP="00250677">
      <w:pPr>
        <w:tabs>
          <w:tab w:val="clear" w:pos="403"/>
        </w:tabs>
        <w:spacing w:after="200" w:line="276" w:lineRule="auto"/>
        <w:ind w:left="1569"/>
        <w:contextualSpacing/>
        <w:rPr>
          <w:rFonts w:eastAsia="MS Mincho"/>
          <w:lang w:val="en-CA" w:eastAsia="ja-JP"/>
        </w:rPr>
      </w:pPr>
    </w:p>
    <w:p w14:paraId="0D4484E3" w14:textId="1D5FF9DE" w:rsidR="0093544F" w:rsidRPr="007811EA" w:rsidRDefault="0093544F" w:rsidP="0093544F">
      <w:pPr>
        <w:ind w:left="851" w:hanging="284"/>
        <w:rPr>
          <w:rFonts w:ascii="Calibri" w:eastAsia="MS Mincho" w:hAnsi="Calibri"/>
          <w:lang w:val="en-CA" w:eastAsia="ja-JP"/>
        </w:rPr>
      </w:pPr>
      <w:proofErr w:type="spellStart"/>
      <w:r w:rsidRPr="007811EA">
        <w:rPr>
          <w:rFonts w:ascii="Courier" w:eastAsia="MS Mincho" w:hAnsi="Courier"/>
        </w:rPr>
        <w:t>ami_map_approx_model</w:t>
      </w:r>
      <w:proofErr w:type="spellEnd"/>
      <w:r w:rsidRPr="00C607F1">
        <w:rPr>
          <w:rFonts w:eastAsia="MS Mincho"/>
          <w:lang w:val="en-CA" w:eastAsia="ja-JP"/>
        </w:rPr>
        <w:t xml:space="preserve"> specifies </w:t>
      </w:r>
      <w:r w:rsidR="0028013B">
        <w:rPr>
          <w:rFonts w:eastAsia="MS Mincho"/>
          <w:lang w:val="en-CA" w:eastAsia="ja-JP"/>
        </w:rPr>
        <w:t>which</w:t>
      </w:r>
      <w:r w:rsidR="0028013B" w:rsidRPr="00C607F1">
        <w:rPr>
          <w:rFonts w:eastAsia="MS Mincho"/>
          <w:lang w:val="en-CA" w:eastAsia="ja-JP"/>
        </w:rPr>
        <w:t xml:space="preserve"> </w:t>
      </w:r>
      <w:r w:rsidRPr="00C607F1">
        <w:rPr>
          <w:rFonts w:eastAsia="MS Mincho"/>
          <w:lang w:val="en-CA" w:eastAsia="ja-JP"/>
        </w:rPr>
        <w:t xml:space="preserve">model </w:t>
      </w:r>
      <w:r w:rsidR="00CE7978" w:rsidRPr="00BC3BD3">
        <w:rPr>
          <w:rFonts w:eastAsia="MS Mincho"/>
          <w:lang w:val="en-CA" w:eastAsia="ja-JP"/>
        </w:rPr>
        <w:t>should</w:t>
      </w:r>
      <w:r w:rsidR="0028013B" w:rsidRPr="008303C6">
        <w:rPr>
          <w:rFonts w:eastAsia="MS Mincho"/>
          <w:lang w:val="en-CA" w:eastAsia="ja-JP"/>
        </w:rPr>
        <w:t xml:space="preserve"> be</w:t>
      </w:r>
      <w:r w:rsidRPr="00C607F1">
        <w:rPr>
          <w:rFonts w:eastAsia="MS Mincho"/>
          <w:lang w:val="en-CA" w:eastAsia="ja-JP"/>
        </w:rPr>
        <w:t xml:space="preserve"> used to extrapolate the </w:t>
      </w:r>
      <w:r w:rsidR="00CE7978">
        <w:rPr>
          <w:rFonts w:eastAsia="MS Mincho"/>
          <w:lang w:val="en-CA" w:eastAsia="ja-JP"/>
        </w:rPr>
        <w:t xml:space="preserve">display </w:t>
      </w:r>
      <w:r w:rsidRPr="00C607F1">
        <w:rPr>
          <w:rFonts w:eastAsia="MS Mincho"/>
          <w:lang w:val="en-CA" w:eastAsia="ja-JP"/>
        </w:rPr>
        <w:t>attenuation map with individual energy reduction rate to another set of</w:t>
      </w:r>
      <w:r w:rsidR="00C004D9">
        <w:rPr>
          <w:rFonts w:eastAsia="MS Mincho"/>
          <w:lang w:val="en-CA" w:eastAsia="ja-JP"/>
        </w:rPr>
        <w:t xml:space="preserve"> display</w:t>
      </w:r>
      <w:r w:rsidRPr="00C607F1">
        <w:rPr>
          <w:rFonts w:eastAsia="MS Mincho"/>
          <w:lang w:val="en-CA" w:eastAsia="ja-JP"/>
        </w:rPr>
        <w:t xml:space="preserve"> attenuation map with a different energy reduction rate. The semantics of the values assigned to this field are </w:t>
      </w:r>
      <w:r w:rsidR="00740CD9" w:rsidRPr="00250677">
        <w:rPr>
          <w:rFonts w:eastAsia="MS Mincho"/>
          <w:lang w:val="en-CA" w:eastAsia="ja-JP"/>
        </w:rPr>
        <w:t xml:space="preserve">described in </w:t>
      </w:r>
      <w:r w:rsidR="008303C6">
        <w:rPr>
          <w:rFonts w:eastAsia="MS Mincho"/>
          <w:lang w:val="en-CA" w:eastAsia="ja-JP"/>
        </w:rPr>
        <w:fldChar w:fldCharType="begin"/>
      </w:r>
      <w:r w:rsidR="008303C6">
        <w:rPr>
          <w:rFonts w:eastAsia="MS Mincho"/>
          <w:lang w:val="en-CA" w:eastAsia="ja-JP"/>
        </w:rPr>
        <w:instrText xml:space="preserve"> REF _Ref204641558 \h </w:instrText>
      </w:r>
      <w:r w:rsidR="008303C6">
        <w:rPr>
          <w:rFonts w:eastAsia="MS Mincho"/>
          <w:lang w:val="en-CA" w:eastAsia="ja-JP"/>
        </w:rPr>
      </w:r>
      <w:r w:rsidR="008303C6">
        <w:rPr>
          <w:rFonts w:eastAsia="MS Mincho"/>
          <w:lang w:val="en-CA" w:eastAsia="ja-JP"/>
        </w:rPr>
        <w:fldChar w:fldCharType="separate"/>
      </w:r>
      <w:r w:rsidR="008303C6" w:rsidRPr="00E50B5D">
        <w:rPr>
          <w:lang w:val="en-US"/>
        </w:rPr>
        <w:t xml:space="preserve">Table </w:t>
      </w:r>
      <w:r w:rsidR="008303C6">
        <w:rPr>
          <w:noProof/>
          <w:lang w:val="en-US"/>
        </w:rPr>
        <w:t>11</w:t>
      </w:r>
      <w:r w:rsidR="008303C6">
        <w:rPr>
          <w:rFonts w:eastAsia="MS Mincho"/>
          <w:lang w:val="en-CA" w:eastAsia="ja-JP"/>
        </w:rPr>
        <w:fldChar w:fldCharType="end"/>
      </w:r>
      <w:r w:rsidR="00C74360" w:rsidRPr="00250677">
        <w:rPr>
          <w:rFonts w:eastAsia="MS Mincho"/>
          <w:lang w:val="en-CA" w:eastAsia="ja-JP"/>
        </w:rPr>
        <w:t>.</w:t>
      </w:r>
    </w:p>
    <w:p w14:paraId="4C28DAAD" w14:textId="4E2BD751" w:rsidR="0093544F" w:rsidRDefault="0093544F" w:rsidP="00250677">
      <w:pPr>
        <w:tabs>
          <w:tab w:val="clear" w:pos="403"/>
        </w:tabs>
        <w:spacing w:after="200" w:line="276" w:lineRule="auto"/>
        <w:ind w:left="1569"/>
        <w:contextualSpacing/>
        <w:rPr>
          <w:rFonts w:eastAsia="MS Mincho" w:cs="Calibri"/>
          <w:lang w:val="en-CA" w:eastAsia="ja-JP"/>
        </w:rPr>
      </w:pPr>
    </w:p>
    <w:p w14:paraId="0433A947" w14:textId="0FF98F19" w:rsidR="00475916" w:rsidRPr="00E50B5D" w:rsidRDefault="00475916" w:rsidP="00BC3BD3">
      <w:pPr>
        <w:pStyle w:val="Tabletitle"/>
        <w:numPr>
          <w:ilvl w:val="0"/>
          <w:numId w:val="0"/>
        </w:numPr>
        <w:ind w:left="720"/>
        <w:rPr>
          <w:lang w:val="en-US"/>
        </w:rPr>
      </w:pPr>
      <w:bookmarkStart w:id="103" w:name="_Ref204641558"/>
      <w:r w:rsidRPr="00E50B5D">
        <w:rPr>
          <w:lang w:val="en-US"/>
        </w:rPr>
        <w:t xml:space="preserve">Table </w:t>
      </w:r>
      <w:r w:rsidRPr="00E50B5D">
        <w:rPr>
          <w:lang w:val="en-US"/>
        </w:rPr>
        <w:fldChar w:fldCharType="begin"/>
      </w:r>
      <w:r w:rsidRPr="00E50B5D">
        <w:rPr>
          <w:lang w:val="en-US"/>
        </w:rPr>
        <w:instrText xml:space="preserve"> SEQ Table \* ARABIC </w:instrText>
      </w:r>
      <w:r w:rsidRPr="00E50B5D">
        <w:rPr>
          <w:lang w:val="en-US"/>
        </w:rPr>
        <w:fldChar w:fldCharType="separate"/>
      </w:r>
      <w:r w:rsidR="009A797D">
        <w:rPr>
          <w:noProof/>
          <w:lang w:val="en-US"/>
        </w:rPr>
        <w:t>11</w:t>
      </w:r>
      <w:r w:rsidRPr="00E50B5D">
        <w:rPr>
          <w:lang w:val="en-US"/>
        </w:rPr>
        <w:fldChar w:fldCharType="end"/>
      </w:r>
      <w:bookmarkEnd w:id="103"/>
      <w:r w:rsidRPr="00E50B5D">
        <w:rPr>
          <w:lang w:val="en-US"/>
        </w:rPr>
        <w:t xml:space="preserve">— Semantics of the values assigned to </w:t>
      </w:r>
      <w:r w:rsidRPr="00E50B5D">
        <w:rPr>
          <w:rFonts w:ascii="Courier New" w:hAnsi="Courier New" w:cs="Courier New"/>
          <w:lang w:val="en-US"/>
        </w:rPr>
        <w:t>ami_map_approximation_model</w:t>
      </w:r>
      <w:r>
        <w:rPr>
          <w:lang w:val="en-US"/>
        </w:rPr>
        <w:t>.</w:t>
      </w:r>
    </w:p>
    <w:tbl>
      <w:tblPr>
        <w:tblStyle w:val="TableGrid1"/>
        <w:tblW w:w="0" w:type="auto"/>
        <w:tblInd w:w="1209" w:type="dxa"/>
        <w:tblLook w:val="04A0" w:firstRow="1" w:lastRow="0" w:firstColumn="1" w:lastColumn="0" w:noHBand="0" w:noVBand="1"/>
      </w:tblPr>
      <w:tblGrid>
        <w:gridCol w:w="1479"/>
        <w:gridCol w:w="6322"/>
      </w:tblGrid>
      <w:tr w:rsidR="00925433" w:rsidRPr="007811EA" w14:paraId="3ECF63AD" w14:textId="77777777" w:rsidTr="001A06E8">
        <w:tc>
          <w:tcPr>
            <w:tcW w:w="1479" w:type="dxa"/>
          </w:tcPr>
          <w:p w14:paraId="3274F655" w14:textId="77777777" w:rsidR="00925433" w:rsidRPr="007811EA" w:rsidRDefault="00925433" w:rsidP="001A06E8">
            <w:pPr>
              <w:jc w:val="center"/>
              <w:rPr>
                <w:rFonts w:ascii="Calibri" w:hAnsi="Calibri" w:cs="Calibri"/>
                <w:b/>
                <w:bCs/>
                <w:lang w:val="en-CA" w:eastAsia="ja-JP"/>
              </w:rPr>
            </w:pPr>
            <w:r w:rsidRPr="00E50B5D">
              <w:rPr>
                <w:rFonts w:ascii="Cambria" w:hAnsi="Cambria" w:cs="Calibri"/>
                <w:b/>
                <w:sz w:val="20"/>
                <w:szCs w:val="20"/>
              </w:rPr>
              <w:t>Value</w:t>
            </w:r>
          </w:p>
        </w:tc>
        <w:tc>
          <w:tcPr>
            <w:tcW w:w="6322" w:type="dxa"/>
          </w:tcPr>
          <w:p w14:paraId="4C1AE4FC" w14:textId="77777777" w:rsidR="00925433" w:rsidRPr="007811EA" w:rsidRDefault="00925433" w:rsidP="001A06E8">
            <w:pPr>
              <w:jc w:val="center"/>
              <w:rPr>
                <w:rFonts w:ascii="Calibri" w:hAnsi="Calibri" w:cs="Calibri"/>
                <w:b/>
                <w:bCs/>
                <w:lang w:val="en-CA" w:eastAsia="ja-JP"/>
              </w:rPr>
            </w:pPr>
            <w:r w:rsidRPr="00E50B5D">
              <w:rPr>
                <w:rFonts w:ascii="Cambria" w:hAnsi="Cambria" w:cs="Calibri"/>
                <w:b/>
                <w:sz w:val="20"/>
                <w:szCs w:val="20"/>
              </w:rPr>
              <w:t>Description</w:t>
            </w:r>
          </w:p>
        </w:tc>
      </w:tr>
      <w:tr w:rsidR="00925433" w:rsidRPr="007811EA" w14:paraId="5DDB756D" w14:textId="77777777" w:rsidTr="001A06E8">
        <w:tc>
          <w:tcPr>
            <w:tcW w:w="1479" w:type="dxa"/>
          </w:tcPr>
          <w:p w14:paraId="352FAC4E" w14:textId="77777777" w:rsidR="00925433" w:rsidRPr="00E50B5D" w:rsidRDefault="00925433" w:rsidP="001A06E8">
            <w:pPr>
              <w:contextualSpacing/>
              <w:jc w:val="center"/>
              <w:rPr>
                <w:rFonts w:ascii="Cambria" w:hAnsi="Cambria" w:cs="Calibri"/>
                <w:sz w:val="20"/>
                <w:szCs w:val="20"/>
                <w:lang w:val="en-CA" w:eastAsia="ja-JP"/>
              </w:rPr>
            </w:pPr>
            <w:r w:rsidRPr="00E50B5D">
              <w:rPr>
                <w:rFonts w:ascii="Cambria" w:hAnsi="Cambria" w:cs="Calibri"/>
                <w:sz w:val="20"/>
                <w:szCs w:val="20"/>
                <w:lang w:val="en-CA" w:eastAsia="ja-JP"/>
              </w:rPr>
              <w:t>0</w:t>
            </w:r>
          </w:p>
        </w:tc>
        <w:tc>
          <w:tcPr>
            <w:tcW w:w="6322" w:type="dxa"/>
          </w:tcPr>
          <w:p w14:paraId="00F1F89E" w14:textId="060177EB" w:rsidR="00925433" w:rsidRPr="00E50B5D" w:rsidRDefault="00925433" w:rsidP="001A06E8">
            <w:pPr>
              <w:rPr>
                <w:rFonts w:ascii="Cambria" w:hAnsi="Cambria" w:cs="Calibri"/>
                <w:sz w:val="20"/>
                <w:szCs w:val="20"/>
                <w:lang w:val="en-CA" w:eastAsia="ja-JP"/>
              </w:rPr>
            </w:pPr>
            <w:r w:rsidRPr="00E50B5D">
              <w:rPr>
                <w:rFonts w:ascii="Cambria" w:hAnsi="Cambria" w:cs="Calibri"/>
                <w:sz w:val="20"/>
                <w:szCs w:val="20"/>
                <w:lang w:val="en-CA" w:eastAsia="ja-JP"/>
              </w:rPr>
              <w:t xml:space="preserve">Extrapolation to another target energy reduction rate </w:t>
            </w:r>
            <w:r w:rsidR="00877707" w:rsidRPr="00BC3BD3">
              <w:rPr>
                <w:rFonts w:cs="Calibri"/>
                <w:sz w:val="20"/>
                <w:szCs w:val="20"/>
                <w:lang w:val="en-CA" w:eastAsia="ja-JP"/>
              </w:rPr>
              <w:t>should</w:t>
            </w:r>
            <w:r w:rsidR="00877707">
              <w:rPr>
                <w:rFonts w:ascii="Cambria" w:hAnsi="Cambria" w:cs="Calibri"/>
                <w:sz w:val="20"/>
                <w:szCs w:val="20"/>
                <w:lang w:val="en-CA" w:eastAsia="ja-JP"/>
              </w:rPr>
              <w:t xml:space="preserve"> be</w:t>
            </w:r>
            <w:r w:rsidRPr="00E50B5D">
              <w:rPr>
                <w:rFonts w:ascii="Cambria" w:hAnsi="Cambria" w:cs="Calibri"/>
                <w:sz w:val="20"/>
                <w:szCs w:val="20"/>
                <w:lang w:val="en-CA" w:eastAsia="ja-JP"/>
              </w:rPr>
              <w:t xml:space="preserve"> applied through a linear scaling of the </w:t>
            </w:r>
            <w:r w:rsidR="00E45B11">
              <w:rPr>
                <w:rFonts w:ascii="Cambria" w:hAnsi="Cambria" w:cs="Calibri"/>
                <w:sz w:val="20"/>
                <w:szCs w:val="20"/>
                <w:lang w:val="en-CA" w:eastAsia="ja-JP"/>
              </w:rPr>
              <w:t xml:space="preserve">display </w:t>
            </w:r>
            <w:r w:rsidRPr="00E50B5D">
              <w:rPr>
                <w:rFonts w:ascii="Cambria" w:hAnsi="Cambria" w:cs="Calibri"/>
                <w:sz w:val="20"/>
                <w:szCs w:val="20"/>
                <w:lang w:val="en-CA" w:eastAsia="ja-JP"/>
              </w:rPr>
              <w:t xml:space="preserve">attenuation map sample values given its </w:t>
            </w:r>
            <w:proofErr w:type="spellStart"/>
            <w:r w:rsidRPr="00BC3BD3">
              <w:rPr>
                <w:rFonts w:ascii="Courier New" w:hAnsi="Courier New" w:cs="Courier New"/>
                <w:sz w:val="18"/>
                <w:szCs w:val="18"/>
                <w:lang w:val="en-CA" w:eastAsia="ja-JP"/>
              </w:rPr>
              <w:t>ami_energy_reduction_rate</w:t>
            </w:r>
            <w:proofErr w:type="spellEnd"/>
            <w:r w:rsidRPr="00E50B5D">
              <w:rPr>
                <w:rFonts w:ascii="Cambria" w:hAnsi="Cambria" w:cs="Calibri"/>
                <w:sz w:val="20"/>
                <w:szCs w:val="20"/>
                <w:lang w:val="en-CA" w:eastAsia="ja-JP"/>
              </w:rPr>
              <w:t xml:space="preserve"> value and the target energy reduction rate.</w:t>
            </w:r>
          </w:p>
        </w:tc>
      </w:tr>
      <w:tr w:rsidR="00925433" w:rsidRPr="007811EA" w14:paraId="2C86FADD" w14:textId="77777777" w:rsidTr="001A06E8">
        <w:tc>
          <w:tcPr>
            <w:tcW w:w="1479" w:type="dxa"/>
          </w:tcPr>
          <w:p w14:paraId="4734C0FF" w14:textId="77777777" w:rsidR="00925433" w:rsidRPr="00E50B5D" w:rsidRDefault="00925433" w:rsidP="001A06E8">
            <w:pPr>
              <w:jc w:val="center"/>
              <w:rPr>
                <w:rFonts w:ascii="Cambria" w:hAnsi="Cambria" w:cs="Calibri"/>
                <w:sz w:val="20"/>
                <w:szCs w:val="20"/>
                <w:lang w:val="en-CA" w:eastAsia="ja-JP"/>
              </w:rPr>
            </w:pPr>
            <w:r w:rsidRPr="00E50B5D">
              <w:rPr>
                <w:rFonts w:ascii="Cambria" w:hAnsi="Cambria" w:cs="Calibri"/>
                <w:sz w:val="20"/>
                <w:szCs w:val="20"/>
                <w:lang w:val="en-CA" w:eastAsia="ja-JP"/>
              </w:rPr>
              <w:t>1</w:t>
            </w:r>
          </w:p>
        </w:tc>
        <w:tc>
          <w:tcPr>
            <w:tcW w:w="6322" w:type="dxa"/>
          </w:tcPr>
          <w:p w14:paraId="4DDCD93E" w14:textId="7AB70CE0" w:rsidR="00925433" w:rsidRPr="00E50B5D" w:rsidRDefault="00D76CAC" w:rsidP="001A06E8">
            <w:pPr>
              <w:rPr>
                <w:rFonts w:ascii="Cambria" w:hAnsi="Cambria" w:cs="Calibri"/>
                <w:sz w:val="20"/>
                <w:szCs w:val="20"/>
                <w:lang w:val="en-CA" w:eastAsia="ja-JP"/>
              </w:rPr>
            </w:pPr>
            <w:r w:rsidRPr="00E50B5D">
              <w:rPr>
                <w:rFonts w:ascii="Cambria" w:hAnsi="Cambria" w:cs="Calibri"/>
                <w:sz w:val="20"/>
                <w:szCs w:val="20"/>
                <w:lang w:val="en-CA" w:eastAsia="ja-JP"/>
              </w:rPr>
              <w:t>U</w:t>
            </w:r>
            <w:r w:rsidR="00925433" w:rsidRPr="00E50B5D">
              <w:rPr>
                <w:rFonts w:ascii="Cambria" w:hAnsi="Cambria" w:cs="Calibri"/>
                <w:sz w:val="20"/>
                <w:szCs w:val="20"/>
                <w:lang w:val="en-CA" w:eastAsia="ja-JP"/>
              </w:rPr>
              <w:t xml:space="preserve">ser-defined </w:t>
            </w:r>
            <w:r w:rsidRPr="00E50B5D">
              <w:rPr>
                <w:rFonts w:ascii="Cambria" w:hAnsi="Cambria" w:cs="Calibri"/>
                <w:sz w:val="20"/>
                <w:szCs w:val="20"/>
                <w:lang w:val="en-CA" w:eastAsia="ja-JP"/>
              </w:rPr>
              <w:t xml:space="preserve">extrapolation </w:t>
            </w:r>
            <w:r w:rsidR="00925433" w:rsidRPr="00E50B5D">
              <w:rPr>
                <w:rFonts w:ascii="Cambria" w:hAnsi="Cambria" w:cs="Calibri"/>
                <w:sz w:val="20"/>
                <w:szCs w:val="20"/>
                <w:lang w:val="en-CA" w:eastAsia="ja-JP"/>
              </w:rPr>
              <w:t>process.</w:t>
            </w:r>
          </w:p>
        </w:tc>
      </w:tr>
      <w:tr w:rsidR="00925433" w:rsidRPr="007811EA" w14:paraId="4D3E0679" w14:textId="77777777" w:rsidTr="001A06E8">
        <w:tc>
          <w:tcPr>
            <w:tcW w:w="1479" w:type="dxa"/>
          </w:tcPr>
          <w:p w14:paraId="5152B3DF" w14:textId="77777777" w:rsidR="00925433" w:rsidRPr="00E50B5D" w:rsidRDefault="00925433" w:rsidP="001A06E8">
            <w:pPr>
              <w:contextualSpacing/>
              <w:jc w:val="center"/>
              <w:rPr>
                <w:rFonts w:ascii="Cambria" w:hAnsi="Cambria" w:cs="Calibri"/>
                <w:sz w:val="20"/>
                <w:szCs w:val="20"/>
                <w:lang w:val="en-CA" w:eastAsia="ja-JP"/>
              </w:rPr>
            </w:pPr>
            <w:r w:rsidRPr="00E50B5D">
              <w:rPr>
                <w:rFonts w:ascii="Cambria" w:hAnsi="Cambria" w:cs="Calibri"/>
                <w:sz w:val="20"/>
                <w:szCs w:val="20"/>
                <w:lang w:val="en-CA" w:eastAsia="ja-JP"/>
              </w:rPr>
              <w:t>2..3</w:t>
            </w:r>
          </w:p>
        </w:tc>
        <w:tc>
          <w:tcPr>
            <w:tcW w:w="6322" w:type="dxa"/>
          </w:tcPr>
          <w:p w14:paraId="6CCB45B4" w14:textId="076F05EE" w:rsidR="00925433" w:rsidRPr="00E50B5D" w:rsidRDefault="00925433" w:rsidP="001A06E8">
            <w:pPr>
              <w:rPr>
                <w:rFonts w:ascii="Cambria" w:hAnsi="Cambria" w:cs="Calibri"/>
                <w:sz w:val="20"/>
                <w:szCs w:val="20"/>
                <w:lang w:val="en-CA" w:eastAsia="ja-JP"/>
              </w:rPr>
            </w:pPr>
            <w:r w:rsidRPr="00BC3BD3">
              <w:rPr>
                <w:rFonts w:eastAsia="Calibri" w:cs="Calibri"/>
                <w:sz w:val="20"/>
                <w:szCs w:val="20"/>
                <w:lang w:val="en-CA" w:eastAsia="ja-JP"/>
              </w:rPr>
              <w:t>Reserved for future use</w:t>
            </w:r>
            <w:r w:rsidR="00C16D5E">
              <w:rPr>
                <w:rFonts w:ascii="Cambria" w:hAnsi="Cambria" w:cs="Calibri"/>
                <w:sz w:val="20"/>
                <w:szCs w:val="20"/>
                <w:lang w:val="en-CA" w:eastAsia="ja-JP"/>
              </w:rPr>
              <w:t>.</w:t>
            </w:r>
          </w:p>
        </w:tc>
      </w:tr>
    </w:tbl>
    <w:p w14:paraId="633F890A" w14:textId="77777777" w:rsidR="00925433" w:rsidRPr="00C607F1" w:rsidRDefault="00925433" w:rsidP="00250677">
      <w:pPr>
        <w:tabs>
          <w:tab w:val="clear" w:pos="403"/>
        </w:tabs>
        <w:spacing w:after="200" w:line="276" w:lineRule="auto"/>
        <w:contextualSpacing/>
        <w:rPr>
          <w:rFonts w:eastAsia="MS Mincho" w:cs="Calibri"/>
          <w:lang w:val="en-CA" w:eastAsia="ja-JP"/>
        </w:rPr>
      </w:pPr>
    </w:p>
    <w:p w14:paraId="5659F1F1" w14:textId="5DC27A6C" w:rsidR="0093544F" w:rsidRPr="007811EA" w:rsidRDefault="0093544F" w:rsidP="0093544F">
      <w:pPr>
        <w:ind w:left="851" w:hanging="284"/>
        <w:rPr>
          <w:rFonts w:ascii="Calibri" w:eastAsia="MS Mincho" w:hAnsi="Calibri" w:cs="Calibri"/>
          <w:lang w:val="en-CA" w:eastAsia="ja-JP"/>
        </w:rPr>
      </w:pPr>
      <w:proofErr w:type="spellStart"/>
      <w:r w:rsidRPr="007811EA">
        <w:rPr>
          <w:rFonts w:ascii="Courier" w:eastAsia="MS Mincho" w:hAnsi="Courier"/>
        </w:rPr>
        <w:t>ami_window_x</w:t>
      </w:r>
      <w:proofErr w:type="spellEnd"/>
      <w:r w:rsidRPr="00C607F1">
        <w:rPr>
          <w:rFonts w:eastAsia="MS Mincho"/>
          <w:lang w:val="en-CA" w:eastAsia="ja-JP"/>
        </w:rPr>
        <w:t xml:space="preserve"> </w:t>
      </w:r>
      <w:r w:rsidRPr="00C607F1">
        <w:rPr>
          <w:rFonts w:eastAsia="MS Mincho" w:cs="Calibri"/>
          <w:lang w:val="en-CA" w:eastAsia="ja-JP"/>
        </w:rPr>
        <w:t xml:space="preserve">indicates the x-coordinate </w:t>
      </w:r>
      <w:r w:rsidRPr="00C607F1">
        <w:rPr>
          <w:rFonts w:eastAsia="Times New Roman" w:cs="Calibri"/>
          <w:color w:val="000000"/>
        </w:rPr>
        <w:t xml:space="preserve">of the top-left corner of the bounding window defining a region of the associated video to </w:t>
      </w:r>
      <w:r w:rsidR="00B632F6">
        <w:rPr>
          <w:rFonts w:eastAsia="Times New Roman" w:cs="Calibri"/>
          <w:color w:val="000000"/>
        </w:rPr>
        <w:t>which</w:t>
      </w:r>
      <w:r w:rsidRPr="00C607F1">
        <w:rPr>
          <w:rFonts w:eastAsia="Times New Roman" w:cs="Calibri"/>
          <w:color w:val="000000"/>
        </w:rPr>
        <w:t xml:space="preserve"> the</w:t>
      </w:r>
      <w:r w:rsidR="00E45B11">
        <w:rPr>
          <w:rFonts w:eastAsia="Times New Roman" w:cs="Calibri"/>
          <w:color w:val="000000"/>
        </w:rPr>
        <w:t xml:space="preserve"> display</w:t>
      </w:r>
      <w:r w:rsidRPr="00C607F1">
        <w:rPr>
          <w:rFonts w:eastAsia="Times New Roman" w:cs="Calibri"/>
          <w:color w:val="000000"/>
        </w:rPr>
        <w:t xml:space="preserve"> attenuation map carried by the display attenuation map track </w:t>
      </w:r>
      <w:r w:rsidR="00836F9D" w:rsidRPr="00BC3BD3">
        <w:rPr>
          <w:rFonts w:eastAsia="Times New Roman" w:cs="Calibri"/>
          <w:color w:val="000000"/>
        </w:rPr>
        <w:t>shall</w:t>
      </w:r>
      <w:r w:rsidR="00836F9D">
        <w:rPr>
          <w:rFonts w:eastAsia="Times New Roman" w:cs="Calibri"/>
          <w:color w:val="000000"/>
        </w:rPr>
        <w:t xml:space="preserve"> be applied</w:t>
      </w:r>
      <w:r w:rsidRPr="00C607F1">
        <w:rPr>
          <w:rFonts w:eastAsia="Times New Roman" w:cs="Calibri"/>
          <w:color w:val="000000"/>
        </w:rPr>
        <w:t>.</w:t>
      </w:r>
      <w:r w:rsidRPr="00C607F1">
        <w:rPr>
          <w:rFonts w:eastAsia="MS Mincho" w:cs="Calibri"/>
          <w:lang w:val="en-CA" w:eastAsia="ja-JP"/>
        </w:rPr>
        <w:t xml:space="preserve"> </w:t>
      </w:r>
    </w:p>
    <w:p w14:paraId="53A3953F" w14:textId="7726B4C3" w:rsidR="0093544F" w:rsidRPr="007811EA" w:rsidRDefault="0093544F" w:rsidP="0093544F">
      <w:pPr>
        <w:ind w:left="851" w:hanging="284"/>
        <w:rPr>
          <w:rFonts w:ascii="Courier" w:eastAsia="MS Mincho" w:hAnsi="Courier"/>
        </w:rPr>
      </w:pPr>
      <w:proofErr w:type="spellStart"/>
      <w:r w:rsidRPr="007811EA">
        <w:rPr>
          <w:rFonts w:ascii="Courier" w:eastAsia="MS Mincho" w:hAnsi="Courier"/>
        </w:rPr>
        <w:t>ami_window_y</w:t>
      </w:r>
      <w:proofErr w:type="spellEnd"/>
      <w:r w:rsidRPr="00C607F1">
        <w:rPr>
          <w:rFonts w:eastAsia="MS Mincho" w:cs="Calibri"/>
          <w:lang w:val="en-CA" w:eastAsia="ja-JP"/>
        </w:rPr>
        <w:t xml:space="preserve"> indicates the y-coordinate </w:t>
      </w:r>
      <w:r w:rsidRPr="00C607F1">
        <w:rPr>
          <w:rFonts w:eastAsia="Times New Roman" w:cs="Calibri"/>
          <w:color w:val="000000"/>
        </w:rPr>
        <w:t xml:space="preserve">of the top-left corner of the bounding window defining a region of the associated video to </w:t>
      </w:r>
      <w:r w:rsidR="00836F9D">
        <w:rPr>
          <w:rFonts w:eastAsia="Times New Roman" w:cs="Calibri"/>
          <w:color w:val="000000"/>
        </w:rPr>
        <w:t>which</w:t>
      </w:r>
      <w:r w:rsidRPr="00C607F1">
        <w:rPr>
          <w:rFonts w:eastAsia="Times New Roman" w:cs="Calibri"/>
          <w:color w:val="000000"/>
        </w:rPr>
        <w:t xml:space="preserve"> the </w:t>
      </w:r>
      <w:r w:rsidR="00E45B11">
        <w:rPr>
          <w:rFonts w:eastAsia="Times New Roman" w:cs="Calibri"/>
          <w:color w:val="000000"/>
        </w:rPr>
        <w:t>display</w:t>
      </w:r>
      <w:r w:rsidR="00E45B11" w:rsidRPr="00C607F1">
        <w:rPr>
          <w:rFonts w:eastAsia="Times New Roman" w:cs="Calibri"/>
          <w:color w:val="000000"/>
        </w:rPr>
        <w:t xml:space="preserve"> </w:t>
      </w:r>
      <w:r w:rsidRPr="00C607F1">
        <w:rPr>
          <w:rFonts w:eastAsia="Times New Roman" w:cs="Calibri"/>
          <w:color w:val="000000"/>
        </w:rPr>
        <w:t xml:space="preserve">attenuation map carried by the display attenuation map track </w:t>
      </w:r>
      <w:r w:rsidR="006966F2" w:rsidRPr="00BC3BD3">
        <w:rPr>
          <w:rFonts w:eastAsia="Times New Roman" w:cs="Calibri"/>
          <w:color w:val="000000"/>
        </w:rPr>
        <w:t>shall</w:t>
      </w:r>
      <w:r w:rsidR="006966F2">
        <w:rPr>
          <w:rFonts w:eastAsia="Times New Roman" w:cs="Calibri"/>
          <w:color w:val="000000"/>
        </w:rPr>
        <w:t xml:space="preserve"> be applied</w:t>
      </w:r>
      <w:r w:rsidRPr="00C607F1">
        <w:rPr>
          <w:rFonts w:eastAsia="Times New Roman" w:cs="Calibri"/>
          <w:color w:val="000000"/>
        </w:rPr>
        <w:t>.</w:t>
      </w:r>
      <w:r w:rsidRPr="007811EA">
        <w:rPr>
          <w:rFonts w:ascii="Calibri" w:eastAsia="MS Mincho" w:hAnsi="Calibri" w:cs="Calibri"/>
          <w:lang w:val="en-CA" w:eastAsia="ja-JP"/>
        </w:rPr>
        <w:t xml:space="preserve"> </w:t>
      </w:r>
    </w:p>
    <w:p w14:paraId="45A184E7" w14:textId="24897559" w:rsidR="0093544F" w:rsidRPr="007811EA" w:rsidRDefault="0093544F" w:rsidP="0093544F">
      <w:pPr>
        <w:ind w:left="851" w:hanging="284"/>
        <w:rPr>
          <w:rFonts w:ascii="Courier" w:eastAsia="MS Mincho" w:hAnsi="Courier"/>
        </w:rPr>
      </w:pPr>
      <w:proofErr w:type="spellStart"/>
      <w:r w:rsidRPr="007811EA">
        <w:rPr>
          <w:rFonts w:ascii="Courier" w:eastAsia="MS Mincho" w:hAnsi="Courier"/>
        </w:rPr>
        <w:t>ami_window_width</w:t>
      </w:r>
      <w:proofErr w:type="spellEnd"/>
      <w:r w:rsidRPr="00C607F1">
        <w:rPr>
          <w:rFonts w:eastAsia="MS Mincho" w:cs="Calibri"/>
          <w:lang w:val="en-CA" w:eastAsia="ja-JP"/>
        </w:rPr>
        <w:t xml:space="preserve"> indicates the width, in number of pixels, </w:t>
      </w:r>
      <w:r w:rsidRPr="00C607F1">
        <w:rPr>
          <w:rFonts w:eastAsia="Times New Roman" w:cs="Calibri"/>
          <w:color w:val="000000"/>
        </w:rPr>
        <w:t xml:space="preserve">of the bounding window defining a region of the associated video to </w:t>
      </w:r>
      <w:r w:rsidR="006966F2">
        <w:rPr>
          <w:rFonts w:eastAsia="Times New Roman" w:cs="Calibri"/>
          <w:color w:val="000000"/>
        </w:rPr>
        <w:t>which</w:t>
      </w:r>
      <w:r w:rsidRPr="00C607F1">
        <w:rPr>
          <w:rFonts w:eastAsia="Times New Roman" w:cs="Calibri"/>
          <w:color w:val="000000"/>
        </w:rPr>
        <w:t xml:space="preserve"> the </w:t>
      </w:r>
      <w:r w:rsidR="00E45B11">
        <w:rPr>
          <w:rFonts w:eastAsia="Times New Roman" w:cs="Calibri"/>
          <w:color w:val="000000"/>
        </w:rPr>
        <w:t>display</w:t>
      </w:r>
      <w:r w:rsidR="00E45B11" w:rsidRPr="00C607F1">
        <w:rPr>
          <w:rFonts w:eastAsia="Times New Roman" w:cs="Calibri"/>
          <w:color w:val="000000"/>
        </w:rPr>
        <w:t xml:space="preserve"> </w:t>
      </w:r>
      <w:r w:rsidRPr="00C607F1">
        <w:rPr>
          <w:rFonts w:eastAsia="Times New Roman" w:cs="Calibri"/>
          <w:color w:val="000000"/>
        </w:rPr>
        <w:t xml:space="preserve">attenuation map carried by the display attenuation map track </w:t>
      </w:r>
      <w:r w:rsidR="006966F2" w:rsidRPr="00BC3BD3">
        <w:rPr>
          <w:rFonts w:eastAsia="Times New Roman" w:cs="Calibri"/>
          <w:color w:val="000000"/>
        </w:rPr>
        <w:t>shall</w:t>
      </w:r>
      <w:r w:rsidR="006966F2">
        <w:rPr>
          <w:rFonts w:eastAsia="Times New Roman" w:cs="Calibri"/>
          <w:color w:val="000000"/>
        </w:rPr>
        <w:t xml:space="preserve"> be applied</w:t>
      </w:r>
      <w:r w:rsidRPr="00C607F1">
        <w:rPr>
          <w:rFonts w:eastAsia="Times New Roman" w:cs="Calibri"/>
          <w:color w:val="000000"/>
        </w:rPr>
        <w:t>.</w:t>
      </w:r>
    </w:p>
    <w:p w14:paraId="607464C9" w14:textId="3BDC95B1" w:rsidR="0093544F" w:rsidRPr="007811EA" w:rsidRDefault="0093544F" w:rsidP="0093544F">
      <w:pPr>
        <w:ind w:left="851" w:hanging="284"/>
        <w:rPr>
          <w:rFonts w:ascii="Courier" w:eastAsia="MS Mincho" w:hAnsi="Courier"/>
        </w:rPr>
      </w:pPr>
      <w:proofErr w:type="spellStart"/>
      <w:r w:rsidRPr="007811EA">
        <w:rPr>
          <w:rFonts w:ascii="Courier" w:eastAsia="MS Mincho" w:hAnsi="Courier"/>
        </w:rPr>
        <w:lastRenderedPageBreak/>
        <w:t>ami_window_height</w:t>
      </w:r>
      <w:proofErr w:type="spellEnd"/>
      <w:r w:rsidRPr="00C607F1">
        <w:rPr>
          <w:rFonts w:eastAsia="MS Mincho" w:cs="Calibri"/>
          <w:lang w:val="en-CA" w:eastAsia="ja-JP"/>
        </w:rPr>
        <w:t xml:space="preserve"> indicates the height, in number of pixels, </w:t>
      </w:r>
      <w:r w:rsidRPr="00C607F1">
        <w:rPr>
          <w:rFonts w:eastAsia="Times New Roman" w:cs="Calibri"/>
          <w:color w:val="000000"/>
        </w:rPr>
        <w:t xml:space="preserve">of the bounding window defining a region of the associated video to </w:t>
      </w:r>
      <w:r w:rsidR="006966F2">
        <w:rPr>
          <w:rFonts w:eastAsia="Times New Roman" w:cs="Calibri"/>
          <w:color w:val="000000"/>
        </w:rPr>
        <w:t>which</w:t>
      </w:r>
      <w:r w:rsidRPr="00C607F1">
        <w:rPr>
          <w:rFonts w:eastAsia="Times New Roman" w:cs="Calibri"/>
          <w:color w:val="000000"/>
        </w:rPr>
        <w:t xml:space="preserve"> the </w:t>
      </w:r>
      <w:r w:rsidR="00517F0B">
        <w:rPr>
          <w:rFonts w:eastAsia="Times New Roman" w:cs="Calibri"/>
          <w:color w:val="000000"/>
        </w:rPr>
        <w:t xml:space="preserve">display </w:t>
      </w:r>
      <w:r w:rsidRPr="00C607F1">
        <w:rPr>
          <w:rFonts w:eastAsia="Times New Roman" w:cs="Calibri"/>
          <w:color w:val="000000"/>
        </w:rPr>
        <w:t xml:space="preserve">attenuation map carried by the display attenuation map track </w:t>
      </w:r>
      <w:r w:rsidR="00C54044" w:rsidRPr="00C54044">
        <w:rPr>
          <w:rFonts w:eastAsia="Times New Roman" w:cs="Calibri"/>
          <w:color w:val="000000"/>
        </w:rPr>
        <w:t>shall</w:t>
      </w:r>
      <w:r w:rsidR="00C54044">
        <w:rPr>
          <w:rFonts w:eastAsia="Times New Roman" w:cs="Calibri"/>
          <w:color w:val="000000"/>
        </w:rPr>
        <w:t xml:space="preserve"> be</w:t>
      </w:r>
      <w:r w:rsidR="006966F2">
        <w:rPr>
          <w:rFonts w:eastAsia="Times New Roman" w:cs="Calibri"/>
          <w:color w:val="000000"/>
        </w:rPr>
        <w:t xml:space="preserve"> applied</w:t>
      </w:r>
      <w:r w:rsidRPr="00C607F1">
        <w:rPr>
          <w:rFonts w:eastAsia="Times New Roman" w:cs="Calibri"/>
          <w:color w:val="000000"/>
        </w:rPr>
        <w:t>.</w:t>
      </w:r>
    </w:p>
    <w:p w14:paraId="6C4B6F2C" w14:textId="5311D36F" w:rsidR="0093544F" w:rsidRPr="007811EA" w:rsidRDefault="0093544F" w:rsidP="0093544F">
      <w:pPr>
        <w:ind w:left="851" w:hanging="284"/>
        <w:rPr>
          <w:rFonts w:ascii="Calibri" w:eastAsia="Times New Roman" w:hAnsi="Calibri" w:cs="Calibri"/>
          <w:color w:val="000000"/>
          <w:sz w:val="24"/>
          <w:szCs w:val="24"/>
        </w:rPr>
      </w:pPr>
      <w:proofErr w:type="spellStart"/>
      <w:r w:rsidRPr="007811EA">
        <w:rPr>
          <w:rFonts w:ascii="Courier" w:eastAsia="MS Mincho" w:hAnsi="Courier"/>
        </w:rPr>
        <w:t>ami_quality_metric</w:t>
      </w:r>
      <w:proofErr w:type="spellEnd"/>
      <w:r w:rsidRPr="00C607F1">
        <w:rPr>
          <w:rFonts w:eastAsia="MS Mincho"/>
        </w:rPr>
        <w:t xml:space="preserve"> </w:t>
      </w:r>
      <w:r w:rsidRPr="00C607F1">
        <w:rPr>
          <w:rFonts w:eastAsia="Times New Roman" w:cs="Calibri"/>
          <w:color w:val="000000"/>
        </w:rPr>
        <w:t xml:space="preserve">indicates the type of the objective quality metric used for the measured quality reduction value resulting from applying the </w:t>
      </w:r>
      <w:r w:rsidR="00F353E5">
        <w:rPr>
          <w:rFonts w:eastAsia="Times New Roman" w:cs="Calibri"/>
          <w:color w:val="000000"/>
        </w:rPr>
        <w:t xml:space="preserve">display </w:t>
      </w:r>
      <w:r w:rsidRPr="00C607F1">
        <w:rPr>
          <w:rFonts w:eastAsia="Times New Roman" w:cs="Calibri"/>
          <w:color w:val="000000"/>
        </w:rPr>
        <w:t xml:space="preserve">attenuation map to the </w:t>
      </w:r>
      <w:r w:rsidR="00F353E5">
        <w:rPr>
          <w:rFonts w:eastAsia="Times New Roman" w:cs="Calibri"/>
          <w:color w:val="000000"/>
        </w:rPr>
        <w:t xml:space="preserve">associated </w:t>
      </w:r>
      <w:r w:rsidRPr="00C607F1">
        <w:rPr>
          <w:rFonts w:eastAsia="Times New Roman" w:cs="Calibri"/>
          <w:color w:val="000000"/>
        </w:rPr>
        <w:t xml:space="preserve">video and assigned to the </w:t>
      </w:r>
      <w:proofErr w:type="spellStart"/>
      <w:r w:rsidRPr="007811EA">
        <w:rPr>
          <w:rFonts w:ascii="Courier" w:eastAsia="MS Mincho" w:hAnsi="Courier"/>
        </w:rPr>
        <w:t>ami_quality_reduction</w:t>
      </w:r>
      <w:proofErr w:type="spellEnd"/>
      <w:r w:rsidRPr="00C607F1">
        <w:rPr>
          <w:rFonts w:eastAsia="Times New Roman" w:cs="Calibri"/>
          <w:color w:val="000000"/>
        </w:rPr>
        <w:t xml:space="preserve"> field. The semantics of the values assigned to this field are </w:t>
      </w:r>
      <w:r w:rsidR="008F329C">
        <w:rPr>
          <w:rFonts w:eastAsia="Times New Roman" w:cs="Calibri"/>
          <w:color w:val="000000"/>
        </w:rPr>
        <w:t xml:space="preserve">described in </w:t>
      </w:r>
      <w:r w:rsidR="00C16D5E">
        <w:rPr>
          <w:rFonts w:eastAsia="Times New Roman" w:cs="Calibri"/>
          <w:color w:val="000000"/>
        </w:rPr>
        <w:fldChar w:fldCharType="begin"/>
      </w:r>
      <w:r w:rsidR="00C16D5E">
        <w:rPr>
          <w:rFonts w:eastAsia="Times New Roman" w:cs="Calibri"/>
          <w:color w:val="000000"/>
        </w:rPr>
        <w:instrText xml:space="preserve"> REF _Ref204641664 \h </w:instrText>
      </w:r>
      <w:r w:rsidR="00C16D5E">
        <w:rPr>
          <w:rFonts w:eastAsia="Times New Roman" w:cs="Calibri"/>
          <w:color w:val="000000"/>
        </w:rPr>
      </w:r>
      <w:r w:rsidR="00C16D5E">
        <w:rPr>
          <w:rFonts w:eastAsia="Times New Roman" w:cs="Calibri"/>
          <w:color w:val="000000"/>
        </w:rPr>
        <w:fldChar w:fldCharType="separate"/>
      </w:r>
      <w:r w:rsidR="00C16D5E" w:rsidRPr="001F0A27">
        <w:rPr>
          <w:lang w:val="en-US"/>
        </w:rPr>
        <w:t xml:space="preserve">Table </w:t>
      </w:r>
      <w:r w:rsidR="00C16D5E">
        <w:rPr>
          <w:noProof/>
          <w:lang w:val="en-US"/>
        </w:rPr>
        <w:t>12</w:t>
      </w:r>
      <w:r w:rsidR="00C16D5E">
        <w:rPr>
          <w:rFonts w:eastAsia="Times New Roman" w:cs="Calibri"/>
          <w:color w:val="000000"/>
        </w:rPr>
        <w:fldChar w:fldCharType="end"/>
      </w:r>
      <w:r w:rsidRPr="00C607F1">
        <w:rPr>
          <w:rFonts w:eastAsia="Times New Roman" w:cs="Calibri"/>
          <w:color w:val="000000"/>
        </w:rPr>
        <w:t>.</w:t>
      </w:r>
    </w:p>
    <w:p w14:paraId="048347F7" w14:textId="05B32460" w:rsidR="00475916" w:rsidRPr="001F0A27" w:rsidRDefault="00475916" w:rsidP="00BC3BD3">
      <w:pPr>
        <w:pStyle w:val="Tabletitle"/>
        <w:numPr>
          <w:ilvl w:val="0"/>
          <w:numId w:val="0"/>
        </w:numPr>
        <w:ind w:left="720"/>
        <w:rPr>
          <w:lang w:val="en-US"/>
        </w:rPr>
      </w:pPr>
      <w:bookmarkStart w:id="104" w:name="_Ref204641664"/>
      <w:r w:rsidRPr="001F0A27">
        <w:rPr>
          <w:lang w:val="en-US"/>
        </w:rPr>
        <w:t xml:space="preserve">Table </w:t>
      </w:r>
      <w:r w:rsidRPr="001F0A27">
        <w:rPr>
          <w:lang w:val="en-US"/>
        </w:rPr>
        <w:fldChar w:fldCharType="begin"/>
      </w:r>
      <w:r w:rsidRPr="001F0A27">
        <w:rPr>
          <w:lang w:val="en-US"/>
        </w:rPr>
        <w:instrText xml:space="preserve"> SEQ Table \* ARABIC </w:instrText>
      </w:r>
      <w:r w:rsidRPr="001F0A27">
        <w:rPr>
          <w:lang w:val="en-US"/>
        </w:rPr>
        <w:fldChar w:fldCharType="separate"/>
      </w:r>
      <w:r w:rsidR="009A797D">
        <w:rPr>
          <w:noProof/>
          <w:lang w:val="en-US"/>
        </w:rPr>
        <w:t>12</w:t>
      </w:r>
      <w:r w:rsidRPr="001F0A27">
        <w:rPr>
          <w:lang w:val="en-US"/>
        </w:rPr>
        <w:fldChar w:fldCharType="end"/>
      </w:r>
      <w:bookmarkEnd w:id="104"/>
      <w:r w:rsidRPr="001F0A27">
        <w:rPr>
          <w:lang w:val="en-US"/>
        </w:rPr>
        <w:t xml:space="preserve"> — Semantics of the values assigned to </w:t>
      </w:r>
      <w:proofErr w:type="spellStart"/>
      <w:r w:rsidRPr="001F0A27">
        <w:rPr>
          <w:rFonts w:ascii="Courier New" w:hAnsi="Courier New" w:cs="Courier New"/>
          <w:lang w:val="en-US"/>
        </w:rPr>
        <w:t>ami_quality_metric</w:t>
      </w:r>
      <w:proofErr w:type="spellEnd"/>
      <w:r w:rsidRPr="001F0A27">
        <w:rPr>
          <w:rFonts w:ascii="Courier New" w:hAnsi="Courier New" w:cs="Courier New"/>
          <w:lang w:val="en-US"/>
        </w:rPr>
        <w:t>.</w:t>
      </w:r>
    </w:p>
    <w:tbl>
      <w:tblPr>
        <w:tblStyle w:val="TableGrid1"/>
        <w:tblW w:w="0" w:type="auto"/>
        <w:jc w:val="center"/>
        <w:tblLook w:val="04A0" w:firstRow="1" w:lastRow="0" w:firstColumn="1" w:lastColumn="0" w:noHBand="0" w:noVBand="1"/>
      </w:tblPr>
      <w:tblGrid>
        <w:gridCol w:w="1129"/>
        <w:gridCol w:w="3402"/>
      </w:tblGrid>
      <w:tr w:rsidR="0093544F" w:rsidRPr="007811EA" w14:paraId="5AFBE14E" w14:textId="77777777">
        <w:trPr>
          <w:jc w:val="center"/>
        </w:trPr>
        <w:tc>
          <w:tcPr>
            <w:tcW w:w="1129" w:type="dxa"/>
          </w:tcPr>
          <w:p w14:paraId="62CFC388" w14:textId="77777777" w:rsidR="0093544F" w:rsidRPr="00C607F1" w:rsidRDefault="0093544F">
            <w:pPr>
              <w:jc w:val="center"/>
              <w:rPr>
                <w:rFonts w:ascii="Cambria" w:hAnsi="Cambria" w:cs="Calibri"/>
                <w:b/>
                <w:sz w:val="20"/>
                <w:szCs w:val="20"/>
              </w:rPr>
            </w:pPr>
            <w:r w:rsidRPr="00C607F1">
              <w:rPr>
                <w:rFonts w:ascii="Cambria" w:hAnsi="Cambria" w:cs="Calibri"/>
                <w:b/>
                <w:sz w:val="20"/>
                <w:szCs w:val="20"/>
              </w:rPr>
              <w:t>Value</w:t>
            </w:r>
          </w:p>
        </w:tc>
        <w:tc>
          <w:tcPr>
            <w:tcW w:w="3402" w:type="dxa"/>
          </w:tcPr>
          <w:p w14:paraId="578D18C3" w14:textId="6DE92EED" w:rsidR="0093544F" w:rsidRPr="00C607F1" w:rsidRDefault="0093544F">
            <w:pPr>
              <w:jc w:val="center"/>
              <w:rPr>
                <w:rFonts w:ascii="Cambria" w:hAnsi="Cambria" w:cs="Calibri"/>
                <w:b/>
                <w:sz w:val="20"/>
                <w:szCs w:val="20"/>
              </w:rPr>
            </w:pPr>
            <w:r w:rsidRPr="00C607F1">
              <w:rPr>
                <w:rFonts w:ascii="Cambria" w:hAnsi="Cambria" w:cs="Calibri"/>
                <w:b/>
                <w:sz w:val="20"/>
                <w:szCs w:val="20"/>
              </w:rPr>
              <w:t xml:space="preserve">Quality </w:t>
            </w:r>
            <w:r w:rsidR="001448C8">
              <w:rPr>
                <w:rFonts w:ascii="Cambria" w:hAnsi="Cambria" w:cs="Calibri"/>
                <w:b/>
                <w:sz w:val="20"/>
                <w:szCs w:val="20"/>
              </w:rPr>
              <w:t>m</w:t>
            </w:r>
            <w:r w:rsidRPr="00C607F1">
              <w:rPr>
                <w:rFonts w:ascii="Cambria" w:hAnsi="Cambria" w:cs="Calibri"/>
                <w:b/>
                <w:sz w:val="20"/>
                <w:szCs w:val="20"/>
              </w:rPr>
              <w:t>etric</w:t>
            </w:r>
          </w:p>
        </w:tc>
      </w:tr>
      <w:tr w:rsidR="0093544F" w:rsidRPr="007811EA" w14:paraId="6CE0BE3B" w14:textId="77777777">
        <w:trPr>
          <w:jc w:val="center"/>
        </w:trPr>
        <w:tc>
          <w:tcPr>
            <w:tcW w:w="1129" w:type="dxa"/>
          </w:tcPr>
          <w:p w14:paraId="0BFF5FD4" w14:textId="77777777" w:rsidR="0093544F" w:rsidRPr="00C607F1" w:rsidRDefault="0093544F">
            <w:pPr>
              <w:jc w:val="center"/>
              <w:rPr>
                <w:rFonts w:ascii="Cambria" w:hAnsi="Cambria" w:cs="Calibri"/>
                <w:sz w:val="20"/>
                <w:szCs w:val="20"/>
              </w:rPr>
            </w:pPr>
            <w:r w:rsidRPr="00C607F1">
              <w:rPr>
                <w:rFonts w:ascii="Cambria" w:hAnsi="Cambria" w:cs="Calibri"/>
                <w:sz w:val="20"/>
                <w:szCs w:val="20"/>
              </w:rPr>
              <w:t>0</w:t>
            </w:r>
          </w:p>
        </w:tc>
        <w:tc>
          <w:tcPr>
            <w:tcW w:w="3402" w:type="dxa"/>
          </w:tcPr>
          <w:p w14:paraId="5F0C1078" w14:textId="77777777" w:rsidR="0093544F" w:rsidRPr="00C607F1" w:rsidRDefault="0093544F">
            <w:pPr>
              <w:rPr>
                <w:rFonts w:ascii="Cambria" w:hAnsi="Cambria" w:cs="Calibri"/>
                <w:sz w:val="20"/>
                <w:szCs w:val="20"/>
              </w:rPr>
            </w:pPr>
            <w:r w:rsidRPr="00C607F1">
              <w:rPr>
                <w:rFonts w:ascii="Cambria" w:hAnsi="Cambria" w:cs="Calibri"/>
                <w:sz w:val="20"/>
                <w:szCs w:val="20"/>
              </w:rPr>
              <w:t>PSNR</w:t>
            </w:r>
          </w:p>
        </w:tc>
      </w:tr>
      <w:tr w:rsidR="0093544F" w:rsidRPr="007811EA" w14:paraId="49FAC1C1" w14:textId="77777777">
        <w:trPr>
          <w:jc w:val="center"/>
        </w:trPr>
        <w:tc>
          <w:tcPr>
            <w:tcW w:w="1129" w:type="dxa"/>
          </w:tcPr>
          <w:p w14:paraId="04EEDA31" w14:textId="77777777" w:rsidR="0093544F" w:rsidRPr="00C607F1" w:rsidRDefault="0093544F">
            <w:pPr>
              <w:jc w:val="center"/>
              <w:rPr>
                <w:rFonts w:ascii="Cambria" w:hAnsi="Cambria" w:cs="Calibri"/>
                <w:sz w:val="20"/>
                <w:szCs w:val="20"/>
              </w:rPr>
            </w:pPr>
            <w:r w:rsidRPr="00C607F1">
              <w:rPr>
                <w:rFonts w:ascii="Cambria" w:hAnsi="Cambria" w:cs="Calibri"/>
                <w:sz w:val="20"/>
                <w:szCs w:val="20"/>
              </w:rPr>
              <w:t>1</w:t>
            </w:r>
          </w:p>
        </w:tc>
        <w:tc>
          <w:tcPr>
            <w:tcW w:w="3402" w:type="dxa"/>
          </w:tcPr>
          <w:p w14:paraId="5A354DE9" w14:textId="77777777" w:rsidR="0093544F" w:rsidRPr="00C607F1" w:rsidRDefault="0093544F">
            <w:pPr>
              <w:rPr>
                <w:rFonts w:ascii="Cambria" w:hAnsi="Cambria" w:cs="Calibri"/>
                <w:sz w:val="20"/>
                <w:szCs w:val="20"/>
              </w:rPr>
            </w:pPr>
            <w:r w:rsidRPr="00C607F1">
              <w:rPr>
                <w:rFonts w:ascii="Cambria" w:hAnsi="Cambria" w:cs="Calibri"/>
                <w:sz w:val="20"/>
                <w:szCs w:val="20"/>
              </w:rPr>
              <w:t>SSIM</w:t>
            </w:r>
          </w:p>
        </w:tc>
      </w:tr>
      <w:tr w:rsidR="0093544F" w:rsidRPr="007811EA" w14:paraId="654DAA94" w14:textId="77777777">
        <w:trPr>
          <w:jc w:val="center"/>
        </w:trPr>
        <w:tc>
          <w:tcPr>
            <w:tcW w:w="1129" w:type="dxa"/>
          </w:tcPr>
          <w:p w14:paraId="33E7E859" w14:textId="77777777" w:rsidR="0093544F" w:rsidRPr="00C607F1" w:rsidRDefault="0093544F">
            <w:pPr>
              <w:jc w:val="center"/>
              <w:rPr>
                <w:rFonts w:ascii="Cambria" w:hAnsi="Cambria" w:cs="Calibri"/>
                <w:sz w:val="20"/>
                <w:szCs w:val="20"/>
              </w:rPr>
            </w:pPr>
            <w:r w:rsidRPr="00C607F1">
              <w:rPr>
                <w:rFonts w:ascii="Cambria" w:hAnsi="Cambria" w:cs="Calibri"/>
                <w:sz w:val="20"/>
                <w:szCs w:val="20"/>
              </w:rPr>
              <w:t>2</w:t>
            </w:r>
          </w:p>
        </w:tc>
        <w:tc>
          <w:tcPr>
            <w:tcW w:w="3402" w:type="dxa"/>
          </w:tcPr>
          <w:p w14:paraId="62C97300" w14:textId="77777777" w:rsidR="0093544F" w:rsidRPr="00C607F1" w:rsidRDefault="0093544F">
            <w:pPr>
              <w:rPr>
                <w:rFonts w:ascii="Cambria" w:hAnsi="Cambria" w:cs="Calibri"/>
                <w:sz w:val="20"/>
                <w:szCs w:val="20"/>
              </w:rPr>
            </w:pPr>
            <w:proofErr w:type="spellStart"/>
            <w:r w:rsidRPr="00C607F1">
              <w:rPr>
                <w:rFonts w:ascii="Cambria" w:hAnsi="Cambria" w:cs="Calibri"/>
                <w:sz w:val="20"/>
                <w:szCs w:val="20"/>
              </w:rPr>
              <w:t>wPSNR</w:t>
            </w:r>
            <w:proofErr w:type="spellEnd"/>
          </w:p>
        </w:tc>
      </w:tr>
      <w:tr w:rsidR="0093544F" w:rsidRPr="007811EA" w14:paraId="484F123C" w14:textId="77777777">
        <w:trPr>
          <w:jc w:val="center"/>
        </w:trPr>
        <w:tc>
          <w:tcPr>
            <w:tcW w:w="1129" w:type="dxa"/>
          </w:tcPr>
          <w:p w14:paraId="6F95D8F6" w14:textId="77777777" w:rsidR="0093544F" w:rsidRPr="00C607F1" w:rsidRDefault="0093544F">
            <w:pPr>
              <w:jc w:val="center"/>
              <w:rPr>
                <w:rFonts w:ascii="Cambria" w:hAnsi="Cambria" w:cs="Calibri"/>
                <w:sz w:val="20"/>
                <w:szCs w:val="20"/>
              </w:rPr>
            </w:pPr>
            <w:r w:rsidRPr="00C607F1">
              <w:rPr>
                <w:rFonts w:ascii="Cambria" w:hAnsi="Cambria" w:cs="Calibri"/>
                <w:sz w:val="20"/>
                <w:szCs w:val="20"/>
              </w:rPr>
              <w:t>3</w:t>
            </w:r>
          </w:p>
        </w:tc>
        <w:tc>
          <w:tcPr>
            <w:tcW w:w="3402" w:type="dxa"/>
          </w:tcPr>
          <w:p w14:paraId="62B15678" w14:textId="77777777" w:rsidR="0093544F" w:rsidRPr="00C607F1" w:rsidRDefault="0093544F">
            <w:pPr>
              <w:rPr>
                <w:rFonts w:ascii="Cambria" w:hAnsi="Cambria" w:cs="Calibri"/>
                <w:sz w:val="20"/>
                <w:szCs w:val="20"/>
              </w:rPr>
            </w:pPr>
            <w:r w:rsidRPr="00C607F1">
              <w:rPr>
                <w:rFonts w:ascii="Cambria" w:hAnsi="Cambria" w:cs="Calibri"/>
                <w:sz w:val="20"/>
                <w:szCs w:val="20"/>
              </w:rPr>
              <w:t>WS-PSNR</w:t>
            </w:r>
          </w:p>
        </w:tc>
      </w:tr>
      <w:tr w:rsidR="0093544F" w:rsidRPr="007811EA" w14:paraId="0A9F5187" w14:textId="77777777">
        <w:trPr>
          <w:jc w:val="center"/>
        </w:trPr>
        <w:tc>
          <w:tcPr>
            <w:tcW w:w="1129" w:type="dxa"/>
          </w:tcPr>
          <w:p w14:paraId="1C7B5D11" w14:textId="77777777" w:rsidR="0093544F" w:rsidRPr="00C607F1" w:rsidRDefault="0093544F">
            <w:pPr>
              <w:jc w:val="center"/>
              <w:rPr>
                <w:rFonts w:ascii="Cambria" w:hAnsi="Cambria" w:cs="Calibri"/>
                <w:sz w:val="20"/>
                <w:szCs w:val="20"/>
              </w:rPr>
            </w:pPr>
            <w:r w:rsidRPr="00C607F1">
              <w:rPr>
                <w:rFonts w:ascii="Cambria" w:hAnsi="Cambria" w:cs="Calibri"/>
                <w:sz w:val="20"/>
                <w:szCs w:val="20"/>
              </w:rPr>
              <w:t>4</w:t>
            </w:r>
          </w:p>
        </w:tc>
        <w:tc>
          <w:tcPr>
            <w:tcW w:w="3402" w:type="dxa"/>
          </w:tcPr>
          <w:p w14:paraId="43AE23C7" w14:textId="77777777" w:rsidR="0093544F" w:rsidRPr="00C607F1" w:rsidRDefault="0093544F">
            <w:pPr>
              <w:rPr>
                <w:rFonts w:ascii="Cambria" w:hAnsi="Cambria" w:cs="Calibri"/>
                <w:sz w:val="20"/>
                <w:szCs w:val="20"/>
              </w:rPr>
            </w:pPr>
            <w:r w:rsidRPr="00C607F1">
              <w:rPr>
                <w:rFonts w:ascii="Cambria" w:hAnsi="Cambria" w:cs="Calibri"/>
                <w:sz w:val="20"/>
                <w:szCs w:val="20"/>
              </w:rPr>
              <w:t>User-defined</w:t>
            </w:r>
          </w:p>
        </w:tc>
      </w:tr>
    </w:tbl>
    <w:p w14:paraId="1D075F6B" w14:textId="77777777" w:rsidR="0093544F" w:rsidRPr="007811EA" w:rsidRDefault="0093544F" w:rsidP="0093544F">
      <w:pPr>
        <w:ind w:left="851" w:hanging="284"/>
        <w:rPr>
          <w:rFonts w:ascii="Courier" w:eastAsia="MS Mincho" w:hAnsi="Courier"/>
          <w:sz w:val="24"/>
          <w:szCs w:val="24"/>
        </w:rPr>
      </w:pPr>
    </w:p>
    <w:p w14:paraId="3EE44844" w14:textId="25BA1FA1" w:rsidR="0093544F" w:rsidRPr="007811EA" w:rsidRDefault="0093544F" w:rsidP="00C607F1">
      <w:pPr>
        <w:ind w:left="851" w:hanging="284"/>
        <w:rPr>
          <w:rFonts w:ascii="Times New Roman" w:eastAsia="Malgun Gothic" w:hAnsi="Times New Roman"/>
          <w:lang w:eastAsia="ko-KR"/>
        </w:rPr>
      </w:pPr>
      <w:proofErr w:type="spellStart"/>
      <w:r w:rsidRPr="007811EA">
        <w:rPr>
          <w:rFonts w:ascii="Courier" w:eastAsia="MS Mincho" w:hAnsi="Courier"/>
        </w:rPr>
        <w:t>ami_quality_reduction</w:t>
      </w:r>
      <w:proofErr w:type="spellEnd"/>
      <w:r w:rsidRPr="00C607F1">
        <w:rPr>
          <w:rFonts w:eastAsia="Times New Roman" w:cs="Calibri"/>
          <w:color w:val="000000"/>
        </w:rPr>
        <w:t xml:space="preserve"> specifies the percentage of quality reduction </w:t>
      </w:r>
      <w:r w:rsidR="00F353E5" w:rsidRPr="00BC3BD3">
        <w:rPr>
          <w:rFonts w:eastAsia="Times New Roman" w:cs="Calibri"/>
          <w:color w:val="000000"/>
        </w:rPr>
        <w:t>that can be expected</w:t>
      </w:r>
      <w:r w:rsidR="00F353E5">
        <w:rPr>
          <w:rFonts w:eastAsia="Times New Roman" w:cs="Calibri"/>
          <w:color w:val="000000"/>
        </w:rPr>
        <w:t xml:space="preserve"> </w:t>
      </w:r>
      <w:r w:rsidRPr="00C607F1">
        <w:rPr>
          <w:rFonts w:eastAsia="Times New Roman" w:cs="Calibri"/>
          <w:color w:val="000000"/>
        </w:rPr>
        <w:t xml:space="preserve">in the </w:t>
      </w:r>
      <w:r w:rsidR="00635760">
        <w:rPr>
          <w:rFonts w:eastAsia="Times New Roman" w:cs="Calibri"/>
          <w:color w:val="000000"/>
        </w:rPr>
        <w:t xml:space="preserve">associated </w:t>
      </w:r>
      <w:r w:rsidRPr="00C607F1">
        <w:rPr>
          <w:rFonts w:eastAsia="Times New Roman" w:cs="Calibri"/>
          <w:color w:val="000000"/>
        </w:rPr>
        <w:t xml:space="preserve">video </w:t>
      </w:r>
      <w:proofErr w:type="gramStart"/>
      <w:r w:rsidRPr="00C607F1">
        <w:rPr>
          <w:rFonts w:eastAsia="Times New Roman" w:cs="Calibri"/>
          <w:color w:val="000000"/>
        </w:rPr>
        <w:t>as a result of</w:t>
      </w:r>
      <w:proofErr w:type="gramEnd"/>
      <w:r w:rsidRPr="00C607F1">
        <w:rPr>
          <w:rFonts w:eastAsia="Times New Roman" w:cs="Calibri"/>
          <w:color w:val="000000"/>
        </w:rPr>
        <w:t xml:space="preserve"> applying the </w:t>
      </w:r>
      <w:r w:rsidR="00F353E5">
        <w:rPr>
          <w:rFonts w:eastAsia="Times New Roman" w:cs="Calibri"/>
          <w:color w:val="000000"/>
        </w:rPr>
        <w:t xml:space="preserve">display </w:t>
      </w:r>
      <w:r w:rsidRPr="00C607F1">
        <w:rPr>
          <w:rFonts w:eastAsia="Times New Roman" w:cs="Calibri"/>
          <w:color w:val="000000"/>
        </w:rPr>
        <w:t>attenuation map to it.</w:t>
      </w:r>
    </w:p>
    <w:p w14:paraId="56B51B9D" w14:textId="77777777" w:rsidR="0093544F" w:rsidRPr="00077DB7" w:rsidRDefault="0093544F" w:rsidP="00C607F1">
      <w:pPr>
        <w:pStyle w:val="Heading4"/>
      </w:pPr>
      <w:r w:rsidRPr="00C607F1">
        <w:t>Display attenuation map tracks</w:t>
      </w:r>
    </w:p>
    <w:p w14:paraId="23801E6D" w14:textId="69950DCA" w:rsidR="008D54B1" w:rsidRPr="008D54B1" w:rsidRDefault="008D54B1" w:rsidP="00D06E25">
      <w:pPr>
        <w:pStyle w:val="Heading5"/>
      </w:pPr>
      <w:r>
        <w:t>General</w:t>
      </w:r>
    </w:p>
    <w:p w14:paraId="7CF137BD" w14:textId="18A1CB21" w:rsidR="0093544F" w:rsidRPr="007811EA" w:rsidRDefault="0093544F" w:rsidP="0093544F">
      <w:pPr>
        <w:tabs>
          <w:tab w:val="left" w:pos="1701"/>
        </w:tabs>
        <w:spacing w:after="160"/>
        <w:rPr>
          <w:rFonts w:ascii="Times New Roman" w:eastAsia="MS Mincho" w:hAnsi="Times New Roman"/>
          <w:noProof/>
          <w:color w:val="000000"/>
          <w:sz w:val="20"/>
          <w:szCs w:val="24"/>
          <w:lang w:eastAsia="zh-CN"/>
        </w:rPr>
      </w:pPr>
      <w:r w:rsidRPr="00C607F1">
        <w:rPr>
          <w:rFonts w:eastAsia="MS Mincho" w:cs="Calibri"/>
          <w:lang w:val="en-CA" w:eastAsia="ja-JP"/>
        </w:rPr>
        <w:t>A display attenuation map track is a restricted video track with the sample entry type</w:t>
      </w:r>
      <w:r w:rsidRPr="007811EA">
        <w:rPr>
          <w:rFonts w:asciiTheme="majorHAnsi" w:eastAsia="MS Mincho" w:hAnsiTheme="majorHAnsi" w:cs="Calibri"/>
          <w:lang w:val="en-CA" w:eastAsia="ja-JP"/>
        </w:rPr>
        <w:t xml:space="preserve"> </w:t>
      </w:r>
      <w:r w:rsidR="00C607F1" w:rsidRPr="007811EA">
        <w:rPr>
          <w:rFonts w:ascii="Courier" w:eastAsia="MS Mincho" w:hAnsi="Courier"/>
          <w:noProof/>
          <w:sz w:val="20"/>
          <w:szCs w:val="24"/>
          <w:lang w:eastAsia="zh-CN"/>
        </w:rPr>
        <w:t>'</w:t>
      </w:r>
      <w:r w:rsidRPr="00C607F1">
        <w:rPr>
          <w:rFonts w:ascii="Courier" w:eastAsia="MS Mincho" w:hAnsi="Courier"/>
          <w:noProof/>
          <w:lang w:eastAsia="zh-CN"/>
        </w:rPr>
        <w:t>resv</w:t>
      </w:r>
      <w:r w:rsidR="00C607F1" w:rsidRPr="007811EA">
        <w:rPr>
          <w:rFonts w:ascii="Courier" w:eastAsia="MS Mincho" w:hAnsi="Courier"/>
          <w:noProof/>
          <w:sz w:val="20"/>
          <w:szCs w:val="24"/>
          <w:lang w:eastAsia="zh-CN"/>
        </w:rPr>
        <w:t>'</w:t>
      </w:r>
      <w:r w:rsidRPr="00C607F1">
        <w:rPr>
          <w:rFonts w:eastAsia="MS Mincho" w:cs="Calibri"/>
          <w:lang w:val="en-CA" w:eastAsia="ja-JP"/>
        </w:rPr>
        <w:t>. The original sample entry type, which is based on the video codec used for encoding the stream, is stored within the</w:t>
      </w:r>
      <w:r w:rsidRPr="007811EA">
        <w:rPr>
          <w:rFonts w:asciiTheme="majorHAnsi" w:eastAsia="MS Mincho" w:hAnsiTheme="majorHAnsi" w:cs="Calibri"/>
          <w:lang w:val="en-CA" w:eastAsia="ja-JP"/>
        </w:rPr>
        <w:t xml:space="preserve"> </w:t>
      </w:r>
      <w:r w:rsidRPr="007811EA">
        <w:rPr>
          <w:rFonts w:ascii="Courier" w:eastAsia="MS Mincho" w:hAnsi="Courier"/>
          <w:noProof/>
          <w:lang w:eastAsia="zh-CN"/>
        </w:rPr>
        <w:t>OriginalFormatBox</w:t>
      </w:r>
      <w:r w:rsidRPr="00C607F1">
        <w:rPr>
          <w:rFonts w:eastAsia="MS Mincho" w:cs="Calibri"/>
          <w:noProof/>
          <w:lang w:eastAsia="zh-CN"/>
        </w:rPr>
        <w:t xml:space="preserve"> </w:t>
      </w:r>
      <w:r w:rsidRPr="00C607F1">
        <w:rPr>
          <w:rFonts w:eastAsia="MS Mincho" w:cs="Calibri"/>
          <w:lang w:val="en-CA" w:eastAsia="ja-JP"/>
        </w:rPr>
        <w:t xml:space="preserve">in the </w:t>
      </w:r>
      <w:r w:rsidRPr="007811EA">
        <w:rPr>
          <w:rFonts w:ascii="Courier" w:eastAsia="MS Mincho" w:hAnsi="Courier"/>
          <w:noProof/>
          <w:lang w:eastAsia="zh-CN"/>
        </w:rPr>
        <w:t>RestrictedSchemeInfoBox</w:t>
      </w:r>
      <w:r w:rsidRPr="00C607F1">
        <w:rPr>
          <w:rFonts w:eastAsia="MS Mincho" w:cs="Calibri"/>
          <w:sz w:val="24"/>
          <w:szCs w:val="24"/>
          <w:lang w:val="en-CA" w:eastAsia="ja-JP"/>
        </w:rPr>
        <w:t>.</w:t>
      </w:r>
      <w:r w:rsidRPr="00C607F1">
        <w:rPr>
          <w:rFonts w:eastAsia="MS Mincho" w:cs="Calibri"/>
          <w:lang w:val="en-CA" w:eastAsia="ja-JP"/>
        </w:rPr>
        <w:t xml:space="preserve"> The</w:t>
      </w:r>
      <w:r w:rsidRPr="00C607F1">
        <w:rPr>
          <w:rFonts w:eastAsia="MS Mincho" w:cs="Calibri"/>
          <w:noProof/>
          <w:lang w:eastAsia="zh-CN"/>
        </w:rPr>
        <w:t xml:space="preserve"> </w:t>
      </w:r>
      <w:r w:rsidRPr="00C607F1">
        <w:rPr>
          <w:rFonts w:eastAsia="MS Mincho"/>
          <w:noProof/>
          <w:lang w:eastAsia="zh-CN"/>
        </w:rPr>
        <w:t>scheme_type</w:t>
      </w:r>
      <w:r w:rsidRPr="00C607F1">
        <w:rPr>
          <w:rFonts w:eastAsia="MS Mincho" w:cs="Calibri"/>
          <w:noProof/>
          <w:lang w:eastAsia="zh-CN"/>
        </w:rPr>
        <w:t xml:space="preserve"> </w:t>
      </w:r>
      <w:r w:rsidRPr="00C607F1">
        <w:rPr>
          <w:rFonts w:eastAsia="MS Mincho" w:cs="Calibri"/>
          <w:lang w:val="en-CA" w:eastAsia="ja-JP"/>
        </w:rPr>
        <w:t>field in</w:t>
      </w:r>
      <w:r w:rsidRPr="007811EA">
        <w:rPr>
          <w:rFonts w:asciiTheme="majorHAnsi" w:eastAsia="MS Mincho" w:hAnsiTheme="majorHAnsi" w:cs="Calibri"/>
          <w:lang w:val="en-CA" w:eastAsia="ja-JP"/>
        </w:rPr>
        <w:t xml:space="preserve"> </w:t>
      </w:r>
      <w:r w:rsidRPr="007811EA">
        <w:rPr>
          <w:rFonts w:ascii="Courier" w:eastAsia="MS Mincho" w:hAnsi="Courier"/>
          <w:noProof/>
          <w:lang w:eastAsia="zh-CN"/>
        </w:rPr>
        <w:t>SchemeTypeBox</w:t>
      </w:r>
      <w:r w:rsidRPr="00C607F1">
        <w:rPr>
          <w:rFonts w:eastAsia="MS Mincho" w:cs="Calibri"/>
          <w:lang w:val="en-CA" w:eastAsia="ja-JP"/>
        </w:rPr>
        <w:t xml:space="preserve"> shall be set to </w:t>
      </w:r>
      <w:r w:rsidRPr="007811EA">
        <w:rPr>
          <w:rFonts w:ascii="Courier" w:eastAsia="MS Mincho" w:hAnsi="Courier"/>
          <w:noProof/>
          <w:sz w:val="20"/>
          <w:szCs w:val="24"/>
          <w:lang w:eastAsia="zh-CN"/>
        </w:rPr>
        <w:t>'</w:t>
      </w:r>
      <w:r w:rsidRPr="007811EA">
        <w:rPr>
          <w:rFonts w:ascii="Courier" w:eastAsia="MS Mincho" w:hAnsi="Courier"/>
          <w:noProof/>
          <w:lang w:eastAsia="zh-CN"/>
        </w:rPr>
        <w:t>gmat</w:t>
      </w:r>
      <w:r w:rsidRPr="007811EA">
        <w:rPr>
          <w:rFonts w:ascii="Courier" w:eastAsia="MS Mincho" w:hAnsi="Courier"/>
          <w:noProof/>
          <w:sz w:val="20"/>
          <w:szCs w:val="24"/>
          <w:lang w:eastAsia="zh-CN"/>
        </w:rPr>
        <w:t>'</w:t>
      </w:r>
      <w:r w:rsidRPr="00C607F1">
        <w:rPr>
          <w:rFonts w:eastAsia="MS Mincho" w:cs="Calibri"/>
          <w:noProof/>
          <w:lang w:eastAsia="zh-CN"/>
        </w:rPr>
        <w:t>, indicating a</w:t>
      </w:r>
      <w:r w:rsidR="008B5FB6">
        <w:rPr>
          <w:rFonts w:eastAsia="MS Mincho" w:cs="Calibri"/>
          <w:noProof/>
          <w:lang w:eastAsia="zh-CN"/>
        </w:rPr>
        <w:t xml:space="preserve"> display</w:t>
      </w:r>
      <w:r w:rsidRPr="00C607F1">
        <w:rPr>
          <w:rFonts w:eastAsia="MS Mincho" w:cs="Calibri"/>
          <w:noProof/>
          <w:lang w:eastAsia="zh-CN"/>
        </w:rPr>
        <w:t xml:space="preserve"> </w:t>
      </w:r>
      <w:r w:rsidRPr="00D06E25">
        <w:rPr>
          <w:rFonts w:eastAsia="MS Mincho" w:cs="Calibri"/>
          <w:lang w:eastAsia="zh-CN"/>
        </w:rPr>
        <w:t>attenuation map restricted scheme</w:t>
      </w:r>
      <w:r w:rsidRPr="00C607F1">
        <w:rPr>
          <w:rFonts w:eastAsia="MS Mincho" w:cs="Calibri"/>
          <w:noProof/>
          <w:lang w:eastAsia="zh-CN"/>
        </w:rPr>
        <w:t>. The</w:t>
      </w:r>
      <w:r w:rsidRPr="007811EA">
        <w:rPr>
          <w:rFonts w:asciiTheme="majorHAnsi" w:eastAsia="MS Mincho" w:hAnsiTheme="majorHAnsi"/>
          <w:noProof/>
          <w:lang w:eastAsia="zh-CN"/>
        </w:rPr>
        <w:t xml:space="preserve"> </w:t>
      </w:r>
      <w:r w:rsidRPr="007811EA">
        <w:rPr>
          <w:rFonts w:ascii="Courier" w:eastAsia="MS Mincho" w:hAnsi="Courier"/>
          <w:noProof/>
          <w:lang w:eastAsia="zh-CN"/>
        </w:rPr>
        <w:t>SchemeInformationBox</w:t>
      </w:r>
      <w:r w:rsidRPr="00C607F1">
        <w:rPr>
          <w:rFonts w:eastAsia="MS Mincho" w:cs="Calibri"/>
          <w:noProof/>
          <w:lang w:eastAsia="zh-CN"/>
        </w:rPr>
        <w:t xml:space="preserve"> shall include an</w:t>
      </w:r>
      <w:r w:rsidRPr="00C607F1">
        <w:rPr>
          <w:rFonts w:eastAsia="MS Mincho"/>
          <w:noProof/>
          <w:lang w:eastAsia="zh-CN"/>
        </w:rPr>
        <w:t xml:space="preserve"> </w:t>
      </w:r>
      <w:r w:rsidRPr="007811EA">
        <w:rPr>
          <w:rFonts w:ascii="Courier" w:eastAsia="MS Mincho" w:hAnsi="Courier"/>
          <w:noProof/>
          <w:lang w:eastAsia="zh-CN"/>
        </w:rPr>
        <w:t>AttenuationMapInformationBox</w:t>
      </w:r>
      <w:r w:rsidRPr="00C607F1">
        <w:rPr>
          <w:rFonts w:eastAsia="MS Mincho" w:cs="Calibri"/>
          <w:lang w:val="en-CA" w:eastAsia="ja-JP"/>
        </w:rPr>
        <w:t xml:space="preserve">, as defined in </w:t>
      </w:r>
      <w:r w:rsidR="00C65E73">
        <w:rPr>
          <w:rFonts w:eastAsia="MS Mincho" w:cs="Calibri"/>
          <w:lang w:val="en-CA" w:eastAsia="ja-JP"/>
        </w:rPr>
        <w:t>subclause</w:t>
      </w:r>
      <w:r w:rsidR="00242211">
        <w:rPr>
          <w:rFonts w:eastAsia="MS Mincho" w:cs="Calibri"/>
          <w:lang w:val="en-CA" w:eastAsia="ja-JP"/>
        </w:rPr>
        <w:t xml:space="preserve"> </w:t>
      </w:r>
      <w:r w:rsidR="00BD6487">
        <w:rPr>
          <w:rFonts w:eastAsia="MS Mincho" w:cs="Calibri"/>
          <w:lang w:val="en-CA" w:eastAsia="ja-JP"/>
        </w:rPr>
        <w:fldChar w:fldCharType="begin"/>
      </w:r>
      <w:r w:rsidR="00BD6487">
        <w:rPr>
          <w:rFonts w:eastAsia="MS Mincho" w:cs="Calibri"/>
          <w:lang w:val="en-CA" w:eastAsia="ja-JP"/>
        </w:rPr>
        <w:instrText xml:space="preserve"> REF _Ref201739943 \r \h </w:instrText>
      </w:r>
      <w:r w:rsidR="00BD6487">
        <w:rPr>
          <w:rFonts w:eastAsia="MS Mincho" w:cs="Calibri"/>
          <w:lang w:val="en-CA" w:eastAsia="ja-JP"/>
        </w:rPr>
      </w:r>
      <w:r w:rsidR="00BD6487">
        <w:rPr>
          <w:rFonts w:eastAsia="MS Mincho" w:cs="Calibri"/>
          <w:lang w:val="en-CA" w:eastAsia="ja-JP"/>
        </w:rPr>
        <w:fldChar w:fldCharType="separate"/>
      </w:r>
      <w:r w:rsidR="00BD6487">
        <w:rPr>
          <w:rFonts w:eastAsia="MS Mincho" w:cs="Calibri"/>
          <w:lang w:val="en-CA" w:eastAsia="ja-JP"/>
        </w:rPr>
        <w:t>5.3.3.2</w:t>
      </w:r>
      <w:r w:rsidR="00BD6487">
        <w:rPr>
          <w:rFonts w:eastAsia="MS Mincho" w:cs="Calibri"/>
          <w:lang w:val="en-CA" w:eastAsia="ja-JP"/>
        </w:rPr>
        <w:fldChar w:fldCharType="end"/>
      </w:r>
      <w:r w:rsidRPr="00C607F1">
        <w:rPr>
          <w:rFonts w:eastAsia="MS Mincho" w:cs="Calibri"/>
          <w:lang w:val="en-CA" w:eastAsia="ja-JP"/>
        </w:rPr>
        <w:t>. In the track header, the</w:t>
      </w:r>
      <w:r w:rsidRPr="00C607F1">
        <w:rPr>
          <w:rFonts w:eastAsia="MS Mincho" w:cs="Calibri"/>
          <w:noProof/>
          <w:lang w:val="en-CA" w:eastAsia="zh-CN"/>
        </w:rPr>
        <w:t xml:space="preserve"> </w:t>
      </w:r>
      <w:r w:rsidRPr="007811EA">
        <w:rPr>
          <w:rFonts w:ascii="Courier" w:eastAsia="MS Mincho" w:hAnsi="Courier"/>
          <w:noProof/>
          <w:lang w:eastAsia="ja-JP"/>
        </w:rPr>
        <w:t>track_in_movie</w:t>
      </w:r>
      <w:r w:rsidRPr="00C607F1">
        <w:rPr>
          <w:rFonts w:eastAsia="MS Mincho" w:cs="Calibri"/>
          <w:lang w:val="en-CA" w:eastAsia="ja-JP"/>
        </w:rPr>
        <w:t xml:space="preserve"> flag shall be set to 0 to indicate that this track should not be presented alone.</w:t>
      </w:r>
    </w:p>
    <w:p w14:paraId="4CF44878" w14:textId="4E93B367" w:rsidR="0093544F" w:rsidRPr="00077DB7" w:rsidRDefault="0093544F" w:rsidP="00C607F1">
      <w:pPr>
        <w:pStyle w:val="Heading5"/>
      </w:pPr>
      <w:r w:rsidRPr="00C607F1">
        <w:t xml:space="preserve">Association with </w:t>
      </w:r>
      <w:r w:rsidR="006669F9">
        <w:t>v</w:t>
      </w:r>
      <w:r w:rsidRPr="00C607F1">
        <w:t xml:space="preserve">ideo </w:t>
      </w:r>
      <w:r w:rsidR="006669F9">
        <w:t>t</w:t>
      </w:r>
      <w:r w:rsidRPr="00C607F1">
        <w:t>racks</w:t>
      </w:r>
    </w:p>
    <w:p w14:paraId="528CF258" w14:textId="6DE38990" w:rsidR="0093544F" w:rsidRPr="007811EA" w:rsidRDefault="0093544F" w:rsidP="0093544F">
      <w:pPr>
        <w:tabs>
          <w:tab w:val="left" w:pos="1701"/>
        </w:tabs>
        <w:spacing w:after="160"/>
        <w:rPr>
          <w:rFonts w:ascii="Calibri" w:eastAsia="MS Mincho" w:hAnsi="Calibri" w:cs="Calibri"/>
          <w:noProof/>
          <w:sz w:val="24"/>
          <w:szCs w:val="24"/>
          <w:lang w:eastAsia="zh-CN"/>
        </w:rPr>
      </w:pPr>
      <w:r w:rsidRPr="00C607F1">
        <w:rPr>
          <w:rFonts w:eastAsia="MS Mincho"/>
          <w:noProof/>
          <w:lang w:eastAsia="zh-CN"/>
        </w:rPr>
        <w:t xml:space="preserve">A </w:t>
      </w:r>
      <w:r w:rsidRPr="007811EA">
        <w:rPr>
          <w:rFonts w:ascii="Courier New" w:eastAsia="Batang" w:hAnsi="Courier New" w:cs="Courier New"/>
          <w:noProof/>
          <w:lang w:eastAsia="ja-JP"/>
        </w:rPr>
        <w:t>TrackReferenceTypeBox</w:t>
      </w:r>
      <w:r w:rsidRPr="00C607F1">
        <w:rPr>
          <w:rFonts w:eastAsia="MS Mincho" w:cs="Calibri"/>
          <w:noProof/>
          <w:lang w:eastAsia="zh-CN"/>
        </w:rPr>
        <w:t xml:space="preserve"> with the reference type </w:t>
      </w:r>
      <w:r w:rsidRPr="007811EA">
        <w:rPr>
          <w:rFonts w:ascii="Courier" w:eastAsia="Batang" w:hAnsi="Courier" w:cs="Courier New"/>
          <w:noProof/>
          <w:sz w:val="20"/>
          <w:szCs w:val="24"/>
          <w:lang w:eastAsia="ja-JP"/>
        </w:rPr>
        <w:t>'</w:t>
      </w:r>
      <w:r w:rsidRPr="007811EA">
        <w:rPr>
          <w:rFonts w:ascii="Courier New" w:eastAsia="Batang" w:hAnsi="Courier New" w:cs="Courier New"/>
          <w:noProof/>
          <w:lang w:eastAsia="ja-JP"/>
        </w:rPr>
        <w:t>gmam</w:t>
      </w:r>
      <w:r w:rsidRPr="007811EA">
        <w:rPr>
          <w:rFonts w:ascii="Courier" w:eastAsia="Batang" w:hAnsi="Courier" w:cs="Courier New"/>
          <w:noProof/>
          <w:sz w:val="20"/>
          <w:szCs w:val="24"/>
          <w:lang w:eastAsia="ja-JP"/>
        </w:rPr>
        <w:t>'</w:t>
      </w:r>
      <w:r w:rsidRPr="00C607F1">
        <w:rPr>
          <w:rFonts w:eastAsia="MS Mincho" w:cs="Calibri"/>
          <w:noProof/>
          <w:lang w:eastAsia="zh-CN"/>
        </w:rPr>
        <w:t xml:space="preserve"> shall be added to a </w:t>
      </w:r>
      <w:r w:rsidRPr="007811EA">
        <w:rPr>
          <w:rFonts w:ascii="Courier New" w:eastAsia="Batang" w:hAnsi="Courier New" w:cs="Courier New"/>
          <w:noProof/>
          <w:lang w:eastAsia="ja-JP"/>
        </w:rPr>
        <w:t>TrackReferenceBox</w:t>
      </w:r>
      <w:r w:rsidRPr="00C607F1">
        <w:rPr>
          <w:rFonts w:eastAsia="MS Mincho" w:cs="Calibri"/>
          <w:noProof/>
          <w:lang w:eastAsia="zh-CN"/>
        </w:rPr>
        <w:t xml:space="preserve"> within the</w:t>
      </w:r>
      <w:r w:rsidRPr="00C607F1">
        <w:rPr>
          <w:rFonts w:eastAsia="MS Mincho"/>
          <w:noProof/>
          <w:lang w:eastAsia="zh-CN"/>
        </w:rPr>
        <w:t xml:space="preserve"> </w:t>
      </w:r>
      <w:r w:rsidRPr="007811EA">
        <w:rPr>
          <w:rFonts w:ascii="Courier New" w:eastAsia="Batang" w:hAnsi="Courier New" w:cs="Courier New"/>
          <w:noProof/>
          <w:lang w:eastAsia="ja-JP"/>
        </w:rPr>
        <w:t>TrackBox</w:t>
      </w:r>
      <w:r w:rsidRPr="00C607F1">
        <w:rPr>
          <w:rFonts w:eastAsia="MS Mincho" w:cs="Calibri"/>
          <w:noProof/>
          <w:lang w:eastAsia="zh-CN"/>
        </w:rPr>
        <w:t xml:space="preserve"> of the track carrying the </w:t>
      </w:r>
      <w:r w:rsidR="008B5FB6">
        <w:rPr>
          <w:rFonts w:eastAsia="MS Mincho" w:cs="Calibri"/>
          <w:noProof/>
          <w:lang w:eastAsia="zh-CN"/>
        </w:rPr>
        <w:t xml:space="preserve">display </w:t>
      </w:r>
      <w:r w:rsidRPr="00C607F1">
        <w:rPr>
          <w:rFonts w:eastAsia="MS Mincho" w:cs="Calibri"/>
          <w:noProof/>
          <w:lang w:eastAsia="zh-CN"/>
        </w:rPr>
        <w:t>attenuation map data. The</w:t>
      </w:r>
      <w:r w:rsidRPr="00C607F1">
        <w:rPr>
          <w:rFonts w:eastAsia="MS Mincho"/>
          <w:noProof/>
          <w:lang w:eastAsia="zh-CN"/>
        </w:rPr>
        <w:t xml:space="preserve"> </w:t>
      </w:r>
      <w:r w:rsidRPr="007811EA">
        <w:rPr>
          <w:rFonts w:ascii="Courier New" w:eastAsia="Batang" w:hAnsi="Courier New" w:cs="Courier New"/>
          <w:noProof/>
          <w:lang w:eastAsia="ja-JP"/>
        </w:rPr>
        <w:t>TrackReferenceTypeBo</w:t>
      </w:r>
      <w:r w:rsidRPr="007811EA">
        <w:rPr>
          <w:rFonts w:ascii="Courier New" w:eastAsia="MS Mincho" w:hAnsi="Courier New" w:cs="Courier New"/>
          <w:noProof/>
          <w:lang w:eastAsia="zh-CN"/>
        </w:rPr>
        <w:t>x</w:t>
      </w:r>
      <w:r w:rsidRPr="00C607F1">
        <w:rPr>
          <w:rFonts w:eastAsia="MS Mincho" w:cs="Calibri"/>
          <w:noProof/>
          <w:lang w:eastAsia="zh-CN"/>
        </w:rPr>
        <w:t xml:space="preserve"> shall contain an array of</w:t>
      </w:r>
      <w:r w:rsidRPr="00C607F1">
        <w:rPr>
          <w:rFonts w:eastAsia="MS Mincho"/>
          <w:noProof/>
          <w:lang w:eastAsia="zh-CN"/>
        </w:rPr>
        <w:t xml:space="preserve"> </w:t>
      </w:r>
      <w:r w:rsidRPr="007811EA">
        <w:rPr>
          <w:rFonts w:ascii="Courier New" w:eastAsia="Batang" w:hAnsi="Courier New" w:cs="Courier New"/>
          <w:noProof/>
          <w:lang w:eastAsia="ja-JP"/>
        </w:rPr>
        <w:t>track_ID</w:t>
      </w:r>
      <w:r w:rsidRPr="00C607F1">
        <w:rPr>
          <w:rFonts w:eastAsia="MS Mincho" w:cs="Calibri"/>
          <w:noProof/>
          <w:lang w:eastAsia="zh-CN"/>
        </w:rPr>
        <w:t>s designating the identifiers for the referenced video tracks.</w:t>
      </w:r>
    </w:p>
    <w:p w14:paraId="0439F024" w14:textId="135646F8" w:rsidR="0093544F" w:rsidRPr="00077DB7" w:rsidRDefault="0093544F" w:rsidP="00C607F1">
      <w:pPr>
        <w:pStyle w:val="Heading5"/>
      </w:pPr>
      <w:r w:rsidRPr="00C607F1">
        <w:t xml:space="preserve">Sample </w:t>
      </w:r>
      <w:r w:rsidR="006669F9">
        <w:t>f</w:t>
      </w:r>
      <w:r w:rsidRPr="00C607F1">
        <w:t>ormat</w:t>
      </w:r>
    </w:p>
    <w:p w14:paraId="3DBE4435" w14:textId="7EFD0040" w:rsidR="0093544F" w:rsidRPr="00C607F1" w:rsidRDefault="0093544F" w:rsidP="0093544F">
      <w:pPr>
        <w:rPr>
          <w:rFonts w:eastAsia="MS Mincho"/>
          <w:lang w:eastAsia="ja-JP"/>
        </w:rPr>
      </w:pPr>
      <w:r w:rsidRPr="00C607F1">
        <w:rPr>
          <w:rFonts w:eastAsia="MS Mincho"/>
          <w:lang w:eastAsia="ja-JP"/>
        </w:rPr>
        <w:t>Each sample in a</w:t>
      </w:r>
      <w:r w:rsidR="00F852E4">
        <w:rPr>
          <w:rFonts w:eastAsia="MS Mincho"/>
          <w:lang w:eastAsia="ja-JP"/>
        </w:rPr>
        <w:t xml:space="preserve"> display</w:t>
      </w:r>
      <w:r w:rsidRPr="00C607F1">
        <w:rPr>
          <w:rFonts w:eastAsia="MS Mincho"/>
          <w:lang w:eastAsia="ja-JP"/>
        </w:rPr>
        <w:t xml:space="preserve"> attenuation map track carries a sequence of video NAL units corresponding to the encoded </w:t>
      </w:r>
      <w:r w:rsidR="00F13A2D">
        <w:rPr>
          <w:rFonts w:eastAsia="MS Mincho"/>
          <w:lang w:eastAsia="ja-JP"/>
        </w:rPr>
        <w:t xml:space="preserve">display </w:t>
      </w:r>
      <w:r w:rsidRPr="00C607F1">
        <w:rPr>
          <w:rFonts w:eastAsia="MS Mincho"/>
          <w:lang w:eastAsia="ja-JP"/>
        </w:rPr>
        <w:t xml:space="preserve">attenuation map for a single access unit (AU) in the associated video track(s) and </w:t>
      </w:r>
      <w:r w:rsidR="0013434C">
        <w:rPr>
          <w:rFonts w:eastAsia="MS Mincho"/>
          <w:lang w:eastAsia="ja-JP"/>
        </w:rPr>
        <w:t>shall be</w:t>
      </w:r>
      <w:r w:rsidR="0013434C" w:rsidRPr="00C607F1">
        <w:rPr>
          <w:rFonts w:eastAsia="MS Mincho"/>
          <w:lang w:eastAsia="ja-JP"/>
        </w:rPr>
        <w:t xml:space="preserve"> </w:t>
      </w:r>
      <w:r w:rsidRPr="00C607F1">
        <w:rPr>
          <w:rFonts w:eastAsia="MS Mincho"/>
          <w:lang w:eastAsia="ja-JP"/>
        </w:rPr>
        <w:t>encapsulated based on the sample formats defined in ISO/IEC 14496-15</w:t>
      </w:r>
      <w:r w:rsidR="004F32F8">
        <w:rPr>
          <w:rFonts w:eastAsia="MS Mincho"/>
          <w:lang w:eastAsia="ja-JP"/>
        </w:rPr>
        <w:t>:2022</w:t>
      </w:r>
      <w:r w:rsidRPr="00C607F1">
        <w:rPr>
          <w:rFonts w:eastAsia="MS Mincho"/>
          <w:lang w:eastAsia="ja-JP"/>
        </w:rPr>
        <w:t xml:space="preserve">. </w:t>
      </w:r>
    </w:p>
    <w:p w14:paraId="474B88C2" w14:textId="4E4625A2" w:rsidR="0093544F" w:rsidRPr="00077DB7" w:rsidRDefault="0093544F" w:rsidP="00C607F1">
      <w:pPr>
        <w:pStyle w:val="Heading5"/>
      </w:pPr>
      <w:bookmarkStart w:id="105" w:name="_Ref164094693"/>
      <w:r w:rsidRPr="00C607F1">
        <w:t>Signa</w:t>
      </w:r>
      <w:r w:rsidR="004B67D9">
        <w:t>l</w:t>
      </w:r>
      <w:r w:rsidRPr="00C607F1">
        <w:t xml:space="preserve">ling </w:t>
      </w:r>
      <w:r w:rsidR="006669F9">
        <w:t>a</w:t>
      </w:r>
      <w:r w:rsidRPr="00077DB7">
        <w:t xml:space="preserve">lternative </w:t>
      </w:r>
      <w:r w:rsidR="006669F9">
        <w:t>a</w:t>
      </w:r>
      <w:r w:rsidRPr="00077DB7">
        <w:t xml:space="preserve">ttenuation </w:t>
      </w:r>
      <w:r w:rsidR="006669F9">
        <w:t>m</w:t>
      </w:r>
      <w:r w:rsidRPr="00077DB7">
        <w:t xml:space="preserve">ap </w:t>
      </w:r>
      <w:r w:rsidR="006669F9">
        <w:t>t</w:t>
      </w:r>
      <w:r w:rsidRPr="00077DB7">
        <w:t>racks</w:t>
      </w:r>
      <w:bookmarkEnd w:id="105"/>
    </w:p>
    <w:p w14:paraId="37CA5CB5" w14:textId="6D389A65" w:rsidR="0093544F" w:rsidRPr="00C607F1" w:rsidRDefault="0093544F" w:rsidP="0093544F">
      <w:pPr>
        <w:rPr>
          <w:rFonts w:eastAsia="MS Mincho" w:cs="Calibri"/>
          <w:noProof/>
          <w:lang w:eastAsia="zh-CN"/>
        </w:rPr>
      </w:pPr>
      <w:r w:rsidRPr="00C607F1">
        <w:rPr>
          <w:rFonts w:eastAsia="MS Mincho" w:cs="Calibri"/>
          <w:noProof/>
          <w:lang w:eastAsia="zh-CN"/>
        </w:rPr>
        <w:t>Multiple display attenuation map tracks may be present in a</w:t>
      </w:r>
      <w:r w:rsidR="009B6E9C">
        <w:rPr>
          <w:rFonts w:eastAsia="MS Mincho" w:cs="Calibri"/>
          <w:noProof/>
          <w:lang w:eastAsia="zh-CN"/>
        </w:rPr>
        <w:t>n</w:t>
      </w:r>
      <w:r w:rsidRPr="00C607F1">
        <w:rPr>
          <w:rFonts w:eastAsia="MS Mincho" w:cs="Calibri"/>
          <w:noProof/>
          <w:lang w:eastAsia="zh-CN"/>
        </w:rPr>
        <w:t xml:space="preserve"> ISOBMFF file. When more than one version of a</w:t>
      </w:r>
      <w:r w:rsidR="0013434C">
        <w:rPr>
          <w:rFonts w:eastAsia="MS Mincho" w:cs="Calibri"/>
          <w:noProof/>
          <w:lang w:eastAsia="zh-CN"/>
        </w:rPr>
        <w:t xml:space="preserve"> display</w:t>
      </w:r>
      <w:r w:rsidRPr="00C607F1">
        <w:rPr>
          <w:rFonts w:eastAsia="MS Mincho" w:cs="Calibri"/>
          <w:noProof/>
          <w:lang w:eastAsia="zh-CN"/>
        </w:rPr>
        <w:t xml:space="preserve"> attenuation map is available for the same video track in the ISOBMFF container (e.g., different energy consumption levels</w:t>
      </w:r>
      <w:r w:rsidR="00902C31">
        <w:rPr>
          <w:rFonts w:eastAsia="MS Mincho" w:cs="Calibri"/>
          <w:noProof/>
          <w:lang w:eastAsia="zh-CN"/>
        </w:rPr>
        <w:t xml:space="preserve"> or</w:t>
      </w:r>
      <w:r w:rsidRPr="00C607F1">
        <w:rPr>
          <w:rFonts w:eastAsia="MS Mincho" w:cs="Calibri"/>
          <w:noProof/>
          <w:lang w:eastAsia="zh-CN"/>
        </w:rPr>
        <w:t xml:space="preserve"> different video qualities), each version is carried in a separate display attenuation map track. </w:t>
      </w:r>
    </w:p>
    <w:p w14:paraId="7CDF7A60" w14:textId="38CD5E74" w:rsidR="00E95652" w:rsidRPr="00664948" w:rsidRDefault="0093544F" w:rsidP="00664948">
      <w:pPr>
        <w:rPr>
          <w:lang w:eastAsia="ja-JP"/>
        </w:rPr>
      </w:pPr>
      <w:r w:rsidRPr="00C607F1">
        <w:rPr>
          <w:rFonts w:eastAsia="MS Mincho"/>
          <w:lang w:eastAsia="ja-JP"/>
        </w:rPr>
        <w:t xml:space="preserve">Display attenuation map tracks that are alternatives of each other shall be signalled as alternatives of each other by either setting the </w:t>
      </w:r>
      <w:proofErr w:type="spellStart"/>
      <w:r w:rsidRPr="00782BDF">
        <w:rPr>
          <w:rFonts w:ascii="Courier" w:eastAsia="MS Mincho" w:hAnsi="Courier"/>
        </w:rPr>
        <w:t>alternate_group</w:t>
      </w:r>
      <w:proofErr w:type="spellEnd"/>
      <w:r w:rsidRPr="00C607F1">
        <w:rPr>
          <w:rFonts w:eastAsia="MS Mincho"/>
          <w:lang w:eastAsia="ja-JP"/>
        </w:rPr>
        <w:t xml:space="preserve"> field in their respective </w:t>
      </w:r>
      <w:proofErr w:type="spellStart"/>
      <w:r w:rsidRPr="00782BDF">
        <w:rPr>
          <w:rFonts w:ascii="Courier" w:eastAsia="MS Mincho" w:hAnsi="Courier"/>
        </w:rPr>
        <w:t>TrackHeaderBox</w:t>
      </w:r>
      <w:proofErr w:type="spellEnd"/>
      <w:r w:rsidRPr="00C607F1">
        <w:rPr>
          <w:rFonts w:eastAsia="MS Mincho"/>
          <w:lang w:eastAsia="ja-JP"/>
        </w:rPr>
        <w:t xml:space="preserve">(es) to </w:t>
      </w:r>
      <w:r w:rsidRPr="00C607F1">
        <w:rPr>
          <w:rFonts w:eastAsia="MS Mincho"/>
          <w:lang w:eastAsia="ja-JP"/>
        </w:rPr>
        <w:lastRenderedPageBreak/>
        <w:t xml:space="preserve">the same value or grouping the tracks together with an </w:t>
      </w:r>
      <w:r w:rsidRPr="00782BDF">
        <w:rPr>
          <w:rFonts w:ascii="Courier New" w:eastAsia="MS Mincho" w:hAnsi="Courier New"/>
          <w:noProof/>
          <w:lang w:val="en-CA" w:eastAsia="ja-JP"/>
        </w:rPr>
        <w:t>EntityToGroupBox</w:t>
      </w:r>
      <w:r w:rsidRPr="00C607F1">
        <w:rPr>
          <w:rFonts w:eastAsia="MS Mincho"/>
          <w:lang w:eastAsia="ja-JP"/>
        </w:rPr>
        <w:t xml:space="preserve"> with </w:t>
      </w:r>
      <w:r w:rsidRPr="00782BDF">
        <w:rPr>
          <w:rFonts w:ascii="Courier New" w:eastAsia="MS Mincho" w:hAnsi="Courier New"/>
          <w:noProof/>
          <w:lang w:val="en-CA" w:eastAsia="ja-JP"/>
        </w:rPr>
        <w:t>grouping_type</w:t>
      </w:r>
      <w:r w:rsidRPr="00C607F1">
        <w:rPr>
          <w:rFonts w:eastAsia="MS Mincho"/>
          <w:lang w:val="en-CA"/>
        </w:rPr>
        <w:t xml:space="preserve"> </w:t>
      </w:r>
      <w:r w:rsidRPr="00C607F1">
        <w:rPr>
          <w:rFonts w:eastAsia="MS Mincho"/>
          <w:lang w:eastAsia="ja-JP"/>
        </w:rPr>
        <w:t>equal to</w:t>
      </w:r>
      <w:r w:rsidRPr="00C607F1">
        <w:rPr>
          <w:rFonts w:eastAsia="MS Mincho"/>
          <w:lang w:val="en-CA"/>
        </w:rPr>
        <w:t xml:space="preserve"> </w:t>
      </w:r>
      <w:r w:rsidRPr="00782BDF">
        <w:rPr>
          <w:rFonts w:ascii="Courier New" w:eastAsia="MS Mincho" w:hAnsi="Courier New"/>
          <w:noProof/>
          <w:lang w:val="en-CA" w:eastAsia="ja-JP"/>
        </w:rPr>
        <w:t>'altr'</w:t>
      </w:r>
      <w:r w:rsidRPr="00C607F1">
        <w:rPr>
          <w:rFonts w:eastAsia="MS Mincho" w:cs="Calibri"/>
          <w:noProof/>
          <w:lang w:eastAsia="zh-CN"/>
        </w:rPr>
        <w:t xml:space="preserve">, indicating that the </w:t>
      </w:r>
      <w:r w:rsidR="00263C42">
        <w:rPr>
          <w:rFonts w:eastAsia="MS Mincho" w:cs="Calibri"/>
          <w:noProof/>
          <w:lang w:eastAsia="zh-CN"/>
        </w:rPr>
        <w:t xml:space="preserve">display </w:t>
      </w:r>
      <w:r w:rsidRPr="00C607F1">
        <w:rPr>
          <w:rFonts w:eastAsia="MS Mincho" w:cs="Calibri"/>
          <w:noProof/>
          <w:lang w:eastAsia="zh-CN"/>
        </w:rPr>
        <w:t>attenuation map tracks which are mapped to this grouping are alternatives to each other, and only one of them should be processed.</w:t>
      </w:r>
    </w:p>
    <w:p w14:paraId="388EE4E4" w14:textId="2F880084" w:rsidR="00D61BCA" w:rsidRDefault="00D61BCA" w:rsidP="00D61BCA">
      <w:pPr>
        <w:pStyle w:val="Heading1"/>
        <w:numPr>
          <w:ilvl w:val="0"/>
          <w:numId w:val="1"/>
        </w:numPr>
        <w:tabs>
          <w:tab w:val="clear" w:pos="432"/>
        </w:tabs>
        <w:ind w:left="0" w:firstLine="0"/>
      </w:pPr>
      <w:bookmarkStart w:id="106" w:name="_Toc202426689"/>
      <w:r w:rsidRPr="00D61BCA">
        <w:t xml:space="preserve">Encapsulation and </w:t>
      </w:r>
      <w:r w:rsidR="006669F9">
        <w:t>s</w:t>
      </w:r>
      <w:r w:rsidRPr="00D61BCA">
        <w:t>ignalling in MPEG-DASH</w:t>
      </w:r>
      <w:bookmarkEnd w:id="106"/>
    </w:p>
    <w:p w14:paraId="171C1D10" w14:textId="29C5BB0F" w:rsidR="000D5966" w:rsidRPr="00DC4C4C" w:rsidRDefault="005C5454" w:rsidP="00DC4C4C">
      <w:pPr>
        <w:pStyle w:val="Heading2"/>
      </w:pPr>
      <w:r>
        <w:t xml:space="preserve"> </w:t>
      </w:r>
      <w:bookmarkStart w:id="107" w:name="_Toc202426690"/>
      <w:r w:rsidR="000D5966" w:rsidRPr="00DC4C4C">
        <w:t>General</w:t>
      </w:r>
      <w:bookmarkEnd w:id="107"/>
    </w:p>
    <w:p w14:paraId="4EDCBBD4" w14:textId="0318812F" w:rsidR="000D5966" w:rsidRPr="000D5966" w:rsidRDefault="005F6E53" w:rsidP="00664948">
      <w:r w:rsidRPr="5C38D409">
        <w:rPr>
          <w:rFonts w:eastAsia="MS Mincho"/>
        </w:rPr>
        <w:t>This clause explains how the green metadat</w:t>
      </w:r>
      <w:r w:rsidRPr="008248EB">
        <w:rPr>
          <w:rFonts w:eastAsia="MS Mincho"/>
        </w:rPr>
        <w:t xml:space="preserve">a </w:t>
      </w:r>
      <w:r w:rsidRPr="5C38D409">
        <w:rPr>
          <w:rFonts w:eastAsia="MS Mincho"/>
        </w:rPr>
        <w:t xml:space="preserve">can be computed at the server </w:t>
      </w:r>
      <w:r w:rsidR="00E33661" w:rsidRPr="5C38D409">
        <w:rPr>
          <w:rFonts w:eastAsia="MS Mincho"/>
        </w:rPr>
        <w:t xml:space="preserve">for adaptive streaming </w:t>
      </w:r>
      <w:r w:rsidR="00E33661">
        <w:rPr>
          <w:rFonts w:eastAsia="MS Mincho"/>
        </w:rPr>
        <w:t xml:space="preserve">scenarios </w:t>
      </w:r>
      <w:r w:rsidRPr="5C38D409">
        <w:rPr>
          <w:rFonts w:eastAsia="MS Mincho"/>
        </w:rPr>
        <w:t>and how such metadata can be used at the client.</w:t>
      </w:r>
    </w:p>
    <w:p w14:paraId="660F8712" w14:textId="6E86CA5A" w:rsidR="07C7E7E5" w:rsidRDefault="07C7E7E5" w:rsidP="00664948">
      <w:pPr>
        <w:ind w:left="-20" w:right="-20"/>
        <w:rPr>
          <w:rFonts w:eastAsia="Cambria" w:cs="Cambria"/>
        </w:rPr>
      </w:pPr>
      <w:r w:rsidRPr="00664948">
        <w:rPr>
          <w:rFonts w:eastAsia="Cambria" w:cs="Cambria"/>
        </w:rPr>
        <w:t xml:space="preserve">In the context of DASH delivery, a specific adaptation set within the MPD can define the available green metadata representations and their association to the available media representations, using the signalling mechanisms specified in </w:t>
      </w:r>
      <w:r w:rsidRPr="00664948">
        <w:rPr>
          <w:rFonts w:eastAsia="Cambria" w:cs="Cambria"/>
          <w:color w:val="000000" w:themeColor="text1"/>
        </w:rPr>
        <w:t>ISO/IEC</w:t>
      </w:r>
      <w:r w:rsidRPr="00664948">
        <w:rPr>
          <w:rFonts w:eastAsia="Cambria" w:cs="Cambria"/>
        </w:rPr>
        <w:t xml:space="preserve"> </w:t>
      </w:r>
      <w:r w:rsidRPr="00664948">
        <w:rPr>
          <w:rFonts w:eastAsia="Cambria" w:cs="Cambria"/>
          <w:color w:val="000000" w:themeColor="text1"/>
        </w:rPr>
        <w:t>23009</w:t>
      </w:r>
      <w:r w:rsidRPr="00664948">
        <w:rPr>
          <w:rFonts w:eastAsia="Cambria" w:cs="Cambria"/>
        </w:rPr>
        <w:t>‑</w:t>
      </w:r>
      <w:r w:rsidRPr="00664948">
        <w:rPr>
          <w:rFonts w:eastAsia="Cambria" w:cs="Cambria"/>
          <w:color w:val="000000" w:themeColor="text1"/>
        </w:rPr>
        <w:t>1</w:t>
      </w:r>
      <w:r w:rsidR="004F32F8">
        <w:rPr>
          <w:rFonts w:eastAsia="Cambria" w:cs="Cambria"/>
          <w:color w:val="000000" w:themeColor="text1"/>
        </w:rPr>
        <w:t>:2022</w:t>
      </w:r>
      <w:r w:rsidRPr="00664948">
        <w:rPr>
          <w:rFonts w:eastAsia="Cambria" w:cs="Cambria"/>
        </w:rPr>
        <w:t xml:space="preserve"> and </w:t>
      </w:r>
      <w:r w:rsidRPr="00664948">
        <w:rPr>
          <w:rFonts w:eastAsia="Cambria" w:cs="Cambria"/>
          <w:color w:val="000000" w:themeColor="text1"/>
        </w:rPr>
        <w:t>ISO/IEC</w:t>
      </w:r>
      <w:r w:rsidRPr="00664948">
        <w:rPr>
          <w:rFonts w:eastAsia="Cambria" w:cs="Cambria"/>
        </w:rPr>
        <w:t xml:space="preserve"> </w:t>
      </w:r>
      <w:r w:rsidRPr="00664948">
        <w:rPr>
          <w:rFonts w:eastAsia="Cambria" w:cs="Cambria"/>
          <w:color w:val="000000" w:themeColor="text1"/>
        </w:rPr>
        <w:t>23009</w:t>
      </w:r>
      <w:r w:rsidRPr="00664948">
        <w:rPr>
          <w:rFonts w:eastAsia="Cambria" w:cs="Cambria"/>
        </w:rPr>
        <w:t>‑</w:t>
      </w:r>
      <w:r w:rsidRPr="00664948">
        <w:rPr>
          <w:rFonts w:eastAsia="Cambria" w:cs="Cambria"/>
          <w:color w:val="000000" w:themeColor="text1"/>
        </w:rPr>
        <w:t>3</w:t>
      </w:r>
      <w:r w:rsidRPr="00664948">
        <w:rPr>
          <w:rFonts w:eastAsia="Cambria" w:cs="Cambria"/>
        </w:rPr>
        <w:t xml:space="preserve"> [1].</w:t>
      </w:r>
    </w:p>
    <w:p w14:paraId="161714E0" w14:textId="698C64B3" w:rsidR="002575C0" w:rsidRDefault="005C5454" w:rsidP="00077DB7">
      <w:pPr>
        <w:pStyle w:val="Heading2"/>
      </w:pPr>
      <w:r>
        <w:t xml:space="preserve"> </w:t>
      </w:r>
      <w:bookmarkStart w:id="108" w:name="_Toc202426691"/>
      <w:r w:rsidR="002575C0">
        <w:t>Decoder</w:t>
      </w:r>
      <w:r w:rsidR="006669F9">
        <w:t>-</w:t>
      </w:r>
      <w:r w:rsidR="0085102C">
        <w:t>p</w:t>
      </w:r>
      <w:r w:rsidR="002575C0">
        <w:t xml:space="preserve">ower </w:t>
      </w:r>
      <w:r w:rsidR="0085102C">
        <w:t>i</w:t>
      </w:r>
      <w:r w:rsidR="002575C0">
        <w:t>ndication</w:t>
      </w:r>
      <w:bookmarkEnd w:id="108"/>
    </w:p>
    <w:p w14:paraId="4977EA94" w14:textId="77777777" w:rsidR="00D61BCA" w:rsidRDefault="00D61BCA" w:rsidP="00D61BCA">
      <w:pPr>
        <w:pStyle w:val="Heading3"/>
      </w:pPr>
      <w:bookmarkStart w:id="109" w:name="_Toc171279099"/>
      <w:bookmarkStart w:id="110" w:name="_Toc171279100"/>
      <w:bookmarkStart w:id="111" w:name="_Toc171279101"/>
      <w:bookmarkStart w:id="112" w:name="_Toc171279102"/>
      <w:bookmarkStart w:id="113" w:name="_Toc171279103"/>
      <w:bookmarkStart w:id="114" w:name="_Toc171279104"/>
      <w:bookmarkStart w:id="115" w:name="_Toc171279105"/>
      <w:bookmarkStart w:id="116" w:name="_Toc171279106"/>
      <w:bookmarkStart w:id="117" w:name="_Toc171279107"/>
      <w:bookmarkStart w:id="118" w:name="_Toc158820488"/>
      <w:bookmarkStart w:id="119" w:name="_Toc202426692"/>
      <w:bookmarkEnd w:id="109"/>
      <w:bookmarkEnd w:id="110"/>
      <w:bookmarkEnd w:id="111"/>
      <w:bookmarkEnd w:id="112"/>
      <w:bookmarkEnd w:id="113"/>
      <w:bookmarkEnd w:id="114"/>
      <w:bookmarkEnd w:id="115"/>
      <w:bookmarkEnd w:id="116"/>
      <w:bookmarkEnd w:id="117"/>
      <w:r>
        <w:t>Metadata signalling in the MPD manifest file</w:t>
      </w:r>
      <w:bookmarkEnd w:id="118"/>
      <w:bookmarkEnd w:id="119"/>
    </w:p>
    <w:p w14:paraId="131FF748" w14:textId="21BD5C40" w:rsidR="000121F9" w:rsidRPr="00D318DE" w:rsidRDefault="000121F9" w:rsidP="000121F9">
      <w:pPr>
        <w:pStyle w:val="BodyText"/>
        <w:autoSpaceDE w:val="0"/>
        <w:autoSpaceDN w:val="0"/>
        <w:adjustRightInd w:val="0"/>
        <w:rPr>
          <w:rFonts w:eastAsia="MS Mincho"/>
          <w:szCs w:val="24"/>
        </w:rPr>
      </w:pPr>
      <w:r w:rsidRPr="00D318DE">
        <w:rPr>
          <w:rFonts w:eastAsia="MS Mincho"/>
          <w:szCs w:val="24"/>
        </w:rPr>
        <w:t xml:space="preserve">In the DASH context, the metadata files created for one or multiple video </w:t>
      </w:r>
      <w:r w:rsidR="001E66B9">
        <w:rPr>
          <w:rFonts w:eastAsia="MS Mincho"/>
          <w:szCs w:val="24"/>
        </w:rPr>
        <w:t>R</w:t>
      </w:r>
      <w:r>
        <w:rPr>
          <w:rFonts w:eastAsia="MS Mincho"/>
          <w:szCs w:val="24"/>
        </w:rPr>
        <w:t>epresentation</w:t>
      </w:r>
      <w:r w:rsidRPr="00D318DE">
        <w:rPr>
          <w:rFonts w:eastAsia="MS Mincho"/>
          <w:szCs w:val="24"/>
        </w:rPr>
        <w:t xml:space="preserve">s </w:t>
      </w:r>
      <w:r>
        <w:rPr>
          <w:rFonts w:eastAsia="MS Mincho"/>
          <w:szCs w:val="24"/>
        </w:rPr>
        <w:t>are</w:t>
      </w:r>
      <w:r w:rsidRPr="00D318DE">
        <w:rPr>
          <w:rFonts w:eastAsia="MS Mincho"/>
          <w:szCs w:val="24"/>
        </w:rPr>
        <w:t xml:space="preserve"> considered as </w:t>
      </w:r>
      <w:r w:rsidRPr="00BC3BD3">
        <w:rPr>
          <w:rFonts w:eastAsia="MS Mincho"/>
          <w:i/>
          <w:iCs/>
          <w:szCs w:val="24"/>
        </w:rPr>
        <w:t>metadata</w:t>
      </w:r>
      <w:r w:rsidRPr="00D318DE">
        <w:rPr>
          <w:rFonts w:eastAsia="MS Mincho"/>
          <w:szCs w:val="24"/>
        </w:rPr>
        <w:t xml:space="preserve"> </w:t>
      </w:r>
      <w:r w:rsidR="001E66B9">
        <w:rPr>
          <w:rFonts w:eastAsia="MS Mincho"/>
          <w:szCs w:val="24"/>
        </w:rPr>
        <w:t>R</w:t>
      </w:r>
      <w:r>
        <w:rPr>
          <w:rFonts w:eastAsia="MS Mincho"/>
          <w:szCs w:val="24"/>
        </w:rPr>
        <w:t>epresentation</w:t>
      </w:r>
      <w:r w:rsidRPr="00D318DE">
        <w:rPr>
          <w:rFonts w:eastAsia="MS Mincho"/>
          <w:szCs w:val="24"/>
        </w:rPr>
        <w:t xml:space="preserve">s. The available metadata </w:t>
      </w:r>
      <w:r w:rsidR="001E66B9">
        <w:rPr>
          <w:rFonts w:eastAsia="MS Mincho"/>
          <w:szCs w:val="24"/>
        </w:rPr>
        <w:t>R</w:t>
      </w:r>
      <w:r>
        <w:rPr>
          <w:rFonts w:eastAsia="MS Mincho"/>
          <w:szCs w:val="24"/>
        </w:rPr>
        <w:t>epresentation</w:t>
      </w:r>
      <w:r w:rsidRPr="00D318DE">
        <w:rPr>
          <w:rFonts w:eastAsia="MS Mincho"/>
          <w:szCs w:val="24"/>
        </w:rPr>
        <w:t xml:space="preserve">s </w:t>
      </w:r>
      <w:r>
        <w:rPr>
          <w:rFonts w:eastAsia="MS Mincho"/>
          <w:szCs w:val="24"/>
        </w:rPr>
        <w:t>are</w:t>
      </w:r>
      <w:r w:rsidRPr="00D318DE">
        <w:rPr>
          <w:rFonts w:eastAsia="MS Mincho"/>
          <w:szCs w:val="24"/>
        </w:rPr>
        <w:t xml:space="preserve"> signalled in a specific </w:t>
      </w:r>
      <w:r w:rsidR="00354797">
        <w:rPr>
          <w:rFonts w:eastAsia="MS Mincho"/>
          <w:szCs w:val="24"/>
        </w:rPr>
        <w:t>Adaptation Set</w:t>
      </w:r>
      <w:r w:rsidR="00354797" w:rsidRPr="00D318DE">
        <w:rPr>
          <w:rFonts w:eastAsia="MS Mincho"/>
          <w:szCs w:val="24"/>
        </w:rPr>
        <w:t xml:space="preserve"> </w:t>
      </w:r>
      <w:r w:rsidRPr="00D318DE">
        <w:rPr>
          <w:rFonts w:eastAsia="MS Mincho"/>
          <w:szCs w:val="24"/>
        </w:rPr>
        <w:t xml:space="preserve">within the MPD. The association of a metadata </w:t>
      </w:r>
      <w:r w:rsidR="001E66B9">
        <w:rPr>
          <w:rFonts w:eastAsia="MS Mincho"/>
          <w:szCs w:val="24"/>
        </w:rPr>
        <w:t>R</w:t>
      </w:r>
      <w:r>
        <w:rPr>
          <w:rFonts w:eastAsia="MS Mincho"/>
          <w:szCs w:val="24"/>
        </w:rPr>
        <w:t>epresentation</w:t>
      </w:r>
      <w:r w:rsidRPr="00D318DE">
        <w:rPr>
          <w:rFonts w:eastAsia="MS Mincho"/>
          <w:szCs w:val="24"/>
        </w:rPr>
        <w:t xml:space="preserve"> with a media </w:t>
      </w:r>
      <w:r w:rsidR="001E66B9">
        <w:rPr>
          <w:rFonts w:eastAsia="MS Mincho"/>
          <w:szCs w:val="24"/>
        </w:rPr>
        <w:t>R</w:t>
      </w:r>
      <w:r>
        <w:rPr>
          <w:rFonts w:eastAsia="MS Mincho"/>
          <w:szCs w:val="24"/>
        </w:rPr>
        <w:t>epresentation</w:t>
      </w:r>
      <w:r w:rsidRPr="00D318DE">
        <w:rPr>
          <w:rFonts w:eastAsia="MS Mincho"/>
          <w:szCs w:val="24"/>
        </w:rPr>
        <w:t xml:space="preserve"> is signalled in the MPD through the </w:t>
      </w:r>
      <w:r w:rsidRPr="004069D9">
        <w:rPr>
          <w:rFonts w:ascii="Courier New" w:eastAsia="MS Mincho" w:hAnsi="Courier New" w:cs="Courier New"/>
          <w:szCs w:val="24"/>
        </w:rPr>
        <w:t>@associationId</w:t>
      </w:r>
      <w:r w:rsidRPr="00D318DE">
        <w:rPr>
          <w:rFonts w:eastAsia="MS Mincho"/>
          <w:szCs w:val="24"/>
        </w:rPr>
        <w:t xml:space="preserve"> and </w:t>
      </w:r>
      <w:r w:rsidRPr="004069D9">
        <w:rPr>
          <w:rFonts w:ascii="Courier New" w:eastAsia="MS Mincho" w:hAnsi="Courier New" w:cs="Courier New"/>
          <w:szCs w:val="24"/>
        </w:rPr>
        <w:t>@associationType</w:t>
      </w:r>
      <w:r w:rsidRPr="00D318DE">
        <w:rPr>
          <w:rFonts w:eastAsia="MS Mincho"/>
          <w:szCs w:val="24"/>
        </w:rPr>
        <w:t xml:space="preserve"> attributes. A metadata </w:t>
      </w:r>
      <w:r>
        <w:rPr>
          <w:rFonts w:eastAsia="MS Mincho"/>
          <w:szCs w:val="24"/>
        </w:rPr>
        <w:t xml:space="preserve">Segment </w:t>
      </w:r>
      <w:r w:rsidRPr="00D318DE">
        <w:rPr>
          <w:rFonts w:eastAsia="MS Mincho"/>
          <w:szCs w:val="24"/>
        </w:rPr>
        <w:t xml:space="preserve">and its associated media </w:t>
      </w:r>
      <w:r>
        <w:rPr>
          <w:rFonts w:eastAsia="MS Mincho"/>
          <w:szCs w:val="24"/>
        </w:rPr>
        <w:t>Segment</w:t>
      </w:r>
      <w:r w:rsidRPr="00D318DE">
        <w:rPr>
          <w:rFonts w:eastAsia="MS Mincho"/>
          <w:szCs w:val="24"/>
        </w:rPr>
        <w:t xml:space="preserve">(s) are time aligned on </w:t>
      </w:r>
      <w:r>
        <w:rPr>
          <w:rFonts w:eastAsia="MS Mincho"/>
          <w:szCs w:val="24"/>
        </w:rPr>
        <w:t xml:space="preserve">Segment </w:t>
      </w:r>
      <w:r w:rsidRPr="00D318DE">
        <w:rPr>
          <w:rFonts w:eastAsia="MS Mincho"/>
          <w:szCs w:val="24"/>
        </w:rPr>
        <w:t>boundaries.</w:t>
      </w:r>
    </w:p>
    <w:p w14:paraId="4C5E4392" w14:textId="5699D698" w:rsidR="000121F9" w:rsidRDefault="000121F9" w:rsidP="000121F9">
      <w:pPr>
        <w:rPr>
          <w:rFonts w:eastAsia="MS Mincho"/>
          <w:szCs w:val="24"/>
        </w:rPr>
      </w:pPr>
      <w:r w:rsidRPr="00D318DE">
        <w:rPr>
          <w:rFonts w:eastAsia="MS Mincho"/>
          <w:szCs w:val="24"/>
        </w:rPr>
        <w:t xml:space="preserve">The </w:t>
      </w:r>
      <w:r w:rsidR="002F78E4">
        <w:rPr>
          <w:rFonts w:eastAsia="MS Mincho"/>
          <w:szCs w:val="24"/>
        </w:rPr>
        <w:t>D</w:t>
      </w:r>
      <w:r w:rsidRPr="00D318DE">
        <w:rPr>
          <w:rFonts w:eastAsia="MS Mincho"/>
          <w:szCs w:val="24"/>
        </w:rPr>
        <w:t>ecoder-</w:t>
      </w:r>
      <w:r w:rsidR="002F78E4">
        <w:rPr>
          <w:rFonts w:eastAsia="MS Mincho"/>
          <w:szCs w:val="24"/>
        </w:rPr>
        <w:t>P</w:t>
      </w:r>
      <w:r w:rsidRPr="00D318DE">
        <w:rPr>
          <w:rFonts w:eastAsia="MS Mincho"/>
          <w:szCs w:val="24"/>
        </w:rPr>
        <w:t xml:space="preserve">ower </w:t>
      </w:r>
      <w:r w:rsidR="002F78E4">
        <w:rPr>
          <w:rFonts w:eastAsia="MS Mincho"/>
          <w:szCs w:val="24"/>
        </w:rPr>
        <w:t>I</w:t>
      </w:r>
      <w:r w:rsidRPr="00D318DE">
        <w:rPr>
          <w:rFonts w:eastAsia="MS Mincho"/>
          <w:szCs w:val="24"/>
        </w:rPr>
        <w:t xml:space="preserve">ndication metadata </w:t>
      </w:r>
      <w:r w:rsidR="001E66B9">
        <w:rPr>
          <w:rFonts w:eastAsia="MS Mincho"/>
          <w:szCs w:val="24"/>
        </w:rPr>
        <w:t>R</w:t>
      </w:r>
      <w:r>
        <w:rPr>
          <w:rFonts w:eastAsia="MS Mincho"/>
          <w:szCs w:val="24"/>
        </w:rPr>
        <w:t>epresentation</w:t>
      </w:r>
      <w:r w:rsidRPr="00D318DE">
        <w:rPr>
          <w:rFonts w:eastAsia="MS Mincho"/>
          <w:szCs w:val="24"/>
        </w:rPr>
        <w:t xml:space="preserve"> is associated with a single media </w:t>
      </w:r>
      <w:r w:rsidR="001E66B9">
        <w:rPr>
          <w:rFonts w:eastAsia="MS Mincho"/>
          <w:szCs w:val="24"/>
        </w:rPr>
        <w:t>R</w:t>
      </w:r>
      <w:r>
        <w:rPr>
          <w:rFonts w:eastAsia="MS Mincho"/>
          <w:szCs w:val="24"/>
        </w:rPr>
        <w:t>epresentation</w:t>
      </w:r>
      <w:r w:rsidRPr="00D318DE">
        <w:rPr>
          <w:rFonts w:eastAsia="MS Mincho"/>
          <w:szCs w:val="24"/>
        </w:rPr>
        <w:t xml:space="preserve"> as shown in</w:t>
      </w:r>
      <w:r>
        <w:rPr>
          <w:rFonts w:eastAsia="MS Mincho"/>
          <w:szCs w:val="24"/>
        </w:rPr>
        <w:t xml:space="preserve"> </w:t>
      </w:r>
      <w:r w:rsidRPr="00A8720D">
        <w:rPr>
          <w:rFonts w:eastAsia="MS Mincho"/>
          <w:szCs w:val="24"/>
        </w:rPr>
        <w:fldChar w:fldCharType="begin"/>
      </w:r>
      <w:r w:rsidRPr="00A8720D">
        <w:rPr>
          <w:rFonts w:eastAsia="MS Mincho"/>
          <w:szCs w:val="24"/>
        </w:rPr>
        <w:instrText xml:space="preserve"> REF _Ref161736263 \h </w:instrText>
      </w:r>
      <w:r w:rsidR="00A8720D" w:rsidRPr="00077DB7">
        <w:rPr>
          <w:rFonts w:eastAsia="MS Mincho"/>
          <w:szCs w:val="24"/>
        </w:rPr>
        <w:instrText xml:space="preserve"> \* MERGEFORMAT </w:instrText>
      </w:r>
      <w:r w:rsidRPr="00A8720D">
        <w:rPr>
          <w:rFonts w:eastAsia="MS Mincho"/>
          <w:szCs w:val="24"/>
        </w:rPr>
      </w:r>
      <w:r w:rsidRPr="00A8720D">
        <w:rPr>
          <w:rFonts w:eastAsia="MS Mincho"/>
          <w:szCs w:val="24"/>
        </w:rPr>
        <w:fldChar w:fldCharType="separate"/>
      </w:r>
      <w:r w:rsidRPr="00077DB7">
        <w:t xml:space="preserve">Figure </w:t>
      </w:r>
      <w:r w:rsidRPr="00077DB7">
        <w:rPr>
          <w:noProof/>
        </w:rPr>
        <w:t>6</w:t>
      </w:r>
      <w:r w:rsidRPr="00077DB7">
        <w:noBreakHyphen/>
      </w:r>
      <w:r w:rsidRPr="00077DB7">
        <w:rPr>
          <w:noProof/>
        </w:rPr>
        <w:t>2</w:t>
      </w:r>
      <w:r w:rsidRPr="00A8720D">
        <w:rPr>
          <w:rFonts w:eastAsia="MS Mincho"/>
          <w:szCs w:val="24"/>
        </w:rPr>
        <w:fldChar w:fldCharType="end"/>
      </w:r>
      <w:r w:rsidRPr="00D318DE">
        <w:rPr>
          <w:rFonts w:eastAsia="MS Mincho"/>
          <w:szCs w:val="24"/>
        </w:rPr>
        <w:t>.</w:t>
      </w:r>
    </w:p>
    <w:p w14:paraId="57531DA4" w14:textId="43B9C4DF" w:rsidR="000121F9" w:rsidRDefault="00FE3602" w:rsidP="000121F9">
      <w:pPr>
        <w:pStyle w:val="FigureGraphic"/>
        <w:keepNext/>
      </w:pPr>
      <w:r>
        <w:rPr>
          <w:noProof/>
          <w:lang w:val="de-DE" w:eastAsia="de-DE"/>
        </w:rPr>
        <w:object w:dxaOrig="11970" w:dyaOrig="10756" w14:anchorId="2AD28873">
          <v:shape id="_x0000_i1032" type="#_x0000_t75" alt="" style="width:446.25pt;height:405.75pt;mso-width-percent:0;mso-height-percent:0;mso-width-percent:0;mso-height-percent:0" o:ole="">
            <v:imagedata r:id="rId22" o:title=""/>
          </v:shape>
          <o:OLEObject Type="Embed" ProgID="Visio.Drawing.15" ShapeID="_x0000_i1032" DrawAspect="Content" ObjectID="_1822736278" r:id="rId23"/>
        </w:object>
      </w:r>
    </w:p>
    <w:p w14:paraId="5FCA5561" w14:textId="4EE7BFE3" w:rsidR="000121F9" w:rsidRPr="008939A2" w:rsidRDefault="000121F9" w:rsidP="0083160E">
      <w:pPr>
        <w:jc w:val="center"/>
      </w:pPr>
      <w:r w:rsidRPr="00B2595C">
        <w:rPr>
          <w:b/>
          <w:bCs/>
        </w:rPr>
        <w:t xml:space="preserve">Figure </w:t>
      </w:r>
      <w:r w:rsidR="0001159A">
        <w:rPr>
          <w:b/>
          <w:bCs/>
        </w:rPr>
        <w:fldChar w:fldCharType="begin"/>
      </w:r>
      <w:r w:rsidR="0001159A">
        <w:rPr>
          <w:b/>
          <w:bCs/>
        </w:rPr>
        <w:instrText xml:space="preserve"> STYLEREF 1 \s </w:instrText>
      </w:r>
      <w:r w:rsidR="0001159A">
        <w:rPr>
          <w:b/>
          <w:bCs/>
        </w:rPr>
        <w:fldChar w:fldCharType="separate"/>
      </w:r>
      <w:r w:rsidR="0001159A">
        <w:rPr>
          <w:b/>
          <w:bCs/>
          <w:noProof/>
        </w:rPr>
        <w:t>6</w:t>
      </w:r>
      <w:r w:rsidR="0001159A">
        <w:rPr>
          <w:b/>
          <w:bCs/>
        </w:rPr>
        <w:fldChar w:fldCharType="end"/>
      </w:r>
      <w:r w:rsidR="0001159A">
        <w:rPr>
          <w:b/>
          <w:bCs/>
        </w:rPr>
        <w:noBreakHyphen/>
      </w:r>
      <w:r w:rsidR="0046375F">
        <w:rPr>
          <w:b/>
          <w:bCs/>
        </w:rPr>
        <w:t>2</w:t>
      </w:r>
      <w:r w:rsidRPr="00B2595C">
        <w:rPr>
          <w:b/>
          <w:bCs/>
        </w:rPr>
        <w:t>: One metadata representation for one media representation</w:t>
      </w:r>
      <w:r>
        <w:rPr>
          <w:b/>
          <w:bCs/>
        </w:rPr>
        <w:t>.</w:t>
      </w:r>
    </w:p>
    <w:p w14:paraId="6D671E5F" w14:textId="6B9BA1B2" w:rsidR="00D61BCA" w:rsidRDefault="00D61BCA" w:rsidP="00BC3BD3">
      <w:pPr>
        <w:pStyle w:val="Heading2"/>
        <w:tabs>
          <w:tab w:val="clear" w:pos="1495"/>
          <w:tab w:val="num" w:pos="360"/>
        </w:tabs>
      </w:pPr>
      <w:bookmarkStart w:id="120" w:name="_Toc171279109"/>
      <w:bookmarkStart w:id="121" w:name="_Toc171279110"/>
      <w:bookmarkStart w:id="122" w:name="_Toc158820490"/>
      <w:bookmarkStart w:id="123" w:name="_Toc202426693"/>
      <w:bookmarkEnd w:id="120"/>
      <w:bookmarkEnd w:id="121"/>
      <w:r>
        <w:t>Display</w:t>
      </w:r>
      <w:r w:rsidR="006669F9">
        <w:t>-</w:t>
      </w:r>
      <w:r w:rsidR="0085102C">
        <w:t>p</w:t>
      </w:r>
      <w:r>
        <w:t xml:space="preserve">ower </w:t>
      </w:r>
      <w:r w:rsidR="0085102C">
        <w:t>i</w:t>
      </w:r>
      <w:r>
        <w:t>ndication</w:t>
      </w:r>
      <w:bookmarkEnd w:id="122"/>
      <w:bookmarkEnd w:id="123"/>
    </w:p>
    <w:p w14:paraId="434BB092" w14:textId="77777777" w:rsidR="00D61BCA" w:rsidRDefault="00D61BCA" w:rsidP="0039397F">
      <w:pPr>
        <w:pStyle w:val="Heading3"/>
      </w:pPr>
      <w:bookmarkStart w:id="124" w:name="_Toc171279112"/>
      <w:bookmarkStart w:id="125" w:name="_Toc171279113"/>
      <w:bookmarkStart w:id="126" w:name="_Toc171279114"/>
      <w:bookmarkStart w:id="127" w:name="_Toc202426694"/>
      <w:bookmarkEnd w:id="124"/>
      <w:bookmarkEnd w:id="125"/>
      <w:bookmarkEnd w:id="126"/>
      <w:r>
        <w:t>Metadata signalling in the MPD manifest file</w:t>
      </w:r>
      <w:bookmarkEnd w:id="127"/>
    </w:p>
    <w:p w14:paraId="22FC9D2B" w14:textId="246313D9" w:rsidR="004A5522" w:rsidRDefault="004A5522" w:rsidP="004A5522">
      <w:pPr>
        <w:rPr>
          <w:rFonts w:eastAsia="MS Mincho"/>
          <w:szCs w:val="24"/>
        </w:rPr>
      </w:pPr>
      <w:r w:rsidRPr="00D318DE">
        <w:rPr>
          <w:rFonts w:eastAsia="MS Mincho"/>
          <w:szCs w:val="24"/>
        </w:rPr>
        <w:t xml:space="preserve">The </w:t>
      </w:r>
      <w:r w:rsidR="002F78E4">
        <w:rPr>
          <w:rFonts w:eastAsia="MS Mincho"/>
          <w:szCs w:val="24"/>
        </w:rPr>
        <w:t>D</w:t>
      </w:r>
      <w:r w:rsidRPr="00D318DE">
        <w:rPr>
          <w:rFonts w:eastAsia="MS Mincho"/>
          <w:szCs w:val="24"/>
        </w:rPr>
        <w:t>isplay-</w:t>
      </w:r>
      <w:r w:rsidR="002F78E4">
        <w:rPr>
          <w:rFonts w:eastAsia="MS Mincho"/>
          <w:szCs w:val="24"/>
        </w:rPr>
        <w:t>P</w:t>
      </w:r>
      <w:r w:rsidRPr="00D318DE">
        <w:rPr>
          <w:rFonts w:eastAsia="MS Mincho"/>
          <w:szCs w:val="24"/>
        </w:rPr>
        <w:t xml:space="preserve">ower </w:t>
      </w:r>
      <w:r w:rsidR="002F78E4">
        <w:rPr>
          <w:rFonts w:eastAsia="MS Mincho"/>
          <w:szCs w:val="24"/>
        </w:rPr>
        <w:t>I</w:t>
      </w:r>
      <w:r w:rsidRPr="00D318DE">
        <w:rPr>
          <w:rFonts w:eastAsia="MS Mincho"/>
          <w:szCs w:val="24"/>
        </w:rPr>
        <w:t xml:space="preserve">ndication metadata </w:t>
      </w:r>
      <w:r w:rsidR="001E66B9">
        <w:rPr>
          <w:rFonts w:eastAsia="MS Mincho"/>
          <w:szCs w:val="24"/>
        </w:rPr>
        <w:t>R</w:t>
      </w:r>
      <w:r>
        <w:rPr>
          <w:rFonts w:eastAsia="MS Mincho"/>
          <w:szCs w:val="24"/>
        </w:rPr>
        <w:t>epresentation</w:t>
      </w:r>
      <w:r w:rsidRPr="00D318DE">
        <w:rPr>
          <w:rFonts w:eastAsia="MS Mincho"/>
          <w:szCs w:val="24"/>
        </w:rPr>
        <w:t xml:space="preserve"> is associated with all the available media </w:t>
      </w:r>
      <w:r w:rsidR="001E66B9">
        <w:rPr>
          <w:rFonts w:eastAsia="MS Mincho"/>
          <w:szCs w:val="24"/>
        </w:rPr>
        <w:t>R</w:t>
      </w:r>
      <w:r>
        <w:rPr>
          <w:rFonts w:eastAsia="MS Mincho"/>
          <w:szCs w:val="24"/>
        </w:rPr>
        <w:t>epresentation</w:t>
      </w:r>
      <w:r w:rsidRPr="00D318DE">
        <w:rPr>
          <w:rFonts w:eastAsia="MS Mincho"/>
          <w:szCs w:val="24"/>
        </w:rPr>
        <w:t>s as shown in</w:t>
      </w:r>
      <w:r>
        <w:rPr>
          <w:rFonts w:eastAsia="MS Mincho"/>
          <w:szCs w:val="24"/>
        </w:rPr>
        <w:t xml:space="preserve"> </w:t>
      </w:r>
      <w:r w:rsidRPr="00A8720D">
        <w:rPr>
          <w:rFonts w:eastAsia="MS Mincho"/>
          <w:szCs w:val="24"/>
        </w:rPr>
        <w:fldChar w:fldCharType="begin"/>
      </w:r>
      <w:r w:rsidRPr="00A8720D">
        <w:rPr>
          <w:rFonts w:eastAsia="MS Mincho"/>
          <w:szCs w:val="24"/>
        </w:rPr>
        <w:instrText xml:space="preserve"> REF _Ref161736638 \h </w:instrText>
      </w:r>
      <w:r w:rsidR="00A8720D" w:rsidRPr="00077DB7">
        <w:rPr>
          <w:rFonts w:eastAsia="MS Mincho"/>
          <w:szCs w:val="24"/>
        </w:rPr>
        <w:instrText xml:space="preserve"> \* MERGEFORMAT </w:instrText>
      </w:r>
      <w:r w:rsidRPr="00A8720D">
        <w:rPr>
          <w:rFonts w:eastAsia="MS Mincho"/>
          <w:szCs w:val="24"/>
        </w:rPr>
      </w:r>
      <w:r w:rsidRPr="00A8720D">
        <w:rPr>
          <w:rFonts w:eastAsia="MS Mincho"/>
          <w:szCs w:val="24"/>
        </w:rPr>
        <w:fldChar w:fldCharType="separate"/>
      </w:r>
      <w:r w:rsidRPr="00077DB7">
        <w:t xml:space="preserve">Figure </w:t>
      </w:r>
      <w:r w:rsidRPr="00077DB7">
        <w:rPr>
          <w:noProof/>
        </w:rPr>
        <w:t>6</w:t>
      </w:r>
      <w:r w:rsidRPr="00077DB7">
        <w:noBreakHyphen/>
      </w:r>
      <w:r w:rsidRPr="00077DB7">
        <w:rPr>
          <w:noProof/>
        </w:rPr>
        <w:t>3</w:t>
      </w:r>
      <w:r w:rsidRPr="00A8720D">
        <w:rPr>
          <w:rFonts w:eastAsia="MS Mincho"/>
          <w:szCs w:val="24"/>
        </w:rPr>
        <w:fldChar w:fldCharType="end"/>
      </w:r>
      <w:r w:rsidRPr="00D318DE">
        <w:rPr>
          <w:rFonts w:eastAsia="MS Mincho"/>
          <w:szCs w:val="24"/>
        </w:rPr>
        <w:t>.</w:t>
      </w:r>
    </w:p>
    <w:p w14:paraId="502652E3" w14:textId="48C27721" w:rsidR="004A5522" w:rsidRDefault="00FE3602" w:rsidP="004A5522">
      <w:pPr>
        <w:pStyle w:val="FigureGraphic"/>
        <w:keepNext/>
      </w:pPr>
      <w:r>
        <w:rPr>
          <w:noProof/>
          <w:lang w:val="de-DE" w:eastAsia="de-DE"/>
        </w:rPr>
        <w:object w:dxaOrig="12145" w:dyaOrig="9985" w14:anchorId="4AB44A92">
          <v:shape id="_x0000_i1033" type="#_x0000_t75" alt="" style="width:451.5pt;height:372.75pt;mso-width-percent:0;mso-height-percent:0;mso-width-percent:0;mso-height-percent:0" o:ole="">
            <v:imagedata r:id="rId24" o:title=""/>
          </v:shape>
          <o:OLEObject Type="Embed" ProgID="Visio.Drawing.15" ShapeID="_x0000_i1033" DrawAspect="Content" ObjectID="_1822736279" r:id="rId25"/>
        </w:object>
      </w:r>
    </w:p>
    <w:p w14:paraId="6946A741" w14:textId="09A32F0A" w:rsidR="004A5522" w:rsidRPr="00BC3BD3" w:rsidRDefault="004A5522" w:rsidP="004A5522">
      <w:pPr>
        <w:pStyle w:val="Caption"/>
        <w:jc w:val="center"/>
        <w:rPr>
          <w:b/>
          <w:bCs/>
          <w:i w:val="0"/>
          <w:iCs w:val="0"/>
          <w:color w:val="auto"/>
          <w:sz w:val="22"/>
          <w:szCs w:val="22"/>
        </w:rPr>
      </w:pPr>
      <w:r w:rsidRPr="00BC3BD3">
        <w:rPr>
          <w:b/>
          <w:bCs/>
          <w:i w:val="0"/>
          <w:iCs w:val="0"/>
          <w:color w:val="auto"/>
          <w:sz w:val="22"/>
          <w:szCs w:val="22"/>
        </w:rPr>
        <w:t xml:space="preserve">Figure </w:t>
      </w:r>
      <w:r w:rsidR="0001159A">
        <w:rPr>
          <w:b/>
          <w:bCs/>
          <w:i w:val="0"/>
          <w:iCs w:val="0"/>
          <w:color w:val="auto"/>
          <w:sz w:val="22"/>
          <w:szCs w:val="22"/>
        </w:rPr>
        <w:fldChar w:fldCharType="begin"/>
      </w:r>
      <w:r w:rsidR="0001159A">
        <w:rPr>
          <w:b/>
          <w:bCs/>
          <w:i w:val="0"/>
          <w:iCs w:val="0"/>
          <w:color w:val="auto"/>
          <w:sz w:val="22"/>
          <w:szCs w:val="22"/>
        </w:rPr>
        <w:instrText xml:space="preserve"> STYLEREF 1 \s </w:instrText>
      </w:r>
      <w:r w:rsidR="0001159A">
        <w:rPr>
          <w:b/>
          <w:bCs/>
          <w:i w:val="0"/>
          <w:iCs w:val="0"/>
          <w:color w:val="auto"/>
          <w:sz w:val="22"/>
          <w:szCs w:val="22"/>
        </w:rPr>
        <w:fldChar w:fldCharType="separate"/>
      </w:r>
      <w:r w:rsidR="0001159A">
        <w:rPr>
          <w:b/>
          <w:bCs/>
          <w:i w:val="0"/>
          <w:iCs w:val="0"/>
          <w:noProof/>
          <w:color w:val="auto"/>
          <w:sz w:val="22"/>
          <w:szCs w:val="22"/>
        </w:rPr>
        <w:t>6</w:t>
      </w:r>
      <w:r w:rsidR="0001159A">
        <w:rPr>
          <w:b/>
          <w:bCs/>
          <w:i w:val="0"/>
          <w:iCs w:val="0"/>
          <w:color w:val="auto"/>
          <w:sz w:val="22"/>
          <w:szCs w:val="22"/>
        </w:rPr>
        <w:fldChar w:fldCharType="end"/>
      </w:r>
      <w:r w:rsidR="0001159A">
        <w:rPr>
          <w:b/>
          <w:bCs/>
          <w:i w:val="0"/>
          <w:iCs w:val="0"/>
          <w:color w:val="auto"/>
          <w:sz w:val="22"/>
          <w:szCs w:val="22"/>
        </w:rPr>
        <w:noBreakHyphen/>
      </w:r>
      <w:r w:rsidR="005F4D50">
        <w:rPr>
          <w:b/>
          <w:bCs/>
          <w:i w:val="0"/>
          <w:iCs w:val="0"/>
          <w:color w:val="auto"/>
          <w:sz w:val="22"/>
          <w:szCs w:val="22"/>
        </w:rPr>
        <w:t>3</w:t>
      </w:r>
      <w:r w:rsidRPr="00BC3BD3">
        <w:rPr>
          <w:b/>
          <w:bCs/>
          <w:i w:val="0"/>
          <w:iCs w:val="0"/>
          <w:color w:val="auto"/>
          <w:sz w:val="22"/>
          <w:szCs w:val="22"/>
        </w:rPr>
        <w:t>: One metadata representation for all media representations</w:t>
      </w:r>
      <w:r w:rsidR="008D0782" w:rsidRPr="00BC3BD3">
        <w:rPr>
          <w:b/>
          <w:bCs/>
          <w:i w:val="0"/>
          <w:iCs w:val="0"/>
          <w:color w:val="auto"/>
          <w:sz w:val="22"/>
          <w:szCs w:val="22"/>
        </w:rPr>
        <w:t>.</w:t>
      </w:r>
    </w:p>
    <w:p w14:paraId="5BF10BF3" w14:textId="1354458B" w:rsidR="00254149" w:rsidRPr="00506C49" w:rsidRDefault="00254149" w:rsidP="004069D9"/>
    <w:p w14:paraId="66F5C9BC" w14:textId="0C463A6F" w:rsidR="00D61BCA" w:rsidRDefault="005C5454" w:rsidP="004069D9">
      <w:pPr>
        <w:pStyle w:val="Heading2"/>
      </w:pPr>
      <w:bookmarkStart w:id="128" w:name="_Toc171279116"/>
      <w:bookmarkStart w:id="129" w:name="_Toc171279117"/>
      <w:bookmarkStart w:id="130" w:name="_Toc171279118"/>
      <w:bookmarkStart w:id="131" w:name="_Toc171279119"/>
      <w:bookmarkStart w:id="132" w:name="_Toc171279120"/>
      <w:bookmarkStart w:id="133" w:name="_Toc171279121"/>
      <w:bookmarkStart w:id="134" w:name="_Toc171279122"/>
      <w:bookmarkStart w:id="135" w:name="_Toc171279123"/>
      <w:bookmarkStart w:id="136" w:name="_Toc171279124"/>
      <w:bookmarkStart w:id="137" w:name="_Toc171279125"/>
      <w:bookmarkStart w:id="138" w:name="_Toc171279126"/>
      <w:bookmarkStart w:id="139" w:name="_Toc171279127"/>
      <w:bookmarkStart w:id="140" w:name="_Toc171279128"/>
      <w:bookmarkStart w:id="141" w:name="_Toc171279129"/>
      <w:bookmarkStart w:id="142" w:name="_Toc171279130"/>
      <w:bookmarkStart w:id="143" w:name="_Toc171279131"/>
      <w:bookmarkStart w:id="144" w:name="_Toc171279132"/>
      <w:bookmarkStart w:id="145" w:name="_Toc171279133"/>
      <w:bookmarkStart w:id="146" w:name="_Toc171279134"/>
      <w:bookmarkStart w:id="147" w:name="_Toc171279135"/>
      <w:bookmarkStart w:id="148" w:name="_Toc171279136"/>
      <w:bookmarkStart w:id="149" w:name="_Toc171279137"/>
      <w:bookmarkStart w:id="150" w:name="_Toc171279138"/>
      <w:bookmarkStart w:id="151" w:name="_Toc171279139"/>
      <w:bookmarkStart w:id="152" w:name="_Toc171279140"/>
      <w:bookmarkStart w:id="153" w:name="_Toc171279141"/>
      <w:bookmarkStart w:id="154" w:name="_Toc171279142"/>
      <w:bookmarkStart w:id="155" w:name="_Toc171279143"/>
      <w:bookmarkStart w:id="156" w:name="_Toc171279144"/>
      <w:bookmarkStart w:id="157" w:name="_Toc171279145"/>
      <w:bookmarkStart w:id="158" w:name="_Toc171279146"/>
      <w:bookmarkStart w:id="159" w:name="_Toc158820492"/>
      <w:bookmarkStart w:id="160" w:name="_Ref170241124"/>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r>
        <w:t xml:space="preserve"> </w:t>
      </w:r>
      <w:bookmarkStart w:id="161" w:name="_Toc202426695"/>
      <w:r w:rsidR="00D61BCA">
        <w:t xml:space="preserve">Display </w:t>
      </w:r>
      <w:r w:rsidR="00A56A67">
        <w:t>a</w:t>
      </w:r>
      <w:r w:rsidR="00D61BCA">
        <w:t xml:space="preserve">ttenuation </w:t>
      </w:r>
      <w:r w:rsidR="00A56A67">
        <w:t>m</w:t>
      </w:r>
      <w:r w:rsidR="00D61BCA">
        <w:t xml:space="preserve">ap </w:t>
      </w:r>
      <w:r w:rsidR="00A56A67">
        <w:t>i</w:t>
      </w:r>
      <w:r w:rsidR="00D61BCA">
        <w:t>nformation</w:t>
      </w:r>
      <w:bookmarkEnd w:id="159"/>
      <w:bookmarkEnd w:id="160"/>
      <w:bookmarkEnd w:id="161"/>
    </w:p>
    <w:p w14:paraId="56002F92" w14:textId="77777777" w:rsidR="00D61BCA" w:rsidRPr="001B7C46" w:rsidRDefault="00D61BCA" w:rsidP="009C500C">
      <w:pPr>
        <w:pStyle w:val="Heading3"/>
      </w:pPr>
      <w:bookmarkStart w:id="162" w:name="_Toc171279148"/>
      <w:bookmarkStart w:id="163" w:name="_Toc171279149"/>
      <w:bookmarkStart w:id="164" w:name="_Toc171279150"/>
      <w:bookmarkStart w:id="165" w:name="_Toc171279151"/>
      <w:bookmarkStart w:id="166" w:name="_Toc171279152"/>
      <w:bookmarkStart w:id="167" w:name="_Toc171279153"/>
      <w:bookmarkStart w:id="168" w:name="_Toc171279154"/>
      <w:bookmarkStart w:id="169" w:name="_Toc171279155"/>
      <w:bookmarkStart w:id="170" w:name="_Toc171279156"/>
      <w:bookmarkStart w:id="171" w:name="_Toc202426696"/>
      <w:bookmarkEnd w:id="162"/>
      <w:bookmarkEnd w:id="163"/>
      <w:bookmarkEnd w:id="164"/>
      <w:bookmarkEnd w:id="165"/>
      <w:bookmarkEnd w:id="166"/>
      <w:bookmarkEnd w:id="167"/>
      <w:bookmarkEnd w:id="168"/>
      <w:bookmarkEnd w:id="169"/>
      <w:bookmarkEnd w:id="170"/>
      <w:r w:rsidRPr="001B7C46">
        <w:t>Metadata signalling in the MPD manifest file</w:t>
      </w:r>
      <w:bookmarkEnd w:id="171"/>
    </w:p>
    <w:p w14:paraId="6C4F3F1F" w14:textId="460F8854" w:rsidR="009C500C" w:rsidRPr="001B7C46" w:rsidRDefault="009C500C" w:rsidP="00035AEC">
      <w:pPr>
        <w:pStyle w:val="BodyText"/>
        <w:autoSpaceDE w:val="0"/>
        <w:autoSpaceDN w:val="0"/>
        <w:adjustRightInd w:val="0"/>
        <w:ind w:right="40"/>
        <w:rPr>
          <w:rFonts w:eastAsia="MS Mincho"/>
          <w:szCs w:val="24"/>
        </w:rPr>
      </w:pPr>
      <w:r w:rsidRPr="001B7C46">
        <w:rPr>
          <w:rFonts w:eastAsia="MS Mincho"/>
          <w:szCs w:val="24"/>
        </w:rPr>
        <w:t xml:space="preserve">Display attenuation map Representations for a video are signalled in their own Adaptation Set within the MPD file. This Adaptation Set is henceforth referred to as a Display Attenuation Map Adaptation Set. The </w:t>
      </w:r>
      <w:r w:rsidRPr="0061604C">
        <w:rPr>
          <w:rStyle w:val="ISOCode"/>
        </w:rPr>
        <w:t>@codecs</w:t>
      </w:r>
      <w:r w:rsidRPr="001B7C46">
        <w:rPr>
          <w:rFonts w:cstheme="minorBidi"/>
        </w:rPr>
        <w:t xml:space="preserve"> attribute for a Display Attenuation Map Adaptation Set, or Representations of this Adaptation Set if </w:t>
      </w:r>
      <w:r w:rsidRPr="0061604C">
        <w:rPr>
          <w:rStyle w:val="ISOCode"/>
        </w:rPr>
        <w:t>@codecs</w:t>
      </w:r>
      <w:r w:rsidRPr="001B7C46">
        <w:rPr>
          <w:rFonts w:cstheme="minorBidi"/>
        </w:rPr>
        <w:t xml:space="preserve"> is not signalled for the </w:t>
      </w:r>
      <w:proofErr w:type="spellStart"/>
      <w:r w:rsidRPr="00BC3BD3">
        <w:rPr>
          <w:rFonts w:ascii="Courier New" w:hAnsi="Courier New" w:cs="Courier New"/>
          <w:b/>
          <w:bCs/>
        </w:rPr>
        <w:t>AdaptationSet</w:t>
      </w:r>
      <w:proofErr w:type="spellEnd"/>
      <w:r w:rsidRPr="001B7C46">
        <w:rPr>
          <w:rFonts w:cstheme="minorBidi"/>
        </w:rPr>
        <w:t xml:space="preserve"> element, is set based on the respective codec used for encoding the </w:t>
      </w:r>
      <w:r w:rsidR="00CE4CAC">
        <w:rPr>
          <w:rFonts w:cstheme="minorBidi"/>
        </w:rPr>
        <w:t xml:space="preserve">display </w:t>
      </w:r>
      <w:r w:rsidRPr="001B7C46">
        <w:rPr>
          <w:rFonts w:cstheme="minorBidi"/>
        </w:rPr>
        <w:t xml:space="preserve">attenuation map. The value of </w:t>
      </w:r>
      <w:r w:rsidRPr="0061604C">
        <w:rPr>
          <w:rStyle w:val="ISOCode"/>
        </w:rPr>
        <w:t>@codecs</w:t>
      </w:r>
      <w:r w:rsidRPr="001B7C46">
        <w:rPr>
          <w:rFonts w:cstheme="minorBidi"/>
        </w:rPr>
        <w:t xml:space="preserve"> shall be set to </w:t>
      </w:r>
      <w:r w:rsidRPr="0061604C">
        <w:rPr>
          <w:rStyle w:val="ISOCode"/>
        </w:rPr>
        <w:t>'</w:t>
      </w:r>
      <w:proofErr w:type="spellStart"/>
      <w:r w:rsidRPr="0061604C">
        <w:rPr>
          <w:rStyle w:val="ISOCode"/>
        </w:rPr>
        <w:t>resv.gmat.</w:t>
      </w:r>
      <w:r w:rsidRPr="0061604C">
        <w:rPr>
          <w:rFonts w:ascii="Courier New" w:hAnsi="Courier New" w:cs="Courier New"/>
        </w:rPr>
        <w:t>XXXX</w:t>
      </w:r>
      <w:proofErr w:type="spellEnd"/>
      <w:r w:rsidRPr="0061604C">
        <w:rPr>
          <w:rFonts w:ascii="Courier New" w:hAnsi="Courier New" w:cs="Courier New"/>
        </w:rPr>
        <w:t>'</w:t>
      </w:r>
      <w:r w:rsidRPr="001B7C46">
        <w:rPr>
          <w:rFonts w:cstheme="minorBidi"/>
        </w:rPr>
        <w:t xml:space="preserve">, where XXXX corresponds to the four-character code (4CC) of the video codec and </w:t>
      </w:r>
      <w:r w:rsidR="0061604C">
        <w:rPr>
          <w:rFonts w:cstheme="minorBidi"/>
        </w:rPr>
        <w:t>shall</w:t>
      </w:r>
      <w:r w:rsidRPr="001B7C46">
        <w:rPr>
          <w:rFonts w:cstheme="minorBidi"/>
        </w:rPr>
        <w:t xml:space="preserve"> be identical to the </w:t>
      </w:r>
      <w:proofErr w:type="spellStart"/>
      <w:r w:rsidRPr="0061604C">
        <w:rPr>
          <w:rStyle w:val="ISOCode"/>
        </w:rPr>
        <w:t>original_format</w:t>
      </w:r>
      <w:proofErr w:type="spellEnd"/>
      <w:r w:rsidRPr="001B7C46">
        <w:rPr>
          <w:rFonts w:cstheme="minorBidi"/>
        </w:rPr>
        <w:t xml:space="preserve"> field in the </w:t>
      </w:r>
      <w:proofErr w:type="spellStart"/>
      <w:r w:rsidRPr="0061604C">
        <w:rPr>
          <w:rStyle w:val="ISOCode"/>
        </w:rPr>
        <w:t>RestrictedSchemeInfoBox</w:t>
      </w:r>
      <w:proofErr w:type="spellEnd"/>
      <w:r w:rsidRPr="001B7C46">
        <w:rPr>
          <w:rFonts w:cstheme="minorBidi"/>
        </w:rPr>
        <w:t xml:space="preserve"> of the sample entry of the corresponding ISOBMFF track</w:t>
      </w:r>
      <w:r w:rsidRPr="00035AEC">
        <w:rPr>
          <w:rFonts w:cstheme="minorBidi"/>
        </w:rPr>
        <w:t xml:space="preserve">, </w:t>
      </w:r>
      <w:r w:rsidR="00035AEC" w:rsidRPr="00035AEC">
        <w:rPr>
          <w:rFonts w:cstheme="minorBidi"/>
        </w:rPr>
        <w:t xml:space="preserve">clause </w:t>
      </w:r>
      <w:r w:rsidR="00035AEC" w:rsidRPr="00035AEC">
        <w:rPr>
          <w:rFonts w:cstheme="minorBidi"/>
        </w:rPr>
        <w:fldChar w:fldCharType="begin"/>
      </w:r>
      <w:r w:rsidR="00035AEC" w:rsidRPr="00035AEC">
        <w:rPr>
          <w:rFonts w:cstheme="minorBidi"/>
        </w:rPr>
        <w:instrText xml:space="preserve"> REF _Ref164094671 \r \h </w:instrText>
      </w:r>
      <w:r w:rsidR="00035AEC">
        <w:rPr>
          <w:rFonts w:cstheme="minorBidi"/>
        </w:rPr>
        <w:instrText xml:space="preserve"> \* MERGEFORMAT </w:instrText>
      </w:r>
      <w:r w:rsidR="00035AEC" w:rsidRPr="00035AEC">
        <w:rPr>
          <w:rFonts w:cstheme="minorBidi"/>
        </w:rPr>
      </w:r>
      <w:r w:rsidR="00035AEC" w:rsidRPr="00035AEC">
        <w:rPr>
          <w:rFonts w:cstheme="minorBidi"/>
        </w:rPr>
        <w:fldChar w:fldCharType="separate"/>
      </w:r>
      <w:r w:rsidR="00035AEC" w:rsidRPr="00035AEC">
        <w:rPr>
          <w:rFonts w:cstheme="minorBidi" w:hint="eastAsia"/>
          <w:cs/>
        </w:rPr>
        <w:t>‎</w:t>
      </w:r>
      <w:r w:rsidR="00035AEC" w:rsidRPr="00035AEC">
        <w:rPr>
          <w:rFonts w:cstheme="minorBidi"/>
        </w:rPr>
        <w:t>5.3.3</w:t>
      </w:r>
      <w:r w:rsidR="00035AEC" w:rsidRPr="00035AEC">
        <w:rPr>
          <w:rFonts w:cstheme="minorBidi"/>
        </w:rPr>
        <w:fldChar w:fldCharType="end"/>
      </w:r>
      <w:r w:rsidR="00035AEC" w:rsidRPr="00035AEC">
        <w:rPr>
          <w:rFonts w:cstheme="minorBidi"/>
        </w:rPr>
        <w:t>.</w:t>
      </w:r>
    </w:p>
    <w:p w14:paraId="373576A2" w14:textId="04756D66" w:rsidR="009C500C" w:rsidRPr="001B7C46" w:rsidRDefault="009C500C" w:rsidP="001B7C46">
      <w:pPr>
        <w:pStyle w:val="BodyText"/>
        <w:autoSpaceDE w:val="0"/>
        <w:autoSpaceDN w:val="0"/>
        <w:adjustRightInd w:val="0"/>
        <w:ind w:right="40"/>
        <w:rPr>
          <w:rFonts w:eastAsia="MS Mincho"/>
          <w:szCs w:val="24"/>
        </w:rPr>
      </w:pPr>
      <w:r w:rsidRPr="001B7C46">
        <w:rPr>
          <w:rFonts w:eastAsia="MS Mincho"/>
          <w:szCs w:val="24"/>
        </w:rPr>
        <w:t xml:space="preserve">The association of a display attenuation map </w:t>
      </w:r>
      <w:r w:rsidRPr="00BC3BD3">
        <w:rPr>
          <w:rFonts w:ascii="Courier New" w:eastAsia="MS Mincho" w:hAnsi="Courier New" w:cs="Courier New"/>
          <w:b/>
          <w:bCs/>
          <w:szCs w:val="24"/>
        </w:rPr>
        <w:t>Representation</w:t>
      </w:r>
      <w:r w:rsidRPr="001B7C46">
        <w:rPr>
          <w:rFonts w:eastAsia="MS Mincho"/>
          <w:szCs w:val="24"/>
        </w:rPr>
        <w:t xml:space="preserve"> </w:t>
      </w:r>
      <w:r w:rsidR="00974D46">
        <w:rPr>
          <w:rFonts w:eastAsia="MS Mincho"/>
          <w:szCs w:val="24"/>
        </w:rPr>
        <w:t xml:space="preserve">element </w:t>
      </w:r>
      <w:r w:rsidRPr="001B7C46">
        <w:rPr>
          <w:rFonts w:eastAsia="MS Mincho"/>
          <w:szCs w:val="24"/>
        </w:rPr>
        <w:t xml:space="preserve">with one or more video </w:t>
      </w:r>
      <w:r w:rsidRPr="001C5611">
        <w:rPr>
          <w:rFonts w:eastAsia="MS Mincho"/>
          <w:szCs w:val="24"/>
        </w:rPr>
        <w:t>Representation</w:t>
      </w:r>
      <w:r w:rsidR="00974D46" w:rsidRPr="00BC3BD3">
        <w:rPr>
          <w:rFonts w:eastAsia="MS Mincho"/>
          <w:szCs w:val="24"/>
        </w:rPr>
        <w:t>(</w:t>
      </w:r>
      <w:r w:rsidRPr="001B7C46">
        <w:rPr>
          <w:rFonts w:eastAsia="MS Mincho"/>
          <w:szCs w:val="24"/>
        </w:rPr>
        <w:t>s</w:t>
      </w:r>
      <w:r w:rsidR="00974D46">
        <w:rPr>
          <w:rFonts w:eastAsia="MS Mincho"/>
          <w:szCs w:val="24"/>
        </w:rPr>
        <w:t>)</w:t>
      </w:r>
      <w:r w:rsidRPr="001B7C46">
        <w:rPr>
          <w:rFonts w:eastAsia="MS Mincho"/>
          <w:szCs w:val="24"/>
        </w:rPr>
        <w:t xml:space="preserve"> is signalled in the MPD through the </w:t>
      </w:r>
      <w:r w:rsidRPr="007826DB">
        <w:rPr>
          <w:rFonts w:ascii="Courier New" w:eastAsia="MS Mincho" w:hAnsi="Courier New" w:cs="Courier New"/>
          <w:szCs w:val="24"/>
        </w:rPr>
        <w:t>@associationId</w:t>
      </w:r>
      <w:r w:rsidRPr="001B7C46">
        <w:rPr>
          <w:rFonts w:eastAsia="MS Mincho"/>
          <w:szCs w:val="24"/>
        </w:rPr>
        <w:t xml:space="preserve"> and </w:t>
      </w:r>
      <w:r w:rsidRPr="007826DB">
        <w:rPr>
          <w:rFonts w:ascii="Courier New" w:eastAsia="MS Mincho" w:hAnsi="Courier New" w:cs="Courier New"/>
          <w:szCs w:val="24"/>
        </w:rPr>
        <w:t>@associationType</w:t>
      </w:r>
      <w:r w:rsidRPr="001B7C46">
        <w:rPr>
          <w:rFonts w:eastAsia="MS Mincho"/>
          <w:szCs w:val="24"/>
        </w:rPr>
        <w:t xml:space="preserve"> attributes. The </w:t>
      </w:r>
      <w:r w:rsidRPr="007826DB">
        <w:rPr>
          <w:rFonts w:ascii="Courier New" w:eastAsia="MS Mincho" w:hAnsi="Courier New" w:cs="Courier New"/>
          <w:szCs w:val="24"/>
        </w:rPr>
        <w:t>@associationId</w:t>
      </w:r>
      <w:r w:rsidRPr="001B7C46">
        <w:rPr>
          <w:rFonts w:eastAsia="MS Mincho"/>
          <w:szCs w:val="24"/>
        </w:rPr>
        <w:t xml:space="preserve"> attribute is set to a space separated list that includes the </w:t>
      </w:r>
      <w:r w:rsidRPr="007826DB">
        <w:rPr>
          <w:rFonts w:ascii="Courier New" w:eastAsia="MS Mincho" w:hAnsi="Courier New" w:cs="Courier New"/>
          <w:szCs w:val="24"/>
        </w:rPr>
        <w:t>@id</w:t>
      </w:r>
      <w:r w:rsidRPr="001B7C46">
        <w:rPr>
          <w:rFonts w:eastAsia="MS Mincho"/>
          <w:szCs w:val="24"/>
        </w:rPr>
        <w:t xml:space="preserve"> attribute values of the associated video Representations. The </w:t>
      </w:r>
      <w:r w:rsidRPr="007826DB">
        <w:rPr>
          <w:rFonts w:ascii="Courier New" w:eastAsia="MS Mincho" w:hAnsi="Courier New" w:cs="Courier New"/>
          <w:szCs w:val="24"/>
        </w:rPr>
        <w:t>@associationType</w:t>
      </w:r>
      <w:r w:rsidRPr="001B7C46">
        <w:rPr>
          <w:rFonts w:eastAsia="MS Mincho"/>
          <w:szCs w:val="24"/>
        </w:rPr>
        <w:t xml:space="preserve"> attribute shall be set to “</w:t>
      </w:r>
      <w:proofErr w:type="spellStart"/>
      <w:r w:rsidRPr="007826DB">
        <w:rPr>
          <w:rFonts w:ascii="Courier New" w:eastAsia="MS Mincho" w:hAnsi="Courier New" w:cs="Courier New"/>
          <w:szCs w:val="24"/>
        </w:rPr>
        <w:t>amit</w:t>
      </w:r>
      <w:proofErr w:type="spellEnd"/>
      <w:r w:rsidRPr="001B7C46">
        <w:rPr>
          <w:rFonts w:eastAsia="MS Mincho"/>
          <w:szCs w:val="24"/>
        </w:rPr>
        <w:t>”, indicating that this association is for display attenuation map information.</w:t>
      </w:r>
    </w:p>
    <w:p w14:paraId="1914EDC2" w14:textId="1D939448" w:rsidR="009C500C" w:rsidRDefault="009C500C" w:rsidP="001B7C46">
      <w:pPr>
        <w:pStyle w:val="BodyText"/>
        <w:autoSpaceDE w:val="0"/>
        <w:autoSpaceDN w:val="0"/>
        <w:adjustRightInd w:val="0"/>
        <w:ind w:right="40"/>
        <w:rPr>
          <w:rStyle w:val="codeChar"/>
          <w:rFonts w:ascii="Cambria" w:hAnsi="Cambria"/>
        </w:rPr>
      </w:pPr>
      <w:r w:rsidRPr="001B7C46">
        <w:rPr>
          <w:rStyle w:val="normaltextrun"/>
          <w:rFonts w:cs="Calibri"/>
          <w:color w:val="000000"/>
          <w:shd w:val="clear" w:color="auto" w:fill="FFFFFF"/>
        </w:rPr>
        <w:t xml:space="preserve">Multiple display attenuation maps with different characteristics (e.g., different values of </w:t>
      </w:r>
      <w:proofErr w:type="spellStart"/>
      <w:r w:rsidRPr="007826DB">
        <w:rPr>
          <w:rFonts w:ascii="Courier New" w:hAnsi="Courier New" w:cs="Courier New"/>
        </w:rPr>
        <w:t>ami_energy_reduction_rate</w:t>
      </w:r>
      <w:proofErr w:type="spellEnd"/>
      <w:r w:rsidRPr="001B7C46">
        <w:t xml:space="preserve">, </w:t>
      </w:r>
      <w:r w:rsidRPr="001B7C46">
        <w:rPr>
          <w:rStyle w:val="normaltextrun"/>
          <w:rFonts w:cs="Calibri"/>
          <w:color w:val="000000"/>
          <w:shd w:val="clear" w:color="auto" w:fill="FFFFFF"/>
        </w:rPr>
        <w:t xml:space="preserve">different values of </w:t>
      </w:r>
      <w:proofErr w:type="spellStart"/>
      <w:r w:rsidR="006C0821" w:rsidRPr="00BC3BD3">
        <w:rPr>
          <w:rFonts w:ascii="Courier New" w:hAnsi="Courier New" w:cs="Courier New"/>
        </w:rPr>
        <w:t>ami_display_</w:t>
      </w:r>
      <w:r w:rsidRPr="00BC3BD3">
        <w:rPr>
          <w:rFonts w:ascii="Courier New" w:hAnsi="Courier New" w:cs="Courier New"/>
        </w:rPr>
        <w:t>model</w:t>
      </w:r>
      <w:proofErr w:type="spellEnd"/>
      <w:r w:rsidRPr="001B7C46">
        <w:t xml:space="preserve">, different resolutions, </w:t>
      </w:r>
      <w:r w:rsidRPr="001B7C46">
        <w:lastRenderedPageBreak/>
        <w:t>etc.)</w:t>
      </w:r>
      <w:r w:rsidRPr="001B7C46">
        <w:rPr>
          <w:rStyle w:val="normaltextrun"/>
          <w:rFonts w:cs="Calibri"/>
          <w:color w:val="000000"/>
          <w:shd w:val="clear" w:color="auto" w:fill="FFFFFF"/>
        </w:rPr>
        <w:t xml:space="preserve"> can be generated for the same video Representation and each alternative </w:t>
      </w:r>
      <w:r w:rsidR="00CE4CAC">
        <w:rPr>
          <w:rStyle w:val="normaltextrun"/>
          <w:rFonts w:cs="Calibri"/>
          <w:color w:val="000000"/>
          <w:shd w:val="clear" w:color="auto" w:fill="FFFFFF"/>
        </w:rPr>
        <w:t xml:space="preserve">display </w:t>
      </w:r>
      <w:r w:rsidRPr="001B7C46">
        <w:rPr>
          <w:rStyle w:val="normaltextrun"/>
          <w:rFonts w:cs="Calibri"/>
          <w:color w:val="000000"/>
          <w:shd w:val="clear" w:color="auto" w:fill="FFFFFF"/>
        </w:rPr>
        <w:t xml:space="preserve">attenuation map is represented by one Representation in the Display Attenuation Map Adaptation Set. </w:t>
      </w:r>
      <w:r w:rsidRPr="001B7C46">
        <w:rPr>
          <w:rFonts w:eastAsia="MS Mincho"/>
        </w:rPr>
        <w:t>As specified in</w:t>
      </w:r>
      <w:r w:rsidR="00F07CCA">
        <w:rPr>
          <w:rFonts w:eastAsia="MS Mincho"/>
        </w:rPr>
        <w:t xml:space="preserve"> subcla</w:t>
      </w:r>
      <w:r w:rsidR="00150582">
        <w:rPr>
          <w:rFonts w:eastAsia="MS Mincho"/>
        </w:rPr>
        <w:t xml:space="preserve">use </w:t>
      </w:r>
      <w:r w:rsidR="00150582" w:rsidRPr="004D1D2D">
        <w:rPr>
          <w:rStyle w:val="normaltextrun"/>
          <w:rFonts w:cs="Calibri"/>
          <w:color w:val="000000"/>
          <w:shd w:val="clear" w:color="auto" w:fill="FFFFFF"/>
        </w:rPr>
        <w:fldChar w:fldCharType="begin"/>
      </w:r>
      <w:r w:rsidR="00150582" w:rsidRPr="004D1D2D">
        <w:rPr>
          <w:rStyle w:val="normaltextrun"/>
          <w:rFonts w:cs="Calibri"/>
          <w:color w:val="000000"/>
          <w:shd w:val="clear" w:color="auto" w:fill="FFFFFF"/>
        </w:rPr>
        <w:instrText xml:space="preserve"> REF _Ref164094693 \r \h </w:instrText>
      </w:r>
      <w:r w:rsidR="004D1D2D">
        <w:rPr>
          <w:rStyle w:val="normaltextrun"/>
          <w:rFonts w:cs="Calibri"/>
          <w:color w:val="000000"/>
          <w:shd w:val="clear" w:color="auto" w:fill="FFFFFF"/>
        </w:rPr>
        <w:instrText xml:space="preserve"> \* MERGEFORMAT </w:instrText>
      </w:r>
      <w:r w:rsidR="00150582" w:rsidRPr="004D1D2D">
        <w:rPr>
          <w:rStyle w:val="normaltextrun"/>
          <w:rFonts w:cs="Calibri"/>
          <w:color w:val="000000"/>
          <w:shd w:val="clear" w:color="auto" w:fill="FFFFFF"/>
        </w:rPr>
      </w:r>
      <w:r w:rsidR="00150582" w:rsidRPr="004D1D2D">
        <w:rPr>
          <w:rStyle w:val="normaltextrun"/>
          <w:rFonts w:cs="Calibri"/>
          <w:color w:val="000000"/>
          <w:shd w:val="clear" w:color="auto" w:fill="FFFFFF"/>
        </w:rPr>
        <w:fldChar w:fldCharType="separate"/>
      </w:r>
      <w:r w:rsidR="00150582" w:rsidRPr="004D1D2D">
        <w:rPr>
          <w:rStyle w:val="normaltextrun"/>
          <w:rFonts w:cs="Calibri" w:hint="cs"/>
          <w:color w:val="000000"/>
          <w:shd w:val="clear" w:color="auto" w:fill="FFFFFF"/>
          <w:cs/>
        </w:rPr>
        <w:t>‎</w:t>
      </w:r>
      <w:r w:rsidR="00150582" w:rsidRPr="004D1D2D">
        <w:rPr>
          <w:rStyle w:val="normaltextrun"/>
          <w:rFonts w:cs="Calibri"/>
          <w:color w:val="000000"/>
          <w:shd w:val="clear" w:color="auto" w:fill="FFFFFF"/>
        </w:rPr>
        <w:t>5.3.3.2.3</w:t>
      </w:r>
      <w:r w:rsidR="00150582" w:rsidRPr="004D1D2D">
        <w:rPr>
          <w:rStyle w:val="normaltextrun"/>
          <w:rFonts w:cs="Calibri"/>
          <w:color w:val="000000"/>
          <w:shd w:val="clear" w:color="auto" w:fill="FFFFFF"/>
        </w:rPr>
        <w:fldChar w:fldCharType="end"/>
      </w:r>
      <w:r w:rsidRPr="004D1D2D">
        <w:rPr>
          <w:rStyle w:val="normaltextrun"/>
          <w:rFonts w:cs="Calibri"/>
          <w:color w:val="000000"/>
          <w:shd w:val="clear" w:color="auto" w:fill="FFFFFF"/>
        </w:rPr>
        <w:t xml:space="preserve">, these display attenuation map </w:t>
      </w:r>
      <w:r w:rsidR="007264C7">
        <w:rPr>
          <w:rStyle w:val="normaltextrun"/>
          <w:rFonts w:cs="Calibri"/>
          <w:color w:val="000000"/>
          <w:shd w:val="clear" w:color="auto" w:fill="FFFFFF"/>
        </w:rPr>
        <w:t>R</w:t>
      </w:r>
      <w:r w:rsidR="00A30E3F" w:rsidRPr="004D1D2D">
        <w:rPr>
          <w:rStyle w:val="normaltextrun"/>
          <w:rFonts w:cs="Calibri"/>
          <w:color w:val="000000"/>
          <w:shd w:val="clear" w:color="auto" w:fill="FFFFFF"/>
        </w:rPr>
        <w:t xml:space="preserve">epresentations </w:t>
      </w:r>
      <w:r w:rsidRPr="004D1D2D">
        <w:rPr>
          <w:rStyle w:val="normaltextrun"/>
          <w:rFonts w:cs="Calibri"/>
          <w:color w:val="000000"/>
          <w:shd w:val="clear" w:color="auto" w:fill="FFFFFF"/>
        </w:rPr>
        <w:t>that are alternatives of each other shall be indicated</w:t>
      </w:r>
      <w:r w:rsidRPr="001B7C46">
        <w:t xml:space="preserve"> by the same value of </w:t>
      </w:r>
      <w:r w:rsidRPr="007826DB">
        <w:rPr>
          <w:rStyle w:val="codeChar"/>
          <w:rFonts w:ascii="Courier New" w:hAnsi="Courier New" w:cs="Courier New"/>
        </w:rPr>
        <w:t>alternate_group</w:t>
      </w:r>
      <w:r w:rsidRPr="001B7C46">
        <w:t xml:space="preserve"> in the </w:t>
      </w:r>
      <w:r w:rsidRPr="007826DB">
        <w:rPr>
          <w:rStyle w:val="codeChar"/>
          <w:rFonts w:ascii="Courier New" w:hAnsi="Courier New" w:cs="Courier New"/>
        </w:rPr>
        <w:t>TrackHeaderBox</w:t>
      </w:r>
      <w:r w:rsidRPr="001B7C46">
        <w:rPr>
          <w:rStyle w:val="codeChar"/>
          <w:rFonts w:ascii="Cambria" w:hAnsi="Cambria"/>
        </w:rPr>
        <w:t>.</w:t>
      </w:r>
    </w:p>
    <w:p w14:paraId="368DE973" w14:textId="618D9A1A" w:rsidR="00771BA4" w:rsidRPr="004D1D2D" w:rsidRDefault="00771BA4" w:rsidP="00771BA4">
      <w:pPr>
        <w:pStyle w:val="BodyText"/>
        <w:autoSpaceDE w:val="0"/>
        <w:autoSpaceDN w:val="0"/>
        <w:adjustRightInd w:val="0"/>
        <w:ind w:right="40"/>
        <w:rPr>
          <w:shd w:val="clear" w:color="auto" w:fill="FFFFFF"/>
          <w:lang w:val="en-US"/>
        </w:rPr>
      </w:pPr>
      <w:proofErr w:type="gramStart"/>
      <w:r w:rsidRPr="004D1D2D">
        <w:rPr>
          <w:color w:val="000000" w:themeColor="text1"/>
          <w:shd w:val="clear" w:color="auto" w:fill="FFFFFF"/>
          <w:lang w:val="en-US"/>
        </w:rPr>
        <w:t>A number of</w:t>
      </w:r>
      <w:proofErr w:type="gramEnd"/>
      <w:r w:rsidRPr="004D1D2D">
        <w:rPr>
          <w:color w:val="000000" w:themeColor="text1"/>
          <w:shd w:val="clear" w:color="auto" w:fill="FFFFFF"/>
          <w:lang w:val="en-US"/>
        </w:rPr>
        <w:t xml:space="preserve"> Display Attenuation Map Adaptation Sets may be associated with the same video. For example, each Display Attenuation Map Adaptation Set may be related to a particular region (window) within the video frames. When more than one Display Attenuation Map Adaptation Set is available for the same video content, the Display Attenuation Map Adaptation Sets may be </w:t>
      </w:r>
      <w:r w:rsidRPr="004D1D2D">
        <w:rPr>
          <w:shd w:val="clear" w:color="auto" w:fill="FFFFFF"/>
          <w:lang w:val="en-US"/>
        </w:rPr>
        <w:t xml:space="preserve">grouped with the associated video Adaptation Set using a Green Video Preselection to provide different experiences. For example, each preselection may be tailored to certain lighting </w:t>
      </w:r>
      <w:proofErr w:type="gramStart"/>
      <w:r w:rsidRPr="004D1D2D">
        <w:rPr>
          <w:shd w:val="clear" w:color="auto" w:fill="FFFFFF"/>
          <w:lang w:val="en-US"/>
        </w:rPr>
        <w:t>condition</w:t>
      </w:r>
      <w:proofErr w:type="gramEnd"/>
      <w:r w:rsidRPr="004D1D2D">
        <w:rPr>
          <w:shd w:val="clear" w:color="auto" w:fill="FFFFFF"/>
          <w:lang w:val="en-US"/>
        </w:rPr>
        <w:t xml:space="preserve"> (e.g., indoors vs. outdoors).</w:t>
      </w:r>
    </w:p>
    <w:p w14:paraId="663278B0" w14:textId="23E575A7" w:rsidR="00771BA4" w:rsidRPr="00094209" w:rsidRDefault="00771BA4" w:rsidP="00094209">
      <w:pPr>
        <w:pStyle w:val="BodyText"/>
        <w:adjustRightInd w:val="0"/>
        <w:ind w:right="40"/>
        <w:rPr>
          <w:rFonts w:ascii="Times New Roman" w:hAnsi="Times New Roman"/>
          <w:shd w:val="clear" w:color="auto" w:fill="FFFFFF"/>
        </w:rPr>
      </w:pPr>
      <w:r w:rsidRPr="004D1D2D">
        <w:rPr>
          <w:shd w:val="clear" w:color="auto" w:fill="FFFFFF"/>
          <w:lang w:val="en-US"/>
        </w:rPr>
        <w:t xml:space="preserve">A Green Video Preselection is signaled using a Preselection element, as defined in ISO/IEC  23009-1, with an </w:t>
      </w:r>
      <w:r w:rsidR="00965584">
        <w:rPr>
          <w:shd w:val="clear" w:color="auto" w:fill="FFFFFF"/>
          <w:lang w:val="en-US"/>
        </w:rPr>
        <w:t>IDs</w:t>
      </w:r>
      <w:r w:rsidR="00965584" w:rsidRPr="004D1D2D">
        <w:rPr>
          <w:shd w:val="clear" w:color="auto" w:fill="FFFFFF"/>
          <w:lang w:val="en-US"/>
        </w:rPr>
        <w:t xml:space="preserve"> </w:t>
      </w:r>
      <w:r w:rsidRPr="004D1D2D">
        <w:rPr>
          <w:shd w:val="clear" w:color="auto" w:fill="FFFFFF"/>
          <w:lang w:val="en-US"/>
        </w:rPr>
        <w:t xml:space="preserve">list for the </w:t>
      </w:r>
      <w:r w:rsidRPr="004D1D2D">
        <w:rPr>
          <w:rFonts w:ascii="Courier New" w:hAnsi="Courier New" w:cs="Courier New"/>
          <w:shd w:val="clear" w:color="auto" w:fill="FFFFFF"/>
        </w:rPr>
        <w:t>@preselectionComponents</w:t>
      </w:r>
      <w:r w:rsidRPr="004D1D2D">
        <w:rPr>
          <w:shd w:val="clear" w:color="auto" w:fill="FFFFFF"/>
          <w:lang w:val="en-US"/>
        </w:rPr>
        <w:t xml:space="preserve"> attribute</w:t>
      </w:r>
      <w:r w:rsidR="00C66276">
        <w:rPr>
          <w:shd w:val="clear" w:color="auto" w:fill="FFFFFF"/>
          <w:lang w:val="en-US"/>
        </w:rPr>
        <w:t xml:space="preserve"> which</w:t>
      </w:r>
      <w:r w:rsidRPr="004D1D2D">
        <w:rPr>
          <w:shd w:val="clear" w:color="auto" w:fill="FFFFFF"/>
          <w:lang w:val="en-US"/>
        </w:rPr>
        <w:t xml:space="preserve"> </w:t>
      </w:r>
      <w:r w:rsidR="00C66276" w:rsidRPr="004D1D2D">
        <w:rPr>
          <w:shd w:val="clear" w:color="auto" w:fill="FFFFFF"/>
          <w:lang w:val="en-US"/>
        </w:rPr>
        <w:t>includ</w:t>
      </w:r>
      <w:r w:rsidR="00C66276">
        <w:rPr>
          <w:shd w:val="clear" w:color="auto" w:fill="FFFFFF"/>
          <w:lang w:val="en-US"/>
        </w:rPr>
        <w:t>es</w:t>
      </w:r>
      <w:r w:rsidR="00C66276" w:rsidRPr="004D1D2D">
        <w:rPr>
          <w:shd w:val="clear" w:color="auto" w:fill="FFFFFF"/>
          <w:lang w:val="en-US"/>
        </w:rPr>
        <w:t xml:space="preserve"> </w:t>
      </w:r>
      <w:r w:rsidRPr="004D1D2D">
        <w:rPr>
          <w:shd w:val="clear" w:color="auto" w:fill="FFFFFF"/>
          <w:lang w:val="en-US"/>
        </w:rPr>
        <w:t>the id</w:t>
      </w:r>
      <w:r w:rsidR="00965584">
        <w:rPr>
          <w:shd w:val="clear" w:color="auto" w:fill="FFFFFF"/>
          <w:lang w:val="en-US"/>
        </w:rPr>
        <w:t>entifier</w:t>
      </w:r>
      <w:r w:rsidRPr="004D1D2D">
        <w:rPr>
          <w:shd w:val="clear" w:color="auto" w:fill="FFFFFF"/>
          <w:lang w:val="en-US"/>
        </w:rPr>
        <w:t xml:space="preserve"> of the Main Adaptation Set for the media (i.e., the video Adaptation Set) followed by the id</w:t>
      </w:r>
      <w:r w:rsidR="00965584">
        <w:rPr>
          <w:shd w:val="clear" w:color="auto" w:fill="FFFFFF"/>
          <w:lang w:val="en-US"/>
        </w:rPr>
        <w:t>entifier</w:t>
      </w:r>
      <w:r w:rsidRPr="004D1D2D">
        <w:rPr>
          <w:shd w:val="clear" w:color="auto" w:fill="FFFFFF"/>
          <w:lang w:val="en-US"/>
        </w:rPr>
        <w:t xml:space="preserve">s of the associated Display Attenuation Map Adaptation Sets. </w:t>
      </w:r>
      <w:proofErr w:type="gramStart"/>
      <w:r w:rsidRPr="004D1D2D">
        <w:rPr>
          <w:shd w:val="clear" w:color="auto" w:fill="FFFFFF"/>
          <w:lang w:val="en-US"/>
        </w:rPr>
        <w:t xml:space="preserve">The </w:t>
      </w:r>
      <w:r w:rsidRPr="004D1D2D">
        <w:rPr>
          <w:rFonts w:ascii="Courier New" w:hAnsi="Courier New" w:cs="Courier New"/>
          <w:shd w:val="clear" w:color="auto" w:fill="FFFFFF"/>
        </w:rPr>
        <w:t>@</w:t>
      </w:r>
      <w:proofErr w:type="gramEnd"/>
      <w:r w:rsidRPr="004D1D2D">
        <w:rPr>
          <w:rFonts w:ascii="Courier New" w:hAnsi="Courier New" w:cs="Courier New"/>
          <w:shd w:val="clear" w:color="auto" w:fill="FFFFFF"/>
        </w:rPr>
        <w:t>codecs</w:t>
      </w:r>
      <w:r w:rsidRPr="004D1D2D">
        <w:rPr>
          <w:shd w:val="clear" w:color="auto" w:fill="FFFFFF"/>
          <w:lang w:val="en-US"/>
        </w:rPr>
        <w:t xml:space="preserve"> attribute for the Preselection is set based on the codec used by the Main Adaptation Set (i.e., the video Adaptation Set).</w:t>
      </w:r>
      <w:ins w:id="172" w:author="Claire-Helene Demarty" w:date="2025-10-13T10:23:00Z" w16du:dateUtc="2025-10-13T08:23:00Z">
        <w:r w:rsidR="00E96A3F">
          <w:rPr>
            <w:shd w:val="clear" w:color="auto" w:fill="FFFFFF"/>
            <w:lang w:val="en-US"/>
          </w:rPr>
          <w:t xml:space="preserve"> A </w:t>
        </w:r>
      </w:ins>
      <w:ins w:id="173" w:author="Ahmed Hamza" w:date="2025-10-22T23:08:00Z" w16du:dateUtc="2025-10-23T06:08:00Z">
        <w:r w:rsidR="00D63541" w:rsidRPr="00D63541">
          <w:rPr>
            <w:rFonts w:ascii="Courier New" w:eastAsia="MS Mincho" w:hAnsi="Courier New" w:cs="Courier New"/>
            <w:b/>
            <w:bCs/>
            <w:szCs w:val="24"/>
            <w:rPrChange w:id="174" w:author="Ahmed Hamza" w:date="2025-10-22T23:09:00Z" w16du:dateUtc="2025-10-23T06:09:00Z">
              <w:rPr>
                <w:shd w:val="clear" w:color="auto" w:fill="FFFFFF"/>
                <w:lang w:val="en-US"/>
              </w:rPr>
            </w:rPrChange>
          </w:rPr>
          <w:t>R</w:t>
        </w:r>
      </w:ins>
      <w:ins w:id="175" w:author="Claire-Helene Demarty" w:date="2025-10-13T10:23:00Z" w16du:dateUtc="2025-10-13T08:23:00Z">
        <w:r w:rsidR="00E96A3F" w:rsidRPr="00D63541">
          <w:rPr>
            <w:rFonts w:ascii="Courier New" w:eastAsia="MS Mincho" w:hAnsi="Courier New" w:cs="Courier New"/>
            <w:b/>
            <w:bCs/>
            <w:szCs w:val="24"/>
            <w:rPrChange w:id="176" w:author="Ahmed Hamza" w:date="2025-10-22T23:09:00Z" w16du:dateUtc="2025-10-23T06:09:00Z">
              <w:rPr>
                <w:shd w:val="clear" w:color="auto" w:fill="FFFFFF"/>
                <w:lang w:val="en-US"/>
              </w:rPr>
            </w:rPrChange>
          </w:rPr>
          <w:t>ole</w:t>
        </w:r>
      </w:ins>
      <w:ins w:id="177" w:author="Ahmed Hamza" w:date="2025-10-22T23:08:00Z" w16du:dateUtc="2025-10-23T06:08:00Z">
        <w:r w:rsidR="00D63541">
          <w:rPr>
            <w:shd w:val="clear" w:color="auto" w:fill="FFFFFF"/>
            <w:lang w:val="en-US"/>
          </w:rPr>
          <w:t xml:space="preserve"> element</w:t>
        </w:r>
      </w:ins>
      <w:ins w:id="178" w:author="Claire-Helene Demarty" w:date="2025-10-13T10:23:00Z" w16du:dateUtc="2025-10-13T08:23:00Z">
        <w:r w:rsidR="00E96A3F">
          <w:rPr>
            <w:shd w:val="clear" w:color="auto" w:fill="FFFFFF"/>
            <w:lang w:val="en-US"/>
          </w:rPr>
          <w:t xml:space="preserve"> </w:t>
        </w:r>
        <w:r w:rsidR="00094209" w:rsidRPr="001C5C6C">
          <w:rPr>
            <w:rFonts w:ascii="Times New Roman" w:hAnsi="Times New Roman"/>
            <w:shd w:val="clear" w:color="auto" w:fill="FFFFFF"/>
          </w:rPr>
          <w:t xml:space="preserve">with the </w:t>
        </w:r>
        <w:r w:rsidR="00094209">
          <w:rPr>
            <w:rFonts w:ascii="Times New Roman" w:hAnsi="Times New Roman"/>
            <w:shd w:val="clear" w:color="auto" w:fill="FFFFFF"/>
          </w:rPr>
          <w:t>URN</w:t>
        </w:r>
        <w:r w:rsidR="00094209">
          <w:rPr>
            <w:shd w:val="clear" w:color="auto" w:fill="FFFFFF"/>
          </w:rPr>
          <w:t xml:space="preserve"> </w:t>
        </w:r>
        <w:r w:rsidR="00094209">
          <w:rPr>
            <w:rFonts w:ascii="Courier" w:eastAsia="MS Mincho" w:hAnsi="Courier"/>
            <w:sz w:val="20"/>
            <w:szCs w:val="20"/>
          </w:rPr>
          <w:t>urn:</w:t>
        </w:r>
        <w:proofErr w:type="gramStart"/>
        <w:r w:rsidR="00094209" w:rsidRPr="004F50A5">
          <w:rPr>
            <w:rFonts w:ascii="Courier" w:eastAsia="MS Mincho" w:hAnsi="Courier"/>
            <w:sz w:val="20"/>
            <w:szCs w:val="20"/>
          </w:rPr>
          <w:t>mpeg:mpegI</w:t>
        </w:r>
        <w:proofErr w:type="gramEnd"/>
        <w:r w:rsidR="00094209" w:rsidRPr="004F50A5">
          <w:rPr>
            <w:rFonts w:ascii="Courier" w:eastAsia="MS Mincho" w:hAnsi="Courier"/>
            <w:sz w:val="20"/>
            <w:szCs w:val="20"/>
          </w:rPr>
          <w:t>:green:</w:t>
        </w:r>
        <w:proofErr w:type="gramStart"/>
        <w:r w:rsidR="00094209" w:rsidRPr="004F50A5">
          <w:rPr>
            <w:rFonts w:ascii="Courier" w:eastAsia="MS Mincho" w:hAnsi="Courier"/>
            <w:sz w:val="20"/>
            <w:szCs w:val="20"/>
          </w:rPr>
          <w:t>202</w:t>
        </w:r>
        <w:r w:rsidR="00094209">
          <w:rPr>
            <w:rFonts w:ascii="Courier" w:eastAsia="MS Mincho" w:hAnsi="Courier"/>
            <w:sz w:val="20"/>
            <w:szCs w:val="20"/>
          </w:rPr>
          <w:t>5:role</w:t>
        </w:r>
        <w:proofErr w:type="gramEnd"/>
        <w:r w:rsidR="00094209" w:rsidRPr="00D63541">
          <w:rPr>
            <w:rFonts w:ascii="Times New Roman" w:hAnsi="Times New Roman"/>
            <w:shd w:val="clear" w:color="auto" w:fill="FFFFFF"/>
            <w:rPrChange w:id="179" w:author="Ahmed Hamza" w:date="2025-10-23T11:24:00Z" w16du:dateUtc="2025-10-23T09:24:00Z">
              <w:rPr>
                <w:rFonts w:ascii="Courier" w:eastAsia="MS Mincho" w:hAnsi="Courier"/>
                <w:sz w:val="20"/>
                <w:szCs w:val="20"/>
              </w:rPr>
            </w:rPrChange>
          </w:rPr>
          <w:t xml:space="preserve"> </w:t>
        </w:r>
      </w:ins>
      <w:ins w:id="180" w:author="Ahmed Hamza" w:date="2025-10-22T23:18:00Z" w16du:dateUtc="2025-10-23T06:18:00Z">
        <w:r w:rsidR="00137445">
          <w:rPr>
            <w:rFonts w:ascii="Times New Roman" w:hAnsi="Times New Roman"/>
            <w:shd w:val="clear" w:color="auto" w:fill="FFFFFF"/>
          </w:rPr>
          <w:t xml:space="preserve">and a </w:t>
        </w:r>
        <w:r w:rsidR="00CB2C3D" w:rsidRPr="00137445">
          <w:rPr>
            <w:rFonts w:ascii="Courier New" w:hAnsi="Courier New" w:cs="Courier New"/>
            <w:sz w:val="20"/>
            <w:szCs w:val="20"/>
            <w:shd w:val="clear" w:color="auto" w:fill="FFFFFF"/>
            <w:rPrChange w:id="181" w:author="Ahmed Hamza" w:date="2025-10-22T23:19:00Z" w16du:dateUtc="2025-10-23T06:19:00Z">
              <w:rPr>
                <w:rFonts w:ascii="Times New Roman" w:hAnsi="Times New Roman"/>
                <w:shd w:val="clear" w:color="auto" w:fill="FFFFFF"/>
              </w:rPr>
            </w:rPrChange>
          </w:rPr>
          <w:t>@value</w:t>
        </w:r>
        <w:r w:rsidR="00137445">
          <w:rPr>
            <w:rFonts w:ascii="Times New Roman" w:hAnsi="Times New Roman"/>
            <w:shd w:val="clear" w:color="auto" w:fill="FFFFFF"/>
          </w:rPr>
          <w:t xml:space="preserve"> attribute set to “</w:t>
        </w:r>
        <w:proofErr w:type="spellStart"/>
        <w:r w:rsidR="00137445" w:rsidRPr="00137445">
          <w:rPr>
            <w:rFonts w:ascii="Courier New" w:hAnsi="Courier New" w:cs="Courier New"/>
            <w:sz w:val="20"/>
            <w:szCs w:val="20"/>
            <w:shd w:val="clear" w:color="auto" w:fill="FFFFFF"/>
            <w:rPrChange w:id="182" w:author="Ahmed Hamza" w:date="2025-10-22T23:19:00Z" w16du:dateUtc="2025-10-23T06:19:00Z">
              <w:rPr>
                <w:rFonts w:ascii="Times New Roman" w:hAnsi="Times New Roman"/>
                <w:shd w:val="clear" w:color="auto" w:fill="FFFFFF"/>
              </w:rPr>
            </w:rPrChange>
          </w:rPr>
          <w:t>ami</w:t>
        </w:r>
        <w:proofErr w:type="spellEnd"/>
        <w:r w:rsidR="00137445">
          <w:rPr>
            <w:rFonts w:ascii="Times New Roman" w:hAnsi="Times New Roman"/>
            <w:shd w:val="clear" w:color="auto" w:fill="FFFFFF"/>
          </w:rPr>
          <w:t xml:space="preserve">” </w:t>
        </w:r>
      </w:ins>
      <w:ins w:id="183" w:author="Claire-Helene Demarty" w:date="2025-10-13T10:23:00Z" w16du:dateUtc="2025-10-13T08:23:00Z">
        <w:r w:rsidR="00094209" w:rsidRPr="001C5C6C">
          <w:rPr>
            <w:rFonts w:ascii="Times New Roman" w:hAnsi="Times New Roman"/>
            <w:shd w:val="clear" w:color="auto" w:fill="FFFFFF"/>
          </w:rPr>
          <w:t>shall be included in the preselection.</w:t>
        </w:r>
      </w:ins>
    </w:p>
    <w:p w14:paraId="61B68EF5" w14:textId="77777777" w:rsidR="00771BA4" w:rsidRPr="001B7C46" w:rsidRDefault="00771BA4" w:rsidP="001B7C46">
      <w:pPr>
        <w:pStyle w:val="BodyText"/>
        <w:autoSpaceDE w:val="0"/>
        <w:autoSpaceDN w:val="0"/>
        <w:adjustRightInd w:val="0"/>
        <w:ind w:right="40"/>
        <w:rPr>
          <w:rStyle w:val="eop"/>
          <w:color w:val="0070C0"/>
          <w:shd w:val="clear" w:color="auto" w:fill="FFFFFF"/>
          <w:lang w:val="en-US"/>
        </w:rPr>
      </w:pPr>
    </w:p>
    <w:p w14:paraId="602DE375" w14:textId="77777777" w:rsidR="00D61BCA" w:rsidRDefault="00D61BCA" w:rsidP="00697748">
      <w:pPr>
        <w:pStyle w:val="Heading4"/>
      </w:pPr>
      <w:bookmarkStart w:id="184" w:name="_Ref161738430"/>
      <w:r>
        <w:t>Descriptors</w:t>
      </w:r>
      <w:bookmarkEnd w:id="184"/>
    </w:p>
    <w:p w14:paraId="341EB763" w14:textId="1A189FDA" w:rsidR="001A4891" w:rsidRPr="00161383" w:rsidRDefault="001A4891" w:rsidP="001A4891">
      <w:pPr>
        <w:ind w:right="40"/>
        <w:rPr>
          <w:rFonts w:asciiTheme="majorHAnsi" w:hAnsiTheme="majorHAnsi" w:cstheme="minorBidi"/>
        </w:rPr>
      </w:pPr>
      <w:r w:rsidRPr="004726C9">
        <w:rPr>
          <w:lang w:eastAsia="ja-JP"/>
        </w:rPr>
        <w:t xml:space="preserve">To signal the characteristics of the display attenuation map(s) carried by a Display Attenuation Map Adaptation Set, an </w:t>
      </w:r>
      <w:proofErr w:type="spellStart"/>
      <w:r w:rsidRPr="004726C9">
        <w:rPr>
          <w:lang w:eastAsia="ja-JP"/>
        </w:rPr>
        <w:t>AttenuationMap</w:t>
      </w:r>
      <w:proofErr w:type="spellEnd"/>
      <w:r w:rsidRPr="004726C9">
        <w:rPr>
          <w:lang w:eastAsia="ja-JP"/>
        </w:rPr>
        <w:t xml:space="preserve"> descriptor is defined. The XML elements and attributes for this descriptor are defined in a separate namespace</w:t>
      </w:r>
      <w:r w:rsidRPr="00161383">
        <w:rPr>
          <w:rFonts w:asciiTheme="majorHAnsi" w:hAnsiTheme="majorHAnsi" w:cstheme="minorBidi"/>
        </w:rPr>
        <w:t xml:space="preserve"> "</w:t>
      </w:r>
      <w:r w:rsidRPr="00161383">
        <w:rPr>
          <w:rFonts w:ascii="Courier New" w:hAnsi="Courier New" w:cs="Courier New"/>
        </w:rPr>
        <w:t>urn:</w:t>
      </w:r>
      <w:proofErr w:type="gramStart"/>
      <w:r w:rsidRPr="00161383">
        <w:rPr>
          <w:rFonts w:ascii="Courier New" w:hAnsi="Courier New" w:cs="Courier New"/>
        </w:rPr>
        <w:t>mpeg:mpegI</w:t>
      </w:r>
      <w:proofErr w:type="gramEnd"/>
      <w:r w:rsidRPr="00161383">
        <w:rPr>
          <w:rFonts w:ascii="Courier New" w:hAnsi="Courier New" w:cs="Courier New"/>
        </w:rPr>
        <w:t>:green:</w:t>
      </w:r>
      <w:r w:rsidR="00AB02F3" w:rsidRPr="00161383">
        <w:rPr>
          <w:rFonts w:ascii="Courier New" w:hAnsi="Courier New" w:cs="Courier New"/>
        </w:rPr>
        <w:t>202</w:t>
      </w:r>
      <w:r w:rsidR="00AB02F3">
        <w:rPr>
          <w:rFonts w:ascii="Courier New" w:hAnsi="Courier New" w:cs="Courier New"/>
        </w:rPr>
        <w:t>5</w:t>
      </w:r>
      <w:r w:rsidRPr="00161383">
        <w:rPr>
          <w:rFonts w:asciiTheme="majorHAnsi" w:hAnsiTheme="majorHAnsi" w:cstheme="minorBidi"/>
        </w:rPr>
        <w:t>”</w:t>
      </w:r>
      <w:r w:rsidRPr="004726C9">
        <w:rPr>
          <w:lang w:eastAsia="ja-JP"/>
        </w:rPr>
        <w:t>.</w:t>
      </w:r>
      <w:r w:rsidRPr="00161383">
        <w:rPr>
          <w:rFonts w:asciiTheme="majorHAnsi" w:hAnsiTheme="majorHAnsi" w:cstheme="minorBidi"/>
        </w:rPr>
        <w:t xml:space="preserve"> </w:t>
      </w:r>
      <w:r w:rsidRPr="004726C9">
        <w:rPr>
          <w:lang w:eastAsia="ja-JP"/>
        </w:rPr>
        <w:t xml:space="preserve">The namespace designator </w:t>
      </w:r>
      <w:r w:rsidRPr="00161383">
        <w:rPr>
          <w:rFonts w:asciiTheme="majorHAnsi" w:hAnsiTheme="majorHAnsi" w:cstheme="minorBidi"/>
        </w:rPr>
        <w:t>“</w:t>
      </w:r>
      <w:r w:rsidRPr="00161383">
        <w:rPr>
          <w:rFonts w:ascii="Courier New" w:hAnsi="Courier New" w:cs="Courier New"/>
        </w:rPr>
        <w:t>green:</w:t>
      </w:r>
      <w:r w:rsidRPr="00161383">
        <w:rPr>
          <w:rFonts w:asciiTheme="majorHAnsi" w:hAnsiTheme="majorHAnsi" w:cstheme="minorBidi"/>
        </w:rPr>
        <w:t>”</w:t>
      </w:r>
      <w:r w:rsidRPr="004726C9">
        <w:rPr>
          <w:lang w:eastAsia="ja-JP"/>
        </w:rPr>
        <w:t xml:space="preserve"> is used to refer to this name space.</w:t>
      </w:r>
    </w:p>
    <w:p w14:paraId="196E1E25" w14:textId="3DB93035" w:rsidR="001A4891" w:rsidRPr="00161383" w:rsidRDefault="001A4891" w:rsidP="001A4891">
      <w:pPr>
        <w:rPr>
          <w:rFonts w:asciiTheme="majorHAnsi" w:hAnsiTheme="majorHAnsi" w:cstheme="minorBidi"/>
        </w:rPr>
      </w:pPr>
      <w:r w:rsidRPr="004726C9">
        <w:rPr>
          <w:lang w:eastAsia="ja-JP"/>
        </w:rPr>
        <w:t xml:space="preserve">This descriptor is an </w:t>
      </w:r>
      <w:proofErr w:type="spellStart"/>
      <w:r w:rsidRPr="00BC3BD3">
        <w:rPr>
          <w:rFonts w:ascii="Courier New" w:hAnsi="Courier New" w:cs="Courier New"/>
          <w:b/>
          <w:bCs/>
        </w:rPr>
        <w:t>EssentialProperty</w:t>
      </w:r>
      <w:proofErr w:type="spellEnd"/>
      <w:r w:rsidRPr="004726C9">
        <w:rPr>
          <w:lang w:eastAsia="ja-JP"/>
        </w:rPr>
        <w:t xml:space="preserve"> descriptor with the</w:t>
      </w:r>
      <w:r w:rsidRPr="00161383">
        <w:rPr>
          <w:rFonts w:asciiTheme="majorHAnsi" w:hAnsiTheme="majorHAnsi"/>
        </w:rPr>
        <w:t xml:space="preserve"> </w:t>
      </w:r>
      <w:r w:rsidRPr="00161383">
        <w:rPr>
          <w:rFonts w:ascii="Courier New" w:hAnsi="Courier New" w:cs="Courier New"/>
        </w:rPr>
        <w:t>@schemeIdUri</w:t>
      </w:r>
      <w:r w:rsidRPr="004726C9">
        <w:rPr>
          <w:lang w:eastAsia="ja-JP"/>
        </w:rPr>
        <w:t xml:space="preserve"> attribute set to the unique URI </w:t>
      </w:r>
      <w:r w:rsidRPr="00161383">
        <w:rPr>
          <w:rFonts w:asciiTheme="majorHAnsi" w:hAnsiTheme="majorHAnsi"/>
        </w:rPr>
        <w:t>"</w:t>
      </w:r>
      <w:r w:rsidRPr="00161383">
        <w:rPr>
          <w:rStyle w:val="ISOCode"/>
        </w:rPr>
        <w:t>urn:</w:t>
      </w:r>
      <w:proofErr w:type="gramStart"/>
      <w:r w:rsidRPr="00161383">
        <w:rPr>
          <w:rStyle w:val="ISOCode"/>
        </w:rPr>
        <w:t>mpeg:mpegI</w:t>
      </w:r>
      <w:proofErr w:type="gramEnd"/>
      <w:r w:rsidRPr="00161383">
        <w:rPr>
          <w:rStyle w:val="ISOCode"/>
        </w:rPr>
        <w:t>:green:</w:t>
      </w:r>
      <w:proofErr w:type="gramStart"/>
      <w:r w:rsidR="00AB02F3" w:rsidRPr="00161383">
        <w:rPr>
          <w:rStyle w:val="ISOCode"/>
        </w:rPr>
        <w:t>202</w:t>
      </w:r>
      <w:r w:rsidR="00AB02F3">
        <w:rPr>
          <w:rStyle w:val="ISOCode"/>
        </w:rPr>
        <w:t>5</w:t>
      </w:r>
      <w:r w:rsidRPr="00161383">
        <w:rPr>
          <w:rStyle w:val="ISOCode"/>
        </w:rPr>
        <w:t>:ami</w:t>
      </w:r>
      <w:proofErr w:type="gramEnd"/>
      <w:r w:rsidRPr="00161383">
        <w:rPr>
          <w:rFonts w:asciiTheme="majorHAnsi" w:hAnsiTheme="majorHAnsi"/>
        </w:rPr>
        <w:t>"</w:t>
      </w:r>
      <w:r w:rsidRPr="004726C9">
        <w:rPr>
          <w:lang w:eastAsia="ja-JP"/>
        </w:rPr>
        <w:t>.</w:t>
      </w:r>
      <w:r w:rsidRPr="00161383">
        <w:rPr>
          <w:rFonts w:asciiTheme="majorHAnsi" w:hAnsiTheme="majorHAnsi" w:cstheme="minorBidi"/>
        </w:rPr>
        <w:t xml:space="preserve"> </w:t>
      </w:r>
    </w:p>
    <w:p w14:paraId="3087285D" w14:textId="4692B122" w:rsidR="001A4891" w:rsidRPr="004726C9" w:rsidRDefault="001A4891" w:rsidP="001A4891">
      <w:pPr>
        <w:rPr>
          <w:lang w:eastAsia="ja-JP"/>
        </w:rPr>
      </w:pPr>
      <w:r w:rsidRPr="004726C9">
        <w:rPr>
          <w:lang w:eastAsia="ja-JP"/>
        </w:rPr>
        <w:t xml:space="preserve">At most one single </w:t>
      </w:r>
      <w:proofErr w:type="spellStart"/>
      <w:r w:rsidRPr="004726C9">
        <w:rPr>
          <w:lang w:eastAsia="ja-JP"/>
        </w:rPr>
        <w:t>AttenuationMap</w:t>
      </w:r>
      <w:proofErr w:type="spellEnd"/>
      <w:r w:rsidRPr="004726C9">
        <w:rPr>
          <w:lang w:eastAsia="ja-JP"/>
        </w:rPr>
        <w:t xml:space="preserve"> descriptor shall be present at the Adaptation</w:t>
      </w:r>
      <w:r w:rsidR="009E2C11">
        <w:rPr>
          <w:lang w:eastAsia="ja-JP"/>
        </w:rPr>
        <w:t xml:space="preserve"> Set</w:t>
      </w:r>
      <w:r w:rsidRPr="004726C9">
        <w:rPr>
          <w:lang w:eastAsia="ja-JP"/>
        </w:rPr>
        <w:t xml:space="preserve"> level and/or at Representation level for each Representation in a Display Attenuation Map Adaptation Set.</w:t>
      </w:r>
    </w:p>
    <w:p w14:paraId="4C245718" w14:textId="047B3C12" w:rsidR="001A4891" w:rsidRPr="004726C9" w:rsidRDefault="001A4891" w:rsidP="001A4891">
      <w:pPr>
        <w:rPr>
          <w:lang w:eastAsia="ja-JP"/>
        </w:rPr>
      </w:pPr>
      <w:r w:rsidRPr="004726C9">
        <w:rPr>
          <w:lang w:eastAsia="ja-JP"/>
        </w:rPr>
        <w:t xml:space="preserve">The </w:t>
      </w:r>
      <w:r w:rsidRPr="00161383">
        <w:rPr>
          <w:rStyle w:val="ISOCode"/>
        </w:rPr>
        <w:t>@value</w:t>
      </w:r>
      <w:r w:rsidRPr="004726C9">
        <w:rPr>
          <w:lang w:eastAsia="ja-JP"/>
        </w:rPr>
        <w:t xml:space="preserve"> attribute of the </w:t>
      </w:r>
      <w:proofErr w:type="spellStart"/>
      <w:r w:rsidRPr="004726C9">
        <w:rPr>
          <w:lang w:eastAsia="ja-JP"/>
        </w:rPr>
        <w:t>AttenuationMap</w:t>
      </w:r>
      <w:proofErr w:type="spellEnd"/>
      <w:r w:rsidRPr="004726C9">
        <w:rPr>
          <w:lang w:eastAsia="ja-JP"/>
        </w:rPr>
        <w:t xml:space="preserve"> descriptor shall not be present. </w:t>
      </w:r>
      <w:r w:rsidR="008B2C38">
        <w:rPr>
          <w:lang w:eastAsia="ja-JP"/>
        </w:rPr>
        <w:fldChar w:fldCharType="begin"/>
      </w:r>
      <w:r w:rsidR="008B2C38">
        <w:rPr>
          <w:lang w:eastAsia="ja-JP"/>
        </w:rPr>
        <w:instrText xml:space="preserve"> REF _Ref204809181 \h </w:instrText>
      </w:r>
      <w:r w:rsidR="008B2C38">
        <w:rPr>
          <w:lang w:eastAsia="ja-JP"/>
        </w:rPr>
      </w:r>
      <w:r w:rsidR="008B2C38">
        <w:rPr>
          <w:lang w:eastAsia="ja-JP"/>
        </w:rPr>
        <w:fldChar w:fldCharType="separate"/>
      </w:r>
      <w:r w:rsidR="008B2C38" w:rsidRPr="009A797D">
        <w:t xml:space="preserve">Table </w:t>
      </w:r>
      <w:r w:rsidR="008B2C38" w:rsidRPr="001F0A27">
        <w:t>13</w:t>
      </w:r>
      <w:r w:rsidR="008B2C38">
        <w:rPr>
          <w:lang w:eastAsia="ja-JP"/>
        </w:rPr>
        <w:fldChar w:fldCharType="end"/>
      </w:r>
      <w:r w:rsidRPr="004726C9">
        <w:rPr>
          <w:lang w:eastAsia="ja-JP"/>
        </w:rPr>
        <w:t xml:space="preserve"> lists all the elements and attribute of the </w:t>
      </w:r>
      <w:proofErr w:type="spellStart"/>
      <w:r w:rsidRPr="004726C9">
        <w:rPr>
          <w:lang w:eastAsia="ja-JP"/>
        </w:rPr>
        <w:t>AttenuationMap</w:t>
      </w:r>
      <w:proofErr w:type="spellEnd"/>
      <w:r w:rsidRPr="004726C9">
        <w:rPr>
          <w:lang w:eastAsia="ja-JP"/>
        </w:rPr>
        <w:t xml:space="preserve"> descriptor.</w:t>
      </w:r>
    </w:p>
    <w:p w14:paraId="292E0F5C" w14:textId="77777777" w:rsidR="001A4891" w:rsidRDefault="001A4891" w:rsidP="001A4891">
      <w:pPr>
        <w:rPr>
          <w:rFonts w:asciiTheme="majorHAnsi" w:hAnsiTheme="majorHAnsi" w:cstheme="minorBidi"/>
        </w:rPr>
      </w:pPr>
    </w:p>
    <w:p w14:paraId="4C36E3D5" w14:textId="61B5A562" w:rsidR="009A797D" w:rsidRPr="001F0A27" w:rsidRDefault="009A797D" w:rsidP="00BC3BD3">
      <w:pPr>
        <w:pStyle w:val="Tabletitle"/>
        <w:numPr>
          <w:ilvl w:val="0"/>
          <w:numId w:val="0"/>
        </w:numPr>
        <w:rPr>
          <w:b w:val="0"/>
          <w:bCs w:val="0"/>
          <w:lang w:val="en-US"/>
        </w:rPr>
      </w:pPr>
      <w:bookmarkStart w:id="185" w:name="_Ref204809181"/>
      <w:r w:rsidRPr="009A797D">
        <w:rPr>
          <w:lang w:val="en-GB"/>
        </w:rPr>
        <w:t xml:space="preserve">Table </w:t>
      </w:r>
      <w:r w:rsidRPr="001F0A27">
        <w:rPr>
          <w:lang w:val="en-GB"/>
        </w:rPr>
        <w:fldChar w:fldCharType="begin"/>
      </w:r>
      <w:r w:rsidRPr="009A797D">
        <w:rPr>
          <w:lang w:val="en-GB"/>
        </w:rPr>
        <w:instrText xml:space="preserve"> SEQ Table \* ARABIC </w:instrText>
      </w:r>
      <w:r w:rsidRPr="001F0A27">
        <w:rPr>
          <w:lang w:val="en-GB"/>
        </w:rPr>
        <w:fldChar w:fldCharType="separate"/>
      </w:r>
      <w:r w:rsidRPr="001F0A27">
        <w:rPr>
          <w:lang w:val="en-GB"/>
        </w:rPr>
        <w:t>13</w:t>
      </w:r>
      <w:r w:rsidRPr="001F0A27">
        <w:rPr>
          <w:lang w:val="en-GB"/>
        </w:rPr>
        <w:fldChar w:fldCharType="end"/>
      </w:r>
      <w:bookmarkEnd w:id="185"/>
      <w:r w:rsidRPr="009A797D">
        <w:rPr>
          <w:lang w:val="en-GB"/>
        </w:rPr>
        <w:t xml:space="preserve"> — Elements and attributes of the </w:t>
      </w:r>
      <w:proofErr w:type="spellStart"/>
      <w:r w:rsidRPr="009A797D">
        <w:rPr>
          <w:lang w:val="en-GB"/>
        </w:rPr>
        <w:t>AttenuationMap</w:t>
      </w:r>
      <w:proofErr w:type="spellEnd"/>
      <w:r w:rsidRPr="009A797D">
        <w:rPr>
          <w:lang w:val="en-GB"/>
        </w:rPr>
        <w:t xml:space="preserve"> descriptor.</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0A0" w:firstRow="1" w:lastRow="0" w:firstColumn="1" w:lastColumn="0" w:noHBand="0" w:noVBand="0"/>
      </w:tblPr>
      <w:tblGrid>
        <w:gridCol w:w="3257"/>
        <w:gridCol w:w="566"/>
        <w:gridCol w:w="2761"/>
        <w:gridCol w:w="3044"/>
      </w:tblGrid>
      <w:tr w:rsidR="0048575B" w:rsidRPr="00CF4FB5" w14:paraId="25938EEB" w14:textId="77777777" w:rsidTr="00A05D77">
        <w:trPr>
          <w:jc w:val="center"/>
        </w:trPr>
        <w:tc>
          <w:tcPr>
            <w:tcW w:w="169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A4AB286" w14:textId="77777777" w:rsidR="001A4891" w:rsidRPr="004726C9" w:rsidRDefault="001A4891" w:rsidP="00FD064D">
            <w:pPr>
              <w:tabs>
                <w:tab w:val="left" w:pos="720"/>
                <w:tab w:val="left" w:pos="1080"/>
                <w:tab w:val="left" w:pos="1440"/>
                <w:tab w:val="left" w:pos="1800"/>
                <w:tab w:val="left" w:pos="2160"/>
              </w:tabs>
              <w:suppressAutoHyphens/>
              <w:rPr>
                <w:b/>
                <w:bCs/>
                <w:sz w:val="18"/>
                <w:szCs w:val="18"/>
              </w:rPr>
            </w:pPr>
            <w:r w:rsidRPr="004726C9">
              <w:rPr>
                <w:b/>
                <w:bCs/>
                <w:sz w:val="18"/>
                <w:szCs w:val="18"/>
              </w:rPr>
              <w:t xml:space="preserve">Elements and attributes </w:t>
            </w:r>
          </w:p>
        </w:tc>
        <w:tc>
          <w:tcPr>
            <w:tcW w:w="294" w:type="pct"/>
            <w:tcBorders>
              <w:top w:val="single" w:sz="4" w:space="0" w:color="000000" w:themeColor="text1"/>
              <w:left w:val="nil"/>
              <w:bottom w:val="single" w:sz="4" w:space="0" w:color="000000" w:themeColor="text1"/>
              <w:right w:val="single" w:sz="4" w:space="0" w:color="000000" w:themeColor="text1"/>
            </w:tcBorders>
            <w:hideMark/>
          </w:tcPr>
          <w:p w14:paraId="4EAFBC42" w14:textId="77777777" w:rsidR="001A4891" w:rsidRPr="004726C9" w:rsidRDefault="001A4891" w:rsidP="00FD064D">
            <w:pPr>
              <w:tabs>
                <w:tab w:val="left" w:pos="720"/>
                <w:tab w:val="left" w:pos="1080"/>
                <w:tab w:val="left" w:pos="1440"/>
                <w:tab w:val="left" w:pos="1800"/>
                <w:tab w:val="left" w:pos="2160"/>
              </w:tabs>
              <w:suppressAutoHyphens/>
              <w:jc w:val="center"/>
              <w:rPr>
                <w:b/>
                <w:sz w:val="18"/>
                <w:szCs w:val="16"/>
              </w:rPr>
            </w:pPr>
            <w:r w:rsidRPr="004726C9">
              <w:rPr>
                <w:b/>
                <w:sz w:val="18"/>
                <w:szCs w:val="16"/>
              </w:rPr>
              <w:t>Use</w:t>
            </w:r>
          </w:p>
        </w:tc>
        <w:tc>
          <w:tcPr>
            <w:tcW w:w="1434" w:type="pct"/>
            <w:tcBorders>
              <w:top w:val="single" w:sz="4" w:space="0" w:color="000000" w:themeColor="text1"/>
              <w:left w:val="nil"/>
              <w:bottom w:val="single" w:sz="4" w:space="0" w:color="000000" w:themeColor="text1"/>
              <w:right w:val="single" w:sz="4" w:space="0" w:color="000000" w:themeColor="text1"/>
            </w:tcBorders>
            <w:hideMark/>
          </w:tcPr>
          <w:p w14:paraId="46D61A4D" w14:textId="77777777" w:rsidR="001A4891" w:rsidRPr="004726C9" w:rsidRDefault="001A4891" w:rsidP="00FD064D">
            <w:pPr>
              <w:tabs>
                <w:tab w:val="left" w:pos="720"/>
                <w:tab w:val="left" w:pos="1080"/>
                <w:tab w:val="left" w:pos="1440"/>
                <w:tab w:val="left" w:pos="1800"/>
                <w:tab w:val="left" w:pos="2160"/>
              </w:tabs>
              <w:suppressAutoHyphens/>
              <w:rPr>
                <w:b/>
                <w:sz w:val="18"/>
                <w:szCs w:val="16"/>
              </w:rPr>
            </w:pPr>
            <w:r w:rsidRPr="004726C9">
              <w:rPr>
                <w:b/>
                <w:sz w:val="18"/>
                <w:szCs w:val="16"/>
              </w:rPr>
              <w:t>Data type</w:t>
            </w:r>
          </w:p>
        </w:tc>
        <w:tc>
          <w:tcPr>
            <w:tcW w:w="158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BBCC26" w14:textId="77777777" w:rsidR="001A4891" w:rsidRPr="004726C9" w:rsidRDefault="001A4891" w:rsidP="00FD064D">
            <w:pPr>
              <w:tabs>
                <w:tab w:val="left" w:pos="720"/>
                <w:tab w:val="left" w:pos="1080"/>
                <w:tab w:val="left" w:pos="1440"/>
                <w:tab w:val="left" w:pos="1800"/>
                <w:tab w:val="left" w:pos="2160"/>
              </w:tabs>
              <w:suppressAutoHyphens/>
              <w:rPr>
                <w:b/>
                <w:bCs/>
                <w:sz w:val="18"/>
                <w:szCs w:val="18"/>
              </w:rPr>
            </w:pPr>
            <w:r w:rsidRPr="004726C9">
              <w:rPr>
                <w:b/>
                <w:bCs/>
                <w:sz w:val="18"/>
                <w:szCs w:val="18"/>
              </w:rPr>
              <w:t>Description</w:t>
            </w:r>
          </w:p>
        </w:tc>
      </w:tr>
      <w:tr w:rsidR="0048575B" w:rsidRPr="00CF4FB5" w14:paraId="197F15A3" w14:textId="77777777" w:rsidTr="00A05D77">
        <w:trPr>
          <w:jc w:val="center"/>
        </w:trPr>
        <w:tc>
          <w:tcPr>
            <w:tcW w:w="169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8DEA14B" w14:textId="77777777" w:rsidR="001A4891" w:rsidRPr="004726C9" w:rsidRDefault="001A4891" w:rsidP="00FD064D">
            <w:pPr>
              <w:tabs>
                <w:tab w:val="left" w:pos="720"/>
                <w:tab w:val="left" w:pos="1080"/>
                <w:tab w:val="left" w:pos="1440"/>
                <w:tab w:val="left" w:pos="1800"/>
                <w:tab w:val="left" w:pos="2160"/>
              </w:tabs>
              <w:suppressAutoHyphens/>
              <w:rPr>
                <w:rFonts w:ascii="Courier" w:hAnsi="Courier"/>
                <w:b/>
                <w:sz w:val="18"/>
                <w:szCs w:val="24"/>
              </w:rPr>
            </w:pPr>
            <w:r w:rsidRPr="004726C9">
              <w:rPr>
                <w:rFonts w:ascii="Courier" w:hAnsi="Courier"/>
                <w:b/>
                <w:sz w:val="18"/>
              </w:rPr>
              <w:t>AMI</w:t>
            </w:r>
          </w:p>
        </w:tc>
        <w:tc>
          <w:tcPr>
            <w:tcW w:w="294" w:type="pct"/>
            <w:tcBorders>
              <w:top w:val="single" w:sz="4" w:space="0" w:color="000000" w:themeColor="text1"/>
              <w:left w:val="nil"/>
              <w:bottom w:val="single" w:sz="4" w:space="0" w:color="000000" w:themeColor="text1"/>
              <w:right w:val="single" w:sz="4" w:space="0" w:color="000000" w:themeColor="text1"/>
            </w:tcBorders>
            <w:hideMark/>
          </w:tcPr>
          <w:p w14:paraId="7FDE7E81" w14:textId="77777777" w:rsidR="001A4891" w:rsidRPr="004726C9"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4726C9">
              <w:rPr>
                <w:sz w:val="18"/>
                <w:szCs w:val="16"/>
              </w:rPr>
              <w:t>M</w:t>
            </w:r>
          </w:p>
        </w:tc>
        <w:tc>
          <w:tcPr>
            <w:tcW w:w="1434" w:type="pct"/>
            <w:tcBorders>
              <w:top w:val="single" w:sz="4" w:space="0" w:color="000000" w:themeColor="text1"/>
              <w:left w:val="nil"/>
              <w:bottom w:val="single" w:sz="4" w:space="0" w:color="000000" w:themeColor="text1"/>
              <w:right w:val="single" w:sz="4" w:space="0" w:color="000000" w:themeColor="text1"/>
            </w:tcBorders>
            <w:hideMark/>
          </w:tcPr>
          <w:p w14:paraId="15A806EA" w14:textId="77777777" w:rsidR="001A4891" w:rsidRPr="004726C9" w:rsidRDefault="001A4891" w:rsidP="00FD064D">
            <w:pPr>
              <w:tabs>
                <w:tab w:val="left" w:pos="720"/>
                <w:tab w:val="left" w:pos="1080"/>
                <w:tab w:val="left" w:pos="1440"/>
                <w:tab w:val="left" w:pos="1800"/>
                <w:tab w:val="left" w:pos="2160"/>
              </w:tabs>
              <w:suppressAutoHyphens/>
              <w:rPr>
                <w:sz w:val="18"/>
                <w:szCs w:val="16"/>
              </w:rPr>
            </w:pPr>
            <w:proofErr w:type="spellStart"/>
            <w:proofErr w:type="gramStart"/>
            <w:r w:rsidRPr="004726C9">
              <w:rPr>
                <w:sz w:val="18"/>
                <w:szCs w:val="16"/>
              </w:rPr>
              <w:t>green:AMInfoType</w:t>
            </w:r>
            <w:proofErr w:type="spellEnd"/>
            <w:proofErr w:type="gramEnd"/>
          </w:p>
        </w:tc>
        <w:tc>
          <w:tcPr>
            <w:tcW w:w="158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A1DEFA2" w14:textId="77777777" w:rsidR="001A4891" w:rsidRPr="004726C9" w:rsidRDefault="001A4891" w:rsidP="00FD064D">
            <w:pPr>
              <w:tabs>
                <w:tab w:val="left" w:pos="720"/>
                <w:tab w:val="left" w:pos="1080"/>
                <w:tab w:val="left" w:pos="1440"/>
                <w:tab w:val="left" w:pos="1800"/>
                <w:tab w:val="left" w:pos="2160"/>
              </w:tabs>
              <w:suppressAutoHyphens/>
              <w:rPr>
                <w:sz w:val="18"/>
                <w:szCs w:val="16"/>
              </w:rPr>
            </w:pPr>
            <w:r w:rsidRPr="004726C9">
              <w:rPr>
                <w:sz w:val="18"/>
                <w:szCs w:val="16"/>
              </w:rPr>
              <w:t>An element whose attributes and sub-elements specify information for the display attenuation map present in the Representation(s) of the Adaptation Set.</w:t>
            </w:r>
          </w:p>
        </w:tc>
      </w:tr>
      <w:tr w:rsidR="0048575B" w:rsidRPr="00CF4FB5" w14:paraId="302C1FE5" w14:textId="77777777" w:rsidTr="00A05D77">
        <w:trPr>
          <w:jc w:val="center"/>
        </w:trPr>
        <w:tc>
          <w:tcPr>
            <w:tcW w:w="169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6DC463" w14:textId="77777777" w:rsidR="001A4891" w:rsidRPr="004726C9" w:rsidRDefault="001A4891" w:rsidP="00FD064D">
            <w:pPr>
              <w:tabs>
                <w:tab w:val="left" w:pos="720"/>
                <w:tab w:val="left" w:pos="1080"/>
                <w:tab w:val="left" w:pos="1440"/>
                <w:tab w:val="left" w:pos="1800"/>
                <w:tab w:val="left" w:pos="2160"/>
              </w:tabs>
              <w:suppressAutoHyphens/>
              <w:rPr>
                <w:rFonts w:ascii="Courier" w:hAnsi="Courier"/>
                <w:b/>
                <w:sz w:val="18"/>
                <w:szCs w:val="24"/>
              </w:rPr>
            </w:pPr>
            <w:proofErr w:type="spellStart"/>
            <w:r w:rsidRPr="004726C9">
              <w:rPr>
                <w:rFonts w:ascii="Courier" w:hAnsi="Courier"/>
                <w:b/>
                <w:sz w:val="18"/>
              </w:rPr>
              <w:t>AMI</w:t>
            </w:r>
            <w:r w:rsidRPr="004726C9">
              <w:rPr>
                <w:rFonts w:ascii="Courier" w:hAnsi="Courier"/>
                <w:bCs/>
                <w:sz w:val="18"/>
              </w:rPr>
              <w:t>@displayModel</w:t>
            </w:r>
            <w:proofErr w:type="spellEnd"/>
          </w:p>
        </w:tc>
        <w:tc>
          <w:tcPr>
            <w:tcW w:w="294" w:type="pct"/>
            <w:tcBorders>
              <w:top w:val="single" w:sz="4" w:space="0" w:color="000000" w:themeColor="text1"/>
              <w:left w:val="nil"/>
              <w:bottom w:val="single" w:sz="4" w:space="0" w:color="000000" w:themeColor="text1"/>
              <w:right w:val="single" w:sz="4" w:space="0" w:color="000000" w:themeColor="text1"/>
            </w:tcBorders>
            <w:hideMark/>
          </w:tcPr>
          <w:p w14:paraId="7D13F050" w14:textId="77777777" w:rsidR="001A4891" w:rsidRPr="004726C9"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4726C9">
              <w:rPr>
                <w:sz w:val="18"/>
                <w:szCs w:val="16"/>
              </w:rPr>
              <w:t>O</w:t>
            </w:r>
          </w:p>
        </w:tc>
        <w:tc>
          <w:tcPr>
            <w:tcW w:w="1434" w:type="pct"/>
            <w:tcBorders>
              <w:top w:val="single" w:sz="4" w:space="0" w:color="000000" w:themeColor="text1"/>
              <w:left w:val="nil"/>
              <w:bottom w:val="single" w:sz="4" w:space="0" w:color="000000" w:themeColor="text1"/>
              <w:right w:val="single" w:sz="4" w:space="0" w:color="000000" w:themeColor="text1"/>
            </w:tcBorders>
            <w:hideMark/>
          </w:tcPr>
          <w:p w14:paraId="00F731EA" w14:textId="77777777" w:rsidR="001A4891" w:rsidRPr="004726C9" w:rsidRDefault="001A4891" w:rsidP="00FD064D">
            <w:pPr>
              <w:tabs>
                <w:tab w:val="left" w:pos="720"/>
                <w:tab w:val="left" w:pos="1080"/>
                <w:tab w:val="left" w:pos="1440"/>
                <w:tab w:val="left" w:pos="1800"/>
                <w:tab w:val="left" w:pos="2160"/>
              </w:tabs>
              <w:suppressAutoHyphens/>
              <w:rPr>
                <w:sz w:val="18"/>
                <w:szCs w:val="16"/>
              </w:rPr>
            </w:pPr>
            <w:proofErr w:type="spellStart"/>
            <w:proofErr w:type="gramStart"/>
            <w:r w:rsidRPr="004726C9">
              <w:rPr>
                <w:sz w:val="18"/>
                <w:szCs w:val="16"/>
              </w:rPr>
              <w:t>green:DisplayModelType</w:t>
            </w:r>
            <w:proofErr w:type="spellEnd"/>
            <w:proofErr w:type="gramEnd"/>
          </w:p>
        </w:tc>
        <w:tc>
          <w:tcPr>
            <w:tcW w:w="158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642936F" w14:textId="4A23C4D7" w:rsidR="001A4891" w:rsidRPr="004726C9" w:rsidRDefault="001A4891" w:rsidP="00FD064D">
            <w:pPr>
              <w:tabs>
                <w:tab w:val="left" w:pos="720"/>
                <w:tab w:val="left" w:pos="1080"/>
                <w:tab w:val="left" w:pos="1440"/>
                <w:tab w:val="left" w:pos="1800"/>
                <w:tab w:val="left" w:pos="2160"/>
              </w:tabs>
              <w:suppressAutoHyphens/>
              <w:rPr>
                <w:sz w:val="18"/>
                <w:szCs w:val="16"/>
              </w:rPr>
            </w:pPr>
            <w:r w:rsidRPr="004726C9">
              <w:rPr>
                <w:sz w:val="18"/>
                <w:szCs w:val="16"/>
              </w:rPr>
              <w:t>Indicates the display models on which the</w:t>
            </w:r>
            <w:r w:rsidR="00D56119">
              <w:rPr>
                <w:sz w:val="18"/>
                <w:szCs w:val="16"/>
              </w:rPr>
              <w:t xml:space="preserve"> display</w:t>
            </w:r>
            <w:r w:rsidRPr="004726C9">
              <w:rPr>
                <w:sz w:val="18"/>
                <w:szCs w:val="16"/>
              </w:rPr>
              <w:t xml:space="preserve"> attenuation map may be used. </w:t>
            </w:r>
          </w:p>
          <w:p w14:paraId="631ED05B" w14:textId="77777777" w:rsidR="001A4891" w:rsidRPr="004726C9" w:rsidRDefault="001A4891" w:rsidP="00FD064D">
            <w:pPr>
              <w:tabs>
                <w:tab w:val="left" w:pos="720"/>
                <w:tab w:val="left" w:pos="1080"/>
                <w:tab w:val="left" w:pos="1440"/>
                <w:tab w:val="left" w:pos="1800"/>
                <w:tab w:val="left" w:pos="2160"/>
              </w:tabs>
              <w:suppressAutoHyphens/>
              <w:rPr>
                <w:sz w:val="18"/>
                <w:szCs w:val="16"/>
              </w:rPr>
            </w:pPr>
            <w:r w:rsidRPr="004726C9">
              <w:rPr>
                <w:sz w:val="18"/>
                <w:szCs w:val="16"/>
              </w:rPr>
              <w:t xml:space="preserve">For ISO Base Media File Format Segments, the value of the </w:t>
            </w:r>
            <w:r w:rsidRPr="004726C9">
              <w:rPr>
                <w:rFonts w:ascii="Courier" w:hAnsi="Courier" w:cs="Courier New"/>
                <w:sz w:val="18"/>
              </w:rPr>
              <w:t>@displayModel</w:t>
            </w:r>
            <w:r w:rsidRPr="004726C9">
              <w:rPr>
                <w:sz w:val="18"/>
                <w:szCs w:val="16"/>
              </w:rPr>
              <w:t xml:space="preserve"> attribute shall be equal to </w:t>
            </w:r>
            <w:proofErr w:type="spellStart"/>
            <w:r w:rsidRPr="004726C9">
              <w:rPr>
                <w:rFonts w:ascii="Courier" w:hAnsi="Courier"/>
                <w:sz w:val="18"/>
                <w:szCs w:val="16"/>
              </w:rPr>
              <w:t>ami_display_model</w:t>
            </w:r>
            <w:proofErr w:type="spellEnd"/>
            <w:r w:rsidRPr="004726C9">
              <w:rPr>
                <w:sz w:val="18"/>
                <w:szCs w:val="16"/>
              </w:rPr>
              <w:t xml:space="preserve"> in the </w:t>
            </w:r>
            <w:proofErr w:type="spellStart"/>
            <w:r w:rsidRPr="004726C9">
              <w:rPr>
                <w:rFonts w:ascii="Courier" w:hAnsi="Courier"/>
                <w:sz w:val="18"/>
                <w:szCs w:val="16"/>
              </w:rPr>
              <w:t>AttenuationMapInformationB</w:t>
            </w:r>
            <w:r w:rsidRPr="004726C9">
              <w:rPr>
                <w:rFonts w:ascii="Courier" w:hAnsi="Courier"/>
                <w:sz w:val="18"/>
                <w:szCs w:val="16"/>
              </w:rPr>
              <w:lastRenderedPageBreak/>
              <w:t>ox</w:t>
            </w:r>
            <w:proofErr w:type="spellEnd"/>
            <w:r w:rsidRPr="004726C9">
              <w:rPr>
                <w:sz w:val="18"/>
                <w:szCs w:val="16"/>
              </w:rPr>
              <w:t xml:space="preserve"> in sample entries of the Initialization Segment.</w:t>
            </w:r>
          </w:p>
        </w:tc>
      </w:tr>
      <w:tr w:rsidR="0048575B" w:rsidRPr="00CF4FB5" w14:paraId="2B589351" w14:textId="77777777" w:rsidTr="00A05D77">
        <w:trPr>
          <w:jc w:val="center"/>
        </w:trPr>
        <w:tc>
          <w:tcPr>
            <w:tcW w:w="169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D0547B" w14:textId="77777777" w:rsidR="001A4891" w:rsidRPr="00A166AE" w:rsidRDefault="001A4891" w:rsidP="00FD064D">
            <w:pPr>
              <w:tabs>
                <w:tab w:val="left" w:pos="720"/>
                <w:tab w:val="left" w:pos="1080"/>
                <w:tab w:val="left" w:pos="1440"/>
                <w:tab w:val="left" w:pos="1800"/>
                <w:tab w:val="left" w:pos="2160"/>
              </w:tabs>
              <w:suppressAutoHyphens/>
              <w:rPr>
                <w:rFonts w:ascii="Courier" w:hAnsi="Courier"/>
                <w:b/>
                <w:sz w:val="18"/>
                <w:szCs w:val="24"/>
              </w:rPr>
            </w:pPr>
            <w:proofErr w:type="spellStart"/>
            <w:r w:rsidRPr="00A166AE">
              <w:rPr>
                <w:rFonts w:ascii="Courier" w:hAnsi="Courier"/>
                <w:b/>
                <w:sz w:val="18"/>
              </w:rPr>
              <w:lastRenderedPageBreak/>
              <w:t>AMI</w:t>
            </w:r>
            <w:r w:rsidRPr="00A166AE">
              <w:rPr>
                <w:rFonts w:ascii="Courier" w:hAnsi="Courier"/>
                <w:bCs/>
                <w:sz w:val="18"/>
              </w:rPr>
              <w:t>@attenuationUse</w:t>
            </w:r>
            <w:proofErr w:type="spellEnd"/>
          </w:p>
        </w:tc>
        <w:tc>
          <w:tcPr>
            <w:tcW w:w="294" w:type="pct"/>
            <w:tcBorders>
              <w:top w:val="single" w:sz="4" w:space="0" w:color="000000" w:themeColor="text1"/>
              <w:left w:val="nil"/>
              <w:bottom w:val="single" w:sz="4" w:space="0" w:color="000000" w:themeColor="text1"/>
              <w:right w:val="single" w:sz="4" w:space="0" w:color="000000" w:themeColor="text1"/>
            </w:tcBorders>
            <w:hideMark/>
          </w:tcPr>
          <w:p w14:paraId="7E45C6AD"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O</w:t>
            </w:r>
          </w:p>
        </w:tc>
        <w:tc>
          <w:tcPr>
            <w:tcW w:w="1434" w:type="pct"/>
            <w:tcBorders>
              <w:top w:val="single" w:sz="4" w:space="0" w:color="000000" w:themeColor="text1"/>
              <w:left w:val="nil"/>
              <w:bottom w:val="single" w:sz="4" w:space="0" w:color="000000" w:themeColor="text1"/>
              <w:right w:val="single" w:sz="4" w:space="0" w:color="000000" w:themeColor="text1"/>
            </w:tcBorders>
            <w:hideMark/>
          </w:tcPr>
          <w:p w14:paraId="55E3CC70"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proofErr w:type="spellStart"/>
            <w:proofErr w:type="gramStart"/>
            <w:r w:rsidRPr="00A166AE">
              <w:rPr>
                <w:sz w:val="18"/>
                <w:szCs w:val="16"/>
              </w:rPr>
              <w:t>green:FourValueRangeType</w:t>
            </w:r>
            <w:proofErr w:type="spellEnd"/>
            <w:proofErr w:type="gramEnd"/>
          </w:p>
        </w:tc>
        <w:tc>
          <w:tcPr>
            <w:tcW w:w="158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F26CC9E" w14:textId="06BC37B7" w:rsidR="001A4891" w:rsidRPr="00A166AE" w:rsidRDefault="001A4891" w:rsidP="00FD064D">
            <w:pPr>
              <w:tabs>
                <w:tab w:val="left" w:pos="720"/>
                <w:tab w:val="left" w:pos="1080"/>
                <w:tab w:val="left" w:pos="1440"/>
                <w:tab w:val="left" w:pos="1800"/>
                <w:tab w:val="left" w:pos="2160"/>
              </w:tabs>
              <w:suppressAutoHyphens/>
              <w:rPr>
                <w:sz w:val="18"/>
                <w:szCs w:val="18"/>
              </w:rPr>
            </w:pPr>
            <w:r w:rsidRPr="7D47A9D8">
              <w:rPr>
                <w:sz w:val="18"/>
                <w:szCs w:val="18"/>
              </w:rPr>
              <w:t xml:space="preserve">Indicates which </w:t>
            </w:r>
            <w:r w:rsidRPr="00A411AE">
              <w:rPr>
                <w:sz w:val="18"/>
                <w:szCs w:val="18"/>
              </w:rPr>
              <w:t xml:space="preserve">operation </w:t>
            </w:r>
            <w:r w:rsidR="0089775B" w:rsidRPr="00A411AE">
              <w:rPr>
                <w:sz w:val="18"/>
                <w:szCs w:val="18"/>
              </w:rPr>
              <w:t>shall</w:t>
            </w:r>
            <w:r w:rsidR="0089775B" w:rsidRPr="7D47A9D8">
              <w:rPr>
                <w:sz w:val="18"/>
                <w:szCs w:val="18"/>
              </w:rPr>
              <w:t xml:space="preserve"> </w:t>
            </w:r>
            <w:r w:rsidRPr="7D47A9D8">
              <w:rPr>
                <w:sz w:val="18"/>
                <w:szCs w:val="18"/>
              </w:rPr>
              <w:t xml:space="preserve">be used to apply the </w:t>
            </w:r>
            <w:r w:rsidR="00D56119">
              <w:rPr>
                <w:sz w:val="18"/>
                <w:szCs w:val="18"/>
              </w:rPr>
              <w:t xml:space="preserve">display </w:t>
            </w:r>
            <w:r w:rsidRPr="7D47A9D8">
              <w:rPr>
                <w:sz w:val="18"/>
                <w:szCs w:val="18"/>
              </w:rPr>
              <w:t>attenuation map sample values to the corresponding frame in the associated video before rendering the frame on the display.</w:t>
            </w:r>
          </w:p>
          <w:p w14:paraId="2E847A67"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 xml:space="preserve">For ISO Base Media File Format Segments, the value of the </w:t>
            </w:r>
            <w:r w:rsidRPr="00A166AE">
              <w:rPr>
                <w:rFonts w:ascii="Courier" w:hAnsi="Courier" w:cs="Courier New"/>
                <w:sz w:val="18"/>
              </w:rPr>
              <w:t>@attenuationUse</w:t>
            </w:r>
            <w:r w:rsidRPr="00A166AE">
              <w:rPr>
                <w:sz w:val="18"/>
                <w:szCs w:val="16"/>
              </w:rPr>
              <w:t xml:space="preserve"> attribute shall be equal to </w:t>
            </w:r>
            <w:proofErr w:type="spellStart"/>
            <w:r w:rsidRPr="00A166AE">
              <w:rPr>
                <w:rFonts w:ascii="Courier" w:hAnsi="Courier"/>
                <w:sz w:val="18"/>
                <w:szCs w:val="16"/>
              </w:rPr>
              <w:t>ami_attenuation_use_idc</w:t>
            </w:r>
            <w:proofErr w:type="spellEnd"/>
            <w:r w:rsidRPr="00A166AE">
              <w:rPr>
                <w:sz w:val="18"/>
                <w:szCs w:val="16"/>
              </w:rPr>
              <w:t xml:space="preserve"> in the </w:t>
            </w:r>
            <w:proofErr w:type="spellStart"/>
            <w:r w:rsidRPr="00A166AE">
              <w:rPr>
                <w:rFonts w:ascii="Courier" w:hAnsi="Courier"/>
                <w:sz w:val="18"/>
                <w:szCs w:val="16"/>
              </w:rPr>
              <w:t>AttenuationMapInformationBox</w:t>
            </w:r>
            <w:proofErr w:type="spellEnd"/>
            <w:r w:rsidRPr="00A166AE">
              <w:rPr>
                <w:sz w:val="18"/>
                <w:szCs w:val="16"/>
              </w:rPr>
              <w:t xml:space="preserve"> in sample entries of the Initialization Segment.</w:t>
            </w:r>
          </w:p>
        </w:tc>
      </w:tr>
      <w:tr w:rsidR="0048575B" w:rsidRPr="00CF4FB5" w14:paraId="1661896C" w14:textId="77777777" w:rsidTr="00A05D77">
        <w:trPr>
          <w:jc w:val="center"/>
        </w:trPr>
        <w:tc>
          <w:tcPr>
            <w:tcW w:w="169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018525C" w14:textId="77777777" w:rsidR="001A4891" w:rsidRPr="00A166AE" w:rsidRDefault="001A4891" w:rsidP="00FD064D">
            <w:pPr>
              <w:tabs>
                <w:tab w:val="left" w:pos="720"/>
                <w:tab w:val="left" w:pos="1080"/>
                <w:tab w:val="left" w:pos="1440"/>
                <w:tab w:val="left" w:pos="1800"/>
                <w:tab w:val="left" w:pos="2160"/>
              </w:tabs>
              <w:suppressAutoHyphens/>
              <w:rPr>
                <w:rFonts w:ascii="Courier" w:hAnsi="Courier"/>
                <w:b/>
                <w:sz w:val="18"/>
                <w:szCs w:val="24"/>
              </w:rPr>
            </w:pPr>
            <w:proofErr w:type="spellStart"/>
            <w:r w:rsidRPr="00A166AE">
              <w:rPr>
                <w:rFonts w:ascii="Courier" w:hAnsi="Courier"/>
                <w:b/>
                <w:sz w:val="18"/>
              </w:rPr>
              <w:t>AMI</w:t>
            </w:r>
            <w:r w:rsidRPr="00A166AE">
              <w:rPr>
                <w:rFonts w:ascii="Courier" w:hAnsi="Courier"/>
                <w:bCs/>
                <w:sz w:val="18"/>
              </w:rPr>
              <w:t>@attenuationComponentIdc</w:t>
            </w:r>
            <w:proofErr w:type="spellEnd"/>
          </w:p>
        </w:tc>
        <w:tc>
          <w:tcPr>
            <w:tcW w:w="294" w:type="pct"/>
            <w:tcBorders>
              <w:top w:val="single" w:sz="4" w:space="0" w:color="000000" w:themeColor="text1"/>
              <w:left w:val="nil"/>
              <w:bottom w:val="single" w:sz="4" w:space="0" w:color="000000" w:themeColor="text1"/>
              <w:right w:val="single" w:sz="4" w:space="0" w:color="000000" w:themeColor="text1"/>
            </w:tcBorders>
            <w:hideMark/>
          </w:tcPr>
          <w:p w14:paraId="401C5549"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O</w:t>
            </w:r>
          </w:p>
        </w:tc>
        <w:tc>
          <w:tcPr>
            <w:tcW w:w="1434" w:type="pct"/>
            <w:tcBorders>
              <w:top w:val="single" w:sz="4" w:space="0" w:color="000000" w:themeColor="text1"/>
              <w:left w:val="nil"/>
              <w:bottom w:val="single" w:sz="4" w:space="0" w:color="000000" w:themeColor="text1"/>
              <w:right w:val="single" w:sz="4" w:space="0" w:color="000000" w:themeColor="text1"/>
            </w:tcBorders>
            <w:hideMark/>
          </w:tcPr>
          <w:p w14:paraId="1A009E66"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proofErr w:type="spellStart"/>
            <w:proofErr w:type="gramStart"/>
            <w:r w:rsidRPr="00A166AE">
              <w:rPr>
                <w:sz w:val="18"/>
                <w:szCs w:val="16"/>
              </w:rPr>
              <w:t>green:AttenuationComponentIdcType</w:t>
            </w:r>
            <w:proofErr w:type="spellEnd"/>
            <w:proofErr w:type="gramEnd"/>
          </w:p>
        </w:tc>
        <w:tc>
          <w:tcPr>
            <w:tcW w:w="158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C97E1B" w14:textId="326835B5"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 xml:space="preserve">Indicates on which </w:t>
            </w:r>
            <w:r w:rsidR="008B2C38" w:rsidRPr="00A166AE">
              <w:rPr>
                <w:sz w:val="18"/>
                <w:szCs w:val="16"/>
              </w:rPr>
              <w:t>colour</w:t>
            </w:r>
            <w:r w:rsidRPr="00A166AE">
              <w:rPr>
                <w:sz w:val="18"/>
                <w:szCs w:val="16"/>
              </w:rPr>
              <w:t xml:space="preserve"> component(s) of the associated video the </w:t>
            </w:r>
            <w:r w:rsidR="00D56119">
              <w:rPr>
                <w:sz w:val="18"/>
                <w:szCs w:val="16"/>
              </w:rPr>
              <w:t xml:space="preserve">display </w:t>
            </w:r>
            <w:r w:rsidRPr="00A166AE">
              <w:rPr>
                <w:sz w:val="18"/>
                <w:szCs w:val="16"/>
              </w:rPr>
              <w:t xml:space="preserve">attenuation map </w:t>
            </w:r>
            <w:r w:rsidR="00D95FE0" w:rsidRPr="00BC3BD3">
              <w:rPr>
                <w:sz w:val="18"/>
                <w:szCs w:val="16"/>
              </w:rPr>
              <w:t>shall be applied</w:t>
            </w:r>
            <w:r w:rsidR="00D95FE0">
              <w:rPr>
                <w:sz w:val="18"/>
                <w:szCs w:val="16"/>
              </w:rPr>
              <w:t xml:space="preserve"> </w:t>
            </w:r>
            <w:r w:rsidRPr="00A166AE">
              <w:rPr>
                <w:sz w:val="18"/>
                <w:szCs w:val="16"/>
              </w:rPr>
              <w:t xml:space="preserve">using the operation defined by </w:t>
            </w:r>
            <w:r w:rsidRPr="00A166AE">
              <w:rPr>
                <w:rFonts w:ascii="Courier New" w:hAnsi="Courier New" w:cs="Courier New"/>
                <w:sz w:val="18"/>
                <w:szCs w:val="16"/>
              </w:rPr>
              <w:t>@attenuationUse</w:t>
            </w:r>
            <w:r w:rsidRPr="00A166AE">
              <w:rPr>
                <w:sz w:val="18"/>
                <w:szCs w:val="16"/>
              </w:rPr>
              <w:t xml:space="preserve">. It also specifies how many components the </w:t>
            </w:r>
            <w:r w:rsidR="00D56119">
              <w:rPr>
                <w:sz w:val="18"/>
                <w:szCs w:val="16"/>
              </w:rPr>
              <w:t xml:space="preserve">display </w:t>
            </w:r>
            <w:r w:rsidRPr="00A166AE">
              <w:rPr>
                <w:sz w:val="18"/>
                <w:szCs w:val="16"/>
              </w:rPr>
              <w:t>attenuation map has.</w:t>
            </w:r>
          </w:p>
          <w:p w14:paraId="60F79D7C"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 xml:space="preserve">For ISO Base Media File Format Segments, the value of the </w:t>
            </w:r>
            <w:r w:rsidRPr="00A166AE">
              <w:rPr>
                <w:rFonts w:ascii="Courier" w:hAnsi="Courier" w:cs="Courier New"/>
                <w:sz w:val="18"/>
              </w:rPr>
              <w:t>@attenuationComponentIdc</w:t>
            </w:r>
            <w:r w:rsidRPr="00A166AE">
              <w:rPr>
                <w:sz w:val="18"/>
                <w:szCs w:val="16"/>
              </w:rPr>
              <w:t xml:space="preserve"> attribute shall be equal to </w:t>
            </w:r>
            <w:proofErr w:type="spellStart"/>
            <w:r w:rsidRPr="00A166AE">
              <w:rPr>
                <w:rFonts w:ascii="Courier" w:hAnsi="Courier"/>
                <w:sz w:val="18"/>
                <w:szCs w:val="16"/>
              </w:rPr>
              <w:t>ami_attenuation_component_idc</w:t>
            </w:r>
            <w:proofErr w:type="spellEnd"/>
            <w:r w:rsidRPr="00A166AE">
              <w:rPr>
                <w:sz w:val="18"/>
                <w:szCs w:val="16"/>
              </w:rPr>
              <w:t xml:space="preserve"> in the </w:t>
            </w:r>
            <w:proofErr w:type="spellStart"/>
            <w:r w:rsidRPr="00A166AE">
              <w:rPr>
                <w:rFonts w:ascii="Courier" w:hAnsi="Courier"/>
                <w:sz w:val="18"/>
                <w:szCs w:val="16"/>
              </w:rPr>
              <w:t>AttenuationMapInformationBox</w:t>
            </w:r>
            <w:proofErr w:type="spellEnd"/>
            <w:r w:rsidRPr="00A166AE">
              <w:rPr>
                <w:sz w:val="18"/>
                <w:szCs w:val="16"/>
              </w:rPr>
              <w:t xml:space="preserve"> in sample entries of the Initialization Segment.</w:t>
            </w:r>
          </w:p>
        </w:tc>
      </w:tr>
      <w:tr w:rsidR="0048575B" w:rsidRPr="00CF4FB5" w14:paraId="3AA6D18F" w14:textId="77777777" w:rsidTr="00A05D77">
        <w:trPr>
          <w:jc w:val="center"/>
        </w:trPr>
        <w:tc>
          <w:tcPr>
            <w:tcW w:w="169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E1B2E0" w14:textId="77777777" w:rsidR="001A4891" w:rsidRPr="00A166AE" w:rsidRDefault="001A4891" w:rsidP="00FD064D">
            <w:pPr>
              <w:tabs>
                <w:tab w:val="left" w:pos="720"/>
                <w:tab w:val="left" w:pos="1080"/>
                <w:tab w:val="left" w:pos="1440"/>
                <w:tab w:val="left" w:pos="1800"/>
                <w:tab w:val="left" w:pos="2160"/>
              </w:tabs>
              <w:suppressAutoHyphens/>
              <w:rPr>
                <w:rFonts w:ascii="Courier" w:hAnsi="Courier"/>
                <w:b/>
                <w:sz w:val="18"/>
                <w:szCs w:val="24"/>
              </w:rPr>
            </w:pPr>
            <w:proofErr w:type="spellStart"/>
            <w:r w:rsidRPr="00A166AE">
              <w:rPr>
                <w:rFonts w:ascii="Courier" w:hAnsi="Courier"/>
                <w:b/>
                <w:sz w:val="18"/>
              </w:rPr>
              <w:t>AMI</w:t>
            </w:r>
            <w:r w:rsidRPr="00A166AE">
              <w:rPr>
                <w:rFonts w:ascii="Courier" w:hAnsi="Courier"/>
                <w:bCs/>
                <w:sz w:val="18"/>
              </w:rPr>
              <w:t>@energyReductionRate</w:t>
            </w:r>
            <w:proofErr w:type="spellEnd"/>
          </w:p>
        </w:tc>
        <w:tc>
          <w:tcPr>
            <w:tcW w:w="294" w:type="pct"/>
            <w:tcBorders>
              <w:top w:val="single" w:sz="4" w:space="0" w:color="000000" w:themeColor="text1"/>
              <w:left w:val="nil"/>
              <w:bottom w:val="single" w:sz="4" w:space="0" w:color="000000" w:themeColor="text1"/>
              <w:right w:val="single" w:sz="4" w:space="0" w:color="000000" w:themeColor="text1"/>
            </w:tcBorders>
            <w:hideMark/>
          </w:tcPr>
          <w:p w14:paraId="0B980F86"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O</w:t>
            </w:r>
          </w:p>
        </w:tc>
        <w:tc>
          <w:tcPr>
            <w:tcW w:w="1434" w:type="pct"/>
            <w:tcBorders>
              <w:top w:val="single" w:sz="4" w:space="0" w:color="000000" w:themeColor="text1"/>
              <w:left w:val="nil"/>
              <w:bottom w:val="single" w:sz="4" w:space="0" w:color="000000" w:themeColor="text1"/>
              <w:right w:val="single" w:sz="4" w:space="0" w:color="000000" w:themeColor="text1"/>
            </w:tcBorders>
            <w:hideMark/>
          </w:tcPr>
          <w:p w14:paraId="63983A7B"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proofErr w:type="spellStart"/>
            <w:proofErr w:type="gramStart"/>
            <w:r w:rsidRPr="00A166AE">
              <w:rPr>
                <w:sz w:val="18"/>
                <w:szCs w:val="16"/>
              </w:rPr>
              <w:t>green:EnergyReductionRateType</w:t>
            </w:r>
            <w:proofErr w:type="spellEnd"/>
            <w:proofErr w:type="gramEnd"/>
          </w:p>
        </w:tc>
        <w:tc>
          <w:tcPr>
            <w:tcW w:w="158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208605E" w14:textId="7AD2D44B"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 xml:space="preserve">Indicates the expected energy saving rate (percentage) when the video is displayed after applying the </w:t>
            </w:r>
            <w:r w:rsidR="00D56119">
              <w:rPr>
                <w:sz w:val="18"/>
                <w:szCs w:val="16"/>
              </w:rPr>
              <w:t xml:space="preserve">display </w:t>
            </w:r>
            <w:r w:rsidRPr="00A166AE">
              <w:rPr>
                <w:sz w:val="18"/>
                <w:szCs w:val="16"/>
              </w:rPr>
              <w:t>attenuation map sample values on the sample values of the associated video.</w:t>
            </w:r>
          </w:p>
          <w:p w14:paraId="7665CE43"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 xml:space="preserve">For ISO Base Media File Format Segments, the value of the </w:t>
            </w:r>
            <w:r w:rsidRPr="00A166AE">
              <w:rPr>
                <w:rFonts w:ascii="Courier" w:hAnsi="Courier" w:cs="Courier New"/>
                <w:sz w:val="18"/>
              </w:rPr>
              <w:t>@energyReductionRate</w:t>
            </w:r>
            <w:r w:rsidRPr="00A166AE">
              <w:rPr>
                <w:sz w:val="18"/>
                <w:szCs w:val="16"/>
              </w:rPr>
              <w:t xml:space="preserve"> attribute shall be equal to </w:t>
            </w:r>
            <w:proofErr w:type="spellStart"/>
            <w:r w:rsidRPr="00A166AE">
              <w:rPr>
                <w:rFonts w:ascii="Courier" w:hAnsi="Courier"/>
                <w:sz w:val="18"/>
                <w:szCs w:val="16"/>
              </w:rPr>
              <w:t>ami_energy_reduction_rate</w:t>
            </w:r>
            <w:proofErr w:type="spellEnd"/>
            <w:r w:rsidRPr="00A166AE">
              <w:rPr>
                <w:sz w:val="18"/>
                <w:szCs w:val="16"/>
              </w:rPr>
              <w:t xml:space="preserve"> in the </w:t>
            </w:r>
            <w:proofErr w:type="spellStart"/>
            <w:r w:rsidRPr="00A166AE">
              <w:rPr>
                <w:rFonts w:ascii="Courier" w:hAnsi="Courier"/>
                <w:sz w:val="18"/>
                <w:szCs w:val="16"/>
              </w:rPr>
              <w:t>AttenuationMapInformationBox</w:t>
            </w:r>
            <w:proofErr w:type="spellEnd"/>
            <w:r w:rsidRPr="00A166AE">
              <w:rPr>
                <w:sz w:val="18"/>
                <w:szCs w:val="16"/>
              </w:rPr>
              <w:t xml:space="preserve"> in sample entries of the Initialization Segment.</w:t>
            </w:r>
          </w:p>
        </w:tc>
      </w:tr>
      <w:tr w:rsidR="0048575B" w:rsidRPr="00CF4FB5" w14:paraId="16F67BC6" w14:textId="77777777" w:rsidTr="00A05D77">
        <w:trPr>
          <w:jc w:val="center"/>
        </w:trPr>
        <w:tc>
          <w:tcPr>
            <w:tcW w:w="169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CC2201C" w14:textId="77777777" w:rsidR="001A4891" w:rsidRPr="00A166AE" w:rsidRDefault="001A4891" w:rsidP="00FD064D">
            <w:pPr>
              <w:tabs>
                <w:tab w:val="left" w:pos="720"/>
                <w:tab w:val="left" w:pos="1080"/>
                <w:tab w:val="left" w:pos="1440"/>
                <w:tab w:val="left" w:pos="1800"/>
                <w:tab w:val="left" w:pos="2160"/>
              </w:tabs>
              <w:suppressAutoHyphens/>
              <w:rPr>
                <w:rFonts w:ascii="Courier" w:hAnsi="Courier"/>
                <w:b/>
                <w:sz w:val="18"/>
                <w:szCs w:val="24"/>
              </w:rPr>
            </w:pPr>
            <w:proofErr w:type="spellStart"/>
            <w:r w:rsidRPr="00A166AE">
              <w:rPr>
                <w:rFonts w:ascii="Courier" w:hAnsi="Courier"/>
                <w:b/>
                <w:sz w:val="18"/>
              </w:rPr>
              <w:t>AMI.QualityInfo</w:t>
            </w:r>
            <w:proofErr w:type="spellEnd"/>
          </w:p>
        </w:tc>
        <w:tc>
          <w:tcPr>
            <w:tcW w:w="294" w:type="pct"/>
            <w:tcBorders>
              <w:top w:val="single" w:sz="4" w:space="0" w:color="000000" w:themeColor="text1"/>
              <w:left w:val="nil"/>
              <w:bottom w:val="single" w:sz="4" w:space="0" w:color="000000" w:themeColor="text1"/>
              <w:right w:val="single" w:sz="4" w:space="0" w:color="000000" w:themeColor="text1"/>
            </w:tcBorders>
            <w:hideMark/>
          </w:tcPr>
          <w:p w14:paraId="2E569EC0"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O</w:t>
            </w:r>
          </w:p>
        </w:tc>
        <w:tc>
          <w:tcPr>
            <w:tcW w:w="1434" w:type="pct"/>
            <w:tcBorders>
              <w:top w:val="single" w:sz="4" w:space="0" w:color="000000" w:themeColor="text1"/>
              <w:left w:val="nil"/>
              <w:bottom w:val="single" w:sz="4" w:space="0" w:color="000000" w:themeColor="text1"/>
              <w:right w:val="single" w:sz="4" w:space="0" w:color="000000" w:themeColor="text1"/>
            </w:tcBorders>
            <w:hideMark/>
          </w:tcPr>
          <w:p w14:paraId="4C14F7A7"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proofErr w:type="spellStart"/>
            <w:proofErr w:type="gramStart"/>
            <w:r w:rsidRPr="00A166AE">
              <w:rPr>
                <w:sz w:val="18"/>
                <w:szCs w:val="16"/>
              </w:rPr>
              <w:t>green:QualityInfoType</w:t>
            </w:r>
            <w:proofErr w:type="spellEnd"/>
            <w:proofErr w:type="gramEnd"/>
          </w:p>
        </w:tc>
        <w:tc>
          <w:tcPr>
            <w:tcW w:w="158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6D9B95" w14:textId="12CEC011"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 xml:space="preserve">An element whose attributes specify the quality reduction rate when the </w:t>
            </w:r>
            <w:r w:rsidR="00D56119">
              <w:rPr>
                <w:sz w:val="18"/>
                <w:szCs w:val="16"/>
              </w:rPr>
              <w:t xml:space="preserve">display </w:t>
            </w:r>
            <w:r w:rsidRPr="00A166AE">
              <w:rPr>
                <w:sz w:val="18"/>
                <w:szCs w:val="16"/>
              </w:rPr>
              <w:t>attenuation map is applied to the associated video representation.</w:t>
            </w:r>
          </w:p>
        </w:tc>
      </w:tr>
      <w:tr w:rsidR="0048575B" w:rsidRPr="00CF4FB5" w14:paraId="057F9819" w14:textId="77777777" w:rsidTr="00A05D77">
        <w:trPr>
          <w:jc w:val="center"/>
        </w:trPr>
        <w:tc>
          <w:tcPr>
            <w:tcW w:w="169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8F709D7" w14:textId="77777777" w:rsidR="001A4891" w:rsidRPr="00A768A9" w:rsidRDefault="001A4891" w:rsidP="00FD064D">
            <w:pPr>
              <w:tabs>
                <w:tab w:val="left" w:pos="720"/>
                <w:tab w:val="left" w:pos="1080"/>
                <w:tab w:val="left" w:pos="1440"/>
                <w:tab w:val="left" w:pos="1800"/>
                <w:tab w:val="left" w:pos="2160"/>
              </w:tabs>
              <w:suppressAutoHyphens/>
              <w:rPr>
                <w:b/>
                <w:sz w:val="18"/>
                <w:szCs w:val="18"/>
              </w:rPr>
            </w:pPr>
            <w:proofErr w:type="spellStart"/>
            <w:r w:rsidRPr="006416A2">
              <w:rPr>
                <w:rStyle w:val="Hyperlink"/>
                <w:rFonts w:ascii="Courier" w:hAnsi="Courier"/>
                <w:b/>
                <w:color w:val="auto"/>
                <w:sz w:val="18"/>
              </w:rPr>
              <w:lastRenderedPageBreak/>
              <w:t>AMI.QualityInfo</w:t>
            </w:r>
            <w:r w:rsidRPr="006416A2">
              <w:rPr>
                <w:rStyle w:val="Hyperlink"/>
                <w:rFonts w:ascii="Courier" w:hAnsi="Courier"/>
                <w:color w:val="auto"/>
                <w:sz w:val="18"/>
              </w:rPr>
              <w:t>@metric</w:t>
            </w:r>
            <w:proofErr w:type="spellEnd"/>
          </w:p>
        </w:tc>
        <w:tc>
          <w:tcPr>
            <w:tcW w:w="294" w:type="pct"/>
            <w:tcBorders>
              <w:top w:val="single" w:sz="4" w:space="0" w:color="000000" w:themeColor="text1"/>
              <w:left w:val="nil"/>
              <w:bottom w:val="single" w:sz="4" w:space="0" w:color="000000" w:themeColor="text1"/>
              <w:right w:val="single" w:sz="4" w:space="0" w:color="000000" w:themeColor="text1"/>
            </w:tcBorders>
            <w:hideMark/>
          </w:tcPr>
          <w:p w14:paraId="08412558" w14:textId="77777777" w:rsidR="001A4891" w:rsidRPr="00A166AE" w:rsidRDefault="001A4891" w:rsidP="00FD064D">
            <w:pPr>
              <w:tabs>
                <w:tab w:val="left" w:pos="720"/>
                <w:tab w:val="left" w:pos="1080"/>
                <w:tab w:val="left" w:pos="1440"/>
                <w:tab w:val="left" w:pos="1800"/>
                <w:tab w:val="left" w:pos="2160"/>
              </w:tabs>
              <w:suppressAutoHyphens/>
              <w:jc w:val="center"/>
              <w:rPr>
                <w:b/>
                <w:sz w:val="18"/>
                <w:szCs w:val="16"/>
              </w:rPr>
            </w:pPr>
            <w:r w:rsidRPr="00A166AE">
              <w:rPr>
                <w:sz w:val="18"/>
                <w:szCs w:val="16"/>
              </w:rPr>
              <w:t>M</w:t>
            </w:r>
          </w:p>
        </w:tc>
        <w:tc>
          <w:tcPr>
            <w:tcW w:w="1434" w:type="pct"/>
            <w:tcBorders>
              <w:top w:val="single" w:sz="4" w:space="0" w:color="000000" w:themeColor="text1"/>
              <w:left w:val="nil"/>
              <w:bottom w:val="single" w:sz="4" w:space="0" w:color="000000" w:themeColor="text1"/>
              <w:right w:val="single" w:sz="4" w:space="0" w:color="000000" w:themeColor="text1"/>
            </w:tcBorders>
            <w:hideMark/>
          </w:tcPr>
          <w:p w14:paraId="46426933" w14:textId="77777777" w:rsidR="001A4891" w:rsidRPr="00A166AE" w:rsidRDefault="001A4891" w:rsidP="00FD064D">
            <w:pPr>
              <w:tabs>
                <w:tab w:val="left" w:pos="720"/>
                <w:tab w:val="left" w:pos="1080"/>
                <w:tab w:val="left" w:pos="1440"/>
                <w:tab w:val="left" w:pos="1800"/>
                <w:tab w:val="left" w:pos="2160"/>
              </w:tabs>
              <w:suppressAutoHyphens/>
              <w:rPr>
                <w:b/>
                <w:sz w:val="18"/>
                <w:szCs w:val="16"/>
              </w:rPr>
            </w:pPr>
            <w:proofErr w:type="spellStart"/>
            <w:proofErr w:type="gramStart"/>
            <w:r w:rsidRPr="00A166AE">
              <w:rPr>
                <w:sz w:val="18"/>
                <w:szCs w:val="16"/>
              </w:rPr>
              <w:t>xs:string</w:t>
            </w:r>
            <w:proofErr w:type="spellEnd"/>
            <w:proofErr w:type="gramEnd"/>
          </w:p>
        </w:tc>
        <w:tc>
          <w:tcPr>
            <w:tcW w:w="158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CAA742" w14:textId="77777777" w:rsidR="001A4891" w:rsidRPr="00A166AE" w:rsidRDefault="001A4891" w:rsidP="00FD064D">
            <w:pPr>
              <w:tabs>
                <w:tab w:val="left" w:pos="720"/>
                <w:tab w:val="left" w:pos="1080"/>
                <w:tab w:val="left" w:pos="1440"/>
                <w:tab w:val="left" w:pos="1800"/>
                <w:tab w:val="left" w:pos="2160"/>
              </w:tabs>
              <w:suppressAutoHyphens/>
              <w:rPr>
                <w:b/>
                <w:sz w:val="18"/>
                <w:szCs w:val="16"/>
              </w:rPr>
            </w:pPr>
            <w:r w:rsidRPr="00A166AE">
              <w:rPr>
                <w:sz w:val="18"/>
                <w:szCs w:val="16"/>
              </w:rPr>
              <w:t>Indicates the video quality metric used to assess the quality reduction.</w:t>
            </w:r>
          </w:p>
        </w:tc>
      </w:tr>
      <w:tr w:rsidR="0048575B" w:rsidRPr="00CF4FB5" w14:paraId="48666475" w14:textId="77777777" w:rsidTr="00A05D77">
        <w:trPr>
          <w:jc w:val="center"/>
        </w:trPr>
        <w:tc>
          <w:tcPr>
            <w:tcW w:w="169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AFAB9FF" w14:textId="77777777" w:rsidR="001A4891" w:rsidRPr="00A768A9" w:rsidRDefault="001A4891" w:rsidP="00FD064D">
            <w:pPr>
              <w:tabs>
                <w:tab w:val="left" w:pos="720"/>
                <w:tab w:val="left" w:pos="1080"/>
                <w:tab w:val="left" w:pos="1440"/>
                <w:tab w:val="left" w:pos="1800"/>
                <w:tab w:val="left" w:pos="2160"/>
              </w:tabs>
              <w:suppressAutoHyphens/>
              <w:rPr>
                <w:rFonts w:ascii="Courier" w:hAnsi="Courier"/>
                <w:b/>
                <w:bCs/>
                <w:sz w:val="18"/>
                <w:szCs w:val="18"/>
              </w:rPr>
            </w:pPr>
            <w:proofErr w:type="spellStart"/>
            <w:r w:rsidRPr="006416A2">
              <w:rPr>
                <w:rStyle w:val="Hyperlink"/>
                <w:rFonts w:ascii="Courier" w:hAnsi="Courier"/>
                <w:b/>
                <w:color w:val="auto"/>
                <w:sz w:val="18"/>
                <w:szCs w:val="18"/>
              </w:rPr>
              <w:t>AMI.QualityInfo</w:t>
            </w:r>
            <w:r w:rsidRPr="006416A2">
              <w:rPr>
                <w:rStyle w:val="Hyperlink"/>
                <w:rFonts w:ascii="Courier" w:hAnsi="Courier"/>
                <w:color w:val="auto"/>
                <w:sz w:val="18"/>
                <w:szCs w:val="18"/>
              </w:rPr>
              <w:t>@reduction</w:t>
            </w:r>
            <w:proofErr w:type="spellEnd"/>
          </w:p>
        </w:tc>
        <w:tc>
          <w:tcPr>
            <w:tcW w:w="294" w:type="pct"/>
            <w:tcBorders>
              <w:top w:val="single" w:sz="4" w:space="0" w:color="000000" w:themeColor="text1"/>
              <w:left w:val="nil"/>
              <w:bottom w:val="single" w:sz="4" w:space="0" w:color="000000" w:themeColor="text1"/>
              <w:right w:val="single" w:sz="4" w:space="0" w:color="000000" w:themeColor="text1"/>
            </w:tcBorders>
            <w:hideMark/>
          </w:tcPr>
          <w:p w14:paraId="4FBE26FB"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M</w:t>
            </w:r>
          </w:p>
        </w:tc>
        <w:tc>
          <w:tcPr>
            <w:tcW w:w="1434" w:type="pct"/>
            <w:tcBorders>
              <w:top w:val="single" w:sz="4" w:space="0" w:color="000000" w:themeColor="text1"/>
              <w:left w:val="nil"/>
              <w:bottom w:val="single" w:sz="4" w:space="0" w:color="000000" w:themeColor="text1"/>
              <w:right w:val="single" w:sz="4" w:space="0" w:color="000000" w:themeColor="text1"/>
            </w:tcBorders>
            <w:hideMark/>
          </w:tcPr>
          <w:p w14:paraId="4CEA3FA1"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proofErr w:type="spellStart"/>
            <w:proofErr w:type="gramStart"/>
            <w:r w:rsidRPr="00A166AE">
              <w:rPr>
                <w:sz w:val="18"/>
                <w:szCs w:val="16"/>
              </w:rPr>
              <w:t>xs:unsignedByte</w:t>
            </w:r>
            <w:proofErr w:type="spellEnd"/>
            <w:proofErr w:type="gramEnd"/>
          </w:p>
        </w:tc>
        <w:tc>
          <w:tcPr>
            <w:tcW w:w="158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197D22A" w14:textId="62E12529" w:rsidR="001A4891" w:rsidRPr="00A166AE" w:rsidRDefault="001A4891" w:rsidP="00FD064D">
            <w:pPr>
              <w:tabs>
                <w:tab w:val="left" w:pos="720"/>
                <w:tab w:val="left" w:pos="1080"/>
                <w:tab w:val="left" w:pos="1440"/>
                <w:tab w:val="left" w:pos="1800"/>
                <w:tab w:val="left" w:pos="2160"/>
              </w:tabs>
              <w:suppressAutoHyphens/>
              <w:rPr>
                <w:sz w:val="18"/>
                <w:szCs w:val="18"/>
              </w:rPr>
            </w:pPr>
            <w:r w:rsidRPr="00A166AE">
              <w:rPr>
                <w:sz w:val="18"/>
                <w:szCs w:val="18"/>
              </w:rPr>
              <w:t>Indicates the percentage of quality reduction</w:t>
            </w:r>
            <w:r w:rsidR="001C5941">
              <w:rPr>
                <w:sz w:val="18"/>
                <w:szCs w:val="18"/>
              </w:rPr>
              <w:t xml:space="preserve"> </w:t>
            </w:r>
            <w:r w:rsidR="001C5941" w:rsidRPr="00BC3BD3">
              <w:rPr>
                <w:sz w:val="18"/>
                <w:szCs w:val="18"/>
              </w:rPr>
              <w:t>expected</w:t>
            </w:r>
            <w:r w:rsidRPr="00A166AE">
              <w:rPr>
                <w:sz w:val="18"/>
                <w:szCs w:val="18"/>
              </w:rPr>
              <w:t xml:space="preserve"> in the </w:t>
            </w:r>
            <w:r w:rsidR="00D412B8">
              <w:rPr>
                <w:sz w:val="18"/>
                <w:szCs w:val="18"/>
              </w:rPr>
              <w:t xml:space="preserve">associated </w:t>
            </w:r>
            <w:r w:rsidRPr="00A166AE">
              <w:rPr>
                <w:sz w:val="18"/>
                <w:szCs w:val="18"/>
              </w:rPr>
              <w:t xml:space="preserve">video </w:t>
            </w:r>
            <w:proofErr w:type="gramStart"/>
            <w:r w:rsidRPr="00A166AE">
              <w:rPr>
                <w:sz w:val="18"/>
                <w:szCs w:val="18"/>
              </w:rPr>
              <w:t>as a result of</w:t>
            </w:r>
            <w:proofErr w:type="gramEnd"/>
            <w:r w:rsidRPr="00A166AE">
              <w:rPr>
                <w:sz w:val="18"/>
                <w:szCs w:val="18"/>
              </w:rPr>
              <w:t xml:space="preserve"> applying the </w:t>
            </w:r>
            <w:r w:rsidR="00D56119">
              <w:rPr>
                <w:sz w:val="18"/>
                <w:szCs w:val="16"/>
              </w:rPr>
              <w:t xml:space="preserve">display </w:t>
            </w:r>
            <w:r w:rsidRPr="00A166AE">
              <w:rPr>
                <w:sz w:val="18"/>
                <w:szCs w:val="18"/>
              </w:rPr>
              <w:t>attenuation map to it.</w:t>
            </w:r>
          </w:p>
        </w:tc>
      </w:tr>
      <w:tr w:rsidR="0048575B" w:rsidRPr="00CF4FB5" w14:paraId="510C0E6F" w14:textId="77777777" w:rsidTr="00A05D77">
        <w:trPr>
          <w:jc w:val="center"/>
        </w:trPr>
        <w:tc>
          <w:tcPr>
            <w:tcW w:w="169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B28B61F" w14:textId="77777777" w:rsidR="001A4891" w:rsidRPr="00A166AE" w:rsidRDefault="001A4891" w:rsidP="00FD064D">
            <w:pPr>
              <w:tabs>
                <w:tab w:val="left" w:pos="720"/>
                <w:tab w:val="left" w:pos="1080"/>
                <w:tab w:val="left" w:pos="1440"/>
                <w:tab w:val="left" w:pos="1800"/>
                <w:tab w:val="left" w:pos="2160"/>
              </w:tabs>
              <w:suppressAutoHyphens/>
              <w:rPr>
                <w:rFonts w:ascii="Courier" w:hAnsi="Courier"/>
                <w:b/>
                <w:sz w:val="18"/>
                <w:szCs w:val="24"/>
              </w:rPr>
            </w:pPr>
            <w:proofErr w:type="spellStart"/>
            <w:r w:rsidRPr="00A166AE">
              <w:rPr>
                <w:rFonts w:ascii="Courier" w:hAnsi="Courier"/>
                <w:b/>
                <w:sz w:val="18"/>
              </w:rPr>
              <w:t>AMI.PreprocessingInfo</w:t>
            </w:r>
            <w:proofErr w:type="spellEnd"/>
          </w:p>
        </w:tc>
        <w:tc>
          <w:tcPr>
            <w:tcW w:w="294" w:type="pct"/>
            <w:tcBorders>
              <w:top w:val="single" w:sz="4" w:space="0" w:color="000000" w:themeColor="text1"/>
              <w:left w:val="nil"/>
              <w:bottom w:val="single" w:sz="4" w:space="0" w:color="000000" w:themeColor="text1"/>
              <w:right w:val="single" w:sz="4" w:space="0" w:color="000000" w:themeColor="text1"/>
            </w:tcBorders>
            <w:hideMark/>
          </w:tcPr>
          <w:p w14:paraId="03DF8008"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O</w:t>
            </w:r>
          </w:p>
        </w:tc>
        <w:tc>
          <w:tcPr>
            <w:tcW w:w="1434" w:type="pct"/>
            <w:tcBorders>
              <w:top w:val="single" w:sz="4" w:space="0" w:color="000000" w:themeColor="text1"/>
              <w:left w:val="nil"/>
              <w:bottom w:val="single" w:sz="4" w:space="0" w:color="000000" w:themeColor="text1"/>
              <w:right w:val="single" w:sz="4" w:space="0" w:color="000000" w:themeColor="text1"/>
            </w:tcBorders>
            <w:hideMark/>
          </w:tcPr>
          <w:p w14:paraId="303F724C"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proofErr w:type="spellStart"/>
            <w:proofErr w:type="gramStart"/>
            <w:r w:rsidRPr="00A166AE">
              <w:rPr>
                <w:sz w:val="18"/>
                <w:szCs w:val="16"/>
              </w:rPr>
              <w:t>green:PreprocessingInfoType</w:t>
            </w:r>
            <w:proofErr w:type="spellEnd"/>
            <w:proofErr w:type="gramEnd"/>
          </w:p>
        </w:tc>
        <w:tc>
          <w:tcPr>
            <w:tcW w:w="158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D109AB7" w14:textId="77777777" w:rsidR="001A4891" w:rsidRPr="00A166AE" w:rsidRDefault="001A4891" w:rsidP="00FD064D">
            <w:pPr>
              <w:tabs>
                <w:tab w:val="left" w:pos="720"/>
                <w:tab w:val="left" w:pos="1080"/>
                <w:tab w:val="left" w:pos="1440"/>
                <w:tab w:val="left" w:pos="1800"/>
                <w:tab w:val="left" w:pos="2160"/>
              </w:tabs>
              <w:suppressAutoHyphens/>
              <w:rPr>
                <w:sz w:val="18"/>
                <w:szCs w:val="18"/>
              </w:rPr>
            </w:pPr>
            <w:r w:rsidRPr="3E9F7FE7">
              <w:rPr>
                <w:sz w:val="18"/>
                <w:szCs w:val="18"/>
              </w:rPr>
              <w:t>An element whose attributes and sub-elements specify information for the pre-processing interpolation model that should be used.</w:t>
            </w:r>
          </w:p>
        </w:tc>
      </w:tr>
      <w:tr w:rsidR="0048575B" w:rsidRPr="00CF4FB5" w14:paraId="61783837" w14:textId="77777777" w:rsidTr="00A05D77">
        <w:trPr>
          <w:jc w:val="center"/>
        </w:trPr>
        <w:tc>
          <w:tcPr>
            <w:tcW w:w="169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929BC1" w14:textId="77777777" w:rsidR="001A4891" w:rsidRPr="00A166AE" w:rsidRDefault="001A4891" w:rsidP="00FD064D">
            <w:pPr>
              <w:tabs>
                <w:tab w:val="left" w:pos="720"/>
                <w:tab w:val="left" w:pos="1080"/>
                <w:tab w:val="left" w:pos="1440"/>
                <w:tab w:val="left" w:pos="1800"/>
                <w:tab w:val="left" w:pos="2160"/>
              </w:tabs>
              <w:suppressAutoHyphens/>
              <w:rPr>
                <w:rFonts w:ascii="Courier" w:hAnsi="Courier"/>
                <w:b/>
                <w:sz w:val="18"/>
                <w:szCs w:val="24"/>
              </w:rPr>
            </w:pPr>
            <w:proofErr w:type="spellStart"/>
            <w:r w:rsidRPr="006416A2">
              <w:rPr>
                <w:rStyle w:val="Hyperlink"/>
                <w:rFonts w:ascii="Courier" w:hAnsi="Courier"/>
                <w:b/>
                <w:color w:val="auto"/>
                <w:sz w:val="18"/>
              </w:rPr>
              <w:t>AMI.PreprocessingInfo</w:t>
            </w:r>
            <w:r w:rsidRPr="006416A2">
              <w:rPr>
                <w:rStyle w:val="Hyperlink"/>
                <w:rFonts w:ascii="Courier" w:hAnsi="Courier"/>
                <w:color w:val="auto"/>
                <w:sz w:val="18"/>
              </w:rPr>
              <w:t>@type</w:t>
            </w:r>
            <w:proofErr w:type="spellEnd"/>
          </w:p>
        </w:tc>
        <w:tc>
          <w:tcPr>
            <w:tcW w:w="294" w:type="pct"/>
            <w:tcBorders>
              <w:top w:val="single" w:sz="4" w:space="0" w:color="000000" w:themeColor="text1"/>
              <w:left w:val="nil"/>
              <w:bottom w:val="single" w:sz="4" w:space="0" w:color="000000" w:themeColor="text1"/>
              <w:right w:val="single" w:sz="4" w:space="0" w:color="000000" w:themeColor="text1"/>
            </w:tcBorders>
            <w:hideMark/>
          </w:tcPr>
          <w:p w14:paraId="516E1660"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M</w:t>
            </w:r>
          </w:p>
        </w:tc>
        <w:tc>
          <w:tcPr>
            <w:tcW w:w="1434" w:type="pct"/>
            <w:tcBorders>
              <w:top w:val="single" w:sz="4" w:space="0" w:color="000000" w:themeColor="text1"/>
              <w:left w:val="nil"/>
              <w:bottom w:val="single" w:sz="4" w:space="0" w:color="000000" w:themeColor="text1"/>
              <w:right w:val="single" w:sz="4" w:space="0" w:color="000000" w:themeColor="text1"/>
            </w:tcBorders>
            <w:hideMark/>
          </w:tcPr>
          <w:p w14:paraId="075D43DC"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proofErr w:type="spellStart"/>
            <w:proofErr w:type="gramStart"/>
            <w:r w:rsidRPr="00A166AE">
              <w:rPr>
                <w:sz w:val="18"/>
                <w:szCs w:val="16"/>
              </w:rPr>
              <w:t>green:FourValueRangeType</w:t>
            </w:r>
            <w:proofErr w:type="spellEnd"/>
            <w:proofErr w:type="gramEnd"/>
          </w:p>
        </w:tc>
        <w:tc>
          <w:tcPr>
            <w:tcW w:w="158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010060" w14:textId="594FF133" w:rsidR="001A4891" w:rsidRPr="00A166AE" w:rsidRDefault="001A4891" w:rsidP="00FD064D">
            <w:pPr>
              <w:tabs>
                <w:tab w:val="left" w:pos="720"/>
                <w:tab w:val="left" w:pos="1080"/>
                <w:tab w:val="left" w:pos="1440"/>
                <w:tab w:val="left" w:pos="1800"/>
                <w:tab w:val="left" w:pos="2160"/>
              </w:tabs>
              <w:suppressAutoHyphens/>
              <w:rPr>
                <w:sz w:val="18"/>
                <w:szCs w:val="18"/>
              </w:rPr>
            </w:pPr>
            <w:r w:rsidRPr="794A0DEE">
              <w:rPr>
                <w:sz w:val="18"/>
                <w:szCs w:val="18"/>
              </w:rPr>
              <w:t xml:space="preserve">Indicates which type of pre-processing interpolation model should be used to re-sample the </w:t>
            </w:r>
            <w:r w:rsidR="00D56119">
              <w:rPr>
                <w:sz w:val="18"/>
                <w:szCs w:val="16"/>
              </w:rPr>
              <w:t xml:space="preserve">display </w:t>
            </w:r>
            <w:r w:rsidRPr="794A0DEE">
              <w:rPr>
                <w:sz w:val="18"/>
                <w:szCs w:val="18"/>
              </w:rPr>
              <w:t>attenuation map sample values at the same resolution as the associated video before applying it to the associated video frame.</w:t>
            </w:r>
          </w:p>
        </w:tc>
      </w:tr>
      <w:tr w:rsidR="0048575B" w:rsidRPr="00CF4FB5" w14:paraId="29ACE00A" w14:textId="77777777" w:rsidTr="00A05D77">
        <w:trPr>
          <w:jc w:val="center"/>
        </w:trPr>
        <w:tc>
          <w:tcPr>
            <w:tcW w:w="169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C1191E9" w14:textId="77777777" w:rsidR="001A4891" w:rsidRPr="00A166AE" w:rsidRDefault="001A4891" w:rsidP="00FD064D">
            <w:pPr>
              <w:tabs>
                <w:tab w:val="left" w:pos="720"/>
                <w:tab w:val="left" w:pos="1080"/>
                <w:tab w:val="left" w:pos="1440"/>
                <w:tab w:val="left" w:pos="1800"/>
                <w:tab w:val="left" w:pos="2160"/>
              </w:tabs>
              <w:suppressAutoHyphens/>
              <w:rPr>
                <w:rFonts w:ascii="Courier" w:hAnsi="Courier"/>
                <w:b/>
                <w:sz w:val="18"/>
                <w:szCs w:val="24"/>
              </w:rPr>
            </w:pPr>
            <w:proofErr w:type="spellStart"/>
            <w:r w:rsidRPr="006416A2">
              <w:rPr>
                <w:rStyle w:val="Hyperlink"/>
                <w:rFonts w:ascii="Courier" w:hAnsi="Courier"/>
                <w:b/>
                <w:color w:val="auto"/>
                <w:sz w:val="18"/>
              </w:rPr>
              <w:t>AMI.PreprocessingInfo</w:t>
            </w:r>
            <w:r w:rsidRPr="006416A2">
              <w:rPr>
                <w:rStyle w:val="Hyperlink"/>
                <w:rFonts w:ascii="Courier" w:hAnsi="Courier"/>
                <w:color w:val="auto"/>
                <w:sz w:val="18"/>
              </w:rPr>
              <w:t>@max</w:t>
            </w:r>
            <w:proofErr w:type="spellEnd"/>
            <w:r w:rsidRPr="00A768A9">
              <w:rPr>
                <w:rFonts w:ascii="Courier" w:hAnsi="Courier"/>
                <w:bCs/>
                <w:sz w:val="18"/>
              </w:rPr>
              <w:t>_value</w:t>
            </w:r>
          </w:p>
        </w:tc>
        <w:tc>
          <w:tcPr>
            <w:tcW w:w="294" w:type="pct"/>
            <w:tcBorders>
              <w:top w:val="single" w:sz="4" w:space="0" w:color="000000" w:themeColor="text1"/>
              <w:left w:val="nil"/>
              <w:bottom w:val="single" w:sz="4" w:space="0" w:color="000000" w:themeColor="text1"/>
              <w:right w:val="single" w:sz="4" w:space="0" w:color="000000" w:themeColor="text1"/>
            </w:tcBorders>
            <w:hideMark/>
          </w:tcPr>
          <w:p w14:paraId="2917821F"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M</w:t>
            </w:r>
          </w:p>
        </w:tc>
        <w:tc>
          <w:tcPr>
            <w:tcW w:w="1434" w:type="pct"/>
            <w:tcBorders>
              <w:top w:val="single" w:sz="4" w:space="0" w:color="000000" w:themeColor="text1"/>
              <w:left w:val="nil"/>
              <w:bottom w:val="single" w:sz="4" w:space="0" w:color="000000" w:themeColor="text1"/>
              <w:right w:val="single" w:sz="4" w:space="0" w:color="000000" w:themeColor="text1"/>
            </w:tcBorders>
            <w:hideMark/>
          </w:tcPr>
          <w:p w14:paraId="05E79703"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proofErr w:type="spellStart"/>
            <w:proofErr w:type="gramStart"/>
            <w:r w:rsidRPr="00A166AE">
              <w:rPr>
                <w:sz w:val="18"/>
                <w:szCs w:val="16"/>
              </w:rPr>
              <w:t>xs:unsignedByte</w:t>
            </w:r>
            <w:proofErr w:type="spellEnd"/>
            <w:proofErr w:type="gramEnd"/>
          </w:p>
        </w:tc>
        <w:tc>
          <w:tcPr>
            <w:tcW w:w="158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9906F6" w14:textId="3DAB797D"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 xml:space="preserve">Indicates the maximum value of the </w:t>
            </w:r>
            <w:r w:rsidR="00D56119">
              <w:rPr>
                <w:sz w:val="18"/>
                <w:szCs w:val="16"/>
              </w:rPr>
              <w:t xml:space="preserve">display </w:t>
            </w:r>
            <w:r w:rsidRPr="00A166AE">
              <w:rPr>
                <w:sz w:val="18"/>
                <w:szCs w:val="16"/>
              </w:rPr>
              <w:t xml:space="preserve">attenuation map. This value </w:t>
            </w:r>
            <w:r w:rsidR="004517EB">
              <w:rPr>
                <w:sz w:val="18"/>
                <w:szCs w:val="16"/>
              </w:rPr>
              <w:t>may</w:t>
            </w:r>
            <w:r w:rsidR="004517EB" w:rsidRPr="00A166AE">
              <w:rPr>
                <w:sz w:val="18"/>
                <w:szCs w:val="16"/>
              </w:rPr>
              <w:t xml:space="preserve"> </w:t>
            </w:r>
            <w:r w:rsidRPr="00A166AE">
              <w:rPr>
                <w:sz w:val="18"/>
                <w:szCs w:val="16"/>
              </w:rPr>
              <w:t xml:space="preserve">be optionally used to further adjust the dynamic range of the encoded </w:t>
            </w:r>
            <w:r w:rsidR="00D56119">
              <w:rPr>
                <w:sz w:val="18"/>
                <w:szCs w:val="16"/>
              </w:rPr>
              <w:t xml:space="preserve">display </w:t>
            </w:r>
            <w:r w:rsidRPr="00A166AE">
              <w:rPr>
                <w:sz w:val="18"/>
                <w:szCs w:val="16"/>
              </w:rPr>
              <w:t>attenuation map in the scaling process.</w:t>
            </w:r>
          </w:p>
        </w:tc>
      </w:tr>
      <w:tr w:rsidR="0048575B" w:rsidRPr="00CF4FB5" w14:paraId="26350A87" w14:textId="77777777" w:rsidTr="00A05D77">
        <w:trPr>
          <w:jc w:val="center"/>
        </w:trPr>
        <w:tc>
          <w:tcPr>
            <w:tcW w:w="169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1B9CD9" w14:textId="77777777" w:rsidR="001A4891" w:rsidRPr="00C863A9" w:rsidRDefault="001A4891" w:rsidP="00FD064D">
            <w:pPr>
              <w:tabs>
                <w:tab w:val="left" w:pos="720"/>
                <w:tab w:val="left" w:pos="1080"/>
                <w:tab w:val="left" w:pos="1440"/>
                <w:tab w:val="left" w:pos="1800"/>
                <w:tab w:val="left" w:pos="2160"/>
              </w:tabs>
              <w:suppressAutoHyphens/>
              <w:rPr>
                <w:rFonts w:ascii="Courier" w:hAnsi="Courier"/>
                <w:b/>
                <w:sz w:val="18"/>
                <w:szCs w:val="24"/>
              </w:rPr>
            </w:pPr>
            <w:proofErr w:type="spellStart"/>
            <w:r w:rsidRPr="00D36157">
              <w:rPr>
                <w:rStyle w:val="Hyperlink"/>
                <w:rFonts w:ascii="Courier" w:hAnsi="Courier"/>
                <w:b/>
                <w:color w:val="auto"/>
                <w:sz w:val="18"/>
              </w:rPr>
              <w:t>AMI.PreprocessingInfo</w:t>
            </w:r>
            <w:r w:rsidRPr="00D36157">
              <w:rPr>
                <w:rStyle w:val="Hyperlink"/>
                <w:rFonts w:ascii="Courier" w:hAnsi="Courier"/>
                <w:color w:val="auto"/>
                <w:sz w:val="18"/>
              </w:rPr>
              <w:t>@scale</w:t>
            </w:r>
            <w:proofErr w:type="spellEnd"/>
          </w:p>
        </w:tc>
        <w:tc>
          <w:tcPr>
            <w:tcW w:w="294" w:type="pct"/>
            <w:tcBorders>
              <w:top w:val="single" w:sz="4" w:space="0" w:color="000000" w:themeColor="text1"/>
              <w:left w:val="nil"/>
              <w:bottom w:val="single" w:sz="4" w:space="0" w:color="000000" w:themeColor="text1"/>
              <w:right w:val="single" w:sz="4" w:space="0" w:color="000000" w:themeColor="text1"/>
            </w:tcBorders>
            <w:hideMark/>
          </w:tcPr>
          <w:p w14:paraId="065D1A09" w14:textId="77777777" w:rsidR="001A4891" w:rsidRPr="00C863A9"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C863A9">
              <w:rPr>
                <w:sz w:val="18"/>
                <w:szCs w:val="16"/>
              </w:rPr>
              <w:t>M</w:t>
            </w:r>
          </w:p>
        </w:tc>
        <w:tc>
          <w:tcPr>
            <w:tcW w:w="1434" w:type="pct"/>
            <w:tcBorders>
              <w:top w:val="single" w:sz="4" w:space="0" w:color="000000" w:themeColor="text1"/>
              <w:left w:val="nil"/>
              <w:bottom w:val="single" w:sz="4" w:space="0" w:color="000000" w:themeColor="text1"/>
              <w:right w:val="single" w:sz="4" w:space="0" w:color="000000" w:themeColor="text1"/>
            </w:tcBorders>
            <w:hideMark/>
          </w:tcPr>
          <w:p w14:paraId="3CBC7FA5" w14:textId="77777777" w:rsidR="001A4891" w:rsidRPr="00C863A9" w:rsidRDefault="001A4891" w:rsidP="00FD064D">
            <w:pPr>
              <w:tabs>
                <w:tab w:val="left" w:pos="720"/>
                <w:tab w:val="left" w:pos="1080"/>
                <w:tab w:val="left" w:pos="1440"/>
                <w:tab w:val="left" w:pos="1800"/>
                <w:tab w:val="left" w:pos="2160"/>
              </w:tabs>
              <w:suppressAutoHyphens/>
              <w:rPr>
                <w:sz w:val="18"/>
                <w:szCs w:val="16"/>
              </w:rPr>
            </w:pPr>
            <w:proofErr w:type="spellStart"/>
            <w:proofErr w:type="gramStart"/>
            <w:r w:rsidRPr="00C863A9">
              <w:rPr>
                <w:sz w:val="18"/>
                <w:szCs w:val="16"/>
              </w:rPr>
              <w:t>xs:unsignedByte</w:t>
            </w:r>
            <w:proofErr w:type="spellEnd"/>
            <w:proofErr w:type="gramEnd"/>
          </w:p>
        </w:tc>
        <w:tc>
          <w:tcPr>
            <w:tcW w:w="158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679B582" w14:textId="766086A6" w:rsidR="001A4891" w:rsidRPr="00C863A9" w:rsidRDefault="001A4891" w:rsidP="00FD064D">
            <w:pPr>
              <w:tabs>
                <w:tab w:val="left" w:pos="720"/>
                <w:tab w:val="left" w:pos="1080"/>
                <w:tab w:val="left" w:pos="1440"/>
                <w:tab w:val="left" w:pos="1800"/>
                <w:tab w:val="left" w:pos="2160"/>
              </w:tabs>
              <w:suppressAutoHyphens/>
              <w:rPr>
                <w:sz w:val="18"/>
                <w:szCs w:val="18"/>
              </w:rPr>
            </w:pPr>
            <w:r w:rsidRPr="285E146E">
              <w:rPr>
                <w:sz w:val="18"/>
                <w:szCs w:val="18"/>
              </w:rPr>
              <w:t xml:space="preserve">Indicates the scaling that </w:t>
            </w:r>
            <w:r w:rsidR="004D69B2" w:rsidRPr="00BC3BD3">
              <w:rPr>
                <w:sz w:val="18"/>
                <w:szCs w:val="18"/>
              </w:rPr>
              <w:t>shall</w:t>
            </w:r>
            <w:r w:rsidR="004D69B2" w:rsidRPr="285E146E">
              <w:rPr>
                <w:sz w:val="18"/>
                <w:szCs w:val="18"/>
              </w:rPr>
              <w:t xml:space="preserve"> </w:t>
            </w:r>
            <w:r w:rsidRPr="285E146E">
              <w:rPr>
                <w:sz w:val="18"/>
                <w:szCs w:val="18"/>
              </w:rPr>
              <w:t xml:space="preserve">be applied to obtain the </w:t>
            </w:r>
            <w:r w:rsidR="00D56119">
              <w:rPr>
                <w:sz w:val="18"/>
                <w:szCs w:val="16"/>
              </w:rPr>
              <w:t xml:space="preserve">display </w:t>
            </w:r>
            <w:r w:rsidRPr="285E146E">
              <w:rPr>
                <w:sz w:val="18"/>
                <w:szCs w:val="18"/>
              </w:rPr>
              <w:t>attenuation map sample values before applying them on the sample values of the associated video.</w:t>
            </w:r>
          </w:p>
        </w:tc>
      </w:tr>
      <w:tr w:rsidR="0048575B" w:rsidRPr="00CF4FB5" w14:paraId="7BBF9F26" w14:textId="77777777" w:rsidTr="00A05D77">
        <w:trPr>
          <w:jc w:val="center"/>
        </w:trPr>
        <w:tc>
          <w:tcPr>
            <w:tcW w:w="169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E1AFC3" w14:textId="77777777" w:rsidR="001A4891" w:rsidRPr="00A166AE" w:rsidRDefault="001A4891" w:rsidP="00FD064D">
            <w:pPr>
              <w:tabs>
                <w:tab w:val="left" w:pos="720"/>
                <w:tab w:val="left" w:pos="1080"/>
                <w:tab w:val="left" w:pos="1440"/>
                <w:tab w:val="left" w:pos="1800"/>
                <w:tab w:val="left" w:pos="2160"/>
              </w:tabs>
              <w:suppressAutoHyphens/>
              <w:rPr>
                <w:rFonts w:ascii="Courier" w:hAnsi="Courier"/>
                <w:b/>
                <w:sz w:val="18"/>
                <w:szCs w:val="24"/>
              </w:rPr>
            </w:pPr>
            <w:proofErr w:type="spellStart"/>
            <w:r w:rsidRPr="00A166AE">
              <w:rPr>
                <w:rFonts w:ascii="Courier" w:hAnsi="Courier"/>
                <w:b/>
                <w:sz w:val="18"/>
              </w:rPr>
              <w:t>AMI.ApproxModel</w:t>
            </w:r>
            <w:proofErr w:type="spellEnd"/>
          </w:p>
        </w:tc>
        <w:tc>
          <w:tcPr>
            <w:tcW w:w="294" w:type="pct"/>
            <w:tcBorders>
              <w:top w:val="single" w:sz="4" w:space="0" w:color="000000" w:themeColor="text1"/>
              <w:left w:val="nil"/>
              <w:bottom w:val="single" w:sz="4" w:space="0" w:color="000000" w:themeColor="text1"/>
              <w:right w:val="single" w:sz="4" w:space="0" w:color="000000" w:themeColor="text1"/>
            </w:tcBorders>
            <w:hideMark/>
          </w:tcPr>
          <w:p w14:paraId="7C20BA0E"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O</w:t>
            </w:r>
          </w:p>
        </w:tc>
        <w:tc>
          <w:tcPr>
            <w:tcW w:w="1434" w:type="pct"/>
            <w:tcBorders>
              <w:top w:val="single" w:sz="4" w:space="0" w:color="000000" w:themeColor="text1"/>
              <w:left w:val="nil"/>
              <w:bottom w:val="single" w:sz="4" w:space="0" w:color="000000" w:themeColor="text1"/>
              <w:right w:val="single" w:sz="4" w:space="0" w:color="000000" w:themeColor="text1"/>
            </w:tcBorders>
            <w:hideMark/>
          </w:tcPr>
          <w:p w14:paraId="0E8EB2B6"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proofErr w:type="spellStart"/>
            <w:proofErr w:type="gramStart"/>
            <w:r w:rsidRPr="00A166AE">
              <w:rPr>
                <w:sz w:val="18"/>
                <w:szCs w:val="16"/>
              </w:rPr>
              <w:t>green:ApproxModelType</w:t>
            </w:r>
            <w:proofErr w:type="spellEnd"/>
            <w:proofErr w:type="gramEnd"/>
          </w:p>
        </w:tc>
        <w:tc>
          <w:tcPr>
            <w:tcW w:w="158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36A9AC1" w14:textId="701A9120"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 xml:space="preserve">An element whose attributes specify the model </w:t>
            </w:r>
            <w:r w:rsidR="00990821" w:rsidRPr="00BC3BD3">
              <w:rPr>
                <w:sz w:val="18"/>
                <w:szCs w:val="16"/>
              </w:rPr>
              <w:t>that should be</w:t>
            </w:r>
            <w:r w:rsidR="00990821">
              <w:rPr>
                <w:sz w:val="18"/>
                <w:szCs w:val="16"/>
              </w:rPr>
              <w:t xml:space="preserve"> </w:t>
            </w:r>
            <w:r w:rsidRPr="00A166AE">
              <w:rPr>
                <w:sz w:val="18"/>
                <w:szCs w:val="16"/>
              </w:rPr>
              <w:t xml:space="preserve">used to extrapolate the </w:t>
            </w:r>
            <w:r w:rsidR="00D56119">
              <w:rPr>
                <w:sz w:val="18"/>
                <w:szCs w:val="16"/>
              </w:rPr>
              <w:t xml:space="preserve">display </w:t>
            </w:r>
            <w:r w:rsidRPr="00A166AE">
              <w:rPr>
                <w:sz w:val="18"/>
                <w:szCs w:val="16"/>
              </w:rPr>
              <w:t xml:space="preserve">attenuation map with individual energy reduction rate to another set of </w:t>
            </w:r>
            <w:r w:rsidR="00D56119">
              <w:rPr>
                <w:sz w:val="18"/>
                <w:szCs w:val="16"/>
              </w:rPr>
              <w:t xml:space="preserve">display </w:t>
            </w:r>
            <w:r w:rsidRPr="00A166AE">
              <w:rPr>
                <w:sz w:val="18"/>
                <w:szCs w:val="16"/>
              </w:rPr>
              <w:t>attenuation map</w:t>
            </w:r>
            <w:r w:rsidR="00CA6BA9">
              <w:rPr>
                <w:sz w:val="18"/>
                <w:szCs w:val="16"/>
              </w:rPr>
              <w:t>s</w:t>
            </w:r>
            <w:r w:rsidRPr="00A166AE">
              <w:rPr>
                <w:sz w:val="18"/>
                <w:szCs w:val="16"/>
              </w:rPr>
              <w:t xml:space="preserve"> with different energy reduction rate</w:t>
            </w:r>
            <w:r w:rsidR="00CA6BA9">
              <w:rPr>
                <w:sz w:val="18"/>
                <w:szCs w:val="16"/>
              </w:rPr>
              <w:t>s</w:t>
            </w:r>
            <w:r w:rsidRPr="00A166AE">
              <w:rPr>
                <w:sz w:val="18"/>
                <w:szCs w:val="16"/>
              </w:rPr>
              <w:t>.</w:t>
            </w:r>
          </w:p>
        </w:tc>
      </w:tr>
      <w:tr w:rsidR="0048575B" w:rsidRPr="00CF4FB5" w14:paraId="1D96EC27" w14:textId="77777777" w:rsidTr="00A05D77">
        <w:trPr>
          <w:jc w:val="center"/>
        </w:trPr>
        <w:tc>
          <w:tcPr>
            <w:tcW w:w="169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1496820" w14:textId="77777777" w:rsidR="001A4891" w:rsidRPr="00A166AE" w:rsidRDefault="001A4891" w:rsidP="00FD064D">
            <w:pPr>
              <w:tabs>
                <w:tab w:val="left" w:pos="720"/>
                <w:tab w:val="left" w:pos="1080"/>
                <w:tab w:val="left" w:pos="1440"/>
                <w:tab w:val="left" w:pos="1800"/>
                <w:tab w:val="left" w:pos="2160"/>
              </w:tabs>
              <w:suppressAutoHyphens/>
              <w:rPr>
                <w:rFonts w:ascii="Courier" w:hAnsi="Courier"/>
                <w:b/>
                <w:sz w:val="18"/>
                <w:szCs w:val="24"/>
              </w:rPr>
            </w:pPr>
            <w:proofErr w:type="spellStart"/>
            <w:r w:rsidRPr="00D36157">
              <w:rPr>
                <w:rStyle w:val="Hyperlink"/>
                <w:rFonts w:ascii="Courier" w:hAnsi="Courier"/>
                <w:b/>
                <w:color w:val="auto"/>
                <w:sz w:val="18"/>
              </w:rPr>
              <w:t>AMI.ApproxModel</w:t>
            </w:r>
            <w:r w:rsidRPr="00D36157">
              <w:rPr>
                <w:rStyle w:val="Hyperlink"/>
                <w:rFonts w:ascii="Courier" w:hAnsi="Courier"/>
                <w:color w:val="auto"/>
                <w:sz w:val="18"/>
              </w:rPr>
              <w:t>@type</w:t>
            </w:r>
            <w:proofErr w:type="spellEnd"/>
          </w:p>
        </w:tc>
        <w:tc>
          <w:tcPr>
            <w:tcW w:w="294" w:type="pct"/>
            <w:tcBorders>
              <w:top w:val="single" w:sz="4" w:space="0" w:color="000000" w:themeColor="text1"/>
              <w:left w:val="nil"/>
              <w:bottom w:val="single" w:sz="4" w:space="0" w:color="000000" w:themeColor="text1"/>
              <w:right w:val="single" w:sz="4" w:space="0" w:color="000000" w:themeColor="text1"/>
            </w:tcBorders>
            <w:hideMark/>
          </w:tcPr>
          <w:p w14:paraId="782C35B7"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M</w:t>
            </w:r>
          </w:p>
        </w:tc>
        <w:tc>
          <w:tcPr>
            <w:tcW w:w="1434" w:type="pct"/>
            <w:tcBorders>
              <w:top w:val="single" w:sz="4" w:space="0" w:color="000000" w:themeColor="text1"/>
              <w:left w:val="nil"/>
              <w:bottom w:val="single" w:sz="4" w:space="0" w:color="000000" w:themeColor="text1"/>
              <w:right w:val="single" w:sz="4" w:space="0" w:color="000000" w:themeColor="text1"/>
            </w:tcBorders>
            <w:hideMark/>
          </w:tcPr>
          <w:p w14:paraId="5315A01F"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proofErr w:type="spellStart"/>
            <w:proofErr w:type="gramStart"/>
            <w:r w:rsidRPr="00A166AE">
              <w:rPr>
                <w:sz w:val="18"/>
                <w:szCs w:val="16"/>
              </w:rPr>
              <w:t>green:FourValueRangeType</w:t>
            </w:r>
            <w:proofErr w:type="spellEnd"/>
            <w:proofErr w:type="gramEnd"/>
          </w:p>
        </w:tc>
        <w:tc>
          <w:tcPr>
            <w:tcW w:w="158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FACA730" w14:textId="463E7E5F"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 xml:space="preserve">Indicates the </w:t>
            </w:r>
            <w:r w:rsidR="00C335FB">
              <w:rPr>
                <w:sz w:val="18"/>
                <w:szCs w:val="16"/>
              </w:rPr>
              <w:t xml:space="preserve">type of the </w:t>
            </w:r>
            <w:r w:rsidRPr="00A166AE">
              <w:rPr>
                <w:sz w:val="18"/>
                <w:szCs w:val="16"/>
              </w:rPr>
              <w:t xml:space="preserve">model </w:t>
            </w:r>
            <w:r w:rsidR="00990821" w:rsidRPr="00BC3BD3">
              <w:rPr>
                <w:sz w:val="18"/>
                <w:szCs w:val="16"/>
              </w:rPr>
              <w:t>that should be</w:t>
            </w:r>
            <w:r w:rsidR="00990821">
              <w:rPr>
                <w:sz w:val="18"/>
                <w:szCs w:val="16"/>
              </w:rPr>
              <w:t xml:space="preserve"> </w:t>
            </w:r>
            <w:r w:rsidRPr="00A166AE">
              <w:rPr>
                <w:sz w:val="18"/>
                <w:szCs w:val="16"/>
              </w:rPr>
              <w:t xml:space="preserve">used to extrapolate the </w:t>
            </w:r>
            <w:r w:rsidR="00D56119">
              <w:rPr>
                <w:sz w:val="18"/>
                <w:szCs w:val="16"/>
              </w:rPr>
              <w:t xml:space="preserve">display </w:t>
            </w:r>
            <w:r w:rsidRPr="00A166AE">
              <w:rPr>
                <w:sz w:val="18"/>
                <w:szCs w:val="16"/>
              </w:rPr>
              <w:t xml:space="preserve">attenuation map with a certain energy reduction rate to another set of </w:t>
            </w:r>
            <w:r w:rsidR="00D56119">
              <w:rPr>
                <w:sz w:val="18"/>
                <w:szCs w:val="16"/>
              </w:rPr>
              <w:t xml:space="preserve">display </w:t>
            </w:r>
            <w:r w:rsidRPr="00A166AE">
              <w:rPr>
                <w:sz w:val="18"/>
                <w:szCs w:val="16"/>
              </w:rPr>
              <w:t>attenuation map</w:t>
            </w:r>
            <w:r w:rsidR="00CA6BA9">
              <w:rPr>
                <w:sz w:val="18"/>
                <w:szCs w:val="16"/>
              </w:rPr>
              <w:t>s</w:t>
            </w:r>
            <w:r w:rsidRPr="00A166AE">
              <w:rPr>
                <w:sz w:val="18"/>
                <w:szCs w:val="16"/>
              </w:rPr>
              <w:t xml:space="preserve"> with different energy reduction rate</w:t>
            </w:r>
            <w:r w:rsidR="00CA6BA9">
              <w:rPr>
                <w:sz w:val="18"/>
                <w:szCs w:val="16"/>
              </w:rPr>
              <w:t>s</w:t>
            </w:r>
            <w:r w:rsidRPr="00A166AE">
              <w:rPr>
                <w:sz w:val="18"/>
                <w:szCs w:val="16"/>
              </w:rPr>
              <w:t>.</w:t>
            </w:r>
          </w:p>
        </w:tc>
      </w:tr>
      <w:tr w:rsidR="0048575B" w:rsidRPr="00CF4FB5" w14:paraId="3239A26A" w14:textId="77777777" w:rsidTr="00A05D77">
        <w:trPr>
          <w:jc w:val="center"/>
        </w:trPr>
        <w:tc>
          <w:tcPr>
            <w:tcW w:w="169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EE567B" w14:textId="77777777" w:rsidR="001A4891" w:rsidRPr="00A166AE" w:rsidRDefault="001A4891" w:rsidP="00FD064D">
            <w:pPr>
              <w:tabs>
                <w:tab w:val="left" w:pos="720"/>
                <w:tab w:val="left" w:pos="1080"/>
                <w:tab w:val="left" w:pos="1440"/>
                <w:tab w:val="left" w:pos="1800"/>
                <w:tab w:val="left" w:pos="2160"/>
              </w:tabs>
              <w:suppressAutoHyphens/>
              <w:rPr>
                <w:rFonts w:ascii="Courier" w:hAnsi="Courier"/>
                <w:b/>
                <w:sz w:val="18"/>
                <w:szCs w:val="24"/>
              </w:rPr>
            </w:pPr>
            <w:proofErr w:type="spellStart"/>
            <w:r w:rsidRPr="00A166AE">
              <w:rPr>
                <w:rFonts w:ascii="Courier" w:hAnsi="Courier"/>
                <w:b/>
                <w:sz w:val="18"/>
              </w:rPr>
              <w:t>AMI.WindowInfo</w:t>
            </w:r>
            <w:proofErr w:type="spellEnd"/>
          </w:p>
        </w:tc>
        <w:tc>
          <w:tcPr>
            <w:tcW w:w="294" w:type="pct"/>
            <w:tcBorders>
              <w:top w:val="single" w:sz="4" w:space="0" w:color="000000" w:themeColor="text1"/>
              <w:left w:val="nil"/>
              <w:bottom w:val="single" w:sz="4" w:space="0" w:color="000000" w:themeColor="text1"/>
              <w:right w:val="single" w:sz="4" w:space="0" w:color="000000" w:themeColor="text1"/>
            </w:tcBorders>
            <w:hideMark/>
          </w:tcPr>
          <w:p w14:paraId="6F787D01"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O</w:t>
            </w:r>
          </w:p>
        </w:tc>
        <w:tc>
          <w:tcPr>
            <w:tcW w:w="1434" w:type="pct"/>
            <w:tcBorders>
              <w:top w:val="single" w:sz="4" w:space="0" w:color="000000" w:themeColor="text1"/>
              <w:left w:val="nil"/>
              <w:bottom w:val="single" w:sz="4" w:space="0" w:color="000000" w:themeColor="text1"/>
              <w:right w:val="single" w:sz="4" w:space="0" w:color="000000" w:themeColor="text1"/>
            </w:tcBorders>
            <w:hideMark/>
          </w:tcPr>
          <w:p w14:paraId="7C6084C6"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proofErr w:type="spellStart"/>
            <w:proofErr w:type="gramStart"/>
            <w:r w:rsidRPr="00A166AE">
              <w:rPr>
                <w:sz w:val="18"/>
                <w:szCs w:val="16"/>
              </w:rPr>
              <w:t>green:WindowInfoType</w:t>
            </w:r>
            <w:proofErr w:type="spellEnd"/>
            <w:proofErr w:type="gramEnd"/>
          </w:p>
        </w:tc>
        <w:tc>
          <w:tcPr>
            <w:tcW w:w="158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DD2920C" w14:textId="6CDCD0A2"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 xml:space="preserve">An element whose attributes specify a bounding window defining a region of the associated video </w:t>
            </w:r>
            <w:r w:rsidR="00615761">
              <w:rPr>
                <w:sz w:val="18"/>
                <w:szCs w:val="16"/>
              </w:rPr>
              <w:t>to which</w:t>
            </w:r>
            <w:r w:rsidRPr="00A166AE">
              <w:rPr>
                <w:sz w:val="18"/>
                <w:szCs w:val="16"/>
              </w:rPr>
              <w:t xml:space="preserve"> the </w:t>
            </w:r>
            <w:r w:rsidR="00D56119">
              <w:rPr>
                <w:sz w:val="18"/>
                <w:szCs w:val="16"/>
              </w:rPr>
              <w:t xml:space="preserve">display </w:t>
            </w:r>
            <w:r w:rsidRPr="00A166AE">
              <w:rPr>
                <w:sz w:val="18"/>
                <w:szCs w:val="16"/>
              </w:rPr>
              <w:t xml:space="preserve">attenuation map </w:t>
            </w:r>
            <w:r w:rsidR="00615761" w:rsidRPr="00BC3BD3">
              <w:rPr>
                <w:sz w:val="18"/>
                <w:szCs w:val="16"/>
              </w:rPr>
              <w:t>shall be applied</w:t>
            </w:r>
            <w:r w:rsidRPr="00A166AE">
              <w:rPr>
                <w:sz w:val="18"/>
                <w:szCs w:val="16"/>
              </w:rPr>
              <w:t>.</w:t>
            </w:r>
          </w:p>
        </w:tc>
      </w:tr>
      <w:tr w:rsidR="0048575B" w:rsidRPr="00CF4FB5" w14:paraId="6653716F" w14:textId="77777777" w:rsidTr="00A05D77">
        <w:trPr>
          <w:jc w:val="center"/>
        </w:trPr>
        <w:tc>
          <w:tcPr>
            <w:tcW w:w="169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187DFE" w14:textId="77777777" w:rsidR="001A4891" w:rsidRPr="00A768A9" w:rsidRDefault="001A4891" w:rsidP="00FD064D">
            <w:pPr>
              <w:tabs>
                <w:tab w:val="left" w:pos="720"/>
                <w:tab w:val="left" w:pos="1080"/>
                <w:tab w:val="left" w:pos="1440"/>
                <w:tab w:val="left" w:pos="1800"/>
                <w:tab w:val="left" w:pos="2160"/>
              </w:tabs>
              <w:suppressAutoHyphens/>
              <w:rPr>
                <w:rFonts w:ascii="Courier" w:hAnsi="Courier"/>
                <w:b/>
                <w:sz w:val="18"/>
                <w:szCs w:val="24"/>
              </w:rPr>
            </w:pPr>
            <w:proofErr w:type="spellStart"/>
            <w:r w:rsidRPr="00D36157">
              <w:rPr>
                <w:rStyle w:val="Hyperlink"/>
                <w:rFonts w:ascii="Courier" w:hAnsi="Courier"/>
                <w:b/>
                <w:color w:val="auto"/>
                <w:sz w:val="18"/>
              </w:rPr>
              <w:t>AMI.WindowInfo</w:t>
            </w:r>
            <w:r w:rsidRPr="00D36157">
              <w:rPr>
                <w:rStyle w:val="Hyperlink"/>
                <w:rFonts w:ascii="Courier" w:hAnsi="Courier"/>
                <w:color w:val="auto"/>
                <w:sz w:val="18"/>
              </w:rPr>
              <w:t>@x</w:t>
            </w:r>
            <w:proofErr w:type="spellEnd"/>
          </w:p>
        </w:tc>
        <w:tc>
          <w:tcPr>
            <w:tcW w:w="294" w:type="pct"/>
            <w:tcBorders>
              <w:top w:val="single" w:sz="4" w:space="0" w:color="000000" w:themeColor="text1"/>
              <w:left w:val="nil"/>
              <w:bottom w:val="single" w:sz="4" w:space="0" w:color="000000" w:themeColor="text1"/>
              <w:right w:val="single" w:sz="4" w:space="0" w:color="000000" w:themeColor="text1"/>
            </w:tcBorders>
            <w:hideMark/>
          </w:tcPr>
          <w:p w14:paraId="0EA6700A"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M</w:t>
            </w:r>
          </w:p>
        </w:tc>
        <w:tc>
          <w:tcPr>
            <w:tcW w:w="1434" w:type="pct"/>
            <w:tcBorders>
              <w:top w:val="single" w:sz="4" w:space="0" w:color="000000" w:themeColor="text1"/>
              <w:left w:val="nil"/>
              <w:bottom w:val="single" w:sz="4" w:space="0" w:color="000000" w:themeColor="text1"/>
              <w:right w:val="single" w:sz="4" w:space="0" w:color="000000" w:themeColor="text1"/>
            </w:tcBorders>
            <w:hideMark/>
          </w:tcPr>
          <w:p w14:paraId="2224DF4A"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proofErr w:type="spellStart"/>
            <w:proofErr w:type="gramStart"/>
            <w:r w:rsidRPr="00A166AE">
              <w:rPr>
                <w:sz w:val="18"/>
                <w:szCs w:val="16"/>
              </w:rPr>
              <w:t>xs:unsignedByte</w:t>
            </w:r>
            <w:proofErr w:type="spellEnd"/>
            <w:proofErr w:type="gramEnd"/>
          </w:p>
        </w:tc>
        <w:tc>
          <w:tcPr>
            <w:tcW w:w="158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B96E170" w14:textId="5CA2E35C"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 xml:space="preserve">Indicates the x-coordinate of the top-left corner of the bounding window defining a region of the associated video to </w:t>
            </w:r>
            <w:r w:rsidR="008C1B02">
              <w:rPr>
                <w:sz w:val="18"/>
                <w:szCs w:val="16"/>
              </w:rPr>
              <w:t>which</w:t>
            </w:r>
            <w:r w:rsidRPr="00A166AE">
              <w:rPr>
                <w:sz w:val="18"/>
                <w:szCs w:val="16"/>
              </w:rPr>
              <w:t xml:space="preserve"> the </w:t>
            </w:r>
            <w:r w:rsidR="008253C6">
              <w:rPr>
                <w:sz w:val="18"/>
                <w:szCs w:val="16"/>
              </w:rPr>
              <w:t xml:space="preserve">display </w:t>
            </w:r>
            <w:r w:rsidRPr="00A166AE">
              <w:rPr>
                <w:sz w:val="18"/>
                <w:szCs w:val="16"/>
              </w:rPr>
              <w:t xml:space="preserve">attenuation map carried by the </w:t>
            </w:r>
            <w:r w:rsidRPr="00A166AE">
              <w:rPr>
                <w:sz w:val="18"/>
                <w:szCs w:val="16"/>
              </w:rPr>
              <w:lastRenderedPageBreak/>
              <w:t xml:space="preserve">display attenuation map track </w:t>
            </w:r>
            <w:r w:rsidR="008C1B02" w:rsidRPr="00BC3BD3">
              <w:rPr>
                <w:sz w:val="18"/>
                <w:szCs w:val="16"/>
              </w:rPr>
              <w:t>shall be applied</w:t>
            </w:r>
            <w:r w:rsidR="008253C6">
              <w:rPr>
                <w:sz w:val="18"/>
                <w:szCs w:val="16"/>
              </w:rPr>
              <w:t>.</w:t>
            </w:r>
          </w:p>
        </w:tc>
      </w:tr>
      <w:tr w:rsidR="0048575B" w:rsidRPr="00CF4FB5" w14:paraId="1EECFFA0" w14:textId="77777777" w:rsidTr="00A05D77">
        <w:trPr>
          <w:jc w:val="center"/>
        </w:trPr>
        <w:tc>
          <w:tcPr>
            <w:tcW w:w="169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A3390CF" w14:textId="77777777" w:rsidR="001A4891" w:rsidRPr="00A768A9" w:rsidRDefault="001A4891" w:rsidP="00FD064D">
            <w:pPr>
              <w:tabs>
                <w:tab w:val="left" w:pos="720"/>
                <w:tab w:val="left" w:pos="1080"/>
                <w:tab w:val="left" w:pos="1440"/>
                <w:tab w:val="left" w:pos="1800"/>
                <w:tab w:val="left" w:pos="2160"/>
              </w:tabs>
              <w:suppressAutoHyphens/>
              <w:rPr>
                <w:rFonts w:ascii="Courier" w:hAnsi="Courier"/>
                <w:b/>
                <w:sz w:val="18"/>
                <w:szCs w:val="24"/>
              </w:rPr>
            </w:pPr>
            <w:proofErr w:type="spellStart"/>
            <w:r w:rsidRPr="00D36157">
              <w:rPr>
                <w:rStyle w:val="Hyperlink"/>
                <w:rFonts w:ascii="Courier" w:hAnsi="Courier"/>
                <w:b/>
                <w:color w:val="auto"/>
                <w:sz w:val="18"/>
              </w:rPr>
              <w:lastRenderedPageBreak/>
              <w:t>AMI.WindowInfo</w:t>
            </w:r>
            <w:r w:rsidRPr="00D36157">
              <w:rPr>
                <w:rStyle w:val="Hyperlink"/>
                <w:rFonts w:ascii="Courier" w:hAnsi="Courier"/>
                <w:color w:val="auto"/>
                <w:sz w:val="18"/>
              </w:rPr>
              <w:t>@y</w:t>
            </w:r>
            <w:proofErr w:type="spellEnd"/>
          </w:p>
        </w:tc>
        <w:tc>
          <w:tcPr>
            <w:tcW w:w="294" w:type="pct"/>
            <w:tcBorders>
              <w:top w:val="single" w:sz="4" w:space="0" w:color="000000" w:themeColor="text1"/>
              <w:left w:val="nil"/>
              <w:bottom w:val="single" w:sz="4" w:space="0" w:color="000000" w:themeColor="text1"/>
              <w:right w:val="single" w:sz="4" w:space="0" w:color="000000" w:themeColor="text1"/>
            </w:tcBorders>
            <w:hideMark/>
          </w:tcPr>
          <w:p w14:paraId="174714BE"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M</w:t>
            </w:r>
          </w:p>
        </w:tc>
        <w:tc>
          <w:tcPr>
            <w:tcW w:w="1434" w:type="pct"/>
            <w:tcBorders>
              <w:top w:val="single" w:sz="4" w:space="0" w:color="000000" w:themeColor="text1"/>
              <w:left w:val="nil"/>
              <w:bottom w:val="single" w:sz="4" w:space="0" w:color="000000" w:themeColor="text1"/>
              <w:right w:val="single" w:sz="4" w:space="0" w:color="000000" w:themeColor="text1"/>
            </w:tcBorders>
            <w:hideMark/>
          </w:tcPr>
          <w:p w14:paraId="1CF371B3"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proofErr w:type="spellStart"/>
            <w:proofErr w:type="gramStart"/>
            <w:r w:rsidRPr="00A166AE">
              <w:rPr>
                <w:sz w:val="18"/>
                <w:szCs w:val="16"/>
              </w:rPr>
              <w:t>xs:unsignedByte</w:t>
            </w:r>
            <w:proofErr w:type="spellEnd"/>
            <w:proofErr w:type="gramEnd"/>
          </w:p>
        </w:tc>
        <w:tc>
          <w:tcPr>
            <w:tcW w:w="158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25DAE1A" w14:textId="0FAB8573"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 xml:space="preserve">Indicates the y-coordinate of the top-left corner of the bounding window defining a region of the associated video to </w:t>
            </w:r>
            <w:r w:rsidR="008C1B02">
              <w:rPr>
                <w:sz w:val="18"/>
                <w:szCs w:val="16"/>
              </w:rPr>
              <w:t>which</w:t>
            </w:r>
            <w:r w:rsidR="008C1B02" w:rsidRPr="00A166AE">
              <w:rPr>
                <w:sz w:val="18"/>
                <w:szCs w:val="16"/>
              </w:rPr>
              <w:t xml:space="preserve"> </w:t>
            </w:r>
            <w:r w:rsidRPr="00A166AE">
              <w:rPr>
                <w:sz w:val="18"/>
                <w:szCs w:val="16"/>
              </w:rPr>
              <w:t xml:space="preserve">the </w:t>
            </w:r>
            <w:r w:rsidR="008253C6">
              <w:rPr>
                <w:sz w:val="18"/>
                <w:szCs w:val="16"/>
              </w:rPr>
              <w:t xml:space="preserve">display </w:t>
            </w:r>
            <w:r w:rsidRPr="00A166AE">
              <w:rPr>
                <w:sz w:val="18"/>
                <w:szCs w:val="16"/>
              </w:rPr>
              <w:t xml:space="preserve">attenuation map carried by the display attenuation map track </w:t>
            </w:r>
            <w:r w:rsidR="008C1B02" w:rsidRPr="00BC3BD3">
              <w:rPr>
                <w:sz w:val="18"/>
                <w:szCs w:val="16"/>
              </w:rPr>
              <w:t>shall be applied</w:t>
            </w:r>
            <w:r w:rsidR="008253C6">
              <w:rPr>
                <w:sz w:val="18"/>
                <w:szCs w:val="16"/>
              </w:rPr>
              <w:t>.</w:t>
            </w:r>
          </w:p>
        </w:tc>
      </w:tr>
      <w:tr w:rsidR="0048575B" w:rsidRPr="00CF4FB5" w14:paraId="4A9AB6C0" w14:textId="77777777" w:rsidTr="00A05D77">
        <w:trPr>
          <w:jc w:val="center"/>
        </w:trPr>
        <w:tc>
          <w:tcPr>
            <w:tcW w:w="169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177159" w14:textId="77777777" w:rsidR="001A4891" w:rsidRPr="00A768A9" w:rsidRDefault="001A4891" w:rsidP="00FD064D">
            <w:pPr>
              <w:tabs>
                <w:tab w:val="left" w:pos="720"/>
                <w:tab w:val="left" w:pos="1080"/>
                <w:tab w:val="left" w:pos="1440"/>
                <w:tab w:val="left" w:pos="1800"/>
                <w:tab w:val="left" w:pos="2160"/>
              </w:tabs>
              <w:suppressAutoHyphens/>
              <w:rPr>
                <w:rFonts w:ascii="Courier" w:hAnsi="Courier"/>
                <w:b/>
                <w:sz w:val="18"/>
                <w:szCs w:val="24"/>
              </w:rPr>
            </w:pPr>
            <w:proofErr w:type="spellStart"/>
            <w:r w:rsidRPr="00D36157">
              <w:rPr>
                <w:rStyle w:val="Hyperlink"/>
                <w:rFonts w:ascii="Courier" w:hAnsi="Courier"/>
                <w:b/>
                <w:color w:val="auto"/>
                <w:sz w:val="18"/>
              </w:rPr>
              <w:t>AMI.WindowInfo</w:t>
            </w:r>
            <w:r w:rsidRPr="00D36157">
              <w:rPr>
                <w:rStyle w:val="Hyperlink"/>
                <w:rFonts w:ascii="Courier" w:hAnsi="Courier"/>
                <w:color w:val="auto"/>
                <w:sz w:val="18"/>
              </w:rPr>
              <w:t>@width</w:t>
            </w:r>
            <w:proofErr w:type="spellEnd"/>
          </w:p>
        </w:tc>
        <w:tc>
          <w:tcPr>
            <w:tcW w:w="294" w:type="pct"/>
            <w:tcBorders>
              <w:top w:val="single" w:sz="4" w:space="0" w:color="000000" w:themeColor="text1"/>
              <w:left w:val="nil"/>
              <w:bottom w:val="single" w:sz="4" w:space="0" w:color="000000" w:themeColor="text1"/>
              <w:right w:val="single" w:sz="4" w:space="0" w:color="000000" w:themeColor="text1"/>
            </w:tcBorders>
            <w:hideMark/>
          </w:tcPr>
          <w:p w14:paraId="6F641D19"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M</w:t>
            </w:r>
          </w:p>
        </w:tc>
        <w:tc>
          <w:tcPr>
            <w:tcW w:w="1434" w:type="pct"/>
            <w:tcBorders>
              <w:top w:val="single" w:sz="4" w:space="0" w:color="000000" w:themeColor="text1"/>
              <w:left w:val="nil"/>
              <w:bottom w:val="single" w:sz="4" w:space="0" w:color="000000" w:themeColor="text1"/>
              <w:right w:val="single" w:sz="4" w:space="0" w:color="000000" w:themeColor="text1"/>
            </w:tcBorders>
            <w:hideMark/>
          </w:tcPr>
          <w:p w14:paraId="6EBD4A01"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proofErr w:type="spellStart"/>
            <w:proofErr w:type="gramStart"/>
            <w:r w:rsidRPr="00A166AE">
              <w:rPr>
                <w:sz w:val="18"/>
                <w:szCs w:val="16"/>
              </w:rPr>
              <w:t>xs:unsignedByte</w:t>
            </w:r>
            <w:proofErr w:type="spellEnd"/>
            <w:proofErr w:type="gramEnd"/>
          </w:p>
        </w:tc>
        <w:tc>
          <w:tcPr>
            <w:tcW w:w="158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CD0737" w14:textId="380FC62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 xml:space="preserve">Indicates the width, in number of pixels, of the bounding window defining a region of the associated video to </w:t>
            </w:r>
            <w:r w:rsidR="008C1B02">
              <w:rPr>
                <w:sz w:val="18"/>
                <w:szCs w:val="16"/>
              </w:rPr>
              <w:t>which</w:t>
            </w:r>
            <w:r w:rsidR="008C1B02" w:rsidRPr="00A166AE">
              <w:rPr>
                <w:sz w:val="18"/>
                <w:szCs w:val="16"/>
              </w:rPr>
              <w:t xml:space="preserve"> </w:t>
            </w:r>
            <w:r w:rsidRPr="00A166AE">
              <w:rPr>
                <w:sz w:val="18"/>
                <w:szCs w:val="16"/>
              </w:rPr>
              <w:t xml:space="preserve">the </w:t>
            </w:r>
            <w:r w:rsidR="008253C6">
              <w:rPr>
                <w:sz w:val="18"/>
                <w:szCs w:val="16"/>
              </w:rPr>
              <w:t xml:space="preserve">display </w:t>
            </w:r>
            <w:r w:rsidRPr="00A166AE">
              <w:rPr>
                <w:sz w:val="18"/>
                <w:szCs w:val="16"/>
              </w:rPr>
              <w:t xml:space="preserve">attenuation map carried by the display attenuation map track </w:t>
            </w:r>
            <w:r w:rsidR="001F0A27" w:rsidRPr="00BC3BD3">
              <w:rPr>
                <w:sz w:val="18"/>
                <w:szCs w:val="16"/>
              </w:rPr>
              <w:t>shall be applied</w:t>
            </w:r>
            <w:r w:rsidR="008253C6">
              <w:rPr>
                <w:sz w:val="18"/>
                <w:szCs w:val="16"/>
              </w:rPr>
              <w:t>.</w:t>
            </w:r>
          </w:p>
        </w:tc>
      </w:tr>
      <w:tr w:rsidR="0048575B" w:rsidRPr="00CF4FB5" w14:paraId="3BB545E7" w14:textId="77777777" w:rsidTr="00A05D77">
        <w:trPr>
          <w:jc w:val="center"/>
        </w:trPr>
        <w:tc>
          <w:tcPr>
            <w:tcW w:w="169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C61C1A3" w14:textId="77777777" w:rsidR="001A4891" w:rsidRPr="00A768A9" w:rsidRDefault="001A4891" w:rsidP="00FD064D">
            <w:pPr>
              <w:tabs>
                <w:tab w:val="left" w:pos="720"/>
                <w:tab w:val="left" w:pos="1080"/>
                <w:tab w:val="left" w:pos="1440"/>
                <w:tab w:val="left" w:pos="1800"/>
                <w:tab w:val="left" w:pos="2160"/>
              </w:tabs>
              <w:suppressAutoHyphens/>
              <w:rPr>
                <w:rFonts w:ascii="Courier" w:hAnsi="Courier"/>
                <w:b/>
                <w:sz w:val="18"/>
                <w:szCs w:val="24"/>
              </w:rPr>
            </w:pPr>
            <w:proofErr w:type="spellStart"/>
            <w:r w:rsidRPr="00D36157">
              <w:rPr>
                <w:rStyle w:val="Hyperlink"/>
                <w:rFonts w:ascii="Courier" w:hAnsi="Courier"/>
                <w:b/>
                <w:color w:val="auto"/>
                <w:sz w:val="18"/>
              </w:rPr>
              <w:t>AMI.WindowInfo</w:t>
            </w:r>
            <w:r w:rsidRPr="00D36157">
              <w:rPr>
                <w:rStyle w:val="Hyperlink"/>
                <w:rFonts w:ascii="Courier" w:hAnsi="Courier"/>
                <w:color w:val="auto"/>
                <w:sz w:val="18"/>
              </w:rPr>
              <w:t>@height</w:t>
            </w:r>
            <w:proofErr w:type="spellEnd"/>
          </w:p>
        </w:tc>
        <w:tc>
          <w:tcPr>
            <w:tcW w:w="294" w:type="pct"/>
            <w:tcBorders>
              <w:top w:val="single" w:sz="4" w:space="0" w:color="000000" w:themeColor="text1"/>
              <w:left w:val="nil"/>
              <w:bottom w:val="single" w:sz="4" w:space="0" w:color="000000" w:themeColor="text1"/>
              <w:right w:val="single" w:sz="4" w:space="0" w:color="000000" w:themeColor="text1"/>
            </w:tcBorders>
            <w:hideMark/>
          </w:tcPr>
          <w:p w14:paraId="3D4E548B"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M</w:t>
            </w:r>
          </w:p>
        </w:tc>
        <w:tc>
          <w:tcPr>
            <w:tcW w:w="1434" w:type="pct"/>
            <w:tcBorders>
              <w:top w:val="single" w:sz="4" w:space="0" w:color="000000" w:themeColor="text1"/>
              <w:left w:val="nil"/>
              <w:bottom w:val="single" w:sz="4" w:space="0" w:color="000000" w:themeColor="text1"/>
              <w:right w:val="single" w:sz="4" w:space="0" w:color="000000" w:themeColor="text1"/>
            </w:tcBorders>
            <w:hideMark/>
          </w:tcPr>
          <w:p w14:paraId="010E3988"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proofErr w:type="spellStart"/>
            <w:proofErr w:type="gramStart"/>
            <w:r w:rsidRPr="00A166AE">
              <w:rPr>
                <w:sz w:val="18"/>
                <w:szCs w:val="16"/>
              </w:rPr>
              <w:t>xs:unsignedByte</w:t>
            </w:r>
            <w:proofErr w:type="spellEnd"/>
            <w:proofErr w:type="gramEnd"/>
          </w:p>
        </w:tc>
        <w:tc>
          <w:tcPr>
            <w:tcW w:w="158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9C1D280" w14:textId="70D2E992"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 xml:space="preserve">Indicates the height, in number of pixels, of the bounding window defining a region of the associated video to </w:t>
            </w:r>
            <w:r w:rsidR="001F0A27">
              <w:rPr>
                <w:sz w:val="18"/>
                <w:szCs w:val="16"/>
              </w:rPr>
              <w:t>which</w:t>
            </w:r>
            <w:r w:rsidR="001F0A27" w:rsidRPr="00A166AE">
              <w:rPr>
                <w:sz w:val="18"/>
                <w:szCs w:val="16"/>
              </w:rPr>
              <w:t xml:space="preserve"> </w:t>
            </w:r>
            <w:r w:rsidRPr="00A166AE">
              <w:rPr>
                <w:sz w:val="18"/>
                <w:szCs w:val="16"/>
              </w:rPr>
              <w:t>the</w:t>
            </w:r>
            <w:r w:rsidR="008253C6">
              <w:rPr>
                <w:sz w:val="18"/>
                <w:szCs w:val="16"/>
              </w:rPr>
              <w:t xml:space="preserve"> display</w:t>
            </w:r>
            <w:r w:rsidRPr="00A166AE">
              <w:rPr>
                <w:sz w:val="18"/>
                <w:szCs w:val="16"/>
              </w:rPr>
              <w:t xml:space="preserve"> attenuation map carried by the display attenuation map track </w:t>
            </w:r>
            <w:r w:rsidR="001F0A27" w:rsidRPr="00BC3BD3">
              <w:rPr>
                <w:sz w:val="18"/>
                <w:szCs w:val="16"/>
              </w:rPr>
              <w:t>shall be applied</w:t>
            </w:r>
            <w:r w:rsidRPr="00A166AE">
              <w:rPr>
                <w:sz w:val="18"/>
                <w:szCs w:val="16"/>
              </w:rPr>
              <w:t>.</w:t>
            </w:r>
          </w:p>
        </w:tc>
      </w:tr>
      <w:tr w:rsidR="001A4891" w:rsidRPr="00CF4FB5" w14:paraId="0BCEB2EE" w14:textId="77777777" w:rsidTr="00A05D77">
        <w:trPr>
          <w:jc w:val="center"/>
        </w:trPr>
        <w:tc>
          <w:tcPr>
            <w:tcW w:w="5000" w:type="pct"/>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47863F" w14:textId="77777777" w:rsidR="001A4891" w:rsidRPr="00A166AE" w:rsidRDefault="001A4891" w:rsidP="00FD064D">
            <w:pPr>
              <w:pStyle w:val="TH"/>
              <w:spacing w:after="0"/>
              <w:jc w:val="left"/>
              <w:rPr>
                <w:sz w:val="18"/>
              </w:rPr>
            </w:pPr>
            <w:r w:rsidRPr="00A166AE">
              <w:rPr>
                <w:sz w:val="18"/>
              </w:rPr>
              <w:t>Key:</w:t>
            </w:r>
          </w:p>
          <w:p w14:paraId="36F60085" w14:textId="77777777" w:rsidR="001A4891" w:rsidRPr="00A166AE" w:rsidRDefault="001A4891" w:rsidP="00FD064D">
            <w:pPr>
              <w:pStyle w:val="TH"/>
              <w:spacing w:before="0" w:after="0"/>
              <w:ind w:left="360"/>
              <w:jc w:val="left"/>
              <w:rPr>
                <w:b w:val="0"/>
                <w:sz w:val="18"/>
              </w:rPr>
            </w:pPr>
            <w:r w:rsidRPr="00A166AE">
              <w:rPr>
                <w:b w:val="0"/>
                <w:sz w:val="18"/>
              </w:rPr>
              <w:t>For attributes: M=Mandatory, O=Optional, OD=Optional with Default Value, CM=Conditionally Mandatory.</w:t>
            </w:r>
          </w:p>
          <w:p w14:paraId="167EBBCC" w14:textId="77777777" w:rsidR="001A4891" w:rsidRPr="00A166AE" w:rsidRDefault="001A4891" w:rsidP="00FD064D">
            <w:pPr>
              <w:pStyle w:val="TH"/>
              <w:spacing w:before="0" w:after="0"/>
              <w:ind w:left="360"/>
              <w:jc w:val="left"/>
              <w:rPr>
                <w:b w:val="0"/>
                <w:sz w:val="18"/>
              </w:rPr>
            </w:pPr>
            <w:r w:rsidRPr="00A166AE">
              <w:rPr>
                <w:b w:val="0"/>
                <w:sz w:val="18"/>
              </w:rPr>
              <w:t>For elements: &lt;minOccurs&gt;..&lt;maxOccurs&gt; (N=unbounded)</w:t>
            </w:r>
          </w:p>
          <w:p w14:paraId="16F72D8B" w14:textId="77777777" w:rsidR="001A4891" w:rsidRPr="00A166AE" w:rsidRDefault="001A4891" w:rsidP="00FD064D">
            <w:pPr>
              <w:pStyle w:val="TH"/>
              <w:spacing w:before="0" w:after="0"/>
              <w:ind w:left="360"/>
              <w:jc w:val="left"/>
              <w:rPr>
                <w:b w:val="0"/>
                <w:sz w:val="18"/>
              </w:rPr>
            </w:pPr>
          </w:p>
          <w:p w14:paraId="239AFC53"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rPr>
              <w:t xml:space="preserve">Elements are </w:t>
            </w:r>
            <w:r w:rsidRPr="00A166AE">
              <w:rPr>
                <w:rFonts w:ascii="Courier" w:hAnsi="Courier" w:cs="Courier New"/>
                <w:b/>
                <w:bCs/>
                <w:sz w:val="18"/>
              </w:rPr>
              <w:t>bold</w:t>
            </w:r>
            <w:r w:rsidRPr="00A166AE">
              <w:rPr>
                <w:sz w:val="18"/>
              </w:rPr>
              <w:t xml:space="preserve">; attributes are non-bold and preceded with </w:t>
            </w:r>
            <w:proofErr w:type="gramStart"/>
            <w:r w:rsidRPr="00A166AE">
              <w:rPr>
                <w:sz w:val="18"/>
              </w:rPr>
              <w:t>an</w:t>
            </w:r>
            <w:proofErr w:type="gramEnd"/>
            <w:r w:rsidRPr="00A166AE">
              <w:rPr>
                <w:sz w:val="18"/>
              </w:rPr>
              <w:t xml:space="preserve"> </w:t>
            </w:r>
            <w:r w:rsidRPr="00A166AE">
              <w:rPr>
                <w:rFonts w:ascii="Courier" w:hAnsi="Courier"/>
                <w:sz w:val="18"/>
              </w:rPr>
              <w:t>@</w:t>
            </w:r>
            <w:r w:rsidRPr="00A166AE">
              <w:rPr>
                <w:sz w:val="18"/>
              </w:rPr>
              <w:t>.</w:t>
            </w:r>
          </w:p>
        </w:tc>
      </w:tr>
    </w:tbl>
    <w:p w14:paraId="13B2FF79" w14:textId="77777777" w:rsidR="001A4891" w:rsidRPr="00BD595E" w:rsidRDefault="001A4891" w:rsidP="001A4891">
      <w:pPr>
        <w:rPr>
          <w:rFonts w:asciiTheme="majorHAnsi" w:hAnsiTheme="majorHAnsi"/>
          <w:highlight w:val="yellow"/>
        </w:rPr>
      </w:pPr>
    </w:p>
    <w:p w14:paraId="5A67CBC6" w14:textId="77777777" w:rsidR="00426C8C" w:rsidRPr="006C23B0" w:rsidRDefault="00426C8C" w:rsidP="00B9118A">
      <w:pPr>
        <w:rPr>
          <w:lang w:val="en-US"/>
        </w:rPr>
      </w:pPr>
    </w:p>
    <w:p w14:paraId="34E487B0" w14:textId="77777777" w:rsidR="00483700" w:rsidRPr="00EE3806" w:rsidRDefault="00483700" w:rsidP="00483700">
      <w:pPr>
        <w:pStyle w:val="ANNEX"/>
        <w:numPr>
          <w:ilvl w:val="0"/>
          <w:numId w:val="7"/>
        </w:numPr>
      </w:pPr>
      <w:r w:rsidRPr="00EE3806">
        <w:rPr>
          <w:lang w:val="en-US"/>
        </w:rPr>
        <w:lastRenderedPageBreak/>
        <w:br/>
      </w:r>
      <w:bookmarkStart w:id="186" w:name="_Toc202426697"/>
      <w:r w:rsidRPr="00EE3806">
        <w:rPr>
          <w:b w:val="0"/>
        </w:rPr>
        <w:t>(normative)</w:t>
      </w:r>
      <w:r w:rsidRPr="00EE3806">
        <w:br/>
      </w:r>
      <w:r w:rsidRPr="00EE3806">
        <w:br/>
        <w:t>Green metadata MPEG-DASH schema</w:t>
      </w:r>
      <w:bookmarkEnd w:id="186"/>
    </w:p>
    <w:p w14:paraId="15FCE261" w14:textId="77777777" w:rsidR="000606A9" w:rsidRPr="00EE3806" w:rsidRDefault="000606A9" w:rsidP="00151B6D"/>
    <w:p w14:paraId="15FE2172" w14:textId="77777777" w:rsidR="000606A9" w:rsidRPr="00EE3806"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EE3806">
        <w:rPr>
          <w:rFonts w:ascii="Courier New" w:hAnsi="Courier New" w:cs="Courier New"/>
          <w:sz w:val="18"/>
          <w:szCs w:val="18"/>
        </w:rPr>
        <w:t>&lt;?xml version="1.0" encoding="UTF-8"?&gt;</w:t>
      </w:r>
    </w:p>
    <w:p w14:paraId="5155D759" w14:textId="77777777" w:rsidR="000606A9" w:rsidRPr="00EE3806"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EE3806">
        <w:rPr>
          <w:rFonts w:ascii="Courier New" w:hAnsi="Courier New" w:cs="Courier New"/>
          <w:sz w:val="18"/>
          <w:szCs w:val="18"/>
        </w:rPr>
        <w:t>&lt;</w:t>
      </w:r>
      <w:proofErr w:type="spellStart"/>
      <w:proofErr w:type="gramStart"/>
      <w:r w:rsidRPr="00EE3806">
        <w:rPr>
          <w:rFonts w:ascii="Courier New" w:hAnsi="Courier New" w:cs="Courier New"/>
          <w:sz w:val="18"/>
          <w:szCs w:val="18"/>
        </w:rPr>
        <w:t>xs:schema</w:t>
      </w:r>
      <w:proofErr w:type="spellEnd"/>
      <w:proofErr w:type="gramEnd"/>
      <w:r w:rsidRPr="00EE3806">
        <w:rPr>
          <w:rFonts w:ascii="Courier New" w:hAnsi="Courier New" w:cs="Courier New"/>
          <w:sz w:val="18"/>
          <w:szCs w:val="18"/>
        </w:rPr>
        <w:t xml:space="preserve"> </w:t>
      </w:r>
      <w:proofErr w:type="spellStart"/>
      <w:proofErr w:type="gramStart"/>
      <w:r w:rsidRPr="00EE3806">
        <w:rPr>
          <w:rFonts w:ascii="Courier New" w:hAnsi="Courier New" w:cs="Courier New"/>
          <w:sz w:val="18"/>
          <w:szCs w:val="18"/>
        </w:rPr>
        <w:t>xmlns:xs</w:t>
      </w:r>
      <w:proofErr w:type="spellEnd"/>
      <w:proofErr w:type="gramEnd"/>
      <w:r w:rsidRPr="00EE3806">
        <w:rPr>
          <w:rFonts w:ascii="Courier New" w:hAnsi="Courier New" w:cs="Courier New"/>
          <w:sz w:val="18"/>
          <w:szCs w:val="18"/>
        </w:rPr>
        <w:t>="http://www.w3.org/2001/XMLSchema"</w:t>
      </w:r>
    </w:p>
    <w:p w14:paraId="65334F5D" w14:textId="66578737" w:rsidR="000606A9" w:rsidRPr="00EE3806"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EE3806">
        <w:rPr>
          <w:rFonts w:ascii="Courier New" w:hAnsi="Courier New" w:cs="Courier New"/>
          <w:sz w:val="18"/>
          <w:szCs w:val="18"/>
        </w:rPr>
        <w:tab/>
      </w:r>
      <w:proofErr w:type="spellStart"/>
      <w:r w:rsidRPr="00EE3806">
        <w:rPr>
          <w:rFonts w:ascii="Courier New" w:hAnsi="Courier New" w:cs="Courier New"/>
          <w:sz w:val="18"/>
          <w:szCs w:val="18"/>
        </w:rPr>
        <w:t>targetNamespace</w:t>
      </w:r>
      <w:proofErr w:type="spellEnd"/>
      <w:r w:rsidRPr="00EE3806">
        <w:rPr>
          <w:rFonts w:ascii="Courier New" w:hAnsi="Courier New" w:cs="Courier New"/>
          <w:sz w:val="18"/>
          <w:szCs w:val="18"/>
        </w:rPr>
        <w:t>="urn:</w:t>
      </w:r>
      <w:proofErr w:type="gramStart"/>
      <w:r w:rsidRPr="00EE3806">
        <w:rPr>
          <w:rFonts w:ascii="Courier New" w:hAnsi="Courier New" w:cs="Courier New"/>
          <w:sz w:val="18"/>
          <w:szCs w:val="18"/>
        </w:rPr>
        <w:t>mpeg:mpegI</w:t>
      </w:r>
      <w:proofErr w:type="gramEnd"/>
      <w:r w:rsidRPr="00EE3806">
        <w:rPr>
          <w:rFonts w:ascii="Courier New" w:hAnsi="Courier New" w:cs="Courier New"/>
          <w:sz w:val="18"/>
          <w:szCs w:val="18"/>
        </w:rPr>
        <w:t>:green:202</w:t>
      </w:r>
      <w:r w:rsidR="008A520D">
        <w:rPr>
          <w:rFonts w:ascii="Courier New" w:hAnsi="Courier New" w:cs="Courier New"/>
          <w:sz w:val="18"/>
          <w:szCs w:val="18"/>
        </w:rPr>
        <w:t>5</w:t>
      </w:r>
      <w:r w:rsidRPr="00EE3806">
        <w:rPr>
          <w:rFonts w:ascii="Courier New" w:hAnsi="Courier New" w:cs="Courier New"/>
          <w:sz w:val="18"/>
          <w:szCs w:val="18"/>
        </w:rPr>
        <w:t>"</w:t>
      </w:r>
    </w:p>
    <w:p w14:paraId="7C78A169" w14:textId="46EB2884" w:rsidR="000606A9" w:rsidRPr="00EE3806"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EE3806">
        <w:rPr>
          <w:rFonts w:ascii="Courier New" w:hAnsi="Courier New" w:cs="Courier New"/>
          <w:sz w:val="18"/>
          <w:szCs w:val="18"/>
        </w:rPr>
        <w:tab/>
      </w:r>
      <w:proofErr w:type="spellStart"/>
      <w:proofErr w:type="gramStart"/>
      <w:r w:rsidRPr="00EE3806">
        <w:rPr>
          <w:rFonts w:ascii="Courier New" w:hAnsi="Courier New" w:cs="Courier New"/>
          <w:sz w:val="18"/>
          <w:szCs w:val="18"/>
        </w:rPr>
        <w:t>xmlns:green</w:t>
      </w:r>
      <w:proofErr w:type="spellEnd"/>
      <w:proofErr w:type="gramEnd"/>
      <w:r w:rsidRPr="00EE3806">
        <w:rPr>
          <w:rFonts w:ascii="Courier New" w:hAnsi="Courier New" w:cs="Courier New"/>
          <w:sz w:val="18"/>
          <w:szCs w:val="18"/>
        </w:rPr>
        <w:t>="urn:</w:t>
      </w:r>
      <w:proofErr w:type="gramStart"/>
      <w:r w:rsidRPr="00EE3806">
        <w:rPr>
          <w:rFonts w:ascii="Courier New" w:hAnsi="Courier New" w:cs="Courier New"/>
          <w:sz w:val="18"/>
          <w:szCs w:val="18"/>
        </w:rPr>
        <w:t>mpeg:mpegI</w:t>
      </w:r>
      <w:proofErr w:type="gramEnd"/>
      <w:r w:rsidRPr="00EE3806">
        <w:rPr>
          <w:rFonts w:ascii="Courier New" w:hAnsi="Courier New" w:cs="Courier New"/>
          <w:sz w:val="18"/>
          <w:szCs w:val="18"/>
        </w:rPr>
        <w:t>:green:202</w:t>
      </w:r>
      <w:r w:rsidR="008A520D">
        <w:rPr>
          <w:rFonts w:ascii="Courier New" w:hAnsi="Courier New" w:cs="Courier New"/>
          <w:sz w:val="18"/>
          <w:szCs w:val="18"/>
        </w:rPr>
        <w:t>5</w:t>
      </w:r>
      <w:r w:rsidRPr="00EE3806">
        <w:rPr>
          <w:rFonts w:ascii="Courier New" w:hAnsi="Courier New" w:cs="Courier New"/>
          <w:sz w:val="18"/>
          <w:szCs w:val="18"/>
        </w:rPr>
        <w:t>"</w:t>
      </w:r>
    </w:p>
    <w:p w14:paraId="3AD5384C"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EE3806">
        <w:rPr>
          <w:rFonts w:ascii="Courier New" w:hAnsi="Courier New" w:cs="Courier New"/>
          <w:sz w:val="18"/>
          <w:szCs w:val="18"/>
        </w:rPr>
        <w:tab/>
      </w:r>
      <w:proofErr w:type="spellStart"/>
      <w:r w:rsidRPr="00483700">
        <w:rPr>
          <w:rFonts w:ascii="Courier New" w:hAnsi="Courier New" w:cs="Courier New"/>
          <w:sz w:val="18"/>
          <w:szCs w:val="18"/>
        </w:rPr>
        <w:t>elementFormDefault</w:t>
      </w:r>
      <w:proofErr w:type="spellEnd"/>
      <w:r w:rsidRPr="00483700">
        <w:rPr>
          <w:rFonts w:ascii="Courier New" w:hAnsi="Courier New" w:cs="Courier New"/>
          <w:sz w:val="18"/>
          <w:szCs w:val="18"/>
        </w:rPr>
        <w:t>="qualified"&gt;</w:t>
      </w:r>
    </w:p>
    <w:p w14:paraId="20DD9EE4"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71255E27"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xs:element</w:t>
      </w:r>
      <w:proofErr w:type="spellEnd"/>
      <w:proofErr w:type="gramEnd"/>
      <w:r w:rsidRPr="00483700">
        <w:rPr>
          <w:rFonts w:ascii="Courier New" w:hAnsi="Courier New" w:cs="Courier New"/>
          <w:sz w:val="18"/>
          <w:szCs w:val="18"/>
        </w:rPr>
        <w:t xml:space="preserve"> name="AMI" type="</w:t>
      </w:r>
      <w:proofErr w:type="spellStart"/>
      <w:proofErr w:type="gramStart"/>
      <w:r w:rsidRPr="00483700">
        <w:rPr>
          <w:rFonts w:ascii="Courier New" w:hAnsi="Courier New" w:cs="Courier New"/>
          <w:sz w:val="18"/>
          <w:szCs w:val="18"/>
        </w:rPr>
        <w:t>green:AMInfoType</w:t>
      </w:r>
      <w:proofErr w:type="spellEnd"/>
      <w:proofErr w:type="gramEnd"/>
      <w:r w:rsidRPr="00483700">
        <w:rPr>
          <w:rFonts w:ascii="Courier New" w:hAnsi="Courier New" w:cs="Courier New"/>
          <w:sz w:val="18"/>
          <w:szCs w:val="18"/>
        </w:rPr>
        <w:t>" /&gt;</w:t>
      </w:r>
    </w:p>
    <w:p w14:paraId="4199E964"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489B7878"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xs:complexType</w:t>
      </w:r>
      <w:proofErr w:type="spellEnd"/>
      <w:proofErr w:type="gramEnd"/>
      <w:r w:rsidRPr="00483700">
        <w:rPr>
          <w:rFonts w:ascii="Courier New" w:hAnsi="Courier New" w:cs="Courier New"/>
          <w:sz w:val="18"/>
          <w:szCs w:val="18"/>
        </w:rPr>
        <w:t xml:space="preserve"> name="</w:t>
      </w:r>
      <w:proofErr w:type="spellStart"/>
      <w:r w:rsidRPr="00483700">
        <w:rPr>
          <w:rFonts w:ascii="Courier New" w:hAnsi="Courier New" w:cs="Courier New"/>
          <w:sz w:val="18"/>
          <w:szCs w:val="18"/>
        </w:rPr>
        <w:t>AMInfoType</w:t>
      </w:r>
      <w:proofErr w:type="spellEnd"/>
      <w:r w:rsidRPr="00483700">
        <w:rPr>
          <w:rFonts w:ascii="Courier New" w:hAnsi="Courier New" w:cs="Courier New"/>
          <w:sz w:val="18"/>
          <w:szCs w:val="18"/>
        </w:rPr>
        <w:t>"&gt;</w:t>
      </w:r>
    </w:p>
    <w:p w14:paraId="0F6976F4"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xs:sequence</w:t>
      </w:r>
      <w:proofErr w:type="spellEnd"/>
      <w:proofErr w:type="gramEnd"/>
      <w:r w:rsidRPr="00483700">
        <w:rPr>
          <w:rFonts w:ascii="Courier New" w:hAnsi="Courier New" w:cs="Courier New"/>
          <w:sz w:val="18"/>
          <w:szCs w:val="18"/>
        </w:rPr>
        <w:t>&gt;</w:t>
      </w:r>
    </w:p>
    <w:p w14:paraId="5C051C92"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xs:element</w:t>
      </w:r>
      <w:proofErr w:type="spellEnd"/>
      <w:proofErr w:type="gramEnd"/>
      <w:r w:rsidRPr="00483700">
        <w:rPr>
          <w:rFonts w:ascii="Courier New" w:hAnsi="Courier New" w:cs="Courier New"/>
          <w:sz w:val="18"/>
          <w:szCs w:val="18"/>
        </w:rPr>
        <w:t xml:space="preserve"> name="</w:t>
      </w:r>
      <w:proofErr w:type="spellStart"/>
      <w:r w:rsidRPr="00483700">
        <w:rPr>
          <w:rFonts w:ascii="Courier New" w:hAnsi="Courier New" w:cs="Courier New"/>
          <w:sz w:val="18"/>
          <w:szCs w:val="18"/>
        </w:rPr>
        <w:t>QualityInfo</w:t>
      </w:r>
      <w:proofErr w:type="spellEnd"/>
      <w:r w:rsidRPr="00483700">
        <w:rPr>
          <w:rFonts w:ascii="Courier New" w:hAnsi="Courier New" w:cs="Courier New"/>
          <w:sz w:val="18"/>
          <w:szCs w:val="18"/>
        </w:rPr>
        <w:t>" type="</w:t>
      </w:r>
      <w:proofErr w:type="spellStart"/>
      <w:proofErr w:type="gramStart"/>
      <w:r w:rsidRPr="00483700">
        <w:rPr>
          <w:rFonts w:ascii="Courier New" w:hAnsi="Courier New" w:cs="Courier New"/>
          <w:sz w:val="18"/>
          <w:szCs w:val="18"/>
        </w:rPr>
        <w:t>green:QualityInfoType</w:t>
      </w:r>
      <w:proofErr w:type="spellEnd"/>
      <w:proofErr w:type="gramEnd"/>
      <w:r w:rsidRPr="00483700">
        <w:rPr>
          <w:rFonts w:ascii="Courier New" w:hAnsi="Courier New" w:cs="Courier New"/>
          <w:sz w:val="18"/>
          <w:szCs w:val="18"/>
        </w:rPr>
        <w:t>" minOccurs="0"</w:t>
      </w:r>
    </w:p>
    <w:p w14:paraId="4B25F424"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r>
      <w:proofErr w:type="spellStart"/>
      <w:r w:rsidRPr="00483700">
        <w:rPr>
          <w:rFonts w:ascii="Courier New" w:hAnsi="Courier New" w:cs="Courier New"/>
          <w:sz w:val="18"/>
          <w:szCs w:val="18"/>
        </w:rPr>
        <w:t>maxOccurs</w:t>
      </w:r>
      <w:proofErr w:type="spellEnd"/>
      <w:r w:rsidRPr="00483700">
        <w:rPr>
          <w:rFonts w:ascii="Courier New" w:hAnsi="Courier New" w:cs="Courier New"/>
          <w:sz w:val="18"/>
          <w:szCs w:val="18"/>
        </w:rPr>
        <w:t>="1"/&gt;</w:t>
      </w:r>
    </w:p>
    <w:p w14:paraId="0A13E086"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xs:element</w:t>
      </w:r>
      <w:proofErr w:type="spellEnd"/>
      <w:proofErr w:type="gramEnd"/>
      <w:r w:rsidRPr="00483700">
        <w:rPr>
          <w:rFonts w:ascii="Courier New" w:hAnsi="Courier New" w:cs="Courier New"/>
          <w:sz w:val="18"/>
          <w:szCs w:val="18"/>
        </w:rPr>
        <w:t xml:space="preserve"> name="</w:t>
      </w:r>
      <w:proofErr w:type="spellStart"/>
      <w:r w:rsidRPr="00483700">
        <w:rPr>
          <w:rFonts w:ascii="Courier New" w:hAnsi="Courier New" w:cs="Courier New"/>
          <w:sz w:val="18"/>
          <w:szCs w:val="18"/>
        </w:rPr>
        <w:t>PreprocessingInfo</w:t>
      </w:r>
      <w:proofErr w:type="spellEnd"/>
      <w:r w:rsidRPr="00483700">
        <w:rPr>
          <w:rFonts w:ascii="Courier New" w:hAnsi="Courier New" w:cs="Courier New"/>
          <w:sz w:val="18"/>
          <w:szCs w:val="18"/>
        </w:rPr>
        <w:t>" type="</w:t>
      </w:r>
      <w:proofErr w:type="spellStart"/>
      <w:proofErr w:type="gramStart"/>
      <w:r w:rsidRPr="00483700">
        <w:rPr>
          <w:rFonts w:ascii="Courier New" w:hAnsi="Courier New" w:cs="Courier New"/>
          <w:sz w:val="18"/>
          <w:szCs w:val="18"/>
        </w:rPr>
        <w:t>green:PreprocessingInfoType</w:t>
      </w:r>
      <w:proofErr w:type="spellEnd"/>
      <w:proofErr w:type="gramEnd"/>
      <w:r w:rsidRPr="00483700">
        <w:rPr>
          <w:rFonts w:ascii="Courier New" w:hAnsi="Courier New" w:cs="Courier New"/>
          <w:sz w:val="18"/>
          <w:szCs w:val="18"/>
        </w:rPr>
        <w:t xml:space="preserve">" </w:t>
      </w:r>
    </w:p>
    <w:p w14:paraId="3799272F"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 xml:space="preserve">minOccurs="0" </w:t>
      </w:r>
      <w:proofErr w:type="spellStart"/>
      <w:r w:rsidRPr="00483700">
        <w:rPr>
          <w:rFonts w:ascii="Courier New" w:hAnsi="Courier New" w:cs="Courier New"/>
          <w:sz w:val="18"/>
          <w:szCs w:val="18"/>
        </w:rPr>
        <w:t>maxOccurs</w:t>
      </w:r>
      <w:proofErr w:type="spellEnd"/>
      <w:r w:rsidRPr="00483700">
        <w:rPr>
          <w:rFonts w:ascii="Courier New" w:hAnsi="Courier New" w:cs="Courier New"/>
          <w:sz w:val="18"/>
          <w:szCs w:val="18"/>
        </w:rPr>
        <w:t>="1" /&gt;</w:t>
      </w:r>
    </w:p>
    <w:p w14:paraId="0980F9E3"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xs:element</w:t>
      </w:r>
      <w:proofErr w:type="spellEnd"/>
      <w:proofErr w:type="gramEnd"/>
      <w:r w:rsidRPr="00483700">
        <w:rPr>
          <w:rFonts w:ascii="Courier New" w:hAnsi="Courier New" w:cs="Courier New"/>
          <w:sz w:val="18"/>
          <w:szCs w:val="18"/>
        </w:rPr>
        <w:t xml:space="preserve"> name="</w:t>
      </w:r>
      <w:proofErr w:type="spellStart"/>
      <w:r w:rsidRPr="00483700">
        <w:rPr>
          <w:rFonts w:ascii="Courier New" w:hAnsi="Courier New" w:cs="Courier New"/>
          <w:sz w:val="18"/>
          <w:szCs w:val="18"/>
        </w:rPr>
        <w:t>WindowInfo</w:t>
      </w:r>
      <w:proofErr w:type="spellEnd"/>
      <w:r w:rsidRPr="00483700">
        <w:rPr>
          <w:rFonts w:ascii="Courier New" w:hAnsi="Courier New" w:cs="Courier New"/>
          <w:sz w:val="18"/>
          <w:szCs w:val="18"/>
        </w:rPr>
        <w:t>" type="</w:t>
      </w:r>
      <w:proofErr w:type="spellStart"/>
      <w:proofErr w:type="gramStart"/>
      <w:r w:rsidRPr="00483700">
        <w:rPr>
          <w:rFonts w:ascii="Courier New" w:hAnsi="Courier New" w:cs="Courier New"/>
          <w:sz w:val="18"/>
          <w:szCs w:val="18"/>
        </w:rPr>
        <w:t>green:WindowInfoType</w:t>
      </w:r>
      <w:proofErr w:type="spellEnd"/>
      <w:proofErr w:type="gramEnd"/>
      <w:r w:rsidRPr="00483700">
        <w:rPr>
          <w:rFonts w:ascii="Courier New" w:hAnsi="Courier New" w:cs="Courier New"/>
          <w:sz w:val="18"/>
          <w:szCs w:val="18"/>
        </w:rPr>
        <w:t xml:space="preserve">" minOccurs="0" </w:t>
      </w:r>
    </w:p>
    <w:p w14:paraId="33FF3BB4"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r>
      <w:proofErr w:type="spellStart"/>
      <w:r w:rsidRPr="00483700">
        <w:rPr>
          <w:rFonts w:ascii="Courier New" w:hAnsi="Courier New" w:cs="Courier New"/>
          <w:sz w:val="18"/>
          <w:szCs w:val="18"/>
        </w:rPr>
        <w:t>maxOccurs</w:t>
      </w:r>
      <w:proofErr w:type="spellEnd"/>
      <w:r w:rsidRPr="00483700">
        <w:rPr>
          <w:rFonts w:ascii="Courier New" w:hAnsi="Courier New" w:cs="Courier New"/>
          <w:sz w:val="18"/>
          <w:szCs w:val="18"/>
        </w:rPr>
        <w:t>="1" /&gt;</w:t>
      </w:r>
    </w:p>
    <w:p w14:paraId="61A231BE"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xs:element</w:t>
      </w:r>
      <w:proofErr w:type="spellEnd"/>
      <w:proofErr w:type="gramEnd"/>
      <w:r w:rsidRPr="00483700">
        <w:rPr>
          <w:rFonts w:ascii="Courier New" w:hAnsi="Courier New" w:cs="Courier New"/>
          <w:sz w:val="18"/>
          <w:szCs w:val="18"/>
        </w:rPr>
        <w:t xml:space="preserve"> name="</w:t>
      </w:r>
      <w:proofErr w:type="spellStart"/>
      <w:r w:rsidRPr="00483700">
        <w:rPr>
          <w:rFonts w:ascii="Courier New" w:hAnsi="Courier New" w:cs="Courier New"/>
          <w:sz w:val="18"/>
          <w:szCs w:val="18"/>
        </w:rPr>
        <w:t>ApproxModel</w:t>
      </w:r>
      <w:proofErr w:type="spellEnd"/>
      <w:r w:rsidRPr="00483700">
        <w:rPr>
          <w:rFonts w:ascii="Courier New" w:hAnsi="Courier New" w:cs="Courier New"/>
          <w:sz w:val="18"/>
          <w:szCs w:val="18"/>
        </w:rPr>
        <w:t>" type="</w:t>
      </w:r>
      <w:proofErr w:type="spellStart"/>
      <w:proofErr w:type="gramStart"/>
      <w:r w:rsidRPr="00483700">
        <w:rPr>
          <w:rFonts w:ascii="Courier New" w:hAnsi="Courier New" w:cs="Courier New"/>
          <w:sz w:val="18"/>
          <w:szCs w:val="18"/>
        </w:rPr>
        <w:t>green:ApproxModelType</w:t>
      </w:r>
      <w:proofErr w:type="spellEnd"/>
      <w:proofErr w:type="gramEnd"/>
      <w:r w:rsidRPr="00483700">
        <w:rPr>
          <w:rFonts w:ascii="Courier New" w:hAnsi="Courier New" w:cs="Courier New"/>
          <w:sz w:val="18"/>
          <w:szCs w:val="18"/>
        </w:rPr>
        <w:t xml:space="preserve">" minOccurs="0" </w:t>
      </w:r>
    </w:p>
    <w:p w14:paraId="265B3F8F"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r>
      <w:proofErr w:type="spellStart"/>
      <w:r w:rsidRPr="00483700">
        <w:rPr>
          <w:rFonts w:ascii="Courier New" w:hAnsi="Courier New" w:cs="Courier New"/>
          <w:sz w:val="18"/>
          <w:szCs w:val="18"/>
        </w:rPr>
        <w:t>maxOccurs</w:t>
      </w:r>
      <w:proofErr w:type="spellEnd"/>
      <w:r w:rsidRPr="00483700">
        <w:rPr>
          <w:rFonts w:ascii="Courier New" w:hAnsi="Courier New" w:cs="Courier New"/>
          <w:sz w:val="18"/>
          <w:szCs w:val="18"/>
        </w:rPr>
        <w:t>="1" /&gt;</w:t>
      </w:r>
    </w:p>
    <w:p w14:paraId="15A21C41"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xs:any</w:t>
      </w:r>
      <w:proofErr w:type="spellEnd"/>
      <w:proofErr w:type="gramEnd"/>
      <w:r w:rsidRPr="00483700">
        <w:rPr>
          <w:rFonts w:ascii="Courier New" w:hAnsi="Courier New" w:cs="Courier New"/>
          <w:sz w:val="18"/>
          <w:szCs w:val="18"/>
        </w:rPr>
        <w:t xml:space="preserve"> namespace="##other" </w:t>
      </w:r>
      <w:proofErr w:type="spellStart"/>
      <w:r w:rsidRPr="00483700">
        <w:rPr>
          <w:rFonts w:ascii="Courier New" w:hAnsi="Courier New" w:cs="Courier New"/>
          <w:sz w:val="18"/>
          <w:szCs w:val="18"/>
        </w:rPr>
        <w:t>processContents</w:t>
      </w:r>
      <w:proofErr w:type="spellEnd"/>
      <w:r w:rsidRPr="00483700">
        <w:rPr>
          <w:rFonts w:ascii="Courier New" w:hAnsi="Courier New" w:cs="Courier New"/>
          <w:sz w:val="18"/>
          <w:szCs w:val="18"/>
        </w:rPr>
        <w:t xml:space="preserve">="lax" minOccurs="0" </w:t>
      </w:r>
    </w:p>
    <w:p w14:paraId="0722B226"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r>
      <w:proofErr w:type="spellStart"/>
      <w:r w:rsidRPr="00483700">
        <w:rPr>
          <w:rFonts w:ascii="Courier New" w:hAnsi="Courier New" w:cs="Courier New"/>
          <w:sz w:val="18"/>
          <w:szCs w:val="18"/>
        </w:rPr>
        <w:t>maxOccurs</w:t>
      </w:r>
      <w:proofErr w:type="spellEnd"/>
      <w:r w:rsidRPr="00483700">
        <w:rPr>
          <w:rFonts w:ascii="Courier New" w:hAnsi="Courier New" w:cs="Courier New"/>
          <w:sz w:val="18"/>
          <w:szCs w:val="18"/>
        </w:rPr>
        <w:t>="unbounded" /&gt;</w:t>
      </w:r>
    </w:p>
    <w:p w14:paraId="591908AF"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xs:sequence</w:t>
      </w:r>
      <w:proofErr w:type="spellEnd"/>
      <w:proofErr w:type="gramEnd"/>
      <w:r w:rsidRPr="00483700">
        <w:rPr>
          <w:rFonts w:ascii="Courier New" w:hAnsi="Courier New" w:cs="Courier New"/>
          <w:sz w:val="18"/>
          <w:szCs w:val="18"/>
        </w:rPr>
        <w:t>&gt;</w:t>
      </w:r>
    </w:p>
    <w:p w14:paraId="306F1A36"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314D4E07"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xs:attribute</w:t>
      </w:r>
      <w:proofErr w:type="spellEnd"/>
      <w:proofErr w:type="gramEnd"/>
      <w:r w:rsidRPr="00483700">
        <w:rPr>
          <w:rFonts w:ascii="Courier New" w:hAnsi="Courier New" w:cs="Courier New"/>
          <w:sz w:val="18"/>
          <w:szCs w:val="18"/>
        </w:rPr>
        <w:t xml:space="preserve"> name="</w:t>
      </w:r>
      <w:proofErr w:type="spellStart"/>
      <w:r w:rsidRPr="00483700">
        <w:rPr>
          <w:rFonts w:ascii="Courier New" w:hAnsi="Courier New" w:cs="Courier New"/>
          <w:sz w:val="18"/>
          <w:szCs w:val="18"/>
        </w:rPr>
        <w:t>displayModel</w:t>
      </w:r>
      <w:proofErr w:type="spellEnd"/>
      <w:r w:rsidRPr="00483700">
        <w:rPr>
          <w:rFonts w:ascii="Courier New" w:hAnsi="Courier New" w:cs="Courier New"/>
          <w:sz w:val="18"/>
          <w:szCs w:val="18"/>
        </w:rPr>
        <w:t>" type="</w:t>
      </w:r>
      <w:proofErr w:type="spellStart"/>
      <w:proofErr w:type="gramStart"/>
      <w:r w:rsidRPr="00483700">
        <w:rPr>
          <w:rFonts w:ascii="Courier New" w:hAnsi="Courier New" w:cs="Courier New"/>
          <w:sz w:val="18"/>
          <w:szCs w:val="18"/>
        </w:rPr>
        <w:t>green:DisplayModelType</w:t>
      </w:r>
      <w:proofErr w:type="spellEnd"/>
      <w:proofErr w:type="gramEnd"/>
      <w:r w:rsidRPr="00483700">
        <w:rPr>
          <w:rFonts w:ascii="Courier New" w:hAnsi="Courier New" w:cs="Courier New"/>
          <w:sz w:val="18"/>
          <w:szCs w:val="18"/>
        </w:rPr>
        <w:t>" /&gt;</w:t>
      </w:r>
    </w:p>
    <w:p w14:paraId="7DB73629"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xs:attribute</w:t>
      </w:r>
      <w:proofErr w:type="spellEnd"/>
      <w:proofErr w:type="gramEnd"/>
      <w:r w:rsidRPr="00483700">
        <w:rPr>
          <w:rFonts w:ascii="Courier New" w:hAnsi="Courier New" w:cs="Courier New"/>
          <w:sz w:val="18"/>
          <w:szCs w:val="18"/>
        </w:rPr>
        <w:t xml:space="preserve"> name="</w:t>
      </w:r>
      <w:proofErr w:type="spellStart"/>
      <w:r w:rsidRPr="00483700">
        <w:rPr>
          <w:rFonts w:ascii="Courier New" w:hAnsi="Courier New" w:cs="Courier New"/>
          <w:sz w:val="18"/>
          <w:szCs w:val="18"/>
        </w:rPr>
        <w:t>attenuationUse</w:t>
      </w:r>
      <w:proofErr w:type="spellEnd"/>
      <w:r w:rsidRPr="00483700">
        <w:rPr>
          <w:rFonts w:ascii="Courier New" w:hAnsi="Courier New" w:cs="Courier New"/>
          <w:sz w:val="18"/>
          <w:szCs w:val="18"/>
        </w:rPr>
        <w:t>" type="</w:t>
      </w:r>
      <w:proofErr w:type="spellStart"/>
      <w:proofErr w:type="gramStart"/>
      <w:r w:rsidRPr="00483700">
        <w:rPr>
          <w:rFonts w:ascii="Courier New" w:hAnsi="Courier New" w:cs="Courier New"/>
          <w:sz w:val="18"/>
          <w:szCs w:val="18"/>
        </w:rPr>
        <w:t>green:FourValueRangeType</w:t>
      </w:r>
      <w:proofErr w:type="spellEnd"/>
      <w:proofErr w:type="gramEnd"/>
      <w:r w:rsidRPr="00483700">
        <w:rPr>
          <w:rFonts w:ascii="Courier New" w:hAnsi="Courier New" w:cs="Courier New"/>
          <w:sz w:val="18"/>
          <w:szCs w:val="18"/>
        </w:rPr>
        <w:t>" /&gt;</w:t>
      </w:r>
    </w:p>
    <w:p w14:paraId="78A5B801"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xs:attribute</w:t>
      </w:r>
      <w:proofErr w:type="spellEnd"/>
      <w:proofErr w:type="gramEnd"/>
      <w:r w:rsidRPr="00483700">
        <w:rPr>
          <w:rFonts w:ascii="Courier New" w:hAnsi="Courier New" w:cs="Courier New"/>
          <w:sz w:val="18"/>
          <w:szCs w:val="18"/>
        </w:rPr>
        <w:t xml:space="preserve"> name="</w:t>
      </w:r>
      <w:proofErr w:type="spellStart"/>
      <w:r w:rsidRPr="00483700">
        <w:rPr>
          <w:rFonts w:ascii="Courier New" w:hAnsi="Courier New" w:cs="Courier New"/>
          <w:sz w:val="18"/>
          <w:szCs w:val="18"/>
        </w:rPr>
        <w:t>attenuationComponentIdc</w:t>
      </w:r>
      <w:proofErr w:type="spellEnd"/>
      <w:r w:rsidRPr="00483700">
        <w:rPr>
          <w:rFonts w:ascii="Courier New" w:hAnsi="Courier New" w:cs="Courier New"/>
          <w:sz w:val="18"/>
          <w:szCs w:val="18"/>
        </w:rPr>
        <w:t xml:space="preserve">" </w:t>
      </w:r>
    </w:p>
    <w:p w14:paraId="0890FAF9"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type="</w:t>
      </w:r>
      <w:proofErr w:type="spellStart"/>
      <w:proofErr w:type="gramStart"/>
      <w:r w:rsidRPr="00483700">
        <w:rPr>
          <w:rFonts w:ascii="Courier New" w:hAnsi="Courier New" w:cs="Courier New"/>
          <w:sz w:val="18"/>
          <w:szCs w:val="18"/>
        </w:rPr>
        <w:t>green:AttenuationComponentIdcType</w:t>
      </w:r>
      <w:proofErr w:type="spellEnd"/>
      <w:proofErr w:type="gramEnd"/>
      <w:r w:rsidRPr="00483700">
        <w:rPr>
          <w:rFonts w:ascii="Courier New" w:hAnsi="Courier New" w:cs="Courier New"/>
          <w:sz w:val="18"/>
          <w:szCs w:val="18"/>
        </w:rPr>
        <w:t>" /&gt;</w:t>
      </w:r>
    </w:p>
    <w:p w14:paraId="3CF8D8A1"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xs:attribute</w:t>
      </w:r>
      <w:proofErr w:type="spellEnd"/>
      <w:proofErr w:type="gramEnd"/>
      <w:r w:rsidRPr="00483700">
        <w:rPr>
          <w:rFonts w:ascii="Courier New" w:hAnsi="Courier New" w:cs="Courier New"/>
          <w:sz w:val="18"/>
          <w:szCs w:val="18"/>
        </w:rPr>
        <w:t xml:space="preserve"> name="</w:t>
      </w:r>
      <w:proofErr w:type="spellStart"/>
      <w:r w:rsidRPr="00483700">
        <w:rPr>
          <w:rFonts w:ascii="Courier New" w:hAnsi="Courier New" w:cs="Courier New"/>
          <w:sz w:val="18"/>
          <w:szCs w:val="18"/>
        </w:rPr>
        <w:t>energyReductionRate</w:t>
      </w:r>
      <w:proofErr w:type="spellEnd"/>
      <w:r w:rsidRPr="00483700">
        <w:rPr>
          <w:rFonts w:ascii="Courier New" w:hAnsi="Courier New" w:cs="Courier New"/>
          <w:sz w:val="18"/>
          <w:szCs w:val="18"/>
        </w:rPr>
        <w:t xml:space="preserve">" </w:t>
      </w:r>
    </w:p>
    <w:p w14:paraId="319B7ED7"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type="</w:t>
      </w:r>
      <w:proofErr w:type="spellStart"/>
      <w:proofErr w:type="gramStart"/>
      <w:r w:rsidRPr="00483700">
        <w:rPr>
          <w:rFonts w:ascii="Courier New" w:hAnsi="Courier New" w:cs="Courier New"/>
          <w:sz w:val="18"/>
          <w:szCs w:val="18"/>
        </w:rPr>
        <w:t>green:EnergyReductionRateType</w:t>
      </w:r>
      <w:proofErr w:type="spellEnd"/>
      <w:proofErr w:type="gramEnd"/>
      <w:r w:rsidRPr="00483700">
        <w:rPr>
          <w:rFonts w:ascii="Courier New" w:hAnsi="Courier New" w:cs="Courier New"/>
          <w:sz w:val="18"/>
          <w:szCs w:val="18"/>
        </w:rPr>
        <w:t>" /&gt;</w:t>
      </w:r>
    </w:p>
    <w:p w14:paraId="355DDC97"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xs:anyAttribute</w:t>
      </w:r>
      <w:proofErr w:type="spellEnd"/>
      <w:proofErr w:type="gramEnd"/>
      <w:r w:rsidRPr="00483700">
        <w:rPr>
          <w:rFonts w:ascii="Courier New" w:hAnsi="Courier New" w:cs="Courier New"/>
          <w:sz w:val="18"/>
          <w:szCs w:val="18"/>
        </w:rPr>
        <w:t xml:space="preserve"> namespace="##other" </w:t>
      </w:r>
      <w:proofErr w:type="spellStart"/>
      <w:r w:rsidRPr="00483700">
        <w:rPr>
          <w:rFonts w:ascii="Courier New" w:hAnsi="Courier New" w:cs="Courier New"/>
          <w:sz w:val="18"/>
          <w:szCs w:val="18"/>
        </w:rPr>
        <w:t>processContents</w:t>
      </w:r>
      <w:proofErr w:type="spellEnd"/>
      <w:r w:rsidRPr="00483700">
        <w:rPr>
          <w:rFonts w:ascii="Courier New" w:hAnsi="Courier New" w:cs="Courier New"/>
          <w:sz w:val="18"/>
          <w:szCs w:val="18"/>
        </w:rPr>
        <w:t>="lax" /&gt;</w:t>
      </w:r>
    </w:p>
    <w:p w14:paraId="6CE46891"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xs:complexType</w:t>
      </w:r>
      <w:proofErr w:type="spellEnd"/>
      <w:proofErr w:type="gramEnd"/>
      <w:r w:rsidRPr="00483700">
        <w:rPr>
          <w:rFonts w:ascii="Courier New" w:hAnsi="Courier New" w:cs="Courier New"/>
          <w:sz w:val="18"/>
          <w:szCs w:val="18"/>
        </w:rPr>
        <w:t>&gt;</w:t>
      </w:r>
    </w:p>
    <w:p w14:paraId="118C691B"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52A8EFF9"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xs:complexType</w:t>
      </w:r>
      <w:proofErr w:type="spellEnd"/>
      <w:proofErr w:type="gramEnd"/>
      <w:r w:rsidRPr="00483700">
        <w:rPr>
          <w:rFonts w:ascii="Courier New" w:hAnsi="Courier New" w:cs="Courier New"/>
          <w:sz w:val="18"/>
          <w:szCs w:val="18"/>
        </w:rPr>
        <w:t xml:space="preserve"> name="</w:t>
      </w:r>
      <w:proofErr w:type="spellStart"/>
      <w:r w:rsidRPr="00483700">
        <w:rPr>
          <w:rFonts w:ascii="Courier New" w:hAnsi="Courier New" w:cs="Courier New"/>
          <w:sz w:val="18"/>
          <w:szCs w:val="18"/>
        </w:rPr>
        <w:t>QualityInfoType</w:t>
      </w:r>
      <w:proofErr w:type="spellEnd"/>
      <w:r w:rsidRPr="00483700">
        <w:rPr>
          <w:rFonts w:ascii="Courier New" w:hAnsi="Courier New" w:cs="Courier New"/>
          <w:sz w:val="18"/>
          <w:szCs w:val="18"/>
        </w:rPr>
        <w:t>"&gt;</w:t>
      </w:r>
    </w:p>
    <w:p w14:paraId="360B0204"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xs:attribute</w:t>
      </w:r>
      <w:proofErr w:type="spellEnd"/>
      <w:proofErr w:type="gramEnd"/>
      <w:r w:rsidRPr="00483700">
        <w:rPr>
          <w:rFonts w:ascii="Courier New" w:hAnsi="Courier New" w:cs="Courier New"/>
          <w:sz w:val="18"/>
          <w:szCs w:val="18"/>
        </w:rPr>
        <w:t xml:space="preserve"> name="metric" type="</w:t>
      </w:r>
      <w:proofErr w:type="spellStart"/>
      <w:proofErr w:type="gramStart"/>
      <w:r w:rsidRPr="00483700">
        <w:rPr>
          <w:rFonts w:ascii="Courier New" w:hAnsi="Courier New" w:cs="Courier New"/>
          <w:sz w:val="18"/>
          <w:szCs w:val="18"/>
        </w:rPr>
        <w:t>xs:string</w:t>
      </w:r>
      <w:proofErr w:type="spellEnd"/>
      <w:proofErr w:type="gramEnd"/>
      <w:r w:rsidRPr="00483700">
        <w:rPr>
          <w:rFonts w:ascii="Courier New" w:hAnsi="Courier New" w:cs="Courier New"/>
          <w:sz w:val="18"/>
          <w:szCs w:val="18"/>
        </w:rPr>
        <w:t>" use="required" /&gt;</w:t>
      </w:r>
    </w:p>
    <w:p w14:paraId="5F593622"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xs:attribute</w:t>
      </w:r>
      <w:proofErr w:type="spellEnd"/>
      <w:proofErr w:type="gramEnd"/>
      <w:r w:rsidRPr="00483700">
        <w:rPr>
          <w:rFonts w:ascii="Courier New" w:hAnsi="Courier New" w:cs="Courier New"/>
          <w:sz w:val="18"/>
          <w:szCs w:val="18"/>
        </w:rPr>
        <w:t xml:space="preserve"> name="reduction" type="</w:t>
      </w:r>
      <w:proofErr w:type="spellStart"/>
      <w:proofErr w:type="gramStart"/>
      <w:r w:rsidRPr="00483700">
        <w:rPr>
          <w:rFonts w:ascii="Courier New" w:hAnsi="Courier New" w:cs="Courier New"/>
          <w:sz w:val="18"/>
          <w:szCs w:val="18"/>
        </w:rPr>
        <w:t>xs:unsignedByte</w:t>
      </w:r>
      <w:proofErr w:type="spellEnd"/>
      <w:proofErr w:type="gramEnd"/>
      <w:r w:rsidRPr="00483700">
        <w:rPr>
          <w:rFonts w:ascii="Courier New" w:hAnsi="Courier New" w:cs="Courier New"/>
          <w:sz w:val="18"/>
          <w:szCs w:val="18"/>
        </w:rPr>
        <w:t>" use="required" /&gt;</w:t>
      </w:r>
    </w:p>
    <w:p w14:paraId="7C7E98A7"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xs:anyAttribute</w:t>
      </w:r>
      <w:proofErr w:type="spellEnd"/>
      <w:proofErr w:type="gramEnd"/>
      <w:r w:rsidRPr="00483700">
        <w:rPr>
          <w:rFonts w:ascii="Courier New" w:hAnsi="Courier New" w:cs="Courier New"/>
          <w:sz w:val="18"/>
          <w:szCs w:val="18"/>
        </w:rPr>
        <w:t xml:space="preserve"> namespace="##other" </w:t>
      </w:r>
      <w:proofErr w:type="spellStart"/>
      <w:r w:rsidRPr="00483700">
        <w:rPr>
          <w:rFonts w:ascii="Courier New" w:hAnsi="Courier New" w:cs="Courier New"/>
          <w:sz w:val="18"/>
          <w:szCs w:val="18"/>
        </w:rPr>
        <w:t>processContents</w:t>
      </w:r>
      <w:proofErr w:type="spellEnd"/>
      <w:r w:rsidRPr="00483700">
        <w:rPr>
          <w:rFonts w:ascii="Courier New" w:hAnsi="Courier New" w:cs="Courier New"/>
          <w:sz w:val="18"/>
          <w:szCs w:val="18"/>
        </w:rPr>
        <w:t>="lax" /&gt;</w:t>
      </w:r>
    </w:p>
    <w:p w14:paraId="1FB34ADC"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xs:complexType</w:t>
      </w:r>
      <w:proofErr w:type="spellEnd"/>
      <w:proofErr w:type="gramEnd"/>
      <w:r w:rsidRPr="00483700">
        <w:rPr>
          <w:rFonts w:ascii="Courier New" w:hAnsi="Courier New" w:cs="Courier New"/>
          <w:sz w:val="18"/>
          <w:szCs w:val="18"/>
        </w:rPr>
        <w:t>&gt;</w:t>
      </w:r>
    </w:p>
    <w:p w14:paraId="3C4BAE11"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3E619B57"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xs:complexType</w:t>
      </w:r>
      <w:proofErr w:type="spellEnd"/>
      <w:proofErr w:type="gramEnd"/>
      <w:r w:rsidRPr="00483700">
        <w:rPr>
          <w:rFonts w:ascii="Courier New" w:hAnsi="Courier New" w:cs="Courier New"/>
          <w:sz w:val="18"/>
          <w:szCs w:val="18"/>
        </w:rPr>
        <w:t xml:space="preserve"> name="</w:t>
      </w:r>
      <w:proofErr w:type="spellStart"/>
      <w:r w:rsidRPr="00483700">
        <w:rPr>
          <w:rFonts w:ascii="Courier New" w:hAnsi="Courier New" w:cs="Courier New"/>
          <w:sz w:val="18"/>
          <w:szCs w:val="18"/>
        </w:rPr>
        <w:t>PreprocessingInfoType</w:t>
      </w:r>
      <w:proofErr w:type="spellEnd"/>
      <w:r w:rsidRPr="00483700">
        <w:rPr>
          <w:rFonts w:ascii="Courier New" w:hAnsi="Courier New" w:cs="Courier New"/>
          <w:sz w:val="18"/>
          <w:szCs w:val="18"/>
        </w:rPr>
        <w:t>"&gt;</w:t>
      </w:r>
    </w:p>
    <w:p w14:paraId="4191384A"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xs:attribute</w:t>
      </w:r>
      <w:proofErr w:type="spellEnd"/>
      <w:proofErr w:type="gramEnd"/>
      <w:r w:rsidRPr="00483700">
        <w:rPr>
          <w:rFonts w:ascii="Courier New" w:hAnsi="Courier New" w:cs="Courier New"/>
          <w:sz w:val="18"/>
          <w:szCs w:val="18"/>
        </w:rPr>
        <w:t xml:space="preserve"> name="type" type="</w:t>
      </w:r>
      <w:proofErr w:type="spellStart"/>
      <w:proofErr w:type="gramStart"/>
      <w:r w:rsidRPr="00483700">
        <w:rPr>
          <w:rFonts w:ascii="Courier New" w:hAnsi="Courier New" w:cs="Courier New"/>
          <w:sz w:val="18"/>
          <w:szCs w:val="18"/>
        </w:rPr>
        <w:t>green:FourValueRangeType</w:t>
      </w:r>
      <w:proofErr w:type="spellEnd"/>
      <w:proofErr w:type="gramEnd"/>
      <w:r w:rsidRPr="00483700">
        <w:rPr>
          <w:rFonts w:ascii="Courier New" w:hAnsi="Courier New" w:cs="Courier New"/>
          <w:sz w:val="18"/>
          <w:szCs w:val="18"/>
        </w:rPr>
        <w:t>" use="required" /&gt;</w:t>
      </w:r>
    </w:p>
    <w:p w14:paraId="7B2946FF"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xs:attribute</w:t>
      </w:r>
      <w:proofErr w:type="spellEnd"/>
      <w:proofErr w:type="gramEnd"/>
      <w:r w:rsidRPr="00483700">
        <w:rPr>
          <w:rFonts w:ascii="Courier New" w:hAnsi="Courier New" w:cs="Courier New"/>
          <w:sz w:val="18"/>
          <w:szCs w:val="18"/>
        </w:rPr>
        <w:t xml:space="preserve"> name="</w:t>
      </w:r>
      <w:proofErr w:type="spellStart"/>
      <w:r w:rsidRPr="00483700">
        <w:rPr>
          <w:rFonts w:ascii="Courier New" w:hAnsi="Courier New" w:cs="Courier New"/>
          <w:sz w:val="18"/>
          <w:szCs w:val="18"/>
        </w:rPr>
        <w:t>max_value</w:t>
      </w:r>
      <w:proofErr w:type="spellEnd"/>
      <w:r w:rsidRPr="00483700">
        <w:rPr>
          <w:rFonts w:ascii="Courier New" w:hAnsi="Courier New" w:cs="Courier New"/>
          <w:sz w:val="18"/>
          <w:szCs w:val="18"/>
        </w:rPr>
        <w:t>" type="</w:t>
      </w:r>
      <w:proofErr w:type="spellStart"/>
      <w:proofErr w:type="gramStart"/>
      <w:r w:rsidRPr="00483700">
        <w:rPr>
          <w:rFonts w:ascii="Courier New" w:hAnsi="Courier New" w:cs="Courier New"/>
          <w:sz w:val="18"/>
          <w:szCs w:val="18"/>
        </w:rPr>
        <w:t>xs:unsignedByte</w:t>
      </w:r>
      <w:proofErr w:type="spellEnd"/>
      <w:proofErr w:type="gramEnd"/>
      <w:r w:rsidRPr="00483700">
        <w:rPr>
          <w:rFonts w:ascii="Courier New" w:hAnsi="Courier New" w:cs="Courier New"/>
          <w:sz w:val="18"/>
          <w:szCs w:val="18"/>
        </w:rPr>
        <w:t>" use="required" /&gt;</w:t>
      </w:r>
    </w:p>
    <w:p w14:paraId="799595DA"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xs:attribute</w:t>
      </w:r>
      <w:proofErr w:type="spellEnd"/>
      <w:proofErr w:type="gramEnd"/>
      <w:r w:rsidRPr="00483700">
        <w:rPr>
          <w:rFonts w:ascii="Courier New" w:hAnsi="Courier New" w:cs="Courier New"/>
          <w:sz w:val="18"/>
          <w:szCs w:val="18"/>
        </w:rPr>
        <w:t xml:space="preserve"> name="scale" type="</w:t>
      </w:r>
      <w:proofErr w:type="spellStart"/>
      <w:proofErr w:type="gramStart"/>
      <w:r w:rsidRPr="00483700">
        <w:rPr>
          <w:rFonts w:ascii="Courier New" w:hAnsi="Courier New" w:cs="Courier New"/>
          <w:sz w:val="18"/>
          <w:szCs w:val="18"/>
        </w:rPr>
        <w:t>xs:unsignedByte</w:t>
      </w:r>
      <w:proofErr w:type="spellEnd"/>
      <w:proofErr w:type="gramEnd"/>
      <w:r w:rsidRPr="00483700">
        <w:rPr>
          <w:rFonts w:ascii="Courier New" w:hAnsi="Courier New" w:cs="Courier New"/>
          <w:sz w:val="18"/>
          <w:szCs w:val="18"/>
        </w:rPr>
        <w:t>" use="required" /&gt;</w:t>
      </w:r>
    </w:p>
    <w:p w14:paraId="7AA2B7B7"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xs:anyAttribute</w:t>
      </w:r>
      <w:proofErr w:type="spellEnd"/>
      <w:proofErr w:type="gramEnd"/>
      <w:r w:rsidRPr="00483700">
        <w:rPr>
          <w:rFonts w:ascii="Courier New" w:hAnsi="Courier New" w:cs="Courier New"/>
          <w:sz w:val="18"/>
          <w:szCs w:val="18"/>
        </w:rPr>
        <w:t xml:space="preserve"> namespace="##other" </w:t>
      </w:r>
      <w:proofErr w:type="spellStart"/>
      <w:r w:rsidRPr="00483700">
        <w:rPr>
          <w:rFonts w:ascii="Courier New" w:hAnsi="Courier New" w:cs="Courier New"/>
          <w:sz w:val="18"/>
          <w:szCs w:val="18"/>
        </w:rPr>
        <w:t>processContents</w:t>
      </w:r>
      <w:proofErr w:type="spellEnd"/>
      <w:r w:rsidRPr="00483700">
        <w:rPr>
          <w:rFonts w:ascii="Courier New" w:hAnsi="Courier New" w:cs="Courier New"/>
          <w:sz w:val="18"/>
          <w:szCs w:val="18"/>
        </w:rPr>
        <w:t>="lax" /&gt;</w:t>
      </w:r>
    </w:p>
    <w:p w14:paraId="4F6EDA7F"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xs:complexType</w:t>
      </w:r>
      <w:proofErr w:type="spellEnd"/>
      <w:proofErr w:type="gramEnd"/>
      <w:r w:rsidRPr="00483700">
        <w:rPr>
          <w:rFonts w:ascii="Courier New" w:hAnsi="Courier New" w:cs="Courier New"/>
          <w:sz w:val="18"/>
          <w:szCs w:val="18"/>
        </w:rPr>
        <w:t>&gt;</w:t>
      </w:r>
    </w:p>
    <w:p w14:paraId="6AC10D14"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0B1FBB65"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xs:complexType</w:t>
      </w:r>
      <w:proofErr w:type="spellEnd"/>
      <w:proofErr w:type="gramEnd"/>
      <w:r w:rsidRPr="00483700">
        <w:rPr>
          <w:rFonts w:ascii="Courier New" w:hAnsi="Courier New" w:cs="Courier New"/>
          <w:sz w:val="18"/>
          <w:szCs w:val="18"/>
        </w:rPr>
        <w:t xml:space="preserve"> name="</w:t>
      </w:r>
      <w:proofErr w:type="spellStart"/>
      <w:r w:rsidRPr="00483700">
        <w:rPr>
          <w:rFonts w:ascii="Courier New" w:hAnsi="Courier New" w:cs="Courier New"/>
          <w:sz w:val="18"/>
          <w:szCs w:val="18"/>
        </w:rPr>
        <w:t>ApproxModelType</w:t>
      </w:r>
      <w:proofErr w:type="spellEnd"/>
      <w:r w:rsidRPr="00483700">
        <w:rPr>
          <w:rFonts w:ascii="Courier New" w:hAnsi="Courier New" w:cs="Courier New"/>
          <w:sz w:val="18"/>
          <w:szCs w:val="18"/>
        </w:rPr>
        <w:t>"&gt;</w:t>
      </w:r>
    </w:p>
    <w:p w14:paraId="5B64C038"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xs:attribute</w:t>
      </w:r>
      <w:proofErr w:type="spellEnd"/>
      <w:proofErr w:type="gramEnd"/>
      <w:r w:rsidRPr="00483700">
        <w:rPr>
          <w:rFonts w:ascii="Courier New" w:hAnsi="Courier New" w:cs="Courier New"/>
          <w:sz w:val="18"/>
          <w:szCs w:val="18"/>
        </w:rPr>
        <w:t xml:space="preserve"> name="type" type="</w:t>
      </w:r>
      <w:proofErr w:type="spellStart"/>
      <w:proofErr w:type="gramStart"/>
      <w:r w:rsidRPr="00483700">
        <w:rPr>
          <w:rFonts w:ascii="Courier New" w:hAnsi="Courier New" w:cs="Courier New"/>
          <w:sz w:val="18"/>
          <w:szCs w:val="18"/>
        </w:rPr>
        <w:t>green:FourValueRangeType</w:t>
      </w:r>
      <w:proofErr w:type="spellEnd"/>
      <w:proofErr w:type="gramEnd"/>
      <w:r w:rsidRPr="00483700">
        <w:rPr>
          <w:rFonts w:ascii="Courier New" w:hAnsi="Courier New" w:cs="Courier New"/>
          <w:sz w:val="18"/>
          <w:szCs w:val="18"/>
        </w:rPr>
        <w:t>" use="required" /&gt;</w:t>
      </w:r>
    </w:p>
    <w:p w14:paraId="432F1CD4"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xs:anyAttribute</w:t>
      </w:r>
      <w:proofErr w:type="spellEnd"/>
      <w:proofErr w:type="gramEnd"/>
      <w:r w:rsidRPr="00483700">
        <w:rPr>
          <w:rFonts w:ascii="Courier New" w:hAnsi="Courier New" w:cs="Courier New"/>
          <w:sz w:val="18"/>
          <w:szCs w:val="18"/>
        </w:rPr>
        <w:t xml:space="preserve"> namespace="##other" </w:t>
      </w:r>
      <w:proofErr w:type="spellStart"/>
      <w:r w:rsidRPr="00483700">
        <w:rPr>
          <w:rFonts w:ascii="Courier New" w:hAnsi="Courier New" w:cs="Courier New"/>
          <w:sz w:val="18"/>
          <w:szCs w:val="18"/>
        </w:rPr>
        <w:t>processContents</w:t>
      </w:r>
      <w:proofErr w:type="spellEnd"/>
      <w:r w:rsidRPr="00483700">
        <w:rPr>
          <w:rFonts w:ascii="Courier New" w:hAnsi="Courier New" w:cs="Courier New"/>
          <w:sz w:val="18"/>
          <w:szCs w:val="18"/>
        </w:rPr>
        <w:t>="lax" /&gt;</w:t>
      </w:r>
    </w:p>
    <w:p w14:paraId="0171CDDB"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xs:complexType</w:t>
      </w:r>
      <w:proofErr w:type="spellEnd"/>
      <w:proofErr w:type="gramEnd"/>
      <w:r w:rsidRPr="00483700">
        <w:rPr>
          <w:rFonts w:ascii="Courier New" w:hAnsi="Courier New" w:cs="Courier New"/>
          <w:sz w:val="18"/>
          <w:szCs w:val="18"/>
        </w:rPr>
        <w:t>&gt;</w:t>
      </w:r>
    </w:p>
    <w:p w14:paraId="05F30010"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56560D73"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xs:complexType</w:t>
      </w:r>
      <w:proofErr w:type="spellEnd"/>
      <w:proofErr w:type="gramEnd"/>
      <w:r w:rsidRPr="00483700">
        <w:rPr>
          <w:rFonts w:ascii="Courier New" w:hAnsi="Courier New" w:cs="Courier New"/>
          <w:sz w:val="18"/>
          <w:szCs w:val="18"/>
        </w:rPr>
        <w:t xml:space="preserve"> name="</w:t>
      </w:r>
      <w:proofErr w:type="spellStart"/>
      <w:r w:rsidRPr="00483700">
        <w:rPr>
          <w:rFonts w:ascii="Courier New" w:hAnsi="Courier New" w:cs="Courier New"/>
          <w:sz w:val="18"/>
          <w:szCs w:val="18"/>
        </w:rPr>
        <w:t>WindowInfoType</w:t>
      </w:r>
      <w:proofErr w:type="spellEnd"/>
      <w:r w:rsidRPr="00483700">
        <w:rPr>
          <w:rFonts w:ascii="Courier New" w:hAnsi="Courier New" w:cs="Courier New"/>
          <w:sz w:val="18"/>
          <w:szCs w:val="18"/>
        </w:rPr>
        <w:t>"&gt;</w:t>
      </w:r>
    </w:p>
    <w:p w14:paraId="3E4EDD7D"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xs:attribute</w:t>
      </w:r>
      <w:proofErr w:type="spellEnd"/>
      <w:proofErr w:type="gramEnd"/>
      <w:r w:rsidRPr="00483700">
        <w:rPr>
          <w:rFonts w:ascii="Courier New" w:hAnsi="Courier New" w:cs="Courier New"/>
          <w:sz w:val="18"/>
          <w:szCs w:val="18"/>
        </w:rPr>
        <w:t xml:space="preserve"> name="x" type="</w:t>
      </w:r>
      <w:proofErr w:type="spellStart"/>
      <w:proofErr w:type="gramStart"/>
      <w:r w:rsidRPr="00483700">
        <w:rPr>
          <w:rFonts w:ascii="Courier New" w:hAnsi="Courier New" w:cs="Courier New"/>
          <w:sz w:val="18"/>
          <w:szCs w:val="18"/>
        </w:rPr>
        <w:t>xs:unsignedByte</w:t>
      </w:r>
      <w:proofErr w:type="spellEnd"/>
      <w:proofErr w:type="gramEnd"/>
      <w:r w:rsidRPr="00483700">
        <w:rPr>
          <w:rFonts w:ascii="Courier New" w:hAnsi="Courier New" w:cs="Courier New"/>
          <w:sz w:val="18"/>
          <w:szCs w:val="18"/>
        </w:rPr>
        <w:t>" use="required" /&gt;</w:t>
      </w:r>
    </w:p>
    <w:p w14:paraId="7293EB6F"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xs:attribute</w:t>
      </w:r>
      <w:proofErr w:type="spellEnd"/>
      <w:proofErr w:type="gramEnd"/>
      <w:r w:rsidRPr="00483700">
        <w:rPr>
          <w:rFonts w:ascii="Courier New" w:hAnsi="Courier New" w:cs="Courier New"/>
          <w:sz w:val="18"/>
          <w:szCs w:val="18"/>
        </w:rPr>
        <w:t xml:space="preserve"> name="y" type="</w:t>
      </w:r>
      <w:proofErr w:type="spellStart"/>
      <w:proofErr w:type="gramStart"/>
      <w:r w:rsidRPr="00483700">
        <w:rPr>
          <w:rFonts w:ascii="Courier New" w:hAnsi="Courier New" w:cs="Courier New"/>
          <w:sz w:val="18"/>
          <w:szCs w:val="18"/>
        </w:rPr>
        <w:t>xs:unsignedByte</w:t>
      </w:r>
      <w:proofErr w:type="spellEnd"/>
      <w:proofErr w:type="gramEnd"/>
      <w:r w:rsidRPr="00483700">
        <w:rPr>
          <w:rFonts w:ascii="Courier New" w:hAnsi="Courier New" w:cs="Courier New"/>
          <w:sz w:val="18"/>
          <w:szCs w:val="18"/>
        </w:rPr>
        <w:t>" use="required" /&gt;</w:t>
      </w:r>
    </w:p>
    <w:p w14:paraId="2FBBF829"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xs:attribute</w:t>
      </w:r>
      <w:proofErr w:type="spellEnd"/>
      <w:proofErr w:type="gramEnd"/>
      <w:r w:rsidRPr="00483700">
        <w:rPr>
          <w:rFonts w:ascii="Courier New" w:hAnsi="Courier New" w:cs="Courier New"/>
          <w:sz w:val="18"/>
          <w:szCs w:val="18"/>
        </w:rPr>
        <w:t xml:space="preserve"> name="width" type="</w:t>
      </w:r>
      <w:proofErr w:type="spellStart"/>
      <w:proofErr w:type="gramStart"/>
      <w:r w:rsidRPr="00483700">
        <w:rPr>
          <w:rFonts w:ascii="Courier New" w:hAnsi="Courier New" w:cs="Courier New"/>
          <w:sz w:val="18"/>
          <w:szCs w:val="18"/>
        </w:rPr>
        <w:t>xs:unsignedByte</w:t>
      </w:r>
      <w:proofErr w:type="spellEnd"/>
      <w:proofErr w:type="gramEnd"/>
      <w:r w:rsidRPr="00483700">
        <w:rPr>
          <w:rFonts w:ascii="Courier New" w:hAnsi="Courier New" w:cs="Courier New"/>
          <w:sz w:val="18"/>
          <w:szCs w:val="18"/>
        </w:rPr>
        <w:t>" use="required" /&gt;</w:t>
      </w:r>
    </w:p>
    <w:p w14:paraId="592C19E1"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xs:attribute</w:t>
      </w:r>
      <w:proofErr w:type="spellEnd"/>
      <w:proofErr w:type="gramEnd"/>
      <w:r w:rsidRPr="00483700">
        <w:rPr>
          <w:rFonts w:ascii="Courier New" w:hAnsi="Courier New" w:cs="Courier New"/>
          <w:sz w:val="18"/>
          <w:szCs w:val="18"/>
        </w:rPr>
        <w:t xml:space="preserve"> name="height" type="</w:t>
      </w:r>
      <w:proofErr w:type="spellStart"/>
      <w:proofErr w:type="gramStart"/>
      <w:r w:rsidRPr="00483700">
        <w:rPr>
          <w:rFonts w:ascii="Courier New" w:hAnsi="Courier New" w:cs="Courier New"/>
          <w:sz w:val="18"/>
          <w:szCs w:val="18"/>
        </w:rPr>
        <w:t>xs:unsignedByte</w:t>
      </w:r>
      <w:proofErr w:type="spellEnd"/>
      <w:proofErr w:type="gramEnd"/>
      <w:r w:rsidRPr="00483700">
        <w:rPr>
          <w:rFonts w:ascii="Courier New" w:hAnsi="Courier New" w:cs="Courier New"/>
          <w:sz w:val="18"/>
          <w:szCs w:val="18"/>
        </w:rPr>
        <w:t>" use="required" /&gt;</w:t>
      </w:r>
    </w:p>
    <w:p w14:paraId="0BE9B68A"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xs:anyAttribute</w:t>
      </w:r>
      <w:proofErr w:type="spellEnd"/>
      <w:proofErr w:type="gramEnd"/>
      <w:r w:rsidRPr="00483700">
        <w:rPr>
          <w:rFonts w:ascii="Courier New" w:hAnsi="Courier New" w:cs="Courier New"/>
          <w:sz w:val="18"/>
          <w:szCs w:val="18"/>
        </w:rPr>
        <w:t xml:space="preserve"> namespace="##other" </w:t>
      </w:r>
      <w:proofErr w:type="spellStart"/>
      <w:r w:rsidRPr="00483700">
        <w:rPr>
          <w:rFonts w:ascii="Courier New" w:hAnsi="Courier New" w:cs="Courier New"/>
          <w:sz w:val="18"/>
          <w:szCs w:val="18"/>
        </w:rPr>
        <w:t>processContents</w:t>
      </w:r>
      <w:proofErr w:type="spellEnd"/>
      <w:r w:rsidRPr="00483700">
        <w:rPr>
          <w:rFonts w:ascii="Courier New" w:hAnsi="Courier New" w:cs="Courier New"/>
          <w:sz w:val="18"/>
          <w:szCs w:val="18"/>
        </w:rPr>
        <w:t>="lax" /&gt;</w:t>
      </w:r>
    </w:p>
    <w:p w14:paraId="200C91E5"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xs:complexType</w:t>
      </w:r>
      <w:proofErr w:type="spellEnd"/>
      <w:proofErr w:type="gramEnd"/>
      <w:r w:rsidRPr="00483700">
        <w:rPr>
          <w:rFonts w:ascii="Courier New" w:hAnsi="Courier New" w:cs="Courier New"/>
          <w:sz w:val="18"/>
          <w:szCs w:val="18"/>
        </w:rPr>
        <w:t>&gt;</w:t>
      </w:r>
    </w:p>
    <w:p w14:paraId="1D45B5CA"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165BD7AF"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lastRenderedPageBreak/>
        <w:tab/>
        <w:t>&lt;</w:t>
      </w:r>
      <w:proofErr w:type="spellStart"/>
      <w:proofErr w:type="gramStart"/>
      <w:r w:rsidRPr="00483700">
        <w:rPr>
          <w:rFonts w:ascii="Courier New" w:hAnsi="Courier New" w:cs="Courier New"/>
          <w:sz w:val="18"/>
          <w:szCs w:val="18"/>
        </w:rPr>
        <w:t>xs:simpleType</w:t>
      </w:r>
      <w:proofErr w:type="spellEnd"/>
      <w:proofErr w:type="gramEnd"/>
      <w:r w:rsidRPr="00483700">
        <w:rPr>
          <w:rFonts w:ascii="Courier New" w:hAnsi="Courier New" w:cs="Courier New"/>
          <w:sz w:val="18"/>
          <w:szCs w:val="18"/>
        </w:rPr>
        <w:t xml:space="preserve"> name="</w:t>
      </w:r>
      <w:proofErr w:type="spellStart"/>
      <w:r w:rsidRPr="00483700">
        <w:rPr>
          <w:rFonts w:ascii="Courier New" w:hAnsi="Courier New" w:cs="Courier New"/>
          <w:sz w:val="18"/>
          <w:szCs w:val="18"/>
        </w:rPr>
        <w:t>DisplayModelType</w:t>
      </w:r>
      <w:proofErr w:type="spellEnd"/>
      <w:r w:rsidRPr="00483700">
        <w:rPr>
          <w:rFonts w:ascii="Courier New" w:hAnsi="Courier New" w:cs="Courier New"/>
          <w:sz w:val="18"/>
          <w:szCs w:val="18"/>
        </w:rPr>
        <w:t>"&gt;</w:t>
      </w:r>
    </w:p>
    <w:p w14:paraId="5C6E0B1F"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xs:restriction</w:t>
      </w:r>
      <w:proofErr w:type="spellEnd"/>
      <w:proofErr w:type="gramEnd"/>
      <w:r w:rsidRPr="00483700">
        <w:rPr>
          <w:rFonts w:ascii="Courier New" w:hAnsi="Courier New" w:cs="Courier New"/>
          <w:sz w:val="18"/>
          <w:szCs w:val="18"/>
        </w:rPr>
        <w:t xml:space="preserve"> base="</w:t>
      </w:r>
      <w:proofErr w:type="spellStart"/>
      <w:proofErr w:type="gramStart"/>
      <w:r w:rsidRPr="00483700">
        <w:rPr>
          <w:rFonts w:ascii="Courier New" w:hAnsi="Courier New" w:cs="Courier New"/>
          <w:sz w:val="18"/>
          <w:szCs w:val="18"/>
        </w:rPr>
        <w:t>xs:unsignedByte</w:t>
      </w:r>
      <w:proofErr w:type="spellEnd"/>
      <w:proofErr w:type="gramEnd"/>
      <w:r w:rsidRPr="00483700">
        <w:rPr>
          <w:rFonts w:ascii="Courier New" w:hAnsi="Courier New" w:cs="Courier New"/>
          <w:sz w:val="18"/>
          <w:szCs w:val="18"/>
        </w:rPr>
        <w:t>"&gt;</w:t>
      </w:r>
    </w:p>
    <w:p w14:paraId="04AD8719"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xs:minInclusive</w:t>
      </w:r>
      <w:proofErr w:type="spellEnd"/>
      <w:proofErr w:type="gramEnd"/>
      <w:r w:rsidRPr="00483700">
        <w:rPr>
          <w:rFonts w:ascii="Courier New" w:hAnsi="Courier New" w:cs="Courier New"/>
          <w:sz w:val="18"/>
          <w:szCs w:val="18"/>
        </w:rPr>
        <w:t xml:space="preserve"> value="0"/&gt;</w:t>
      </w:r>
    </w:p>
    <w:p w14:paraId="10246D9A"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xs:maxInclusive</w:t>
      </w:r>
      <w:proofErr w:type="spellEnd"/>
      <w:proofErr w:type="gramEnd"/>
      <w:r w:rsidRPr="00483700">
        <w:rPr>
          <w:rFonts w:ascii="Courier New" w:hAnsi="Courier New" w:cs="Courier New"/>
          <w:sz w:val="18"/>
          <w:szCs w:val="18"/>
        </w:rPr>
        <w:t xml:space="preserve"> value="3"/&gt;</w:t>
      </w:r>
    </w:p>
    <w:p w14:paraId="608D642A"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xs:restriction</w:t>
      </w:r>
      <w:proofErr w:type="spellEnd"/>
      <w:proofErr w:type="gramEnd"/>
      <w:r w:rsidRPr="00483700">
        <w:rPr>
          <w:rFonts w:ascii="Courier New" w:hAnsi="Courier New" w:cs="Courier New"/>
          <w:sz w:val="18"/>
          <w:szCs w:val="18"/>
        </w:rPr>
        <w:t>&gt;</w:t>
      </w:r>
    </w:p>
    <w:p w14:paraId="2B489A71"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xs:simpleType</w:t>
      </w:r>
      <w:proofErr w:type="spellEnd"/>
      <w:proofErr w:type="gramEnd"/>
      <w:r w:rsidRPr="00483700">
        <w:rPr>
          <w:rFonts w:ascii="Courier New" w:hAnsi="Courier New" w:cs="Courier New"/>
          <w:sz w:val="18"/>
          <w:szCs w:val="18"/>
        </w:rPr>
        <w:t>&gt;</w:t>
      </w:r>
    </w:p>
    <w:p w14:paraId="1B59AC35"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5A3027D9"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xs:simpleType</w:t>
      </w:r>
      <w:proofErr w:type="spellEnd"/>
      <w:proofErr w:type="gramEnd"/>
      <w:r w:rsidRPr="00483700">
        <w:rPr>
          <w:rFonts w:ascii="Courier New" w:hAnsi="Courier New" w:cs="Courier New"/>
          <w:sz w:val="18"/>
          <w:szCs w:val="18"/>
        </w:rPr>
        <w:t xml:space="preserve"> name="</w:t>
      </w:r>
      <w:proofErr w:type="spellStart"/>
      <w:r w:rsidRPr="00483700">
        <w:rPr>
          <w:rFonts w:ascii="Courier New" w:hAnsi="Courier New" w:cs="Courier New"/>
          <w:sz w:val="18"/>
          <w:szCs w:val="18"/>
        </w:rPr>
        <w:t>AttenuationComponentIdcType</w:t>
      </w:r>
      <w:proofErr w:type="spellEnd"/>
      <w:r w:rsidRPr="00483700">
        <w:rPr>
          <w:rFonts w:ascii="Courier New" w:hAnsi="Courier New" w:cs="Courier New"/>
          <w:sz w:val="18"/>
          <w:szCs w:val="18"/>
        </w:rPr>
        <w:t>"&gt;</w:t>
      </w:r>
    </w:p>
    <w:p w14:paraId="04758B53"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xs:restriction</w:t>
      </w:r>
      <w:proofErr w:type="spellEnd"/>
      <w:proofErr w:type="gramEnd"/>
      <w:r w:rsidRPr="00483700">
        <w:rPr>
          <w:rFonts w:ascii="Courier New" w:hAnsi="Courier New" w:cs="Courier New"/>
          <w:sz w:val="18"/>
          <w:szCs w:val="18"/>
        </w:rPr>
        <w:t xml:space="preserve"> base="</w:t>
      </w:r>
      <w:proofErr w:type="spellStart"/>
      <w:proofErr w:type="gramStart"/>
      <w:r w:rsidRPr="00483700">
        <w:rPr>
          <w:rFonts w:ascii="Courier New" w:hAnsi="Courier New" w:cs="Courier New"/>
          <w:sz w:val="18"/>
          <w:szCs w:val="18"/>
        </w:rPr>
        <w:t>xs:unsignedByte</w:t>
      </w:r>
      <w:proofErr w:type="spellEnd"/>
      <w:proofErr w:type="gramEnd"/>
      <w:r w:rsidRPr="00483700">
        <w:rPr>
          <w:rFonts w:ascii="Courier New" w:hAnsi="Courier New" w:cs="Courier New"/>
          <w:sz w:val="18"/>
          <w:szCs w:val="18"/>
        </w:rPr>
        <w:t>"&gt;</w:t>
      </w:r>
    </w:p>
    <w:p w14:paraId="2C6E9A50"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xs:minInclusive</w:t>
      </w:r>
      <w:proofErr w:type="spellEnd"/>
      <w:proofErr w:type="gramEnd"/>
      <w:r w:rsidRPr="00483700">
        <w:rPr>
          <w:rFonts w:ascii="Courier New" w:hAnsi="Courier New" w:cs="Courier New"/>
          <w:sz w:val="18"/>
          <w:szCs w:val="18"/>
        </w:rPr>
        <w:t xml:space="preserve"> value="0"/&gt;</w:t>
      </w:r>
    </w:p>
    <w:p w14:paraId="2A22BA84"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xs:maxInclusive</w:t>
      </w:r>
      <w:proofErr w:type="spellEnd"/>
      <w:proofErr w:type="gramEnd"/>
      <w:r w:rsidRPr="00483700">
        <w:rPr>
          <w:rFonts w:ascii="Courier New" w:hAnsi="Courier New" w:cs="Courier New"/>
          <w:sz w:val="18"/>
          <w:szCs w:val="18"/>
        </w:rPr>
        <w:t xml:space="preserve"> value="15"/&gt;</w:t>
      </w:r>
    </w:p>
    <w:p w14:paraId="115A306C"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xs:restriction</w:t>
      </w:r>
      <w:proofErr w:type="spellEnd"/>
      <w:proofErr w:type="gramEnd"/>
      <w:r w:rsidRPr="00483700">
        <w:rPr>
          <w:rFonts w:ascii="Courier New" w:hAnsi="Courier New" w:cs="Courier New"/>
          <w:sz w:val="18"/>
          <w:szCs w:val="18"/>
        </w:rPr>
        <w:t>&gt;</w:t>
      </w:r>
    </w:p>
    <w:p w14:paraId="4C006A3D"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xs:simpleType</w:t>
      </w:r>
      <w:proofErr w:type="spellEnd"/>
      <w:proofErr w:type="gramEnd"/>
      <w:r w:rsidRPr="00483700">
        <w:rPr>
          <w:rFonts w:ascii="Courier New" w:hAnsi="Courier New" w:cs="Courier New"/>
          <w:sz w:val="18"/>
          <w:szCs w:val="18"/>
        </w:rPr>
        <w:t>&gt;</w:t>
      </w:r>
    </w:p>
    <w:p w14:paraId="46F8792E"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454DBD71"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xs:simpleType</w:t>
      </w:r>
      <w:proofErr w:type="spellEnd"/>
      <w:proofErr w:type="gramEnd"/>
      <w:r w:rsidRPr="00483700">
        <w:rPr>
          <w:rFonts w:ascii="Courier New" w:hAnsi="Courier New" w:cs="Courier New"/>
          <w:sz w:val="18"/>
          <w:szCs w:val="18"/>
        </w:rPr>
        <w:t xml:space="preserve"> name="</w:t>
      </w:r>
      <w:proofErr w:type="spellStart"/>
      <w:r w:rsidRPr="00483700">
        <w:rPr>
          <w:rFonts w:ascii="Courier New" w:hAnsi="Courier New" w:cs="Courier New"/>
          <w:sz w:val="18"/>
          <w:szCs w:val="18"/>
        </w:rPr>
        <w:t>EnergyReductionRateType</w:t>
      </w:r>
      <w:proofErr w:type="spellEnd"/>
      <w:r w:rsidRPr="00483700">
        <w:rPr>
          <w:rFonts w:ascii="Courier New" w:hAnsi="Courier New" w:cs="Courier New"/>
          <w:sz w:val="18"/>
          <w:szCs w:val="18"/>
        </w:rPr>
        <w:t>"&gt;</w:t>
      </w:r>
    </w:p>
    <w:p w14:paraId="526968D3"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xs:restriction</w:t>
      </w:r>
      <w:proofErr w:type="spellEnd"/>
      <w:proofErr w:type="gramEnd"/>
      <w:r w:rsidRPr="00483700">
        <w:rPr>
          <w:rFonts w:ascii="Courier New" w:hAnsi="Courier New" w:cs="Courier New"/>
          <w:sz w:val="18"/>
          <w:szCs w:val="18"/>
        </w:rPr>
        <w:t xml:space="preserve"> base="</w:t>
      </w:r>
      <w:proofErr w:type="spellStart"/>
      <w:proofErr w:type="gramStart"/>
      <w:r w:rsidRPr="00483700">
        <w:rPr>
          <w:rFonts w:ascii="Courier New" w:hAnsi="Courier New" w:cs="Courier New"/>
          <w:sz w:val="18"/>
          <w:szCs w:val="18"/>
        </w:rPr>
        <w:t>xs:unsignedByte</w:t>
      </w:r>
      <w:proofErr w:type="spellEnd"/>
      <w:proofErr w:type="gramEnd"/>
      <w:r w:rsidRPr="00483700">
        <w:rPr>
          <w:rFonts w:ascii="Courier New" w:hAnsi="Courier New" w:cs="Courier New"/>
          <w:sz w:val="18"/>
          <w:szCs w:val="18"/>
        </w:rPr>
        <w:t>"&gt;</w:t>
      </w:r>
    </w:p>
    <w:p w14:paraId="30E73926"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xs:minInclusive</w:t>
      </w:r>
      <w:proofErr w:type="spellEnd"/>
      <w:proofErr w:type="gramEnd"/>
      <w:r w:rsidRPr="00483700">
        <w:rPr>
          <w:rFonts w:ascii="Courier New" w:hAnsi="Courier New" w:cs="Courier New"/>
          <w:sz w:val="18"/>
          <w:szCs w:val="18"/>
        </w:rPr>
        <w:t xml:space="preserve"> value="0"/&gt;</w:t>
      </w:r>
    </w:p>
    <w:p w14:paraId="3188401F"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xs:maxInclusive</w:t>
      </w:r>
      <w:proofErr w:type="spellEnd"/>
      <w:proofErr w:type="gramEnd"/>
      <w:r w:rsidRPr="00483700">
        <w:rPr>
          <w:rFonts w:ascii="Courier New" w:hAnsi="Courier New" w:cs="Courier New"/>
          <w:sz w:val="18"/>
          <w:szCs w:val="18"/>
        </w:rPr>
        <w:t xml:space="preserve"> value="99"/&gt;</w:t>
      </w:r>
    </w:p>
    <w:p w14:paraId="5310AC85"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xs:restriction</w:t>
      </w:r>
      <w:proofErr w:type="spellEnd"/>
      <w:proofErr w:type="gramEnd"/>
      <w:r w:rsidRPr="00483700">
        <w:rPr>
          <w:rFonts w:ascii="Courier New" w:hAnsi="Courier New" w:cs="Courier New"/>
          <w:sz w:val="18"/>
          <w:szCs w:val="18"/>
        </w:rPr>
        <w:t>&gt;</w:t>
      </w:r>
    </w:p>
    <w:p w14:paraId="41B73A31"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xs:simpleType</w:t>
      </w:r>
      <w:proofErr w:type="spellEnd"/>
      <w:proofErr w:type="gramEnd"/>
      <w:r w:rsidRPr="00483700">
        <w:rPr>
          <w:rFonts w:ascii="Courier New" w:hAnsi="Courier New" w:cs="Courier New"/>
          <w:sz w:val="18"/>
          <w:szCs w:val="18"/>
        </w:rPr>
        <w:t>&gt;</w:t>
      </w:r>
    </w:p>
    <w:p w14:paraId="2D403568"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134D94D3"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xs:simpleType</w:t>
      </w:r>
      <w:proofErr w:type="spellEnd"/>
      <w:proofErr w:type="gramEnd"/>
      <w:r w:rsidRPr="00483700">
        <w:rPr>
          <w:rFonts w:ascii="Courier New" w:hAnsi="Courier New" w:cs="Courier New"/>
          <w:sz w:val="18"/>
          <w:szCs w:val="18"/>
        </w:rPr>
        <w:t xml:space="preserve"> name="</w:t>
      </w:r>
      <w:proofErr w:type="spellStart"/>
      <w:r w:rsidRPr="00483700">
        <w:rPr>
          <w:rFonts w:ascii="Courier New" w:hAnsi="Courier New" w:cs="Courier New"/>
          <w:sz w:val="18"/>
          <w:szCs w:val="18"/>
        </w:rPr>
        <w:t>FourValueRangeType</w:t>
      </w:r>
      <w:proofErr w:type="spellEnd"/>
      <w:r w:rsidRPr="00483700">
        <w:rPr>
          <w:rFonts w:ascii="Courier New" w:hAnsi="Courier New" w:cs="Courier New"/>
          <w:sz w:val="18"/>
          <w:szCs w:val="18"/>
        </w:rPr>
        <w:t>"&gt;</w:t>
      </w:r>
    </w:p>
    <w:p w14:paraId="2253256A"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xs:restriction</w:t>
      </w:r>
      <w:proofErr w:type="spellEnd"/>
      <w:proofErr w:type="gramEnd"/>
      <w:r w:rsidRPr="00483700">
        <w:rPr>
          <w:rFonts w:ascii="Courier New" w:hAnsi="Courier New" w:cs="Courier New"/>
          <w:sz w:val="18"/>
          <w:szCs w:val="18"/>
        </w:rPr>
        <w:t xml:space="preserve"> base="</w:t>
      </w:r>
      <w:proofErr w:type="spellStart"/>
      <w:proofErr w:type="gramStart"/>
      <w:r w:rsidRPr="00483700">
        <w:rPr>
          <w:rFonts w:ascii="Courier New" w:hAnsi="Courier New" w:cs="Courier New"/>
          <w:sz w:val="18"/>
          <w:szCs w:val="18"/>
        </w:rPr>
        <w:t>xs:unsignedByte</w:t>
      </w:r>
      <w:proofErr w:type="spellEnd"/>
      <w:proofErr w:type="gramEnd"/>
      <w:r w:rsidRPr="00483700">
        <w:rPr>
          <w:rFonts w:ascii="Courier New" w:hAnsi="Courier New" w:cs="Courier New"/>
          <w:sz w:val="18"/>
          <w:szCs w:val="18"/>
        </w:rPr>
        <w:t>"&gt;</w:t>
      </w:r>
    </w:p>
    <w:p w14:paraId="6ACF2746"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xs:minInclusive</w:t>
      </w:r>
      <w:proofErr w:type="spellEnd"/>
      <w:proofErr w:type="gramEnd"/>
      <w:r w:rsidRPr="00483700">
        <w:rPr>
          <w:rFonts w:ascii="Courier New" w:hAnsi="Courier New" w:cs="Courier New"/>
          <w:sz w:val="18"/>
          <w:szCs w:val="18"/>
        </w:rPr>
        <w:t xml:space="preserve"> value="0"/&gt;</w:t>
      </w:r>
    </w:p>
    <w:p w14:paraId="2822AB7B"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xs:maxInclusive</w:t>
      </w:r>
      <w:proofErr w:type="spellEnd"/>
      <w:proofErr w:type="gramEnd"/>
      <w:r w:rsidRPr="00483700">
        <w:rPr>
          <w:rFonts w:ascii="Courier New" w:hAnsi="Courier New" w:cs="Courier New"/>
          <w:sz w:val="18"/>
          <w:szCs w:val="18"/>
        </w:rPr>
        <w:t xml:space="preserve"> value="3"/&gt;</w:t>
      </w:r>
    </w:p>
    <w:p w14:paraId="55195BAF"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xs:restriction</w:t>
      </w:r>
      <w:proofErr w:type="spellEnd"/>
      <w:proofErr w:type="gramEnd"/>
      <w:r w:rsidRPr="00483700">
        <w:rPr>
          <w:rFonts w:ascii="Courier New" w:hAnsi="Courier New" w:cs="Courier New"/>
          <w:sz w:val="18"/>
          <w:szCs w:val="18"/>
        </w:rPr>
        <w:t>&gt;</w:t>
      </w:r>
    </w:p>
    <w:p w14:paraId="48DF25C9"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xs:simpleType</w:t>
      </w:r>
      <w:proofErr w:type="spellEnd"/>
      <w:proofErr w:type="gramEnd"/>
      <w:r w:rsidRPr="00483700">
        <w:rPr>
          <w:rFonts w:ascii="Courier New" w:hAnsi="Courier New" w:cs="Courier New"/>
          <w:sz w:val="18"/>
          <w:szCs w:val="18"/>
        </w:rPr>
        <w:t>&gt;</w:t>
      </w:r>
    </w:p>
    <w:p w14:paraId="33B9685C"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4D9BCCCA" w14:textId="56A67577" w:rsidR="000606A9" w:rsidRDefault="000606A9" w:rsidP="008217FD">
      <w:pPr>
        <w:pBdr>
          <w:top w:val="single" w:sz="4" w:space="1" w:color="auto"/>
          <w:left w:val="single" w:sz="4" w:space="1" w:color="auto"/>
          <w:bottom w:val="single" w:sz="4" w:space="1" w:color="auto"/>
          <w:right w:val="single" w:sz="4" w:space="1" w:color="auto"/>
        </w:pBdr>
        <w:spacing w:after="0" w:line="240" w:lineRule="auto"/>
        <w:rPr>
          <w:rFonts w:ascii="Courier New" w:hAnsi="Courier New" w:cs="Courier New"/>
          <w:sz w:val="18"/>
          <w:szCs w:val="18"/>
        </w:rPr>
      </w:pPr>
      <w:r w:rsidRPr="00483700">
        <w:rPr>
          <w:rFonts w:ascii="Courier New" w:hAnsi="Courier New" w:cs="Courier New"/>
          <w:sz w:val="18"/>
          <w:szCs w:val="18"/>
        </w:rPr>
        <w:t>&lt;/</w:t>
      </w:r>
      <w:proofErr w:type="spellStart"/>
      <w:proofErr w:type="gramStart"/>
      <w:r w:rsidRPr="00483700">
        <w:rPr>
          <w:rFonts w:ascii="Courier New" w:hAnsi="Courier New" w:cs="Courier New"/>
          <w:sz w:val="18"/>
          <w:szCs w:val="18"/>
        </w:rPr>
        <w:t>xs:schema</w:t>
      </w:r>
      <w:proofErr w:type="spellEnd"/>
      <w:proofErr w:type="gramEnd"/>
      <w:r w:rsidRPr="00483700">
        <w:rPr>
          <w:rFonts w:ascii="Courier New" w:hAnsi="Courier New" w:cs="Courier New"/>
          <w:sz w:val="18"/>
          <w:szCs w:val="18"/>
        </w:rPr>
        <w:t>&gt;</w:t>
      </w:r>
    </w:p>
    <w:p w14:paraId="109A4C62" w14:textId="77777777" w:rsidR="009C1E2E" w:rsidRDefault="009C1E2E" w:rsidP="009C1E2E">
      <w:pPr>
        <w:spacing w:after="0" w:line="240" w:lineRule="auto"/>
        <w:rPr>
          <w:rFonts w:ascii="Courier New" w:hAnsi="Courier New" w:cs="Courier New"/>
          <w:sz w:val="18"/>
          <w:szCs w:val="18"/>
        </w:rPr>
      </w:pPr>
    </w:p>
    <w:p w14:paraId="27704CD1" w14:textId="77777777" w:rsidR="009C1E2E" w:rsidRDefault="009C1E2E" w:rsidP="009C1E2E">
      <w:pPr>
        <w:spacing w:after="0" w:line="240" w:lineRule="auto"/>
        <w:rPr>
          <w:rFonts w:ascii="Courier New" w:hAnsi="Courier New" w:cs="Courier New"/>
          <w:sz w:val="18"/>
          <w:szCs w:val="18"/>
        </w:rPr>
      </w:pPr>
    </w:p>
    <w:p w14:paraId="057081B1" w14:textId="77777777" w:rsidR="009C1E2E" w:rsidRDefault="009C1E2E" w:rsidP="009C1E2E"/>
    <w:p w14:paraId="0834FB91" w14:textId="2A9F6C39" w:rsidR="00F85DF0" w:rsidRDefault="00F85DF0">
      <w:pPr>
        <w:tabs>
          <w:tab w:val="clear" w:pos="403"/>
        </w:tabs>
        <w:spacing w:after="0" w:line="240" w:lineRule="auto"/>
        <w:jc w:val="left"/>
      </w:pPr>
      <w:r>
        <w:br w:type="page"/>
      </w:r>
    </w:p>
    <w:p w14:paraId="4E7C6103" w14:textId="4ABCD450" w:rsidR="00760CB2" w:rsidRPr="00BC394B" w:rsidRDefault="00760CB2" w:rsidP="00760CB2">
      <w:pPr>
        <w:pStyle w:val="ANNEX"/>
        <w:numPr>
          <w:ilvl w:val="0"/>
          <w:numId w:val="7"/>
        </w:numPr>
      </w:pPr>
      <w:r w:rsidRPr="00AD6264">
        <w:rPr>
          <w:lang w:val="en-US"/>
        </w:rPr>
        <w:lastRenderedPageBreak/>
        <w:br/>
      </w:r>
      <w:bookmarkStart w:id="187" w:name="_Toc202426698"/>
      <w:r w:rsidRPr="00BC394B">
        <w:rPr>
          <w:b w:val="0"/>
        </w:rPr>
        <w:t>(</w:t>
      </w:r>
      <w:r>
        <w:rPr>
          <w:b w:val="0"/>
        </w:rPr>
        <w:t>inf</w:t>
      </w:r>
      <w:r w:rsidRPr="00BC394B">
        <w:rPr>
          <w:b w:val="0"/>
        </w:rPr>
        <w:t>ormative)</w:t>
      </w:r>
      <w:r w:rsidRPr="00BC394B">
        <w:br/>
      </w:r>
      <w:r w:rsidRPr="00BC394B">
        <w:br/>
      </w:r>
      <w:r>
        <w:t>MPEG-DASH</w:t>
      </w:r>
      <w:r w:rsidR="006D2CD3">
        <w:t xml:space="preserve"> MPD</w:t>
      </w:r>
      <w:r>
        <w:t xml:space="preserve"> </w:t>
      </w:r>
      <w:r w:rsidR="007D0468">
        <w:t>e</w:t>
      </w:r>
      <w:r w:rsidR="006D2CD3">
        <w:t>xamples</w:t>
      </w:r>
      <w:bookmarkEnd w:id="187"/>
    </w:p>
    <w:p w14:paraId="6BAFD5DF" w14:textId="3082E8B1" w:rsidR="00546826" w:rsidRPr="00BC394B" w:rsidRDefault="00002FD9" w:rsidP="00546826">
      <w:pPr>
        <w:pStyle w:val="a2"/>
        <w:numPr>
          <w:ilvl w:val="1"/>
          <w:numId w:val="7"/>
        </w:numPr>
      </w:pPr>
      <w:bookmarkStart w:id="188" w:name="_Toc202426699"/>
      <w:r>
        <w:t>Example MPD with decoder power indication metadata</w:t>
      </w:r>
      <w:bookmarkEnd w:id="188"/>
    </w:p>
    <w:p w14:paraId="14463B87" w14:textId="71B6C91C" w:rsidR="00B95748" w:rsidRDefault="00B95748" w:rsidP="00B95748">
      <w:pPr>
        <w:pStyle w:val="BodyText"/>
        <w:rPr>
          <w:lang w:eastAsia="ja-JP"/>
        </w:rPr>
      </w:pPr>
      <w:r>
        <w:rPr>
          <w:lang w:eastAsia="ja-JP"/>
        </w:rPr>
        <w:t xml:space="preserve">The following XML file provides an example of an MPD for </w:t>
      </w:r>
      <w:r w:rsidR="007A29AD">
        <w:rPr>
          <w:lang w:eastAsia="ja-JP"/>
        </w:rPr>
        <w:t>D</w:t>
      </w:r>
      <w:r>
        <w:rPr>
          <w:lang w:eastAsia="ja-JP"/>
        </w:rPr>
        <w:t>ecoder-</w:t>
      </w:r>
      <w:r w:rsidR="007A29AD">
        <w:rPr>
          <w:lang w:eastAsia="ja-JP"/>
        </w:rPr>
        <w:t>P</w:t>
      </w:r>
      <w:r>
        <w:rPr>
          <w:lang w:eastAsia="ja-JP"/>
        </w:rPr>
        <w:t xml:space="preserve">ower </w:t>
      </w:r>
      <w:r w:rsidR="007A29AD">
        <w:rPr>
          <w:lang w:eastAsia="ja-JP"/>
        </w:rPr>
        <w:t>I</w:t>
      </w:r>
      <w:r>
        <w:rPr>
          <w:lang w:eastAsia="ja-JP"/>
        </w:rPr>
        <w:t>ndication metadata.</w:t>
      </w:r>
    </w:p>
    <w:p w14:paraId="226C5102" w14:textId="7CE696AD"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&lt;?xml version=</w:t>
      </w:r>
      <w:r w:rsidR="00746533" w:rsidRPr="00250677">
        <w:rPr>
          <w:rFonts w:ascii="Courier New" w:eastAsia="MS Mincho" w:hAnsi="Courier New" w:cs="Courier New"/>
          <w:sz w:val="18"/>
          <w:szCs w:val="18"/>
        </w:rPr>
        <w:t>"</w:t>
      </w:r>
      <w:r w:rsidRPr="00220BDC">
        <w:rPr>
          <w:rFonts w:ascii="Courier New" w:eastAsia="MS Mincho" w:hAnsi="Courier New" w:cs="Courier New"/>
          <w:sz w:val="18"/>
          <w:szCs w:val="18"/>
        </w:rPr>
        <w:t>1.0</w:t>
      </w:r>
      <w:r w:rsidR="00746533" w:rsidRPr="00250677">
        <w:rPr>
          <w:rFonts w:ascii="Courier New" w:eastAsia="MS Mincho" w:hAnsi="Courier New" w:cs="Courier New"/>
          <w:sz w:val="18"/>
          <w:szCs w:val="18"/>
        </w:rPr>
        <w:t>"</w:t>
      </w:r>
      <w:r w:rsidRPr="00220BDC">
        <w:rPr>
          <w:rFonts w:ascii="Courier New" w:eastAsia="MS Mincho" w:hAnsi="Courier New" w:cs="Courier New"/>
          <w:sz w:val="18"/>
          <w:szCs w:val="18"/>
        </w:rPr>
        <w:t xml:space="preserve"> encoding=</w:t>
      </w:r>
      <w:r w:rsidR="00746533" w:rsidRPr="00250677">
        <w:rPr>
          <w:rFonts w:ascii="Courier New" w:eastAsia="MS Mincho" w:hAnsi="Courier New" w:cs="Courier New"/>
          <w:sz w:val="18"/>
          <w:szCs w:val="18"/>
        </w:rPr>
        <w:t>"</w:t>
      </w:r>
      <w:r w:rsidRPr="00220BDC">
        <w:rPr>
          <w:rFonts w:ascii="Courier New" w:eastAsia="MS Mincho" w:hAnsi="Courier New" w:cs="Courier New"/>
          <w:sz w:val="18"/>
          <w:szCs w:val="18"/>
        </w:rPr>
        <w:t>UTF-8</w:t>
      </w:r>
      <w:r w:rsidR="00746533" w:rsidRPr="00250677">
        <w:rPr>
          <w:rFonts w:ascii="Courier New" w:eastAsia="MS Mincho" w:hAnsi="Courier New" w:cs="Courier New"/>
          <w:sz w:val="18"/>
          <w:szCs w:val="18"/>
        </w:rPr>
        <w:t>"</w:t>
      </w:r>
      <w:r w:rsidRPr="00220BDC">
        <w:rPr>
          <w:rFonts w:ascii="Courier New" w:eastAsia="MS Mincho" w:hAnsi="Courier New" w:cs="Courier New"/>
          <w:sz w:val="18"/>
          <w:szCs w:val="18"/>
        </w:rPr>
        <w:t>?&gt;</w:t>
      </w:r>
    </w:p>
    <w:p w14:paraId="306C8614"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&lt;MPD</w:t>
      </w:r>
    </w:p>
    <w:p w14:paraId="4E608AA0"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w:t>
      </w:r>
      <w:proofErr w:type="spellStart"/>
      <w:proofErr w:type="gramStart"/>
      <w:r w:rsidRPr="00220BDC">
        <w:rPr>
          <w:rFonts w:ascii="Courier New" w:eastAsia="MS Mincho" w:hAnsi="Courier New" w:cs="Courier New"/>
          <w:sz w:val="18"/>
          <w:szCs w:val="18"/>
        </w:rPr>
        <w:t>xmlns:xsi</w:t>
      </w:r>
      <w:proofErr w:type="spellEnd"/>
      <w:proofErr w:type="gramEnd"/>
      <w:r w:rsidRPr="00220BDC">
        <w:rPr>
          <w:rFonts w:ascii="Courier New" w:eastAsia="MS Mincho" w:hAnsi="Courier New" w:cs="Courier New"/>
          <w:sz w:val="18"/>
          <w:szCs w:val="18"/>
        </w:rPr>
        <w:t>="http://www.w3.org/2001/XMLSchema-instance"</w:t>
      </w:r>
    </w:p>
    <w:p w14:paraId="68B30266" w14:textId="32609984" w:rsidR="00B95748" w:rsidRPr="00EE3806"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w:t>
      </w:r>
      <w:proofErr w:type="spellStart"/>
      <w:r w:rsidRPr="00EE3806">
        <w:rPr>
          <w:rFonts w:ascii="Courier New" w:eastAsia="MS Mincho" w:hAnsi="Courier New" w:cs="Courier New"/>
          <w:sz w:val="18"/>
          <w:szCs w:val="18"/>
        </w:rPr>
        <w:t>xmlns</w:t>
      </w:r>
      <w:proofErr w:type="spellEnd"/>
      <w:r w:rsidRPr="00EE3806">
        <w:rPr>
          <w:rFonts w:ascii="Courier New" w:eastAsia="MS Mincho" w:hAnsi="Courier New" w:cs="Courier New"/>
          <w:sz w:val="18"/>
          <w:szCs w:val="18"/>
        </w:rPr>
        <w:t>="urn:mpeg:</w:t>
      </w:r>
      <w:del w:id="189" w:author="Ahmed Hamza" w:date="2025-10-22T22:53:00Z" w16du:dateUtc="2025-10-23T05:53:00Z">
        <w:r w:rsidRPr="00EE3806">
          <w:rPr>
            <w:rFonts w:ascii="Courier New" w:eastAsia="MS Mincho" w:hAnsi="Courier New" w:cs="Courier New"/>
            <w:sz w:val="18"/>
            <w:szCs w:val="18"/>
          </w:rPr>
          <w:delText>DASH</w:delText>
        </w:r>
      </w:del>
      <w:proofErr w:type="gramStart"/>
      <w:ins w:id="190" w:author="Ahmed Hamza" w:date="2025-10-22T22:53:00Z" w16du:dateUtc="2025-10-23T05:53:00Z">
        <w:r w:rsidR="006B20CD">
          <w:rPr>
            <w:rFonts w:ascii="Courier New" w:eastAsia="MS Mincho" w:hAnsi="Courier New" w:cs="Courier New"/>
            <w:sz w:val="18"/>
            <w:szCs w:val="18"/>
          </w:rPr>
          <w:t>dash</w:t>
        </w:r>
      </w:ins>
      <w:r w:rsidRPr="00EE3806">
        <w:rPr>
          <w:rFonts w:ascii="Courier New" w:eastAsia="MS Mincho" w:hAnsi="Courier New" w:cs="Courier New"/>
          <w:sz w:val="18"/>
          <w:szCs w:val="18"/>
        </w:rPr>
        <w:t>:schema</w:t>
      </w:r>
      <w:proofErr w:type="gramEnd"/>
      <w:r w:rsidRPr="00EE3806">
        <w:rPr>
          <w:rFonts w:ascii="Courier New" w:eastAsia="MS Mincho" w:hAnsi="Courier New" w:cs="Courier New"/>
          <w:sz w:val="18"/>
          <w:szCs w:val="18"/>
        </w:rPr>
        <w:t>:</w:t>
      </w:r>
      <w:del w:id="191" w:author="Ahmed Hamza" w:date="2025-10-22T22:53:00Z" w16du:dateUtc="2025-10-23T05:53:00Z">
        <w:r w:rsidRPr="00EE3806">
          <w:rPr>
            <w:rFonts w:ascii="Courier New" w:eastAsia="MS Mincho" w:hAnsi="Courier New" w:cs="Courier New"/>
            <w:sz w:val="18"/>
            <w:szCs w:val="18"/>
          </w:rPr>
          <w:delText>MPD</w:delText>
        </w:r>
      </w:del>
      <w:ins w:id="192" w:author="Ahmed Hamza" w:date="2025-10-22T22:53:00Z" w16du:dateUtc="2025-10-23T05:53:00Z">
        <w:r w:rsidR="006B20CD">
          <w:rPr>
            <w:rFonts w:ascii="Courier New" w:eastAsia="MS Mincho" w:hAnsi="Courier New" w:cs="Courier New"/>
            <w:sz w:val="18"/>
            <w:szCs w:val="18"/>
          </w:rPr>
          <w:t>mpd</w:t>
        </w:r>
      </w:ins>
      <w:r w:rsidRPr="00EE3806">
        <w:rPr>
          <w:rFonts w:ascii="Courier New" w:eastAsia="MS Mincho" w:hAnsi="Courier New" w:cs="Courier New"/>
          <w:sz w:val="18"/>
          <w:szCs w:val="18"/>
        </w:rPr>
        <w:t>:</w:t>
      </w:r>
      <w:del w:id="193" w:author="Ahmed Hamza" w:date="2025-10-22T22:55:00Z" w16du:dateUtc="2025-10-23T05:55:00Z">
        <w:r w:rsidRPr="00EE3806" w:rsidDel="00D76B95">
          <w:rPr>
            <w:rFonts w:ascii="Courier New" w:eastAsia="MS Mincho" w:hAnsi="Courier New" w:cs="Courier New"/>
            <w:sz w:val="18"/>
            <w:szCs w:val="18"/>
          </w:rPr>
          <w:delText>XXXX</w:delText>
        </w:r>
      </w:del>
      <w:ins w:id="194" w:author="Ahmed Hamza" w:date="2025-10-22T22:55:00Z" w16du:dateUtc="2025-10-23T05:55:00Z">
        <w:r w:rsidR="00D76B95">
          <w:rPr>
            <w:rFonts w:ascii="Courier New" w:eastAsia="MS Mincho" w:hAnsi="Courier New" w:cs="Courier New"/>
            <w:sz w:val="18"/>
            <w:szCs w:val="18"/>
          </w:rPr>
          <w:t>2011</w:t>
        </w:r>
      </w:ins>
      <w:r w:rsidRPr="00EE3806">
        <w:rPr>
          <w:rFonts w:ascii="Courier New" w:eastAsia="MS Mincho" w:hAnsi="Courier New" w:cs="Courier New"/>
          <w:sz w:val="18"/>
          <w:szCs w:val="18"/>
        </w:rPr>
        <w:t>"</w:t>
      </w:r>
    </w:p>
    <w:p w14:paraId="367000EF" w14:textId="2E7311AB" w:rsidR="00B95748" w:rsidRPr="00EE3806"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EE3806">
        <w:rPr>
          <w:rFonts w:ascii="Courier New" w:eastAsia="MS Mincho" w:hAnsi="Courier New" w:cs="Courier New"/>
          <w:sz w:val="18"/>
          <w:szCs w:val="18"/>
        </w:rPr>
        <w:t xml:space="preserve">  </w:t>
      </w:r>
      <w:proofErr w:type="spellStart"/>
      <w:proofErr w:type="gramStart"/>
      <w:r w:rsidRPr="00EE3806">
        <w:rPr>
          <w:rFonts w:ascii="Courier New" w:eastAsia="MS Mincho" w:hAnsi="Courier New" w:cs="Courier New"/>
          <w:sz w:val="18"/>
          <w:szCs w:val="18"/>
        </w:rPr>
        <w:t>xsi:schemaLocation</w:t>
      </w:r>
      <w:proofErr w:type="spellEnd"/>
      <w:proofErr w:type="gramEnd"/>
      <w:r w:rsidRPr="00EE3806">
        <w:rPr>
          <w:rFonts w:ascii="Courier New" w:eastAsia="MS Mincho" w:hAnsi="Courier New" w:cs="Courier New"/>
          <w:sz w:val="18"/>
          <w:szCs w:val="18"/>
        </w:rPr>
        <w:t>="urn:mpeg:</w:t>
      </w:r>
      <w:del w:id="195" w:author="Ahmed Hamza" w:date="2025-10-22T22:53:00Z" w16du:dateUtc="2025-10-23T05:53:00Z">
        <w:r w:rsidRPr="00EE3806">
          <w:rPr>
            <w:rFonts w:ascii="Courier New" w:eastAsia="MS Mincho" w:hAnsi="Courier New" w:cs="Courier New"/>
            <w:sz w:val="18"/>
            <w:szCs w:val="18"/>
          </w:rPr>
          <w:delText>DASH</w:delText>
        </w:r>
      </w:del>
      <w:proofErr w:type="gramStart"/>
      <w:ins w:id="196" w:author="Ahmed Hamza" w:date="2025-10-22T22:53:00Z" w16du:dateUtc="2025-10-23T05:53:00Z">
        <w:r w:rsidR="00574CBC">
          <w:rPr>
            <w:rFonts w:ascii="Courier New" w:eastAsia="MS Mincho" w:hAnsi="Courier New" w:cs="Courier New"/>
            <w:sz w:val="18"/>
            <w:szCs w:val="18"/>
          </w:rPr>
          <w:t>dash</w:t>
        </w:r>
      </w:ins>
      <w:r w:rsidRPr="00EE3806">
        <w:rPr>
          <w:rFonts w:ascii="Courier New" w:eastAsia="MS Mincho" w:hAnsi="Courier New" w:cs="Courier New"/>
          <w:sz w:val="18"/>
          <w:szCs w:val="18"/>
        </w:rPr>
        <w:t>:schema</w:t>
      </w:r>
      <w:proofErr w:type="gramEnd"/>
      <w:r w:rsidRPr="00EE3806">
        <w:rPr>
          <w:rFonts w:ascii="Courier New" w:eastAsia="MS Mincho" w:hAnsi="Courier New" w:cs="Courier New"/>
          <w:sz w:val="18"/>
          <w:szCs w:val="18"/>
        </w:rPr>
        <w:t>:</w:t>
      </w:r>
      <w:del w:id="197" w:author="Ahmed Hamza" w:date="2025-10-22T22:53:00Z" w16du:dateUtc="2025-10-23T05:53:00Z">
        <w:r w:rsidRPr="00EE3806">
          <w:rPr>
            <w:rFonts w:ascii="Courier New" w:eastAsia="MS Mincho" w:hAnsi="Courier New" w:cs="Courier New"/>
            <w:sz w:val="18"/>
            <w:szCs w:val="18"/>
          </w:rPr>
          <w:delText>MPD</w:delText>
        </w:r>
      </w:del>
      <w:ins w:id="198" w:author="Ahmed Hamza" w:date="2025-10-22T22:53:00Z" w16du:dateUtc="2025-10-23T05:53:00Z">
        <w:r w:rsidR="00574CBC">
          <w:rPr>
            <w:rFonts w:ascii="Courier New" w:eastAsia="MS Mincho" w:hAnsi="Courier New" w:cs="Courier New"/>
            <w:sz w:val="18"/>
            <w:szCs w:val="18"/>
          </w:rPr>
          <w:t>mpd</w:t>
        </w:r>
      </w:ins>
      <w:r w:rsidRPr="00EE3806">
        <w:rPr>
          <w:rFonts w:ascii="Courier New" w:eastAsia="MS Mincho" w:hAnsi="Courier New" w:cs="Courier New"/>
          <w:sz w:val="18"/>
          <w:szCs w:val="18"/>
        </w:rPr>
        <w:t>:</w:t>
      </w:r>
      <w:del w:id="199" w:author="Ahmed Hamza" w:date="2025-10-22T22:55:00Z" w16du:dateUtc="2025-10-23T05:55:00Z">
        <w:r w:rsidRPr="00EE3806" w:rsidDel="00D76B95">
          <w:rPr>
            <w:rFonts w:ascii="Courier New" w:eastAsia="MS Mincho" w:hAnsi="Courier New" w:cs="Courier New"/>
            <w:sz w:val="18"/>
            <w:szCs w:val="18"/>
          </w:rPr>
          <w:delText>xxxx</w:delText>
        </w:r>
      </w:del>
      <w:ins w:id="200" w:author="Ahmed Hamza" w:date="2025-10-22T22:55:00Z" w16du:dateUtc="2025-10-23T05:55:00Z">
        <w:r w:rsidR="00D76B95">
          <w:rPr>
            <w:rFonts w:ascii="Courier New" w:eastAsia="MS Mincho" w:hAnsi="Courier New" w:cs="Courier New"/>
            <w:sz w:val="18"/>
            <w:szCs w:val="18"/>
          </w:rPr>
          <w:t xml:space="preserve">2011 </w:t>
        </w:r>
        <w:r w:rsidR="00D76B95" w:rsidRPr="00FD42B4">
          <w:rPr>
            <w:rFonts w:ascii="Courier New" w:eastAsia="MS Mincho" w:hAnsi="Courier New" w:cs="Courier New"/>
            <w:sz w:val="18"/>
            <w:szCs w:val="18"/>
          </w:rPr>
          <w:t>DASH-MPD.xsd</w:t>
        </w:r>
      </w:ins>
      <w:r w:rsidRPr="00EE3806">
        <w:rPr>
          <w:rFonts w:ascii="Courier New" w:eastAsia="MS Mincho" w:hAnsi="Courier New" w:cs="Courier New"/>
          <w:sz w:val="18"/>
          <w:szCs w:val="18"/>
        </w:rPr>
        <w:t>"</w:t>
      </w:r>
    </w:p>
    <w:p w14:paraId="01E0B0A9"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EE3806">
        <w:rPr>
          <w:rFonts w:ascii="Courier New" w:eastAsia="MS Mincho" w:hAnsi="Courier New" w:cs="Courier New"/>
          <w:sz w:val="18"/>
          <w:szCs w:val="18"/>
        </w:rPr>
        <w:t xml:space="preserve">  </w:t>
      </w:r>
      <w:r w:rsidRPr="00220BDC">
        <w:rPr>
          <w:rFonts w:ascii="Courier New" w:eastAsia="MS Mincho" w:hAnsi="Courier New" w:cs="Courier New"/>
          <w:sz w:val="18"/>
          <w:szCs w:val="18"/>
        </w:rPr>
        <w:t>type="dynamic"</w:t>
      </w:r>
    </w:p>
    <w:p w14:paraId="23E60316"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w:t>
      </w:r>
      <w:proofErr w:type="spellStart"/>
      <w:r w:rsidRPr="00220BDC">
        <w:rPr>
          <w:rFonts w:ascii="Courier New" w:eastAsia="MS Mincho" w:hAnsi="Courier New" w:cs="Courier New"/>
          <w:sz w:val="18"/>
          <w:szCs w:val="18"/>
        </w:rPr>
        <w:t>minimumUpdatePeriod</w:t>
      </w:r>
      <w:proofErr w:type="spellEnd"/>
      <w:r w:rsidRPr="00220BDC">
        <w:rPr>
          <w:rFonts w:ascii="Courier New" w:eastAsia="MS Mincho" w:hAnsi="Courier New" w:cs="Courier New"/>
          <w:sz w:val="18"/>
          <w:szCs w:val="18"/>
        </w:rPr>
        <w:t>="PT2S"</w:t>
      </w:r>
    </w:p>
    <w:p w14:paraId="4A11259B"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w:t>
      </w:r>
      <w:proofErr w:type="spellStart"/>
      <w:r w:rsidRPr="00220BDC">
        <w:rPr>
          <w:rFonts w:ascii="Courier New" w:eastAsia="MS Mincho" w:hAnsi="Courier New" w:cs="Courier New"/>
          <w:sz w:val="18"/>
          <w:szCs w:val="18"/>
        </w:rPr>
        <w:t>timeShiftBufferDepth</w:t>
      </w:r>
      <w:proofErr w:type="spellEnd"/>
      <w:r w:rsidRPr="00220BDC">
        <w:rPr>
          <w:rFonts w:ascii="Courier New" w:eastAsia="MS Mincho" w:hAnsi="Courier New" w:cs="Courier New"/>
          <w:sz w:val="18"/>
          <w:szCs w:val="18"/>
        </w:rPr>
        <w:t>="PT30M"</w:t>
      </w:r>
    </w:p>
    <w:p w14:paraId="0EDC8826"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w:t>
      </w:r>
      <w:proofErr w:type="spellStart"/>
      <w:r w:rsidRPr="00220BDC">
        <w:rPr>
          <w:rFonts w:ascii="Courier New" w:eastAsia="MS Mincho" w:hAnsi="Courier New" w:cs="Courier New"/>
          <w:sz w:val="18"/>
          <w:szCs w:val="18"/>
        </w:rPr>
        <w:t>availabilityStartTime</w:t>
      </w:r>
      <w:proofErr w:type="spellEnd"/>
      <w:r w:rsidRPr="00220BDC">
        <w:rPr>
          <w:rFonts w:ascii="Courier New" w:eastAsia="MS Mincho" w:hAnsi="Courier New" w:cs="Courier New"/>
          <w:sz w:val="18"/>
          <w:szCs w:val="18"/>
        </w:rPr>
        <w:t>="2011-12-25T12:30:00"</w:t>
      </w:r>
    </w:p>
    <w:p w14:paraId="3D5FCF4E"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w:t>
      </w:r>
      <w:proofErr w:type="spellStart"/>
      <w:r w:rsidRPr="00220BDC">
        <w:rPr>
          <w:rFonts w:ascii="Courier New" w:eastAsia="MS Mincho" w:hAnsi="Courier New" w:cs="Courier New"/>
          <w:sz w:val="18"/>
          <w:szCs w:val="18"/>
        </w:rPr>
        <w:t>minBufferTime</w:t>
      </w:r>
      <w:proofErr w:type="spellEnd"/>
      <w:r w:rsidRPr="00220BDC">
        <w:rPr>
          <w:rFonts w:ascii="Courier New" w:eastAsia="MS Mincho" w:hAnsi="Courier New" w:cs="Courier New"/>
          <w:sz w:val="18"/>
          <w:szCs w:val="18"/>
        </w:rPr>
        <w:t>="PT4S"</w:t>
      </w:r>
    </w:p>
    <w:p w14:paraId="1FA0B157"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profiles="urn:</w:t>
      </w:r>
      <w:proofErr w:type="gramStart"/>
      <w:r w:rsidRPr="00220BDC">
        <w:rPr>
          <w:rFonts w:ascii="Courier New" w:eastAsia="MS Mincho" w:hAnsi="Courier New" w:cs="Courier New"/>
          <w:sz w:val="18"/>
          <w:szCs w:val="18"/>
        </w:rPr>
        <w:t>mpeg:dash</w:t>
      </w:r>
      <w:proofErr w:type="gramEnd"/>
      <w:r w:rsidRPr="00220BDC">
        <w:rPr>
          <w:rFonts w:ascii="Courier New" w:eastAsia="MS Mincho" w:hAnsi="Courier New" w:cs="Courier New"/>
          <w:sz w:val="18"/>
          <w:szCs w:val="18"/>
        </w:rPr>
        <w:t>:</w:t>
      </w:r>
      <w:proofErr w:type="gramStart"/>
      <w:r w:rsidRPr="00220BDC">
        <w:rPr>
          <w:rFonts w:ascii="Courier New" w:eastAsia="MS Mincho" w:hAnsi="Courier New" w:cs="Courier New"/>
          <w:sz w:val="18"/>
          <w:szCs w:val="18"/>
        </w:rPr>
        <w:t>profile:isoff</w:t>
      </w:r>
      <w:proofErr w:type="gramEnd"/>
      <w:r w:rsidRPr="00220BDC">
        <w:rPr>
          <w:rFonts w:ascii="Courier New" w:eastAsia="MS Mincho" w:hAnsi="Courier New" w:cs="Courier New"/>
          <w:sz w:val="18"/>
          <w:szCs w:val="18"/>
        </w:rPr>
        <w:t>-live:2011"&gt;</w:t>
      </w:r>
    </w:p>
    <w:p w14:paraId="72C00D73"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w:t>
      </w:r>
    </w:p>
    <w:p w14:paraId="4CD0F37B"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BaseURL</w:t>
      </w:r>
      <w:proofErr w:type="spellEnd"/>
      <w:r w:rsidRPr="00220BDC">
        <w:rPr>
          <w:rFonts w:ascii="Courier New" w:eastAsia="MS Mincho" w:hAnsi="Courier New" w:cs="Courier New"/>
          <w:sz w:val="18"/>
          <w:szCs w:val="18"/>
        </w:rPr>
        <w:t>&gt;http://cdn1.example.com/&lt;/BaseURL&gt;</w:t>
      </w:r>
    </w:p>
    <w:p w14:paraId="07199585"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BaseURL</w:t>
      </w:r>
      <w:proofErr w:type="spellEnd"/>
      <w:r w:rsidRPr="00220BDC">
        <w:rPr>
          <w:rFonts w:ascii="Courier New" w:eastAsia="MS Mincho" w:hAnsi="Courier New" w:cs="Courier New"/>
          <w:sz w:val="18"/>
          <w:szCs w:val="18"/>
        </w:rPr>
        <w:t>&gt;http://cdn2.example.com/&lt;/BaseURL&gt;</w:t>
      </w:r>
    </w:p>
    <w:p w14:paraId="7B89CF01"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w:t>
      </w:r>
    </w:p>
    <w:p w14:paraId="70D74256" w14:textId="77777777" w:rsidR="00B95748" w:rsidRDefault="00B95748" w:rsidP="00B95748">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&lt;Period&gt;</w:t>
      </w:r>
    </w:p>
    <w:p w14:paraId="2785C60B" w14:textId="7114BF7D" w:rsidR="00E82053" w:rsidRPr="00220BDC" w:rsidRDefault="00E82053"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Pr>
          <w:rFonts w:ascii="Courier New" w:eastAsia="MS Mincho" w:hAnsi="Courier New" w:cs="Courier New"/>
          <w:sz w:val="18"/>
          <w:szCs w:val="18"/>
        </w:rPr>
        <w:t xml:space="preserve">  </w:t>
      </w:r>
    </w:p>
    <w:p w14:paraId="0D18C984"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w:t>
      </w:r>
      <w:proofErr w:type="gramStart"/>
      <w:r w:rsidRPr="00220BDC">
        <w:rPr>
          <w:rFonts w:ascii="Courier New" w:eastAsia="MS Mincho" w:hAnsi="Courier New" w:cs="Courier New"/>
          <w:sz w:val="18"/>
          <w:szCs w:val="18"/>
        </w:rPr>
        <w:t>&lt;!--</w:t>
      </w:r>
      <w:proofErr w:type="gramEnd"/>
      <w:r w:rsidRPr="00220BDC">
        <w:rPr>
          <w:rFonts w:ascii="Courier New" w:eastAsia="MS Mincho" w:hAnsi="Courier New" w:cs="Courier New"/>
          <w:sz w:val="18"/>
          <w:szCs w:val="18"/>
        </w:rPr>
        <w:t xml:space="preserve"> Video --&gt;</w:t>
      </w:r>
    </w:p>
    <w:p w14:paraId="0AF79291"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AdaptationSet</w:t>
      </w:r>
      <w:proofErr w:type="spellEnd"/>
      <w:r w:rsidRPr="00220BDC">
        <w:rPr>
          <w:rFonts w:ascii="Courier New" w:eastAsia="MS Mincho" w:hAnsi="Courier New" w:cs="Courier New"/>
          <w:sz w:val="18"/>
          <w:szCs w:val="18"/>
        </w:rPr>
        <w:t xml:space="preserve"> </w:t>
      </w:r>
    </w:p>
    <w:p w14:paraId="56BE6E56"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id="video"</w:t>
      </w:r>
    </w:p>
    <w:p w14:paraId="629BB2C8"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w:t>
      </w:r>
      <w:proofErr w:type="spellStart"/>
      <w:r w:rsidRPr="00220BDC">
        <w:rPr>
          <w:rFonts w:ascii="Courier New" w:eastAsia="MS Mincho" w:hAnsi="Courier New" w:cs="Courier New"/>
          <w:sz w:val="18"/>
          <w:szCs w:val="18"/>
        </w:rPr>
        <w:t>mimeType</w:t>
      </w:r>
      <w:proofErr w:type="spellEnd"/>
      <w:r w:rsidRPr="00220BDC">
        <w:rPr>
          <w:rFonts w:ascii="Courier New" w:eastAsia="MS Mincho" w:hAnsi="Courier New" w:cs="Courier New"/>
          <w:sz w:val="18"/>
          <w:szCs w:val="18"/>
        </w:rPr>
        <w:t xml:space="preserve">="video/mp4" </w:t>
      </w:r>
    </w:p>
    <w:p w14:paraId="0A267ED2"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codecs="avc1.4D401F" </w:t>
      </w:r>
    </w:p>
    <w:p w14:paraId="01DC01CE"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w:t>
      </w:r>
      <w:proofErr w:type="spellStart"/>
      <w:r w:rsidRPr="00220BDC">
        <w:rPr>
          <w:rFonts w:ascii="Courier New" w:eastAsia="MS Mincho" w:hAnsi="Courier New" w:cs="Courier New"/>
          <w:sz w:val="18"/>
          <w:szCs w:val="18"/>
        </w:rPr>
        <w:t>frameRate</w:t>
      </w:r>
      <w:proofErr w:type="spellEnd"/>
      <w:r w:rsidRPr="00220BDC">
        <w:rPr>
          <w:rFonts w:ascii="Courier New" w:eastAsia="MS Mincho" w:hAnsi="Courier New" w:cs="Courier New"/>
          <w:sz w:val="18"/>
          <w:szCs w:val="18"/>
        </w:rPr>
        <w:t xml:space="preserve">="30000/1001" </w:t>
      </w:r>
    </w:p>
    <w:p w14:paraId="703DE232"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w:t>
      </w:r>
      <w:proofErr w:type="spellStart"/>
      <w:r w:rsidRPr="00220BDC">
        <w:rPr>
          <w:rFonts w:ascii="Courier New" w:eastAsia="MS Mincho" w:hAnsi="Courier New" w:cs="Courier New"/>
          <w:sz w:val="18"/>
          <w:szCs w:val="18"/>
        </w:rPr>
        <w:t>segmentAlignment</w:t>
      </w:r>
      <w:proofErr w:type="spellEnd"/>
      <w:r w:rsidRPr="00220BDC">
        <w:rPr>
          <w:rFonts w:ascii="Courier New" w:eastAsia="MS Mincho" w:hAnsi="Courier New" w:cs="Courier New"/>
          <w:sz w:val="18"/>
          <w:szCs w:val="18"/>
        </w:rPr>
        <w:t xml:space="preserve">="true" </w:t>
      </w:r>
    </w:p>
    <w:p w14:paraId="111B985F"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w:t>
      </w:r>
      <w:proofErr w:type="spellStart"/>
      <w:r w:rsidRPr="00220BDC">
        <w:rPr>
          <w:rFonts w:ascii="Courier New" w:eastAsia="MS Mincho" w:hAnsi="Courier New" w:cs="Courier New"/>
          <w:sz w:val="18"/>
          <w:szCs w:val="18"/>
        </w:rPr>
        <w:t>startWithSAP</w:t>
      </w:r>
      <w:proofErr w:type="spellEnd"/>
      <w:r w:rsidRPr="00220BDC">
        <w:rPr>
          <w:rFonts w:ascii="Courier New" w:eastAsia="MS Mincho" w:hAnsi="Courier New" w:cs="Courier New"/>
          <w:sz w:val="18"/>
          <w:szCs w:val="18"/>
        </w:rPr>
        <w:t>="1"&gt;</w:t>
      </w:r>
    </w:p>
    <w:p w14:paraId="6AB136D2"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BaseURL</w:t>
      </w:r>
      <w:proofErr w:type="spellEnd"/>
      <w:r w:rsidRPr="00220BDC">
        <w:rPr>
          <w:rFonts w:ascii="Courier New" w:eastAsia="MS Mincho" w:hAnsi="Courier New" w:cs="Courier New"/>
          <w:sz w:val="18"/>
          <w:szCs w:val="18"/>
        </w:rPr>
        <w:t>&gt;video/&lt;/</w:t>
      </w:r>
      <w:proofErr w:type="spellStart"/>
      <w:r w:rsidRPr="00220BDC">
        <w:rPr>
          <w:rFonts w:ascii="Courier New" w:eastAsia="MS Mincho" w:hAnsi="Courier New" w:cs="Courier New"/>
          <w:sz w:val="18"/>
          <w:szCs w:val="18"/>
        </w:rPr>
        <w:t>BaseURL</w:t>
      </w:r>
      <w:proofErr w:type="spellEnd"/>
      <w:r w:rsidRPr="00220BDC">
        <w:rPr>
          <w:rFonts w:ascii="Courier New" w:eastAsia="MS Mincho" w:hAnsi="Courier New" w:cs="Courier New"/>
          <w:sz w:val="18"/>
          <w:szCs w:val="18"/>
        </w:rPr>
        <w:t>&gt;</w:t>
      </w:r>
    </w:p>
    <w:p w14:paraId="2B910CFA"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SegmentTemplate</w:t>
      </w:r>
      <w:proofErr w:type="spellEnd"/>
      <w:r w:rsidRPr="00220BDC">
        <w:rPr>
          <w:rFonts w:ascii="Courier New" w:eastAsia="MS Mincho" w:hAnsi="Courier New" w:cs="Courier New"/>
          <w:sz w:val="18"/>
          <w:szCs w:val="18"/>
        </w:rPr>
        <w:t xml:space="preserve"> timescale="90000" media="$Bandwidth$/$Time$.mp4v"&gt;</w:t>
      </w:r>
    </w:p>
    <w:p w14:paraId="76ABA1DE"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SegmentTimeline</w:t>
      </w:r>
      <w:proofErr w:type="spellEnd"/>
      <w:r w:rsidRPr="00220BDC">
        <w:rPr>
          <w:rFonts w:ascii="Courier New" w:eastAsia="MS Mincho" w:hAnsi="Courier New" w:cs="Courier New"/>
          <w:sz w:val="18"/>
          <w:szCs w:val="18"/>
        </w:rPr>
        <w:t xml:space="preserve">&gt; </w:t>
      </w:r>
    </w:p>
    <w:p w14:paraId="316DB3B1"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&lt;S t="0" d="180180" r="432"/&gt; </w:t>
      </w:r>
    </w:p>
    <w:p w14:paraId="5893524F"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SegmentTimeline</w:t>
      </w:r>
      <w:proofErr w:type="spellEnd"/>
      <w:r w:rsidRPr="00220BDC">
        <w:rPr>
          <w:rFonts w:ascii="Courier New" w:eastAsia="MS Mincho" w:hAnsi="Courier New" w:cs="Courier New"/>
          <w:sz w:val="18"/>
          <w:szCs w:val="18"/>
        </w:rPr>
        <w:t>&gt;</w:t>
      </w:r>
    </w:p>
    <w:p w14:paraId="26C985B4"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SegmentTemplate</w:t>
      </w:r>
      <w:proofErr w:type="spellEnd"/>
      <w:r w:rsidRPr="00220BDC">
        <w:rPr>
          <w:rFonts w:ascii="Courier New" w:eastAsia="MS Mincho" w:hAnsi="Courier New" w:cs="Courier New"/>
          <w:sz w:val="18"/>
          <w:szCs w:val="18"/>
        </w:rPr>
        <w:t>&gt;</w:t>
      </w:r>
    </w:p>
    <w:p w14:paraId="1C1B1E8A"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&lt;Representation id="v0" width="320" height="240" bandwidth="250000"/&gt;</w:t>
      </w:r>
    </w:p>
    <w:p w14:paraId="576F46EF"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&lt;Representation id="v1" width="640" height="480" bandwidth="500000"/&gt;</w:t>
      </w:r>
    </w:p>
    <w:p w14:paraId="63011E81"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&lt;Representation id="v2" width="960" height="720" bandwidth="1000000"/&gt;</w:t>
      </w:r>
    </w:p>
    <w:p w14:paraId="3CFC3958" w14:textId="77777777" w:rsidR="00B95748" w:rsidRDefault="00B95748" w:rsidP="00B95748">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AdaptationSet</w:t>
      </w:r>
      <w:proofErr w:type="spellEnd"/>
      <w:r w:rsidRPr="00220BDC">
        <w:rPr>
          <w:rFonts w:ascii="Courier New" w:eastAsia="MS Mincho" w:hAnsi="Courier New" w:cs="Courier New"/>
          <w:sz w:val="18"/>
          <w:szCs w:val="18"/>
        </w:rPr>
        <w:t>&gt;</w:t>
      </w:r>
    </w:p>
    <w:p w14:paraId="4559A0CD" w14:textId="67387066" w:rsidR="00E82053" w:rsidRPr="00220BDC" w:rsidRDefault="00E82053"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Pr>
          <w:rFonts w:ascii="Courier New" w:eastAsia="MS Mincho" w:hAnsi="Courier New" w:cs="Courier New"/>
          <w:sz w:val="18"/>
          <w:szCs w:val="18"/>
        </w:rPr>
        <w:t xml:space="preserve">  </w:t>
      </w:r>
    </w:p>
    <w:p w14:paraId="3330AFD3"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w:t>
      </w:r>
      <w:proofErr w:type="gramStart"/>
      <w:r w:rsidRPr="00220BDC">
        <w:rPr>
          <w:rFonts w:ascii="Courier New" w:eastAsia="MS Mincho" w:hAnsi="Courier New" w:cs="Courier New"/>
          <w:sz w:val="18"/>
          <w:szCs w:val="18"/>
        </w:rPr>
        <w:t>&lt;!--</w:t>
      </w:r>
      <w:proofErr w:type="gramEnd"/>
      <w:r w:rsidRPr="00220BDC">
        <w:rPr>
          <w:rFonts w:ascii="Courier New" w:eastAsia="MS Mincho" w:hAnsi="Courier New" w:cs="Courier New"/>
          <w:sz w:val="18"/>
          <w:szCs w:val="18"/>
        </w:rPr>
        <w:t xml:space="preserve"> English Audio --&gt;</w:t>
      </w:r>
    </w:p>
    <w:p w14:paraId="6DD5F6BC" w14:textId="77777777" w:rsidR="00B95748" w:rsidRPr="00BC3BD3"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lang w:val="fr-FR"/>
        </w:rPr>
      </w:pPr>
      <w:r w:rsidRPr="00220BDC">
        <w:rPr>
          <w:rFonts w:ascii="Courier New" w:eastAsia="MS Mincho" w:hAnsi="Courier New" w:cs="Courier New"/>
          <w:sz w:val="18"/>
          <w:szCs w:val="18"/>
        </w:rPr>
        <w:t xml:space="preserve">    </w:t>
      </w:r>
      <w:r w:rsidRPr="00BC3BD3">
        <w:rPr>
          <w:rFonts w:ascii="Courier New" w:eastAsia="MS Mincho" w:hAnsi="Courier New" w:cs="Courier New"/>
          <w:sz w:val="18"/>
          <w:szCs w:val="18"/>
          <w:lang w:val="fr-FR"/>
        </w:rPr>
        <w:t>&lt;</w:t>
      </w:r>
      <w:proofErr w:type="spellStart"/>
      <w:r w:rsidRPr="00BC3BD3">
        <w:rPr>
          <w:rFonts w:ascii="Courier New" w:eastAsia="MS Mincho" w:hAnsi="Courier New" w:cs="Courier New"/>
          <w:sz w:val="18"/>
          <w:szCs w:val="18"/>
          <w:lang w:val="fr-FR"/>
        </w:rPr>
        <w:t>AdaptationSet</w:t>
      </w:r>
      <w:proofErr w:type="spellEnd"/>
      <w:r w:rsidRPr="00BC3BD3">
        <w:rPr>
          <w:rFonts w:ascii="Courier New" w:eastAsia="MS Mincho" w:hAnsi="Courier New" w:cs="Courier New"/>
          <w:sz w:val="18"/>
          <w:szCs w:val="18"/>
          <w:lang w:val="fr-FR"/>
        </w:rPr>
        <w:t xml:space="preserve"> </w:t>
      </w:r>
      <w:proofErr w:type="spellStart"/>
      <w:r w:rsidRPr="00BC3BD3">
        <w:rPr>
          <w:rFonts w:ascii="Courier New" w:eastAsia="MS Mincho" w:hAnsi="Courier New" w:cs="Courier New"/>
          <w:sz w:val="18"/>
          <w:szCs w:val="18"/>
          <w:lang w:val="fr-FR"/>
        </w:rPr>
        <w:t>mimeType</w:t>
      </w:r>
      <w:proofErr w:type="spellEnd"/>
      <w:r w:rsidRPr="00BC3BD3">
        <w:rPr>
          <w:rFonts w:ascii="Courier New" w:eastAsia="MS Mincho" w:hAnsi="Courier New" w:cs="Courier New"/>
          <w:sz w:val="18"/>
          <w:szCs w:val="18"/>
          <w:lang w:val="fr-FR"/>
        </w:rPr>
        <w:t xml:space="preserve">="audio/mp4" codecs="mp4a.0x40" </w:t>
      </w:r>
      <w:proofErr w:type="spellStart"/>
      <w:r w:rsidRPr="00BC3BD3">
        <w:rPr>
          <w:rFonts w:ascii="Courier New" w:eastAsia="MS Mincho" w:hAnsi="Courier New" w:cs="Courier New"/>
          <w:sz w:val="18"/>
          <w:szCs w:val="18"/>
          <w:lang w:val="fr-FR"/>
        </w:rPr>
        <w:t>lang</w:t>
      </w:r>
      <w:proofErr w:type="spellEnd"/>
      <w:r w:rsidRPr="00BC3BD3">
        <w:rPr>
          <w:rFonts w:ascii="Courier New" w:eastAsia="MS Mincho" w:hAnsi="Courier New" w:cs="Courier New"/>
          <w:sz w:val="18"/>
          <w:szCs w:val="18"/>
          <w:lang w:val="fr-FR"/>
        </w:rPr>
        <w:t xml:space="preserve">="en" </w:t>
      </w:r>
      <w:proofErr w:type="spellStart"/>
      <w:r w:rsidRPr="00BC3BD3">
        <w:rPr>
          <w:rFonts w:ascii="Courier New" w:eastAsia="MS Mincho" w:hAnsi="Courier New" w:cs="Courier New"/>
          <w:sz w:val="18"/>
          <w:szCs w:val="18"/>
          <w:lang w:val="fr-FR"/>
        </w:rPr>
        <w:t>segmentAlignment</w:t>
      </w:r>
      <w:proofErr w:type="spellEnd"/>
      <w:r w:rsidRPr="00BC3BD3">
        <w:rPr>
          <w:rFonts w:ascii="Courier New" w:eastAsia="MS Mincho" w:hAnsi="Courier New" w:cs="Courier New"/>
          <w:sz w:val="18"/>
          <w:szCs w:val="18"/>
          <w:lang w:val="fr-FR"/>
        </w:rPr>
        <w:t>="0"&gt;</w:t>
      </w:r>
    </w:p>
    <w:p w14:paraId="44677645"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BC3BD3">
        <w:rPr>
          <w:rFonts w:ascii="Courier New" w:eastAsia="MS Mincho" w:hAnsi="Courier New" w:cs="Courier New"/>
          <w:sz w:val="18"/>
          <w:szCs w:val="18"/>
          <w:lang w:val="fr-FR"/>
        </w:rPr>
        <w:t xml:space="preserve">      </w:t>
      </w:r>
      <w:r w:rsidRPr="00220BDC">
        <w:rPr>
          <w:rFonts w:ascii="Courier New" w:eastAsia="MS Mincho" w:hAnsi="Courier New" w:cs="Courier New"/>
          <w:sz w:val="18"/>
          <w:szCs w:val="18"/>
        </w:rPr>
        <w:t>&lt;</w:t>
      </w:r>
      <w:proofErr w:type="spellStart"/>
      <w:r w:rsidRPr="00220BDC">
        <w:rPr>
          <w:rFonts w:ascii="Courier New" w:eastAsia="MS Mincho" w:hAnsi="Courier New" w:cs="Courier New"/>
          <w:sz w:val="18"/>
          <w:szCs w:val="18"/>
        </w:rPr>
        <w:t>SegmentTemplate</w:t>
      </w:r>
      <w:proofErr w:type="spellEnd"/>
      <w:r w:rsidRPr="00220BDC">
        <w:rPr>
          <w:rFonts w:ascii="Courier New" w:eastAsia="MS Mincho" w:hAnsi="Courier New" w:cs="Courier New"/>
          <w:sz w:val="18"/>
          <w:szCs w:val="18"/>
        </w:rPr>
        <w:t xml:space="preserve"> timescale="48000" media="audio/</w:t>
      </w:r>
      <w:proofErr w:type="spellStart"/>
      <w:r w:rsidRPr="00220BDC">
        <w:rPr>
          <w:rFonts w:ascii="Courier New" w:eastAsia="MS Mincho" w:hAnsi="Courier New" w:cs="Courier New"/>
          <w:sz w:val="18"/>
          <w:szCs w:val="18"/>
        </w:rPr>
        <w:t>en</w:t>
      </w:r>
      <w:proofErr w:type="spellEnd"/>
      <w:r w:rsidRPr="00220BDC">
        <w:rPr>
          <w:rFonts w:ascii="Courier New" w:eastAsia="MS Mincho" w:hAnsi="Courier New" w:cs="Courier New"/>
          <w:sz w:val="18"/>
          <w:szCs w:val="18"/>
        </w:rPr>
        <w:t>/$Time$.mp4a"&gt;</w:t>
      </w:r>
    </w:p>
    <w:p w14:paraId="5031052A"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SegmentTimeline</w:t>
      </w:r>
      <w:proofErr w:type="spellEnd"/>
      <w:r w:rsidRPr="00220BDC">
        <w:rPr>
          <w:rFonts w:ascii="Courier New" w:eastAsia="MS Mincho" w:hAnsi="Courier New" w:cs="Courier New"/>
          <w:sz w:val="18"/>
          <w:szCs w:val="18"/>
        </w:rPr>
        <w:t xml:space="preserve">&gt; </w:t>
      </w:r>
    </w:p>
    <w:p w14:paraId="039FFCC5"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&lt;S t="0" d="96000" r="432"/&gt; </w:t>
      </w:r>
    </w:p>
    <w:p w14:paraId="2BB0C33F"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SegmentTimeline</w:t>
      </w:r>
      <w:proofErr w:type="spellEnd"/>
      <w:r w:rsidRPr="00220BDC">
        <w:rPr>
          <w:rFonts w:ascii="Courier New" w:eastAsia="MS Mincho" w:hAnsi="Courier New" w:cs="Courier New"/>
          <w:sz w:val="18"/>
          <w:szCs w:val="18"/>
        </w:rPr>
        <w:t>&gt;</w:t>
      </w:r>
    </w:p>
    <w:p w14:paraId="373F0BC6"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SegmentTemplate</w:t>
      </w:r>
      <w:proofErr w:type="spellEnd"/>
      <w:r w:rsidRPr="00220BDC">
        <w:rPr>
          <w:rFonts w:ascii="Courier New" w:eastAsia="MS Mincho" w:hAnsi="Courier New" w:cs="Courier New"/>
          <w:sz w:val="18"/>
          <w:szCs w:val="18"/>
        </w:rPr>
        <w:t>&gt;</w:t>
      </w:r>
    </w:p>
    <w:p w14:paraId="08B37423"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&lt;Representation id="a0" bandwidth="64000" /&gt;</w:t>
      </w:r>
    </w:p>
    <w:p w14:paraId="677B27F2" w14:textId="77777777" w:rsidR="00B95748" w:rsidRDefault="00B95748" w:rsidP="00B95748">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AdaptationSet</w:t>
      </w:r>
      <w:proofErr w:type="spellEnd"/>
      <w:r w:rsidRPr="00220BDC">
        <w:rPr>
          <w:rFonts w:ascii="Courier New" w:eastAsia="MS Mincho" w:hAnsi="Courier New" w:cs="Courier New"/>
          <w:sz w:val="18"/>
          <w:szCs w:val="18"/>
        </w:rPr>
        <w:t>&gt;</w:t>
      </w:r>
    </w:p>
    <w:p w14:paraId="64584051" w14:textId="4387E423" w:rsidR="00E82053" w:rsidRPr="00220BDC" w:rsidRDefault="00E82053"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Pr>
          <w:rFonts w:ascii="Courier New" w:eastAsia="MS Mincho" w:hAnsi="Courier New" w:cs="Courier New"/>
          <w:sz w:val="18"/>
          <w:szCs w:val="18"/>
        </w:rPr>
        <w:t xml:space="preserve">  </w:t>
      </w:r>
    </w:p>
    <w:p w14:paraId="7AB868D2"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w:t>
      </w:r>
      <w:proofErr w:type="gramStart"/>
      <w:r w:rsidRPr="00220BDC">
        <w:rPr>
          <w:rFonts w:ascii="Courier New" w:eastAsia="MS Mincho" w:hAnsi="Courier New" w:cs="Courier New"/>
          <w:sz w:val="18"/>
          <w:szCs w:val="18"/>
        </w:rPr>
        <w:t>&lt;!--</w:t>
      </w:r>
      <w:proofErr w:type="gramEnd"/>
      <w:r w:rsidRPr="00220BDC">
        <w:rPr>
          <w:rFonts w:ascii="Courier New" w:eastAsia="MS Mincho" w:hAnsi="Courier New" w:cs="Courier New"/>
          <w:sz w:val="18"/>
          <w:szCs w:val="18"/>
        </w:rPr>
        <w:t xml:space="preserve"> French Audio --&gt;</w:t>
      </w:r>
    </w:p>
    <w:p w14:paraId="0F9A2E70"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AdaptationSet</w:t>
      </w:r>
      <w:proofErr w:type="spellEnd"/>
      <w:r w:rsidRPr="00220BDC">
        <w:rPr>
          <w:rFonts w:ascii="Courier New" w:eastAsia="MS Mincho" w:hAnsi="Courier New" w:cs="Courier New"/>
          <w:sz w:val="18"/>
          <w:szCs w:val="18"/>
        </w:rPr>
        <w:t xml:space="preserve"> </w:t>
      </w:r>
      <w:proofErr w:type="spellStart"/>
      <w:r w:rsidRPr="00220BDC">
        <w:rPr>
          <w:rFonts w:ascii="Courier New" w:eastAsia="MS Mincho" w:hAnsi="Courier New" w:cs="Courier New"/>
          <w:sz w:val="18"/>
          <w:szCs w:val="18"/>
        </w:rPr>
        <w:t>mimeType</w:t>
      </w:r>
      <w:proofErr w:type="spellEnd"/>
      <w:r w:rsidRPr="00220BDC">
        <w:rPr>
          <w:rFonts w:ascii="Courier New" w:eastAsia="MS Mincho" w:hAnsi="Courier New" w:cs="Courier New"/>
          <w:sz w:val="18"/>
          <w:szCs w:val="18"/>
        </w:rPr>
        <w:t>="audio/mp4" codecs="mp4a.0x40" lang="</w:t>
      </w:r>
      <w:proofErr w:type="spellStart"/>
      <w:r w:rsidRPr="00220BDC">
        <w:rPr>
          <w:rFonts w:ascii="Courier New" w:eastAsia="MS Mincho" w:hAnsi="Courier New" w:cs="Courier New"/>
          <w:sz w:val="18"/>
          <w:szCs w:val="18"/>
        </w:rPr>
        <w:t>fr</w:t>
      </w:r>
      <w:proofErr w:type="spellEnd"/>
      <w:r w:rsidRPr="00220BDC">
        <w:rPr>
          <w:rFonts w:ascii="Courier New" w:eastAsia="MS Mincho" w:hAnsi="Courier New" w:cs="Courier New"/>
          <w:sz w:val="18"/>
          <w:szCs w:val="18"/>
        </w:rPr>
        <w:t xml:space="preserve">" </w:t>
      </w:r>
      <w:proofErr w:type="spellStart"/>
      <w:r w:rsidRPr="00220BDC">
        <w:rPr>
          <w:rFonts w:ascii="Courier New" w:eastAsia="MS Mincho" w:hAnsi="Courier New" w:cs="Courier New"/>
          <w:sz w:val="18"/>
          <w:szCs w:val="18"/>
        </w:rPr>
        <w:t>segmentAlignment</w:t>
      </w:r>
      <w:proofErr w:type="spellEnd"/>
      <w:r w:rsidRPr="00220BDC">
        <w:rPr>
          <w:rFonts w:ascii="Courier New" w:eastAsia="MS Mincho" w:hAnsi="Courier New" w:cs="Courier New"/>
          <w:sz w:val="18"/>
          <w:szCs w:val="18"/>
        </w:rPr>
        <w:t>="0"&gt;</w:t>
      </w:r>
    </w:p>
    <w:p w14:paraId="28F4329D"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SegmentTemplate</w:t>
      </w:r>
      <w:proofErr w:type="spellEnd"/>
      <w:r w:rsidRPr="00220BDC">
        <w:rPr>
          <w:rFonts w:ascii="Courier New" w:eastAsia="MS Mincho" w:hAnsi="Courier New" w:cs="Courier New"/>
          <w:sz w:val="18"/>
          <w:szCs w:val="18"/>
        </w:rPr>
        <w:t xml:space="preserve"> timescale="48000" media="audio/</w:t>
      </w:r>
      <w:proofErr w:type="spellStart"/>
      <w:r w:rsidRPr="00220BDC">
        <w:rPr>
          <w:rFonts w:ascii="Courier New" w:eastAsia="MS Mincho" w:hAnsi="Courier New" w:cs="Courier New"/>
          <w:sz w:val="18"/>
          <w:szCs w:val="18"/>
        </w:rPr>
        <w:t>fr</w:t>
      </w:r>
      <w:proofErr w:type="spellEnd"/>
      <w:r w:rsidRPr="00220BDC">
        <w:rPr>
          <w:rFonts w:ascii="Courier New" w:eastAsia="MS Mincho" w:hAnsi="Courier New" w:cs="Courier New"/>
          <w:sz w:val="18"/>
          <w:szCs w:val="18"/>
        </w:rPr>
        <w:t>/$Time$.mp4a"&gt;</w:t>
      </w:r>
    </w:p>
    <w:p w14:paraId="3B468628"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SegmentTimeline</w:t>
      </w:r>
      <w:proofErr w:type="spellEnd"/>
      <w:r w:rsidRPr="00220BDC">
        <w:rPr>
          <w:rFonts w:ascii="Courier New" w:eastAsia="MS Mincho" w:hAnsi="Courier New" w:cs="Courier New"/>
          <w:sz w:val="18"/>
          <w:szCs w:val="18"/>
        </w:rPr>
        <w:t>&gt;</w:t>
      </w:r>
    </w:p>
    <w:p w14:paraId="1B956D32"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&lt;S t="0" d="96000" r="432"/&gt;</w:t>
      </w:r>
    </w:p>
    <w:p w14:paraId="4E8AE7A3"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SegmentTimeline</w:t>
      </w:r>
      <w:proofErr w:type="spellEnd"/>
      <w:r w:rsidRPr="00220BDC">
        <w:rPr>
          <w:rFonts w:ascii="Courier New" w:eastAsia="MS Mincho" w:hAnsi="Courier New" w:cs="Courier New"/>
          <w:sz w:val="18"/>
          <w:szCs w:val="18"/>
        </w:rPr>
        <w:t>&gt;</w:t>
      </w:r>
    </w:p>
    <w:p w14:paraId="41E53533"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lastRenderedPageBreak/>
        <w:t xml:space="preserve">      &lt;/</w:t>
      </w:r>
      <w:proofErr w:type="spellStart"/>
      <w:r w:rsidRPr="00220BDC">
        <w:rPr>
          <w:rFonts w:ascii="Courier New" w:eastAsia="MS Mincho" w:hAnsi="Courier New" w:cs="Courier New"/>
          <w:sz w:val="18"/>
          <w:szCs w:val="18"/>
        </w:rPr>
        <w:t>SegmentTemplate</w:t>
      </w:r>
      <w:proofErr w:type="spellEnd"/>
      <w:r w:rsidRPr="00220BDC">
        <w:rPr>
          <w:rFonts w:ascii="Courier New" w:eastAsia="MS Mincho" w:hAnsi="Courier New" w:cs="Courier New"/>
          <w:sz w:val="18"/>
          <w:szCs w:val="18"/>
        </w:rPr>
        <w:t>&gt;</w:t>
      </w:r>
    </w:p>
    <w:p w14:paraId="1136CF54"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&lt;Representation id="a0" bandwidth="64000" /&gt;</w:t>
      </w:r>
    </w:p>
    <w:p w14:paraId="7EBC8F45" w14:textId="77777777" w:rsidR="00B95748" w:rsidRDefault="00B95748" w:rsidP="00B95748">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AdaptationSet</w:t>
      </w:r>
      <w:proofErr w:type="spellEnd"/>
      <w:r w:rsidRPr="00220BDC">
        <w:rPr>
          <w:rFonts w:ascii="Courier New" w:eastAsia="MS Mincho" w:hAnsi="Courier New" w:cs="Courier New"/>
          <w:sz w:val="18"/>
          <w:szCs w:val="18"/>
        </w:rPr>
        <w:t>&gt;</w:t>
      </w:r>
    </w:p>
    <w:p w14:paraId="4B193ADC" w14:textId="22A99635" w:rsidR="00E82053" w:rsidRPr="00220BDC" w:rsidRDefault="00E82053"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Pr>
          <w:rFonts w:ascii="Courier New" w:eastAsia="MS Mincho" w:hAnsi="Courier New" w:cs="Courier New"/>
          <w:sz w:val="18"/>
          <w:szCs w:val="18"/>
        </w:rPr>
        <w:t xml:space="preserve">  </w:t>
      </w:r>
    </w:p>
    <w:p w14:paraId="22D14E64" w14:textId="506FAC2D" w:rsidR="00B95748" w:rsidRPr="00220BDC" w:rsidRDefault="00E82053"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Pr>
          <w:rFonts w:ascii="Courier New" w:eastAsia="MS Mincho" w:hAnsi="Courier New" w:cs="Courier New"/>
          <w:sz w:val="18"/>
          <w:szCs w:val="18"/>
        </w:rPr>
        <w:t xml:space="preserve">    </w:t>
      </w:r>
      <w:proofErr w:type="gramStart"/>
      <w:r w:rsidR="00B95748" w:rsidRPr="00220BDC">
        <w:rPr>
          <w:rFonts w:ascii="Courier New" w:eastAsia="MS Mincho" w:hAnsi="Courier New" w:cs="Courier New"/>
          <w:sz w:val="18"/>
          <w:szCs w:val="18"/>
        </w:rPr>
        <w:t>&lt;!--</w:t>
      </w:r>
      <w:proofErr w:type="gramEnd"/>
      <w:r>
        <w:rPr>
          <w:rFonts w:ascii="Courier New" w:eastAsia="MS Mincho" w:hAnsi="Courier New" w:cs="Courier New"/>
          <w:sz w:val="18"/>
          <w:szCs w:val="18"/>
        </w:rPr>
        <w:t xml:space="preserve"> </w:t>
      </w:r>
      <w:proofErr w:type="spellStart"/>
      <w:r w:rsidR="00B95748" w:rsidRPr="00220BDC">
        <w:rPr>
          <w:rFonts w:ascii="Courier New" w:eastAsia="MS Mincho" w:hAnsi="Courier New" w:cs="Courier New"/>
          <w:sz w:val="18"/>
          <w:szCs w:val="18"/>
        </w:rPr>
        <w:t>AdaptationSet</w:t>
      </w:r>
      <w:proofErr w:type="spellEnd"/>
      <w:r w:rsidR="00B95748" w:rsidRPr="00220BDC">
        <w:rPr>
          <w:rFonts w:ascii="Courier New" w:eastAsia="MS Mincho" w:hAnsi="Courier New" w:cs="Courier New"/>
          <w:sz w:val="18"/>
          <w:szCs w:val="18"/>
        </w:rPr>
        <w:t xml:space="preserve"> carrying Green Video Information for Video --&gt;</w:t>
      </w:r>
    </w:p>
    <w:p w14:paraId="52B923A0"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AdaptationSet</w:t>
      </w:r>
      <w:proofErr w:type="spellEnd"/>
      <w:r w:rsidRPr="00220BDC">
        <w:rPr>
          <w:rFonts w:ascii="Courier New" w:eastAsia="MS Mincho" w:hAnsi="Courier New" w:cs="Courier New"/>
          <w:sz w:val="18"/>
          <w:szCs w:val="18"/>
        </w:rPr>
        <w:t xml:space="preserve"> id="</w:t>
      </w:r>
      <w:proofErr w:type="spellStart"/>
      <w:r w:rsidRPr="00220BDC">
        <w:rPr>
          <w:rFonts w:ascii="Courier New" w:eastAsia="MS Mincho" w:hAnsi="Courier New" w:cs="Courier New"/>
          <w:sz w:val="18"/>
          <w:szCs w:val="18"/>
        </w:rPr>
        <w:t>green_video</w:t>
      </w:r>
      <w:proofErr w:type="spellEnd"/>
      <w:r w:rsidRPr="00220BDC">
        <w:rPr>
          <w:rFonts w:ascii="Courier New" w:eastAsia="MS Mincho" w:hAnsi="Courier New" w:cs="Courier New"/>
          <w:sz w:val="18"/>
          <w:szCs w:val="18"/>
        </w:rPr>
        <w:t>" codecs="</w:t>
      </w:r>
      <w:proofErr w:type="spellStart"/>
      <w:r w:rsidRPr="00220BDC">
        <w:rPr>
          <w:rFonts w:ascii="Courier New" w:eastAsia="MS Mincho" w:hAnsi="Courier New" w:cs="Courier New"/>
          <w:sz w:val="18"/>
          <w:szCs w:val="18"/>
        </w:rPr>
        <w:t>depi</w:t>
      </w:r>
      <w:proofErr w:type="spellEnd"/>
      <w:r w:rsidRPr="00220BDC">
        <w:rPr>
          <w:rFonts w:ascii="Courier New" w:eastAsia="MS Mincho" w:hAnsi="Courier New" w:cs="Courier New"/>
          <w:sz w:val="18"/>
          <w:szCs w:val="18"/>
        </w:rPr>
        <w:t>"/&gt;</w:t>
      </w:r>
    </w:p>
    <w:p w14:paraId="23988E0A"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BaseURL</w:t>
      </w:r>
      <w:proofErr w:type="spellEnd"/>
      <w:r w:rsidRPr="00220BDC">
        <w:rPr>
          <w:rFonts w:ascii="Courier New" w:eastAsia="MS Mincho" w:hAnsi="Courier New" w:cs="Courier New"/>
          <w:sz w:val="18"/>
          <w:szCs w:val="18"/>
        </w:rPr>
        <w:t>&gt;</w:t>
      </w:r>
      <w:proofErr w:type="spellStart"/>
      <w:r w:rsidRPr="00220BDC">
        <w:rPr>
          <w:rFonts w:ascii="Courier New" w:eastAsia="MS Mincho" w:hAnsi="Courier New" w:cs="Courier New"/>
          <w:sz w:val="18"/>
          <w:szCs w:val="18"/>
        </w:rPr>
        <w:t>video_green_depi</w:t>
      </w:r>
      <w:proofErr w:type="spellEnd"/>
      <w:r w:rsidRPr="00220BDC">
        <w:rPr>
          <w:rFonts w:ascii="Courier New" w:eastAsia="MS Mincho" w:hAnsi="Courier New" w:cs="Courier New"/>
          <w:sz w:val="18"/>
          <w:szCs w:val="18"/>
        </w:rPr>
        <w:t>/&lt;/</w:t>
      </w:r>
      <w:proofErr w:type="spellStart"/>
      <w:r w:rsidRPr="00220BDC">
        <w:rPr>
          <w:rFonts w:ascii="Courier New" w:eastAsia="MS Mincho" w:hAnsi="Courier New" w:cs="Courier New"/>
          <w:sz w:val="18"/>
          <w:szCs w:val="18"/>
        </w:rPr>
        <w:t>BaseURL</w:t>
      </w:r>
      <w:proofErr w:type="spellEnd"/>
      <w:r w:rsidRPr="00220BDC">
        <w:rPr>
          <w:rFonts w:ascii="Courier New" w:eastAsia="MS Mincho" w:hAnsi="Courier New" w:cs="Courier New"/>
          <w:sz w:val="18"/>
          <w:szCs w:val="18"/>
        </w:rPr>
        <w:t>&gt;</w:t>
      </w:r>
    </w:p>
    <w:p w14:paraId="2E8DD21A"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SegmentTemplate</w:t>
      </w:r>
      <w:proofErr w:type="spellEnd"/>
      <w:r w:rsidRPr="00220BDC">
        <w:rPr>
          <w:rFonts w:ascii="Courier New" w:eastAsia="MS Mincho" w:hAnsi="Courier New" w:cs="Courier New"/>
          <w:sz w:val="18"/>
          <w:szCs w:val="18"/>
        </w:rPr>
        <w:t xml:space="preserve"> timescale="90000" media="$id$/$Time$.mp4m"&gt;</w:t>
      </w:r>
    </w:p>
    <w:p w14:paraId="11C1F954"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SegmentTimeline</w:t>
      </w:r>
      <w:proofErr w:type="spellEnd"/>
      <w:r w:rsidRPr="00220BDC">
        <w:rPr>
          <w:rFonts w:ascii="Courier New" w:eastAsia="MS Mincho" w:hAnsi="Courier New" w:cs="Courier New"/>
          <w:sz w:val="18"/>
          <w:szCs w:val="18"/>
        </w:rPr>
        <w:t xml:space="preserve">&gt; </w:t>
      </w:r>
    </w:p>
    <w:p w14:paraId="5986C2BD"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&lt;S t="0" d="180180" r="432"/&gt; </w:t>
      </w:r>
    </w:p>
    <w:p w14:paraId="21E9A17B"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SegmentTimeline</w:t>
      </w:r>
      <w:proofErr w:type="spellEnd"/>
      <w:r w:rsidRPr="00220BDC">
        <w:rPr>
          <w:rFonts w:ascii="Courier New" w:eastAsia="MS Mincho" w:hAnsi="Courier New" w:cs="Courier New"/>
          <w:sz w:val="18"/>
          <w:szCs w:val="18"/>
        </w:rPr>
        <w:t>&gt;</w:t>
      </w:r>
    </w:p>
    <w:p w14:paraId="1AE4B6D7"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SegmentTemplate</w:t>
      </w:r>
      <w:proofErr w:type="spellEnd"/>
      <w:r w:rsidRPr="00220BDC">
        <w:rPr>
          <w:rFonts w:ascii="Courier New" w:eastAsia="MS Mincho" w:hAnsi="Courier New" w:cs="Courier New"/>
          <w:sz w:val="18"/>
          <w:szCs w:val="18"/>
        </w:rPr>
        <w:t>&gt;</w:t>
      </w:r>
    </w:p>
    <w:p w14:paraId="534710B3"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&lt;Representation id="gv0" bandwidth="1000" </w:t>
      </w:r>
      <w:proofErr w:type="spellStart"/>
      <w:r w:rsidRPr="00220BDC">
        <w:rPr>
          <w:rFonts w:ascii="Courier New" w:eastAsia="MS Mincho" w:hAnsi="Courier New" w:cs="Courier New"/>
          <w:sz w:val="18"/>
          <w:szCs w:val="18"/>
        </w:rPr>
        <w:t>associationId</w:t>
      </w:r>
      <w:proofErr w:type="spellEnd"/>
      <w:r w:rsidRPr="00220BDC">
        <w:rPr>
          <w:rFonts w:ascii="Courier New" w:eastAsia="MS Mincho" w:hAnsi="Courier New" w:cs="Courier New"/>
          <w:sz w:val="18"/>
          <w:szCs w:val="18"/>
        </w:rPr>
        <w:t xml:space="preserve">="v0" </w:t>
      </w:r>
      <w:proofErr w:type="spellStart"/>
      <w:r w:rsidRPr="00220BDC">
        <w:rPr>
          <w:rFonts w:ascii="Courier New" w:eastAsia="MS Mincho" w:hAnsi="Courier New" w:cs="Courier New"/>
          <w:sz w:val="18"/>
          <w:szCs w:val="18"/>
        </w:rPr>
        <w:t>associationType</w:t>
      </w:r>
      <w:proofErr w:type="spellEnd"/>
      <w:r w:rsidRPr="00220BDC">
        <w:rPr>
          <w:rFonts w:ascii="Courier New" w:eastAsia="MS Mincho" w:hAnsi="Courier New" w:cs="Courier New"/>
          <w:sz w:val="18"/>
          <w:szCs w:val="18"/>
        </w:rPr>
        <w:t>="</w:t>
      </w:r>
      <w:proofErr w:type="spellStart"/>
      <w:r w:rsidRPr="00220BDC">
        <w:rPr>
          <w:rFonts w:ascii="Courier New" w:eastAsia="MS Mincho" w:hAnsi="Courier New" w:cs="Courier New"/>
          <w:sz w:val="18"/>
          <w:szCs w:val="18"/>
        </w:rPr>
        <w:t>cdsc</w:t>
      </w:r>
      <w:proofErr w:type="spellEnd"/>
      <w:r w:rsidRPr="00220BDC">
        <w:rPr>
          <w:rFonts w:ascii="Courier New" w:eastAsia="MS Mincho" w:hAnsi="Courier New" w:cs="Courier New"/>
          <w:sz w:val="18"/>
          <w:szCs w:val="18"/>
        </w:rPr>
        <w:t>"/&gt;</w:t>
      </w:r>
    </w:p>
    <w:p w14:paraId="68587E83"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&lt;Representation id="gv1" bandwidth="1000" </w:t>
      </w:r>
      <w:proofErr w:type="spellStart"/>
      <w:r w:rsidRPr="00220BDC">
        <w:rPr>
          <w:rFonts w:ascii="Courier New" w:eastAsia="MS Mincho" w:hAnsi="Courier New" w:cs="Courier New"/>
          <w:sz w:val="18"/>
          <w:szCs w:val="18"/>
        </w:rPr>
        <w:t>associationId</w:t>
      </w:r>
      <w:proofErr w:type="spellEnd"/>
      <w:r w:rsidRPr="00220BDC">
        <w:rPr>
          <w:rFonts w:ascii="Courier New" w:eastAsia="MS Mincho" w:hAnsi="Courier New" w:cs="Courier New"/>
          <w:sz w:val="18"/>
          <w:szCs w:val="18"/>
        </w:rPr>
        <w:t xml:space="preserve">="v1" </w:t>
      </w:r>
      <w:proofErr w:type="spellStart"/>
      <w:r w:rsidRPr="00220BDC">
        <w:rPr>
          <w:rFonts w:ascii="Courier New" w:eastAsia="MS Mincho" w:hAnsi="Courier New" w:cs="Courier New"/>
          <w:sz w:val="18"/>
          <w:szCs w:val="18"/>
        </w:rPr>
        <w:t>associationType</w:t>
      </w:r>
      <w:proofErr w:type="spellEnd"/>
      <w:r w:rsidRPr="00220BDC">
        <w:rPr>
          <w:rFonts w:ascii="Courier New" w:eastAsia="MS Mincho" w:hAnsi="Courier New" w:cs="Courier New"/>
          <w:sz w:val="18"/>
          <w:szCs w:val="18"/>
        </w:rPr>
        <w:t>="</w:t>
      </w:r>
      <w:proofErr w:type="spellStart"/>
      <w:r w:rsidRPr="00220BDC">
        <w:rPr>
          <w:rFonts w:ascii="Courier New" w:eastAsia="MS Mincho" w:hAnsi="Courier New" w:cs="Courier New"/>
          <w:sz w:val="18"/>
          <w:szCs w:val="18"/>
        </w:rPr>
        <w:t>cdsc</w:t>
      </w:r>
      <w:proofErr w:type="spellEnd"/>
      <w:r w:rsidRPr="00220BDC">
        <w:rPr>
          <w:rFonts w:ascii="Courier New" w:eastAsia="MS Mincho" w:hAnsi="Courier New" w:cs="Courier New"/>
          <w:sz w:val="18"/>
          <w:szCs w:val="18"/>
        </w:rPr>
        <w:t>"/&gt;</w:t>
      </w:r>
    </w:p>
    <w:p w14:paraId="25FA5F7A"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&lt;Representation id="gv2" bandwidth="1000" </w:t>
      </w:r>
      <w:proofErr w:type="spellStart"/>
      <w:r w:rsidRPr="00220BDC">
        <w:rPr>
          <w:rFonts w:ascii="Courier New" w:eastAsia="MS Mincho" w:hAnsi="Courier New" w:cs="Courier New"/>
          <w:sz w:val="18"/>
          <w:szCs w:val="18"/>
        </w:rPr>
        <w:t>associationId</w:t>
      </w:r>
      <w:proofErr w:type="spellEnd"/>
      <w:r w:rsidRPr="00220BDC">
        <w:rPr>
          <w:rFonts w:ascii="Courier New" w:eastAsia="MS Mincho" w:hAnsi="Courier New" w:cs="Courier New"/>
          <w:sz w:val="18"/>
          <w:szCs w:val="18"/>
        </w:rPr>
        <w:t xml:space="preserve">="v2" </w:t>
      </w:r>
      <w:proofErr w:type="spellStart"/>
      <w:r w:rsidRPr="00220BDC">
        <w:rPr>
          <w:rFonts w:ascii="Courier New" w:eastAsia="MS Mincho" w:hAnsi="Courier New" w:cs="Courier New"/>
          <w:sz w:val="18"/>
          <w:szCs w:val="18"/>
        </w:rPr>
        <w:t>associationType</w:t>
      </w:r>
      <w:proofErr w:type="spellEnd"/>
      <w:r w:rsidRPr="00220BDC">
        <w:rPr>
          <w:rFonts w:ascii="Courier New" w:eastAsia="MS Mincho" w:hAnsi="Courier New" w:cs="Courier New"/>
          <w:sz w:val="18"/>
          <w:szCs w:val="18"/>
        </w:rPr>
        <w:t>="</w:t>
      </w:r>
      <w:proofErr w:type="spellStart"/>
      <w:r w:rsidRPr="00220BDC">
        <w:rPr>
          <w:rFonts w:ascii="Courier New" w:eastAsia="MS Mincho" w:hAnsi="Courier New" w:cs="Courier New"/>
          <w:sz w:val="18"/>
          <w:szCs w:val="18"/>
        </w:rPr>
        <w:t>cdsc</w:t>
      </w:r>
      <w:proofErr w:type="spellEnd"/>
      <w:r w:rsidRPr="00220BDC">
        <w:rPr>
          <w:rFonts w:ascii="Courier New" w:eastAsia="MS Mincho" w:hAnsi="Courier New" w:cs="Courier New"/>
          <w:sz w:val="18"/>
          <w:szCs w:val="18"/>
        </w:rPr>
        <w:t>"/&gt;</w:t>
      </w:r>
    </w:p>
    <w:p w14:paraId="112D96C7" w14:textId="77777777" w:rsidR="00B95748" w:rsidRDefault="00B95748" w:rsidP="00B95748">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AdaptationSet</w:t>
      </w:r>
      <w:proofErr w:type="spellEnd"/>
      <w:r w:rsidRPr="00220BDC">
        <w:rPr>
          <w:rFonts w:ascii="Courier New" w:eastAsia="MS Mincho" w:hAnsi="Courier New" w:cs="Courier New"/>
          <w:sz w:val="18"/>
          <w:szCs w:val="18"/>
        </w:rPr>
        <w:t>&gt;</w:t>
      </w:r>
    </w:p>
    <w:p w14:paraId="40AA01E8" w14:textId="71CD4EC6" w:rsidR="00E82053" w:rsidRPr="00220BDC" w:rsidRDefault="00E82053"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Pr>
          <w:rFonts w:ascii="Courier New" w:eastAsia="MS Mincho" w:hAnsi="Courier New" w:cs="Courier New"/>
          <w:sz w:val="18"/>
          <w:szCs w:val="18"/>
        </w:rPr>
        <w:t xml:space="preserve">  </w:t>
      </w:r>
    </w:p>
    <w:p w14:paraId="1CFE0066"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&lt;/Period&gt;</w:t>
      </w:r>
    </w:p>
    <w:p w14:paraId="5762140F"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p>
    <w:p w14:paraId="22C4FDF6" w14:textId="68A85678" w:rsidR="00546826"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&lt;/MPD&gt;</w:t>
      </w:r>
      <w:r w:rsidR="00546826" w:rsidRPr="00220BDC">
        <w:rPr>
          <w:rFonts w:ascii="Courier New" w:eastAsia="MS Mincho" w:hAnsi="Courier New" w:cs="Courier New"/>
          <w:sz w:val="18"/>
          <w:szCs w:val="18"/>
        </w:rPr>
        <w:t>.</w:t>
      </w:r>
    </w:p>
    <w:p w14:paraId="41078101" w14:textId="040B1274" w:rsidR="00F85DF0" w:rsidRDefault="00D72960" w:rsidP="003A6512">
      <w:pPr>
        <w:pStyle w:val="a2"/>
        <w:numPr>
          <w:ilvl w:val="1"/>
          <w:numId w:val="7"/>
        </w:numPr>
      </w:pPr>
      <w:bookmarkStart w:id="201" w:name="_Toc202426700"/>
      <w:r>
        <w:t>Example MPD with display power indication metadata</w:t>
      </w:r>
      <w:bookmarkEnd w:id="201"/>
    </w:p>
    <w:p w14:paraId="720CEC4E" w14:textId="5B769857" w:rsidR="00D72960" w:rsidRDefault="00D72960" w:rsidP="00D72960">
      <w:pPr>
        <w:pStyle w:val="BodyText"/>
        <w:autoSpaceDE w:val="0"/>
        <w:autoSpaceDN w:val="0"/>
        <w:adjustRightInd w:val="0"/>
        <w:rPr>
          <w:rFonts w:eastAsia="MS Mincho"/>
          <w:szCs w:val="24"/>
        </w:rPr>
      </w:pPr>
      <w:r w:rsidRPr="00D318DE">
        <w:rPr>
          <w:rFonts w:eastAsia="MS Mincho"/>
          <w:szCs w:val="24"/>
        </w:rPr>
        <w:t xml:space="preserve">The following XML file provides an example of an MPD for </w:t>
      </w:r>
      <w:r w:rsidR="007A29AD">
        <w:rPr>
          <w:rFonts w:eastAsia="MS Mincho"/>
          <w:szCs w:val="24"/>
        </w:rPr>
        <w:t>D</w:t>
      </w:r>
      <w:r w:rsidRPr="00D318DE">
        <w:rPr>
          <w:rFonts w:eastAsia="MS Mincho"/>
          <w:szCs w:val="24"/>
        </w:rPr>
        <w:t>isplay-</w:t>
      </w:r>
      <w:r w:rsidR="007A29AD">
        <w:rPr>
          <w:rFonts w:eastAsia="MS Mincho"/>
          <w:szCs w:val="24"/>
        </w:rPr>
        <w:t>P</w:t>
      </w:r>
      <w:r w:rsidRPr="00D318DE">
        <w:rPr>
          <w:rFonts w:eastAsia="MS Mincho"/>
          <w:szCs w:val="24"/>
        </w:rPr>
        <w:t xml:space="preserve">ower </w:t>
      </w:r>
      <w:r w:rsidR="007A29AD">
        <w:rPr>
          <w:rFonts w:eastAsia="MS Mincho"/>
          <w:szCs w:val="24"/>
        </w:rPr>
        <w:t>I</w:t>
      </w:r>
      <w:r w:rsidRPr="00D318DE">
        <w:rPr>
          <w:rFonts w:eastAsia="MS Mincho"/>
          <w:szCs w:val="24"/>
        </w:rPr>
        <w:t>ndication metadata</w:t>
      </w:r>
      <w:r>
        <w:rPr>
          <w:rFonts w:eastAsia="MS Mincho"/>
          <w:szCs w:val="24"/>
        </w:rPr>
        <w:t>.</w:t>
      </w:r>
    </w:p>
    <w:p w14:paraId="74D2511D" w14:textId="58D6BC9B"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&lt;?xml version=</w:t>
      </w:r>
      <w:r w:rsidR="00746533" w:rsidRPr="00250677">
        <w:rPr>
          <w:rFonts w:ascii="Courier New" w:eastAsia="MS Mincho" w:hAnsi="Courier New" w:cs="Courier New"/>
          <w:sz w:val="18"/>
          <w:szCs w:val="18"/>
        </w:rPr>
        <w:t>"</w:t>
      </w:r>
      <w:r w:rsidRPr="00AA78C3">
        <w:rPr>
          <w:rFonts w:ascii="Courier New" w:eastAsia="MS Mincho" w:hAnsi="Courier New" w:cs="Courier New"/>
          <w:sz w:val="18"/>
          <w:szCs w:val="18"/>
        </w:rPr>
        <w:t>1.0</w:t>
      </w:r>
      <w:r w:rsidR="00746533" w:rsidRPr="00250677">
        <w:rPr>
          <w:rFonts w:ascii="Courier New" w:eastAsia="MS Mincho" w:hAnsi="Courier New" w:cs="Courier New"/>
          <w:sz w:val="18"/>
          <w:szCs w:val="18"/>
        </w:rPr>
        <w:t>"</w:t>
      </w:r>
      <w:r w:rsidRPr="00AA78C3">
        <w:rPr>
          <w:rFonts w:ascii="Courier New" w:eastAsia="MS Mincho" w:hAnsi="Courier New" w:cs="Courier New"/>
          <w:sz w:val="18"/>
          <w:szCs w:val="18"/>
        </w:rPr>
        <w:t xml:space="preserve"> encoding=</w:t>
      </w:r>
      <w:r w:rsidR="00746533" w:rsidRPr="00250677">
        <w:rPr>
          <w:rFonts w:ascii="Courier New" w:eastAsia="MS Mincho" w:hAnsi="Courier New" w:cs="Courier New"/>
          <w:sz w:val="18"/>
          <w:szCs w:val="18"/>
        </w:rPr>
        <w:t>"</w:t>
      </w:r>
      <w:r w:rsidRPr="00AA78C3">
        <w:rPr>
          <w:rFonts w:ascii="Courier New" w:eastAsia="MS Mincho" w:hAnsi="Courier New" w:cs="Courier New"/>
          <w:sz w:val="18"/>
          <w:szCs w:val="18"/>
        </w:rPr>
        <w:t>UTF-8</w:t>
      </w:r>
      <w:r w:rsidR="00746533" w:rsidRPr="00250677">
        <w:rPr>
          <w:rFonts w:ascii="Courier New" w:eastAsia="MS Mincho" w:hAnsi="Courier New" w:cs="Courier New"/>
          <w:sz w:val="18"/>
          <w:szCs w:val="18"/>
        </w:rPr>
        <w:t>"</w:t>
      </w:r>
      <w:r w:rsidRPr="00AA78C3">
        <w:rPr>
          <w:rFonts w:ascii="Courier New" w:eastAsia="MS Mincho" w:hAnsi="Courier New" w:cs="Courier New"/>
          <w:sz w:val="18"/>
          <w:szCs w:val="18"/>
        </w:rPr>
        <w:t>?&gt;</w:t>
      </w:r>
    </w:p>
    <w:p w14:paraId="437EAB37"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&lt;MPD</w:t>
      </w:r>
    </w:p>
    <w:p w14:paraId="6D7B2330"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w:t>
      </w:r>
      <w:proofErr w:type="spellStart"/>
      <w:proofErr w:type="gramStart"/>
      <w:r w:rsidRPr="00AA78C3">
        <w:rPr>
          <w:rFonts w:ascii="Courier New" w:eastAsia="MS Mincho" w:hAnsi="Courier New" w:cs="Courier New"/>
          <w:sz w:val="18"/>
          <w:szCs w:val="18"/>
        </w:rPr>
        <w:t>xmlns:xsi</w:t>
      </w:r>
      <w:proofErr w:type="spellEnd"/>
      <w:proofErr w:type="gramEnd"/>
      <w:r w:rsidRPr="00AA78C3">
        <w:rPr>
          <w:rFonts w:ascii="Courier New" w:eastAsia="MS Mincho" w:hAnsi="Courier New" w:cs="Courier New"/>
          <w:sz w:val="18"/>
          <w:szCs w:val="18"/>
        </w:rPr>
        <w:t>="http://www.w3.org/2001/XMLSchema-instance"</w:t>
      </w:r>
    </w:p>
    <w:p w14:paraId="2801C9D9" w14:textId="39CF57D8" w:rsidR="00D72960" w:rsidRPr="00EE3806"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w:t>
      </w:r>
      <w:proofErr w:type="spellStart"/>
      <w:r w:rsidRPr="00EE3806">
        <w:rPr>
          <w:rFonts w:ascii="Courier New" w:eastAsia="MS Mincho" w:hAnsi="Courier New" w:cs="Courier New"/>
          <w:sz w:val="18"/>
          <w:szCs w:val="18"/>
        </w:rPr>
        <w:t>xmlns</w:t>
      </w:r>
      <w:proofErr w:type="spellEnd"/>
      <w:r w:rsidRPr="00EE3806">
        <w:rPr>
          <w:rFonts w:ascii="Courier New" w:eastAsia="MS Mincho" w:hAnsi="Courier New" w:cs="Courier New"/>
          <w:sz w:val="18"/>
          <w:szCs w:val="18"/>
        </w:rPr>
        <w:t>="urn:mpeg:</w:t>
      </w:r>
      <w:del w:id="202" w:author="Ahmed Hamza" w:date="2025-10-22T22:54:00Z" w16du:dateUtc="2025-10-23T05:54:00Z">
        <w:r w:rsidRPr="00EE3806">
          <w:rPr>
            <w:rFonts w:ascii="Courier New" w:eastAsia="MS Mincho" w:hAnsi="Courier New" w:cs="Courier New"/>
            <w:sz w:val="18"/>
            <w:szCs w:val="18"/>
          </w:rPr>
          <w:delText>DASH</w:delText>
        </w:r>
      </w:del>
      <w:proofErr w:type="gramStart"/>
      <w:ins w:id="203" w:author="Ahmed Hamza" w:date="2025-10-22T22:54:00Z" w16du:dateUtc="2025-10-23T05:54:00Z">
        <w:r w:rsidR="00D76B95">
          <w:rPr>
            <w:rFonts w:ascii="Courier New" w:eastAsia="MS Mincho" w:hAnsi="Courier New" w:cs="Courier New"/>
            <w:sz w:val="18"/>
            <w:szCs w:val="18"/>
          </w:rPr>
          <w:t>dash</w:t>
        </w:r>
      </w:ins>
      <w:r w:rsidRPr="00EE3806">
        <w:rPr>
          <w:rFonts w:ascii="Courier New" w:eastAsia="MS Mincho" w:hAnsi="Courier New" w:cs="Courier New"/>
          <w:sz w:val="18"/>
          <w:szCs w:val="18"/>
        </w:rPr>
        <w:t>:schema</w:t>
      </w:r>
      <w:proofErr w:type="gramEnd"/>
      <w:r w:rsidRPr="00EE3806">
        <w:rPr>
          <w:rFonts w:ascii="Courier New" w:eastAsia="MS Mincho" w:hAnsi="Courier New" w:cs="Courier New"/>
          <w:sz w:val="18"/>
          <w:szCs w:val="18"/>
        </w:rPr>
        <w:t>:</w:t>
      </w:r>
      <w:del w:id="204" w:author="Ahmed Hamza" w:date="2025-10-22T22:54:00Z" w16du:dateUtc="2025-10-23T05:54:00Z">
        <w:r w:rsidRPr="00EE3806">
          <w:rPr>
            <w:rFonts w:ascii="Courier New" w:eastAsia="MS Mincho" w:hAnsi="Courier New" w:cs="Courier New"/>
            <w:sz w:val="18"/>
            <w:szCs w:val="18"/>
          </w:rPr>
          <w:delText>MPD</w:delText>
        </w:r>
      </w:del>
      <w:ins w:id="205" w:author="Ahmed Hamza" w:date="2025-10-22T22:54:00Z" w16du:dateUtc="2025-10-23T05:54:00Z">
        <w:r w:rsidR="00D76B95">
          <w:rPr>
            <w:rFonts w:ascii="Courier New" w:eastAsia="MS Mincho" w:hAnsi="Courier New" w:cs="Courier New"/>
            <w:sz w:val="18"/>
            <w:szCs w:val="18"/>
          </w:rPr>
          <w:t>mpd</w:t>
        </w:r>
      </w:ins>
      <w:r w:rsidRPr="00EE3806">
        <w:rPr>
          <w:rFonts w:ascii="Courier New" w:eastAsia="MS Mincho" w:hAnsi="Courier New" w:cs="Courier New"/>
          <w:sz w:val="18"/>
          <w:szCs w:val="18"/>
        </w:rPr>
        <w:t>:</w:t>
      </w:r>
      <w:del w:id="206" w:author="Ahmed Hamza" w:date="2025-10-22T22:54:00Z" w16du:dateUtc="2025-10-23T05:54:00Z">
        <w:r w:rsidRPr="00EE3806" w:rsidDel="00D76B95">
          <w:rPr>
            <w:rFonts w:ascii="Courier New" w:eastAsia="MS Mincho" w:hAnsi="Courier New" w:cs="Courier New"/>
            <w:sz w:val="18"/>
            <w:szCs w:val="18"/>
          </w:rPr>
          <w:delText>XXXX</w:delText>
        </w:r>
      </w:del>
      <w:ins w:id="207" w:author="Ahmed Hamza" w:date="2025-10-22T22:54:00Z" w16du:dateUtc="2025-10-23T05:54:00Z">
        <w:r w:rsidR="00D76B95">
          <w:rPr>
            <w:rFonts w:ascii="Courier New" w:eastAsia="MS Mincho" w:hAnsi="Courier New" w:cs="Courier New"/>
            <w:sz w:val="18"/>
            <w:szCs w:val="18"/>
          </w:rPr>
          <w:t>2011</w:t>
        </w:r>
      </w:ins>
      <w:r w:rsidRPr="00EE3806">
        <w:rPr>
          <w:rFonts w:ascii="Courier New" w:eastAsia="MS Mincho" w:hAnsi="Courier New" w:cs="Courier New"/>
          <w:sz w:val="18"/>
          <w:szCs w:val="18"/>
        </w:rPr>
        <w:t>"</w:t>
      </w:r>
    </w:p>
    <w:p w14:paraId="67A94267" w14:textId="6FB56AF7" w:rsidR="00D72960" w:rsidRPr="00EE3806"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EE3806">
        <w:rPr>
          <w:rFonts w:ascii="Courier New" w:eastAsia="MS Mincho" w:hAnsi="Courier New" w:cs="Courier New"/>
          <w:sz w:val="18"/>
          <w:szCs w:val="18"/>
        </w:rPr>
        <w:t xml:space="preserve">  </w:t>
      </w:r>
      <w:proofErr w:type="spellStart"/>
      <w:proofErr w:type="gramStart"/>
      <w:r w:rsidRPr="00EE3806">
        <w:rPr>
          <w:rFonts w:ascii="Courier New" w:eastAsia="MS Mincho" w:hAnsi="Courier New" w:cs="Courier New"/>
          <w:sz w:val="18"/>
          <w:szCs w:val="18"/>
        </w:rPr>
        <w:t>xsi:schemaLocation</w:t>
      </w:r>
      <w:proofErr w:type="spellEnd"/>
      <w:proofErr w:type="gramEnd"/>
      <w:r w:rsidRPr="00EE3806">
        <w:rPr>
          <w:rFonts w:ascii="Courier New" w:eastAsia="MS Mincho" w:hAnsi="Courier New" w:cs="Courier New"/>
          <w:sz w:val="18"/>
          <w:szCs w:val="18"/>
        </w:rPr>
        <w:t>="urn:mpeg:</w:t>
      </w:r>
      <w:del w:id="208" w:author="Ahmed Hamza" w:date="2025-10-22T22:54:00Z" w16du:dateUtc="2025-10-23T05:54:00Z">
        <w:r w:rsidRPr="00EE3806">
          <w:rPr>
            <w:rFonts w:ascii="Courier New" w:eastAsia="MS Mincho" w:hAnsi="Courier New" w:cs="Courier New"/>
            <w:sz w:val="18"/>
            <w:szCs w:val="18"/>
          </w:rPr>
          <w:delText>DASH</w:delText>
        </w:r>
      </w:del>
      <w:proofErr w:type="gramStart"/>
      <w:ins w:id="209" w:author="Ahmed Hamza" w:date="2025-10-22T22:54:00Z" w16du:dateUtc="2025-10-23T05:54:00Z">
        <w:r w:rsidR="00D76B95">
          <w:rPr>
            <w:rFonts w:ascii="Courier New" w:eastAsia="MS Mincho" w:hAnsi="Courier New" w:cs="Courier New"/>
            <w:sz w:val="18"/>
            <w:szCs w:val="18"/>
          </w:rPr>
          <w:t>dash</w:t>
        </w:r>
      </w:ins>
      <w:r w:rsidRPr="00EE3806">
        <w:rPr>
          <w:rFonts w:ascii="Courier New" w:eastAsia="MS Mincho" w:hAnsi="Courier New" w:cs="Courier New"/>
          <w:sz w:val="18"/>
          <w:szCs w:val="18"/>
        </w:rPr>
        <w:t>:schema</w:t>
      </w:r>
      <w:proofErr w:type="gramEnd"/>
      <w:r w:rsidRPr="00EE3806">
        <w:rPr>
          <w:rFonts w:ascii="Courier New" w:eastAsia="MS Mincho" w:hAnsi="Courier New" w:cs="Courier New"/>
          <w:sz w:val="18"/>
          <w:szCs w:val="18"/>
        </w:rPr>
        <w:t>:</w:t>
      </w:r>
      <w:del w:id="210" w:author="Ahmed Hamza" w:date="2025-10-22T22:54:00Z" w16du:dateUtc="2025-10-23T05:54:00Z">
        <w:r w:rsidRPr="00EE3806">
          <w:rPr>
            <w:rFonts w:ascii="Courier New" w:eastAsia="MS Mincho" w:hAnsi="Courier New" w:cs="Courier New"/>
            <w:sz w:val="18"/>
            <w:szCs w:val="18"/>
          </w:rPr>
          <w:delText>MPD</w:delText>
        </w:r>
      </w:del>
      <w:ins w:id="211" w:author="Ahmed Hamza" w:date="2025-10-22T22:54:00Z" w16du:dateUtc="2025-10-23T05:54:00Z">
        <w:r w:rsidR="00D76B95">
          <w:rPr>
            <w:rFonts w:ascii="Courier New" w:eastAsia="MS Mincho" w:hAnsi="Courier New" w:cs="Courier New"/>
            <w:sz w:val="18"/>
            <w:szCs w:val="18"/>
          </w:rPr>
          <w:t>mpd</w:t>
        </w:r>
      </w:ins>
      <w:r w:rsidRPr="00EE3806">
        <w:rPr>
          <w:rFonts w:ascii="Courier New" w:eastAsia="MS Mincho" w:hAnsi="Courier New" w:cs="Courier New"/>
          <w:sz w:val="18"/>
          <w:szCs w:val="18"/>
        </w:rPr>
        <w:t>:</w:t>
      </w:r>
      <w:ins w:id="212" w:author="Ahmed Hamza" w:date="2025-10-22T22:54:00Z" w16du:dateUtc="2025-10-23T05:54:00Z">
        <w:r w:rsidR="00D76B95" w:rsidRPr="00EE3806">
          <w:rPr>
            <w:rFonts w:ascii="Courier" w:hAnsi="Courier" w:cs="Lucida Sans Typewriter"/>
            <w:sz w:val="18"/>
            <w:szCs w:val="18"/>
          </w:rPr>
          <w:t>2011</w:t>
        </w:r>
      </w:ins>
      <w:ins w:id="213" w:author="Ahmed Hamza" w:date="2025-10-22T22:55:00Z" w16du:dateUtc="2025-10-23T05:55:00Z">
        <w:r w:rsidR="00D76B95">
          <w:rPr>
            <w:rFonts w:ascii="Courier" w:hAnsi="Courier" w:cs="Lucida Sans Typewriter"/>
            <w:sz w:val="18"/>
            <w:szCs w:val="18"/>
          </w:rPr>
          <w:t xml:space="preserve"> </w:t>
        </w:r>
        <w:r w:rsidR="00D76B95" w:rsidRPr="00FD42B4">
          <w:rPr>
            <w:rFonts w:ascii="Courier New" w:eastAsia="MS Mincho" w:hAnsi="Courier New" w:cs="Courier New"/>
            <w:sz w:val="18"/>
            <w:szCs w:val="18"/>
          </w:rPr>
          <w:t>DASH-MPD.xsd</w:t>
        </w:r>
      </w:ins>
      <w:del w:id="214" w:author="Ahmed Hamza" w:date="2025-10-22T22:54:00Z" w16du:dateUtc="2025-10-23T05:54:00Z">
        <w:r w:rsidRPr="00EE3806">
          <w:rPr>
            <w:rFonts w:ascii="Courier New" w:eastAsia="MS Mincho" w:hAnsi="Courier New" w:cs="Courier New"/>
            <w:sz w:val="18"/>
            <w:szCs w:val="18"/>
          </w:rPr>
          <w:delText>xxxx</w:delText>
        </w:r>
      </w:del>
      <w:r w:rsidRPr="00EE3806">
        <w:rPr>
          <w:rFonts w:ascii="Courier New" w:eastAsia="MS Mincho" w:hAnsi="Courier New" w:cs="Courier New"/>
          <w:sz w:val="18"/>
          <w:szCs w:val="18"/>
        </w:rPr>
        <w:t>"</w:t>
      </w:r>
    </w:p>
    <w:p w14:paraId="63654893"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EE3806">
        <w:rPr>
          <w:rFonts w:ascii="Courier New" w:eastAsia="MS Mincho" w:hAnsi="Courier New" w:cs="Courier New"/>
          <w:sz w:val="18"/>
          <w:szCs w:val="18"/>
        </w:rPr>
        <w:t xml:space="preserve">  </w:t>
      </w:r>
      <w:r w:rsidRPr="00AA78C3">
        <w:rPr>
          <w:rFonts w:ascii="Courier New" w:eastAsia="MS Mincho" w:hAnsi="Courier New" w:cs="Courier New"/>
          <w:sz w:val="18"/>
          <w:szCs w:val="18"/>
        </w:rPr>
        <w:t>type="dynamic"</w:t>
      </w:r>
    </w:p>
    <w:p w14:paraId="3F9E2377"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w:t>
      </w:r>
      <w:proofErr w:type="spellStart"/>
      <w:r w:rsidRPr="00AA78C3">
        <w:rPr>
          <w:rFonts w:ascii="Courier New" w:eastAsia="MS Mincho" w:hAnsi="Courier New" w:cs="Courier New"/>
          <w:sz w:val="18"/>
          <w:szCs w:val="18"/>
        </w:rPr>
        <w:t>minimumUpdatePeriod</w:t>
      </w:r>
      <w:proofErr w:type="spellEnd"/>
      <w:r w:rsidRPr="00AA78C3">
        <w:rPr>
          <w:rFonts w:ascii="Courier New" w:eastAsia="MS Mincho" w:hAnsi="Courier New" w:cs="Courier New"/>
          <w:sz w:val="18"/>
          <w:szCs w:val="18"/>
        </w:rPr>
        <w:t>="PT2S"</w:t>
      </w:r>
    </w:p>
    <w:p w14:paraId="30C373EF"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w:t>
      </w:r>
      <w:proofErr w:type="spellStart"/>
      <w:r w:rsidRPr="00AA78C3">
        <w:rPr>
          <w:rFonts w:ascii="Courier New" w:eastAsia="MS Mincho" w:hAnsi="Courier New" w:cs="Courier New"/>
          <w:sz w:val="18"/>
          <w:szCs w:val="18"/>
        </w:rPr>
        <w:t>timeShiftBufferDepth</w:t>
      </w:r>
      <w:proofErr w:type="spellEnd"/>
      <w:r w:rsidRPr="00AA78C3">
        <w:rPr>
          <w:rFonts w:ascii="Courier New" w:eastAsia="MS Mincho" w:hAnsi="Courier New" w:cs="Courier New"/>
          <w:sz w:val="18"/>
          <w:szCs w:val="18"/>
        </w:rPr>
        <w:t>="PT30M"</w:t>
      </w:r>
    </w:p>
    <w:p w14:paraId="55435A49"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w:t>
      </w:r>
      <w:proofErr w:type="spellStart"/>
      <w:r w:rsidRPr="00AA78C3">
        <w:rPr>
          <w:rFonts w:ascii="Courier New" w:eastAsia="MS Mincho" w:hAnsi="Courier New" w:cs="Courier New"/>
          <w:sz w:val="18"/>
          <w:szCs w:val="18"/>
        </w:rPr>
        <w:t>availabilityStartTime</w:t>
      </w:r>
      <w:proofErr w:type="spellEnd"/>
      <w:r w:rsidRPr="00AA78C3">
        <w:rPr>
          <w:rFonts w:ascii="Courier New" w:eastAsia="MS Mincho" w:hAnsi="Courier New" w:cs="Courier New"/>
          <w:sz w:val="18"/>
          <w:szCs w:val="18"/>
        </w:rPr>
        <w:t>="2011-12-25T12:30:00"</w:t>
      </w:r>
    </w:p>
    <w:p w14:paraId="13EB80C8"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w:t>
      </w:r>
      <w:proofErr w:type="spellStart"/>
      <w:r w:rsidRPr="00AA78C3">
        <w:rPr>
          <w:rFonts w:ascii="Courier New" w:eastAsia="MS Mincho" w:hAnsi="Courier New" w:cs="Courier New"/>
          <w:sz w:val="18"/>
          <w:szCs w:val="18"/>
        </w:rPr>
        <w:t>minBufferTime</w:t>
      </w:r>
      <w:proofErr w:type="spellEnd"/>
      <w:r w:rsidRPr="00AA78C3">
        <w:rPr>
          <w:rFonts w:ascii="Courier New" w:eastAsia="MS Mincho" w:hAnsi="Courier New" w:cs="Courier New"/>
          <w:sz w:val="18"/>
          <w:szCs w:val="18"/>
        </w:rPr>
        <w:t>="PT4S"</w:t>
      </w:r>
    </w:p>
    <w:p w14:paraId="4CB83F77"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profiles="urn:</w:t>
      </w:r>
      <w:proofErr w:type="gramStart"/>
      <w:r w:rsidRPr="00AA78C3">
        <w:rPr>
          <w:rFonts w:ascii="Courier New" w:eastAsia="MS Mincho" w:hAnsi="Courier New" w:cs="Courier New"/>
          <w:sz w:val="18"/>
          <w:szCs w:val="18"/>
        </w:rPr>
        <w:t>mpeg:dash</w:t>
      </w:r>
      <w:proofErr w:type="gramEnd"/>
      <w:r w:rsidRPr="00AA78C3">
        <w:rPr>
          <w:rFonts w:ascii="Courier New" w:eastAsia="MS Mincho" w:hAnsi="Courier New" w:cs="Courier New"/>
          <w:sz w:val="18"/>
          <w:szCs w:val="18"/>
        </w:rPr>
        <w:t>:</w:t>
      </w:r>
      <w:proofErr w:type="gramStart"/>
      <w:r w:rsidRPr="00AA78C3">
        <w:rPr>
          <w:rFonts w:ascii="Courier New" w:eastAsia="MS Mincho" w:hAnsi="Courier New" w:cs="Courier New"/>
          <w:sz w:val="18"/>
          <w:szCs w:val="18"/>
        </w:rPr>
        <w:t>profile:isoff</w:t>
      </w:r>
      <w:proofErr w:type="gramEnd"/>
      <w:r w:rsidRPr="00AA78C3">
        <w:rPr>
          <w:rFonts w:ascii="Courier New" w:eastAsia="MS Mincho" w:hAnsi="Courier New" w:cs="Courier New"/>
          <w:sz w:val="18"/>
          <w:szCs w:val="18"/>
        </w:rPr>
        <w:t>-live:2011"&gt;</w:t>
      </w:r>
    </w:p>
    <w:p w14:paraId="536784A8"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w:t>
      </w:r>
    </w:p>
    <w:p w14:paraId="4559055C"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BaseURL</w:t>
      </w:r>
      <w:proofErr w:type="spellEnd"/>
      <w:r w:rsidRPr="00AA78C3">
        <w:rPr>
          <w:rFonts w:ascii="Courier New" w:eastAsia="MS Mincho" w:hAnsi="Courier New" w:cs="Courier New"/>
          <w:sz w:val="18"/>
          <w:szCs w:val="18"/>
        </w:rPr>
        <w:t>&gt;http://cdn1.example.com/&lt;/BaseURL&gt;</w:t>
      </w:r>
    </w:p>
    <w:p w14:paraId="032F7C95"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BaseURL</w:t>
      </w:r>
      <w:proofErr w:type="spellEnd"/>
      <w:r w:rsidRPr="00AA78C3">
        <w:rPr>
          <w:rFonts w:ascii="Courier New" w:eastAsia="MS Mincho" w:hAnsi="Courier New" w:cs="Courier New"/>
          <w:sz w:val="18"/>
          <w:szCs w:val="18"/>
        </w:rPr>
        <w:t>&gt;http://cdn2.example.com/&lt;/BaseURL&gt;</w:t>
      </w:r>
    </w:p>
    <w:p w14:paraId="4FCB11A8"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w:t>
      </w:r>
    </w:p>
    <w:p w14:paraId="3C713659" w14:textId="77777777" w:rsidR="00D72960"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&lt;Period&gt;</w:t>
      </w:r>
    </w:p>
    <w:p w14:paraId="2CF6C399" w14:textId="033461B3" w:rsidR="003A6512" w:rsidRPr="00AA78C3" w:rsidRDefault="003A6512"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Pr>
          <w:rFonts w:ascii="Courier New" w:eastAsia="MS Mincho" w:hAnsi="Courier New" w:cs="Courier New"/>
          <w:sz w:val="18"/>
          <w:szCs w:val="18"/>
        </w:rPr>
        <w:t xml:space="preserve">  </w:t>
      </w:r>
    </w:p>
    <w:p w14:paraId="5E3EB66B" w14:textId="74F461B6" w:rsidR="00D72960" w:rsidRPr="00AA78C3" w:rsidRDefault="00B11E2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Pr>
          <w:rFonts w:ascii="Courier New" w:eastAsia="MS Mincho" w:hAnsi="Courier New" w:cs="Courier New"/>
          <w:sz w:val="18"/>
          <w:szCs w:val="18"/>
        </w:rPr>
        <w:t xml:space="preserve">  </w:t>
      </w:r>
      <w:r w:rsidR="00D72960" w:rsidRPr="00AA78C3">
        <w:rPr>
          <w:rFonts w:ascii="Courier New" w:eastAsia="MS Mincho" w:hAnsi="Courier New" w:cs="Courier New"/>
          <w:sz w:val="18"/>
          <w:szCs w:val="18"/>
        </w:rPr>
        <w:t xml:space="preserve">  </w:t>
      </w:r>
      <w:proofErr w:type="gramStart"/>
      <w:r w:rsidR="00D72960" w:rsidRPr="00AA78C3">
        <w:rPr>
          <w:rFonts w:ascii="Courier New" w:eastAsia="MS Mincho" w:hAnsi="Courier New" w:cs="Courier New"/>
          <w:sz w:val="18"/>
          <w:szCs w:val="18"/>
        </w:rPr>
        <w:t>&lt;!--</w:t>
      </w:r>
      <w:proofErr w:type="gramEnd"/>
      <w:r w:rsidR="00D72960" w:rsidRPr="00AA78C3">
        <w:rPr>
          <w:rFonts w:ascii="Courier New" w:eastAsia="MS Mincho" w:hAnsi="Courier New" w:cs="Courier New"/>
          <w:sz w:val="18"/>
          <w:szCs w:val="18"/>
        </w:rPr>
        <w:t xml:space="preserve"> Video --&gt;</w:t>
      </w:r>
    </w:p>
    <w:p w14:paraId="26E908A8"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AdaptationSet</w:t>
      </w:r>
      <w:proofErr w:type="spellEnd"/>
      <w:r w:rsidRPr="00AA78C3">
        <w:rPr>
          <w:rFonts w:ascii="Courier New" w:eastAsia="MS Mincho" w:hAnsi="Courier New" w:cs="Courier New"/>
          <w:sz w:val="18"/>
          <w:szCs w:val="18"/>
        </w:rPr>
        <w:t xml:space="preserve"> </w:t>
      </w:r>
    </w:p>
    <w:p w14:paraId="54FDCA14"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id="video"</w:t>
      </w:r>
    </w:p>
    <w:p w14:paraId="273E522F"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w:t>
      </w:r>
      <w:proofErr w:type="spellStart"/>
      <w:r w:rsidRPr="00AA78C3">
        <w:rPr>
          <w:rFonts w:ascii="Courier New" w:eastAsia="MS Mincho" w:hAnsi="Courier New" w:cs="Courier New"/>
          <w:sz w:val="18"/>
          <w:szCs w:val="18"/>
        </w:rPr>
        <w:t>mimeType</w:t>
      </w:r>
      <w:proofErr w:type="spellEnd"/>
      <w:r w:rsidRPr="00AA78C3">
        <w:rPr>
          <w:rFonts w:ascii="Courier New" w:eastAsia="MS Mincho" w:hAnsi="Courier New" w:cs="Courier New"/>
          <w:sz w:val="18"/>
          <w:szCs w:val="18"/>
        </w:rPr>
        <w:t xml:space="preserve">="video/mp4" </w:t>
      </w:r>
    </w:p>
    <w:p w14:paraId="1CE3A4A7"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codecs="avc1.4D401F" </w:t>
      </w:r>
    </w:p>
    <w:p w14:paraId="64304A65"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w:t>
      </w:r>
      <w:proofErr w:type="spellStart"/>
      <w:r w:rsidRPr="00AA78C3">
        <w:rPr>
          <w:rFonts w:ascii="Courier New" w:eastAsia="MS Mincho" w:hAnsi="Courier New" w:cs="Courier New"/>
          <w:sz w:val="18"/>
          <w:szCs w:val="18"/>
        </w:rPr>
        <w:t>frameRate</w:t>
      </w:r>
      <w:proofErr w:type="spellEnd"/>
      <w:r w:rsidRPr="00AA78C3">
        <w:rPr>
          <w:rFonts w:ascii="Courier New" w:eastAsia="MS Mincho" w:hAnsi="Courier New" w:cs="Courier New"/>
          <w:sz w:val="18"/>
          <w:szCs w:val="18"/>
        </w:rPr>
        <w:t xml:space="preserve">="30000/1001" </w:t>
      </w:r>
    </w:p>
    <w:p w14:paraId="2BA2F995"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w:t>
      </w:r>
      <w:proofErr w:type="spellStart"/>
      <w:r w:rsidRPr="00AA78C3">
        <w:rPr>
          <w:rFonts w:ascii="Courier New" w:eastAsia="MS Mincho" w:hAnsi="Courier New" w:cs="Courier New"/>
          <w:sz w:val="18"/>
          <w:szCs w:val="18"/>
        </w:rPr>
        <w:t>segmentAlignment</w:t>
      </w:r>
      <w:proofErr w:type="spellEnd"/>
      <w:r w:rsidRPr="00AA78C3">
        <w:rPr>
          <w:rFonts w:ascii="Courier New" w:eastAsia="MS Mincho" w:hAnsi="Courier New" w:cs="Courier New"/>
          <w:sz w:val="18"/>
          <w:szCs w:val="18"/>
        </w:rPr>
        <w:t xml:space="preserve">="true" </w:t>
      </w:r>
    </w:p>
    <w:p w14:paraId="264D8A65"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w:t>
      </w:r>
      <w:proofErr w:type="spellStart"/>
      <w:r w:rsidRPr="00AA78C3">
        <w:rPr>
          <w:rFonts w:ascii="Courier New" w:eastAsia="MS Mincho" w:hAnsi="Courier New" w:cs="Courier New"/>
          <w:sz w:val="18"/>
          <w:szCs w:val="18"/>
        </w:rPr>
        <w:t>startWithSAP</w:t>
      </w:r>
      <w:proofErr w:type="spellEnd"/>
      <w:r w:rsidRPr="00AA78C3">
        <w:rPr>
          <w:rFonts w:ascii="Courier New" w:eastAsia="MS Mincho" w:hAnsi="Courier New" w:cs="Courier New"/>
          <w:sz w:val="18"/>
          <w:szCs w:val="18"/>
        </w:rPr>
        <w:t>="1"&gt;</w:t>
      </w:r>
    </w:p>
    <w:p w14:paraId="07C30030"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BaseURL</w:t>
      </w:r>
      <w:proofErr w:type="spellEnd"/>
      <w:r w:rsidRPr="00AA78C3">
        <w:rPr>
          <w:rFonts w:ascii="Courier New" w:eastAsia="MS Mincho" w:hAnsi="Courier New" w:cs="Courier New"/>
          <w:sz w:val="18"/>
          <w:szCs w:val="18"/>
        </w:rPr>
        <w:t>&gt;video/&lt;/</w:t>
      </w:r>
      <w:proofErr w:type="spellStart"/>
      <w:r w:rsidRPr="00AA78C3">
        <w:rPr>
          <w:rFonts w:ascii="Courier New" w:eastAsia="MS Mincho" w:hAnsi="Courier New" w:cs="Courier New"/>
          <w:sz w:val="18"/>
          <w:szCs w:val="18"/>
        </w:rPr>
        <w:t>BaseURL</w:t>
      </w:r>
      <w:proofErr w:type="spellEnd"/>
      <w:r w:rsidRPr="00AA78C3">
        <w:rPr>
          <w:rFonts w:ascii="Courier New" w:eastAsia="MS Mincho" w:hAnsi="Courier New" w:cs="Courier New"/>
          <w:sz w:val="18"/>
          <w:szCs w:val="18"/>
        </w:rPr>
        <w:t>&gt;</w:t>
      </w:r>
    </w:p>
    <w:p w14:paraId="5EEAED74"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SegmentTemplate</w:t>
      </w:r>
      <w:proofErr w:type="spellEnd"/>
      <w:r w:rsidRPr="00AA78C3">
        <w:rPr>
          <w:rFonts w:ascii="Courier New" w:eastAsia="MS Mincho" w:hAnsi="Courier New" w:cs="Courier New"/>
          <w:sz w:val="18"/>
          <w:szCs w:val="18"/>
        </w:rPr>
        <w:t xml:space="preserve"> timescale="90000" media="$Bandwidth$/$Time$.mp4v"&gt;</w:t>
      </w:r>
    </w:p>
    <w:p w14:paraId="75A467EF"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SegmentTimeline</w:t>
      </w:r>
      <w:proofErr w:type="spellEnd"/>
      <w:r w:rsidRPr="00AA78C3">
        <w:rPr>
          <w:rFonts w:ascii="Courier New" w:eastAsia="MS Mincho" w:hAnsi="Courier New" w:cs="Courier New"/>
          <w:sz w:val="18"/>
          <w:szCs w:val="18"/>
        </w:rPr>
        <w:t xml:space="preserve">&gt; </w:t>
      </w:r>
    </w:p>
    <w:p w14:paraId="3F343223"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&lt;S t="0" d="180180" r="432"/&gt; </w:t>
      </w:r>
    </w:p>
    <w:p w14:paraId="50743B5C"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SegmentTimeline</w:t>
      </w:r>
      <w:proofErr w:type="spellEnd"/>
      <w:r w:rsidRPr="00AA78C3">
        <w:rPr>
          <w:rFonts w:ascii="Courier New" w:eastAsia="MS Mincho" w:hAnsi="Courier New" w:cs="Courier New"/>
          <w:sz w:val="18"/>
          <w:szCs w:val="18"/>
        </w:rPr>
        <w:t>&gt;</w:t>
      </w:r>
    </w:p>
    <w:p w14:paraId="16161FAD"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SegmentTemplate</w:t>
      </w:r>
      <w:proofErr w:type="spellEnd"/>
      <w:r w:rsidRPr="00AA78C3">
        <w:rPr>
          <w:rFonts w:ascii="Courier New" w:eastAsia="MS Mincho" w:hAnsi="Courier New" w:cs="Courier New"/>
          <w:sz w:val="18"/>
          <w:szCs w:val="18"/>
        </w:rPr>
        <w:t>&gt;</w:t>
      </w:r>
    </w:p>
    <w:p w14:paraId="69C9EEDC"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&lt;Representation id="v0" width="320" height="240" bandwidth="250000"/&gt;</w:t>
      </w:r>
    </w:p>
    <w:p w14:paraId="02DD64E9"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&lt;Representation id="v1" width="640" height="480" bandwidth="500000"/&gt;</w:t>
      </w:r>
    </w:p>
    <w:p w14:paraId="02750335"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&lt;Representation id="v2" width="960" height="720" bandwidth="1000000"/&gt;</w:t>
      </w:r>
    </w:p>
    <w:p w14:paraId="5E08C373" w14:textId="77777777" w:rsidR="00D72960"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AdaptationSet</w:t>
      </w:r>
      <w:proofErr w:type="spellEnd"/>
      <w:r w:rsidRPr="00AA78C3">
        <w:rPr>
          <w:rFonts w:ascii="Courier New" w:eastAsia="MS Mincho" w:hAnsi="Courier New" w:cs="Courier New"/>
          <w:sz w:val="18"/>
          <w:szCs w:val="18"/>
        </w:rPr>
        <w:t>&gt;</w:t>
      </w:r>
    </w:p>
    <w:p w14:paraId="51D9D535" w14:textId="5548CB12" w:rsidR="003A6512" w:rsidRPr="00AA78C3" w:rsidRDefault="003A6512"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Pr>
          <w:rFonts w:ascii="Courier New" w:eastAsia="MS Mincho" w:hAnsi="Courier New" w:cs="Courier New"/>
          <w:sz w:val="18"/>
          <w:szCs w:val="18"/>
        </w:rPr>
        <w:t xml:space="preserve">  </w:t>
      </w:r>
    </w:p>
    <w:p w14:paraId="113EF049"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w:t>
      </w:r>
      <w:proofErr w:type="gramStart"/>
      <w:r w:rsidRPr="00AA78C3">
        <w:rPr>
          <w:rFonts w:ascii="Courier New" w:eastAsia="MS Mincho" w:hAnsi="Courier New" w:cs="Courier New"/>
          <w:sz w:val="18"/>
          <w:szCs w:val="18"/>
        </w:rPr>
        <w:t>&lt;!--</w:t>
      </w:r>
      <w:proofErr w:type="gramEnd"/>
      <w:r w:rsidRPr="00AA78C3">
        <w:rPr>
          <w:rFonts w:ascii="Courier New" w:eastAsia="MS Mincho" w:hAnsi="Courier New" w:cs="Courier New"/>
          <w:sz w:val="18"/>
          <w:szCs w:val="18"/>
        </w:rPr>
        <w:t xml:space="preserve"> English Audio --&gt;</w:t>
      </w:r>
    </w:p>
    <w:p w14:paraId="3694E6BA" w14:textId="77777777" w:rsidR="00D72960" w:rsidRPr="00BC3BD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lang w:val="fr-FR"/>
        </w:rPr>
      </w:pPr>
      <w:r w:rsidRPr="00AA78C3">
        <w:rPr>
          <w:rFonts w:ascii="Courier New" w:eastAsia="MS Mincho" w:hAnsi="Courier New" w:cs="Courier New"/>
          <w:sz w:val="18"/>
          <w:szCs w:val="18"/>
        </w:rPr>
        <w:t xml:space="preserve">    </w:t>
      </w:r>
      <w:r w:rsidRPr="00BC3BD3">
        <w:rPr>
          <w:rFonts w:ascii="Courier New" w:eastAsia="MS Mincho" w:hAnsi="Courier New" w:cs="Courier New"/>
          <w:sz w:val="18"/>
          <w:szCs w:val="18"/>
          <w:lang w:val="fr-FR"/>
        </w:rPr>
        <w:t>&lt;</w:t>
      </w:r>
      <w:proofErr w:type="spellStart"/>
      <w:r w:rsidRPr="00BC3BD3">
        <w:rPr>
          <w:rFonts w:ascii="Courier New" w:eastAsia="MS Mincho" w:hAnsi="Courier New" w:cs="Courier New"/>
          <w:sz w:val="18"/>
          <w:szCs w:val="18"/>
          <w:lang w:val="fr-FR"/>
        </w:rPr>
        <w:t>AdaptationSet</w:t>
      </w:r>
      <w:proofErr w:type="spellEnd"/>
      <w:r w:rsidRPr="00BC3BD3">
        <w:rPr>
          <w:rFonts w:ascii="Courier New" w:eastAsia="MS Mincho" w:hAnsi="Courier New" w:cs="Courier New"/>
          <w:sz w:val="18"/>
          <w:szCs w:val="18"/>
          <w:lang w:val="fr-FR"/>
        </w:rPr>
        <w:t xml:space="preserve"> </w:t>
      </w:r>
      <w:proofErr w:type="spellStart"/>
      <w:r w:rsidRPr="00BC3BD3">
        <w:rPr>
          <w:rFonts w:ascii="Courier New" w:eastAsia="MS Mincho" w:hAnsi="Courier New" w:cs="Courier New"/>
          <w:sz w:val="18"/>
          <w:szCs w:val="18"/>
          <w:lang w:val="fr-FR"/>
        </w:rPr>
        <w:t>mimeType</w:t>
      </w:r>
      <w:proofErr w:type="spellEnd"/>
      <w:r w:rsidRPr="00BC3BD3">
        <w:rPr>
          <w:rFonts w:ascii="Courier New" w:eastAsia="MS Mincho" w:hAnsi="Courier New" w:cs="Courier New"/>
          <w:sz w:val="18"/>
          <w:szCs w:val="18"/>
          <w:lang w:val="fr-FR"/>
        </w:rPr>
        <w:t xml:space="preserve">="audio/mp4" codecs="mp4a.0x40" </w:t>
      </w:r>
      <w:proofErr w:type="spellStart"/>
      <w:r w:rsidRPr="00BC3BD3">
        <w:rPr>
          <w:rFonts w:ascii="Courier New" w:eastAsia="MS Mincho" w:hAnsi="Courier New" w:cs="Courier New"/>
          <w:sz w:val="18"/>
          <w:szCs w:val="18"/>
          <w:lang w:val="fr-FR"/>
        </w:rPr>
        <w:t>lang</w:t>
      </w:r>
      <w:proofErr w:type="spellEnd"/>
      <w:r w:rsidRPr="00BC3BD3">
        <w:rPr>
          <w:rFonts w:ascii="Courier New" w:eastAsia="MS Mincho" w:hAnsi="Courier New" w:cs="Courier New"/>
          <w:sz w:val="18"/>
          <w:szCs w:val="18"/>
          <w:lang w:val="fr-FR"/>
        </w:rPr>
        <w:t xml:space="preserve">="en" </w:t>
      </w:r>
      <w:proofErr w:type="spellStart"/>
      <w:r w:rsidRPr="00BC3BD3">
        <w:rPr>
          <w:rFonts w:ascii="Courier New" w:eastAsia="MS Mincho" w:hAnsi="Courier New" w:cs="Courier New"/>
          <w:sz w:val="18"/>
          <w:szCs w:val="18"/>
          <w:lang w:val="fr-FR"/>
        </w:rPr>
        <w:t>segmentAlignment</w:t>
      </w:r>
      <w:proofErr w:type="spellEnd"/>
      <w:r w:rsidRPr="00BC3BD3">
        <w:rPr>
          <w:rFonts w:ascii="Courier New" w:eastAsia="MS Mincho" w:hAnsi="Courier New" w:cs="Courier New"/>
          <w:sz w:val="18"/>
          <w:szCs w:val="18"/>
          <w:lang w:val="fr-FR"/>
        </w:rPr>
        <w:t>="0"&gt;</w:t>
      </w:r>
    </w:p>
    <w:p w14:paraId="09644EFB"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BC3BD3">
        <w:rPr>
          <w:rFonts w:ascii="Courier New" w:eastAsia="MS Mincho" w:hAnsi="Courier New" w:cs="Courier New"/>
          <w:sz w:val="18"/>
          <w:szCs w:val="18"/>
          <w:lang w:val="fr-FR"/>
        </w:rPr>
        <w:lastRenderedPageBreak/>
        <w:t xml:space="preserve">      </w:t>
      </w:r>
      <w:r w:rsidRPr="00AA78C3">
        <w:rPr>
          <w:rFonts w:ascii="Courier New" w:eastAsia="MS Mincho" w:hAnsi="Courier New" w:cs="Courier New"/>
          <w:sz w:val="18"/>
          <w:szCs w:val="18"/>
        </w:rPr>
        <w:t>&lt;</w:t>
      </w:r>
      <w:proofErr w:type="spellStart"/>
      <w:r w:rsidRPr="00AA78C3">
        <w:rPr>
          <w:rFonts w:ascii="Courier New" w:eastAsia="MS Mincho" w:hAnsi="Courier New" w:cs="Courier New"/>
          <w:sz w:val="18"/>
          <w:szCs w:val="18"/>
        </w:rPr>
        <w:t>SegmentTemplate</w:t>
      </w:r>
      <w:proofErr w:type="spellEnd"/>
      <w:r w:rsidRPr="00AA78C3">
        <w:rPr>
          <w:rFonts w:ascii="Courier New" w:eastAsia="MS Mincho" w:hAnsi="Courier New" w:cs="Courier New"/>
          <w:sz w:val="18"/>
          <w:szCs w:val="18"/>
        </w:rPr>
        <w:t xml:space="preserve"> timescale="48000" media="audio/</w:t>
      </w:r>
      <w:proofErr w:type="spellStart"/>
      <w:r w:rsidRPr="00AA78C3">
        <w:rPr>
          <w:rFonts w:ascii="Courier New" w:eastAsia="MS Mincho" w:hAnsi="Courier New" w:cs="Courier New"/>
          <w:sz w:val="18"/>
          <w:szCs w:val="18"/>
        </w:rPr>
        <w:t>en</w:t>
      </w:r>
      <w:proofErr w:type="spellEnd"/>
      <w:r w:rsidRPr="00AA78C3">
        <w:rPr>
          <w:rFonts w:ascii="Courier New" w:eastAsia="MS Mincho" w:hAnsi="Courier New" w:cs="Courier New"/>
          <w:sz w:val="18"/>
          <w:szCs w:val="18"/>
        </w:rPr>
        <w:t>/$Time$.mp4a"&gt;</w:t>
      </w:r>
    </w:p>
    <w:p w14:paraId="6836ABC1"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SegmentTimeline</w:t>
      </w:r>
      <w:proofErr w:type="spellEnd"/>
      <w:r w:rsidRPr="00AA78C3">
        <w:rPr>
          <w:rFonts w:ascii="Courier New" w:eastAsia="MS Mincho" w:hAnsi="Courier New" w:cs="Courier New"/>
          <w:sz w:val="18"/>
          <w:szCs w:val="18"/>
        </w:rPr>
        <w:t xml:space="preserve">&gt; </w:t>
      </w:r>
    </w:p>
    <w:p w14:paraId="1467EA46"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&lt;S t="0" d="96000" r="432"/&gt; </w:t>
      </w:r>
    </w:p>
    <w:p w14:paraId="71934D21"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SegmentTimeline</w:t>
      </w:r>
      <w:proofErr w:type="spellEnd"/>
      <w:r w:rsidRPr="00AA78C3">
        <w:rPr>
          <w:rFonts w:ascii="Courier New" w:eastAsia="MS Mincho" w:hAnsi="Courier New" w:cs="Courier New"/>
          <w:sz w:val="18"/>
          <w:szCs w:val="18"/>
        </w:rPr>
        <w:t>&gt;</w:t>
      </w:r>
    </w:p>
    <w:p w14:paraId="3B02D2B1"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SegmentTemplate</w:t>
      </w:r>
      <w:proofErr w:type="spellEnd"/>
      <w:r w:rsidRPr="00AA78C3">
        <w:rPr>
          <w:rFonts w:ascii="Courier New" w:eastAsia="MS Mincho" w:hAnsi="Courier New" w:cs="Courier New"/>
          <w:sz w:val="18"/>
          <w:szCs w:val="18"/>
        </w:rPr>
        <w:t>&gt;</w:t>
      </w:r>
    </w:p>
    <w:p w14:paraId="765992C2"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&lt;Representation id="a0" bandwidth="64000" /&gt;</w:t>
      </w:r>
    </w:p>
    <w:p w14:paraId="65602119"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AdaptationSet</w:t>
      </w:r>
      <w:proofErr w:type="spellEnd"/>
      <w:r w:rsidRPr="00AA78C3">
        <w:rPr>
          <w:rFonts w:ascii="Courier New" w:eastAsia="MS Mincho" w:hAnsi="Courier New" w:cs="Courier New"/>
          <w:sz w:val="18"/>
          <w:szCs w:val="18"/>
        </w:rPr>
        <w:t>&gt;</w:t>
      </w:r>
    </w:p>
    <w:p w14:paraId="33E2A941"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w:t>
      </w:r>
      <w:proofErr w:type="gramStart"/>
      <w:r w:rsidRPr="00AA78C3">
        <w:rPr>
          <w:rFonts w:ascii="Courier New" w:eastAsia="MS Mincho" w:hAnsi="Courier New" w:cs="Courier New"/>
          <w:sz w:val="18"/>
          <w:szCs w:val="18"/>
        </w:rPr>
        <w:t>&lt;!--</w:t>
      </w:r>
      <w:proofErr w:type="gramEnd"/>
      <w:r w:rsidRPr="00AA78C3">
        <w:rPr>
          <w:rFonts w:ascii="Courier New" w:eastAsia="MS Mincho" w:hAnsi="Courier New" w:cs="Courier New"/>
          <w:sz w:val="18"/>
          <w:szCs w:val="18"/>
        </w:rPr>
        <w:t xml:space="preserve"> French Audio --&gt;</w:t>
      </w:r>
    </w:p>
    <w:p w14:paraId="1983EF0B"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AdaptationSet</w:t>
      </w:r>
      <w:proofErr w:type="spellEnd"/>
      <w:r w:rsidRPr="00AA78C3">
        <w:rPr>
          <w:rFonts w:ascii="Courier New" w:eastAsia="MS Mincho" w:hAnsi="Courier New" w:cs="Courier New"/>
          <w:sz w:val="18"/>
          <w:szCs w:val="18"/>
        </w:rPr>
        <w:t xml:space="preserve"> </w:t>
      </w:r>
      <w:proofErr w:type="spellStart"/>
      <w:r w:rsidRPr="00AA78C3">
        <w:rPr>
          <w:rFonts w:ascii="Courier New" w:eastAsia="MS Mincho" w:hAnsi="Courier New" w:cs="Courier New"/>
          <w:sz w:val="18"/>
          <w:szCs w:val="18"/>
        </w:rPr>
        <w:t>mimeType</w:t>
      </w:r>
      <w:proofErr w:type="spellEnd"/>
      <w:r w:rsidRPr="00AA78C3">
        <w:rPr>
          <w:rFonts w:ascii="Courier New" w:eastAsia="MS Mincho" w:hAnsi="Courier New" w:cs="Courier New"/>
          <w:sz w:val="18"/>
          <w:szCs w:val="18"/>
        </w:rPr>
        <w:t>="audio/mp4" codecs="mp4a.0x40" lang="</w:t>
      </w:r>
      <w:proofErr w:type="spellStart"/>
      <w:r w:rsidRPr="00AA78C3">
        <w:rPr>
          <w:rFonts w:ascii="Courier New" w:eastAsia="MS Mincho" w:hAnsi="Courier New" w:cs="Courier New"/>
          <w:sz w:val="18"/>
          <w:szCs w:val="18"/>
        </w:rPr>
        <w:t>fr</w:t>
      </w:r>
      <w:proofErr w:type="spellEnd"/>
      <w:r w:rsidRPr="00AA78C3">
        <w:rPr>
          <w:rFonts w:ascii="Courier New" w:eastAsia="MS Mincho" w:hAnsi="Courier New" w:cs="Courier New"/>
          <w:sz w:val="18"/>
          <w:szCs w:val="18"/>
        </w:rPr>
        <w:t xml:space="preserve">" </w:t>
      </w:r>
      <w:proofErr w:type="spellStart"/>
      <w:r w:rsidRPr="00AA78C3">
        <w:rPr>
          <w:rFonts w:ascii="Courier New" w:eastAsia="MS Mincho" w:hAnsi="Courier New" w:cs="Courier New"/>
          <w:sz w:val="18"/>
          <w:szCs w:val="18"/>
        </w:rPr>
        <w:t>segmentAlignment</w:t>
      </w:r>
      <w:proofErr w:type="spellEnd"/>
      <w:r w:rsidRPr="00AA78C3">
        <w:rPr>
          <w:rFonts w:ascii="Courier New" w:eastAsia="MS Mincho" w:hAnsi="Courier New" w:cs="Courier New"/>
          <w:sz w:val="18"/>
          <w:szCs w:val="18"/>
        </w:rPr>
        <w:t>="0"&gt;</w:t>
      </w:r>
    </w:p>
    <w:p w14:paraId="757636F5"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SegmentTemplate</w:t>
      </w:r>
      <w:proofErr w:type="spellEnd"/>
      <w:r w:rsidRPr="00AA78C3">
        <w:rPr>
          <w:rFonts w:ascii="Courier New" w:eastAsia="MS Mincho" w:hAnsi="Courier New" w:cs="Courier New"/>
          <w:sz w:val="18"/>
          <w:szCs w:val="18"/>
        </w:rPr>
        <w:t xml:space="preserve"> timescale="48000" media="audio/</w:t>
      </w:r>
      <w:proofErr w:type="spellStart"/>
      <w:r w:rsidRPr="00AA78C3">
        <w:rPr>
          <w:rFonts w:ascii="Courier New" w:eastAsia="MS Mincho" w:hAnsi="Courier New" w:cs="Courier New"/>
          <w:sz w:val="18"/>
          <w:szCs w:val="18"/>
        </w:rPr>
        <w:t>fr</w:t>
      </w:r>
      <w:proofErr w:type="spellEnd"/>
      <w:r w:rsidRPr="00AA78C3">
        <w:rPr>
          <w:rFonts w:ascii="Courier New" w:eastAsia="MS Mincho" w:hAnsi="Courier New" w:cs="Courier New"/>
          <w:sz w:val="18"/>
          <w:szCs w:val="18"/>
        </w:rPr>
        <w:t>/$Time$.mp4a"&gt;</w:t>
      </w:r>
    </w:p>
    <w:p w14:paraId="53275D86"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SegmentTimeline</w:t>
      </w:r>
      <w:proofErr w:type="spellEnd"/>
      <w:r w:rsidRPr="00AA78C3">
        <w:rPr>
          <w:rFonts w:ascii="Courier New" w:eastAsia="MS Mincho" w:hAnsi="Courier New" w:cs="Courier New"/>
          <w:sz w:val="18"/>
          <w:szCs w:val="18"/>
        </w:rPr>
        <w:t>&gt;</w:t>
      </w:r>
    </w:p>
    <w:p w14:paraId="283BB593"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&lt;S t="0" d="96000" r="432"/&gt;</w:t>
      </w:r>
    </w:p>
    <w:p w14:paraId="15B17E5B"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SegmentTimeline</w:t>
      </w:r>
      <w:proofErr w:type="spellEnd"/>
      <w:r w:rsidRPr="00AA78C3">
        <w:rPr>
          <w:rFonts w:ascii="Courier New" w:eastAsia="MS Mincho" w:hAnsi="Courier New" w:cs="Courier New"/>
          <w:sz w:val="18"/>
          <w:szCs w:val="18"/>
        </w:rPr>
        <w:t>&gt;</w:t>
      </w:r>
    </w:p>
    <w:p w14:paraId="55491424"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SegmentTemplate</w:t>
      </w:r>
      <w:proofErr w:type="spellEnd"/>
      <w:r w:rsidRPr="00AA78C3">
        <w:rPr>
          <w:rFonts w:ascii="Courier New" w:eastAsia="MS Mincho" w:hAnsi="Courier New" w:cs="Courier New"/>
          <w:sz w:val="18"/>
          <w:szCs w:val="18"/>
        </w:rPr>
        <w:t>&gt;</w:t>
      </w:r>
    </w:p>
    <w:p w14:paraId="6F9693EC"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&lt;Representation id="a0" bandwidth="64000" /&gt;</w:t>
      </w:r>
    </w:p>
    <w:p w14:paraId="7EB5C5AF" w14:textId="77777777" w:rsidR="00D72960"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AdaptationSet</w:t>
      </w:r>
      <w:proofErr w:type="spellEnd"/>
      <w:r w:rsidRPr="00AA78C3">
        <w:rPr>
          <w:rFonts w:ascii="Courier New" w:eastAsia="MS Mincho" w:hAnsi="Courier New" w:cs="Courier New"/>
          <w:sz w:val="18"/>
          <w:szCs w:val="18"/>
        </w:rPr>
        <w:t>&gt;</w:t>
      </w:r>
    </w:p>
    <w:p w14:paraId="27064C6B" w14:textId="386BCA14" w:rsidR="003A6512" w:rsidRPr="00AA78C3" w:rsidRDefault="003A6512"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Pr>
          <w:rFonts w:ascii="Courier New" w:eastAsia="MS Mincho" w:hAnsi="Courier New" w:cs="Courier New"/>
          <w:sz w:val="18"/>
          <w:szCs w:val="18"/>
        </w:rPr>
        <w:t xml:space="preserve">  </w:t>
      </w:r>
    </w:p>
    <w:p w14:paraId="1E6DBBA5" w14:textId="3E60E046" w:rsidR="00D72960" w:rsidRPr="00AA78C3" w:rsidRDefault="003A6512"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Pr>
          <w:rFonts w:ascii="Courier New" w:eastAsia="MS Mincho" w:hAnsi="Courier New" w:cs="Courier New"/>
          <w:sz w:val="18"/>
          <w:szCs w:val="18"/>
        </w:rPr>
        <w:t xml:space="preserve">    </w:t>
      </w:r>
      <w:proofErr w:type="gramStart"/>
      <w:r w:rsidR="00D72960" w:rsidRPr="00AA78C3">
        <w:rPr>
          <w:rFonts w:ascii="Courier New" w:eastAsia="MS Mincho" w:hAnsi="Courier New" w:cs="Courier New"/>
          <w:sz w:val="18"/>
          <w:szCs w:val="18"/>
        </w:rPr>
        <w:t>&lt;!--</w:t>
      </w:r>
      <w:proofErr w:type="gramEnd"/>
      <w:r w:rsidR="00253BD5">
        <w:rPr>
          <w:rFonts w:ascii="Courier New" w:eastAsia="MS Mincho" w:hAnsi="Courier New" w:cs="Courier New"/>
          <w:sz w:val="18"/>
          <w:szCs w:val="18"/>
        </w:rPr>
        <w:t xml:space="preserve"> </w:t>
      </w:r>
      <w:proofErr w:type="spellStart"/>
      <w:r w:rsidR="00D72960" w:rsidRPr="00AA78C3">
        <w:rPr>
          <w:rFonts w:ascii="Courier New" w:eastAsia="MS Mincho" w:hAnsi="Courier New" w:cs="Courier New"/>
          <w:sz w:val="18"/>
          <w:szCs w:val="18"/>
        </w:rPr>
        <w:t>AdapatationSet</w:t>
      </w:r>
      <w:proofErr w:type="spellEnd"/>
      <w:r w:rsidR="00D72960" w:rsidRPr="00AA78C3">
        <w:rPr>
          <w:rFonts w:ascii="Courier New" w:eastAsia="MS Mincho" w:hAnsi="Courier New" w:cs="Courier New"/>
          <w:sz w:val="18"/>
          <w:szCs w:val="18"/>
        </w:rPr>
        <w:t xml:space="preserve"> carrying Green Video Information for Video --&gt;</w:t>
      </w:r>
    </w:p>
    <w:p w14:paraId="72C46029"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AdaptationSet</w:t>
      </w:r>
      <w:proofErr w:type="spellEnd"/>
      <w:r w:rsidRPr="00AA78C3">
        <w:rPr>
          <w:rFonts w:ascii="Courier New" w:eastAsia="MS Mincho" w:hAnsi="Courier New" w:cs="Courier New"/>
          <w:sz w:val="18"/>
          <w:szCs w:val="18"/>
        </w:rPr>
        <w:t xml:space="preserve"> id="</w:t>
      </w:r>
      <w:proofErr w:type="spellStart"/>
      <w:r w:rsidRPr="00AA78C3">
        <w:rPr>
          <w:rFonts w:ascii="Courier New" w:eastAsia="MS Mincho" w:hAnsi="Courier New" w:cs="Courier New"/>
          <w:sz w:val="18"/>
          <w:szCs w:val="18"/>
        </w:rPr>
        <w:t>green_video</w:t>
      </w:r>
      <w:proofErr w:type="spellEnd"/>
      <w:r w:rsidRPr="00AA78C3">
        <w:rPr>
          <w:rFonts w:ascii="Courier New" w:eastAsia="MS Mincho" w:hAnsi="Courier New" w:cs="Courier New"/>
          <w:sz w:val="18"/>
          <w:szCs w:val="18"/>
        </w:rPr>
        <w:t>" codecs="</w:t>
      </w:r>
      <w:proofErr w:type="spellStart"/>
      <w:r w:rsidRPr="00AA78C3">
        <w:rPr>
          <w:rFonts w:ascii="Courier New" w:eastAsia="MS Mincho" w:hAnsi="Courier New" w:cs="Courier New"/>
          <w:sz w:val="18"/>
          <w:szCs w:val="18"/>
        </w:rPr>
        <w:t>dipi</w:t>
      </w:r>
      <w:proofErr w:type="spellEnd"/>
      <w:r w:rsidRPr="00AA78C3">
        <w:rPr>
          <w:rFonts w:ascii="Courier New" w:eastAsia="MS Mincho" w:hAnsi="Courier New" w:cs="Courier New"/>
          <w:sz w:val="18"/>
          <w:szCs w:val="18"/>
        </w:rPr>
        <w:t>"/&gt;</w:t>
      </w:r>
    </w:p>
    <w:p w14:paraId="72AA0013"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BaseURL</w:t>
      </w:r>
      <w:proofErr w:type="spellEnd"/>
      <w:r w:rsidRPr="00AA78C3">
        <w:rPr>
          <w:rFonts w:ascii="Courier New" w:eastAsia="MS Mincho" w:hAnsi="Courier New" w:cs="Courier New"/>
          <w:sz w:val="18"/>
          <w:szCs w:val="18"/>
        </w:rPr>
        <w:t>&gt;</w:t>
      </w:r>
      <w:proofErr w:type="spellStart"/>
      <w:r w:rsidRPr="00AA78C3">
        <w:rPr>
          <w:rFonts w:ascii="Courier New" w:eastAsia="MS Mincho" w:hAnsi="Courier New" w:cs="Courier New"/>
          <w:sz w:val="18"/>
          <w:szCs w:val="18"/>
        </w:rPr>
        <w:t>video_green_dipi</w:t>
      </w:r>
      <w:proofErr w:type="spellEnd"/>
      <w:r w:rsidRPr="00AA78C3">
        <w:rPr>
          <w:rFonts w:ascii="Courier New" w:eastAsia="MS Mincho" w:hAnsi="Courier New" w:cs="Courier New"/>
          <w:sz w:val="18"/>
          <w:szCs w:val="18"/>
        </w:rPr>
        <w:t>/&lt;/</w:t>
      </w:r>
      <w:proofErr w:type="spellStart"/>
      <w:r w:rsidRPr="00AA78C3">
        <w:rPr>
          <w:rFonts w:ascii="Courier New" w:eastAsia="MS Mincho" w:hAnsi="Courier New" w:cs="Courier New"/>
          <w:sz w:val="18"/>
          <w:szCs w:val="18"/>
        </w:rPr>
        <w:t>BaseURL</w:t>
      </w:r>
      <w:proofErr w:type="spellEnd"/>
      <w:r w:rsidRPr="00AA78C3">
        <w:rPr>
          <w:rFonts w:ascii="Courier New" w:eastAsia="MS Mincho" w:hAnsi="Courier New" w:cs="Courier New"/>
          <w:sz w:val="18"/>
          <w:szCs w:val="18"/>
        </w:rPr>
        <w:t>&gt;</w:t>
      </w:r>
    </w:p>
    <w:p w14:paraId="7ED1CA6A"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SegmentTemplate</w:t>
      </w:r>
      <w:proofErr w:type="spellEnd"/>
      <w:r w:rsidRPr="00AA78C3">
        <w:rPr>
          <w:rFonts w:ascii="Courier New" w:eastAsia="MS Mincho" w:hAnsi="Courier New" w:cs="Courier New"/>
          <w:sz w:val="18"/>
          <w:szCs w:val="18"/>
        </w:rPr>
        <w:t xml:space="preserve"> timescale="90000" media="$id$/$Time$.mp4m"&gt;</w:t>
      </w:r>
    </w:p>
    <w:p w14:paraId="514F4BE7"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SegmentTimeline</w:t>
      </w:r>
      <w:proofErr w:type="spellEnd"/>
      <w:r w:rsidRPr="00AA78C3">
        <w:rPr>
          <w:rFonts w:ascii="Courier New" w:eastAsia="MS Mincho" w:hAnsi="Courier New" w:cs="Courier New"/>
          <w:sz w:val="18"/>
          <w:szCs w:val="18"/>
        </w:rPr>
        <w:t xml:space="preserve">&gt; </w:t>
      </w:r>
    </w:p>
    <w:p w14:paraId="6A1FBF72"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&lt;S t="0" d="180180" r="432"/&gt; </w:t>
      </w:r>
    </w:p>
    <w:p w14:paraId="5F007325"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SegmentTimeline</w:t>
      </w:r>
      <w:proofErr w:type="spellEnd"/>
      <w:r w:rsidRPr="00AA78C3">
        <w:rPr>
          <w:rFonts w:ascii="Courier New" w:eastAsia="MS Mincho" w:hAnsi="Courier New" w:cs="Courier New"/>
          <w:sz w:val="18"/>
          <w:szCs w:val="18"/>
        </w:rPr>
        <w:t>&gt;</w:t>
      </w:r>
    </w:p>
    <w:p w14:paraId="2F4E4083"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SegmentTemplate</w:t>
      </w:r>
      <w:proofErr w:type="spellEnd"/>
      <w:r w:rsidRPr="00AA78C3">
        <w:rPr>
          <w:rFonts w:ascii="Courier New" w:eastAsia="MS Mincho" w:hAnsi="Courier New" w:cs="Courier New"/>
          <w:sz w:val="18"/>
          <w:szCs w:val="18"/>
        </w:rPr>
        <w:t>&gt;</w:t>
      </w:r>
    </w:p>
    <w:p w14:paraId="680DB4E8" w14:textId="77777777" w:rsidR="00D72960" w:rsidRPr="00D41B6E"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&lt;Representation id="gv0" bandwidth="1000" </w:t>
      </w:r>
      <w:proofErr w:type="spellStart"/>
      <w:r w:rsidRPr="00AA78C3">
        <w:rPr>
          <w:rFonts w:ascii="Courier New" w:eastAsia="MS Mincho" w:hAnsi="Courier New" w:cs="Courier New"/>
          <w:sz w:val="18"/>
          <w:szCs w:val="18"/>
        </w:rPr>
        <w:t>associationId</w:t>
      </w:r>
      <w:proofErr w:type="spellEnd"/>
      <w:r w:rsidRPr="00AA78C3">
        <w:rPr>
          <w:rFonts w:ascii="Courier New" w:eastAsia="MS Mincho" w:hAnsi="Courier New" w:cs="Courier New"/>
          <w:sz w:val="18"/>
          <w:szCs w:val="18"/>
        </w:rPr>
        <w:t xml:space="preserve">="v0 v1 v2" </w:t>
      </w:r>
      <w:r>
        <w:rPr>
          <w:rFonts w:ascii="Courier New" w:eastAsia="MS Mincho" w:hAnsi="Courier New" w:cs="Courier New"/>
          <w:sz w:val="18"/>
          <w:szCs w:val="18"/>
        </w:rPr>
        <w:br/>
        <w:t xml:space="preserve">       </w:t>
      </w:r>
      <w:proofErr w:type="spellStart"/>
      <w:r w:rsidRPr="00D41B6E">
        <w:rPr>
          <w:rFonts w:ascii="Courier New" w:eastAsia="MS Mincho" w:hAnsi="Courier New" w:cs="Courier New"/>
          <w:sz w:val="18"/>
          <w:szCs w:val="18"/>
        </w:rPr>
        <w:t>associationType</w:t>
      </w:r>
      <w:proofErr w:type="spellEnd"/>
      <w:r w:rsidRPr="00D41B6E">
        <w:rPr>
          <w:rFonts w:ascii="Courier New" w:eastAsia="MS Mincho" w:hAnsi="Courier New" w:cs="Courier New"/>
          <w:sz w:val="18"/>
          <w:szCs w:val="18"/>
        </w:rPr>
        <w:t>="</w:t>
      </w:r>
      <w:proofErr w:type="spellStart"/>
      <w:r w:rsidRPr="00D41B6E">
        <w:rPr>
          <w:rFonts w:ascii="Courier New" w:eastAsia="MS Mincho" w:hAnsi="Courier New" w:cs="Courier New"/>
          <w:sz w:val="18"/>
          <w:szCs w:val="18"/>
        </w:rPr>
        <w:t>cdsc</w:t>
      </w:r>
      <w:proofErr w:type="spellEnd"/>
      <w:r w:rsidRPr="00D41B6E">
        <w:rPr>
          <w:rFonts w:ascii="Courier New" w:eastAsia="MS Mincho" w:hAnsi="Courier New" w:cs="Courier New"/>
          <w:sz w:val="18"/>
          <w:szCs w:val="18"/>
        </w:rPr>
        <w:t>"/&gt;</w:t>
      </w:r>
    </w:p>
    <w:p w14:paraId="70E227E2" w14:textId="77777777" w:rsidR="00D72960"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D41B6E">
        <w:rPr>
          <w:rFonts w:ascii="Courier New" w:eastAsia="MS Mincho" w:hAnsi="Courier New" w:cs="Courier New"/>
          <w:sz w:val="18"/>
          <w:szCs w:val="18"/>
        </w:rPr>
        <w:t xml:space="preserve">    &lt;/</w:t>
      </w:r>
      <w:proofErr w:type="spellStart"/>
      <w:r w:rsidRPr="00D41B6E">
        <w:rPr>
          <w:rFonts w:ascii="Courier New" w:eastAsia="MS Mincho" w:hAnsi="Courier New" w:cs="Courier New"/>
          <w:sz w:val="18"/>
          <w:szCs w:val="18"/>
        </w:rPr>
        <w:t>AdaptationSet</w:t>
      </w:r>
      <w:proofErr w:type="spellEnd"/>
      <w:r w:rsidRPr="00D41B6E">
        <w:rPr>
          <w:rFonts w:ascii="Courier New" w:eastAsia="MS Mincho" w:hAnsi="Courier New" w:cs="Courier New"/>
          <w:sz w:val="18"/>
          <w:szCs w:val="18"/>
        </w:rPr>
        <w:t>&gt;</w:t>
      </w:r>
    </w:p>
    <w:p w14:paraId="486E58AB" w14:textId="77777777" w:rsidR="003A6512" w:rsidRPr="00D41B6E" w:rsidRDefault="003A6512"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p>
    <w:p w14:paraId="2F20EFC1" w14:textId="77777777" w:rsidR="00D72960" w:rsidRPr="00D41B6E"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D41B6E">
        <w:rPr>
          <w:rFonts w:ascii="Courier New" w:eastAsia="MS Mincho" w:hAnsi="Courier New" w:cs="Courier New"/>
          <w:sz w:val="18"/>
          <w:szCs w:val="18"/>
        </w:rPr>
        <w:t xml:space="preserve">  &lt;/Period&gt;</w:t>
      </w:r>
    </w:p>
    <w:p w14:paraId="1D9A931C" w14:textId="77777777" w:rsidR="00D72960" w:rsidRPr="00D41B6E"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p>
    <w:p w14:paraId="1E7BD24B" w14:textId="4E0A6466" w:rsidR="000B256A" w:rsidRDefault="00D72960" w:rsidP="003A6512">
      <w:pPr>
        <w:pBdr>
          <w:top w:val="single" w:sz="4" w:space="1" w:color="auto"/>
          <w:left w:val="single" w:sz="4" w:space="1" w:color="auto"/>
          <w:bottom w:val="single" w:sz="4" w:space="1" w:color="auto"/>
          <w:right w:val="single" w:sz="4" w:space="1" w:color="auto"/>
        </w:pBdr>
        <w:spacing w:after="0" w:line="240" w:lineRule="auto"/>
        <w:jc w:val="left"/>
      </w:pPr>
      <w:r w:rsidRPr="00D41B6E">
        <w:rPr>
          <w:rFonts w:ascii="Courier New" w:eastAsia="MS Mincho" w:hAnsi="Courier New" w:cs="Courier New"/>
          <w:sz w:val="18"/>
          <w:szCs w:val="18"/>
        </w:rPr>
        <w:t>&lt;/MPD&gt;</w:t>
      </w:r>
    </w:p>
    <w:p w14:paraId="6F1293C6" w14:textId="42FFC373" w:rsidR="00760CB2" w:rsidRDefault="00002FD9" w:rsidP="00002FD9">
      <w:pPr>
        <w:pStyle w:val="a2"/>
        <w:numPr>
          <w:ilvl w:val="1"/>
          <w:numId w:val="7"/>
        </w:numPr>
      </w:pPr>
      <w:bookmarkStart w:id="215" w:name="_Toc202426701"/>
      <w:r>
        <w:t>Example</w:t>
      </w:r>
      <w:r w:rsidR="00BC728A">
        <w:t>s</w:t>
      </w:r>
      <w:r>
        <w:t xml:space="preserve"> </w:t>
      </w:r>
      <w:r w:rsidR="006349FB">
        <w:t xml:space="preserve">of </w:t>
      </w:r>
      <w:r>
        <w:t xml:space="preserve">MPD with display attenuation map </w:t>
      </w:r>
      <w:r w:rsidRPr="00002FD9">
        <w:t>metadata</w:t>
      </w:r>
      <w:bookmarkEnd w:id="215"/>
    </w:p>
    <w:p w14:paraId="04E51404" w14:textId="2359FEF3" w:rsidR="00C3677B" w:rsidRPr="00D318DE" w:rsidRDefault="00C3677B" w:rsidP="00C3677B">
      <w:pPr>
        <w:pStyle w:val="a3"/>
        <w:keepNext w:val="0"/>
        <w:numPr>
          <w:ilvl w:val="2"/>
          <w:numId w:val="7"/>
        </w:numPr>
        <w:tabs>
          <w:tab w:val="clear" w:pos="403"/>
          <w:tab w:val="left" w:pos="640"/>
        </w:tabs>
        <w:spacing w:before="0" w:after="240" w:line="250" w:lineRule="exact"/>
      </w:pPr>
      <w:bookmarkStart w:id="216" w:name="_Toc202426702"/>
      <w:r>
        <w:t>Example 1</w:t>
      </w:r>
      <w:bookmarkEnd w:id="216"/>
    </w:p>
    <w:p w14:paraId="2AA154E9" w14:textId="6ED5B544" w:rsidR="00F34675" w:rsidRPr="00D439B4" w:rsidRDefault="00F34675" w:rsidP="00F34675">
      <w:pPr>
        <w:rPr>
          <w:rFonts w:eastAsia="MS Mincho"/>
          <w:szCs w:val="24"/>
        </w:rPr>
      </w:pPr>
      <w:r w:rsidRPr="00D439B4">
        <w:rPr>
          <w:rFonts w:eastAsia="MS Mincho"/>
          <w:szCs w:val="24"/>
        </w:rPr>
        <w:t xml:space="preserve">This example demonstrates a DASH MPD with a presentation that includes a video Adaptation Set with three Representations and a Display Attenuation Map Adaptation Set with one Representation that is associated with the first video Representation. The </w:t>
      </w:r>
      <w:r w:rsidR="006F0017">
        <w:rPr>
          <w:rFonts w:eastAsia="MS Mincho"/>
          <w:szCs w:val="24"/>
        </w:rPr>
        <w:t xml:space="preserve">display </w:t>
      </w:r>
      <w:r w:rsidRPr="00D439B4">
        <w:rPr>
          <w:rFonts w:eastAsia="MS Mincho"/>
          <w:szCs w:val="24"/>
        </w:rPr>
        <w:t>attenuation map carried by the Display Attenuation Map Adaptation Set results in a 20% reduction in energy consumption when applied to the associated video Representation. The application of Display Attenuation Map Representation also results in a 5% reduction of the video quality in terms of PSNR.</w:t>
      </w:r>
    </w:p>
    <w:p w14:paraId="2F993ACE" w14:textId="44C2BA89" w:rsidR="00F34675" w:rsidRPr="00077DB7" w:rsidRDefault="00F34675"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lang w:val="en-US"/>
        </w:rPr>
      </w:pPr>
      <w:r w:rsidRPr="00077DB7">
        <w:rPr>
          <w:rFonts w:ascii="Courier" w:hAnsi="Courier" w:cs="Lucida Sans Typewriter"/>
          <w:sz w:val="18"/>
          <w:szCs w:val="18"/>
          <w:lang w:val="en-US"/>
        </w:rPr>
        <w:t>&lt;?xml version=</w:t>
      </w:r>
      <w:r w:rsidR="00746533" w:rsidRPr="00250677">
        <w:rPr>
          <w:rFonts w:ascii="Courier New" w:eastAsia="MS Mincho" w:hAnsi="Courier New" w:cs="Courier New"/>
          <w:sz w:val="18"/>
          <w:szCs w:val="18"/>
        </w:rPr>
        <w:t>"</w:t>
      </w:r>
      <w:r w:rsidRPr="00077DB7">
        <w:rPr>
          <w:rFonts w:ascii="Courier" w:hAnsi="Courier" w:cs="Lucida Sans Typewriter"/>
          <w:sz w:val="18"/>
          <w:szCs w:val="18"/>
          <w:lang w:val="en-US"/>
        </w:rPr>
        <w:t>1.0</w:t>
      </w:r>
      <w:r w:rsidR="00746533" w:rsidRPr="00250677">
        <w:rPr>
          <w:rFonts w:ascii="Courier New" w:eastAsia="MS Mincho" w:hAnsi="Courier New" w:cs="Courier New"/>
          <w:sz w:val="18"/>
          <w:szCs w:val="18"/>
        </w:rPr>
        <w:t>"</w:t>
      </w:r>
      <w:r w:rsidRPr="00077DB7">
        <w:rPr>
          <w:rFonts w:ascii="Courier" w:hAnsi="Courier" w:cs="Lucida Sans Typewriter"/>
          <w:sz w:val="18"/>
          <w:szCs w:val="18"/>
          <w:lang w:val="en-US"/>
        </w:rPr>
        <w:t xml:space="preserve"> encoding=</w:t>
      </w:r>
      <w:r w:rsidR="00746533" w:rsidRPr="00250677">
        <w:rPr>
          <w:rFonts w:ascii="Courier New" w:eastAsia="MS Mincho" w:hAnsi="Courier New" w:cs="Courier New"/>
          <w:sz w:val="18"/>
          <w:szCs w:val="18"/>
        </w:rPr>
        <w:t>"</w:t>
      </w:r>
      <w:r w:rsidRPr="00077DB7">
        <w:rPr>
          <w:rFonts w:ascii="Courier" w:hAnsi="Courier" w:cs="Lucida Sans Typewriter"/>
          <w:sz w:val="18"/>
          <w:szCs w:val="18"/>
          <w:lang w:val="en-US"/>
        </w:rPr>
        <w:t>UTF-8</w:t>
      </w:r>
      <w:r w:rsidR="00746533" w:rsidRPr="00250677">
        <w:rPr>
          <w:rFonts w:ascii="Courier New" w:eastAsia="MS Mincho" w:hAnsi="Courier New" w:cs="Courier New"/>
          <w:sz w:val="18"/>
          <w:szCs w:val="18"/>
        </w:rPr>
        <w:t>"</w:t>
      </w:r>
      <w:r w:rsidRPr="00077DB7">
        <w:rPr>
          <w:rFonts w:ascii="Courier" w:hAnsi="Courier" w:cs="Lucida Sans Typewriter"/>
          <w:sz w:val="18"/>
          <w:szCs w:val="18"/>
          <w:lang w:val="en-US"/>
        </w:rPr>
        <w:t>?&gt;</w:t>
      </w:r>
    </w:p>
    <w:p w14:paraId="2471CFC6" w14:textId="77777777" w:rsidR="00F34675" w:rsidRPr="00077DB7" w:rsidRDefault="00F34675"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lang w:val="en-US"/>
        </w:rPr>
      </w:pPr>
      <w:r w:rsidRPr="00077DB7">
        <w:rPr>
          <w:rFonts w:ascii="Courier" w:hAnsi="Courier" w:cs="Lucida Sans Typewriter"/>
          <w:sz w:val="18"/>
          <w:szCs w:val="18"/>
          <w:lang w:val="en-US"/>
        </w:rPr>
        <w:t>&lt;MPD</w:t>
      </w:r>
    </w:p>
    <w:p w14:paraId="3D3C97BA" w14:textId="2EC8E58D" w:rsidR="00F34675" w:rsidRPr="00077DB7"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lang w:val="en-US"/>
        </w:rPr>
      </w:pPr>
      <w:r>
        <w:rPr>
          <w:rFonts w:ascii="Courier New" w:eastAsia="MS Mincho" w:hAnsi="Courier New" w:cs="Courier New"/>
          <w:sz w:val="18"/>
          <w:szCs w:val="18"/>
        </w:rPr>
        <w:t xml:space="preserve">  </w:t>
      </w:r>
      <w:proofErr w:type="spellStart"/>
      <w:proofErr w:type="gramStart"/>
      <w:r w:rsidR="00F34675" w:rsidRPr="00077DB7">
        <w:rPr>
          <w:rFonts w:ascii="Courier" w:hAnsi="Courier" w:cs="Lucida Sans Typewriter"/>
          <w:sz w:val="18"/>
          <w:szCs w:val="18"/>
          <w:lang w:val="en-US"/>
        </w:rPr>
        <w:t>xmlns:xsi</w:t>
      </w:r>
      <w:proofErr w:type="spellEnd"/>
      <w:proofErr w:type="gramEnd"/>
      <w:r w:rsidR="00F34675" w:rsidRPr="00077DB7">
        <w:rPr>
          <w:rFonts w:ascii="Courier" w:hAnsi="Courier" w:cs="Lucida Sans Typewriter"/>
          <w:sz w:val="18"/>
          <w:szCs w:val="18"/>
          <w:lang w:val="en-US"/>
        </w:rPr>
        <w:t>="http://www.w3.org/2001/XMLSchema-instance"</w:t>
      </w:r>
    </w:p>
    <w:p w14:paraId="58958845" w14:textId="0BBAF9C9" w:rsidR="00F34675" w:rsidRPr="00EE3806"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proofErr w:type="spellStart"/>
      <w:r w:rsidR="00F34675" w:rsidRPr="00EE3806">
        <w:rPr>
          <w:rFonts w:ascii="Courier" w:hAnsi="Courier" w:cs="Lucida Sans Typewriter"/>
          <w:sz w:val="18"/>
          <w:szCs w:val="18"/>
        </w:rPr>
        <w:t>xmlns</w:t>
      </w:r>
      <w:proofErr w:type="spellEnd"/>
      <w:r w:rsidR="00F34675" w:rsidRPr="00EE3806">
        <w:rPr>
          <w:rFonts w:ascii="Courier" w:hAnsi="Courier" w:cs="Lucida Sans Typewriter"/>
          <w:sz w:val="18"/>
          <w:szCs w:val="18"/>
        </w:rPr>
        <w:t>="urn:</w:t>
      </w:r>
      <w:proofErr w:type="gramStart"/>
      <w:r w:rsidR="00F34675" w:rsidRPr="00EE3806">
        <w:rPr>
          <w:rFonts w:ascii="Courier" w:hAnsi="Courier" w:cs="Lucida Sans Typewriter"/>
          <w:sz w:val="18"/>
          <w:szCs w:val="18"/>
        </w:rPr>
        <w:t>mpeg:</w:t>
      </w:r>
      <w:ins w:id="217" w:author="Claire-Helene Demarty" w:date="2025-10-13T10:24:00Z" w16du:dateUtc="2025-10-13T08:24:00Z">
        <w:r w:rsidR="00094209">
          <w:rPr>
            <w:rFonts w:ascii="Courier" w:hAnsi="Courier" w:cs="Lucida Sans Typewriter"/>
            <w:sz w:val="18"/>
            <w:szCs w:val="18"/>
          </w:rPr>
          <w:t>dash</w:t>
        </w:r>
      </w:ins>
      <w:proofErr w:type="gramEnd"/>
      <w:del w:id="218" w:author="Claire-Helene Demarty" w:date="2025-10-13T10:24:00Z" w16du:dateUtc="2025-10-13T08:24:00Z">
        <w:r w:rsidR="00F34675" w:rsidRPr="00EE3806" w:rsidDel="00094209">
          <w:rPr>
            <w:rFonts w:ascii="Courier" w:hAnsi="Courier" w:cs="Lucida Sans Typewriter"/>
            <w:sz w:val="18"/>
            <w:szCs w:val="18"/>
          </w:rPr>
          <w:delText>DASH</w:delText>
        </w:r>
      </w:del>
      <w:r w:rsidR="00F34675" w:rsidRPr="00EE3806">
        <w:rPr>
          <w:rFonts w:ascii="Courier" w:hAnsi="Courier" w:cs="Lucida Sans Typewriter"/>
          <w:sz w:val="18"/>
          <w:szCs w:val="18"/>
        </w:rPr>
        <w:t>:schema:</w:t>
      </w:r>
      <w:ins w:id="219" w:author="Claire-Helene Demarty" w:date="2025-10-13T10:24:00Z" w16du:dateUtc="2025-10-13T08:24:00Z">
        <w:r w:rsidR="00094209">
          <w:rPr>
            <w:rFonts w:ascii="Courier" w:hAnsi="Courier" w:cs="Lucida Sans Typewriter"/>
            <w:sz w:val="18"/>
            <w:szCs w:val="18"/>
          </w:rPr>
          <w:t>mpd</w:t>
        </w:r>
      </w:ins>
      <w:del w:id="220" w:author="Claire-Helene Demarty" w:date="2025-10-13T10:24:00Z" w16du:dateUtc="2025-10-13T08:24:00Z">
        <w:r w:rsidR="00F34675" w:rsidRPr="00EE3806" w:rsidDel="00094209">
          <w:rPr>
            <w:rFonts w:ascii="Courier" w:hAnsi="Courier" w:cs="Lucida Sans Typewriter"/>
            <w:sz w:val="18"/>
            <w:szCs w:val="18"/>
          </w:rPr>
          <w:delText>MPD</w:delText>
        </w:r>
      </w:del>
      <w:r w:rsidR="00F34675" w:rsidRPr="00EE3806">
        <w:rPr>
          <w:rFonts w:ascii="Courier" w:hAnsi="Courier" w:cs="Lucida Sans Typewriter"/>
          <w:sz w:val="18"/>
          <w:szCs w:val="18"/>
        </w:rPr>
        <w:t>:2011"</w:t>
      </w:r>
    </w:p>
    <w:p w14:paraId="7B99A6C4" w14:textId="7D7AFB8C"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sidRPr="00EE3806">
        <w:rPr>
          <w:rFonts w:ascii="Courier New" w:eastAsia="MS Mincho" w:hAnsi="Courier New" w:cs="Courier New"/>
          <w:sz w:val="18"/>
          <w:szCs w:val="18"/>
        </w:rPr>
        <w:t xml:space="preserve">  </w:t>
      </w:r>
      <w:proofErr w:type="spellStart"/>
      <w:proofErr w:type="gramStart"/>
      <w:r w:rsidR="00F34675" w:rsidRPr="00C3677B">
        <w:rPr>
          <w:rFonts w:ascii="Courier" w:hAnsi="Courier" w:cs="Lucida Sans Typewriter"/>
          <w:sz w:val="18"/>
          <w:szCs w:val="18"/>
        </w:rPr>
        <w:t>xmlns:green</w:t>
      </w:r>
      <w:proofErr w:type="spellEnd"/>
      <w:proofErr w:type="gramEnd"/>
      <w:r w:rsidR="00F34675" w:rsidRPr="00C3677B">
        <w:rPr>
          <w:rFonts w:ascii="Courier" w:hAnsi="Courier" w:cs="Lucida Sans Typewriter"/>
          <w:sz w:val="18"/>
          <w:szCs w:val="18"/>
        </w:rPr>
        <w:t>="urn:</w:t>
      </w:r>
      <w:proofErr w:type="gramStart"/>
      <w:r w:rsidR="00F34675" w:rsidRPr="00C3677B">
        <w:rPr>
          <w:rFonts w:ascii="Courier" w:hAnsi="Courier" w:cs="Lucida Sans Typewriter"/>
          <w:sz w:val="18"/>
          <w:szCs w:val="18"/>
        </w:rPr>
        <w:t>mpeg:mpegI</w:t>
      </w:r>
      <w:proofErr w:type="gramEnd"/>
      <w:r w:rsidR="00F34675" w:rsidRPr="00C3677B">
        <w:rPr>
          <w:rFonts w:ascii="Courier" w:hAnsi="Courier" w:cs="Lucida Sans Typewriter"/>
          <w:sz w:val="18"/>
          <w:szCs w:val="18"/>
        </w:rPr>
        <w:t>:green:202</w:t>
      </w:r>
      <w:r w:rsidR="008A520D">
        <w:rPr>
          <w:rFonts w:ascii="Courier" w:hAnsi="Courier" w:cs="Lucida Sans Typewriter"/>
          <w:sz w:val="18"/>
          <w:szCs w:val="18"/>
        </w:rPr>
        <w:t>5</w:t>
      </w:r>
      <w:r w:rsidR="00F34675" w:rsidRPr="00C3677B">
        <w:rPr>
          <w:rFonts w:ascii="Courier" w:hAnsi="Courier" w:cs="Lucida Sans Typewriter"/>
          <w:sz w:val="18"/>
          <w:szCs w:val="18"/>
        </w:rPr>
        <w:t>"</w:t>
      </w:r>
    </w:p>
    <w:p w14:paraId="509F9607" w14:textId="28AEBEB3" w:rsidR="00F34675" w:rsidRPr="00EE3806"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proofErr w:type="spellStart"/>
      <w:proofErr w:type="gramStart"/>
      <w:r w:rsidR="00F34675" w:rsidRPr="00EE3806">
        <w:rPr>
          <w:rFonts w:ascii="Courier" w:hAnsi="Courier" w:cs="Lucida Sans Typewriter"/>
          <w:sz w:val="18"/>
          <w:szCs w:val="18"/>
        </w:rPr>
        <w:t>xsi:schemaLocation</w:t>
      </w:r>
      <w:proofErr w:type="spellEnd"/>
      <w:proofErr w:type="gramEnd"/>
      <w:r w:rsidR="00F34675" w:rsidRPr="00EE3806">
        <w:rPr>
          <w:rFonts w:ascii="Courier" w:hAnsi="Courier" w:cs="Lucida Sans Typewriter"/>
          <w:sz w:val="18"/>
          <w:szCs w:val="18"/>
        </w:rPr>
        <w:t>="urn:</w:t>
      </w:r>
      <w:proofErr w:type="gramStart"/>
      <w:r w:rsidR="00F34675" w:rsidRPr="00EE3806">
        <w:rPr>
          <w:rFonts w:ascii="Courier" w:hAnsi="Courier" w:cs="Lucida Sans Typewriter"/>
          <w:sz w:val="18"/>
          <w:szCs w:val="18"/>
        </w:rPr>
        <w:t>mpeg:</w:t>
      </w:r>
      <w:ins w:id="221" w:author="Claire-Helene Demarty" w:date="2025-10-13T10:24:00Z" w16du:dateUtc="2025-10-13T08:24:00Z">
        <w:r w:rsidR="00D221D7">
          <w:rPr>
            <w:rFonts w:ascii="Courier" w:hAnsi="Courier" w:cs="Lucida Sans Typewriter"/>
            <w:sz w:val="18"/>
            <w:szCs w:val="18"/>
          </w:rPr>
          <w:t>dash</w:t>
        </w:r>
      </w:ins>
      <w:proofErr w:type="gramEnd"/>
      <w:del w:id="222" w:author="Claire-Helene Demarty" w:date="2025-10-13T10:24:00Z" w16du:dateUtc="2025-10-13T08:24:00Z">
        <w:r w:rsidR="00F34675" w:rsidRPr="00EE3806" w:rsidDel="00D221D7">
          <w:rPr>
            <w:rFonts w:ascii="Courier" w:hAnsi="Courier" w:cs="Lucida Sans Typewriter"/>
            <w:sz w:val="18"/>
            <w:szCs w:val="18"/>
          </w:rPr>
          <w:delText>DASH</w:delText>
        </w:r>
      </w:del>
      <w:r w:rsidR="00F34675" w:rsidRPr="00EE3806">
        <w:rPr>
          <w:rFonts w:ascii="Courier" w:hAnsi="Courier" w:cs="Lucida Sans Typewriter"/>
          <w:sz w:val="18"/>
          <w:szCs w:val="18"/>
        </w:rPr>
        <w:t>:schema:</w:t>
      </w:r>
      <w:ins w:id="223" w:author="Claire-Helene Demarty" w:date="2025-10-13T10:24:00Z" w16du:dateUtc="2025-10-13T08:24:00Z">
        <w:r w:rsidR="00D221D7">
          <w:rPr>
            <w:rFonts w:ascii="Courier" w:hAnsi="Courier" w:cs="Lucida Sans Typewriter"/>
            <w:sz w:val="18"/>
            <w:szCs w:val="18"/>
          </w:rPr>
          <w:t>mpd</w:t>
        </w:r>
      </w:ins>
      <w:del w:id="224" w:author="Claire-Helene Demarty" w:date="2025-10-13T10:24:00Z" w16du:dateUtc="2025-10-13T08:24:00Z">
        <w:r w:rsidR="00F34675" w:rsidRPr="00EE3806" w:rsidDel="00D221D7">
          <w:rPr>
            <w:rFonts w:ascii="Courier" w:hAnsi="Courier" w:cs="Lucida Sans Typewriter"/>
            <w:sz w:val="18"/>
            <w:szCs w:val="18"/>
          </w:rPr>
          <w:delText>MPD</w:delText>
        </w:r>
      </w:del>
      <w:r w:rsidR="00F34675" w:rsidRPr="00FD42B4">
        <w:rPr>
          <w:rFonts w:ascii="Courier" w:hAnsi="Courier" w:cs="Lucida Sans Typewriter"/>
          <w:sz w:val="18"/>
          <w:szCs w:val="18"/>
        </w:rPr>
        <w:t>:</w:t>
      </w:r>
      <w:ins w:id="225" w:author="Claire-Helene Demarty" w:date="2025-10-13T10:24:00Z" w16du:dateUtc="2025-10-13T08:24:00Z">
        <w:r w:rsidR="00FD42B4" w:rsidRPr="00FD42B4">
          <w:rPr>
            <w:rFonts w:ascii="Courier New" w:eastAsia="MS Mincho" w:hAnsi="Courier New" w:cs="Courier New"/>
            <w:sz w:val="18"/>
            <w:szCs w:val="18"/>
          </w:rPr>
          <w:t>2011 DASH-MPD.xsd</w:t>
        </w:r>
      </w:ins>
      <w:del w:id="226" w:author="Claire-Helene Demarty" w:date="2025-10-13T10:24:00Z" w16du:dateUtc="2025-10-13T08:24:00Z">
        <w:r w:rsidR="00F34675" w:rsidRPr="00FD42B4" w:rsidDel="00FD42B4">
          <w:rPr>
            <w:rFonts w:ascii="Courier" w:hAnsi="Courier" w:cs="Lucida Sans Typewriter"/>
            <w:sz w:val="18"/>
            <w:szCs w:val="18"/>
          </w:rPr>
          <w:delText>xxxx</w:delText>
        </w:r>
      </w:del>
      <w:r w:rsidR="00F34675" w:rsidRPr="00EE3806">
        <w:rPr>
          <w:rFonts w:ascii="Courier" w:hAnsi="Courier" w:cs="Lucida Sans Typewriter"/>
          <w:sz w:val="18"/>
          <w:szCs w:val="18"/>
        </w:rPr>
        <w:t>"</w:t>
      </w:r>
    </w:p>
    <w:p w14:paraId="154B68E1" w14:textId="4EFD4176"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sidRPr="00EE3806">
        <w:rPr>
          <w:rFonts w:ascii="Courier New" w:eastAsia="MS Mincho" w:hAnsi="Courier New" w:cs="Courier New"/>
          <w:sz w:val="18"/>
          <w:szCs w:val="18"/>
        </w:rPr>
        <w:t xml:space="preserve">  </w:t>
      </w:r>
      <w:r w:rsidR="00F34675" w:rsidRPr="00C3677B">
        <w:rPr>
          <w:rFonts w:ascii="Courier" w:hAnsi="Courier" w:cs="Lucida Sans Typewriter"/>
          <w:sz w:val="18"/>
          <w:szCs w:val="18"/>
        </w:rPr>
        <w:t>type="static"</w:t>
      </w:r>
    </w:p>
    <w:p w14:paraId="09034D84" w14:textId="64C520E9"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proofErr w:type="spellStart"/>
      <w:r w:rsidR="00F34675" w:rsidRPr="00C3677B">
        <w:rPr>
          <w:rFonts w:ascii="Courier" w:hAnsi="Courier" w:cs="Lucida Sans Typewriter"/>
          <w:sz w:val="18"/>
          <w:szCs w:val="18"/>
        </w:rPr>
        <w:t>minBufferTime</w:t>
      </w:r>
      <w:proofErr w:type="spellEnd"/>
      <w:r w:rsidR="00F34675" w:rsidRPr="00C3677B">
        <w:rPr>
          <w:rFonts w:ascii="Courier" w:hAnsi="Courier" w:cs="Lucida Sans Typewriter"/>
          <w:sz w:val="18"/>
          <w:szCs w:val="18"/>
        </w:rPr>
        <w:t>="PT4S"</w:t>
      </w:r>
    </w:p>
    <w:p w14:paraId="5EC18942" w14:textId="798C6AB3"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profiles="urn:</w:t>
      </w:r>
      <w:proofErr w:type="gramStart"/>
      <w:r w:rsidR="00F34675" w:rsidRPr="00C3677B">
        <w:rPr>
          <w:rFonts w:ascii="Courier" w:hAnsi="Courier" w:cs="Lucida Sans Typewriter"/>
          <w:sz w:val="18"/>
          <w:szCs w:val="18"/>
        </w:rPr>
        <w:t>mpeg:dash</w:t>
      </w:r>
      <w:proofErr w:type="gramEnd"/>
      <w:r w:rsidR="00F34675" w:rsidRPr="00C3677B">
        <w:rPr>
          <w:rFonts w:ascii="Courier" w:hAnsi="Courier" w:cs="Lucida Sans Typewriter"/>
          <w:sz w:val="18"/>
          <w:szCs w:val="18"/>
        </w:rPr>
        <w:t>:</w:t>
      </w:r>
      <w:proofErr w:type="gramStart"/>
      <w:r w:rsidR="00F34675" w:rsidRPr="00C3677B">
        <w:rPr>
          <w:rFonts w:ascii="Courier" w:hAnsi="Courier" w:cs="Lucida Sans Typewriter"/>
          <w:sz w:val="18"/>
          <w:szCs w:val="18"/>
        </w:rPr>
        <w:t>profile:isoff</w:t>
      </w:r>
      <w:proofErr w:type="gramEnd"/>
      <w:r w:rsidR="00F34675" w:rsidRPr="00C3677B">
        <w:rPr>
          <w:rFonts w:ascii="Courier" w:hAnsi="Courier" w:cs="Lucida Sans Typewriter"/>
          <w:sz w:val="18"/>
          <w:szCs w:val="18"/>
        </w:rPr>
        <w:t>-on-demand:2011"&gt;</w:t>
      </w:r>
    </w:p>
    <w:p w14:paraId="41BB8DAE" w14:textId="77777777" w:rsidR="00F34675" w:rsidRPr="00C3677B" w:rsidRDefault="00F34675"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53372AD8" w14:textId="603CECEA"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BaseURL</w:t>
      </w:r>
      <w:proofErr w:type="spellEnd"/>
      <w:r w:rsidR="00F34675" w:rsidRPr="00C3677B">
        <w:rPr>
          <w:rFonts w:ascii="Courier" w:hAnsi="Courier" w:cs="Lucida Sans Typewriter"/>
          <w:sz w:val="18"/>
          <w:szCs w:val="18"/>
        </w:rPr>
        <w:t>&gt;http://cdn1.example.com/&lt;/BaseURL&gt;</w:t>
      </w:r>
    </w:p>
    <w:p w14:paraId="06738A1F" w14:textId="6FAD547C"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BaseURL</w:t>
      </w:r>
      <w:proofErr w:type="spellEnd"/>
      <w:r w:rsidR="00F34675" w:rsidRPr="00C3677B">
        <w:rPr>
          <w:rFonts w:ascii="Courier" w:hAnsi="Courier" w:cs="Lucida Sans Typewriter"/>
          <w:sz w:val="18"/>
          <w:szCs w:val="18"/>
        </w:rPr>
        <w:t>&gt;http://cdn2.example.com/&lt;/BaseURL&gt;</w:t>
      </w:r>
    </w:p>
    <w:p w14:paraId="19867F16" w14:textId="77777777" w:rsidR="00F34675" w:rsidRPr="00C3677B" w:rsidRDefault="00F34675"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57C62ED4" w14:textId="0B682158"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&lt;Period&gt;</w:t>
      </w:r>
    </w:p>
    <w:p w14:paraId="68FF71ED" w14:textId="77777777" w:rsidR="00F34675" w:rsidRPr="00C3677B" w:rsidRDefault="00F34675"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2AC2750E" w14:textId="1AE64FFD"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proofErr w:type="gramStart"/>
      <w:r w:rsidR="00F34675" w:rsidRPr="00C3677B">
        <w:rPr>
          <w:rFonts w:ascii="Courier" w:hAnsi="Courier" w:cs="Lucida Sans Typewriter"/>
          <w:sz w:val="18"/>
          <w:szCs w:val="18"/>
        </w:rPr>
        <w:t>&lt;!--</w:t>
      </w:r>
      <w:proofErr w:type="gramEnd"/>
      <w:r w:rsidR="00F34675" w:rsidRPr="00C3677B">
        <w:rPr>
          <w:rFonts w:ascii="Courier" w:hAnsi="Courier" w:cs="Lucida Sans Typewriter"/>
          <w:sz w:val="18"/>
          <w:szCs w:val="18"/>
        </w:rPr>
        <w:t xml:space="preserve"> Video --&gt;</w:t>
      </w:r>
    </w:p>
    <w:p w14:paraId="01115968" w14:textId="1097533D"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AdaptationSet</w:t>
      </w:r>
      <w:proofErr w:type="spellEnd"/>
      <w:r w:rsidR="00F34675" w:rsidRPr="00C3677B">
        <w:rPr>
          <w:rFonts w:ascii="Courier" w:hAnsi="Courier" w:cs="Lucida Sans Typewriter"/>
          <w:sz w:val="18"/>
          <w:szCs w:val="18"/>
        </w:rPr>
        <w:t xml:space="preserve"> id="video" </w:t>
      </w:r>
      <w:proofErr w:type="spellStart"/>
      <w:r w:rsidR="00F34675" w:rsidRPr="00C3677B">
        <w:rPr>
          <w:rFonts w:ascii="Courier" w:hAnsi="Courier" w:cs="Lucida Sans Typewriter"/>
          <w:sz w:val="18"/>
          <w:szCs w:val="18"/>
        </w:rPr>
        <w:t>mimeType</w:t>
      </w:r>
      <w:proofErr w:type="spellEnd"/>
      <w:r w:rsidR="00F34675" w:rsidRPr="00C3677B">
        <w:rPr>
          <w:rFonts w:ascii="Courier" w:hAnsi="Courier" w:cs="Lucida Sans Typewriter"/>
          <w:sz w:val="18"/>
          <w:szCs w:val="18"/>
        </w:rPr>
        <w:t>="video/mp4" codecs="avc1.4D401F"</w:t>
      </w:r>
    </w:p>
    <w:p w14:paraId="119F8A8E" w14:textId="1860F2BA"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lastRenderedPageBreak/>
        <w:t xml:space="preserve">      </w:t>
      </w:r>
      <w:proofErr w:type="spellStart"/>
      <w:r w:rsidR="00F34675" w:rsidRPr="00C3677B">
        <w:rPr>
          <w:rFonts w:ascii="Courier" w:hAnsi="Courier" w:cs="Lucida Sans Typewriter"/>
          <w:sz w:val="18"/>
          <w:szCs w:val="18"/>
        </w:rPr>
        <w:t>frameRate</w:t>
      </w:r>
      <w:proofErr w:type="spellEnd"/>
      <w:r w:rsidR="00F34675" w:rsidRPr="00C3677B">
        <w:rPr>
          <w:rFonts w:ascii="Courier" w:hAnsi="Courier" w:cs="Lucida Sans Typewriter"/>
          <w:sz w:val="18"/>
          <w:szCs w:val="18"/>
        </w:rPr>
        <w:t xml:space="preserve">="30000/1001" </w:t>
      </w:r>
      <w:proofErr w:type="spellStart"/>
      <w:r w:rsidR="00F34675" w:rsidRPr="00C3677B">
        <w:rPr>
          <w:rFonts w:ascii="Courier" w:hAnsi="Courier" w:cs="Lucida Sans Typewriter"/>
          <w:sz w:val="18"/>
          <w:szCs w:val="18"/>
        </w:rPr>
        <w:t>segmentAlignment</w:t>
      </w:r>
      <w:proofErr w:type="spellEnd"/>
      <w:r w:rsidR="00F34675" w:rsidRPr="00C3677B">
        <w:rPr>
          <w:rFonts w:ascii="Courier" w:hAnsi="Courier" w:cs="Lucida Sans Typewriter"/>
          <w:sz w:val="18"/>
          <w:szCs w:val="18"/>
        </w:rPr>
        <w:t xml:space="preserve">="true" </w:t>
      </w:r>
      <w:proofErr w:type="spellStart"/>
      <w:r w:rsidR="00F34675" w:rsidRPr="00C3677B">
        <w:rPr>
          <w:rFonts w:ascii="Courier" w:hAnsi="Courier" w:cs="Lucida Sans Typewriter"/>
          <w:sz w:val="18"/>
          <w:szCs w:val="18"/>
        </w:rPr>
        <w:t>startWithSAP</w:t>
      </w:r>
      <w:proofErr w:type="spellEnd"/>
      <w:r w:rsidR="00F34675" w:rsidRPr="00C3677B">
        <w:rPr>
          <w:rFonts w:ascii="Courier" w:hAnsi="Courier" w:cs="Lucida Sans Typewriter"/>
          <w:sz w:val="18"/>
          <w:szCs w:val="18"/>
        </w:rPr>
        <w:t>="1"&gt;</w:t>
      </w:r>
    </w:p>
    <w:p w14:paraId="30931DAA" w14:textId="5A4C7973"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BaseURL</w:t>
      </w:r>
      <w:proofErr w:type="spellEnd"/>
      <w:r w:rsidR="00F34675" w:rsidRPr="00C3677B">
        <w:rPr>
          <w:rFonts w:ascii="Courier" w:hAnsi="Courier" w:cs="Lucida Sans Typewriter"/>
          <w:sz w:val="18"/>
          <w:szCs w:val="18"/>
        </w:rPr>
        <w:t>&gt;video/&lt;/</w:t>
      </w:r>
      <w:proofErr w:type="spellStart"/>
      <w:r w:rsidR="00F34675" w:rsidRPr="00C3677B">
        <w:rPr>
          <w:rFonts w:ascii="Courier" w:hAnsi="Courier" w:cs="Lucida Sans Typewriter"/>
          <w:sz w:val="18"/>
          <w:szCs w:val="18"/>
        </w:rPr>
        <w:t>BaseURL</w:t>
      </w:r>
      <w:proofErr w:type="spellEnd"/>
      <w:r w:rsidR="00F34675" w:rsidRPr="00C3677B">
        <w:rPr>
          <w:rFonts w:ascii="Courier" w:hAnsi="Courier" w:cs="Lucida Sans Typewriter"/>
          <w:sz w:val="18"/>
          <w:szCs w:val="18"/>
        </w:rPr>
        <w:t>&gt;</w:t>
      </w:r>
    </w:p>
    <w:p w14:paraId="16E5CAF4" w14:textId="42DC0D3D"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SegmentTemplate</w:t>
      </w:r>
      <w:proofErr w:type="spellEnd"/>
      <w:r w:rsidR="00F34675" w:rsidRPr="00C3677B">
        <w:rPr>
          <w:rFonts w:ascii="Courier" w:hAnsi="Courier" w:cs="Lucida Sans Typewriter"/>
          <w:sz w:val="18"/>
          <w:szCs w:val="18"/>
        </w:rPr>
        <w:t xml:space="preserve"> timescale="90000" media="$Bandwidth$/$Time$.mp4v"&gt;</w:t>
      </w:r>
    </w:p>
    <w:p w14:paraId="08A7B9B7" w14:textId="0EF4BC8C"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SegmentTimeline</w:t>
      </w:r>
      <w:proofErr w:type="spellEnd"/>
      <w:r w:rsidR="00F34675" w:rsidRPr="00C3677B">
        <w:rPr>
          <w:rFonts w:ascii="Courier" w:hAnsi="Courier" w:cs="Lucida Sans Typewriter"/>
          <w:sz w:val="18"/>
          <w:szCs w:val="18"/>
        </w:rPr>
        <w:t>&gt;</w:t>
      </w:r>
    </w:p>
    <w:p w14:paraId="258C4CC1" w14:textId="5DF2031A"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 t="0" d="180180" r="432"/&gt;</w:t>
      </w:r>
    </w:p>
    <w:p w14:paraId="12694AD7" w14:textId="286DD7C9"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SegmentTimeline</w:t>
      </w:r>
      <w:proofErr w:type="spellEnd"/>
      <w:r w:rsidR="00F34675" w:rsidRPr="00C3677B">
        <w:rPr>
          <w:rFonts w:ascii="Courier" w:hAnsi="Courier" w:cs="Lucida Sans Typewriter"/>
          <w:sz w:val="18"/>
          <w:szCs w:val="18"/>
        </w:rPr>
        <w:t>&gt;</w:t>
      </w:r>
    </w:p>
    <w:p w14:paraId="6C68D735" w14:textId="18FBFD9C"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SegmentTemplate</w:t>
      </w:r>
      <w:proofErr w:type="spellEnd"/>
      <w:r w:rsidR="00F34675" w:rsidRPr="00C3677B">
        <w:rPr>
          <w:rFonts w:ascii="Courier" w:hAnsi="Courier" w:cs="Lucida Sans Typewriter"/>
          <w:sz w:val="18"/>
          <w:szCs w:val="18"/>
        </w:rPr>
        <w:t>&gt;</w:t>
      </w:r>
    </w:p>
    <w:p w14:paraId="0D14FE30" w14:textId="163CF702"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New" w:hAnsi="Courier New" w:cs="Courier New"/>
          <w:color w:val="000000"/>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 id="v0"</w:t>
      </w:r>
      <w:r w:rsidR="00F34675" w:rsidRPr="00C3677B">
        <w:rPr>
          <w:rFonts w:ascii="Courier New" w:hAnsi="Courier New" w:cs="Courier New"/>
          <w:color w:val="000000"/>
          <w:sz w:val="18"/>
          <w:szCs w:val="18"/>
        </w:rPr>
        <w:t xml:space="preserve"> width="320" height="240" bandwidth="250000"/&gt;</w:t>
      </w:r>
    </w:p>
    <w:p w14:paraId="79681EEC" w14:textId="3BDCB715"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 id="v1" width="640" height="480" bandwidth="500000"/&gt;</w:t>
      </w:r>
    </w:p>
    <w:p w14:paraId="2A773960" w14:textId="1D6872AE"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 id="v2" width="960" height="720" bandwidth="1000000"/&gt;</w:t>
      </w:r>
    </w:p>
    <w:p w14:paraId="3AE0D23F" w14:textId="4B042CB7"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AdaptationSet</w:t>
      </w:r>
      <w:proofErr w:type="spellEnd"/>
      <w:r w:rsidR="00F34675" w:rsidRPr="00C3677B">
        <w:rPr>
          <w:rFonts w:ascii="Courier" w:hAnsi="Courier" w:cs="Lucida Sans Typewriter"/>
          <w:sz w:val="18"/>
          <w:szCs w:val="18"/>
        </w:rPr>
        <w:t>&gt;</w:t>
      </w:r>
    </w:p>
    <w:p w14:paraId="5DEE8178" w14:textId="77777777" w:rsidR="00F34675" w:rsidRPr="00C3677B" w:rsidRDefault="00F34675"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21E9B67B" w14:textId="7A344876"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AdaptationSet</w:t>
      </w:r>
      <w:proofErr w:type="spellEnd"/>
      <w:r w:rsidR="00F34675" w:rsidRPr="00C3677B">
        <w:rPr>
          <w:rFonts w:ascii="Courier" w:hAnsi="Courier" w:cs="Lucida Sans Typewriter"/>
          <w:sz w:val="18"/>
          <w:szCs w:val="18"/>
        </w:rPr>
        <w:t xml:space="preserve"> id="</w:t>
      </w:r>
      <w:proofErr w:type="spellStart"/>
      <w:r w:rsidR="00F34675" w:rsidRPr="00C3677B">
        <w:rPr>
          <w:rFonts w:ascii="Courier" w:hAnsi="Courier" w:cs="Lucida Sans Typewriter"/>
          <w:sz w:val="18"/>
          <w:szCs w:val="18"/>
        </w:rPr>
        <w:t>ami</w:t>
      </w:r>
      <w:proofErr w:type="spellEnd"/>
      <w:r w:rsidR="00F34675" w:rsidRPr="00C3677B">
        <w:rPr>
          <w:rFonts w:ascii="Courier" w:hAnsi="Courier" w:cs="Lucida Sans Typewriter"/>
          <w:sz w:val="18"/>
          <w:szCs w:val="18"/>
        </w:rPr>
        <w:t xml:space="preserve">" </w:t>
      </w:r>
      <w:proofErr w:type="spellStart"/>
      <w:r w:rsidR="00F34675" w:rsidRPr="00C3677B">
        <w:rPr>
          <w:rFonts w:ascii="Courier" w:hAnsi="Courier" w:cs="Lucida Sans Typewriter"/>
          <w:sz w:val="18"/>
          <w:szCs w:val="18"/>
        </w:rPr>
        <w:t>mimeType</w:t>
      </w:r>
      <w:proofErr w:type="spellEnd"/>
      <w:r w:rsidR="00F34675" w:rsidRPr="00C3677B">
        <w:rPr>
          <w:rFonts w:ascii="Courier" w:hAnsi="Courier" w:cs="Lucida Sans Typewriter"/>
          <w:sz w:val="18"/>
          <w:szCs w:val="18"/>
        </w:rPr>
        <w:t>="video/mp4" codecs="</w:t>
      </w:r>
      <w:proofErr w:type="gramStart"/>
      <w:r w:rsidR="00F34675" w:rsidRPr="00C3677B">
        <w:rPr>
          <w:rFonts w:ascii="Courier" w:hAnsi="Courier" w:cs="Lucida Sans Typewriter"/>
          <w:sz w:val="18"/>
          <w:szCs w:val="18"/>
        </w:rPr>
        <w:t>resv.gmat</w:t>
      </w:r>
      <w:proofErr w:type="gramEnd"/>
      <w:r w:rsidR="00F34675" w:rsidRPr="00C3677B">
        <w:rPr>
          <w:rFonts w:ascii="Courier" w:hAnsi="Courier" w:cs="Lucida Sans Typewriter"/>
          <w:sz w:val="18"/>
          <w:szCs w:val="18"/>
        </w:rPr>
        <w:t>.avc1.4D401F"&gt;</w:t>
      </w:r>
    </w:p>
    <w:p w14:paraId="1E0A5704" w14:textId="77777777" w:rsidR="00F34675" w:rsidRPr="00C3677B" w:rsidRDefault="00F34675"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0DB8EF20" w14:textId="42CCCADB"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BaseURL</w:t>
      </w:r>
      <w:proofErr w:type="spellEnd"/>
      <w:r w:rsidR="00F34675" w:rsidRPr="00C3677B">
        <w:rPr>
          <w:rFonts w:ascii="Courier" w:hAnsi="Courier" w:cs="Lucida Sans Typewriter"/>
          <w:sz w:val="18"/>
          <w:szCs w:val="18"/>
        </w:rPr>
        <w:t>&gt;</w:t>
      </w:r>
      <w:proofErr w:type="spellStart"/>
      <w:r w:rsidR="00F34675" w:rsidRPr="00C3677B">
        <w:rPr>
          <w:rFonts w:ascii="Courier" w:hAnsi="Courier" w:cs="Lucida Sans Typewriter"/>
          <w:sz w:val="18"/>
          <w:szCs w:val="18"/>
        </w:rPr>
        <w:t>attenuation_maps</w:t>
      </w:r>
      <w:proofErr w:type="spellEnd"/>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BaseURL</w:t>
      </w:r>
      <w:proofErr w:type="spellEnd"/>
      <w:r w:rsidR="00F34675" w:rsidRPr="00C3677B">
        <w:rPr>
          <w:rFonts w:ascii="Courier" w:hAnsi="Courier" w:cs="Lucida Sans Typewriter"/>
          <w:sz w:val="18"/>
          <w:szCs w:val="18"/>
        </w:rPr>
        <w:t>&gt;</w:t>
      </w:r>
    </w:p>
    <w:p w14:paraId="0ABA5AB9" w14:textId="458F144A"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SegmentTemplate</w:t>
      </w:r>
      <w:proofErr w:type="spellEnd"/>
      <w:r w:rsidR="00F34675" w:rsidRPr="00C3677B">
        <w:rPr>
          <w:rFonts w:ascii="Courier" w:hAnsi="Courier" w:cs="Lucida Sans Typewriter"/>
          <w:sz w:val="18"/>
          <w:szCs w:val="18"/>
        </w:rPr>
        <w:t xml:space="preserve"> timescale="90000" media="$id$/$Time$.mp4v"&gt;</w:t>
      </w:r>
    </w:p>
    <w:p w14:paraId="2A37123F" w14:textId="1D0A47D5"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SegmentTimeline</w:t>
      </w:r>
      <w:proofErr w:type="spellEnd"/>
      <w:r w:rsidR="00F34675" w:rsidRPr="00C3677B">
        <w:rPr>
          <w:rFonts w:ascii="Courier" w:hAnsi="Courier" w:cs="Lucida Sans Typewriter"/>
          <w:sz w:val="18"/>
          <w:szCs w:val="18"/>
        </w:rPr>
        <w:t>&gt;</w:t>
      </w:r>
    </w:p>
    <w:p w14:paraId="1DC3C6B7" w14:textId="2E726DE7"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 t="0" d="180180" r="432"/&gt;</w:t>
      </w:r>
    </w:p>
    <w:p w14:paraId="7AAB2D6C" w14:textId="76EF013E"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SegmentTimeline</w:t>
      </w:r>
      <w:proofErr w:type="spellEnd"/>
      <w:r w:rsidR="00F34675" w:rsidRPr="00C3677B">
        <w:rPr>
          <w:rFonts w:ascii="Courier" w:hAnsi="Courier" w:cs="Lucida Sans Typewriter"/>
          <w:sz w:val="18"/>
          <w:szCs w:val="18"/>
        </w:rPr>
        <w:t>&gt;</w:t>
      </w:r>
    </w:p>
    <w:p w14:paraId="13FA8B5D" w14:textId="4A0FAEEB"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SegmentTemplate</w:t>
      </w:r>
      <w:proofErr w:type="spellEnd"/>
      <w:r w:rsidR="00F34675" w:rsidRPr="00C3677B">
        <w:rPr>
          <w:rFonts w:ascii="Courier" w:hAnsi="Courier" w:cs="Lucida Sans Typewriter"/>
          <w:sz w:val="18"/>
          <w:szCs w:val="18"/>
        </w:rPr>
        <w:t>&gt;</w:t>
      </w:r>
    </w:p>
    <w:p w14:paraId="0DC11D78" w14:textId="77777777" w:rsidR="00F34675" w:rsidRPr="00C3677B" w:rsidRDefault="00F34675"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44943E4A" w14:textId="56B64FE7"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 xml:space="preserve">&lt;Representation id="ami0" bandwidth="1000" </w:t>
      </w:r>
      <w:proofErr w:type="spellStart"/>
      <w:r w:rsidR="00F34675" w:rsidRPr="00C3677B">
        <w:rPr>
          <w:rFonts w:ascii="Courier" w:hAnsi="Courier" w:cs="Lucida Sans Typewriter"/>
          <w:sz w:val="18"/>
          <w:szCs w:val="18"/>
        </w:rPr>
        <w:t>associationId</w:t>
      </w:r>
      <w:proofErr w:type="spellEnd"/>
      <w:r w:rsidR="00F34675" w:rsidRPr="00C3677B">
        <w:rPr>
          <w:rFonts w:ascii="Courier" w:hAnsi="Courier" w:cs="Lucida Sans Typewriter"/>
          <w:sz w:val="18"/>
          <w:szCs w:val="18"/>
        </w:rPr>
        <w:t>="v0"</w:t>
      </w:r>
    </w:p>
    <w:p w14:paraId="0626717B" w14:textId="2B24254A"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proofErr w:type="spellStart"/>
      <w:r w:rsidR="00F34675" w:rsidRPr="00C3677B">
        <w:rPr>
          <w:rFonts w:ascii="Courier" w:hAnsi="Courier" w:cs="Lucida Sans Typewriter"/>
          <w:sz w:val="18"/>
          <w:szCs w:val="18"/>
        </w:rPr>
        <w:t>associationType</w:t>
      </w:r>
      <w:proofErr w:type="spellEnd"/>
      <w:r w:rsidR="00F34675" w:rsidRPr="00C3677B">
        <w:rPr>
          <w:rFonts w:ascii="Courier" w:hAnsi="Courier" w:cs="Lucida Sans Typewriter"/>
          <w:sz w:val="18"/>
          <w:szCs w:val="18"/>
        </w:rPr>
        <w:t>="</w:t>
      </w:r>
      <w:proofErr w:type="spellStart"/>
      <w:r w:rsidR="00F34675" w:rsidRPr="00C3677B">
        <w:rPr>
          <w:rFonts w:ascii="Courier" w:hAnsi="Courier" w:cs="Lucida Sans Typewriter"/>
          <w:sz w:val="18"/>
          <w:szCs w:val="18"/>
        </w:rPr>
        <w:t>amit</w:t>
      </w:r>
      <w:proofErr w:type="spellEnd"/>
      <w:r w:rsidR="00F34675" w:rsidRPr="00C3677B">
        <w:rPr>
          <w:rFonts w:ascii="Courier" w:hAnsi="Courier" w:cs="Lucida Sans Typewriter"/>
          <w:sz w:val="18"/>
          <w:szCs w:val="18"/>
        </w:rPr>
        <w:t>" /&gt;</w:t>
      </w:r>
    </w:p>
    <w:p w14:paraId="0BDC31EF" w14:textId="72112BA2"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EssentialProperty</w:t>
      </w:r>
      <w:proofErr w:type="spellEnd"/>
      <w:r w:rsidR="00F34675" w:rsidRPr="00C3677B">
        <w:rPr>
          <w:rFonts w:ascii="Courier" w:hAnsi="Courier" w:cs="Lucida Sans Typewriter"/>
          <w:sz w:val="18"/>
          <w:szCs w:val="18"/>
        </w:rPr>
        <w:t xml:space="preserve"> </w:t>
      </w:r>
      <w:proofErr w:type="spellStart"/>
      <w:r w:rsidR="00F34675" w:rsidRPr="00C3677B">
        <w:rPr>
          <w:rFonts w:ascii="Courier" w:hAnsi="Courier" w:cs="Lucida Sans Typewriter"/>
          <w:sz w:val="18"/>
          <w:szCs w:val="18"/>
        </w:rPr>
        <w:t>schemeIdUri</w:t>
      </w:r>
      <w:proofErr w:type="spellEnd"/>
      <w:r w:rsidR="00F34675" w:rsidRPr="00C3677B">
        <w:rPr>
          <w:rFonts w:ascii="Courier" w:hAnsi="Courier" w:cs="Lucida Sans Typewriter"/>
          <w:sz w:val="18"/>
          <w:szCs w:val="18"/>
        </w:rPr>
        <w:t>="urn:</w:t>
      </w:r>
      <w:proofErr w:type="gramStart"/>
      <w:r w:rsidR="00F34675" w:rsidRPr="00C3677B">
        <w:rPr>
          <w:rFonts w:ascii="Courier" w:hAnsi="Courier" w:cs="Lucida Sans Typewriter"/>
          <w:sz w:val="18"/>
          <w:szCs w:val="18"/>
        </w:rPr>
        <w:t>mpeg:mpegI</w:t>
      </w:r>
      <w:proofErr w:type="gramEnd"/>
      <w:r w:rsidR="00F34675" w:rsidRPr="00C3677B">
        <w:rPr>
          <w:rFonts w:ascii="Courier" w:hAnsi="Courier" w:cs="Lucida Sans Typewriter"/>
          <w:sz w:val="18"/>
          <w:szCs w:val="18"/>
        </w:rPr>
        <w:t>:green:</w:t>
      </w:r>
      <w:proofErr w:type="gramStart"/>
      <w:r w:rsidR="001660CB" w:rsidRPr="00C3677B">
        <w:rPr>
          <w:rFonts w:ascii="Courier" w:hAnsi="Courier" w:cs="Lucida Sans Typewriter"/>
          <w:sz w:val="18"/>
          <w:szCs w:val="18"/>
        </w:rPr>
        <w:t>202</w:t>
      </w:r>
      <w:r w:rsidR="001660CB">
        <w:rPr>
          <w:rFonts w:ascii="Courier" w:hAnsi="Courier" w:cs="Lucida Sans Typewriter"/>
          <w:sz w:val="18"/>
          <w:szCs w:val="18"/>
        </w:rPr>
        <w:t>5</w:t>
      </w:r>
      <w:r w:rsidR="00F34675" w:rsidRPr="00C3677B">
        <w:rPr>
          <w:rFonts w:ascii="Courier" w:hAnsi="Courier" w:cs="Lucida Sans Typewriter"/>
          <w:sz w:val="18"/>
          <w:szCs w:val="18"/>
        </w:rPr>
        <w:t>:ami</w:t>
      </w:r>
      <w:proofErr w:type="gramEnd"/>
      <w:r w:rsidR="00F34675" w:rsidRPr="00C3677B">
        <w:rPr>
          <w:rFonts w:ascii="Courier" w:hAnsi="Courier" w:cs="Lucida Sans Typewriter"/>
          <w:sz w:val="18"/>
          <w:szCs w:val="18"/>
        </w:rPr>
        <w:t>"&gt;</w:t>
      </w:r>
    </w:p>
    <w:p w14:paraId="197464C9" w14:textId="20BD9ED3"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proofErr w:type="gramStart"/>
      <w:r w:rsidR="00F34675" w:rsidRPr="00C3677B">
        <w:rPr>
          <w:rFonts w:ascii="Courier" w:hAnsi="Courier" w:cs="Lucida Sans Typewriter"/>
          <w:sz w:val="18"/>
          <w:szCs w:val="18"/>
        </w:rPr>
        <w:t>green:AMI</w:t>
      </w:r>
      <w:proofErr w:type="spellEnd"/>
      <w:proofErr w:type="gramEnd"/>
      <w:r w:rsidR="00F34675" w:rsidRPr="00C3677B">
        <w:rPr>
          <w:rFonts w:ascii="Courier" w:hAnsi="Courier" w:cs="Lucida Sans Typewriter"/>
          <w:sz w:val="18"/>
          <w:szCs w:val="18"/>
        </w:rPr>
        <w:t xml:space="preserve"> </w:t>
      </w:r>
      <w:proofErr w:type="spellStart"/>
      <w:r w:rsidR="00F34675" w:rsidRPr="00C3677B">
        <w:rPr>
          <w:rFonts w:ascii="Courier" w:hAnsi="Courier" w:cs="Lucida Sans Typewriter"/>
          <w:sz w:val="18"/>
          <w:szCs w:val="18"/>
        </w:rPr>
        <w:t>displayMode</w:t>
      </w:r>
      <w:ins w:id="227" w:author="Claire-Helene Demarty" w:date="2025-10-13T10:24:00Z" w16du:dateUtc="2025-10-13T08:24:00Z">
        <w:r w:rsidR="00FD42B4">
          <w:rPr>
            <w:rFonts w:ascii="Courier" w:hAnsi="Courier" w:cs="Lucida Sans Typewriter"/>
            <w:sz w:val="18"/>
            <w:szCs w:val="18"/>
          </w:rPr>
          <w:t>l</w:t>
        </w:r>
      </w:ins>
      <w:proofErr w:type="spellEnd"/>
      <w:r w:rsidR="00F34675" w:rsidRPr="00C3677B">
        <w:rPr>
          <w:rFonts w:ascii="Courier" w:hAnsi="Courier" w:cs="Lucida Sans Typewriter"/>
          <w:sz w:val="18"/>
          <w:szCs w:val="18"/>
        </w:rPr>
        <w:t xml:space="preserve">="3" </w:t>
      </w:r>
      <w:proofErr w:type="spellStart"/>
      <w:r w:rsidR="00F34675" w:rsidRPr="00C3677B">
        <w:rPr>
          <w:rFonts w:ascii="Courier" w:hAnsi="Courier" w:cs="Lucida Sans Typewriter"/>
          <w:sz w:val="18"/>
          <w:szCs w:val="18"/>
        </w:rPr>
        <w:t>attenuationUse</w:t>
      </w:r>
      <w:proofErr w:type="spellEnd"/>
      <w:r w:rsidR="00F34675" w:rsidRPr="00C3677B">
        <w:rPr>
          <w:rFonts w:ascii="Courier" w:hAnsi="Courier" w:cs="Lucida Sans Typewriter"/>
          <w:sz w:val="18"/>
          <w:szCs w:val="18"/>
        </w:rPr>
        <w:t xml:space="preserve">="1" </w:t>
      </w:r>
    </w:p>
    <w:p w14:paraId="214B2706" w14:textId="546CC296"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proofErr w:type="spellStart"/>
      <w:r w:rsidR="00F34675" w:rsidRPr="00C3677B">
        <w:rPr>
          <w:rFonts w:ascii="Courier" w:hAnsi="Courier" w:cs="Lucida Sans Typewriter"/>
          <w:sz w:val="18"/>
          <w:szCs w:val="18"/>
        </w:rPr>
        <w:t>energyReductionRate</w:t>
      </w:r>
      <w:proofErr w:type="spellEnd"/>
      <w:r w:rsidR="00F34675" w:rsidRPr="00C3677B">
        <w:rPr>
          <w:rFonts w:ascii="Courier" w:hAnsi="Courier" w:cs="Lucida Sans Typewriter"/>
          <w:sz w:val="18"/>
          <w:szCs w:val="18"/>
        </w:rPr>
        <w:t>="20"&gt;</w:t>
      </w:r>
    </w:p>
    <w:p w14:paraId="5B24C6E7" w14:textId="6B71DB24"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proofErr w:type="gramStart"/>
      <w:r w:rsidR="00F34675" w:rsidRPr="00C3677B">
        <w:rPr>
          <w:rFonts w:ascii="Courier" w:hAnsi="Courier" w:cs="Lucida Sans Typewriter"/>
          <w:sz w:val="18"/>
          <w:szCs w:val="18"/>
        </w:rPr>
        <w:t>green:QualityInfo</w:t>
      </w:r>
      <w:proofErr w:type="spellEnd"/>
      <w:proofErr w:type="gramEnd"/>
      <w:r w:rsidR="00F34675" w:rsidRPr="00C3677B">
        <w:rPr>
          <w:rFonts w:ascii="Courier" w:hAnsi="Courier" w:cs="Lucida Sans Typewriter"/>
          <w:sz w:val="18"/>
          <w:szCs w:val="18"/>
        </w:rPr>
        <w:t xml:space="preserve"> metric="PSNR" reduction="5" /&gt;</w:t>
      </w:r>
    </w:p>
    <w:p w14:paraId="2CEF6ED3" w14:textId="17C3D6C5"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proofErr w:type="gramStart"/>
      <w:r w:rsidR="00F34675" w:rsidRPr="00C3677B">
        <w:rPr>
          <w:rFonts w:ascii="Courier" w:hAnsi="Courier" w:cs="Lucida Sans Typewriter"/>
          <w:sz w:val="18"/>
          <w:szCs w:val="18"/>
        </w:rPr>
        <w:t>green:ApproxModel</w:t>
      </w:r>
      <w:proofErr w:type="spellEnd"/>
      <w:proofErr w:type="gramEnd"/>
      <w:r w:rsidR="00F34675" w:rsidRPr="00C3677B">
        <w:rPr>
          <w:rFonts w:ascii="Courier" w:hAnsi="Courier" w:cs="Lucida Sans Typewriter"/>
          <w:sz w:val="18"/>
          <w:szCs w:val="18"/>
        </w:rPr>
        <w:t xml:space="preserve"> type="0</w:t>
      </w:r>
      <w:r w:rsidR="003A1786" w:rsidRPr="00C3677B">
        <w:rPr>
          <w:rFonts w:ascii="Courier" w:hAnsi="Courier" w:cs="Lucida Sans Typewriter"/>
          <w:sz w:val="18"/>
          <w:szCs w:val="18"/>
        </w:rPr>
        <w:t>"</w:t>
      </w:r>
      <w:r w:rsidR="00F34675" w:rsidRPr="00C3677B">
        <w:rPr>
          <w:rFonts w:ascii="Courier" w:hAnsi="Courier" w:cs="Lucida Sans Typewriter"/>
          <w:sz w:val="18"/>
          <w:szCs w:val="18"/>
        </w:rPr>
        <w:t xml:space="preserve"> /&gt;</w:t>
      </w:r>
    </w:p>
    <w:p w14:paraId="787B657F" w14:textId="7AF809FD"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proofErr w:type="gramStart"/>
      <w:r w:rsidR="00F34675" w:rsidRPr="00C3677B">
        <w:rPr>
          <w:rFonts w:ascii="Courier" w:hAnsi="Courier" w:cs="Lucida Sans Typewriter"/>
          <w:sz w:val="18"/>
          <w:szCs w:val="18"/>
        </w:rPr>
        <w:t>green:AMI</w:t>
      </w:r>
      <w:proofErr w:type="spellEnd"/>
      <w:proofErr w:type="gramEnd"/>
      <w:r w:rsidR="00F34675" w:rsidRPr="00C3677B">
        <w:rPr>
          <w:rFonts w:ascii="Courier" w:hAnsi="Courier" w:cs="Lucida Sans Typewriter"/>
          <w:sz w:val="18"/>
          <w:szCs w:val="18"/>
        </w:rPr>
        <w:t>&gt;</w:t>
      </w:r>
    </w:p>
    <w:p w14:paraId="30F1B8F7" w14:textId="18A41DCF"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EssentialProperty</w:t>
      </w:r>
      <w:proofErr w:type="spellEnd"/>
      <w:r w:rsidR="00F34675" w:rsidRPr="00C3677B">
        <w:rPr>
          <w:rFonts w:ascii="Courier" w:hAnsi="Courier" w:cs="Lucida Sans Typewriter"/>
          <w:sz w:val="18"/>
          <w:szCs w:val="18"/>
        </w:rPr>
        <w:t>&gt;</w:t>
      </w:r>
    </w:p>
    <w:p w14:paraId="4451B113" w14:textId="6B183B14"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&lt;/Representation&gt;</w:t>
      </w:r>
    </w:p>
    <w:p w14:paraId="0D02FB79" w14:textId="77777777" w:rsidR="00F34675" w:rsidRPr="00C3677B" w:rsidRDefault="00F34675"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46761511" w14:textId="1B9F66E7"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AdaptationSet</w:t>
      </w:r>
      <w:proofErr w:type="spellEnd"/>
      <w:r w:rsidR="00F34675" w:rsidRPr="00C3677B">
        <w:rPr>
          <w:rFonts w:ascii="Courier" w:hAnsi="Courier" w:cs="Lucida Sans Typewriter"/>
          <w:sz w:val="18"/>
          <w:szCs w:val="18"/>
        </w:rPr>
        <w:t>&gt;</w:t>
      </w:r>
    </w:p>
    <w:p w14:paraId="3B130B49" w14:textId="77777777" w:rsidR="00F34675" w:rsidRPr="00C3677B" w:rsidRDefault="00F34675"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64A4CEC0" w14:textId="1CC7E529"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&lt;/Period&gt;</w:t>
      </w:r>
    </w:p>
    <w:p w14:paraId="219C96C9" w14:textId="77777777" w:rsidR="00F34675" w:rsidRDefault="00F34675"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sidRPr="00C3677B">
        <w:rPr>
          <w:rFonts w:ascii="Courier" w:hAnsi="Courier" w:cs="Lucida Sans Typewriter"/>
          <w:sz w:val="18"/>
          <w:szCs w:val="18"/>
        </w:rPr>
        <w:t>&lt;/MPD&gt;</w:t>
      </w:r>
    </w:p>
    <w:p w14:paraId="668FDD5F" w14:textId="77777777" w:rsidR="00B11E20" w:rsidRPr="00C3677B" w:rsidRDefault="00B11E20" w:rsidP="00D439B4">
      <w:pPr>
        <w:adjustRightInd w:val="0"/>
        <w:spacing w:after="0"/>
        <w:rPr>
          <w:rFonts w:ascii="Courier" w:hAnsi="Courier" w:cs="Lucida Sans Typewriter"/>
          <w:sz w:val="18"/>
          <w:szCs w:val="18"/>
        </w:rPr>
      </w:pPr>
    </w:p>
    <w:p w14:paraId="0F515A3D" w14:textId="75820E45" w:rsidR="00F34675" w:rsidRPr="00C3677B" w:rsidRDefault="00F34675" w:rsidP="00C3677B">
      <w:pPr>
        <w:pStyle w:val="a3"/>
        <w:keepNext w:val="0"/>
        <w:numPr>
          <w:ilvl w:val="2"/>
          <w:numId w:val="7"/>
        </w:numPr>
        <w:tabs>
          <w:tab w:val="clear" w:pos="403"/>
          <w:tab w:val="left" w:pos="640"/>
        </w:tabs>
        <w:spacing w:before="0" w:after="240" w:line="250" w:lineRule="exact"/>
      </w:pPr>
      <w:bookmarkStart w:id="228" w:name="_Ref201841032"/>
      <w:bookmarkStart w:id="229" w:name="_Toc202426703"/>
      <w:r w:rsidRPr="00C3677B">
        <w:t>Example 2</w:t>
      </w:r>
      <w:bookmarkEnd w:id="228"/>
      <w:bookmarkEnd w:id="229"/>
    </w:p>
    <w:p w14:paraId="74DDF901" w14:textId="4E9B4AD4" w:rsidR="00D53821" w:rsidRPr="00D439B4" w:rsidRDefault="00D53821" w:rsidP="00F34675">
      <w:pPr>
        <w:rPr>
          <w:rFonts w:eastAsia="MS Mincho"/>
          <w:szCs w:val="24"/>
        </w:rPr>
      </w:pPr>
      <w:r w:rsidRPr="00D53821">
        <w:rPr>
          <w:rFonts w:eastAsia="MS Mincho"/>
          <w:szCs w:val="24"/>
        </w:rPr>
        <w:t xml:space="preserve">This example demonstrates a DASH MPD with a presentation that includes a video Adaptation Set with three Representations and a Display Attenuation Map Adaptation Set with two Representations that are associated with the first video Representation. The </w:t>
      </w:r>
      <w:r w:rsidR="005919D2">
        <w:rPr>
          <w:rFonts w:eastAsia="MS Mincho"/>
          <w:szCs w:val="24"/>
        </w:rPr>
        <w:t xml:space="preserve">display </w:t>
      </w:r>
      <w:r w:rsidRPr="00D53821">
        <w:rPr>
          <w:rFonts w:eastAsia="MS Mincho"/>
          <w:szCs w:val="24"/>
        </w:rPr>
        <w:t>attenuation map carried by the first Representation of the Display Attenuation Map Adaptation Set results in a 20% reduction in energy consumption when applied to the video Representation, while the second Representation of the Display Attenuation Map Adaptation Set results in a 40% reduction in energy consumption when applied to the same video Representation.</w:t>
      </w:r>
    </w:p>
    <w:p w14:paraId="6E9D495F" w14:textId="77777777" w:rsidR="00F34675" w:rsidRPr="00C3677B" w:rsidRDefault="00F34675" w:rsidP="00F34675">
      <w:pPr>
        <w:rPr>
          <w:rFonts w:asciiTheme="majorHAnsi" w:hAnsiTheme="majorHAnsi"/>
        </w:rPr>
      </w:pPr>
    </w:p>
    <w:p w14:paraId="2314C071" w14:textId="77777777" w:rsidR="00F34675" w:rsidRPr="00CA6BA9"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lang w:val="en-US"/>
        </w:rPr>
      </w:pPr>
      <w:r w:rsidRPr="00CA6BA9">
        <w:rPr>
          <w:rFonts w:ascii="Courier" w:hAnsi="Courier" w:cs="Lucida Sans Typewriter"/>
          <w:sz w:val="18"/>
          <w:szCs w:val="18"/>
          <w:lang w:val="en-US"/>
        </w:rPr>
        <w:t>&lt;?xml version=”1.0” encoding</w:t>
      </w:r>
      <w:proofErr w:type="gramStart"/>
      <w:r w:rsidRPr="00CA6BA9">
        <w:rPr>
          <w:rFonts w:ascii="Courier" w:hAnsi="Courier" w:cs="Lucida Sans Typewriter"/>
          <w:sz w:val="18"/>
          <w:szCs w:val="18"/>
          <w:lang w:val="en-US"/>
        </w:rPr>
        <w:t>=”UTF</w:t>
      </w:r>
      <w:proofErr w:type="gramEnd"/>
      <w:r w:rsidRPr="00CA6BA9">
        <w:rPr>
          <w:rFonts w:ascii="Courier" w:hAnsi="Courier" w:cs="Lucida Sans Typewriter"/>
          <w:sz w:val="18"/>
          <w:szCs w:val="18"/>
          <w:lang w:val="en-US"/>
        </w:rPr>
        <w:t>-8”?&gt;</w:t>
      </w:r>
    </w:p>
    <w:p w14:paraId="6E277D80" w14:textId="77777777" w:rsidR="00F34675" w:rsidRPr="00CA6BA9"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lang w:val="en-US"/>
        </w:rPr>
      </w:pPr>
      <w:r w:rsidRPr="00CA6BA9">
        <w:rPr>
          <w:rFonts w:ascii="Courier" w:hAnsi="Courier" w:cs="Lucida Sans Typewriter"/>
          <w:sz w:val="18"/>
          <w:szCs w:val="18"/>
          <w:lang w:val="en-US"/>
        </w:rPr>
        <w:t>&lt;MPD</w:t>
      </w:r>
    </w:p>
    <w:p w14:paraId="7C067827" w14:textId="5AA69819" w:rsidR="00F34675" w:rsidRPr="00077DB7"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proofErr w:type="spellStart"/>
      <w:proofErr w:type="gramStart"/>
      <w:r w:rsidR="00F34675" w:rsidRPr="00077DB7">
        <w:rPr>
          <w:rFonts w:ascii="Courier" w:hAnsi="Courier" w:cs="Lucida Sans Typewriter"/>
          <w:sz w:val="18"/>
          <w:szCs w:val="18"/>
        </w:rPr>
        <w:t>xmlns:xsi</w:t>
      </w:r>
      <w:proofErr w:type="spellEnd"/>
      <w:proofErr w:type="gramEnd"/>
      <w:r w:rsidR="00F34675" w:rsidRPr="00077DB7">
        <w:rPr>
          <w:rFonts w:ascii="Courier" w:hAnsi="Courier" w:cs="Lucida Sans Typewriter"/>
          <w:sz w:val="18"/>
          <w:szCs w:val="18"/>
        </w:rPr>
        <w:t>="http://www.w3.org/2001/XMLSchema-instance"</w:t>
      </w:r>
    </w:p>
    <w:p w14:paraId="1F3C7CA9" w14:textId="25CE3B0E" w:rsidR="00F34675" w:rsidRPr="00EE3806"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proofErr w:type="spellStart"/>
      <w:r w:rsidR="00F34675" w:rsidRPr="00EE3806">
        <w:rPr>
          <w:rFonts w:ascii="Courier" w:hAnsi="Courier" w:cs="Lucida Sans Typewriter"/>
          <w:sz w:val="18"/>
          <w:szCs w:val="18"/>
        </w:rPr>
        <w:t>xmlns</w:t>
      </w:r>
      <w:proofErr w:type="spellEnd"/>
      <w:r w:rsidR="00F34675" w:rsidRPr="00EE3806">
        <w:rPr>
          <w:rFonts w:ascii="Courier" w:hAnsi="Courier" w:cs="Lucida Sans Typewriter"/>
          <w:sz w:val="18"/>
          <w:szCs w:val="18"/>
        </w:rPr>
        <w:t>="urn:mpeg:</w:t>
      </w:r>
      <w:del w:id="230" w:author="Claire-Helene Demarty" w:date="2025-10-13T10:25:00Z" w16du:dateUtc="2025-10-13T08:25:00Z">
        <w:r w:rsidR="00F34675" w:rsidRPr="00EE3806" w:rsidDel="00FD42B4">
          <w:rPr>
            <w:rFonts w:ascii="Courier" w:hAnsi="Courier" w:cs="Lucida Sans Typewriter"/>
            <w:sz w:val="18"/>
            <w:szCs w:val="18"/>
          </w:rPr>
          <w:delText>DASH</w:delText>
        </w:r>
      </w:del>
      <w:proofErr w:type="gramStart"/>
      <w:ins w:id="231" w:author="Claire-Helene Demarty" w:date="2025-10-13T10:25:00Z" w16du:dateUtc="2025-10-13T08:25:00Z">
        <w:r w:rsidR="00FD42B4">
          <w:rPr>
            <w:rFonts w:ascii="Courier" w:hAnsi="Courier" w:cs="Lucida Sans Typewriter"/>
            <w:sz w:val="18"/>
            <w:szCs w:val="18"/>
          </w:rPr>
          <w:t>dash</w:t>
        </w:r>
      </w:ins>
      <w:r w:rsidR="00F34675" w:rsidRPr="00EE3806">
        <w:rPr>
          <w:rFonts w:ascii="Courier" w:hAnsi="Courier" w:cs="Lucida Sans Typewriter"/>
          <w:sz w:val="18"/>
          <w:szCs w:val="18"/>
        </w:rPr>
        <w:t>:schema</w:t>
      </w:r>
      <w:proofErr w:type="gramEnd"/>
      <w:r w:rsidR="00F34675" w:rsidRPr="00EE3806">
        <w:rPr>
          <w:rFonts w:ascii="Courier" w:hAnsi="Courier" w:cs="Lucida Sans Typewriter"/>
          <w:sz w:val="18"/>
          <w:szCs w:val="18"/>
        </w:rPr>
        <w:t>:</w:t>
      </w:r>
      <w:del w:id="232" w:author="Claire-Helene Demarty" w:date="2025-10-13T10:25:00Z" w16du:dateUtc="2025-10-13T08:25:00Z">
        <w:r w:rsidR="00F34675" w:rsidRPr="00EE3806" w:rsidDel="00FD42B4">
          <w:rPr>
            <w:rFonts w:ascii="Courier" w:hAnsi="Courier" w:cs="Lucida Sans Typewriter"/>
            <w:sz w:val="18"/>
            <w:szCs w:val="18"/>
          </w:rPr>
          <w:delText>MPD</w:delText>
        </w:r>
      </w:del>
      <w:ins w:id="233" w:author="Claire-Helene Demarty" w:date="2025-10-13T10:25:00Z" w16du:dateUtc="2025-10-13T08:25:00Z">
        <w:r w:rsidR="00FD42B4">
          <w:rPr>
            <w:rFonts w:ascii="Courier" w:hAnsi="Courier" w:cs="Lucida Sans Typewriter"/>
            <w:sz w:val="18"/>
            <w:szCs w:val="18"/>
          </w:rPr>
          <w:t>mp</w:t>
        </w:r>
        <w:r w:rsidR="006A01C6">
          <w:rPr>
            <w:rFonts w:ascii="Courier" w:hAnsi="Courier" w:cs="Lucida Sans Typewriter"/>
            <w:sz w:val="18"/>
            <w:szCs w:val="18"/>
          </w:rPr>
          <w:t>d</w:t>
        </w:r>
      </w:ins>
      <w:r w:rsidR="00F34675" w:rsidRPr="00EE3806">
        <w:rPr>
          <w:rFonts w:ascii="Courier" w:hAnsi="Courier" w:cs="Lucida Sans Typewriter"/>
          <w:sz w:val="18"/>
          <w:szCs w:val="18"/>
        </w:rPr>
        <w:t>:</w:t>
      </w:r>
      <w:ins w:id="234" w:author="Claire-Helene Demarty" w:date="2025-10-13T10:26:00Z" w16du:dateUtc="2025-10-13T08:26:00Z">
        <w:r w:rsidR="006A01C6">
          <w:rPr>
            <w:rFonts w:ascii="Courier" w:hAnsi="Courier" w:cs="Lucida Sans Typewriter"/>
            <w:sz w:val="18"/>
            <w:szCs w:val="18"/>
          </w:rPr>
          <w:t>2011</w:t>
        </w:r>
      </w:ins>
      <w:del w:id="235" w:author="Claire-Helene Demarty" w:date="2025-10-13T10:26:00Z" w16du:dateUtc="2025-10-13T08:26:00Z">
        <w:r w:rsidR="00F34675" w:rsidRPr="00EE3806" w:rsidDel="006A01C6">
          <w:rPr>
            <w:rFonts w:ascii="Courier" w:hAnsi="Courier" w:cs="Lucida Sans Typewriter"/>
            <w:sz w:val="18"/>
            <w:szCs w:val="18"/>
          </w:rPr>
          <w:delText>XXXX</w:delText>
        </w:r>
      </w:del>
      <w:r w:rsidR="00F34675" w:rsidRPr="00EE3806">
        <w:rPr>
          <w:rFonts w:ascii="Courier" w:hAnsi="Courier" w:cs="Lucida Sans Typewriter"/>
          <w:sz w:val="18"/>
          <w:szCs w:val="18"/>
        </w:rPr>
        <w:t>"</w:t>
      </w:r>
    </w:p>
    <w:p w14:paraId="6E87290C" w14:textId="6BBC2A66"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sidRPr="00EE3806">
        <w:rPr>
          <w:rFonts w:ascii="Courier New" w:eastAsia="MS Mincho" w:hAnsi="Courier New" w:cs="Courier New"/>
          <w:sz w:val="18"/>
          <w:szCs w:val="18"/>
        </w:rPr>
        <w:t xml:space="preserve">  </w:t>
      </w:r>
      <w:proofErr w:type="spellStart"/>
      <w:proofErr w:type="gramStart"/>
      <w:r w:rsidR="00F34675" w:rsidRPr="00C3677B">
        <w:rPr>
          <w:rFonts w:ascii="Courier" w:hAnsi="Courier" w:cs="Lucida Sans Typewriter"/>
          <w:sz w:val="18"/>
          <w:szCs w:val="18"/>
        </w:rPr>
        <w:t>xmlns:green</w:t>
      </w:r>
      <w:proofErr w:type="spellEnd"/>
      <w:proofErr w:type="gramEnd"/>
      <w:r w:rsidR="00F34675" w:rsidRPr="00C3677B">
        <w:rPr>
          <w:rFonts w:ascii="Courier" w:hAnsi="Courier" w:cs="Lucida Sans Typewriter"/>
          <w:sz w:val="18"/>
          <w:szCs w:val="18"/>
        </w:rPr>
        <w:t>="urn:</w:t>
      </w:r>
      <w:proofErr w:type="gramStart"/>
      <w:r w:rsidR="00F34675" w:rsidRPr="00C3677B">
        <w:rPr>
          <w:rFonts w:ascii="Courier" w:hAnsi="Courier" w:cs="Lucida Sans Typewriter"/>
          <w:sz w:val="18"/>
          <w:szCs w:val="18"/>
        </w:rPr>
        <w:t>mpeg:mpegI</w:t>
      </w:r>
      <w:proofErr w:type="gramEnd"/>
      <w:r w:rsidR="00F34675" w:rsidRPr="00C3677B">
        <w:rPr>
          <w:rFonts w:ascii="Courier" w:hAnsi="Courier" w:cs="Lucida Sans Typewriter"/>
          <w:sz w:val="18"/>
          <w:szCs w:val="18"/>
        </w:rPr>
        <w:t>:green:202</w:t>
      </w:r>
      <w:r w:rsidR="001660CB">
        <w:rPr>
          <w:rFonts w:ascii="Courier" w:hAnsi="Courier" w:cs="Lucida Sans Typewriter"/>
          <w:sz w:val="18"/>
          <w:szCs w:val="18"/>
        </w:rPr>
        <w:t>5</w:t>
      </w:r>
      <w:r w:rsidR="00F34675" w:rsidRPr="00C3677B">
        <w:rPr>
          <w:rFonts w:ascii="Courier" w:hAnsi="Courier" w:cs="Lucida Sans Typewriter"/>
          <w:sz w:val="18"/>
          <w:szCs w:val="18"/>
        </w:rPr>
        <w:t>"</w:t>
      </w:r>
    </w:p>
    <w:p w14:paraId="523EA067" w14:textId="4046AFEA" w:rsidR="00F34675" w:rsidRPr="00EE3806"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proofErr w:type="spellStart"/>
      <w:proofErr w:type="gramStart"/>
      <w:r w:rsidR="00F34675" w:rsidRPr="00EE3806">
        <w:rPr>
          <w:rFonts w:ascii="Courier" w:hAnsi="Courier" w:cs="Lucida Sans Typewriter"/>
          <w:sz w:val="18"/>
          <w:szCs w:val="18"/>
        </w:rPr>
        <w:t>xsi:schemaLocation</w:t>
      </w:r>
      <w:proofErr w:type="spellEnd"/>
      <w:proofErr w:type="gramEnd"/>
      <w:r w:rsidR="00F34675" w:rsidRPr="00EE3806">
        <w:rPr>
          <w:rFonts w:ascii="Courier" w:hAnsi="Courier" w:cs="Lucida Sans Typewriter"/>
          <w:sz w:val="18"/>
          <w:szCs w:val="18"/>
        </w:rPr>
        <w:t>="urn:mpeg:</w:t>
      </w:r>
      <w:del w:id="236" w:author="Claire-Helene Demarty" w:date="2025-10-13T10:25:00Z" w16du:dateUtc="2025-10-13T08:25:00Z">
        <w:r w:rsidR="00F34675" w:rsidRPr="00EE3806" w:rsidDel="006A01C6">
          <w:rPr>
            <w:rFonts w:ascii="Courier" w:hAnsi="Courier" w:cs="Lucida Sans Typewriter"/>
            <w:sz w:val="18"/>
            <w:szCs w:val="18"/>
          </w:rPr>
          <w:delText>DASH</w:delText>
        </w:r>
      </w:del>
      <w:proofErr w:type="gramStart"/>
      <w:ins w:id="237" w:author="Claire-Helene Demarty" w:date="2025-10-13T10:25:00Z" w16du:dateUtc="2025-10-13T08:25:00Z">
        <w:r w:rsidR="006A01C6">
          <w:rPr>
            <w:rFonts w:ascii="Courier" w:hAnsi="Courier" w:cs="Lucida Sans Typewriter"/>
            <w:sz w:val="18"/>
            <w:szCs w:val="18"/>
          </w:rPr>
          <w:t>dash</w:t>
        </w:r>
      </w:ins>
      <w:r w:rsidR="00F34675" w:rsidRPr="00EE3806">
        <w:rPr>
          <w:rFonts w:ascii="Courier" w:hAnsi="Courier" w:cs="Lucida Sans Typewriter"/>
          <w:sz w:val="18"/>
          <w:szCs w:val="18"/>
        </w:rPr>
        <w:t>:schema</w:t>
      </w:r>
      <w:proofErr w:type="gramEnd"/>
      <w:r w:rsidR="00F34675" w:rsidRPr="00EE3806">
        <w:rPr>
          <w:rFonts w:ascii="Courier" w:hAnsi="Courier" w:cs="Lucida Sans Typewriter"/>
          <w:sz w:val="18"/>
          <w:szCs w:val="18"/>
        </w:rPr>
        <w:t>:</w:t>
      </w:r>
      <w:ins w:id="238" w:author="Claire-Helene Demarty" w:date="2025-10-13T10:26:00Z" w16du:dateUtc="2025-10-13T08:26:00Z">
        <w:r w:rsidR="006A01C6">
          <w:rPr>
            <w:rFonts w:ascii="Courier" w:hAnsi="Courier" w:cs="Lucida Sans Typewriter"/>
            <w:sz w:val="18"/>
            <w:szCs w:val="18"/>
          </w:rPr>
          <w:t>mpd</w:t>
        </w:r>
      </w:ins>
      <w:del w:id="239" w:author="Claire-Helene Demarty" w:date="2025-10-13T10:26:00Z" w16du:dateUtc="2025-10-13T08:26:00Z">
        <w:r w:rsidR="00F34675" w:rsidRPr="00EE3806" w:rsidDel="006A01C6">
          <w:rPr>
            <w:rFonts w:ascii="Courier" w:hAnsi="Courier" w:cs="Lucida Sans Typewriter"/>
            <w:sz w:val="18"/>
            <w:szCs w:val="18"/>
          </w:rPr>
          <w:delText>MPD</w:delText>
        </w:r>
      </w:del>
      <w:r w:rsidR="00F34675" w:rsidRPr="00EE3806">
        <w:rPr>
          <w:rFonts w:ascii="Courier" w:hAnsi="Courier" w:cs="Lucida Sans Typewriter"/>
          <w:sz w:val="18"/>
          <w:szCs w:val="18"/>
        </w:rPr>
        <w:t>:</w:t>
      </w:r>
      <w:ins w:id="240" w:author="Claire-Helene Demarty" w:date="2025-10-13T10:25:00Z" w16du:dateUtc="2025-10-13T08:25:00Z">
        <w:r w:rsidR="006A01C6">
          <w:rPr>
            <w:rFonts w:ascii="Courier" w:hAnsi="Courier" w:cs="Lucida Sans Typewriter"/>
            <w:sz w:val="18"/>
            <w:szCs w:val="18"/>
          </w:rPr>
          <w:t>2011 DASH-MPD.xsd</w:t>
        </w:r>
      </w:ins>
      <w:del w:id="241" w:author="Claire-Helene Demarty" w:date="2025-10-13T10:25:00Z" w16du:dateUtc="2025-10-13T08:25:00Z">
        <w:r w:rsidR="00F34675" w:rsidRPr="00EE3806" w:rsidDel="006A01C6">
          <w:rPr>
            <w:rFonts w:ascii="Courier" w:hAnsi="Courier" w:cs="Lucida Sans Typewriter"/>
            <w:sz w:val="18"/>
            <w:szCs w:val="18"/>
          </w:rPr>
          <w:delText>xxxx</w:delText>
        </w:r>
      </w:del>
      <w:r w:rsidR="00F34675" w:rsidRPr="00EE3806">
        <w:rPr>
          <w:rFonts w:ascii="Courier" w:hAnsi="Courier" w:cs="Lucida Sans Typewriter"/>
          <w:sz w:val="18"/>
          <w:szCs w:val="18"/>
        </w:rPr>
        <w:t>"</w:t>
      </w:r>
    </w:p>
    <w:p w14:paraId="479C70C0" w14:textId="050C8074"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sidRPr="00EE3806">
        <w:rPr>
          <w:rFonts w:ascii="Courier New" w:eastAsia="MS Mincho" w:hAnsi="Courier New" w:cs="Courier New"/>
          <w:sz w:val="18"/>
          <w:szCs w:val="18"/>
        </w:rPr>
        <w:t xml:space="preserve">  </w:t>
      </w:r>
      <w:r w:rsidR="00F34675" w:rsidRPr="00C3677B">
        <w:rPr>
          <w:rFonts w:ascii="Courier" w:hAnsi="Courier" w:cs="Lucida Sans Typewriter"/>
          <w:sz w:val="18"/>
          <w:szCs w:val="18"/>
        </w:rPr>
        <w:t>type="dynamic"</w:t>
      </w:r>
    </w:p>
    <w:p w14:paraId="579E4DB7" w14:textId="4BA8970A"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proofErr w:type="spellStart"/>
      <w:r w:rsidR="00F34675" w:rsidRPr="00C3677B">
        <w:rPr>
          <w:rFonts w:ascii="Courier" w:hAnsi="Courier" w:cs="Lucida Sans Typewriter"/>
          <w:sz w:val="18"/>
          <w:szCs w:val="18"/>
        </w:rPr>
        <w:t>minimumUpdatePeriod</w:t>
      </w:r>
      <w:proofErr w:type="spellEnd"/>
      <w:r w:rsidR="00F34675" w:rsidRPr="00C3677B">
        <w:rPr>
          <w:rFonts w:ascii="Courier" w:hAnsi="Courier" w:cs="Lucida Sans Typewriter"/>
          <w:sz w:val="18"/>
          <w:szCs w:val="18"/>
        </w:rPr>
        <w:t>="PT2S"</w:t>
      </w:r>
    </w:p>
    <w:p w14:paraId="6F1848C2" w14:textId="1DB73D9E"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lastRenderedPageBreak/>
        <w:t xml:space="preserve">  </w:t>
      </w:r>
      <w:proofErr w:type="spellStart"/>
      <w:r w:rsidR="00F34675" w:rsidRPr="00C3677B">
        <w:rPr>
          <w:rFonts w:ascii="Courier" w:hAnsi="Courier" w:cs="Lucida Sans Typewriter"/>
          <w:sz w:val="18"/>
          <w:szCs w:val="18"/>
        </w:rPr>
        <w:t>timeShiftBufferDepth</w:t>
      </w:r>
      <w:proofErr w:type="spellEnd"/>
      <w:r w:rsidR="00F34675" w:rsidRPr="00C3677B">
        <w:rPr>
          <w:rFonts w:ascii="Courier" w:hAnsi="Courier" w:cs="Lucida Sans Typewriter"/>
          <w:sz w:val="18"/>
          <w:szCs w:val="18"/>
        </w:rPr>
        <w:t>="PT30M"</w:t>
      </w:r>
    </w:p>
    <w:p w14:paraId="11AC2E2B" w14:textId="19C387DB"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proofErr w:type="spellStart"/>
      <w:r w:rsidR="00F34675" w:rsidRPr="00C3677B">
        <w:rPr>
          <w:rFonts w:ascii="Courier" w:hAnsi="Courier" w:cs="Lucida Sans Typewriter"/>
          <w:sz w:val="18"/>
          <w:szCs w:val="18"/>
        </w:rPr>
        <w:t>availabilityStartTime</w:t>
      </w:r>
      <w:proofErr w:type="spellEnd"/>
      <w:r w:rsidR="00F34675" w:rsidRPr="00C3677B">
        <w:rPr>
          <w:rFonts w:ascii="Courier" w:hAnsi="Courier" w:cs="Lucida Sans Typewriter"/>
          <w:sz w:val="18"/>
          <w:szCs w:val="18"/>
        </w:rPr>
        <w:t>="2011-12-25T12:30:00"</w:t>
      </w:r>
    </w:p>
    <w:p w14:paraId="1573EC7C" w14:textId="7D3F8B89"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proofErr w:type="spellStart"/>
      <w:r w:rsidR="00F34675" w:rsidRPr="00C3677B">
        <w:rPr>
          <w:rFonts w:ascii="Courier" w:hAnsi="Courier" w:cs="Lucida Sans Typewriter"/>
          <w:sz w:val="18"/>
          <w:szCs w:val="18"/>
        </w:rPr>
        <w:t>minBufferTime</w:t>
      </w:r>
      <w:proofErr w:type="spellEnd"/>
      <w:r w:rsidR="00F34675" w:rsidRPr="00C3677B">
        <w:rPr>
          <w:rFonts w:ascii="Courier" w:hAnsi="Courier" w:cs="Lucida Sans Typewriter"/>
          <w:sz w:val="18"/>
          <w:szCs w:val="18"/>
        </w:rPr>
        <w:t>="PT4S"</w:t>
      </w:r>
    </w:p>
    <w:p w14:paraId="1B4401C1" w14:textId="09D902B4"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profiles="urn:</w:t>
      </w:r>
      <w:proofErr w:type="gramStart"/>
      <w:r w:rsidR="00F34675" w:rsidRPr="00C3677B">
        <w:rPr>
          <w:rFonts w:ascii="Courier" w:hAnsi="Courier" w:cs="Lucida Sans Typewriter"/>
          <w:sz w:val="18"/>
          <w:szCs w:val="18"/>
        </w:rPr>
        <w:t>mpeg:dash</w:t>
      </w:r>
      <w:proofErr w:type="gramEnd"/>
      <w:r w:rsidR="00F34675" w:rsidRPr="00C3677B">
        <w:rPr>
          <w:rFonts w:ascii="Courier" w:hAnsi="Courier" w:cs="Lucida Sans Typewriter"/>
          <w:sz w:val="18"/>
          <w:szCs w:val="18"/>
        </w:rPr>
        <w:t>:</w:t>
      </w:r>
      <w:proofErr w:type="gramStart"/>
      <w:r w:rsidR="00F34675" w:rsidRPr="00C3677B">
        <w:rPr>
          <w:rFonts w:ascii="Courier" w:hAnsi="Courier" w:cs="Lucida Sans Typewriter"/>
          <w:sz w:val="18"/>
          <w:szCs w:val="18"/>
        </w:rPr>
        <w:t>profile:isoff</w:t>
      </w:r>
      <w:proofErr w:type="gramEnd"/>
      <w:r w:rsidR="00F34675" w:rsidRPr="00C3677B">
        <w:rPr>
          <w:rFonts w:ascii="Courier" w:hAnsi="Courier" w:cs="Lucida Sans Typewriter"/>
          <w:sz w:val="18"/>
          <w:szCs w:val="18"/>
        </w:rPr>
        <w:t>-live:2011"&gt;</w:t>
      </w:r>
    </w:p>
    <w:p w14:paraId="1B03FF24"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035FBA22" w14:textId="67118288"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New" w:hAnsi="Courier New" w:cs="Courier New"/>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New" w:hAnsi="Courier New" w:cs="Courier New"/>
          <w:sz w:val="18"/>
          <w:szCs w:val="18"/>
        </w:rPr>
        <w:t>BaseURL</w:t>
      </w:r>
      <w:proofErr w:type="spellEnd"/>
      <w:r w:rsidR="00F34675" w:rsidRPr="00C3677B">
        <w:rPr>
          <w:rFonts w:ascii="Courier New" w:hAnsi="Courier New" w:cs="Courier New"/>
          <w:sz w:val="18"/>
          <w:szCs w:val="18"/>
        </w:rPr>
        <w:t>&gt;http://cdn1.example.com/&lt;/BaseURL&gt;</w:t>
      </w:r>
    </w:p>
    <w:p w14:paraId="0A746AB8" w14:textId="111D2C24"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New" w:hAnsi="Courier New" w:cs="Courier New"/>
          <w:sz w:val="18"/>
          <w:szCs w:val="18"/>
        </w:rPr>
        <w:t>&lt;</w:t>
      </w:r>
      <w:proofErr w:type="spellStart"/>
      <w:r w:rsidR="00F34675" w:rsidRPr="00C3677B">
        <w:rPr>
          <w:rFonts w:ascii="Courier New" w:hAnsi="Courier New" w:cs="Courier New"/>
          <w:sz w:val="18"/>
          <w:szCs w:val="18"/>
        </w:rPr>
        <w:t>BaseURL</w:t>
      </w:r>
      <w:proofErr w:type="spellEnd"/>
      <w:r w:rsidR="00F34675" w:rsidRPr="00C3677B">
        <w:rPr>
          <w:rFonts w:ascii="Courier New" w:hAnsi="Courier New" w:cs="Courier New"/>
          <w:sz w:val="18"/>
          <w:szCs w:val="18"/>
        </w:rPr>
        <w:t>&gt;http://cdn2.example</w:t>
      </w:r>
      <w:r w:rsidR="00F34675" w:rsidRPr="00C3677B">
        <w:rPr>
          <w:rFonts w:ascii="Courier" w:hAnsi="Courier" w:cs="Lucida Sans Typewriter"/>
          <w:sz w:val="18"/>
          <w:szCs w:val="18"/>
        </w:rPr>
        <w:t>.com/&lt;/BaseURL&gt;</w:t>
      </w:r>
    </w:p>
    <w:p w14:paraId="2F2EC972"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30F2E186" w14:textId="691B6AF2"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&lt;Period&gt;</w:t>
      </w:r>
    </w:p>
    <w:p w14:paraId="70C2939D"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73A5E83E" w14:textId="65497780"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proofErr w:type="gramStart"/>
      <w:r w:rsidR="00F34675" w:rsidRPr="00C3677B">
        <w:rPr>
          <w:rFonts w:ascii="Courier" w:hAnsi="Courier" w:cs="Lucida Sans Typewriter"/>
          <w:sz w:val="18"/>
          <w:szCs w:val="18"/>
        </w:rPr>
        <w:t>&lt;!--</w:t>
      </w:r>
      <w:proofErr w:type="gramEnd"/>
      <w:r w:rsidR="00F34675" w:rsidRPr="00C3677B">
        <w:rPr>
          <w:rFonts w:ascii="Courier" w:hAnsi="Courier" w:cs="Lucida Sans Typewriter"/>
          <w:sz w:val="18"/>
          <w:szCs w:val="18"/>
        </w:rPr>
        <w:t xml:space="preserve"> Video --&gt;</w:t>
      </w:r>
    </w:p>
    <w:p w14:paraId="3ECB7641" w14:textId="4E7A479C"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AdaptationSet</w:t>
      </w:r>
      <w:proofErr w:type="spellEnd"/>
      <w:r w:rsidR="00F34675" w:rsidRPr="00C3677B">
        <w:rPr>
          <w:rFonts w:ascii="Courier" w:hAnsi="Courier" w:cs="Lucida Sans Typewriter"/>
          <w:sz w:val="18"/>
          <w:szCs w:val="18"/>
        </w:rPr>
        <w:t xml:space="preserve"> id="video" </w:t>
      </w:r>
      <w:proofErr w:type="spellStart"/>
      <w:r w:rsidR="00F34675" w:rsidRPr="00C3677B">
        <w:rPr>
          <w:rFonts w:ascii="Courier" w:hAnsi="Courier" w:cs="Lucida Sans Typewriter"/>
          <w:sz w:val="18"/>
          <w:szCs w:val="18"/>
        </w:rPr>
        <w:t>mimeType</w:t>
      </w:r>
      <w:proofErr w:type="spellEnd"/>
      <w:r w:rsidR="00F34675" w:rsidRPr="00C3677B">
        <w:rPr>
          <w:rFonts w:ascii="Courier" w:hAnsi="Courier" w:cs="Lucida Sans Typewriter"/>
          <w:sz w:val="18"/>
          <w:szCs w:val="18"/>
        </w:rPr>
        <w:t xml:space="preserve">="video/mp4" codecs="avc1.4D401F" </w:t>
      </w:r>
    </w:p>
    <w:p w14:paraId="1E846C77" w14:textId="441A0AE8"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proofErr w:type="spellStart"/>
      <w:r w:rsidR="00F34675" w:rsidRPr="00C3677B">
        <w:rPr>
          <w:rFonts w:ascii="Courier" w:hAnsi="Courier" w:cs="Lucida Sans Typewriter"/>
          <w:sz w:val="18"/>
          <w:szCs w:val="18"/>
        </w:rPr>
        <w:t>frameRate</w:t>
      </w:r>
      <w:proofErr w:type="spellEnd"/>
      <w:r w:rsidR="00F34675" w:rsidRPr="00C3677B">
        <w:rPr>
          <w:rFonts w:ascii="Courier" w:hAnsi="Courier" w:cs="Lucida Sans Typewriter"/>
          <w:sz w:val="18"/>
          <w:szCs w:val="18"/>
        </w:rPr>
        <w:t xml:space="preserve">="30000/1001" </w:t>
      </w:r>
      <w:proofErr w:type="spellStart"/>
      <w:r w:rsidR="00F34675" w:rsidRPr="00C3677B">
        <w:rPr>
          <w:rFonts w:ascii="Courier" w:hAnsi="Courier" w:cs="Lucida Sans Typewriter"/>
          <w:sz w:val="18"/>
          <w:szCs w:val="18"/>
        </w:rPr>
        <w:t>segmentAlignment</w:t>
      </w:r>
      <w:proofErr w:type="spellEnd"/>
      <w:r w:rsidR="00F34675" w:rsidRPr="00C3677B">
        <w:rPr>
          <w:rFonts w:ascii="Courier" w:hAnsi="Courier" w:cs="Lucida Sans Typewriter"/>
          <w:sz w:val="18"/>
          <w:szCs w:val="18"/>
        </w:rPr>
        <w:t xml:space="preserve">="true" </w:t>
      </w:r>
      <w:proofErr w:type="spellStart"/>
      <w:r w:rsidR="00F34675" w:rsidRPr="00C3677B">
        <w:rPr>
          <w:rFonts w:ascii="Courier" w:hAnsi="Courier" w:cs="Lucida Sans Typewriter"/>
          <w:sz w:val="18"/>
          <w:szCs w:val="18"/>
        </w:rPr>
        <w:t>startWithSAP</w:t>
      </w:r>
      <w:proofErr w:type="spellEnd"/>
      <w:r w:rsidR="00F34675" w:rsidRPr="00C3677B">
        <w:rPr>
          <w:rFonts w:ascii="Courier" w:hAnsi="Courier" w:cs="Lucida Sans Typewriter"/>
          <w:sz w:val="18"/>
          <w:szCs w:val="18"/>
        </w:rPr>
        <w:t>="1"&gt;</w:t>
      </w:r>
    </w:p>
    <w:p w14:paraId="5941C455" w14:textId="36213AF3"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BaseURL</w:t>
      </w:r>
      <w:proofErr w:type="spellEnd"/>
      <w:r w:rsidR="00F34675" w:rsidRPr="00C3677B">
        <w:rPr>
          <w:rFonts w:ascii="Courier" w:hAnsi="Courier" w:cs="Lucida Sans Typewriter"/>
          <w:sz w:val="18"/>
          <w:szCs w:val="18"/>
        </w:rPr>
        <w:t>&gt;video/&lt;/</w:t>
      </w:r>
      <w:proofErr w:type="spellStart"/>
      <w:r w:rsidR="00F34675" w:rsidRPr="00C3677B">
        <w:rPr>
          <w:rFonts w:ascii="Courier" w:hAnsi="Courier" w:cs="Lucida Sans Typewriter"/>
          <w:sz w:val="18"/>
          <w:szCs w:val="18"/>
        </w:rPr>
        <w:t>BaseURL</w:t>
      </w:r>
      <w:proofErr w:type="spellEnd"/>
      <w:r w:rsidR="00F34675" w:rsidRPr="00C3677B">
        <w:rPr>
          <w:rFonts w:ascii="Courier" w:hAnsi="Courier" w:cs="Lucida Sans Typewriter"/>
          <w:sz w:val="18"/>
          <w:szCs w:val="18"/>
        </w:rPr>
        <w:t>&gt;</w:t>
      </w:r>
    </w:p>
    <w:p w14:paraId="4B15C612" w14:textId="33DF5FDC"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SegmentTemplate</w:t>
      </w:r>
      <w:proofErr w:type="spellEnd"/>
      <w:r w:rsidR="00F34675" w:rsidRPr="00C3677B">
        <w:rPr>
          <w:rFonts w:ascii="Courier" w:hAnsi="Courier" w:cs="Lucida Sans Typewriter"/>
          <w:sz w:val="18"/>
          <w:szCs w:val="18"/>
        </w:rPr>
        <w:t xml:space="preserve"> timescale="90000" media="$Bandwidth$/$Time$.mp4v"&gt;</w:t>
      </w:r>
    </w:p>
    <w:p w14:paraId="1D5C8E89" w14:textId="1B6D3DC3"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SegmentTimeline</w:t>
      </w:r>
      <w:proofErr w:type="spellEnd"/>
      <w:r w:rsidR="00F34675" w:rsidRPr="00C3677B">
        <w:rPr>
          <w:rFonts w:ascii="Courier" w:hAnsi="Courier" w:cs="Lucida Sans Typewriter"/>
          <w:sz w:val="18"/>
          <w:szCs w:val="18"/>
        </w:rPr>
        <w:t>&gt;</w:t>
      </w:r>
    </w:p>
    <w:p w14:paraId="02D4EA20" w14:textId="48E71637"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 t="0" d="180180" r="432"/&gt;</w:t>
      </w:r>
    </w:p>
    <w:p w14:paraId="3D26849F" w14:textId="644C148B"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SegmentTimeline</w:t>
      </w:r>
      <w:proofErr w:type="spellEnd"/>
      <w:r w:rsidR="00F34675" w:rsidRPr="00C3677B">
        <w:rPr>
          <w:rFonts w:ascii="Courier" w:hAnsi="Courier" w:cs="Lucida Sans Typewriter"/>
          <w:sz w:val="18"/>
          <w:szCs w:val="18"/>
        </w:rPr>
        <w:t>&gt;</w:t>
      </w:r>
    </w:p>
    <w:p w14:paraId="09BAAE0B" w14:textId="55BD0D29"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SegmentTemplate</w:t>
      </w:r>
      <w:proofErr w:type="spellEnd"/>
      <w:r w:rsidR="00F34675" w:rsidRPr="00C3677B">
        <w:rPr>
          <w:rFonts w:ascii="Courier" w:hAnsi="Courier" w:cs="Lucida Sans Typewriter"/>
          <w:sz w:val="18"/>
          <w:szCs w:val="18"/>
        </w:rPr>
        <w:t>&gt;</w:t>
      </w:r>
    </w:p>
    <w:p w14:paraId="59B3A427" w14:textId="50AEB09D"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 id="v0" width="320" height="240" bandwidth="250000"/&gt;</w:t>
      </w:r>
    </w:p>
    <w:p w14:paraId="5BAD42EF" w14:textId="58BA6541"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 id="v1" width="640" height="480" bandwidth="500000"/&gt;</w:t>
      </w:r>
    </w:p>
    <w:p w14:paraId="20EDB1B4" w14:textId="01CB4FE0"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 id="v2" width="960" height="720" bandwidth="1000000"/&gt;</w:t>
      </w:r>
    </w:p>
    <w:p w14:paraId="59C708ED" w14:textId="6FC3EF02"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AdaptationSet</w:t>
      </w:r>
      <w:proofErr w:type="spellEnd"/>
      <w:r w:rsidR="00F34675" w:rsidRPr="00C3677B">
        <w:rPr>
          <w:rFonts w:ascii="Courier" w:hAnsi="Courier" w:cs="Lucida Sans Typewriter"/>
          <w:sz w:val="18"/>
          <w:szCs w:val="18"/>
        </w:rPr>
        <w:t>&gt;</w:t>
      </w:r>
    </w:p>
    <w:p w14:paraId="43AE5153"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1172C634" w14:textId="2CB3730F"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proofErr w:type="gramStart"/>
      <w:r w:rsidR="00F34675" w:rsidRPr="00C3677B">
        <w:rPr>
          <w:rFonts w:ascii="Courier" w:hAnsi="Courier" w:cs="Lucida Sans Typewriter"/>
          <w:sz w:val="18"/>
          <w:szCs w:val="18"/>
        </w:rPr>
        <w:t>&lt;!--</w:t>
      </w:r>
      <w:proofErr w:type="gramEnd"/>
      <w:r w:rsidR="00F34675" w:rsidRPr="00C3677B">
        <w:rPr>
          <w:rFonts w:ascii="Courier" w:hAnsi="Courier" w:cs="Lucida Sans Typewriter"/>
          <w:sz w:val="18"/>
          <w:szCs w:val="18"/>
        </w:rPr>
        <w:t xml:space="preserve"> Display Attenuation Map </w:t>
      </w:r>
      <w:r w:rsidR="00665DA6" w:rsidRPr="00C3677B">
        <w:rPr>
          <w:rFonts w:ascii="Courier" w:hAnsi="Courier" w:cs="Lucida Sans Typewriter"/>
          <w:sz w:val="18"/>
          <w:szCs w:val="18"/>
        </w:rPr>
        <w:t>Adaptation</w:t>
      </w:r>
      <w:r w:rsidR="00F34675" w:rsidRPr="00C3677B">
        <w:rPr>
          <w:rFonts w:ascii="Courier" w:hAnsi="Courier" w:cs="Lucida Sans Typewriter"/>
          <w:sz w:val="18"/>
          <w:szCs w:val="18"/>
        </w:rPr>
        <w:t xml:space="preserve"> Set for energy reduction for video --&gt;</w:t>
      </w:r>
    </w:p>
    <w:p w14:paraId="7B2A85B0" w14:textId="1DDF60DF"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AdaptationSet</w:t>
      </w:r>
      <w:proofErr w:type="spellEnd"/>
      <w:r w:rsidR="00F34675" w:rsidRPr="00C3677B">
        <w:rPr>
          <w:rFonts w:ascii="Courier" w:hAnsi="Courier" w:cs="Lucida Sans Typewriter"/>
          <w:sz w:val="18"/>
          <w:szCs w:val="18"/>
        </w:rPr>
        <w:t xml:space="preserve"> id="</w:t>
      </w:r>
      <w:proofErr w:type="spellStart"/>
      <w:r w:rsidR="00F34675" w:rsidRPr="00C3677B">
        <w:rPr>
          <w:rFonts w:ascii="Courier" w:hAnsi="Courier" w:cs="Lucida Sans Typewriter"/>
          <w:sz w:val="18"/>
          <w:szCs w:val="18"/>
        </w:rPr>
        <w:t>ami</w:t>
      </w:r>
      <w:proofErr w:type="spellEnd"/>
      <w:r w:rsidR="00F34675" w:rsidRPr="00C3677B">
        <w:rPr>
          <w:rFonts w:ascii="Courier" w:hAnsi="Courier" w:cs="Lucida Sans Typewriter"/>
          <w:sz w:val="18"/>
          <w:szCs w:val="18"/>
        </w:rPr>
        <w:t xml:space="preserve">" </w:t>
      </w:r>
      <w:proofErr w:type="spellStart"/>
      <w:r w:rsidR="00F34675" w:rsidRPr="00C3677B">
        <w:rPr>
          <w:rFonts w:ascii="Courier" w:hAnsi="Courier" w:cs="Lucida Sans Typewriter"/>
          <w:sz w:val="18"/>
          <w:szCs w:val="18"/>
        </w:rPr>
        <w:t>mimeType</w:t>
      </w:r>
      <w:proofErr w:type="spellEnd"/>
      <w:r w:rsidR="00F34675" w:rsidRPr="00C3677B">
        <w:rPr>
          <w:rFonts w:ascii="Courier" w:hAnsi="Courier" w:cs="Lucida Sans Typewriter"/>
          <w:sz w:val="18"/>
          <w:szCs w:val="18"/>
        </w:rPr>
        <w:t>="video/mp4" codecs="</w:t>
      </w:r>
      <w:proofErr w:type="gramStart"/>
      <w:r w:rsidR="00F34675" w:rsidRPr="00C3677B">
        <w:rPr>
          <w:rFonts w:ascii="Courier" w:hAnsi="Courier" w:cs="Lucida Sans Typewriter"/>
          <w:sz w:val="18"/>
          <w:szCs w:val="18"/>
        </w:rPr>
        <w:t>resv.gmat</w:t>
      </w:r>
      <w:proofErr w:type="gramEnd"/>
      <w:r w:rsidR="00F34675" w:rsidRPr="00C3677B">
        <w:rPr>
          <w:rFonts w:ascii="Courier" w:hAnsi="Courier" w:cs="Lucida Sans Typewriter"/>
          <w:sz w:val="18"/>
          <w:szCs w:val="18"/>
        </w:rPr>
        <w:t>.avc1.4D401F"&gt;</w:t>
      </w:r>
    </w:p>
    <w:p w14:paraId="2957B81C"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253ED7BA" w14:textId="1D94035C"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BaseURL</w:t>
      </w:r>
      <w:proofErr w:type="spellEnd"/>
      <w:r w:rsidR="00F34675" w:rsidRPr="00C3677B">
        <w:rPr>
          <w:rFonts w:ascii="Courier" w:hAnsi="Courier" w:cs="Lucida Sans Typewriter"/>
          <w:sz w:val="18"/>
          <w:szCs w:val="18"/>
        </w:rPr>
        <w:t>&gt;</w:t>
      </w:r>
      <w:proofErr w:type="spellStart"/>
      <w:r w:rsidR="00F34675" w:rsidRPr="00C3677B">
        <w:rPr>
          <w:rFonts w:ascii="Courier" w:hAnsi="Courier" w:cs="Lucida Sans Typewriter"/>
          <w:sz w:val="18"/>
          <w:szCs w:val="18"/>
        </w:rPr>
        <w:t>attenuation_maps</w:t>
      </w:r>
      <w:proofErr w:type="spellEnd"/>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BaseURL</w:t>
      </w:r>
      <w:proofErr w:type="spellEnd"/>
      <w:r w:rsidR="00F34675" w:rsidRPr="00C3677B">
        <w:rPr>
          <w:rFonts w:ascii="Courier" w:hAnsi="Courier" w:cs="Lucida Sans Typewriter"/>
          <w:sz w:val="18"/>
          <w:szCs w:val="18"/>
        </w:rPr>
        <w:t>&gt;</w:t>
      </w:r>
    </w:p>
    <w:p w14:paraId="76E6ADF8" w14:textId="5251AAAD"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SegmentTemplate</w:t>
      </w:r>
      <w:proofErr w:type="spellEnd"/>
      <w:r w:rsidR="00F34675" w:rsidRPr="00C3677B">
        <w:rPr>
          <w:rFonts w:ascii="Courier" w:hAnsi="Courier" w:cs="Lucida Sans Typewriter"/>
          <w:sz w:val="18"/>
          <w:szCs w:val="18"/>
        </w:rPr>
        <w:t xml:space="preserve"> timescale="90000" media="$id$/$Time$.mp4v"&gt;</w:t>
      </w:r>
    </w:p>
    <w:p w14:paraId="0AACF42A" w14:textId="220D88EA"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SegmentTimeline</w:t>
      </w:r>
      <w:proofErr w:type="spellEnd"/>
      <w:r w:rsidR="00F34675" w:rsidRPr="00C3677B">
        <w:rPr>
          <w:rFonts w:ascii="Courier" w:hAnsi="Courier" w:cs="Lucida Sans Typewriter"/>
          <w:sz w:val="18"/>
          <w:szCs w:val="18"/>
        </w:rPr>
        <w:t>&gt;</w:t>
      </w:r>
    </w:p>
    <w:p w14:paraId="281FA67B" w14:textId="7C4A3938"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 t="0" d="180180" r="432"/&gt;</w:t>
      </w:r>
    </w:p>
    <w:p w14:paraId="61429180" w14:textId="46820CBC"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SegmentTimeline</w:t>
      </w:r>
      <w:proofErr w:type="spellEnd"/>
      <w:r w:rsidR="00F34675" w:rsidRPr="00C3677B">
        <w:rPr>
          <w:rFonts w:ascii="Courier" w:hAnsi="Courier" w:cs="Lucida Sans Typewriter"/>
          <w:sz w:val="18"/>
          <w:szCs w:val="18"/>
        </w:rPr>
        <w:t>&gt;</w:t>
      </w:r>
    </w:p>
    <w:p w14:paraId="51D4CD04" w14:textId="062F57A6"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SegmentTemplate</w:t>
      </w:r>
      <w:proofErr w:type="spellEnd"/>
      <w:r w:rsidR="00F34675" w:rsidRPr="00C3677B">
        <w:rPr>
          <w:rFonts w:ascii="Courier" w:hAnsi="Courier" w:cs="Lucida Sans Typewriter"/>
          <w:sz w:val="18"/>
          <w:szCs w:val="18"/>
        </w:rPr>
        <w:t>&gt;</w:t>
      </w:r>
    </w:p>
    <w:p w14:paraId="6BC9F368"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3D8BDEA2" w14:textId="61423C7E"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 xml:space="preserve">&lt;Representation id="ami0" bandwidth="1000" </w:t>
      </w:r>
      <w:proofErr w:type="spellStart"/>
      <w:r w:rsidR="00F34675" w:rsidRPr="00C3677B">
        <w:rPr>
          <w:rFonts w:ascii="Courier" w:hAnsi="Courier" w:cs="Lucida Sans Typewriter"/>
          <w:sz w:val="18"/>
          <w:szCs w:val="18"/>
        </w:rPr>
        <w:t>associationId</w:t>
      </w:r>
      <w:proofErr w:type="spellEnd"/>
      <w:r w:rsidR="00F34675" w:rsidRPr="00C3677B">
        <w:rPr>
          <w:rFonts w:ascii="Courier" w:hAnsi="Courier" w:cs="Lucida Sans Typewriter"/>
          <w:sz w:val="18"/>
          <w:szCs w:val="18"/>
        </w:rPr>
        <w:t>="v0"</w:t>
      </w:r>
    </w:p>
    <w:p w14:paraId="39E8BE73" w14:textId="451788A9"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proofErr w:type="spellStart"/>
      <w:r w:rsidR="00F34675" w:rsidRPr="00C3677B">
        <w:rPr>
          <w:rFonts w:ascii="Courier" w:hAnsi="Courier" w:cs="Lucida Sans Typewriter"/>
          <w:sz w:val="18"/>
          <w:szCs w:val="18"/>
        </w:rPr>
        <w:t>associationType</w:t>
      </w:r>
      <w:proofErr w:type="spellEnd"/>
      <w:r w:rsidR="00F34675" w:rsidRPr="00C3677B">
        <w:rPr>
          <w:rFonts w:ascii="Courier" w:hAnsi="Courier" w:cs="Lucida Sans Typewriter"/>
          <w:sz w:val="18"/>
          <w:szCs w:val="18"/>
        </w:rPr>
        <w:t>="</w:t>
      </w:r>
      <w:proofErr w:type="spellStart"/>
      <w:r w:rsidR="00F34675" w:rsidRPr="00C3677B">
        <w:rPr>
          <w:rFonts w:ascii="Courier" w:hAnsi="Courier" w:cs="Lucida Sans Typewriter"/>
          <w:sz w:val="18"/>
          <w:szCs w:val="18"/>
        </w:rPr>
        <w:t>amit</w:t>
      </w:r>
      <w:proofErr w:type="spellEnd"/>
      <w:r w:rsidR="00F34675" w:rsidRPr="00C3677B">
        <w:rPr>
          <w:rFonts w:ascii="Courier" w:hAnsi="Courier" w:cs="Lucida Sans Typewriter"/>
          <w:sz w:val="18"/>
          <w:szCs w:val="18"/>
        </w:rPr>
        <w:t>"&gt;</w:t>
      </w:r>
    </w:p>
    <w:p w14:paraId="30DF1433" w14:textId="32E2A1E6"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EssentialProperty</w:t>
      </w:r>
      <w:proofErr w:type="spellEnd"/>
      <w:r w:rsidR="00F34675" w:rsidRPr="00C3677B">
        <w:rPr>
          <w:rFonts w:ascii="Courier" w:hAnsi="Courier" w:cs="Lucida Sans Typewriter"/>
          <w:sz w:val="18"/>
          <w:szCs w:val="18"/>
        </w:rPr>
        <w:t xml:space="preserve"> </w:t>
      </w:r>
    </w:p>
    <w:p w14:paraId="7916BADF" w14:textId="7B51BE6B"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proofErr w:type="spellStart"/>
      <w:r w:rsidR="00F34675" w:rsidRPr="00C3677B">
        <w:rPr>
          <w:rFonts w:ascii="Courier" w:hAnsi="Courier" w:cs="Lucida Sans Typewriter"/>
          <w:sz w:val="18"/>
          <w:szCs w:val="18"/>
        </w:rPr>
        <w:t>schemeIdUri</w:t>
      </w:r>
      <w:proofErr w:type="spellEnd"/>
      <w:r w:rsidR="00F34675" w:rsidRPr="00C3677B">
        <w:rPr>
          <w:rFonts w:ascii="Courier" w:hAnsi="Courier" w:cs="Lucida Sans Typewriter"/>
          <w:sz w:val="18"/>
          <w:szCs w:val="18"/>
        </w:rPr>
        <w:t>="urn:</w:t>
      </w:r>
      <w:proofErr w:type="gramStart"/>
      <w:r w:rsidR="00F34675" w:rsidRPr="00C3677B">
        <w:rPr>
          <w:rFonts w:ascii="Courier" w:hAnsi="Courier" w:cs="Lucida Sans Typewriter"/>
          <w:sz w:val="18"/>
          <w:szCs w:val="18"/>
        </w:rPr>
        <w:t>mpeg:mpegI</w:t>
      </w:r>
      <w:proofErr w:type="gramEnd"/>
      <w:r w:rsidR="00F34675" w:rsidRPr="00C3677B">
        <w:rPr>
          <w:rFonts w:ascii="Courier" w:hAnsi="Courier" w:cs="Lucida Sans Typewriter"/>
          <w:sz w:val="18"/>
          <w:szCs w:val="18"/>
        </w:rPr>
        <w:t>:green:</w:t>
      </w:r>
      <w:proofErr w:type="gramStart"/>
      <w:r w:rsidR="00F34675" w:rsidRPr="00C3677B">
        <w:rPr>
          <w:rFonts w:ascii="Courier" w:hAnsi="Courier" w:cs="Lucida Sans Typewriter"/>
          <w:sz w:val="18"/>
          <w:szCs w:val="18"/>
        </w:rPr>
        <w:t>202</w:t>
      </w:r>
      <w:r w:rsidR="001660CB">
        <w:rPr>
          <w:rFonts w:ascii="Courier" w:hAnsi="Courier" w:cs="Lucida Sans Typewriter"/>
          <w:sz w:val="18"/>
          <w:szCs w:val="18"/>
        </w:rPr>
        <w:t>5</w:t>
      </w:r>
      <w:r w:rsidR="00F34675" w:rsidRPr="00C3677B">
        <w:rPr>
          <w:rFonts w:ascii="Courier" w:hAnsi="Courier" w:cs="Lucida Sans Typewriter"/>
          <w:sz w:val="18"/>
          <w:szCs w:val="18"/>
        </w:rPr>
        <w:t>:ami</w:t>
      </w:r>
      <w:proofErr w:type="gramEnd"/>
      <w:r w:rsidR="00F34675" w:rsidRPr="00C3677B">
        <w:rPr>
          <w:rFonts w:ascii="Courier" w:hAnsi="Courier" w:cs="Lucida Sans Typewriter"/>
          <w:sz w:val="18"/>
          <w:szCs w:val="18"/>
        </w:rPr>
        <w:t>"&gt;</w:t>
      </w:r>
    </w:p>
    <w:p w14:paraId="780BEEC0" w14:textId="1431C031"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proofErr w:type="gramStart"/>
      <w:r w:rsidR="00F34675" w:rsidRPr="00C3677B">
        <w:rPr>
          <w:rFonts w:ascii="Courier" w:hAnsi="Courier" w:cs="Lucida Sans Typewriter"/>
          <w:sz w:val="18"/>
          <w:szCs w:val="18"/>
        </w:rPr>
        <w:t>green:AMI</w:t>
      </w:r>
      <w:proofErr w:type="spellEnd"/>
      <w:proofErr w:type="gramEnd"/>
      <w:r w:rsidR="00F34675" w:rsidRPr="00C3677B">
        <w:rPr>
          <w:rFonts w:ascii="Courier" w:hAnsi="Courier" w:cs="Lucida Sans Typewriter"/>
          <w:sz w:val="18"/>
          <w:szCs w:val="18"/>
        </w:rPr>
        <w:t xml:space="preserve"> </w:t>
      </w:r>
      <w:proofErr w:type="spellStart"/>
      <w:r w:rsidR="00F34675" w:rsidRPr="00C3677B">
        <w:rPr>
          <w:rFonts w:ascii="Courier" w:hAnsi="Courier" w:cs="Lucida Sans Typewriter"/>
          <w:sz w:val="18"/>
          <w:szCs w:val="18"/>
        </w:rPr>
        <w:t>displayMode</w:t>
      </w:r>
      <w:ins w:id="242" w:author="Claire-Helene Demarty" w:date="2025-10-13T10:26:00Z" w16du:dateUtc="2025-10-13T08:26:00Z">
        <w:r w:rsidR="00244598">
          <w:rPr>
            <w:rFonts w:ascii="Courier" w:hAnsi="Courier" w:cs="Lucida Sans Typewriter"/>
            <w:sz w:val="18"/>
            <w:szCs w:val="18"/>
          </w:rPr>
          <w:t>l</w:t>
        </w:r>
      </w:ins>
      <w:proofErr w:type="spellEnd"/>
      <w:r w:rsidR="00F34675" w:rsidRPr="00C3677B">
        <w:rPr>
          <w:rFonts w:ascii="Courier" w:hAnsi="Courier" w:cs="Lucida Sans Typewriter"/>
          <w:sz w:val="18"/>
          <w:szCs w:val="18"/>
        </w:rPr>
        <w:t xml:space="preserve">="3" </w:t>
      </w:r>
      <w:proofErr w:type="spellStart"/>
      <w:r w:rsidR="00F34675" w:rsidRPr="00C3677B">
        <w:rPr>
          <w:rFonts w:ascii="Courier" w:hAnsi="Courier" w:cs="Lucida Sans Typewriter"/>
          <w:sz w:val="18"/>
          <w:szCs w:val="18"/>
        </w:rPr>
        <w:t>attenuationUse</w:t>
      </w:r>
      <w:proofErr w:type="spellEnd"/>
      <w:r w:rsidR="00F34675" w:rsidRPr="00C3677B">
        <w:rPr>
          <w:rFonts w:ascii="Courier" w:hAnsi="Courier" w:cs="Lucida Sans Typewriter"/>
          <w:sz w:val="18"/>
          <w:szCs w:val="18"/>
        </w:rPr>
        <w:t xml:space="preserve">="1" </w:t>
      </w:r>
    </w:p>
    <w:p w14:paraId="7CD331C2" w14:textId="5705F80A"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proofErr w:type="spellStart"/>
      <w:r w:rsidR="00F34675" w:rsidRPr="00C3677B">
        <w:rPr>
          <w:rFonts w:ascii="Courier" w:hAnsi="Courier" w:cs="Lucida Sans Typewriter"/>
          <w:sz w:val="18"/>
          <w:szCs w:val="18"/>
        </w:rPr>
        <w:t>energyReductionRate</w:t>
      </w:r>
      <w:proofErr w:type="spellEnd"/>
      <w:r w:rsidR="00F34675" w:rsidRPr="00C3677B">
        <w:rPr>
          <w:rFonts w:ascii="Courier" w:hAnsi="Courier" w:cs="Lucida Sans Typewriter"/>
          <w:sz w:val="18"/>
          <w:szCs w:val="18"/>
        </w:rPr>
        <w:t>="20"&gt;</w:t>
      </w:r>
    </w:p>
    <w:p w14:paraId="4D28E2FA" w14:textId="0A030303"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proofErr w:type="gramStart"/>
      <w:r w:rsidR="00F34675" w:rsidRPr="00C3677B">
        <w:rPr>
          <w:rFonts w:ascii="Courier" w:hAnsi="Courier" w:cs="Lucida Sans Typewriter"/>
          <w:sz w:val="18"/>
          <w:szCs w:val="18"/>
        </w:rPr>
        <w:t>green:ApproxModel</w:t>
      </w:r>
      <w:proofErr w:type="spellEnd"/>
      <w:proofErr w:type="gramEnd"/>
      <w:r w:rsidR="00F34675" w:rsidRPr="00C3677B">
        <w:rPr>
          <w:rFonts w:ascii="Courier" w:hAnsi="Courier" w:cs="Lucida Sans Typewriter"/>
          <w:sz w:val="18"/>
          <w:szCs w:val="18"/>
        </w:rPr>
        <w:t xml:space="preserve"> type="1</w:t>
      </w:r>
      <w:r w:rsidR="00180165" w:rsidRPr="00C3677B">
        <w:rPr>
          <w:rFonts w:ascii="Courier" w:hAnsi="Courier" w:cs="Lucida Sans Typewriter"/>
          <w:sz w:val="18"/>
          <w:szCs w:val="18"/>
        </w:rPr>
        <w:t>"</w:t>
      </w:r>
      <w:r w:rsidR="00F34675" w:rsidRPr="00C3677B">
        <w:rPr>
          <w:rFonts w:ascii="Courier" w:hAnsi="Courier" w:cs="Lucida Sans Typewriter"/>
          <w:sz w:val="18"/>
          <w:szCs w:val="18"/>
        </w:rPr>
        <w:t xml:space="preserve"> /&gt;</w:t>
      </w:r>
    </w:p>
    <w:p w14:paraId="34986245" w14:textId="550258BD"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proofErr w:type="gramStart"/>
      <w:r w:rsidR="00F34675" w:rsidRPr="00C3677B">
        <w:rPr>
          <w:rFonts w:ascii="Courier" w:hAnsi="Courier" w:cs="Lucida Sans Typewriter"/>
          <w:sz w:val="18"/>
          <w:szCs w:val="18"/>
        </w:rPr>
        <w:t>green:AMI</w:t>
      </w:r>
      <w:proofErr w:type="spellEnd"/>
      <w:proofErr w:type="gramEnd"/>
      <w:r w:rsidR="00F34675" w:rsidRPr="00C3677B">
        <w:rPr>
          <w:rFonts w:ascii="Courier" w:hAnsi="Courier" w:cs="Lucida Sans Typewriter"/>
          <w:sz w:val="18"/>
          <w:szCs w:val="18"/>
        </w:rPr>
        <w:t>&gt;</w:t>
      </w:r>
    </w:p>
    <w:p w14:paraId="54FEB58D" w14:textId="56133535"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EssentialProperty</w:t>
      </w:r>
      <w:proofErr w:type="spellEnd"/>
      <w:r w:rsidR="00F34675" w:rsidRPr="00C3677B">
        <w:rPr>
          <w:rFonts w:ascii="Courier" w:hAnsi="Courier" w:cs="Lucida Sans Typewriter"/>
          <w:sz w:val="18"/>
          <w:szCs w:val="18"/>
        </w:rPr>
        <w:t>&gt;</w:t>
      </w:r>
    </w:p>
    <w:p w14:paraId="4A87BCD0" w14:textId="39ED1755"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&lt;/Representation&gt;</w:t>
      </w:r>
    </w:p>
    <w:p w14:paraId="54634231"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7EEF2857" w14:textId="57A4F2FE" w:rsidR="00F34675" w:rsidRPr="00C3677B" w:rsidRDefault="0048319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 xml:space="preserve">&lt;Representation id="ami1" bandwidth="1000" </w:t>
      </w:r>
      <w:proofErr w:type="spellStart"/>
      <w:r w:rsidR="00F34675" w:rsidRPr="00C3677B">
        <w:rPr>
          <w:rFonts w:ascii="Courier" w:hAnsi="Courier" w:cs="Lucida Sans Typewriter"/>
          <w:sz w:val="18"/>
          <w:szCs w:val="18"/>
        </w:rPr>
        <w:t>associationId</w:t>
      </w:r>
      <w:proofErr w:type="spellEnd"/>
      <w:r w:rsidR="00F34675" w:rsidRPr="00C3677B">
        <w:rPr>
          <w:rFonts w:ascii="Courier" w:hAnsi="Courier" w:cs="Lucida Sans Typewriter"/>
          <w:sz w:val="18"/>
          <w:szCs w:val="18"/>
        </w:rPr>
        <w:t>="v0"</w:t>
      </w:r>
    </w:p>
    <w:p w14:paraId="37EB89F1" w14:textId="6E0ACF51" w:rsidR="00F34675" w:rsidRPr="00C3677B" w:rsidRDefault="0048319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proofErr w:type="spellStart"/>
      <w:r w:rsidR="00F34675" w:rsidRPr="00C3677B">
        <w:rPr>
          <w:rFonts w:ascii="Courier" w:hAnsi="Courier" w:cs="Lucida Sans Typewriter"/>
          <w:sz w:val="18"/>
          <w:szCs w:val="18"/>
        </w:rPr>
        <w:t>associationType</w:t>
      </w:r>
      <w:proofErr w:type="spellEnd"/>
      <w:r w:rsidR="00F34675" w:rsidRPr="00C3677B">
        <w:rPr>
          <w:rFonts w:ascii="Courier" w:hAnsi="Courier" w:cs="Lucida Sans Typewriter"/>
          <w:sz w:val="18"/>
          <w:szCs w:val="18"/>
        </w:rPr>
        <w:t>="</w:t>
      </w:r>
      <w:proofErr w:type="spellStart"/>
      <w:r w:rsidR="00F34675" w:rsidRPr="00C3677B">
        <w:rPr>
          <w:rFonts w:ascii="Courier" w:hAnsi="Courier" w:cs="Lucida Sans Typewriter"/>
          <w:sz w:val="18"/>
          <w:szCs w:val="18"/>
        </w:rPr>
        <w:t>amit</w:t>
      </w:r>
      <w:proofErr w:type="spellEnd"/>
      <w:r w:rsidR="00F34675" w:rsidRPr="00C3677B">
        <w:rPr>
          <w:rFonts w:ascii="Courier" w:hAnsi="Courier" w:cs="Lucida Sans Typewriter"/>
          <w:sz w:val="18"/>
          <w:szCs w:val="18"/>
        </w:rPr>
        <w:t>"&gt;</w:t>
      </w:r>
    </w:p>
    <w:p w14:paraId="6217B199" w14:textId="2FC0367C" w:rsidR="00F34675" w:rsidRPr="00C3677B" w:rsidRDefault="0048319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EssentialProperty</w:t>
      </w:r>
      <w:proofErr w:type="spellEnd"/>
      <w:r w:rsidR="00F34675" w:rsidRPr="00C3677B">
        <w:rPr>
          <w:rFonts w:ascii="Courier" w:hAnsi="Courier" w:cs="Lucida Sans Typewriter"/>
          <w:sz w:val="18"/>
          <w:szCs w:val="18"/>
        </w:rPr>
        <w:t xml:space="preserve"> </w:t>
      </w:r>
    </w:p>
    <w:p w14:paraId="42052CA0" w14:textId="43B2AD0C" w:rsidR="00F34675" w:rsidRPr="00EE3806" w:rsidRDefault="0048319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proofErr w:type="spellStart"/>
      <w:r w:rsidR="00F34675" w:rsidRPr="00EE3806">
        <w:rPr>
          <w:rFonts w:ascii="Courier" w:hAnsi="Courier" w:cs="Lucida Sans Typewriter"/>
          <w:sz w:val="18"/>
          <w:szCs w:val="18"/>
        </w:rPr>
        <w:t>schemeIdUri</w:t>
      </w:r>
      <w:proofErr w:type="spellEnd"/>
      <w:r w:rsidR="00F34675" w:rsidRPr="00EE3806">
        <w:rPr>
          <w:rFonts w:ascii="Courier" w:hAnsi="Courier" w:cs="Lucida Sans Typewriter"/>
          <w:sz w:val="18"/>
          <w:szCs w:val="18"/>
        </w:rPr>
        <w:t>="urn:</w:t>
      </w:r>
      <w:proofErr w:type="gramStart"/>
      <w:r w:rsidR="00F34675" w:rsidRPr="00EE3806">
        <w:rPr>
          <w:rFonts w:ascii="Courier" w:hAnsi="Courier" w:cs="Lucida Sans Typewriter"/>
          <w:sz w:val="18"/>
          <w:szCs w:val="18"/>
        </w:rPr>
        <w:t>mpeg:mpegI</w:t>
      </w:r>
      <w:proofErr w:type="gramEnd"/>
      <w:r w:rsidR="00F34675" w:rsidRPr="00EE3806">
        <w:rPr>
          <w:rFonts w:ascii="Courier" w:hAnsi="Courier" w:cs="Lucida Sans Typewriter"/>
          <w:sz w:val="18"/>
          <w:szCs w:val="18"/>
        </w:rPr>
        <w:t>:green:</w:t>
      </w:r>
      <w:proofErr w:type="gramStart"/>
      <w:r w:rsidR="001660CB" w:rsidRPr="00EE3806">
        <w:rPr>
          <w:rFonts w:ascii="Courier" w:hAnsi="Courier" w:cs="Lucida Sans Typewriter"/>
          <w:sz w:val="18"/>
          <w:szCs w:val="18"/>
        </w:rPr>
        <w:t>202</w:t>
      </w:r>
      <w:r w:rsidR="001660CB">
        <w:rPr>
          <w:rFonts w:ascii="Courier" w:hAnsi="Courier" w:cs="Lucida Sans Typewriter"/>
          <w:sz w:val="18"/>
          <w:szCs w:val="18"/>
        </w:rPr>
        <w:t>5</w:t>
      </w:r>
      <w:r w:rsidR="00F34675" w:rsidRPr="00EE3806">
        <w:rPr>
          <w:rFonts w:ascii="Courier" w:hAnsi="Courier" w:cs="Lucida Sans Typewriter"/>
          <w:sz w:val="18"/>
          <w:szCs w:val="18"/>
        </w:rPr>
        <w:t>:a</w:t>
      </w:r>
      <w:ins w:id="243" w:author="Claire-Helene Demarty" w:date="2025-10-13T10:26:00Z" w16du:dateUtc="2025-10-13T08:26:00Z">
        <w:r w:rsidR="00244598">
          <w:rPr>
            <w:rFonts w:ascii="Courier" w:hAnsi="Courier" w:cs="Lucida Sans Typewriter"/>
            <w:sz w:val="18"/>
            <w:szCs w:val="18"/>
          </w:rPr>
          <w:t>mi</w:t>
        </w:r>
      </w:ins>
      <w:proofErr w:type="gramEnd"/>
      <w:del w:id="244" w:author="Claire-Helene Demarty" w:date="2025-10-13T10:26:00Z" w16du:dateUtc="2025-10-13T08:26:00Z">
        <w:r w:rsidR="00F34675" w:rsidRPr="00EE3806" w:rsidDel="00244598">
          <w:rPr>
            <w:rFonts w:ascii="Courier" w:hAnsi="Courier" w:cs="Lucida Sans Typewriter"/>
            <w:sz w:val="18"/>
            <w:szCs w:val="18"/>
          </w:rPr>
          <w:delText>ttenuationMap</w:delText>
        </w:r>
      </w:del>
      <w:r w:rsidR="00F34675" w:rsidRPr="00EE3806">
        <w:rPr>
          <w:rFonts w:ascii="Courier" w:hAnsi="Courier" w:cs="Lucida Sans Typewriter"/>
          <w:sz w:val="18"/>
          <w:szCs w:val="18"/>
        </w:rPr>
        <w:t>"&gt;</w:t>
      </w:r>
    </w:p>
    <w:p w14:paraId="5B8DBB22" w14:textId="41EDD095" w:rsidR="00F34675" w:rsidRPr="00C3677B" w:rsidRDefault="003F6986"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sidRPr="00EE3806">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proofErr w:type="gramStart"/>
      <w:r w:rsidR="00F34675" w:rsidRPr="00C3677B">
        <w:rPr>
          <w:rFonts w:ascii="Courier" w:hAnsi="Courier" w:cs="Lucida Sans Typewriter"/>
          <w:sz w:val="18"/>
          <w:szCs w:val="18"/>
        </w:rPr>
        <w:t>green:AMI</w:t>
      </w:r>
      <w:proofErr w:type="spellEnd"/>
      <w:proofErr w:type="gramEnd"/>
      <w:r w:rsidR="00F34675" w:rsidRPr="00C3677B">
        <w:rPr>
          <w:rFonts w:ascii="Courier" w:hAnsi="Courier" w:cs="Lucida Sans Typewriter"/>
          <w:sz w:val="18"/>
          <w:szCs w:val="18"/>
        </w:rPr>
        <w:t xml:space="preserve"> </w:t>
      </w:r>
      <w:proofErr w:type="spellStart"/>
      <w:r w:rsidR="00F34675" w:rsidRPr="00C3677B">
        <w:rPr>
          <w:rFonts w:ascii="Courier" w:hAnsi="Courier" w:cs="Lucida Sans Typewriter"/>
          <w:sz w:val="18"/>
          <w:szCs w:val="18"/>
        </w:rPr>
        <w:t>displayMode</w:t>
      </w:r>
      <w:ins w:id="245" w:author="Claire-Helene Demarty" w:date="2025-10-13T10:26:00Z" w16du:dateUtc="2025-10-13T08:26:00Z">
        <w:r w:rsidR="00244598">
          <w:rPr>
            <w:rFonts w:ascii="Courier" w:hAnsi="Courier" w:cs="Lucida Sans Typewriter"/>
            <w:sz w:val="18"/>
            <w:szCs w:val="18"/>
          </w:rPr>
          <w:t>l</w:t>
        </w:r>
      </w:ins>
      <w:proofErr w:type="spellEnd"/>
      <w:r w:rsidR="00F34675" w:rsidRPr="00C3677B">
        <w:rPr>
          <w:rFonts w:ascii="Courier" w:hAnsi="Courier" w:cs="Lucida Sans Typewriter"/>
          <w:sz w:val="18"/>
          <w:szCs w:val="18"/>
        </w:rPr>
        <w:t xml:space="preserve">="3" </w:t>
      </w:r>
      <w:proofErr w:type="spellStart"/>
      <w:r w:rsidR="00F34675" w:rsidRPr="00C3677B">
        <w:rPr>
          <w:rFonts w:ascii="Courier" w:hAnsi="Courier" w:cs="Lucida Sans Typewriter"/>
          <w:sz w:val="18"/>
          <w:szCs w:val="18"/>
        </w:rPr>
        <w:t>attenuationUse</w:t>
      </w:r>
      <w:proofErr w:type="spellEnd"/>
      <w:r w:rsidR="00F34675" w:rsidRPr="00C3677B">
        <w:rPr>
          <w:rFonts w:ascii="Courier" w:hAnsi="Courier" w:cs="Lucida Sans Typewriter"/>
          <w:sz w:val="18"/>
          <w:szCs w:val="18"/>
        </w:rPr>
        <w:t xml:space="preserve">="1" </w:t>
      </w:r>
    </w:p>
    <w:p w14:paraId="6750EC5A" w14:textId="746D4DC1" w:rsidR="00F34675" w:rsidRPr="00C3677B" w:rsidRDefault="0048319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proofErr w:type="spellStart"/>
      <w:r w:rsidR="00F34675" w:rsidRPr="00C3677B">
        <w:rPr>
          <w:rFonts w:ascii="Courier" w:hAnsi="Courier" w:cs="Lucida Sans Typewriter"/>
          <w:sz w:val="18"/>
          <w:szCs w:val="18"/>
        </w:rPr>
        <w:t>energyReductionRate</w:t>
      </w:r>
      <w:proofErr w:type="spellEnd"/>
      <w:r w:rsidR="00F34675" w:rsidRPr="00C3677B">
        <w:rPr>
          <w:rFonts w:ascii="Courier" w:hAnsi="Courier" w:cs="Lucida Sans Typewriter"/>
          <w:sz w:val="18"/>
          <w:szCs w:val="18"/>
        </w:rPr>
        <w:t>="40"&gt;</w:t>
      </w:r>
    </w:p>
    <w:p w14:paraId="26883334" w14:textId="3840D165" w:rsidR="00F34675" w:rsidRPr="00C3677B" w:rsidRDefault="003F6986"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proofErr w:type="gramStart"/>
      <w:r w:rsidR="00F34675" w:rsidRPr="00C3677B">
        <w:rPr>
          <w:rFonts w:ascii="Courier" w:hAnsi="Courier" w:cs="Lucida Sans Typewriter"/>
          <w:sz w:val="18"/>
          <w:szCs w:val="18"/>
        </w:rPr>
        <w:t>ami:ApproxModel</w:t>
      </w:r>
      <w:proofErr w:type="spellEnd"/>
      <w:proofErr w:type="gramEnd"/>
      <w:r w:rsidR="00F34675" w:rsidRPr="00C3677B">
        <w:rPr>
          <w:rFonts w:ascii="Courier" w:hAnsi="Courier" w:cs="Lucida Sans Typewriter"/>
          <w:sz w:val="18"/>
          <w:szCs w:val="18"/>
        </w:rPr>
        <w:t xml:space="preserve"> type="1</w:t>
      </w:r>
      <w:r w:rsidR="00180165" w:rsidRPr="00C3677B">
        <w:rPr>
          <w:rFonts w:ascii="Courier" w:hAnsi="Courier" w:cs="Lucida Sans Typewriter"/>
          <w:sz w:val="18"/>
          <w:szCs w:val="18"/>
        </w:rPr>
        <w:t>"</w:t>
      </w:r>
      <w:r w:rsidR="00F34675" w:rsidRPr="00C3677B">
        <w:rPr>
          <w:rFonts w:ascii="Courier" w:hAnsi="Courier" w:cs="Lucida Sans Typewriter"/>
          <w:sz w:val="18"/>
          <w:szCs w:val="18"/>
        </w:rPr>
        <w:t xml:space="preserve"> /&gt;</w:t>
      </w:r>
    </w:p>
    <w:p w14:paraId="52212B0E" w14:textId="411A4531" w:rsidR="00F34675" w:rsidRPr="00C3677B" w:rsidRDefault="003F6986"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proofErr w:type="gramStart"/>
      <w:r w:rsidR="00F34675" w:rsidRPr="00C3677B">
        <w:rPr>
          <w:rFonts w:ascii="Courier" w:hAnsi="Courier" w:cs="Lucida Sans Typewriter"/>
          <w:sz w:val="18"/>
          <w:szCs w:val="18"/>
        </w:rPr>
        <w:t>green:AMI</w:t>
      </w:r>
      <w:proofErr w:type="spellEnd"/>
      <w:proofErr w:type="gramEnd"/>
      <w:r w:rsidR="00F34675" w:rsidRPr="00C3677B">
        <w:rPr>
          <w:rFonts w:ascii="Courier" w:hAnsi="Courier" w:cs="Lucida Sans Typewriter"/>
          <w:sz w:val="18"/>
          <w:szCs w:val="18"/>
        </w:rPr>
        <w:t>&gt;</w:t>
      </w:r>
    </w:p>
    <w:p w14:paraId="5D7D97C5" w14:textId="27DD4BB5" w:rsidR="00F34675" w:rsidRPr="00C3677B" w:rsidRDefault="003F6986"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EssentialProperty</w:t>
      </w:r>
      <w:proofErr w:type="spellEnd"/>
      <w:r w:rsidR="00F34675" w:rsidRPr="00C3677B">
        <w:rPr>
          <w:rFonts w:ascii="Courier" w:hAnsi="Courier" w:cs="Lucida Sans Typewriter"/>
          <w:sz w:val="18"/>
          <w:szCs w:val="18"/>
        </w:rPr>
        <w:t>&gt;</w:t>
      </w:r>
    </w:p>
    <w:p w14:paraId="363438AF" w14:textId="6FAE2F99" w:rsidR="00F34675" w:rsidRPr="00C3677B" w:rsidRDefault="003F6986"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&lt;/Representation&gt;</w:t>
      </w:r>
    </w:p>
    <w:p w14:paraId="0C6F5C6E"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2739AD0C" w14:textId="0865006A" w:rsidR="00F34675" w:rsidRPr="00C3677B" w:rsidRDefault="003F6986"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AdaptationSet</w:t>
      </w:r>
      <w:proofErr w:type="spellEnd"/>
      <w:r w:rsidR="00F34675" w:rsidRPr="00C3677B">
        <w:rPr>
          <w:rFonts w:ascii="Courier" w:hAnsi="Courier" w:cs="Lucida Sans Typewriter"/>
          <w:sz w:val="18"/>
          <w:szCs w:val="18"/>
        </w:rPr>
        <w:t>&gt;</w:t>
      </w:r>
    </w:p>
    <w:p w14:paraId="6AB06AF7"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0D047C1F" w14:textId="03CFB2C2" w:rsidR="00F34675" w:rsidRPr="00C3677B" w:rsidRDefault="003F6986"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&lt;/Period&gt;</w:t>
      </w:r>
    </w:p>
    <w:p w14:paraId="001A6471" w14:textId="77777777" w:rsidR="00F34675"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sidRPr="00C3677B">
        <w:rPr>
          <w:rFonts w:ascii="Courier" w:hAnsi="Courier" w:cs="Lucida Sans Typewriter"/>
          <w:sz w:val="18"/>
          <w:szCs w:val="18"/>
        </w:rPr>
        <w:t>&lt;/MPD&gt;</w:t>
      </w:r>
    </w:p>
    <w:p w14:paraId="0674C3DA" w14:textId="77777777" w:rsidR="00595C15" w:rsidRPr="00077DB7" w:rsidRDefault="00595C15" w:rsidP="00077DB7">
      <w:pPr>
        <w:adjustRightInd w:val="0"/>
      </w:pPr>
    </w:p>
    <w:p w14:paraId="0F8BF8DA" w14:textId="56903ABB" w:rsidR="00F34675" w:rsidRPr="00C3677B" w:rsidRDefault="00F34675" w:rsidP="006349FB">
      <w:pPr>
        <w:pStyle w:val="a3"/>
        <w:keepNext w:val="0"/>
        <w:numPr>
          <w:ilvl w:val="2"/>
          <w:numId w:val="7"/>
        </w:numPr>
        <w:tabs>
          <w:tab w:val="clear" w:pos="403"/>
          <w:tab w:val="left" w:pos="640"/>
        </w:tabs>
        <w:spacing w:before="0" w:after="240" w:line="250" w:lineRule="exact"/>
      </w:pPr>
      <w:bookmarkStart w:id="246" w:name="_Toc202426704"/>
      <w:r w:rsidRPr="006349FB">
        <w:t>Example 3</w:t>
      </w:r>
      <w:bookmarkEnd w:id="246"/>
    </w:p>
    <w:p w14:paraId="34ABC275" w14:textId="622F369A" w:rsidR="00F34675" w:rsidRPr="003F6986" w:rsidRDefault="00F34675" w:rsidP="003F6986">
      <w:pPr>
        <w:rPr>
          <w:rFonts w:eastAsia="MS Mincho"/>
          <w:szCs w:val="24"/>
        </w:rPr>
      </w:pPr>
      <w:r w:rsidRPr="003F6986">
        <w:rPr>
          <w:rFonts w:eastAsia="MS Mincho"/>
          <w:szCs w:val="24"/>
        </w:rPr>
        <w:t xml:space="preserve">This example is similar to Example </w:t>
      </w:r>
      <w:r w:rsidR="00133765" w:rsidRPr="00133765">
        <w:rPr>
          <w:rFonts w:eastAsia="MS Mincho"/>
          <w:szCs w:val="24"/>
        </w:rPr>
        <w:t>2</w:t>
      </w:r>
      <w:r w:rsidR="00B90A60">
        <w:rPr>
          <w:rFonts w:eastAsia="MS Mincho"/>
          <w:szCs w:val="24"/>
        </w:rPr>
        <w:t xml:space="preserve"> in subclause </w:t>
      </w:r>
      <w:r w:rsidR="00B90A60">
        <w:rPr>
          <w:rFonts w:eastAsia="MS Mincho"/>
          <w:szCs w:val="24"/>
        </w:rPr>
        <w:fldChar w:fldCharType="begin"/>
      </w:r>
      <w:r w:rsidR="00B90A60">
        <w:rPr>
          <w:rFonts w:eastAsia="MS Mincho"/>
          <w:szCs w:val="24"/>
        </w:rPr>
        <w:instrText xml:space="preserve"> REF _Ref201841032 \r \h </w:instrText>
      </w:r>
      <w:r w:rsidR="00B90A60">
        <w:rPr>
          <w:rFonts w:eastAsia="MS Mincho"/>
          <w:szCs w:val="24"/>
        </w:rPr>
      </w:r>
      <w:r w:rsidR="00B90A60">
        <w:rPr>
          <w:rFonts w:eastAsia="MS Mincho"/>
          <w:szCs w:val="24"/>
        </w:rPr>
        <w:fldChar w:fldCharType="separate"/>
      </w:r>
      <w:r w:rsidR="00B90A60">
        <w:rPr>
          <w:rFonts w:eastAsia="MS Mincho"/>
          <w:szCs w:val="24"/>
        </w:rPr>
        <w:t>B.3.2</w:t>
      </w:r>
      <w:r w:rsidR="00B90A60">
        <w:rPr>
          <w:rFonts w:eastAsia="MS Mincho"/>
          <w:szCs w:val="24"/>
        </w:rPr>
        <w:fldChar w:fldCharType="end"/>
      </w:r>
      <w:r w:rsidR="00133765" w:rsidRPr="00133765">
        <w:rPr>
          <w:rFonts w:eastAsia="MS Mincho"/>
          <w:szCs w:val="24"/>
        </w:rPr>
        <w:t>,</w:t>
      </w:r>
      <w:r w:rsidRPr="003F6986">
        <w:rPr>
          <w:rFonts w:eastAsia="MS Mincho"/>
          <w:szCs w:val="24"/>
        </w:rPr>
        <w:t xml:space="preserve"> but it uses one instance of the descriptor at the Adaptation Set level containing common information for all Representations</w:t>
      </w:r>
      <w:r w:rsidR="00DE064D">
        <w:rPr>
          <w:rFonts w:eastAsia="MS Mincho"/>
          <w:szCs w:val="24"/>
        </w:rPr>
        <w:t>,</w:t>
      </w:r>
      <w:r w:rsidRPr="003F6986">
        <w:rPr>
          <w:rFonts w:eastAsia="MS Mincho"/>
          <w:szCs w:val="24"/>
        </w:rPr>
        <w:t xml:space="preserve"> and additional </w:t>
      </w:r>
      <w:r w:rsidR="00447A64">
        <w:rPr>
          <w:rFonts w:eastAsia="MS Mincho"/>
          <w:szCs w:val="24"/>
        </w:rPr>
        <w:t xml:space="preserve">descriptor </w:t>
      </w:r>
      <w:r w:rsidRPr="003F6986">
        <w:rPr>
          <w:rFonts w:eastAsia="MS Mincho"/>
          <w:szCs w:val="24"/>
        </w:rPr>
        <w:t xml:space="preserve">instances </w:t>
      </w:r>
      <w:r w:rsidR="00447A64" w:rsidRPr="00F4671B">
        <w:rPr>
          <w:rFonts w:eastAsia="MS Mincho"/>
          <w:szCs w:val="24"/>
        </w:rPr>
        <w:t>with representation-specific information</w:t>
      </w:r>
      <w:r w:rsidR="00447A64" w:rsidRPr="00447A64">
        <w:rPr>
          <w:rFonts w:eastAsia="MS Mincho"/>
          <w:szCs w:val="24"/>
        </w:rPr>
        <w:t xml:space="preserve"> </w:t>
      </w:r>
      <w:r w:rsidRPr="003F6986">
        <w:rPr>
          <w:rFonts w:eastAsia="MS Mincho"/>
          <w:szCs w:val="24"/>
        </w:rPr>
        <w:t>for each Representation.</w:t>
      </w:r>
    </w:p>
    <w:p w14:paraId="4BFAA8D9" w14:textId="77777777" w:rsidR="00F34675" w:rsidRPr="00C3677B" w:rsidRDefault="00F34675" w:rsidP="00F34675">
      <w:pPr>
        <w:adjustRightInd w:val="0"/>
        <w:rPr>
          <w:rFonts w:asciiTheme="minorHAnsi" w:hAnsiTheme="minorHAnsi" w:cstheme="minorHAnsi"/>
        </w:rPr>
      </w:pPr>
    </w:p>
    <w:p w14:paraId="6A2C69B9" w14:textId="3331183C" w:rsidR="00F34675" w:rsidRPr="00077DB7"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lang w:val="en-US"/>
        </w:rPr>
      </w:pPr>
      <w:r w:rsidRPr="00077DB7">
        <w:rPr>
          <w:rFonts w:ascii="Courier" w:hAnsi="Courier" w:cs="Lucida Sans Typewriter"/>
          <w:sz w:val="18"/>
          <w:szCs w:val="18"/>
          <w:lang w:val="en-US"/>
        </w:rPr>
        <w:t>&lt;?xml version=</w:t>
      </w:r>
      <w:r w:rsidR="00746533" w:rsidRPr="00250677">
        <w:rPr>
          <w:rFonts w:ascii="Courier New" w:eastAsia="MS Mincho" w:hAnsi="Courier New" w:cs="Courier New"/>
          <w:sz w:val="18"/>
          <w:szCs w:val="18"/>
        </w:rPr>
        <w:t>"</w:t>
      </w:r>
      <w:r w:rsidRPr="00077DB7">
        <w:rPr>
          <w:rFonts w:ascii="Courier" w:hAnsi="Courier" w:cs="Lucida Sans Typewriter"/>
          <w:sz w:val="18"/>
          <w:szCs w:val="18"/>
          <w:lang w:val="en-US"/>
        </w:rPr>
        <w:t>1.0</w:t>
      </w:r>
      <w:r w:rsidR="00746533" w:rsidRPr="00250677">
        <w:rPr>
          <w:rFonts w:ascii="Courier New" w:eastAsia="MS Mincho" w:hAnsi="Courier New" w:cs="Courier New"/>
          <w:sz w:val="18"/>
          <w:szCs w:val="18"/>
        </w:rPr>
        <w:t>"</w:t>
      </w:r>
      <w:r w:rsidRPr="00077DB7">
        <w:rPr>
          <w:rFonts w:ascii="Courier" w:hAnsi="Courier" w:cs="Lucida Sans Typewriter"/>
          <w:sz w:val="18"/>
          <w:szCs w:val="18"/>
          <w:lang w:val="en-US"/>
        </w:rPr>
        <w:t xml:space="preserve"> encoding=</w:t>
      </w:r>
      <w:r w:rsidR="00746533" w:rsidRPr="00250677">
        <w:rPr>
          <w:rFonts w:ascii="Courier New" w:eastAsia="MS Mincho" w:hAnsi="Courier New" w:cs="Courier New"/>
          <w:sz w:val="18"/>
          <w:szCs w:val="18"/>
        </w:rPr>
        <w:t>"</w:t>
      </w:r>
      <w:r w:rsidRPr="00077DB7">
        <w:rPr>
          <w:rFonts w:ascii="Courier" w:hAnsi="Courier" w:cs="Lucida Sans Typewriter"/>
          <w:sz w:val="18"/>
          <w:szCs w:val="18"/>
          <w:lang w:val="en-US"/>
        </w:rPr>
        <w:t>UTF-8</w:t>
      </w:r>
      <w:r w:rsidR="00746533" w:rsidRPr="00250677">
        <w:rPr>
          <w:rFonts w:ascii="Courier New" w:eastAsia="MS Mincho" w:hAnsi="Courier New" w:cs="Courier New"/>
          <w:sz w:val="18"/>
          <w:szCs w:val="18"/>
        </w:rPr>
        <w:t>"</w:t>
      </w:r>
      <w:r w:rsidRPr="00077DB7">
        <w:rPr>
          <w:rFonts w:ascii="Courier" w:hAnsi="Courier" w:cs="Lucida Sans Typewriter"/>
          <w:sz w:val="18"/>
          <w:szCs w:val="18"/>
          <w:lang w:val="en-US"/>
        </w:rPr>
        <w:t>?&gt;</w:t>
      </w:r>
    </w:p>
    <w:p w14:paraId="44E0C8E8" w14:textId="77777777" w:rsidR="00F34675" w:rsidRPr="00077DB7"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lang w:val="en-US"/>
        </w:rPr>
      </w:pPr>
      <w:r w:rsidRPr="00077DB7">
        <w:rPr>
          <w:rFonts w:ascii="Courier" w:hAnsi="Courier" w:cs="Lucida Sans Typewriter"/>
          <w:sz w:val="18"/>
          <w:szCs w:val="18"/>
          <w:lang w:val="en-US"/>
        </w:rPr>
        <w:t>&lt;MPD</w:t>
      </w:r>
    </w:p>
    <w:p w14:paraId="7E8838EE" w14:textId="5D9C14D6" w:rsidR="00F34675" w:rsidRPr="00077DB7"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lang w:val="en-US"/>
        </w:rPr>
      </w:pPr>
      <w:r w:rsidRPr="00077DB7">
        <w:rPr>
          <w:rFonts w:ascii="Courier New" w:eastAsia="MS Mincho" w:hAnsi="Courier New" w:cs="Courier New"/>
          <w:sz w:val="18"/>
          <w:szCs w:val="18"/>
          <w:lang w:val="en-US"/>
        </w:rPr>
        <w:t xml:space="preserve">  </w:t>
      </w:r>
      <w:proofErr w:type="spellStart"/>
      <w:proofErr w:type="gramStart"/>
      <w:r w:rsidR="00F34675" w:rsidRPr="00077DB7">
        <w:rPr>
          <w:rFonts w:ascii="Courier" w:hAnsi="Courier" w:cs="Lucida Sans Typewriter"/>
          <w:sz w:val="18"/>
          <w:szCs w:val="18"/>
          <w:lang w:val="en-US"/>
        </w:rPr>
        <w:t>xmlns:xsi</w:t>
      </w:r>
      <w:proofErr w:type="spellEnd"/>
      <w:proofErr w:type="gramEnd"/>
      <w:r w:rsidR="00F34675" w:rsidRPr="00077DB7">
        <w:rPr>
          <w:rFonts w:ascii="Courier" w:hAnsi="Courier" w:cs="Lucida Sans Typewriter"/>
          <w:sz w:val="18"/>
          <w:szCs w:val="18"/>
          <w:lang w:val="en-US"/>
        </w:rPr>
        <w:t>="http://www.w3.org/2001/XMLSchema-instance"</w:t>
      </w:r>
    </w:p>
    <w:p w14:paraId="4AFCFBB2" w14:textId="346BA23C" w:rsidR="00F34675" w:rsidRPr="00EE3806"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proofErr w:type="spellStart"/>
      <w:r w:rsidR="00F34675" w:rsidRPr="00EE3806">
        <w:rPr>
          <w:rFonts w:ascii="Courier" w:hAnsi="Courier" w:cs="Lucida Sans Typewriter"/>
          <w:sz w:val="18"/>
          <w:szCs w:val="18"/>
        </w:rPr>
        <w:t>xmlns</w:t>
      </w:r>
      <w:proofErr w:type="spellEnd"/>
      <w:r w:rsidR="00F34675" w:rsidRPr="00EE3806">
        <w:rPr>
          <w:rFonts w:ascii="Courier" w:hAnsi="Courier" w:cs="Lucida Sans Typewriter"/>
          <w:sz w:val="18"/>
          <w:szCs w:val="18"/>
        </w:rPr>
        <w:t>="urn:mpeg:</w:t>
      </w:r>
      <w:del w:id="247" w:author="Claire-Helene Demarty" w:date="2025-10-13T10:26:00Z" w16du:dateUtc="2025-10-13T08:26:00Z">
        <w:r w:rsidR="00F34675" w:rsidRPr="00EE3806" w:rsidDel="00414EB5">
          <w:rPr>
            <w:rFonts w:ascii="Courier" w:hAnsi="Courier" w:cs="Lucida Sans Typewriter"/>
            <w:sz w:val="18"/>
            <w:szCs w:val="18"/>
          </w:rPr>
          <w:delText>DASH</w:delText>
        </w:r>
      </w:del>
      <w:proofErr w:type="gramStart"/>
      <w:ins w:id="248" w:author="Claire-Helene Demarty" w:date="2025-10-13T10:26:00Z" w16du:dateUtc="2025-10-13T08:26:00Z">
        <w:r w:rsidR="00414EB5">
          <w:rPr>
            <w:rFonts w:ascii="Courier" w:hAnsi="Courier" w:cs="Lucida Sans Typewriter"/>
            <w:sz w:val="18"/>
            <w:szCs w:val="18"/>
          </w:rPr>
          <w:t>dash</w:t>
        </w:r>
      </w:ins>
      <w:r w:rsidR="00F34675" w:rsidRPr="00EE3806">
        <w:rPr>
          <w:rFonts w:ascii="Courier" w:hAnsi="Courier" w:cs="Lucida Sans Typewriter"/>
          <w:sz w:val="18"/>
          <w:szCs w:val="18"/>
        </w:rPr>
        <w:t>:schema</w:t>
      </w:r>
      <w:proofErr w:type="gramEnd"/>
      <w:r w:rsidR="00F34675" w:rsidRPr="00EE3806">
        <w:rPr>
          <w:rFonts w:ascii="Courier" w:hAnsi="Courier" w:cs="Lucida Sans Typewriter"/>
          <w:sz w:val="18"/>
          <w:szCs w:val="18"/>
        </w:rPr>
        <w:t>:</w:t>
      </w:r>
      <w:ins w:id="249" w:author="Claire-Helene Demarty" w:date="2025-10-13T10:26:00Z" w16du:dateUtc="2025-10-13T08:26:00Z">
        <w:r w:rsidR="00414EB5">
          <w:rPr>
            <w:rFonts w:ascii="Courier" w:hAnsi="Courier" w:cs="Lucida Sans Typewriter"/>
            <w:sz w:val="18"/>
            <w:szCs w:val="18"/>
          </w:rPr>
          <w:t>mpd</w:t>
        </w:r>
      </w:ins>
      <w:del w:id="250" w:author="Claire-Helene Demarty" w:date="2025-10-13T10:26:00Z" w16du:dateUtc="2025-10-13T08:26:00Z">
        <w:r w:rsidR="00F34675" w:rsidRPr="00EE3806" w:rsidDel="00414EB5">
          <w:rPr>
            <w:rFonts w:ascii="Courier" w:hAnsi="Courier" w:cs="Lucida Sans Typewriter"/>
            <w:sz w:val="18"/>
            <w:szCs w:val="18"/>
          </w:rPr>
          <w:delText>M</w:delText>
        </w:r>
      </w:del>
      <w:del w:id="251" w:author="Claire-Helene Demarty" w:date="2025-10-13T10:27:00Z" w16du:dateUtc="2025-10-13T08:27:00Z">
        <w:r w:rsidR="00F34675" w:rsidRPr="00EE3806" w:rsidDel="00414EB5">
          <w:rPr>
            <w:rFonts w:ascii="Courier" w:hAnsi="Courier" w:cs="Lucida Sans Typewriter"/>
            <w:sz w:val="18"/>
            <w:szCs w:val="18"/>
          </w:rPr>
          <w:delText>PD</w:delText>
        </w:r>
      </w:del>
      <w:r w:rsidR="00F34675" w:rsidRPr="00EE3806">
        <w:rPr>
          <w:rFonts w:ascii="Courier" w:hAnsi="Courier" w:cs="Lucida Sans Typewriter"/>
          <w:sz w:val="18"/>
          <w:szCs w:val="18"/>
        </w:rPr>
        <w:t>:</w:t>
      </w:r>
      <w:ins w:id="252" w:author="Claire-Helene Demarty" w:date="2025-10-13T10:27:00Z" w16du:dateUtc="2025-10-13T08:27:00Z">
        <w:r w:rsidR="00414EB5">
          <w:rPr>
            <w:rFonts w:ascii="Courier" w:hAnsi="Courier" w:cs="Lucida Sans Typewriter"/>
            <w:sz w:val="18"/>
            <w:szCs w:val="18"/>
          </w:rPr>
          <w:t>2011</w:t>
        </w:r>
      </w:ins>
      <w:del w:id="253" w:author="Claire-Helene Demarty" w:date="2025-10-13T10:27:00Z" w16du:dateUtc="2025-10-13T08:27:00Z">
        <w:r w:rsidR="00F34675" w:rsidRPr="00EE3806" w:rsidDel="00414EB5">
          <w:rPr>
            <w:rFonts w:ascii="Courier" w:hAnsi="Courier" w:cs="Lucida Sans Typewriter"/>
            <w:sz w:val="18"/>
            <w:szCs w:val="18"/>
          </w:rPr>
          <w:delText>XXXX</w:delText>
        </w:r>
      </w:del>
      <w:r w:rsidR="00F34675" w:rsidRPr="00EE3806">
        <w:rPr>
          <w:rFonts w:ascii="Courier" w:hAnsi="Courier" w:cs="Lucida Sans Typewriter"/>
          <w:sz w:val="18"/>
          <w:szCs w:val="18"/>
        </w:rPr>
        <w:t>"</w:t>
      </w:r>
    </w:p>
    <w:p w14:paraId="6650B19B" w14:textId="7D7B8657"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sidRPr="00EE3806">
        <w:rPr>
          <w:rFonts w:ascii="Courier New" w:eastAsia="MS Mincho" w:hAnsi="Courier New" w:cs="Courier New"/>
          <w:sz w:val="18"/>
          <w:szCs w:val="18"/>
        </w:rPr>
        <w:t xml:space="preserve">  </w:t>
      </w:r>
      <w:proofErr w:type="spellStart"/>
      <w:proofErr w:type="gramStart"/>
      <w:r w:rsidR="00F34675" w:rsidRPr="00C3677B">
        <w:rPr>
          <w:rFonts w:ascii="Courier" w:hAnsi="Courier" w:cs="Lucida Sans Typewriter"/>
          <w:sz w:val="18"/>
          <w:szCs w:val="18"/>
        </w:rPr>
        <w:t>xmlns:green</w:t>
      </w:r>
      <w:proofErr w:type="spellEnd"/>
      <w:proofErr w:type="gramEnd"/>
      <w:r w:rsidR="00F34675" w:rsidRPr="00C3677B">
        <w:rPr>
          <w:rFonts w:ascii="Courier" w:hAnsi="Courier" w:cs="Lucida Sans Typewriter"/>
          <w:sz w:val="18"/>
          <w:szCs w:val="18"/>
        </w:rPr>
        <w:t>="urn:</w:t>
      </w:r>
      <w:proofErr w:type="gramStart"/>
      <w:r w:rsidR="00F34675" w:rsidRPr="00C3677B">
        <w:rPr>
          <w:rFonts w:ascii="Courier" w:hAnsi="Courier" w:cs="Lucida Sans Typewriter"/>
          <w:sz w:val="18"/>
          <w:szCs w:val="18"/>
        </w:rPr>
        <w:t>mpeg:mpegI</w:t>
      </w:r>
      <w:proofErr w:type="gramEnd"/>
      <w:r w:rsidR="00F34675" w:rsidRPr="00C3677B">
        <w:rPr>
          <w:rFonts w:ascii="Courier" w:hAnsi="Courier" w:cs="Lucida Sans Typewriter"/>
          <w:sz w:val="18"/>
          <w:szCs w:val="18"/>
        </w:rPr>
        <w:t>:green:</w:t>
      </w:r>
      <w:r w:rsidR="001660CB" w:rsidRPr="00C3677B">
        <w:rPr>
          <w:rFonts w:ascii="Courier" w:hAnsi="Courier" w:cs="Lucida Sans Typewriter"/>
          <w:sz w:val="18"/>
          <w:szCs w:val="18"/>
        </w:rPr>
        <w:t>202</w:t>
      </w:r>
      <w:r w:rsidR="001660CB">
        <w:rPr>
          <w:rFonts w:ascii="Courier" w:hAnsi="Courier" w:cs="Lucida Sans Typewriter"/>
          <w:sz w:val="18"/>
          <w:szCs w:val="18"/>
        </w:rPr>
        <w:t>5</w:t>
      </w:r>
      <w:r w:rsidR="00F34675" w:rsidRPr="00C3677B">
        <w:rPr>
          <w:rFonts w:ascii="Courier" w:hAnsi="Courier" w:cs="Lucida Sans Typewriter"/>
          <w:sz w:val="18"/>
          <w:szCs w:val="18"/>
        </w:rPr>
        <w:t>"</w:t>
      </w:r>
    </w:p>
    <w:p w14:paraId="40BA6E43" w14:textId="246002F7" w:rsidR="00F34675" w:rsidRPr="00EE3806"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proofErr w:type="spellStart"/>
      <w:proofErr w:type="gramStart"/>
      <w:r w:rsidR="00F34675" w:rsidRPr="00EE3806">
        <w:rPr>
          <w:rFonts w:ascii="Courier" w:hAnsi="Courier" w:cs="Lucida Sans Typewriter"/>
          <w:sz w:val="18"/>
          <w:szCs w:val="18"/>
        </w:rPr>
        <w:t>xsi:schemaLocation</w:t>
      </w:r>
      <w:proofErr w:type="spellEnd"/>
      <w:proofErr w:type="gramEnd"/>
      <w:r w:rsidR="00F34675" w:rsidRPr="00EE3806">
        <w:rPr>
          <w:rFonts w:ascii="Courier" w:hAnsi="Courier" w:cs="Lucida Sans Typewriter"/>
          <w:sz w:val="18"/>
          <w:szCs w:val="18"/>
        </w:rPr>
        <w:t>="urn:mpeg:</w:t>
      </w:r>
      <w:del w:id="254" w:author="Claire-Helene Demarty" w:date="2025-10-13T10:27:00Z" w16du:dateUtc="2025-10-13T08:27:00Z">
        <w:r w:rsidR="00F34675" w:rsidRPr="00EE3806" w:rsidDel="00414EB5">
          <w:rPr>
            <w:rFonts w:ascii="Courier" w:hAnsi="Courier" w:cs="Lucida Sans Typewriter"/>
            <w:sz w:val="18"/>
            <w:szCs w:val="18"/>
          </w:rPr>
          <w:delText>DASH</w:delText>
        </w:r>
      </w:del>
      <w:proofErr w:type="gramStart"/>
      <w:ins w:id="255" w:author="Claire-Helene Demarty" w:date="2025-10-13T10:27:00Z" w16du:dateUtc="2025-10-13T08:27:00Z">
        <w:r w:rsidR="00414EB5">
          <w:rPr>
            <w:rFonts w:ascii="Courier" w:hAnsi="Courier" w:cs="Lucida Sans Typewriter"/>
            <w:sz w:val="18"/>
            <w:szCs w:val="18"/>
          </w:rPr>
          <w:t>dash</w:t>
        </w:r>
      </w:ins>
      <w:r w:rsidR="00F34675" w:rsidRPr="00EE3806">
        <w:rPr>
          <w:rFonts w:ascii="Courier" w:hAnsi="Courier" w:cs="Lucida Sans Typewriter"/>
          <w:sz w:val="18"/>
          <w:szCs w:val="18"/>
        </w:rPr>
        <w:t>:schema</w:t>
      </w:r>
      <w:proofErr w:type="gramEnd"/>
      <w:r w:rsidR="00F34675" w:rsidRPr="00EE3806">
        <w:rPr>
          <w:rFonts w:ascii="Courier" w:hAnsi="Courier" w:cs="Lucida Sans Typewriter"/>
          <w:sz w:val="18"/>
          <w:szCs w:val="18"/>
        </w:rPr>
        <w:t>:</w:t>
      </w:r>
      <w:del w:id="256" w:author="Claire-Helene Demarty" w:date="2025-10-13T10:27:00Z" w16du:dateUtc="2025-10-13T08:27:00Z">
        <w:r w:rsidR="00F34675" w:rsidRPr="00EE3806" w:rsidDel="00414EB5">
          <w:rPr>
            <w:rFonts w:ascii="Courier" w:hAnsi="Courier" w:cs="Lucida Sans Typewriter"/>
            <w:sz w:val="18"/>
            <w:szCs w:val="18"/>
          </w:rPr>
          <w:delText>MPD</w:delText>
        </w:r>
      </w:del>
      <w:ins w:id="257" w:author="Claire-Helene Demarty" w:date="2025-10-13T10:27:00Z" w16du:dateUtc="2025-10-13T08:27:00Z">
        <w:r w:rsidR="00414EB5">
          <w:rPr>
            <w:rFonts w:ascii="Courier" w:hAnsi="Courier" w:cs="Lucida Sans Typewriter"/>
            <w:sz w:val="18"/>
            <w:szCs w:val="18"/>
          </w:rPr>
          <w:t>mp</w:t>
        </w:r>
        <w:r w:rsidR="00EE02F4">
          <w:rPr>
            <w:rFonts w:ascii="Courier" w:hAnsi="Courier" w:cs="Lucida Sans Typewriter"/>
            <w:sz w:val="18"/>
            <w:szCs w:val="18"/>
          </w:rPr>
          <w:t>d</w:t>
        </w:r>
      </w:ins>
      <w:r w:rsidR="00F34675" w:rsidRPr="00EE3806">
        <w:rPr>
          <w:rFonts w:ascii="Courier" w:hAnsi="Courier" w:cs="Lucida Sans Typewriter"/>
          <w:sz w:val="18"/>
          <w:szCs w:val="18"/>
        </w:rPr>
        <w:t>:</w:t>
      </w:r>
      <w:ins w:id="258" w:author="Claire-Helene Demarty" w:date="2025-10-13T10:27:00Z" w16du:dateUtc="2025-10-13T08:27:00Z">
        <w:r w:rsidR="00EE02F4">
          <w:rPr>
            <w:rFonts w:ascii="Courier" w:hAnsi="Courier" w:cs="Lucida Sans Typewriter"/>
            <w:sz w:val="18"/>
            <w:szCs w:val="18"/>
          </w:rPr>
          <w:t>2011 DASH-MPED.xsd</w:t>
        </w:r>
      </w:ins>
      <w:del w:id="259" w:author="Claire-Helene Demarty" w:date="2025-10-13T10:27:00Z" w16du:dateUtc="2025-10-13T08:27:00Z">
        <w:r w:rsidR="00F34675" w:rsidRPr="00EE3806" w:rsidDel="00EE02F4">
          <w:rPr>
            <w:rFonts w:ascii="Courier" w:hAnsi="Courier" w:cs="Lucida Sans Typewriter"/>
            <w:sz w:val="18"/>
            <w:szCs w:val="18"/>
          </w:rPr>
          <w:delText>xxxx</w:delText>
        </w:r>
      </w:del>
      <w:r w:rsidR="00F34675" w:rsidRPr="00EE3806">
        <w:rPr>
          <w:rFonts w:ascii="Courier" w:hAnsi="Courier" w:cs="Lucida Sans Typewriter"/>
          <w:sz w:val="18"/>
          <w:szCs w:val="18"/>
        </w:rPr>
        <w:t>"</w:t>
      </w:r>
    </w:p>
    <w:p w14:paraId="4B24C9D8" w14:textId="73702B6D"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sidRPr="00EE3806">
        <w:rPr>
          <w:rFonts w:ascii="Courier New" w:eastAsia="MS Mincho" w:hAnsi="Courier New" w:cs="Courier New"/>
          <w:sz w:val="18"/>
          <w:szCs w:val="18"/>
        </w:rPr>
        <w:t xml:space="preserve">  </w:t>
      </w:r>
      <w:r w:rsidR="00F34675" w:rsidRPr="00C3677B">
        <w:rPr>
          <w:rFonts w:ascii="Courier" w:hAnsi="Courier" w:cs="Lucida Sans Typewriter"/>
          <w:sz w:val="18"/>
          <w:szCs w:val="18"/>
        </w:rPr>
        <w:t>type="dynamic"</w:t>
      </w:r>
    </w:p>
    <w:p w14:paraId="5D604493" w14:textId="313EDD46"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proofErr w:type="spellStart"/>
      <w:r w:rsidR="00F34675" w:rsidRPr="00C3677B">
        <w:rPr>
          <w:rFonts w:ascii="Courier" w:hAnsi="Courier" w:cs="Lucida Sans Typewriter"/>
          <w:sz w:val="18"/>
          <w:szCs w:val="18"/>
        </w:rPr>
        <w:t>minimumUpdatePeriod</w:t>
      </w:r>
      <w:proofErr w:type="spellEnd"/>
      <w:r w:rsidR="00F34675" w:rsidRPr="00C3677B">
        <w:rPr>
          <w:rFonts w:ascii="Courier" w:hAnsi="Courier" w:cs="Lucida Sans Typewriter"/>
          <w:sz w:val="18"/>
          <w:szCs w:val="18"/>
        </w:rPr>
        <w:t>="PT2S"</w:t>
      </w:r>
    </w:p>
    <w:p w14:paraId="5133A4D3" w14:textId="53BB96D4"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proofErr w:type="spellStart"/>
      <w:r w:rsidR="00F34675" w:rsidRPr="00C3677B">
        <w:rPr>
          <w:rFonts w:ascii="Courier" w:hAnsi="Courier" w:cs="Lucida Sans Typewriter"/>
          <w:sz w:val="18"/>
          <w:szCs w:val="18"/>
        </w:rPr>
        <w:t>timeShiftBufferDepth</w:t>
      </w:r>
      <w:proofErr w:type="spellEnd"/>
      <w:r w:rsidR="00F34675" w:rsidRPr="00C3677B">
        <w:rPr>
          <w:rFonts w:ascii="Courier" w:hAnsi="Courier" w:cs="Lucida Sans Typewriter"/>
          <w:sz w:val="18"/>
          <w:szCs w:val="18"/>
        </w:rPr>
        <w:t>="PT30M"</w:t>
      </w:r>
    </w:p>
    <w:p w14:paraId="4547224C" w14:textId="5E961908"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proofErr w:type="spellStart"/>
      <w:r w:rsidR="00F34675" w:rsidRPr="00C3677B">
        <w:rPr>
          <w:rFonts w:ascii="Courier" w:hAnsi="Courier" w:cs="Lucida Sans Typewriter"/>
          <w:sz w:val="18"/>
          <w:szCs w:val="18"/>
        </w:rPr>
        <w:t>availabilityStartTime</w:t>
      </w:r>
      <w:proofErr w:type="spellEnd"/>
      <w:r w:rsidR="00F34675" w:rsidRPr="00C3677B">
        <w:rPr>
          <w:rFonts w:ascii="Courier" w:hAnsi="Courier" w:cs="Lucida Sans Typewriter"/>
          <w:sz w:val="18"/>
          <w:szCs w:val="18"/>
        </w:rPr>
        <w:t>="2011-12-25T12:30:00"</w:t>
      </w:r>
    </w:p>
    <w:p w14:paraId="54FB89CF" w14:textId="3F4B35D4"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proofErr w:type="spellStart"/>
      <w:r w:rsidR="00F34675" w:rsidRPr="00C3677B">
        <w:rPr>
          <w:rFonts w:ascii="Courier" w:hAnsi="Courier" w:cs="Lucida Sans Typewriter"/>
          <w:sz w:val="18"/>
          <w:szCs w:val="18"/>
        </w:rPr>
        <w:t>minBufferTime</w:t>
      </w:r>
      <w:proofErr w:type="spellEnd"/>
      <w:r w:rsidR="00F34675" w:rsidRPr="00C3677B">
        <w:rPr>
          <w:rFonts w:ascii="Courier" w:hAnsi="Courier" w:cs="Lucida Sans Typewriter"/>
          <w:sz w:val="18"/>
          <w:szCs w:val="18"/>
        </w:rPr>
        <w:t>="PT4S"</w:t>
      </w:r>
    </w:p>
    <w:p w14:paraId="50E2BFFC" w14:textId="435CCB66"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profiles="urn:</w:t>
      </w:r>
      <w:proofErr w:type="gramStart"/>
      <w:r w:rsidR="00F34675" w:rsidRPr="00C3677B">
        <w:rPr>
          <w:rFonts w:ascii="Courier" w:hAnsi="Courier" w:cs="Lucida Sans Typewriter"/>
          <w:sz w:val="18"/>
          <w:szCs w:val="18"/>
        </w:rPr>
        <w:t>mpeg:dash</w:t>
      </w:r>
      <w:proofErr w:type="gramEnd"/>
      <w:r w:rsidR="00F34675" w:rsidRPr="00C3677B">
        <w:rPr>
          <w:rFonts w:ascii="Courier" w:hAnsi="Courier" w:cs="Lucida Sans Typewriter"/>
          <w:sz w:val="18"/>
          <w:szCs w:val="18"/>
        </w:rPr>
        <w:t>:</w:t>
      </w:r>
      <w:proofErr w:type="gramStart"/>
      <w:r w:rsidR="00F34675" w:rsidRPr="00C3677B">
        <w:rPr>
          <w:rFonts w:ascii="Courier" w:hAnsi="Courier" w:cs="Lucida Sans Typewriter"/>
          <w:sz w:val="18"/>
          <w:szCs w:val="18"/>
        </w:rPr>
        <w:t>profile:isoff</w:t>
      </w:r>
      <w:proofErr w:type="gramEnd"/>
      <w:r w:rsidR="00F34675" w:rsidRPr="00C3677B">
        <w:rPr>
          <w:rFonts w:ascii="Courier" w:hAnsi="Courier" w:cs="Lucida Sans Typewriter"/>
          <w:sz w:val="18"/>
          <w:szCs w:val="18"/>
        </w:rPr>
        <w:t>-live:2011"&gt;</w:t>
      </w:r>
    </w:p>
    <w:p w14:paraId="25EC1511"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6CF103F1" w14:textId="6C85ABE3"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New" w:hAnsi="Courier New" w:cs="Courier New"/>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New" w:hAnsi="Courier New" w:cs="Courier New"/>
          <w:sz w:val="18"/>
          <w:szCs w:val="18"/>
        </w:rPr>
        <w:t>BaseURL</w:t>
      </w:r>
      <w:proofErr w:type="spellEnd"/>
      <w:r w:rsidR="00F34675" w:rsidRPr="00C3677B">
        <w:rPr>
          <w:rFonts w:ascii="Courier New" w:hAnsi="Courier New" w:cs="Courier New"/>
          <w:sz w:val="18"/>
          <w:szCs w:val="18"/>
        </w:rPr>
        <w:t>&gt;http://cdn1.example.com/&lt;/BaseURL&gt;</w:t>
      </w:r>
    </w:p>
    <w:p w14:paraId="75311B6D" w14:textId="3410AE31"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New" w:hAnsi="Courier New" w:cs="Courier New"/>
          <w:sz w:val="18"/>
          <w:szCs w:val="18"/>
        </w:rPr>
        <w:t>&lt;</w:t>
      </w:r>
      <w:proofErr w:type="spellStart"/>
      <w:r w:rsidR="00F34675" w:rsidRPr="00C3677B">
        <w:rPr>
          <w:rFonts w:ascii="Courier New" w:hAnsi="Courier New" w:cs="Courier New"/>
          <w:sz w:val="18"/>
          <w:szCs w:val="18"/>
        </w:rPr>
        <w:t>BaseURL</w:t>
      </w:r>
      <w:proofErr w:type="spellEnd"/>
      <w:r w:rsidR="00F34675" w:rsidRPr="00C3677B">
        <w:rPr>
          <w:rFonts w:ascii="Courier New" w:hAnsi="Courier New" w:cs="Courier New"/>
          <w:sz w:val="18"/>
          <w:szCs w:val="18"/>
        </w:rPr>
        <w:t>&gt;http://cdn2.example</w:t>
      </w:r>
      <w:r w:rsidR="00F34675" w:rsidRPr="00C3677B">
        <w:rPr>
          <w:rFonts w:ascii="Courier" w:hAnsi="Courier" w:cs="Lucida Sans Typewriter"/>
          <w:sz w:val="18"/>
          <w:szCs w:val="18"/>
        </w:rPr>
        <w:t>.com/&lt;/BaseURL&gt;</w:t>
      </w:r>
    </w:p>
    <w:p w14:paraId="77F60D92"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35738650" w14:textId="7F8B2674"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&lt;Period&gt;</w:t>
      </w:r>
    </w:p>
    <w:p w14:paraId="2BF470AC"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5B934682" w14:textId="59F3E989"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proofErr w:type="gramStart"/>
      <w:r w:rsidR="00F34675" w:rsidRPr="00C3677B">
        <w:rPr>
          <w:rFonts w:ascii="Courier" w:hAnsi="Courier" w:cs="Lucida Sans Typewriter"/>
          <w:sz w:val="18"/>
          <w:szCs w:val="18"/>
        </w:rPr>
        <w:t>&lt;!--</w:t>
      </w:r>
      <w:proofErr w:type="gramEnd"/>
      <w:r w:rsidR="00F34675" w:rsidRPr="00C3677B">
        <w:rPr>
          <w:rFonts w:ascii="Courier" w:hAnsi="Courier" w:cs="Lucida Sans Typewriter"/>
          <w:sz w:val="18"/>
          <w:szCs w:val="18"/>
        </w:rPr>
        <w:t xml:space="preserve"> Video --&gt;</w:t>
      </w:r>
    </w:p>
    <w:p w14:paraId="3C04C2C4" w14:textId="7D5312AB"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AdaptationSet</w:t>
      </w:r>
      <w:proofErr w:type="spellEnd"/>
      <w:r w:rsidR="00F34675" w:rsidRPr="00C3677B">
        <w:rPr>
          <w:rFonts w:ascii="Courier" w:hAnsi="Courier" w:cs="Lucida Sans Typewriter"/>
          <w:sz w:val="18"/>
          <w:szCs w:val="18"/>
        </w:rPr>
        <w:t xml:space="preserve"> id="video" </w:t>
      </w:r>
      <w:proofErr w:type="spellStart"/>
      <w:r w:rsidR="00F34675" w:rsidRPr="00C3677B">
        <w:rPr>
          <w:rFonts w:ascii="Courier" w:hAnsi="Courier" w:cs="Lucida Sans Typewriter"/>
          <w:sz w:val="18"/>
          <w:szCs w:val="18"/>
        </w:rPr>
        <w:t>mimeType</w:t>
      </w:r>
      <w:proofErr w:type="spellEnd"/>
      <w:r w:rsidR="00F34675" w:rsidRPr="00C3677B">
        <w:rPr>
          <w:rFonts w:ascii="Courier" w:hAnsi="Courier" w:cs="Lucida Sans Typewriter"/>
          <w:sz w:val="18"/>
          <w:szCs w:val="18"/>
        </w:rPr>
        <w:t xml:space="preserve">="video/mp4" codecs="avc1.4D401F" </w:t>
      </w:r>
    </w:p>
    <w:p w14:paraId="1DB0B55E" w14:textId="77002B85" w:rsidR="00F34675" w:rsidRPr="00C3677B" w:rsidRDefault="003E4B0A"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proofErr w:type="spellStart"/>
      <w:r w:rsidR="00F34675" w:rsidRPr="00C3677B">
        <w:rPr>
          <w:rFonts w:ascii="Courier" w:hAnsi="Courier" w:cs="Lucida Sans Typewriter"/>
          <w:sz w:val="18"/>
          <w:szCs w:val="18"/>
        </w:rPr>
        <w:t>frameRate</w:t>
      </w:r>
      <w:proofErr w:type="spellEnd"/>
      <w:r w:rsidR="00F34675" w:rsidRPr="00C3677B">
        <w:rPr>
          <w:rFonts w:ascii="Courier" w:hAnsi="Courier" w:cs="Lucida Sans Typewriter"/>
          <w:sz w:val="18"/>
          <w:szCs w:val="18"/>
        </w:rPr>
        <w:t xml:space="preserve">="30000/1001" </w:t>
      </w:r>
      <w:proofErr w:type="spellStart"/>
      <w:r w:rsidR="00F34675" w:rsidRPr="00C3677B">
        <w:rPr>
          <w:rFonts w:ascii="Courier" w:hAnsi="Courier" w:cs="Lucida Sans Typewriter"/>
          <w:sz w:val="18"/>
          <w:szCs w:val="18"/>
        </w:rPr>
        <w:t>segmentAlignment</w:t>
      </w:r>
      <w:proofErr w:type="spellEnd"/>
      <w:r w:rsidR="00F34675" w:rsidRPr="00C3677B">
        <w:rPr>
          <w:rFonts w:ascii="Courier" w:hAnsi="Courier" w:cs="Lucida Sans Typewriter"/>
          <w:sz w:val="18"/>
          <w:szCs w:val="18"/>
        </w:rPr>
        <w:t xml:space="preserve">="true" </w:t>
      </w:r>
      <w:proofErr w:type="spellStart"/>
      <w:r w:rsidR="00F34675" w:rsidRPr="00C3677B">
        <w:rPr>
          <w:rFonts w:ascii="Courier" w:hAnsi="Courier" w:cs="Lucida Sans Typewriter"/>
          <w:sz w:val="18"/>
          <w:szCs w:val="18"/>
        </w:rPr>
        <w:t>startWithSAP</w:t>
      </w:r>
      <w:proofErr w:type="spellEnd"/>
      <w:r w:rsidR="00F34675" w:rsidRPr="00C3677B">
        <w:rPr>
          <w:rFonts w:ascii="Courier" w:hAnsi="Courier" w:cs="Lucida Sans Typewriter"/>
          <w:sz w:val="18"/>
          <w:szCs w:val="18"/>
        </w:rPr>
        <w:t>="1"&gt;</w:t>
      </w:r>
    </w:p>
    <w:p w14:paraId="1F2A9AA9" w14:textId="5C9281D4" w:rsidR="00F34675" w:rsidRPr="00C3677B" w:rsidRDefault="003E4B0A"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BaseURL</w:t>
      </w:r>
      <w:proofErr w:type="spellEnd"/>
      <w:r w:rsidR="00F34675" w:rsidRPr="00C3677B">
        <w:rPr>
          <w:rFonts w:ascii="Courier" w:hAnsi="Courier" w:cs="Lucida Sans Typewriter"/>
          <w:sz w:val="18"/>
          <w:szCs w:val="18"/>
        </w:rPr>
        <w:t>&gt;video/&lt;/</w:t>
      </w:r>
      <w:proofErr w:type="spellStart"/>
      <w:r w:rsidR="00F34675" w:rsidRPr="00C3677B">
        <w:rPr>
          <w:rFonts w:ascii="Courier" w:hAnsi="Courier" w:cs="Lucida Sans Typewriter"/>
          <w:sz w:val="18"/>
          <w:szCs w:val="18"/>
        </w:rPr>
        <w:t>BaseURL</w:t>
      </w:r>
      <w:proofErr w:type="spellEnd"/>
      <w:r w:rsidR="00F34675" w:rsidRPr="00C3677B">
        <w:rPr>
          <w:rFonts w:ascii="Courier" w:hAnsi="Courier" w:cs="Lucida Sans Typewriter"/>
          <w:sz w:val="18"/>
          <w:szCs w:val="18"/>
        </w:rPr>
        <w:t>&gt;</w:t>
      </w:r>
    </w:p>
    <w:p w14:paraId="407C121F" w14:textId="7B8B8D3C" w:rsidR="00F34675" w:rsidRPr="00C3677B" w:rsidRDefault="003E4B0A"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SegmentTemplate</w:t>
      </w:r>
      <w:proofErr w:type="spellEnd"/>
      <w:r w:rsidR="00F34675" w:rsidRPr="00C3677B">
        <w:rPr>
          <w:rFonts w:ascii="Courier" w:hAnsi="Courier" w:cs="Lucida Sans Typewriter"/>
          <w:sz w:val="18"/>
          <w:szCs w:val="18"/>
        </w:rPr>
        <w:t xml:space="preserve"> timescale="90000" media="$Bandwidth$/$Time$.mp4v"&gt;</w:t>
      </w:r>
    </w:p>
    <w:p w14:paraId="72D00919" w14:textId="33B6343A" w:rsidR="00F34675" w:rsidRPr="00C3677B" w:rsidRDefault="003E4B0A"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SegmentTimeline</w:t>
      </w:r>
      <w:proofErr w:type="spellEnd"/>
      <w:r w:rsidR="00F34675" w:rsidRPr="00C3677B">
        <w:rPr>
          <w:rFonts w:ascii="Courier" w:hAnsi="Courier" w:cs="Lucida Sans Typewriter"/>
          <w:sz w:val="18"/>
          <w:szCs w:val="18"/>
        </w:rPr>
        <w:t>&gt;</w:t>
      </w:r>
    </w:p>
    <w:p w14:paraId="31F9FC1E" w14:textId="6FFE7174"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3E4B0A">
        <w:rPr>
          <w:rFonts w:ascii="Courier New" w:eastAsia="MS Mincho" w:hAnsi="Courier New" w:cs="Courier New"/>
          <w:sz w:val="18"/>
          <w:szCs w:val="18"/>
        </w:rPr>
        <w:t xml:space="preserve">  </w:t>
      </w:r>
      <w:r w:rsidR="00F34675" w:rsidRPr="00C3677B">
        <w:rPr>
          <w:rFonts w:ascii="Courier" w:hAnsi="Courier" w:cs="Lucida Sans Typewriter"/>
          <w:sz w:val="18"/>
          <w:szCs w:val="18"/>
        </w:rPr>
        <w:t>&lt;S t="0" d="180180" r="432"/&gt;</w:t>
      </w:r>
    </w:p>
    <w:p w14:paraId="5E49E470" w14:textId="0F536DEC" w:rsidR="00F34675" w:rsidRPr="00C3677B" w:rsidRDefault="003E4B0A"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SegmentTimeline</w:t>
      </w:r>
      <w:proofErr w:type="spellEnd"/>
      <w:r w:rsidR="00F34675" w:rsidRPr="00C3677B">
        <w:rPr>
          <w:rFonts w:ascii="Courier" w:hAnsi="Courier" w:cs="Lucida Sans Typewriter"/>
          <w:sz w:val="18"/>
          <w:szCs w:val="18"/>
        </w:rPr>
        <w:t>&gt;</w:t>
      </w:r>
    </w:p>
    <w:p w14:paraId="53CD78D9" w14:textId="0EACB71A" w:rsidR="00F34675" w:rsidRPr="00C3677B" w:rsidRDefault="003E4B0A"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SegmentTemplate</w:t>
      </w:r>
      <w:proofErr w:type="spellEnd"/>
      <w:r w:rsidR="00F34675" w:rsidRPr="00C3677B">
        <w:rPr>
          <w:rFonts w:ascii="Courier" w:hAnsi="Courier" w:cs="Lucida Sans Typewriter"/>
          <w:sz w:val="18"/>
          <w:szCs w:val="18"/>
        </w:rPr>
        <w:t>&gt;</w:t>
      </w:r>
    </w:p>
    <w:p w14:paraId="0CA206B6" w14:textId="12F9150C" w:rsidR="00F34675" w:rsidRPr="00C3677B" w:rsidRDefault="003E4B0A"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 id="v0" width="320" height="240" bandwidth="250000"/&gt;</w:t>
      </w:r>
    </w:p>
    <w:p w14:paraId="3EE81A7B" w14:textId="78A93477" w:rsidR="00F34675" w:rsidRPr="00C3677B" w:rsidRDefault="003E4B0A"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 id="v1" width="640" height="480" bandwidth="500000"/&gt;</w:t>
      </w:r>
    </w:p>
    <w:p w14:paraId="694CBA85" w14:textId="0E4EA189" w:rsidR="00F34675" w:rsidRPr="00C3677B" w:rsidRDefault="003E4B0A"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 id="v2" width="960" height="720" bandwidth="1000000"/&gt;</w:t>
      </w:r>
    </w:p>
    <w:p w14:paraId="3F9C785A" w14:textId="7997B23F"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AdaptationSet</w:t>
      </w:r>
      <w:proofErr w:type="spellEnd"/>
      <w:r w:rsidR="00F34675" w:rsidRPr="00C3677B">
        <w:rPr>
          <w:rFonts w:ascii="Courier" w:hAnsi="Courier" w:cs="Lucida Sans Typewriter"/>
          <w:sz w:val="18"/>
          <w:szCs w:val="18"/>
        </w:rPr>
        <w:t>&gt;</w:t>
      </w:r>
    </w:p>
    <w:p w14:paraId="70C1EE15"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5AD79037" w14:textId="06DDC1ED" w:rsidR="00F34675" w:rsidRPr="00C3677B" w:rsidRDefault="003E4B0A"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proofErr w:type="gramStart"/>
      <w:r w:rsidR="00F34675" w:rsidRPr="00C3677B">
        <w:rPr>
          <w:rFonts w:ascii="Courier" w:hAnsi="Courier" w:cs="Lucida Sans Typewriter"/>
          <w:sz w:val="18"/>
          <w:szCs w:val="18"/>
        </w:rPr>
        <w:t>&lt;!--</w:t>
      </w:r>
      <w:proofErr w:type="gramEnd"/>
      <w:r w:rsidR="00F34675" w:rsidRPr="00C3677B">
        <w:rPr>
          <w:rFonts w:ascii="Courier" w:hAnsi="Courier" w:cs="Lucida Sans Typewriter"/>
          <w:sz w:val="18"/>
          <w:szCs w:val="18"/>
        </w:rPr>
        <w:t xml:space="preserve"> Display Attenuation Map </w:t>
      </w:r>
      <w:r w:rsidR="00DE064D" w:rsidRPr="00C3677B">
        <w:rPr>
          <w:rFonts w:ascii="Courier" w:hAnsi="Courier" w:cs="Lucida Sans Typewriter"/>
          <w:sz w:val="18"/>
          <w:szCs w:val="18"/>
        </w:rPr>
        <w:t>Adaptation</w:t>
      </w:r>
      <w:r w:rsidR="00F34675" w:rsidRPr="00C3677B">
        <w:rPr>
          <w:rFonts w:ascii="Courier" w:hAnsi="Courier" w:cs="Lucida Sans Typewriter"/>
          <w:sz w:val="18"/>
          <w:szCs w:val="18"/>
        </w:rPr>
        <w:t xml:space="preserve"> Set for energy reduction for video --&gt;</w:t>
      </w:r>
    </w:p>
    <w:p w14:paraId="1AC48019" w14:textId="0CFAA217" w:rsidR="00F34675" w:rsidRPr="00C3677B" w:rsidRDefault="003E4B0A"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AdaptationSet</w:t>
      </w:r>
      <w:proofErr w:type="spellEnd"/>
      <w:r w:rsidR="00F34675" w:rsidRPr="00C3677B">
        <w:rPr>
          <w:rFonts w:ascii="Courier" w:hAnsi="Courier" w:cs="Lucida Sans Typewriter"/>
          <w:sz w:val="18"/>
          <w:szCs w:val="18"/>
        </w:rPr>
        <w:t xml:space="preserve"> id="</w:t>
      </w:r>
      <w:proofErr w:type="spellStart"/>
      <w:r w:rsidR="00F34675" w:rsidRPr="00C3677B">
        <w:rPr>
          <w:rFonts w:ascii="Courier" w:hAnsi="Courier" w:cs="Lucida Sans Typewriter"/>
          <w:sz w:val="18"/>
          <w:szCs w:val="18"/>
        </w:rPr>
        <w:t>ami</w:t>
      </w:r>
      <w:proofErr w:type="spellEnd"/>
      <w:r w:rsidR="00F34675" w:rsidRPr="00C3677B">
        <w:rPr>
          <w:rFonts w:ascii="Courier" w:hAnsi="Courier" w:cs="Lucida Sans Typewriter"/>
          <w:sz w:val="18"/>
          <w:szCs w:val="18"/>
        </w:rPr>
        <w:t xml:space="preserve">" </w:t>
      </w:r>
      <w:proofErr w:type="spellStart"/>
      <w:r w:rsidR="00F34675" w:rsidRPr="00C3677B">
        <w:rPr>
          <w:rFonts w:ascii="Courier" w:hAnsi="Courier" w:cs="Lucida Sans Typewriter"/>
          <w:sz w:val="18"/>
          <w:szCs w:val="18"/>
        </w:rPr>
        <w:t>mimeType</w:t>
      </w:r>
      <w:proofErr w:type="spellEnd"/>
      <w:r w:rsidR="00F34675" w:rsidRPr="00C3677B">
        <w:rPr>
          <w:rFonts w:ascii="Courier" w:hAnsi="Courier" w:cs="Lucida Sans Typewriter"/>
          <w:sz w:val="18"/>
          <w:szCs w:val="18"/>
        </w:rPr>
        <w:t>="video/mp4" codecs="</w:t>
      </w:r>
      <w:proofErr w:type="gramStart"/>
      <w:r w:rsidR="00F34675" w:rsidRPr="00C3677B">
        <w:rPr>
          <w:rFonts w:ascii="Courier" w:hAnsi="Courier" w:cs="Lucida Sans Typewriter"/>
          <w:sz w:val="18"/>
          <w:szCs w:val="18"/>
        </w:rPr>
        <w:t>resv.gmat</w:t>
      </w:r>
      <w:proofErr w:type="gramEnd"/>
      <w:r w:rsidR="00F34675" w:rsidRPr="00C3677B">
        <w:rPr>
          <w:rFonts w:ascii="Courier" w:hAnsi="Courier" w:cs="Lucida Sans Typewriter"/>
          <w:sz w:val="18"/>
          <w:szCs w:val="18"/>
        </w:rPr>
        <w:t>.avc1.4D401F"&gt;</w:t>
      </w:r>
    </w:p>
    <w:p w14:paraId="7F730B0E"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7B7C1F54" w14:textId="0465606B"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EssentialProperty</w:t>
      </w:r>
      <w:proofErr w:type="spellEnd"/>
      <w:r w:rsidR="00F34675" w:rsidRPr="00C3677B">
        <w:rPr>
          <w:rFonts w:ascii="Courier" w:hAnsi="Courier" w:cs="Lucida Sans Typewriter"/>
          <w:sz w:val="18"/>
          <w:szCs w:val="18"/>
        </w:rPr>
        <w:t xml:space="preserve"> </w:t>
      </w:r>
      <w:proofErr w:type="spellStart"/>
      <w:r w:rsidR="00F34675" w:rsidRPr="00C3677B">
        <w:rPr>
          <w:rFonts w:ascii="Courier" w:hAnsi="Courier" w:cs="Lucida Sans Typewriter"/>
          <w:sz w:val="18"/>
          <w:szCs w:val="18"/>
        </w:rPr>
        <w:t>schemeIdUri</w:t>
      </w:r>
      <w:proofErr w:type="spellEnd"/>
      <w:r w:rsidR="00F34675" w:rsidRPr="00C3677B">
        <w:rPr>
          <w:rFonts w:ascii="Courier" w:hAnsi="Courier" w:cs="Lucida Sans Typewriter"/>
          <w:sz w:val="18"/>
          <w:szCs w:val="18"/>
        </w:rPr>
        <w:t>="urn:</w:t>
      </w:r>
      <w:proofErr w:type="gramStart"/>
      <w:r w:rsidR="00F34675" w:rsidRPr="00C3677B">
        <w:rPr>
          <w:rFonts w:ascii="Courier" w:hAnsi="Courier" w:cs="Lucida Sans Typewriter"/>
          <w:sz w:val="18"/>
          <w:szCs w:val="18"/>
        </w:rPr>
        <w:t>mpeg:mpegI</w:t>
      </w:r>
      <w:proofErr w:type="gramEnd"/>
      <w:r w:rsidR="00F34675" w:rsidRPr="00C3677B">
        <w:rPr>
          <w:rFonts w:ascii="Courier" w:hAnsi="Courier" w:cs="Lucida Sans Typewriter"/>
          <w:sz w:val="18"/>
          <w:szCs w:val="18"/>
        </w:rPr>
        <w:t>:green:</w:t>
      </w:r>
      <w:proofErr w:type="gramStart"/>
      <w:r w:rsidR="001660CB" w:rsidRPr="00C3677B">
        <w:rPr>
          <w:rFonts w:ascii="Courier" w:hAnsi="Courier" w:cs="Lucida Sans Typewriter"/>
          <w:sz w:val="18"/>
          <w:szCs w:val="18"/>
        </w:rPr>
        <w:t>202</w:t>
      </w:r>
      <w:r w:rsidR="001660CB">
        <w:rPr>
          <w:rFonts w:ascii="Courier" w:hAnsi="Courier" w:cs="Lucida Sans Typewriter"/>
          <w:sz w:val="18"/>
          <w:szCs w:val="18"/>
        </w:rPr>
        <w:t>5</w:t>
      </w:r>
      <w:r w:rsidR="00F34675" w:rsidRPr="00C3677B">
        <w:rPr>
          <w:rFonts w:ascii="Courier" w:hAnsi="Courier" w:cs="Lucida Sans Typewriter"/>
          <w:sz w:val="18"/>
          <w:szCs w:val="18"/>
        </w:rPr>
        <w:t>:ami</w:t>
      </w:r>
      <w:proofErr w:type="gramEnd"/>
      <w:r w:rsidR="00F34675" w:rsidRPr="00C3677B">
        <w:rPr>
          <w:rFonts w:ascii="Courier" w:hAnsi="Courier" w:cs="Lucida Sans Typewriter"/>
          <w:sz w:val="18"/>
          <w:szCs w:val="18"/>
        </w:rPr>
        <w:t>"&gt;</w:t>
      </w:r>
    </w:p>
    <w:p w14:paraId="63CAD479" w14:textId="1A28A042"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proofErr w:type="gramStart"/>
      <w:r w:rsidR="00F34675" w:rsidRPr="00C3677B">
        <w:rPr>
          <w:rFonts w:ascii="Courier" w:hAnsi="Courier" w:cs="Lucida Sans Typewriter"/>
          <w:sz w:val="18"/>
          <w:szCs w:val="18"/>
        </w:rPr>
        <w:t>green:AMI</w:t>
      </w:r>
      <w:proofErr w:type="spellEnd"/>
      <w:proofErr w:type="gramEnd"/>
      <w:r w:rsidR="00F34675" w:rsidRPr="00C3677B">
        <w:rPr>
          <w:rFonts w:ascii="Courier" w:hAnsi="Courier" w:cs="Lucida Sans Typewriter"/>
          <w:sz w:val="18"/>
          <w:szCs w:val="18"/>
        </w:rPr>
        <w:t xml:space="preserve"> </w:t>
      </w:r>
      <w:proofErr w:type="spellStart"/>
      <w:r w:rsidR="00F34675" w:rsidRPr="00C3677B">
        <w:rPr>
          <w:rFonts w:ascii="Courier" w:hAnsi="Courier" w:cs="Lucida Sans Typewriter"/>
          <w:sz w:val="18"/>
          <w:szCs w:val="18"/>
        </w:rPr>
        <w:t>displayMode</w:t>
      </w:r>
      <w:ins w:id="260" w:author="Claire-Helene Demarty" w:date="2025-10-13T10:27:00Z" w16du:dateUtc="2025-10-13T08:27:00Z">
        <w:r w:rsidR="00EE02F4">
          <w:rPr>
            <w:rFonts w:ascii="Courier" w:hAnsi="Courier" w:cs="Lucida Sans Typewriter"/>
            <w:sz w:val="18"/>
            <w:szCs w:val="18"/>
          </w:rPr>
          <w:t>l</w:t>
        </w:r>
      </w:ins>
      <w:proofErr w:type="spellEnd"/>
      <w:r w:rsidR="00F34675" w:rsidRPr="00C3677B">
        <w:rPr>
          <w:rFonts w:ascii="Courier" w:hAnsi="Courier" w:cs="Lucida Sans Typewriter"/>
          <w:sz w:val="18"/>
          <w:szCs w:val="18"/>
        </w:rPr>
        <w:t xml:space="preserve">="3" </w:t>
      </w:r>
      <w:proofErr w:type="spellStart"/>
      <w:r w:rsidR="00F34675" w:rsidRPr="00C3677B">
        <w:rPr>
          <w:rFonts w:ascii="Courier" w:hAnsi="Courier" w:cs="Lucida Sans Typewriter"/>
          <w:sz w:val="18"/>
          <w:szCs w:val="18"/>
        </w:rPr>
        <w:t>attenuationUse</w:t>
      </w:r>
      <w:proofErr w:type="spellEnd"/>
      <w:r w:rsidR="00F34675" w:rsidRPr="00C3677B">
        <w:rPr>
          <w:rFonts w:ascii="Courier" w:hAnsi="Courier" w:cs="Lucida Sans Typewriter"/>
          <w:sz w:val="18"/>
          <w:szCs w:val="18"/>
        </w:rPr>
        <w:t>="1" /&gt;</w:t>
      </w:r>
    </w:p>
    <w:p w14:paraId="774602A4" w14:textId="73FCE2D0"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EssentialProperty</w:t>
      </w:r>
      <w:proofErr w:type="spellEnd"/>
      <w:r w:rsidR="00F34675" w:rsidRPr="00C3677B">
        <w:rPr>
          <w:rFonts w:ascii="Courier" w:hAnsi="Courier" w:cs="Lucida Sans Typewriter"/>
          <w:sz w:val="18"/>
          <w:szCs w:val="18"/>
        </w:rPr>
        <w:t>&gt;</w:t>
      </w:r>
    </w:p>
    <w:p w14:paraId="53E041DE"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5D4BB7E4" w14:textId="47962A0B"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BaseURL</w:t>
      </w:r>
      <w:proofErr w:type="spellEnd"/>
      <w:r w:rsidR="00F34675" w:rsidRPr="00C3677B">
        <w:rPr>
          <w:rFonts w:ascii="Courier" w:hAnsi="Courier" w:cs="Lucida Sans Typewriter"/>
          <w:sz w:val="18"/>
          <w:szCs w:val="18"/>
        </w:rPr>
        <w:t>&gt;</w:t>
      </w:r>
      <w:proofErr w:type="spellStart"/>
      <w:r w:rsidR="00F34675" w:rsidRPr="00C3677B">
        <w:rPr>
          <w:rFonts w:ascii="Courier" w:hAnsi="Courier" w:cs="Lucida Sans Typewriter"/>
          <w:sz w:val="18"/>
          <w:szCs w:val="18"/>
        </w:rPr>
        <w:t>attenuation_maps</w:t>
      </w:r>
      <w:proofErr w:type="spellEnd"/>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BaseURL</w:t>
      </w:r>
      <w:proofErr w:type="spellEnd"/>
      <w:r w:rsidR="00F34675" w:rsidRPr="00C3677B">
        <w:rPr>
          <w:rFonts w:ascii="Courier" w:hAnsi="Courier" w:cs="Lucida Sans Typewriter"/>
          <w:sz w:val="18"/>
          <w:szCs w:val="18"/>
        </w:rPr>
        <w:t>&gt;</w:t>
      </w:r>
    </w:p>
    <w:p w14:paraId="3CDA824A" w14:textId="66D7B1CC"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SegmentTemplate</w:t>
      </w:r>
      <w:proofErr w:type="spellEnd"/>
      <w:r w:rsidR="00F34675" w:rsidRPr="00C3677B">
        <w:rPr>
          <w:rFonts w:ascii="Courier" w:hAnsi="Courier" w:cs="Lucida Sans Typewriter"/>
          <w:sz w:val="18"/>
          <w:szCs w:val="18"/>
        </w:rPr>
        <w:t xml:space="preserve"> timescale="90000" media="$id$/$Time$.mp4v"&gt;</w:t>
      </w:r>
    </w:p>
    <w:p w14:paraId="25C53045" w14:textId="7BCCDC16"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SegmentTimeline</w:t>
      </w:r>
      <w:proofErr w:type="spellEnd"/>
      <w:r w:rsidR="00F34675" w:rsidRPr="00C3677B">
        <w:rPr>
          <w:rFonts w:ascii="Courier" w:hAnsi="Courier" w:cs="Lucida Sans Typewriter"/>
          <w:sz w:val="18"/>
          <w:szCs w:val="18"/>
        </w:rPr>
        <w:t>&gt;</w:t>
      </w:r>
    </w:p>
    <w:p w14:paraId="18D98350" w14:textId="7D24374B"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 t="0" d="180180" r="432"/&gt;</w:t>
      </w:r>
    </w:p>
    <w:p w14:paraId="6B8F4909" w14:textId="716A2976"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SegmentTimeline</w:t>
      </w:r>
      <w:proofErr w:type="spellEnd"/>
      <w:r w:rsidR="00F34675" w:rsidRPr="00C3677B">
        <w:rPr>
          <w:rFonts w:ascii="Courier" w:hAnsi="Courier" w:cs="Lucida Sans Typewriter"/>
          <w:sz w:val="18"/>
          <w:szCs w:val="18"/>
        </w:rPr>
        <w:t>&gt;</w:t>
      </w:r>
    </w:p>
    <w:p w14:paraId="72F1C837" w14:textId="10C57F64"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SegmentTemplate</w:t>
      </w:r>
      <w:proofErr w:type="spellEnd"/>
      <w:r w:rsidR="00F34675" w:rsidRPr="00C3677B">
        <w:rPr>
          <w:rFonts w:ascii="Courier" w:hAnsi="Courier" w:cs="Lucida Sans Typewriter"/>
          <w:sz w:val="18"/>
          <w:szCs w:val="18"/>
        </w:rPr>
        <w:t>&gt;</w:t>
      </w:r>
    </w:p>
    <w:p w14:paraId="409AE030"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1097752C" w14:textId="03B4EBFC" w:rsidR="00F34675" w:rsidRPr="00C3677B" w:rsidRDefault="00425C73"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 xml:space="preserve">&lt;Representation id="ami0" bandwidth="1000" </w:t>
      </w:r>
      <w:proofErr w:type="spellStart"/>
      <w:r w:rsidR="00F34675" w:rsidRPr="00C3677B">
        <w:rPr>
          <w:rFonts w:ascii="Courier" w:hAnsi="Courier" w:cs="Lucida Sans Typewriter"/>
          <w:sz w:val="18"/>
          <w:szCs w:val="18"/>
        </w:rPr>
        <w:t>associationId</w:t>
      </w:r>
      <w:proofErr w:type="spellEnd"/>
      <w:r w:rsidR="00F34675" w:rsidRPr="00C3677B">
        <w:rPr>
          <w:rFonts w:ascii="Courier" w:hAnsi="Courier" w:cs="Lucida Sans Typewriter"/>
          <w:sz w:val="18"/>
          <w:szCs w:val="18"/>
        </w:rPr>
        <w:t>="v0"</w:t>
      </w:r>
    </w:p>
    <w:p w14:paraId="1D76C365" w14:textId="4ECDCF0E"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proofErr w:type="spellStart"/>
      <w:r w:rsidR="00F34675" w:rsidRPr="00C3677B">
        <w:rPr>
          <w:rFonts w:ascii="Courier" w:hAnsi="Courier" w:cs="Lucida Sans Typewriter"/>
          <w:sz w:val="18"/>
          <w:szCs w:val="18"/>
        </w:rPr>
        <w:t>associationType</w:t>
      </w:r>
      <w:proofErr w:type="spellEnd"/>
      <w:r w:rsidR="00F34675" w:rsidRPr="00C3677B">
        <w:rPr>
          <w:rFonts w:ascii="Courier" w:hAnsi="Courier" w:cs="Lucida Sans Typewriter"/>
          <w:sz w:val="18"/>
          <w:szCs w:val="18"/>
        </w:rPr>
        <w:t>="</w:t>
      </w:r>
      <w:proofErr w:type="spellStart"/>
      <w:r w:rsidR="00F34675" w:rsidRPr="00C3677B">
        <w:rPr>
          <w:rFonts w:ascii="Courier" w:hAnsi="Courier" w:cs="Lucida Sans Typewriter"/>
          <w:sz w:val="18"/>
          <w:szCs w:val="18"/>
        </w:rPr>
        <w:t>amit</w:t>
      </w:r>
      <w:proofErr w:type="spellEnd"/>
      <w:r w:rsidR="00F34675" w:rsidRPr="00C3677B">
        <w:rPr>
          <w:rFonts w:ascii="Courier" w:hAnsi="Courier" w:cs="Lucida Sans Typewriter"/>
          <w:sz w:val="18"/>
          <w:szCs w:val="18"/>
        </w:rPr>
        <w:t>"&gt;</w:t>
      </w:r>
    </w:p>
    <w:p w14:paraId="7032CC2F" w14:textId="403088A4"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EssentialProperty</w:t>
      </w:r>
      <w:proofErr w:type="spellEnd"/>
      <w:r w:rsidR="00F34675" w:rsidRPr="00C3677B">
        <w:rPr>
          <w:rFonts w:ascii="Courier" w:hAnsi="Courier" w:cs="Lucida Sans Typewriter"/>
          <w:sz w:val="18"/>
          <w:szCs w:val="18"/>
        </w:rPr>
        <w:t xml:space="preserve"> </w:t>
      </w:r>
      <w:proofErr w:type="spellStart"/>
      <w:r w:rsidR="00F34675" w:rsidRPr="00C3677B">
        <w:rPr>
          <w:rFonts w:ascii="Courier" w:hAnsi="Courier" w:cs="Lucida Sans Typewriter"/>
          <w:sz w:val="18"/>
          <w:szCs w:val="18"/>
        </w:rPr>
        <w:t>schemeIdUri</w:t>
      </w:r>
      <w:proofErr w:type="spellEnd"/>
      <w:r w:rsidR="00F34675" w:rsidRPr="00C3677B">
        <w:rPr>
          <w:rFonts w:ascii="Courier" w:hAnsi="Courier" w:cs="Lucida Sans Typewriter"/>
          <w:sz w:val="18"/>
          <w:szCs w:val="18"/>
        </w:rPr>
        <w:t>="urn:</w:t>
      </w:r>
      <w:proofErr w:type="gramStart"/>
      <w:r w:rsidR="00F34675" w:rsidRPr="00C3677B">
        <w:rPr>
          <w:rFonts w:ascii="Courier" w:hAnsi="Courier" w:cs="Lucida Sans Typewriter"/>
          <w:sz w:val="18"/>
          <w:szCs w:val="18"/>
        </w:rPr>
        <w:t>mpeg:mpegI</w:t>
      </w:r>
      <w:proofErr w:type="gramEnd"/>
      <w:r w:rsidR="00F34675" w:rsidRPr="00C3677B">
        <w:rPr>
          <w:rFonts w:ascii="Courier" w:hAnsi="Courier" w:cs="Lucida Sans Typewriter"/>
          <w:sz w:val="18"/>
          <w:szCs w:val="18"/>
        </w:rPr>
        <w:t>:green:</w:t>
      </w:r>
      <w:proofErr w:type="gramStart"/>
      <w:r w:rsidR="001660CB" w:rsidRPr="00C3677B">
        <w:rPr>
          <w:rFonts w:ascii="Courier" w:hAnsi="Courier" w:cs="Lucida Sans Typewriter"/>
          <w:sz w:val="18"/>
          <w:szCs w:val="18"/>
        </w:rPr>
        <w:t>202</w:t>
      </w:r>
      <w:r w:rsidR="001660CB">
        <w:rPr>
          <w:rFonts w:ascii="Courier" w:hAnsi="Courier" w:cs="Lucida Sans Typewriter"/>
          <w:sz w:val="18"/>
          <w:szCs w:val="18"/>
        </w:rPr>
        <w:t>5</w:t>
      </w:r>
      <w:r w:rsidR="00F34675" w:rsidRPr="00C3677B">
        <w:rPr>
          <w:rFonts w:ascii="Courier" w:hAnsi="Courier" w:cs="Lucida Sans Typewriter"/>
          <w:sz w:val="18"/>
          <w:szCs w:val="18"/>
        </w:rPr>
        <w:t>:ami</w:t>
      </w:r>
      <w:proofErr w:type="gramEnd"/>
      <w:r w:rsidR="00F34675" w:rsidRPr="00C3677B">
        <w:rPr>
          <w:rFonts w:ascii="Courier" w:hAnsi="Courier" w:cs="Lucida Sans Typewriter"/>
          <w:sz w:val="18"/>
          <w:szCs w:val="18"/>
        </w:rPr>
        <w:t>"&gt;</w:t>
      </w:r>
    </w:p>
    <w:p w14:paraId="67D026C0" w14:textId="69598DC0"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proofErr w:type="gramStart"/>
      <w:r w:rsidR="00F34675" w:rsidRPr="00C3677B">
        <w:rPr>
          <w:rFonts w:ascii="Courier" w:hAnsi="Courier" w:cs="Lucida Sans Typewriter"/>
          <w:sz w:val="18"/>
          <w:szCs w:val="18"/>
        </w:rPr>
        <w:t>green:AMI</w:t>
      </w:r>
      <w:proofErr w:type="spellEnd"/>
      <w:proofErr w:type="gramEnd"/>
      <w:r w:rsidR="00F34675" w:rsidRPr="00C3677B">
        <w:rPr>
          <w:rFonts w:ascii="Courier" w:hAnsi="Courier" w:cs="Lucida Sans Typewriter"/>
          <w:sz w:val="18"/>
          <w:szCs w:val="18"/>
        </w:rPr>
        <w:t xml:space="preserve"> </w:t>
      </w:r>
      <w:proofErr w:type="spellStart"/>
      <w:r w:rsidR="00F34675" w:rsidRPr="00C3677B">
        <w:rPr>
          <w:rFonts w:ascii="Courier" w:hAnsi="Courier" w:cs="Lucida Sans Typewriter"/>
          <w:sz w:val="18"/>
          <w:szCs w:val="18"/>
        </w:rPr>
        <w:t>energyReductionRate</w:t>
      </w:r>
      <w:proofErr w:type="spellEnd"/>
      <w:r w:rsidR="00F34675" w:rsidRPr="00C3677B">
        <w:rPr>
          <w:rFonts w:ascii="Courier" w:hAnsi="Courier" w:cs="Lucida Sans Typewriter"/>
          <w:sz w:val="18"/>
          <w:szCs w:val="18"/>
        </w:rPr>
        <w:t>="20"&gt;</w:t>
      </w:r>
    </w:p>
    <w:p w14:paraId="376B815F" w14:textId="2B9FF6DD"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proofErr w:type="gramStart"/>
      <w:r w:rsidR="00F34675" w:rsidRPr="00C3677B">
        <w:rPr>
          <w:rFonts w:ascii="Courier" w:hAnsi="Courier" w:cs="Lucida Sans Typewriter"/>
          <w:sz w:val="18"/>
          <w:szCs w:val="18"/>
        </w:rPr>
        <w:t>green:ApproxModel</w:t>
      </w:r>
      <w:proofErr w:type="spellEnd"/>
      <w:proofErr w:type="gramEnd"/>
      <w:r w:rsidR="00F34675" w:rsidRPr="00C3677B">
        <w:rPr>
          <w:rFonts w:ascii="Courier" w:hAnsi="Courier" w:cs="Lucida Sans Typewriter"/>
          <w:sz w:val="18"/>
          <w:szCs w:val="18"/>
        </w:rPr>
        <w:t xml:space="preserve"> type="1" /&gt;</w:t>
      </w:r>
    </w:p>
    <w:p w14:paraId="324EE963" w14:textId="32CE3648"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proofErr w:type="gramStart"/>
      <w:r w:rsidR="00F34675" w:rsidRPr="00C3677B">
        <w:rPr>
          <w:rFonts w:ascii="Courier" w:hAnsi="Courier" w:cs="Lucida Sans Typewriter"/>
          <w:sz w:val="18"/>
          <w:szCs w:val="18"/>
        </w:rPr>
        <w:t>green:AMI</w:t>
      </w:r>
      <w:proofErr w:type="spellEnd"/>
      <w:proofErr w:type="gramEnd"/>
      <w:r w:rsidR="00F34675" w:rsidRPr="00C3677B">
        <w:rPr>
          <w:rFonts w:ascii="Courier" w:hAnsi="Courier" w:cs="Lucida Sans Typewriter"/>
          <w:sz w:val="18"/>
          <w:szCs w:val="18"/>
        </w:rPr>
        <w:t>&gt;</w:t>
      </w:r>
    </w:p>
    <w:p w14:paraId="185C4692" w14:textId="2C053243"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EssentialProperty</w:t>
      </w:r>
      <w:proofErr w:type="spellEnd"/>
      <w:r w:rsidR="00F34675" w:rsidRPr="00C3677B">
        <w:rPr>
          <w:rFonts w:ascii="Courier" w:hAnsi="Courier" w:cs="Lucida Sans Typewriter"/>
          <w:sz w:val="18"/>
          <w:szCs w:val="18"/>
        </w:rPr>
        <w:t>&gt;</w:t>
      </w:r>
    </w:p>
    <w:p w14:paraId="270C0D15" w14:textId="5E660077" w:rsidR="00F34675" w:rsidRPr="00C3677B" w:rsidRDefault="00425C73"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&lt;/Representation&gt;</w:t>
      </w:r>
    </w:p>
    <w:p w14:paraId="145EA165"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0D624D1A" w14:textId="0A2CC40E" w:rsidR="00F34675" w:rsidRPr="00C3677B" w:rsidRDefault="00425C73"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 xml:space="preserve">&lt;Representation id="ami1" bandwidth="1000" </w:t>
      </w:r>
      <w:proofErr w:type="spellStart"/>
      <w:r w:rsidR="00F34675" w:rsidRPr="00C3677B">
        <w:rPr>
          <w:rFonts w:ascii="Courier" w:hAnsi="Courier" w:cs="Lucida Sans Typewriter"/>
          <w:sz w:val="18"/>
          <w:szCs w:val="18"/>
        </w:rPr>
        <w:t>associationId</w:t>
      </w:r>
      <w:proofErr w:type="spellEnd"/>
      <w:r w:rsidR="00F34675" w:rsidRPr="00C3677B">
        <w:rPr>
          <w:rFonts w:ascii="Courier" w:hAnsi="Courier" w:cs="Lucida Sans Typewriter"/>
          <w:sz w:val="18"/>
          <w:szCs w:val="18"/>
        </w:rPr>
        <w:t>="v0"</w:t>
      </w:r>
    </w:p>
    <w:p w14:paraId="0F3494C6" w14:textId="7269F2FF"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proofErr w:type="spellStart"/>
      <w:r w:rsidR="00F34675" w:rsidRPr="00C3677B">
        <w:rPr>
          <w:rFonts w:ascii="Courier" w:hAnsi="Courier" w:cs="Lucida Sans Typewriter"/>
          <w:sz w:val="18"/>
          <w:szCs w:val="18"/>
        </w:rPr>
        <w:t>associationType</w:t>
      </w:r>
      <w:proofErr w:type="spellEnd"/>
      <w:r w:rsidR="00F34675" w:rsidRPr="00C3677B">
        <w:rPr>
          <w:rFonts w:ascii="Courier" w:hAnsi="Courier" w:cs="Lucida Sans Typewriter"/>
          <w:sz w:val="18"/>
          <w:szCs w:val="18"/>
        </w:rPr>
        <w:t>="</w:t>
      </w:r>
      <w:proofErr w:type="spellStart"/>
      <w:r w:rsidR="00F34675" w:rsidRPr="00C3677B">
        <w:rPr>
          <w:rFonts w:ascii="Courier" w:hAnsi="Courier" w:cs="Lucida Sans Typewriter"/>
          <w:sz w:val="18"/>
          <w:szCs w:val="18"/>
        </w:rPr>
        <w:t>amit</w:t>
      </w:r>
      <w:proofErr w:type="spellEnd"/>
      <w:r w:rsidR="00F34675" w:rsidRPr="00C3677B">
        <w:rPr>
          <w:rFonts w:ascii="Courier" w:hAnsi="Courier" w:cs="Lucida Sans Typewriter"/>
          <w:sz w:val="18"/>
          <w:szCs w:val="18"/>
        </w:rPr>
        <w:t>"&gt;</w:t>
      </w:r>
    </w:p>
    <w:p w14:paraId="6F3C177D" w14:textId="20F6D605"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EssentialProperty</w:t>
      </w:r>
      <w:proofErr w:type="spellEnd"/>
      <w:r w:rsidR="00F34675" w:rsidRPr="00C3677B">
        <w:rPr>
          <w:rFonts w:ascii="Courier" w:hAnsi="Courier" w:cs="Lucida Sans Typewriter"/>
          <w:sz w:val="18"/>
          <w:szCs w:val="18"/>
        </w:rPr>
        <w:t xml:space="preserve"> </w:t>
      </w:r>
      <w:proofErr w:type="spellStart"/>
      <w:r w:rsidR="00F34675" w:rsidRPr="00C3677B">
        <w:rPr>
          <w:rFonts w:ascii="Courier" w:hAnsi="Courier" w:cs="Lucida Sans Typewriter"/>
          <w:sz w:val="18"/>
          <w:szCs w:val="18"/>
        </w:rPr>
        <w:t>schemeIdUri</w:t>
      </w:r>
      <w:proofErr w:type="spellEnd"/>
      <w:r w:rsidR="00F34675" w:rsidRPr="00C3677B">
        <w:rPr>
          <w:rFonts w:ascii="Courier" w:hAnsi="Courier" w:cs="Lucida Sans Typewriter"/>
          <w:sz w:val="18"/>
          <w:szCs w:val="18"/>
        </w:rPr>
        <w:t>="urn:</w:t>
      </w:r>
      <w:proofErr w:type="gramStart"/>
      <w:r w:rsidR="00F34675" w:rsidRPr="00C3677B">
        <w:rPr>
          <w:rFonts w:ascii="Courier" w:hAnsi="Courier" w:cs="Lucida Sans Typewriter"/>
          <w:sz w:val="18"/>
          <w:szCs w:val="18"/>
        </w:rPr>
        <w:t>mpeg:mpegI</w:t>
      </w:r>
      <w:proofErr w:type="gramEnd"/>
      <w:r w:rsidR="00F34675" w:rsidRPr="00C3677B">
        <w:rPr>
          <w:rFonts w:ascii="Courier" w:hAnsi="Courier" w:cs="Lucida Sans Typewriter"/>
          <w:sz w:val="18"/>
          <w:szCs w:val="18"/>
        </w:rPr>
        <w:t>:green:</w:t>
      </w:r>
      <w:proofErr w:type="gramStart"/>
      <w:r w:rsidR="001660CB" w:rsidRPr="00C3677B">
        <w:rPr>
          <w:rFonts w:ascii="Courier" w:hAnsi="Courier" w:cs="Lucida Sans Typewriter"/>
          <w:sz w:val="18"/>
          <w:szCs w:val="18"/>
        </w:rPr>
        <w:t>202</w:t>
      </w:r>
      <w:r w:rsidR="001660CB">
        <w:rPr>
          <w:rFonts w:ascii="Courier" w:hAnsi="Courier" w:cs="Lucida Sans Typewriter"/>
          <w:sz w:val="18"/>
          <w:szCs w:val="18"/>
        </w:rPr>
        <w:t>5</w:t>
      </w:r>
      <w:r w:rsidR="00F34675" w:rsidRPr="00C3677B">
        <w:rPr>
          <w:rFonts w:ascii="Courier" w:hAnsi="Courier" w:cs="Lucida Sans Typewriter"/>
          <w:sz w:val="18"/>
          <w:szCs w:val="18"/>
        </w:rPr>
        <w:t>:ami</w:t>
      </w:r>
      <w:proofErr w:type="gramEnd"/>
      <w:r w:rsidR="00F34675" w:rsidRPr="00C3677B">
        <w:rPr>
          <w:rFonts w:ascii="Courier" w:hAnsi="Courier" w:cs="Lucida Sans Typewriter"/>
          <w:sz w:val="18"/>
          <w:szCs w:val="18"/>
        </w:rPr>
        <w:t>"&gt;</w:t>
      </w:r>
    </w:p>
    <w:p w14:paraId="6F5E1303" w14:textId="31206FCD"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proofErr w:type="gramStart"/>
      <w:r w:rsidR="00F34675" w:rsidRPr="00C3677B">
        <w:rPr>
          <w:rFonts w:ascii="Courier" w:hAnsi="Courier" w:cs="Lucida Sans Typewriter"/>
          <w:sz w:val="18"/>
          <w:szCs w:val="18"/>
        </w:rPr>
        <w:t>green:AMI</w:t>
      </w:r>
      <w:proofErr w:type="spellEnd"/>
      <w:proofErr w:type="gramEnd"/>
      <w:r w:rsidR="00F34675" w:rsidRPr="00C3677B">
        <w:rPr>
          <w:rFonts w:ascii="Courier" w:hAnsi="Courier" w:cs="Lucida Sans Typewriter"/>
          <w:sz w:val="18"/>
          <w:szCs w:val="18"/>
        </w:rPr>
        <w:t xml:space="preserve"> </w:t>
      </w:r>
      <w:proofErr w:type="spellStart"/>
      <w:r w:rsidR="00F34675" w:rsidRPr="00C3677B">
        <w:rPr>
          <w:rFonts w:ascii="Courier" w:hAnsi="Courier" w:cs="Lucida Sans Typewriter"/>
          <w:sz w:val="18"/>
          <w:szCs w:val="18"/>
        </w:rPr>
        <w:t>energyReductionRate</w:t>
      </w:r>
      <w:proofErr w:type="spellEnd"/>
      <w:r w:rsidR="00F34675" w:rsidRPr="00C3677B">
        <w:rPr>
          <w:rFonts w:ascii="Courier" w:hAnsi="Courier" w:cs="Lucida Sans Typewriter"/>
          <w:sz w:val="18"/>
          <w:szCs w:val="18"/>
        </w:rPr>
        <w:t>="40"&gt;</w:t>
      </w:r>
    </w:p>
    <w:p w14:paraId="070C5CFE" w14:textId="446DE995"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proofErr w:type="gramStart"/>
      <w:r w:rsidR="00F34675" w:rsidRPr="00C3677B">
        <w:rPr>
          <w:rFonts w:ascii="Courier" w:hAnsi="Courier" w:cs="Lucida Sans Typewriter"/>
          <w:sz w:val="18"/>
          <w:szCs w:val="18"/>
        </w:rPr>
        <w:t>green:ApproxModel</w:t>
      </w:r>
      <w:proofErr w:type="spellEnd"/>
      <w:proofErr w:type="gramEnd"/>
      <w:r w:rsidR="00F34675" w:rsidRPr="00C3677B">
        <w:rPr>
          <w:rFonts w:ascii="Courier" w:hAnsi="Courier" w:cs="Lucida Sans Typewriter"/>
          <w:sz w:val="18"/>
          <w:szCs w:val="18"/>
        </w:rPr>
        <w:t xml:space="preserve"> type="1" /&gt;</w:t>
      </w:r>
    </w:p>
    <w:p w14:paraId="00583C57" w14:textId="47A6D85D"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proofErr w:type="gramStart"/>
      <w:r w:rsidR="00F34675" w:rsidRPr="00C3677B">
        <w:rPr>
          <w:rFonts w:ascii="Courier" w:hAnsi="Courier" w:cs="Lucida Sans Typewriter"/>
          <w:sz w:val="18"/>
          <w:szCs w:val="18"/>
        </w:rPr>
        <w:t>green:AMI</w:t>
      </w:r>
      <w:proofErr w:type="spellEnd"/>
      <w:proofErr w:type="gramEnd"/>
      <w:r w:rsidR="00F34675" w:rsidRPr="00C3677B">
        <w:rPr>
          <w:rFonts w:ascii="Courier" w:hAnsi="Courier" w:cs="Lucida Sans Typewriter"/>
          <w:sz w:val="18"/>
          <w:szCs w:val="18"/>
        </w:rPr>
        <w:t>&gt;</w:t>
      </w:r>
    </w:p>
    <w:p w14:paraId="540F94B2" w14:textId="66C73C74"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EssentialProperty</w:t>
      </w:r>
      <w:proofErr w:type="spellEnd"/>
      <w:r w:rsidR="00F34675" w:rsidRPr="00C3677B">
        <w:rPr>
          <w:rFonts w:ascii="Courier" w:hAnsi="Courier" w:cs="Lucida Sans Typewriter"/>
          <w:sz w:val="18"/>
          <w:szCs w:val="18"/>
        </w:rPr>
        <w:t>&gt;</w:t>
      </w:r>
    </w:p>
    <w:p w14:paraId="74C84841" w14:textId="046711B9" w:rsidR="00F34675" w:rsidRPr="00C3677B" w:rsidRDefault="00425C73"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&lt;/Representation&gt;</w:t>
      </w:r>
    </w:p>
    <w:p w14:paraId="4288DACD" w14:textId="011FA90C" w:rsidR="00F34675" w:rsidRPr="00C3677B" w:rsidRDefault="00425C73"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AdaptationSet</w:t>
      </w:r>
      <w:proofErr w:type="spellEnd"/>
      <w:r w:rsidR="00F34675" w:rsidRPr="00C3677B">
        <w:rPr>
          <w:rFonts w:ascii="Courier" w:hAnsi="Courier" w:cs="Lucida Sans Typewriter"/>
          <w:sz w:val="18"/>
          <w:szCs w:val="18"/>
        </w:rPr>
        <w:t>&gt;</w:t>
      </w:r>
    </w:p>
    <w:p w14:paraId="173EC79D"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5E7C7D0B" w14:textId="2F971F74"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&lt;/Period&gt;</w:t>
      </w:r>
    </w:p>
    <w:p w14:paraId="68D5F2E0" w14:textId="77777777" w:rsidR="00F34675"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sidRPr="00C3677B">
        <w:rPr>
          <w:rFonts w:ascii="Courier" w:hAnsi="Courier" w:cs="Lucida Sans Typewriter"/>
          <w:sz w:val="18"/>
          <w:szCs w:val="18"/>
        </w:rPr>
        <w:t>&lt;/MPD&gt;</w:t>
      </w:r>
    </w:p>
    <w:p w14:paraId="451C9750" w14:textId="77777777" w:rsidR="00844639" w:rsidRDefault="00844639">
      <w:pPr>
        <w:pStyle w:val="BodyText"/>
        <w:pPrChange w:id="261" w:author="Claire-Helene Demarty" w:date="2025-10-13T10:30:00Z" w16du:dateUtc="2025-10-13T08:30:00Z">
          <w:pPr>
            <w:pStyle w:val="a3"/>
            <w:keepNext w:val="0"/>
            <w:numPr>
              <w:ilvl w:val="0"/>
              <w:numId w:val="0"/>
            </w:numPr>
            <w:tabs>
              <w:tab w:val="clear" w:pos="403"/>
              <w:tab w:val="clear" w:pos="720"/>
              <w:tab w:val="left" w:pos="640"/>
            </w:tabs>
            <w:spacing w:before="0" w:after="240" w:line="250" w:lineRule="exact"/>
          </w:pPr>
        </w:pPrChange>
      </w:pPr>
    </w:p>
    <w:p w14:paraId="7DD22319" w14:textId="77777777" w:rsidR="006A0CC7" w:rsidRDefault="00844639" w:rsidP="006A0CC7">
      <w:pPr>
        <w:pStyle w:val="a3"/>
        <w:keepNext w:val="0"/>
        <w:numPr>
          <w:ilvl w:val="2"/>
          <w:numId w:val="7"/>
        </w:numPr>
        <w:tabs>
          <w:tab w:val="clear" w:pos="403"/>
          <w:tab w:val="left" w:pos="640"/>
        </w:tabs>
        <w:spacing w:before="0" w:after="240" w:line="250" w:lineRule="exact"/>
      </w:pPr>
      <w:bookmarkStart w:id="262" w:name="_Toc202426705"/>
      <w:r w:rsidRPr="006349FB">
        <w:t xml:space="preserve">Example </w:t>
      </w:r>
      <w:r>
        <w:t>4</w:t>
      </w:r>
      <w:bookmarkEnd w:id="262"/>
    </w:p>
    <w:p w14:paraId="2F71B170" w14:textId="6DB8FF3A" w:rsidR="006C02C6" w:rsidRDefault="006C02C6" w:rsidP="006C02C6">
      <w:r w:rsidRPr="006C02C6">
        <w:t xml:space="preserve">This example demonstrates a DASH MPD with a presentation that includes a video Adaptation Set with three Representations and two Display Attenuation Map Adaptation Sets with two Representations that are associated with the first video Representation. The </w:t>
      </w:r>
      <w:r w:rsidR="005919D2">
        <w:t xml:space="preserve">display </w:t>
      </w:r>
      <w:r w:rsidRPr="006C02C6">
        <w:t xml:space="preserve">attenuation map carried by the first Representation of the Display Attenuation Map Adaptation Set results in a 20% reduction in energy consumption when applied to the video Representation, while the second Representation of the Display Attenuation Map Adaptation Set results in a 40% reduction in energy consumption when applied to the same video Representation. Two </w:t>
      </w:r>
      <w:proofErr w:type="spellStart"/>
      <w:r w:rsidRPr="006C02C6">
        <w:t>Preselections</w:t>
      </w:r>
      <w:proofErr w:type="spellEnd"/>
      <w:r w:rsidRPr="006C02C6">
        <w:t xml:space="preserve"> are defined to signal two experiences, each grouping of the video Adaptation Set with one of the two Display Attenuation Map Adaptation Sets.</w:t>
      </w:r>
    </w:p>
    <w:p w14:paraId="737D579C" w14:textId="77777777" w:rsidR="006C02C6" w:rsidRPr="006C02C6" w:rsidRDefault="006C02C6" w:rsidP="00250677"/>
    <w:p w14:paraId="0C52F203" w14:textId="799D5301" w:rsidR="00601641" w:rsidRPr="00CA6BA9"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lang w:val="fr-FR"/>
        </w:rPr>
      </w:pPr>
      <w:proofErr w:type="gramStart"/>
      <w:r w:rsidRPr="00CA6BA9">
        <w:rPr>
          <w:rFonts w:ascii="Courier New" w:eastAsia="MS Mincho" w:hAnsi="Courier New" w:cs="Courier New"/>
          <w:sz w:val="18"/>
          <w:szCs w:val="18"/>
          <w:lang w:val="fr-FR"/>
        </w:rPr>
        <w:t>&lt;?</w:t>
      </w:r>
      <w:proofErr w:type="gramEnd"/>
      <w:r w:rsidRPr="00CA6BA9">
        <w:rPr>
          <w:rFonts w:ascii="Courier New" w:eastAsia="MS Mincho" w:hAnsi="Courier New" w:cs="Courier New"/>
          <w:sz w:val="18"/>
          <w:szCs w:val="18"/>
          <w:lang w:val="fr-FR"/>
        </w:rPr>
        <w:t>xml version=</w:t>
      </w:r>
      <w:r w:rsidR="003D231C" w:rsidRPr="00A411AE">
        <w:rPr>
          <w:rFonts w:ascii="Courier New" w:eastAsia="MS Mincho" w:hAnsi="Courier New" w:cs="Courier New"/>
          <w:sz w:val="18"/>
          <w:szCs w:val="18"/>
        </w:rPr>
        <w:t>"</w:t>
      </w:r>
      <w:r w:rsidRPr="00CA6BA9">
        <w:rPr>
          <w:rFonts w:ascii="Courier New" w:eastAsia="MS Mincho" w:hAnsi="Courier New" w:cs="Courier New"/>
          <w:sz w:val="18"/>
          <w:szCs w:val="18"/>
          <w:lang w:val="fr-FR"/>
        </w:rPr>
        <w:t>1.0</w:t>
      </w:r>
      <w:r w:rsidR="003D231C" w:rsidRPr="00A411AE">
        <w:rPr>
          <w:rFonts w:ascii="Courier New" w:eastAsia="MS Mincho" w:hAnsi="Courier New" w:cs="Courier New"/>
          <w:sz w:val="18"/>
          <w:szCs w:val="18"/>
        </w:rPr>
        <w:t>"</w:t>
      </w:r>
      <w:r w:rsidRPr="00CA6BA9">
        <w:rPr>
          <w:rFonts w:ascii="Courier New" w:eastAsia="MS Mincho" w:hAnsi="Courier New" w:cs="Courier New"/>
          <w:sz w:val="18"/>
          <w:szCs w:val="18"/>
          <w:lang w:val="fr-FR"/>
        </w:rPr>
        <w:t xml:space="preserve"> </w:t>
      </w:r>
      <w:proofErr w:type="spellStart"/>
      <w:r w:rsidRPr="00CA6BA9">
        <w:rPr>
          <w:rFonts w:ascii="Courier New" w:eastAsia="MS Mincho" w:hAnsi="Courier New" w:cs="Courier New"/>
          <w:sz w:val="18"/>
          <w:szCs w:val="18"/>
          <w:lang w:val="fr-FR"/>
        </w:rPr>
        <w:t>encoding</w:t>
      </w:r>
      <w:proofErr w:type="spellEnd"/>
      <w:r w:rsidRPr="00CA6BA9">
        <w:rPr>
          <w:rFonts w:ascii="Courier New" w:eastAsia="MS Mincho" w:hAnsi="Courier New" w:cs="Courier New"/>
          <w:sz w:val="18"/>
          <w:szCs w:val="18"/>
          <w:lang w:val="fr-FR"/>
        </w:rPr>
        <w:t>=</w:t>
      </w:r>
      <w:r w:rsidR="003D231C" w:rsidRPr="00A411AE">
        <w:rPr>
          <w:rFonts w:ascii="Courier New" w:eastAsia="MS Mincho" w:hAnsi="Courier New" w:cs="Courier New"/>
          <w:sz w:val="18"/>
          <w:szCs w:val="18"/>
        </w:rPr>
        <w:t>"</w:t>
      </w:r>
      <w:r w:rsidRPr="00CA6BA9">
        <w:rPr>
          <w:rFonts w:ascii="Courier New" w:eastAsia="MS Mincho" w:hAnsi="Courier New" w:cs="Courier New"/>
          <w:sz w:val="18"/>
          <w:szCs w:val="18"/>
          <w:lang w:val="fr-FR"/>
        </w:rPr>
        <w:t>UTF-8</w:t>
      </w:r>
      <w:proofErr w:type="gramStart"/>
      <w:r w:rsidR="003D231C" w:rsidRPr="00A411AE">
        <w:rPr>
          <w:rFonts w:ascii="Courier New" w:eastAsia="MS Mincho" w:hAnsi="Courier New" w:cs="Courier New"/>
          <w:sz w:val="18"/>
          <w:szCs w:val="18"/>
        </w:rPr>
        <w:t>"</w:t>
      </w:r>
      <w:r w:rsidRPr="00CA6BA9">
        <w:rPr>
          <w:rFonts w:ascii="Courier New" w:eastAsia="MS Mincho" w:hAnsi="Courier New" w:cs="Courier New"/>
          <w:sz w:val="18"/>
          <w:szCs w:val="18"/>
          <w:lang w:val="fr-FR"/>
        </w:rPr>
        <w:t>?</w:t>
      </w:r>
      <w:proofErr w:type="gramEnd"/>
      <w:r w:rsidRPr="00CA6BA9">
        <w:rPr>
          <w:rFonts w:ascii="Courier New" w:eastAsia="MS Mincho" w:hAnsi="Courier New" w:cs="Courier New"/>
          <w:sz w:val="18"/>
          <w:szCs w:val="18"/>
          <w:lang w:val="fr-FR"/>
        </w:rPr>
        <w:t>&gt;</w:t>
      </w:r>
    </w:p>
    <w:p w14:paraId="651B08C5" w14:textId="77777777" w:rsidR="00601641" w:rsidRPr="00CA6BA9"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lang w:val="fr-FR"/>
        </w:rPr>
      </w:pPr>
      <w:r w:rsidRPr="00CA6BA9">
        <w:rPr>
          <w:rFonts w:ascii="Courier New" w:eastAsia="MS Mincho" w:hAnsi="Courier New" w:cs="Courier New"/>
          <w:sz w:val="18"/>
          <w:szCs w:val="18"/>
          <w:lang w:val="fr-FR"/>
        </w:rPr>
        <w:t>&lt;MPD</w:t>
      </w:r>
    </w:p>
    <w:p w14:paraId="592C69CC" w14:textId="77777777" w:rsidR="00601641" w:rsidRPr="00CA6BA9"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lang w:val="fr-FR"/>
        </w:rPr>
      </w:pPr>
      <w:r w:rsidRPr="00CA6BA9">
        <w:rPr>
          <w:rFonts w:ascii="Courier New" w:eastAsia="MS Mincho" w:hAnsi="Courier New" w:cs="Courier New"/>
          <w:sz w:val="18"/>
          <w:szCs w:val="18"/>
          <w:lang w:val="fr-FR"/>
        </w:rPr>
        <w:tab/>
      </w:r>
      <w:proofErr w:type="spellStart"/>
      <w:proofErr w:type="gramStart"/>
      <w:r w:rsidRPr="00CA6BA9">
        <w:rPr>
          <w:rFonts w:ascii="Courier New" w:eastAsia="MS Mincho" w:hAnsi="Courier New" w:cs="Courier New"/>
          <w:sz w:val="18"/>
          <w:szCs w:val="18"/>
          <w:lang w:val="fr-FR"/>
        </w:rPr>
        <w:t>xmlns:xsi</w:t>
      </w:r>
      <w:proofErr w:type="spellEnd"/>
      <w:proofErr w:type="gramEnd"/>
      <w:r w:rsidRPr="00CA6BA9">
        <w:rPr>
          <w:rFonts w:ascii="Courier New" w:eastAsia="MS Mincho" w:hAnsi="Courier New" w:cs="Courier New"/>
          <w:sz w:val="18"/>
          <w:szCs w:val="18"/>
          <w:lang w:val="fr-FR"/>
        </w:rPr>
        <w:t>="http://www.w3.org/2001/XMLSchema-instance"</w:t>
      </w:r>
    </w:p>
    <w:p w14:paraId="17E39718" w14:textId="1902D00F" w:rsidR="00601641" w:rsidRPr="00EE3806"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CA6BA9">
        <w:rPr>
          <w:rFonts w:ascii="Courier New" w:eastAsia="MS Mincho" w:hAnsi="Courier New" w:cs="Courier New"/>
          <w:sz w:val="18"/>
          <w:szCs w:val="18"/>
          <w:lang w:val="fr-FR"/>
        </w:rPr>
        <w:tab/>
      </w:r>
      <w:proofErr w:type="spellStart"/>
      <w:r w:rsidRPr="00EE3806">
        <w:rPr>
          <w:rFonts w:ascii="Courier New" w:eastAsia="MS Mincho" w:hAnsi="Courier New" w:cs="Courier New"/>
          <w:sz w:val="18"/>
          <w:szCs w:val="18"/>
        </w:rPr>
        <w:t>xmlns</w:t>
      </w:r>
      <w:proofErr w:type="spellEnd"/>
      <w:r w:rsidRPr="00EE3806">
        <w:rPr>
          <w:rFonts w:ascii="Courier New" w:eastAsia="MS Mincho" w:hAnsi="Courier New" w:cs="Courier New"/>
          <w:sz w:val="18"/>
          <w:szCs w:val="18"/>
        </w:rPr>
        <w:t>="urn:mpeg:</w:t>
      </w:r>
      <w:del w:id="263" w:author="Claire-Helene Demarty" w:date="2025-10-13T10:28:00Z" w16du:dateUtc="2025-10-13T08:28:00Z">
        <w:r w:rsidRPr="00EE3806" w:rsidDel="00767645">
          <w:rPr>
            <w:rFonts w:ascii="Courier New" w:eastAsia="MS Mincho" w:hAnsi="Courier New" w:cs="Courier New"/>
            <w:sz w:val="18"/>
            <w:szCs w:val="18"/>
          </w:rPr>
          <w:delText>DASH</w:delText>
        </w:r>
      </w:del>
      <w:proofErr w:type="gramStart"/>
      <w:ins w:id="264" w:author="Claire-Helene Demarty" w:date="2025-10-13T10:28:00Z" w16du:dateUtc="2025-10-13T08:28:00Z">
        <w:r w:rsidR="00767645">
          <w:rPr>
            <w:rFonts w:ascii="Courier New" w:eastAsia="MS Mincho" w:hAnsi="Courier New" w:cs="Courier New"/>
            <w:sz w:val="18"/>
            <w:szCs w:val="18"/>
          </w:rPr>
          <w:t>dash</w:t>
        </w:r>
      </w:ins>
      <w:r w:rsidRPr="00EE3806">
        <w:rPr>
          <w:rFonts w:ascii="Courier New" w:eastAsia="MS Mincho" w:hAnsi="Courier New" w:cs="Courier New"/>
          <w:sz w:val="18"/>
          <w:szCs w:val="18"/>
        </w:rPr>
        <w:t>:schema</w:t>
      </w:r>
      <w:proofErr w:type="gramEnd"/>
      <w:r w:rsidRPr="00EE3806">
        <w:rPr>
          <w:rFonts w:ascii="Courier New" w:eastAsia="MS Mincho" w:hAnsi="Courier New" w:cs="Courier New"/>
          <w:sz w:val="18"/>
          <w:szCs w:val="18"/>
        </w:rPr>
        <w:t>:</w:t>
      </w:r>
      <w:ins w:id="265" w:author="Claire-Helene Demarty" w:date="2025-10-13T10:28:00Z" w16du:dateUtc="2025-10-13T08:28:00Z">
        <w:r w:rsidR="00767645">
          <w:rPr>
            <w:rFonts w:ascii="Courier New" w:eastAsia="MS Mincho" w:hAnsi="Courier New" w:cs="Courier New"/>
            <w:sz w:val="18"/>
            <w:szCs w:val="18"/>
          </w:rPr>
          <w:t>mpd</w:t>
        </w:r>
      </w:ins>
      <w:del w:id="266" w:author="Claire-Helene Demarty" w:date="2025-10-13T10:28:00Z" w16du:dateUtc="2025-10-13T08:28:00Z">
        <w:r w:rsidRPr="00EE3806" w:rsidDel="00767645">
          <w:rPr>
            <w:rFonts w:ascii="Courier New" w:eastAsia="MS Mincho" w:hAnsi="Courier New" w:cs="Courier New"/>
            <w:sz w:val="18"/>
            <w:szCs w:val="18"/>
          </w:rPr>
          <w:delText>MPD</w:delText>
        </w:r>
      </w:del>
      <w:r w:rsidRPr="00EE3806">
        <w:rPr>
          <w:rFonts w:ascii="Courier New" w:eastAsia="MS Mincho" w:hAnsi="Courier New" w:cs="Courier New"/>
          <w:sz w:val="18"/>
          <w:szCs w:val="18"/>
        </w:rPr>
        <w:t>:2011"</w:t>
      </w:r>
    </w:p>
    <w:p w14:paraId="11284159" w14:textId="23863451"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EE3806">
        <w:rPr>
          <w:rFonts w:ascii="Courier New" w:eastAsia="MS Mincho" w:hAnsi="Courier New" w:cs="Courier New"/>
          <w:sz w:val="18"/>
          <w:szCs w:val="18"/>
        </w:rPr>
        <w:tab/>
      </w:r>
      <w:proofErr w:type="spellStart"/>
      <w:proofErr w:type="gramStart"/>
      <w:r w:rsidRPr="00250677">
        <w:rPr>
          <w:rFonts w:ascii="Courier New" w:eastAsia="MS Mincho" w:hAnsi="Courier New" w:cs="Courier New"/>
          <w:sz w:val="18"/>
          <w:szCs w:val="18"/>
        </w:rPr>
        <w:t>xmlns:green</w:t>
      </w:r>
      <w:proofErr w:type="spellEnd"/>
      <w:proofErr w:type="gramEnd"/>
      <w:r w:rsidRPr="00250677">
        <w:rPr>
          <w:rFonts w:ascii="Courier New" w:eastAsia="MS Mincho" w:hAnsi="Courier New" w:cs="Courier New"/>
          <w:sz w:val="18"/>
          <w:szCs w:val="18"/>
        </w:rPr>
        <w:t>="urn:</w:t>
      </w:r>
      <w:proofErr w:type="gramStart"/>
      <w:r w:rsidRPr="00250677">
        <w:rPr>
          <w:rFonts w:ascii="Courier New" w:eastAsia="MS Mincho" w:hAnsi="Courier New" w:cs="Courier New"/>
          <w:sz w:val="18"/>
          <w:szCs w:val="18"/>
        </w:rPr>
        <w:t>mpeg:mpegI</w:t>
      </w:r>
      <w:proofErr w:type="gramEnd"/>
      <w:r w:rsidRPr="00250677">
        <w:rPr>
          <w:rFonts w:ascii="Courier New" w:eastAsia="MS Mincho" w:hAnsi="Courier New" w:cs="Courier New"/>
          <w:sz w:val="18"/>
          <w:szCs w:val="18"/>
        </w:rPr>
        <w:t>:green:202</w:t>
      </w:r>
      <w:r w:rsidR="001660CB">
        <w:rPr>
          <w:rFonts w:ascii="Courier New" w:eastAsia="MS Mincho" w:hAnsi="Courier New" w:cs="Courier New"/>
          <w:sz w:val="18"/>
          <w:szCs w:val="18"/>
        </w:rPr>
        <w:t>5</w:t>
      </w:r>
      <w:r w:rsidRPr="00250677">
        <w:rPr>
          <w:rFonts w:ascii="Courier New" w:eastAsia="MS Mincho" w:hAnsi="Courier New" w:cs="Courier New"/>
          <w:sz w:val="18"/>
          <w:szCs w:val="18"/>
        </w:rPr>
        <w:t>"</w:t>
      </w:r>
    </w:p>
    <w:p w14:paraId="505FADB3" w14:textId="14EA78CC" w:rsidR="00601641" w:rsidRPr="00EE3806"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proofErr w:type="spellStart"/>
      <w:proofErr w:type="gramStart"/>
      <w:r w:rsidRPr="00EE3806">
        <w:rPr>
          <w:rFonts w:ascii="Courier New" w:eastAsia="MS Mincho" w:hAnsi="Courier New" w:cs="Courier New"/>
          <w:sz w:val="18"/>
          <w:szCs w:val="18"/>
        </w:rPr>
        <w:t>xsi:schemaLocation</w:t>
      </w:r>
      <w:proofErr w:type="spellEnd"/>
      <w:proofErr w:type="gramEnd"/>
      <w:r w:rsidRPr="00EE3806">
        <w:rPr>
          <w:rFonts w:ascii="Courier New" w:eastAsia="MS Mincho" w:hAnsi="Courier New" w:cs="Courier New"/>
          <w:sz w:val="18"/>
          <w:szCs w:val="18"/>
        </w:rPr>
        <w:t>="urn:mpeg:</w:t>
      </w:r>
      <w:del w:id="267" w:author="Claire-Helene Demarty" w:date="2025-10-13T10:28:00Z" w16du:dateUtc="2025-10-13T08:28:00Z">
        <w:r w:rsidRPr="00EE3806" w:rsidDel="002756D1">
          <w:rPr>
            <w:rFonts w:ascii="Courier New" w:eastAsia="MS Mincho" w:hAnsi="Courier New" w:cs="Courier New"/>
            <w:sz w:val="18"/>
            <w:szCs w:val="18"/>
          </w:rPr>
          <w:delText>DASH</w:delText>
        </w:r>
      </w:del>
      <w:proofErr w:type="gramStart"/>
      <w:ins w:id="268" w:author="Claire-Helene Demarty" w:date="2025-10-13T10:28:00Z" w16du:dateUtc="2025-10-13T08:28:00Z">
        <w:r w:rsidR="002756D1">
          <w:rPr>
            <w:rFonts w:ascii="Courier New" w:eastAsia="MS Mincho" w:hAnsi="Courier New" w:cs="Courier New"/>
            <w:sz w:val="18"/>
            <w:szCs w:val="18"/>
          </w:rPr>
          <w:t>dash</w:t>
        </w:r>
      </w:ins>
      <w:r w:rsidRPr="00EE3806">
        <w:rPr>
          <w:rFonts w:ascii="Courier New" w:eastAsia="MS Mincho" w:hAnsi="Courier New" w:cs="Courier New"/>
          <w:sz w:val="18"/>
          <w:szCs w:val="18"/>
        </w:rPr>
        <w:t>:schema</w:t>
      </w:r>
      <w:proofErr w:type="gramEnd"/>
      <w:r w:rsidRPr="00EE3806">
        <w:rPr>
          <w:rFonts w:ascii="Courier New" w:eastAsia="MS Mincho" w:hAnsi="Courier New" w:cs="Courier New"/>
          <w:sz w:val="18"/>
          <w:szCs w:val="18"/>
        </w:rPr>
        <w:t>:</w:t>
      </w:r>
      <w:ins w:id="269" w:author="Claire-Helene Demarty" w:date="2025-10-13T10:28:00Z" w16du:dateUtc="2025-10-13T08:28:00Z">
        <w:r w:rsidR="002756D1">
          <w:rPr>
            <w:rFonts w:ascii="Courier New" w:eastAsia="MS Mincho" w:hAnsi="Courier New" w:cs="Courier New"/>
            <w:sz w:val="18"/>
            <w:szCs w:val="18"/>
          </w:rPr>
          <w:t>mpd</w:t>
        </w:r>
      </w:ins>
      <w:del w:id="270" w:author="Claire-Helene Demarty" w:date="2025-10-13T10:28:00Z" w16du:dateUtc="2025-10-13T08:28:00Z">
        <w:r w:rsidRPr="00EE3806" w:rsidDel="002756D1">
          <w:rPr>
            <w:rFonts w:ascii="Courier New" w:eastAsia="MS Mincho" w:hAnsi="Courier New" w:cs="Courier New"/>
            <w:sz w:val="18"/>
            <w:szCs w:val="18"/>
          </w:rPr>
          <w:delText>MPD</w:delText>
        </w:r>
      </w:del>
      <w:r w:rsidRPr="00EE3806">
        <w:rPr>
          <w:rFonts w:ascii="Courier New" w:eastAsia="MS Mincho" w:hAnsi="Courier New" w:cs="Courier New"/>
          <w:sz w:val="18"/>
          <w:szCs w:val="18"/>
        </w:rPr>
        <w:t>:</w:t>
      </w:r>
      <w:ins w:id="271" w:author="Claire-Helene Demarty" w:date="2025-10-13T10:28:00Z" w16du:dateUtc="2025-10-13T08:28:00Z">
        <w:r w:rsidR="002756D1">
          <w:rPr>
            <w:rFonts w:ascii="Courier New" w:eastAsia="MS Mincho" w:hAnsi="Courier New" w:cs="Courier New"/>
            <w:sz w:val="18"/>
            <w:szCs w:val="18"/>
          </w:rPr>
          <w:t>2011 DASH-MPD.xsd</w:t>
        </w:r>
      </w:ins>
      <w:del w:id="272" w:author="Claire-Helene Demarty" w:date="2025-10-13T10:28:00Z" w16du:dateUtc="2025-10-13T08:28:00Z">
        <w:r w:rsidRPr="00EE3806" w:rsidDel="002756D1">
          <w:rPr>
            <w:rFonts w:ascii="Courier New" w:eastAsia="MS Mincho" w:hAnsi="Courier New" w:cs="Courier New"/>
            <w:sz w:val="18"/>
            <w:szCs w:val="18"/>
          </w:rPr>
          <w:delText>xxxx</w:delText>
        </w:r>
      </w:del>
      <w:r w:rsidRPr="00EE3806">
        <w:rPr>
          <w:rFonts w:ascii="Courier New" w:eastAsia="MS Mincho" w:hAnsi="Courier New" w:cs="Courier New"/>
          <w:sz w:val="18"/>
          <w:szCs w:val="18"/>
        </w:rPr>
        <w:t>"</w:t>
      </w:r>
    </w:p>
    <w:p w14:paraId="019798FA"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EE3806">
        <w:rPr>
          <w:rFonts w:ascii="Courier New" w:eastAsia="MS Mincho" w:hAnsi="Courier New" w:cs="Courier New"/>
          <w:sz w:val="18"/>
          <w:szCs w:val="18"/>
        </w:rPr>
        <w:tab/>
      </w:r>
      <w:r w:rsidRPr="00250677">
        <w:rPr>
          <w:rFonts w:ascii="Courier New" w:eastAsia="MS Mincho" w:hAnsi="Courier New" w:cs="Courier New"/>
          <w:sz w:val="18"/>
          <w:szCs w:val="18"/>
        </w:rPr>
        <w:t>type="static"</w:t>
      </w:r>
    </w:p>
    <w:p w14:paraId="2FD46658"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proofErr w:type="spellStart"/>
      <w:r w:rsidRPr="00250677">
        <w:rPr>
          <w:rFonts w:ascii="Courier New" w:eastAsia="MS Mincho" w:hAnsi="Courier New" w:cs="Courier New"/>
          <w:sz w:val="18"/>
          <w:szCs w:val="18"/>
        </w:rPr>
        <w:t>minBufferTime</w:t>
      </w:r>
      <w:proofErr w:type="spellEnd"/>
      <w:r w:rsidRPr="00250677">
        <w:rPr>
          <w:rFonts w:ascii="Courier New" w:eastAsia="MS Mincho" w:hAnsi="Courier New" w:cs="Courier New"/>
          <w:sz w:val="18"/>
          <w:szCs w:val="18"/>
        </w:rPr>
        <w:t>="PT4S"</w:t>
      </w:r>
    </w:p>
    <w:p w14:paraId="0267084E"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t>profiles="urn:</w:t>
      </w:r>
      <w:proofErr w:type="gramStart"/>
      <w:r w:rsidRPr="00250677">
        <w:rPr>
          <w:rFonts w:ascii="Courier New" w:eastAsia="MS Mincho" w:hAnsi="Courier New" w:cs="Courier New"/>
          <w:sz w:val="18"/>
          <w:szCs w:val="18"/>
        </w:rPr>
        <w:t>mpeg:dash</w:t>
      </w:r>
      <w:proofErr w:type="gramEnd"/>
      <w:r w:rsidRPr="00250677">
        <w:rPr>
          <w:rFonts w:ascii="Courier New" w:eastAsia="MS Mincho" w:hAnsi="Courier New" w:cs="Courier New"/>
          <w:sz w:val="18"/>
          <w:szCs w:val="18"/>
        </w:rPr>
        <w:t>:</w:t>
      </w:r>
      <w:proofErr w:type="gramStart"/>
      <w:r w:rsidRPr="00250677">
        <w:rPr>
          <w:rFonts w:ascii="Courier New" w:eastAsia="MS Mincho" w:hAnsi="Courier New" w:cs="Courier New"/>
          <w:sz w:val="18"/>
          <w:szCs w:val="18"/>
        </w:rPr>
        <w:t>profile:isoff</w:t>
      </w:r>
      <w:proofErr w:type="gramEnd"/>
      <w:r w:rsidRPr="00250677">
        <w:rPr>
          <w:rFonts w:ascii="Courier New" w:eastAsia="MS Mincho" w:hAnsi="Courier New" w:cs="Courier New"/>
          <w:sz w:val="18"/>
          <w:szCs w:val="18"/>
        </w:rPr>
        <w:t>-on-demand:2011"&gt;</w:t>
      </w:r>
    </w:p>
    <w:p w14:paraId="45B63825"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p>
    <w:p w14:paraId="7A94AE2E"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&lt;</w:t>
      </w:r>
      <w:proofErr w:type="spellStart"/>
      <w:r w:rsidRPr="00250677">
        <w:rPr>
          <w:rFonts w:ascii="Courier New" w:eastAsia="MS Mincho" w:hAnsi="Courier New" w:cs="Courier New"/>
          <w:sz w:val="18"/>
          <w:szCs w:val="18"/>
        </w:rPr>
        <w:t>BaseURL</w:t>
      </w:r>
      <w:proofErr w:type="spellEnd"/>
      <w:r w:rsidRPr="00250677">
        <w:rPr>
          <w:rFonts w:ascii="Courier New" w:eastAsia="MS Mincho" w:hAnsi="Courier New" w:cs="Courier New"/>
          <w:sz w:val="18"/>
          <w:szCs w:val="18"/>
        </w:rPr>
        <w:t>&gt;http://cdn1.example.com/&lt;/BaseURL&gt;</w:t>
      </w:r>
    </w:p>
    <w:p w14:paraId="34EB25DB"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&lt;</w:t>
      </w:r>
      <w:proofErr w:type="spellStart"/>
      <w:r w:rsidRPr="00250677">
        <w:rPr>
          <w:rFonts w:ascii="Courier New" w:eastAsia="MS Mincho" w:hAnsi="Courier New" w:cs="Courier New"/>
          <w:sz w:val="18"/>
          <w:szCs w:val="18"/>
        </w:rPr>
        <w:t>BaseURL</w:t>
      </w:r>
      <w:proofErr w:type="spellEnd"/>
      <w:r w:rsidRPr="00250677">
        <w:rPr>
          <w:rFonts w:ascii="Courier New" w:eastAsia="MS Mincho" w:hAnsi="Courier New" w:cs="Courier New"/>
          <w:sz w:val="18"/>
          <w:szCs w:val="18"/>
        </w:rPr>
        <w:t>&gt;http://cdn2.example.com/&lt;/BaseURL&gt;</w:t>
      </w:r>
    </w:p>
    <w:p w14:paraId="3C1801E0"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p>
    <w:p w14:paraId="000CB483"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&lt;Period&gt;</w:t>
      </w:r>
    </w:p>
    <w:p w14:paraId="0275B9AB"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p>
    <w:p w14:paraId="796091D0"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proofErr w:type="gramStart"/>
      <w:r w:rsidRPr="00250677">
        <w:rPr>
          <w:rFonts w:ascii="Courier New" w:eastAsia="MS Mincho" w:hAnsi="Courier New" w:cs="Courier New"/>
          <w:sz w:val="18"/>
          <w:szCs w:val="18"/>
        </w:rPr>
        <w:t>&lt;!--</w:t>
      </w:r>
      <w:proofErr w:type="gramEnd"/>
      <w:r w:rsidRPr="00250677">
        <w:rPr>
          <w:rFonts w:ascii="Courier New" w:eastAsia="MS Mincho" w:hAnsi="Courier New" w:cs="Courier New"/>
          <w:sz w:val="18"/>
          <w:szCs w:val="18"/>
        </w:rPr>
        <w:t xml:space="preserve"> Video --&gt;</w:t>
      </w:r>
    </w:p>
    <w:p w14:paraId="08C6C502"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t>&lt;</w:t>
      </w:r>
      <w:proofErr w:type="spellStart"/>
      <w:r w:rsidRPr="00250677">
        <w:rPr>
          <w:rFonts w:ascii="Courier New" w:eastAsia="MS Mincho" w:hAnsi="Courier New" w:cs="Courier New"/>
          <w:sz w:val="18"/>
          <w:szCs w:val="18"/>
        </w:rPr>
        <w:t>AdaptationSet</w:t>
      </w:r>
      <w:proofErr w:type="spellEnd"/>
      <w:r w:rsidRPr="00250677">
        <w:rPr>
          <w:rFonts w:ascii="Courier New" w:eastAsia="MS Mincho" w:hAnsi="Courier New" w:cs="Courier New"/>
          <w:sz w:val="18"/>
          <w:szCs w:val="18"/>
        </w:rPr>
        <w:t xml:space="preserve"> id="video" </w:t>
      </w:r>
      <w:proofErr w:type="spellStart"/>
      <w:r w:rsidRPr="00250677">
        <w:rPr>
          <w:rFonts w:ascii="Courier New" w:eastAsia="MS Mincho" w:hAnsi="Courier New" w:cs="Courier New"/>
          <w:sz w:val="18"/>
          <w:szCs w:val="18"/>
        </w:rPr>
        <w:t>mimeType</w:t>
      </w:r>
      <w:proofErr w:type="spellEnd"/>
      <w:r w:rsidRPr="00250677">
        <w:rPr>
          <w:rFonts w:ascii="Courier New" w:eastAsia="MS Mincho" w:hAnsi="Courier New" w:cs="Courier New"/>
          <w:sz w:val="18"/>
          <w:szCs w:val="18"/>
        </w:rPr>
        <w:t>="video/mp4" codecs="avc1.4D401F"</w:t>
      </w:r>
    </w:p>
    <w:p w14:paraId="4C80831E"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proofErr w:type="spellStart"/>
      <w:r w:rsidRPr="00250677">
        <w:rPr>
          <w:rFonts w:ascii="Courier New" w:eastAsia="MS Mincho" w:hAnsi="Courier New" w:cs="Courier New"/>
          <w:sz w:val="18"/>
          <w:szCs w:val="18"/>
        </w:rPr>
        <w:t>frameRate</w:t>
      </w:r>
      <w:proofErr w:type="spellEnd"/>
      <w:r w:rsidRPr="00250677">
        <w:rPr>
          <w:rFonts w:ascii="Courier New" w:eastAsia="MS Mincho" w:hAnsi="Courier New" w:cs="Courier New"/>
          <w:sz w:val="18"/>
          <w:szCs w:val="18"/>
        </w:rPr>
        <w:t xml:space="preserve">="30000/1001" </w:t>
      </w:r>
      <w:proofErr w:type="spellStart"/>
      <w:r w:rsidRPr="00250677">
        <w:rPr>
          <w:rFonts w:ascii="Courier New" w:eastAsia="MS Mincho" w:hAnsi="Courier New" w:cs="Courier New"/>
          <w:sz w:val="18"/>
          <w:szCs w:val="18"/>
        </w:rPr>
        <w:t>segmentAlignment</w:t>
      </w:r>
      <w:proofErr w:type="spellEnd"/>
      <w:r w:rsidRPr="00250677">
        <w:rPr>
          <w:rFonts w:ascii="Courier New" w:eastAsia="MS Mincho" w:hAnsi="Courier New" w:cs="Courier New"/>
          <w:sz w:val="18"/>
          <w:szCs w:val="18"/>
        </w:rPr>
        <w:t xml:space="preserve">="true" </w:t>
      </w:r>
      <w:proofErr w:type="spellStart"/>
      <w:r w:rsidRPr="00250677">
        <w:rPr>
          <w:rFonts w:ascii="Courier New" w:eastAsia="MS Mincho" w:hAnsi="Courier New" w:cs="Courier New"/>
          <w:sz w:val="18"/>
          <w:szCs w:val="18"/>
        </w:rPr>
        <w:t>startWithSAP</w:t>
      </w:r>
      <w:proofErr w:type="spellEnd"/>
      <w:r w:rsidRPr="00250677">
        <w:rPr>
          <w:rFonts w:ascii="Courier New" w:eastAsia="MS Mincho" w:hAnsi="Courier New" w:cs="Courier New"/>
          <w:sz w:val="18"/>
          <w:szCs w:val="18"/>
        </w:rPr>
        <w:t>="1"&gt;</w:t>
      </w:r>
    </w:p>
    <w:p w14:paraId="7932E1DF"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w:t>
      </w:r>
      <w:proofErr w:type="spellStart"/>
      <w:r w:rsidRPr="00250677">
        <w:rPr>
          <w:rFonts w:ascii="Courier New" w:eastAsia="MS Mincho" w:hAnsi="Courier New" w:cs="Courier New"/>
          <w:sz w:val="18"/>
          <w:szCs w:val="18"/>
        </w:rPr>
        <w:t>BaseURL</w:t>
      </w:r>
      <w:proofErr w:type="spellEnd"/>
      <w:r w:rsidRPr="00250677">
        <w:rPr>
          <w:rFonts w:ascii="Courier New" w:eastAsia="MS Mincho" w:hAnsi="Courier New" w:cs="Courier New"/>
          <w:sz w:val="18"/>
          <w:szCs w:val="18"/>
        </w:rPr>
        <w:t>&gt;video/&lt;/</w:t>
      </w:r>
      <w:proofErr w:type="spellStart"/>
      <w:r w:rsidRPr="00250677">
        <w:rPr>
          <w:rFonts w:ascii="Courier New" w:eastAsia="MS Mincho" w:hAnsi="Courier New" w:cs="Courier New"/>
          <w:sz w:val="18"/>
          <w:szCs w:val="18"/>
        </w:rPr>
        <w:t>BaseURL</w:t>
      </w:r>
      <w:proofErr w:type="spellEnd"/>
      <w:r w:rsidRPr="00250677">
        <w:rPr>
          <w:rFonts w:ascii="Courier New" w:eastAsia="MS Mincho" w:hAnsi="Courier New" w:cs="Courier New"/>
          <w:sz w:val="18"/>
          <w:szCs w:val="18"/>
        </w:rPr>
        <w:t>&gt;</w:t>
      </w:r>
    </w:p>
    <w:p w14:paraId="30102F42"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w:t>
      </w:r>
      <w:proofErr w:type="spellStart"/>
      <w:r w:rsidRPr="00250677">
        <w:rPr>
          <w:rFonts w:ascii="Courier New" w:eastAsia="MS Mincho" w:hAnsi="Courier New" w:cs="Courier New"/>
          <w:sz w:val="18"/>
          <w:szCs w:val="18"/>
        </w:rPr>
        <w:t>SegmentTemplate</w:t>
      </w:r>
      <w:proofErr w:type="spellEnd"/>
      <w:r w:rsidRPr="00250677">
        <w:rPr>
          <w:rFonts w:ascii="Courier New" w:eastAsia="MS Mincho" w:hAnsi="Courier New" w:cs="Courier New"/>
          <w:sz w:val="18"/>
          <w:szCs w:val="18"/>
        </w:rPr>
        <w:t xml:space="preserve"> timescale="90000" media="$Bandwidth$/$Time$.mp4v"&gt;</w:t>
      </w:r>
    </w:p>
    <w:p w14:paraId="77F1CB91"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w:t>
      </w:r>
      <w:proofErr w:type="spellStart"/>
      <w:r w:rsidRPr="00250677">
        <w:rPr>
          <w:rFonts w:ascii="Courier New" w:eastAsia="MS Mincho" w:hAnsi="Courier New" w:cs="Courier New"/>
          <w:sz w:val="18"/>
          <w:szCs w:val="18"/>
        </w:rPr>
        <w:t>SegmentTimeline</w:t>
      </w:r>
      <w:proofErr w:type="spellEnd"/>
      <w:r w:rsidRPr="00250677">
        <w:rPr>
          <w:rFonts w:ascii="Courier New" w:eastAsia="MS Mincho" w:hAnsi="Courier New" w:cs="Courier New"/>
          <w:sz w:val="18"/>
          <w:szCs w:val="18"/>
        </w:rPr>
        <w:t>&gt;</w:t>
      </w:r>
    </w:p>
    <w:p w14:paraId="121B7CA7"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lastRenderedPageBreak/>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&lt;S t="0" d="180180" r="432"/&gt;</w:t>
      </w:r>
    </w:p>
    <w:p w14:paraId="4389D9A0"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w:t>
      </w:r>
      <w:proofErr w:type="spellStart"/>
      <w:r w:rsidRPr="00250677">
        <w:rPr>
          <w:rFonts w:ascii="Courier New" w:eastAsia="MS Mincho" w:hAnsi="Courier New" w:cs="Courier New"/>
          <w:sz w:val="18"/>
          <w:szCs w:val="18"/>
        </w:rPr>
        <w:t>SegmentTimeline</w:t>
      </w:r>
      <w:proofErr w:type="spellEnd"/>
      <w:r w:rsidRPr="00250677">
        <w:rPr>
          <w:rFonts w:ascii="Courier New" w:eastAsia="MS Mincho" w:hAnsi="Courier New" w:cs="Courier New"/>
          <w:sz w:val="18"/>
          <w:szCs w:val="18"/>
        </w:rPr>
        <w:t>&gt;</w:t>
      </w:r>
    </w:p>
    <w:p w14:paraId="1A6EA97E"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w:t>
      </w:r>
      <w:proofErr w:type="spellStart"/>
      <w:r w:rsidRPr="00250677">
        <w:rPr>
          <w:rFonts w:ascii="Courier New" w:eastAsia="MS Mincho" w:hAnsi="Courier New" w:cs="Courier New"/>
          <w:sz w:val="18"/>
          <w:szCs w:val="18"/>
        </w:rPr>
        <w:t>SegmentTemplate</w:t>
      </w:r>
      <w:proofErr w:type="spellEnd"/>
      <w:r w:rsidRPr="00250677">
        <w:rPr>
          <w:rFonts w:ascii="Courier New" w:eastAsia="MS Mincho" w:hAnsi="Courier New" w:cs="Courier New"/>
          <w:sz w:val="18"/>
          <w:szCs w:val="18"/>
        </w:rPr>
        <w:t>&gt;</w:t>
      </w:r>
    </w:p>
    <w:p w14:paraId="2268FC80"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&lt;Representation id="v0" width="320" height="240" bandwidth="250000"/&gt;</w:t>
      </w:r>
    </w:p>
    <w:p w14:paraId="30AB770B"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&lt;Representation id="v1" width="640" height="480" bandwidth="500000"/&gt;</w:t>
      </w:r>
    </w:p>
    <w:p w14:paraId="3D02B1D8"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&lt;Representation id="v2" width="960" height="720" bandwidth="1000000"/&gt;</w:t>
      </w:r>
    </w:p>
    <w:p w14:paraId="2B6D84EF"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t>&lt;/</w:t>
      </w:r>
      <w:proofErr w:type="spellStart"/>
      <w:r w:rsidRPr="00250677">
        <w:rPr>
          <w:rFonts w:ascii="Courier New" w:eastAsia="MS Mincho" w:hAnsi="Courier New" w:cs="Courier New"/>
          <w:sz w:val="18"/>
          <w:szCs w:val="18"/>
        </w:rPr>
        <w:t>AdaptationSet</w:t>
      </w:r>
      <w:proofErr w:type="spellEnd"/>
      <w:r w:rsidRPr="00250677">
        <w:rPr>
          <w:rFonts w:ascii="Courier New" w:eastAsia="MS Mincho" w:hAnsi="Courier New" w:cs="Courier New"/>
          <w:sz w:val="18"/>
          <w:szCs w:val="18"/>
        </w:rPr>
        <w:t>&gt;</w:t>
      </w:r>
    </w:p>
    <w:p w14:paraId="23919A05"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p>
    <w:p w14:paraId="23CE7973"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t>&lt;</w:t>
      </w:r>
      <w:proofErr w:type="spellStart"/>
      <w:r w:rsidRPr="00250677">
        <w:rPr>
          <w:rFonts w:ascii="Courier New" w:eastAsia="MS Mincho" w:hAnsi="Courier New" w:cs="Courier New"/>
          <w:sz w:val="18"/>
          <w:szCs w:val="18"/>
        </w:rPr>
        <w:t>AdaptationSet</w:t>
      </w:r>
      <w:proofErr w:type="spellEnd"/>
      <w:r w:rsidRPr="00250677">
        <w:rPr>
          <w:rFonts w:ascii="Courier New" w:eastAsia="MS Mincho" w:hAnsi="Courier New" w:cs="Courier New"/>
          <w:sz w:val="18"/>
          <w:szCs w:val="18"/>
        </w:rPr>
        <w:t xml:space="preserve"> id="am1" </w:t>
      </w:r>
      <w:proofErr w:type="spellStart"/>
      <w:r w:rsidRPr="00250677">
        <w:rPr>
          <w:rFonts w:ascii="Courier New" w:eastAsia="MS Mincho" w:hAnsi="Courier New" w:cs="Courier New"/>
          <w:sz w:val="18"/>
          <w:szCs w:val="18"/>
        </w:rPr>
        <w:t>mimeType</w:t>
      </w:r>
      <w:proofErr w:type="spellEnd"/>
      <w:r w:rsidRPr="00250677">
        <w:rPr>
          <w:rFonts w:ascii="Courier New" w:eastAsia="MS Mincho" w:hAnsi="Courier New" w:cs="Courier New"/>
          <w:sz w:val="18"/>
          <w:szCs w:val="18"/>
        </w:rPr>
        <w:t>="video/mp4" codecs="</w:t>
      </w:r>
      <w:proofErr w:type="gramStart"/>
      <w:r w:rsidRPr="00250677">
        <w:rPr>
          <w:rFonts w:ascii="Courier New" w:eastAsia="MS Mincho" w:hAnsi="Courier New" w:cs="Courier New"/>
          <w:sz w:val="18"/>
          <w:szCs w:val="18"/>
        </w:rPr>
        <w:t>resv.gmat</w:t>
      </w:r>
      <w:proofErr w:type="gramEnd"/>
      <w:r w:rsidRPr="00250677">
        <w:rPr>
          <w:rFonts w:ascii="Courier New" w:eastAsia="MS Mincho" w:hAnsi="Courier New" w:cs="Courier New"/>
          <w:sz w:val="18"/>
          <w:szCs w:val="18"/>
        </w:rPr>
        <w:t>.avc1.4D401F"&gt;</w:t>
      </w:r>
    </w:p>
    <w:p w14:paraId="4315FD21"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p>
    <w:p w14:paraId="3D9CB859" w14:textId="6E91D0EE"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w:t>
      </w:r>
      <w:proofErr w:type="spellStart"/>
      <w:r w:rsidRPr="00250677">
        <w:rPr>
          <w:rFonts w:ascii="Courier New" w:eastAsia="MS Mincho" w:hAnsi="Courier New" w:cs="Courier New"/>
          <w:sz w:val="18"/>
          <w:szCs w:val="18"/>
        </w:rPr>
        <w:t>EssentialProperty</w:t>
      </w:r>
      <w:proofErr w:type="spellEnd"/>
      <w:r w:rsidRPr="00250677">
        <w:rPr>
          <w:rFonts w:ascii="Courier New" w:eastAsia="MS Mincho" w:hAnsi="Courier New" w:cs="Courier New"/>
          <w:sz w:val="18"/>
          <w:szCs w:val="18"/>
        </w:rPr>
        <w:t xml:space="preserve"> </w:t>
      </w:r>
      <w:proofErr w:type="spellStart"/>
      <w:r w:rsidRPr="00250677">
        <w:rPr>
          <w:rFonts w:ascii="Courier New" w:eastAsia="MS Mincho" w:hAnsi="Courier New" w:cs="Courier New"/>
          <w:sz w:val="18"/>
          <w:szCs w:val="18"/>
        </w:rPr>
        <w:t>schemeIdUri</w:t>
      </w:r>
      <w:proofErr w:type="spellEnd"/>
      <w:r w:rsidRPr="00250677">
        <w:rPr>
          <w:rFonts w:ascii="Courier New" w:eastAsia="MS Mincho" w:hAnsi="Courier New" w:cs="Courier New"/>
          <w:sz w:val="18"/>
          <w:szCs w:val="18"/>
        </w:rPr>
        <w:t>="urn:</w:t>
      </w:r>
      <w:proofErr w:type="gramStart"/>
      <w:r w:rsidRPr="00250677">
        <w:rPr>
          <w:rFonts w:ascii="Courier New" w:eastAsia="MS Mincho" w:hAnsi="Courier New" w:cs="Courier New"/>
          <w:sz w:val="18"/>
          <w:szCs w:val="18"/>
        </w:rPr>
        <w:t>mpeg:mpegI</w:t>
      </w:r>
      <w:proofErr w:type="gramEnd"/>
      <w:r w:rsidRPr="00250677">
        <w:rPr>
          <w:rFonts w:ascii="Courier New" w:eastAsia="MS Mincho" w:hAnsi="Courier New" w:cs="Courier New"/>
          <w:sz w:val="18"/>
          <w:szCs w:val="18"/>
        </w:rPr>
        <w:t>:green:</w:t>
      </w:r>
      <w:proofErr w:type="gramStart"/>
      <w:r w:rsidRPr="00250677">
        <w:rPr>
          <w:rFonts w:ascii="Courier New" w:eastAsia="MS Mincho" w:hAnsi="Courier New" w:cs="Courier New"/>
          <w:sz w:val="18"/>
          <w:szCs w:val="18"/>
        </w:rPr>
        <w:t>202</w:t>
      </w:r>
      <w:r w:rsidR="00FF72ED">
        <w:rPr>
          <w:rFonts w:ascii="Courier New" w:eastAsia="MS Mincho" w:hAnsi="Courier New" w:cs="Courier New"/>
          <w:sz w:val="18"/>
          <w:szCs w:val="18"/>
        </w:rPr>
        <w:t>5</w:t>
      </w:r>
      <w:r w:rsidRPr="00250677">
        <w:rPr>
          <w:rFonts w:ascii="Courier New" w:eastAsia="MS Mincho" w:hAnsi="Courier New" w:cs="Courier New"/>
          <w:sz w:val="18"/>
          <w:szCs w:val="18"/>
        </w:rPr>
        <w:t>:ami</w:t>
      </w:r>
      <w:proofErr w:type="gramEnd"/>
      <w:r w:rsidRPr="00250677">
        <w:rPr>
          <w:rFonts w:ascii="Courier New" w:eastAsia="MS Mincho" w:hAnsi="Courier New" w:cs="Courier New"/>
          <w:sz w:val="18"/>
          <w:szCs w:val="18"/>
        </w:rPr>
        <w:t>"&gt;</w:t>
      </w:r>
    </w:p>
    <w:p w14:paraId="4059149C" w14:textId="6749B869"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w:t>
      </w:r>
      <w:proofErr w:type="spellStart"/>
      <w:proofErr w:type="gramStart"/>
      <w:r w:rsidRPr="00250677">
        <w:rPr>
          <w:rFonts w:ascii="Courier New" w:eastAsia="MS Mincho" w:hAnsi="Courier New" w:cs="Courier New"/>
          <w:sz w:val="18"/>
          <w:szCs w:val="18"/>
        </w:rPr>
        <w:t>green:AMI</w:t>
      </w:r>
      <w:proofErr w:type="spellEnd"/>
      <w:proofErr w:type="gramEnd"/>
      <w:r w:rsidRPr="00250677">
        <w:rPr>
          <w:rFonts w:ascii="Courier New" w:eastAsia="MS Mincho" w:hAnsi="Courier New" w:cs="Courier New"/>
          <w:sz w:val="18"/>
          <w:szCs w:val="18"/>
        </w:rPr>
        <w:t xml:space="preserve"> </w:t>
      </w:r>
      <w:proofErr w:type="spellStart"/>
      <w:r w:rsidRPr="00250677">
        <w:rPr>
          <w:rFonts w:ascii="Courier New" w:eastAsia="MS Mincho" w:hAnsi="Courier New" w:cs="Courier New"/>
          <w:sz w:val="18"/>
          <w:szCs w:val="18"/>
        </w:rPr>
        <w:t>displayMode</w:t>
      </w:r>
      <w:ins w:id="273" w:author="Claire-Helene Demarty" w:date="2025-10-13T10:29:00Z" w16du:dateUtc="2025-10-13T08:29:00Z">
        <w:r w:rsidR="002756D1">
          <w:rPr>
            <w:rFonts w:ascii="Courier New" w:eastAsia="MS Mincho" w:hAnsi="Courier New" w:cs="Courier New"/>
            <w:sz w:val="18"/>
            <w:szCs w:val="18"/>
          </w:rPr>
          <w:t>l</w:t>
        </w:r>
      </w:ins>
      <w:proofErr w:type="spellEnd"/>
      <w:r w:rsidRPr="00250677">
        <w:rPr>
          <w:rFonts w:ascii="Courier New" w:eastAsia="MS Mincho" w:hAnsi="Courier New" w:cs="Courier New"/>
          <w:sz w:val="18"/>
          <w:szCs w:val="18"/>
        </w:rPr>
        <w:t xml:space="preserve">="3" </w:t>
      </w:r>
      <w:proofErr w:type="spellStart"/>
      <w:r w:rsidRPr="00250677">
        <w:rPr>
          <w:rFonts w:ascii="Courier New" w:eastAsia="MS Mincho" w:hAnsi="Courier New" w:cs="Courier New"/>
          <w:sz w:val="18"/>
          <w:szCs w:val="18"/>
        </w:rPr>
        <w:t>attenuationUse</w:t>
      </w:r>
      <w:proofErr w:type="spellEnd"/>
      <w:r w:rsidRPr="00250677">
        <w:rPr>
          <w:rFonts w:ascii="Courier New" w:eastAsia="MS Mincho" w:hAnsi="Courier New" w:cs="Courier New"/>
          <w:sz w:val="18"/>
          <w:szCs w:val="18"/>
        </w:rPr>
        <w:t>="1"&gt;</w:t>
      </w:r>
    </w:p>
    <w:p w14:paraId="34787C30"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w:t>
      </w:r>
      <w:proofErr w:type="spellStart"/>
      <w:proofErr w:type="gramStart"/>
      <w:r w:rsidRPr="00250677">
        <w:rPr>
          <w:rFonts w:ascii="Courier New" w:eastAsia="MS Mincho" w:hAnsi="Courier New" w:cs="Courier New"/>
          <w:sz w:val="18"/>
          <w:szCs w:val="18"/>
        </w:rPr>
        <w:t>green:ApproxModel</w:t>
      </w:r>
      <w:proofErr w:type="spellEnd"/>
      <w:proofErr w:type="gramEnd"/>
      <w:r w:rsidRPr="00250677">
        <w:rPr>
          <w:rFonts w:ascii="Courier New" w:eastAsia="MS Mincho" w:hAnsi="Courier New" w:cs="Courier New"/>
          <w:sz w:val="18"/>
          <w:szCs w:val="18"/>
        </w:rPr>
        <w:t xml:space="preserve"> type="0” /&gt;</w:t>
      </w:r>
    </w:p>
    <w:p w14:paraId="0D411D46"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w:t>
      </w:r>
      <w:proofErr w:type="spellStart"/>
      <w:proofErr w:type="gramStart"/>
      <w:r w:rsidRPr="00250677">
        <w:rPr>
          <w:rFonts w:ascii="Courier New" w:eastAsia="MS Mincho" w:hAnsi="Courier New" w:cs="Courier New"/>
          <w:sz w:val="18"/>
          <w:szCs w:val="18"/>
        </w:rPr>
        <w:t>green:AMI</w:t>
      </w:r>
      <w:proofErr w:type="spellEnd"/>
      <w:proofErr w:type="gramEnd"/>
      <w:r w:rsidRPr="00250677">
        <w:rPr>
          <w:rFonts w:ascii="Courier New" w:eastAsia="MS Mincho" w:hAnsi="Courier New" w:cs="Courier New"/>
          <w:sz w:val="18"/>
          <w:szCs w:val="18"/>
        </w:rPr>
        <w:t>&gt;</w:t>
      </w:r>
    </w:p>
    <w:p w14:paraId="160CC61F"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w:t>
      </w:r>
      <w:proofErr w:type="spellStart"/>
      <w:r w:rsidRPr="00250677">
        <w:rPr>
          <w:rFonts w:ascii="Courier New" w:eastAsia="MS Mincho" w:hAnsi="Courier New" w:cs="Courier New"/>
          <w:sz w:val="18"/>
          <w:szCs w:val="18"/>
        </w:rPr>
        <w:t>EssentialProperty</w:t>
      </w:r>
      <w:proofErr w:type="spellEnd"/>
      <w:r w:rsidRPr="00250677">
        <w:rPr>
          <w:rFonts w:ascii="Courier New" w:eastAsia="MS Mincho" w:hAnsi="Courier New" w:cs="Courier New"/>
          <w:sz w:val="18"/>
          <w:szCs w:val="18"/>
        </w:rPr>
        <w:t>&gt;</w:t>
      </w:r>
    </w:p>
    <w:p w14:paraId="031955E1"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p>
    <w:p w14:paraId="7E003834"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w:t>
      </w:r>
      <w:proofErr w:type="spellStart"/>
      <w:r w:rsidRPr="00250677">
        <w:rPr>
          <w:rFonts w:ascii="Courier New" w:eastAsia="MS Mincho" w:hAnsi="Courier New" w:cs="Courier New"/>
          <w:sz w:val="18"/>
          <w:szCs w:val="18"/>
        </w:rPr>
        <w:t>BaseURL</w:t>
      </w:r>
      <w:proofErr w:type="spellEnd"/>
      <w:r w:rsidRPr="00250677">
        <w:rPr>
          <w:rFonts w:ascii="Courier New" w:eastAsia="MS Mincho" w:hAnsi="Courier New" w:cs="Courier New"/>
          <w:sz w:val="18"/>
          <w:szCs w:val="18"/>
        </w:rPr>
        <w:t>&gt;</w:t>
      </w:r>
      <w:proofErr w:type="spellStart"/>
      <w:r w:rsidRPr="00250677">
        <w:rPr>
          <w:rFonts w:ascii="Courier New" w:eastAsia="MS Mincho" w:hAnsi="Courier New" w:cs="Courier New"/>
          <w:sz w:val="18"/>
          <w:szCs w:val="18"/>
        </w:rPr>
        <w:t>attenuation_maps</w:t>
      </w:r>
      <w:proofErr w:type="spellEnd"/>
      <w:r w:rsidRPr="00250677">
        <w:rPr>
          <w:rFonts w:ascii="Courier New" w:eastAsia="MS Mincho" w:hAnsi="Courier New" w:cs="Courier New"/>
          <w:sz w:val="18"/>
          <w:szCs w:val="18"/>
        </w:rPr>
        <w:t>/&lt;/</w:t>
      </w:r>
      <w:proofErr w:type="spellStart"/>
      <w:r w:rsidRPr="00250677">
        <w:rPr>
          <w:rFonts w:ascii="Courier New" w:eastAsia="MS Mincho" w:hAnsi="Courier New" w:cs="Courier New"/>
          <w:sz w:val="18"/>
          <w:szCs w:val="18"/>
        </w:rPr>
        <w:t>BaseURL</w:t>
      </w:r>
      <w:proofErr w:type="spellEnd"/>
      <w:r w:rsidRPr="00250677">
        <w:rPr>
          <w:rFonts w:ascii="Courier New" w:eastAsia="MS Mincho" w:hAnsi="Courier New" w:cs="Courier New"/>
          <w:sz w:val="18"/>
          <w:szCs w:val="18"/>
        </w:rPr>
        <w:t>&gt;</w:t>
      </w:r>
    </w:p>
    <w:p w14:paraId="69792E2F"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w:t>
      </w:r>
      <w:proofErr w:type="spellStart"/>
      <w:r w:rsidRPr="00250677">
        <w:rPr>
          <w:rFonts w:ascii="Courier New" w:eastAsia="MS Mincho" w:hAnsi="Courier New" w:cs="Courier New"/>
          <w:sz w:val="18"/>
          <w:szCs w:val="18"/>
        </w:rPr>
        <w:t>SegmentTemplate</w:t>
      </w:r>
      <w:proofErr w:type="spellEnd"/>
      <w:r w:rsidRPr="00250677">
        <w:rPr>
          <w:rFonts w:ascii="Courier New" w:eastAsia="MS Mincho" w:hAnsi="Courier New" w:cs="Courier New"/>
          <w:sz w:val="18"/>
          <w:szCs w:val="18"/>
        </w:rPr>
        <w:t xml:space="preserve"> timescale="90000" media="$id$/$Time$.mp4v"&gt;</w:t>
      </w:r>
    </w:p>
    <w:p w14:paraId="68EDA540"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w:t>
      </w:r>
      <w:proofErr w:type="spellStart"/>
      <w:r w:rsidRPr="00250677">
        <w:rPr>
          <w:rFonts w:ascii="Courier New" w:eastAsia="MS Mincho" w:hAnsi="Courier New" w:cs="Courier New"/>
          <w:sz w:val="18"/>
          <w:szCs w:val="18"/>
        </w:rPr>
        <w:t>SegmentTimeline</w:t>
      </w:r>
      <w:proofErr w:type="spellEnd"/>
      <w:r w:rsidRPr="00250677">
        <w:rPr>
          <w:rFonts w:ascii="Courier New" w:eastAsia="MS Mincho" w:hAnsi="Courier New" w:cs="Courier New"/>
          <w:sz w:val="18"/>
          <w:szCs w:val="18"/>
        </w:rPr>
        <w:t>&gt;</w:t>
      </w:r>
    </w:p>
    <w:p w14:paraId="7FE982D4"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&lt;S t="0" d="180180" r="432"/&gt;</w:t>
      </w:r>
    </w:p>
    <w:p w14:paraId="3C4D0583"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w:t>
      </w:r>
      <w:proofErr w:type="spellStart"/>
      <w:r w:rsidRPr="00250677">
        <w:rPr>
          <w:rFonts w:ascii="Courier New" w:eastAsia="MS Mincho" w:hAnsi="Courier New" w:cs="Courier New"/>
          <w:sz w:val="18"/>
          <w:szCs w:val="18"/>
        </w:rPr>
        <w:t>SegmentTimeline</w:t>
      </w:r>
      <w:proofErr w:type="spellEnd"/>
      <w:r w:rsidRPr="00250677">
        <w:rPr>
          <w:rFonts w:ascii="Courier New" w:eastAsia="MS Mincho" w:hAnsi="Courier New" w:cs="Courier New"/>
          <w:sz w:val="18"/>
          <w:szCs w:val="18"/>
        </w:rPr>
        <w:t>&gt;</w:t>
      </w:r>
    </w:p>
    <w:p w14:paraId="71D94E39"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w:t>
      </w:r>
      <w:proofErr w:type="spellStart"/>
      <w:r w:rsidRPr="00250677">
        <w:rPr>
          <w:rFonts w:ascii="Courier New" w:eastAsia="MS Mincho" w:hAnsi="Courier New" w:cs="Courier New"/>
          <w:sz w:val="18"/>
          <w:szCs w:val="18"/>
        </w:rPr>
        <w:t>SegmentTemplate</w:t>
      </w:r>
      <w:proofErr w:type="spellEnd"/>
      <w:r w:rsidRPr="00250677">
        <w:rPr>
          <w:rFonts w:ascii="Courier New" w:eastAsia="MS Mincho" w:hAnsi="Courier New" w:cs="Courier New"/>
          <w:sz w:val="18"/>
          <w:szCs w:val="18"/>
        </w:rPr>
        <w:t>&gt;</w:t>
      </w:r>
    </w:p>
    <w:p w14:paraId="389AE688"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p>
    <w:p w14:paraId="298AB2C5"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 xml:space="preserve">&lt;Representation id="ami1" bandwidth="1000" </w:t>
      </w:r>
      <w:proofErr w:type="spellStart"/>
      <w:r w:rsidRPr="00250677">
        <w:rPr>
          <w:rFonts w:ascii="Courier New" w:eastAsia="MS Mincho" w:hAnsi="Courier New" w:cs="Courier New"/>
          <w:sz w:val="18"/>
          <w:szCs w:val="18"/>
        </w:rPr>
        <w:t>associationId</w:t>
      </w:r>
      <w:proofErr w:type="spellEnd"/>
      <w:r w:rsidRPr="00250677">
        <w:rPr>
          <w:rFonts w:ascii="Courier New" w:eastAsia="MS Mincho" w:hAnsi="Courier New" w:cs="Courier New"/>
          <w:sz w:val="18"/>
          <w:szCs w:val="18"/>
        </w:rPr>
        <w:t>="v0"</w:t>
      </w:r>
    </w:p>
    <w:p w14:paraId="48F8EE5B"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proofErr w:type="spellStart"/>
      <w:r w:rsidRPr="00250677">
        <w:rPr>
          <w:rFonts w:ascii="Courier New" w:eastAsia="MS Mincho" w:hAnsi="Courier New" w:cs="Courier New"/>
          <w:sz w:val="18"/>
          <w:szCs w:val="18"/>
        </w:rPr>
        <w:t>associationType</w:t>
      </w:r>
      <w:proofErr w:type="spellEnd"/>
      <w:r w:rsidRPr="00250677">
        <w:rPr>
          <w:rFonts w:ascii="Courier New" w:eastAsia="MS Mincho" w:hAnsi="Courier New" w:cs="Courier New"/>
          <w:sz w:val="18"/>
          <w:szCs w:val="18"/>
        </w:rPr>
        <w:t>="</w:t>
      </w:r>
      <w:proofErr w:type="spellStart"/>
      <w:r w:rsidRPr="00250677">
        <w:rPr>
          <w:rFonts w:ascii="Courier New" w:eastAsia="MS Mincho" w:hAnsi="Courier New" w:cs="Courier New"/>
          <w:sz w:val="18"/>
          <w:szCs w:val="18"/>
        </w:rPr>
        <w:t>amit</w:t>
      </w:r>
      <w:proofErr w:type="spellEnd"/>
      <w:r w:rsidRPr="00250677">
        <w:rPr>
          <w:rFonts w:ascii="Courier New" w:eastAsia="MS Mincho" w:hAnsi="Courier New" w:cs="Courier New"/>
          <w:sz w:val="18"/>
          <w:szCs w:val="18"/>
        </w:rPr>
        <w:t>" /&gt;</w:t>
      </w:r>
    </w:p>
    <w:p w14:paraId="10DCFB25" w14:textId="6B091B91"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w:t>
      </w:r>
      <w:proofErr w:type="spellStart"/>
      <w:r w:rsidRPr="00250677">
        <w:rPr>
          <w:rFonts w:ascii="Courier New" w:eastAsia="MS Mincho" w:hAnsi="Courier New" w:cs="Courier New"/>
          <w:sz w:val="18"/>
          <w:szCs w:val="18"/>
        </w:rPr>
        <w:t>EssentialProperty</w:t>
      </w:r>
      <w:proofErr w:type="spellEnd"/>
      <w:r w:rsidRPr="00250677">
        <w:rPr>
          <w:rFonts w:ascii="Courier New" w:eastAsia="MS Mincho" w:hAnsi="Courier New" w:cs="Courier New"/>
          <w:sz w:val="18"/>
          <w:szCs w:val="18"/>
        </w:rPr>
        <w:t xml:space="preserve"> </w:t>
      </w:r>
      <w:proofErr w:type="spellStart"/>
      <w:r w:rsidRPr="00250677">
        <w:rPr>
          <w:rFonts w:ascii="Courier New" w:eastAsia="MS Mincho" w:hAnsi="Courier New" w:cs="Courier New"/>
          <w:sz w:val="18"/>
          <w:szCs w:val="18"/>
        </w:rPr>
        <w:t>schemeIdUri</w:t>
      </w:r>
      <w:proofErr w:type="spellEnd"/>
      <w:r w:rsidRPr="00250677">
        <w:rPr>
          <w:rFonts w:ascii="Courier New" w:eastAsia="MS Mincho" w:hAnsi="Courier New" w:cs="Courier New"/>
          <w:sz w:val="18"/>
          <w:szCs w:val="18"/>
        </w:rPr>
        <w:t>="urn:</w:t>
      </w:r>
      <w:proofErr w:type="gramStart"/>
      <w:r w:rsidRPr="00250677">
        <w:rPr>
          <w:rFonts w:ascii="Courier New" w:eastAsia="MS Mincho" w:hAnsi="Courier New" w:cs="Courier New"/>
          <w:sz w:val="18"/>
          <w:szCs w:val="18"/>
        </w:rPr>
        <w:t>mpeg:mpegI</w:t>
      </w:r>
      <w:proofErr w:type="gramEnd"/>
      <w:r w:rsidRPr="00250677">
        <w:rPr>
          <w:rFonts w:ascii="Courier New" w:eastAsia="MS Mincho" w:hAnsi="Courier New" w:cs="Courier New"/>
          <w:sz w:val="18"/>
          <w:szCs w:val="18"/>
        </w:rPr>
        <w:t>:green:</w:t>
      </w:r>
      <w:proofErr w:type="gramStart"/>
      <w:r w:rsidRPr="00250677">
        <w:rPr>
          <w:rFonts w:ascii="Courier New" w:eastAsia="MS Mincho" w:hAnsi="Courier New" w:cs="Courier New"/>
          <w:sz w:val="18"/>
          <w:szCs w:val="18"/>
        </w:rPr>
        <w:t>202</w:t>
      </w:r>
      <w:r w:rsidR="00FF72ED">
        <w:rPr>
          <w:rFonts w:ascii="Courier New" w:eastAsia="MS Mincho" w:hAnsi="Courier New" w:cs="Courier New"/>
          <w:sz w:val="18"/>
          <w:szCs w:val="18"/>
        </w:rPr>
        <w:t>5</w:t>
      </w:r>
      <w:r w:rsidRPr="00250677">
        <w:rPr>
          <w:rFonts w:ascii="Courier New" w:eastAsia="MS Mincho" w:hAnsi="Courier New" w:cs="Courier New"/>
          <w:sz w:val="18"/>
          <w:szCs w:val="18"/>
        </w:rPr>
        <w:t>:ami</w:t>
      </w:r>
      <w:proofErr w:type="gramEnd"/>
      <w:r w:rsidRPr="00250677">
        <w:rPr>
          <w:rFonts w:ascii="Courier New" w:eastAsia="MS Mincho" w:hAnsi="Courier New" w:cs="Courier New"/>
          <w:sz w:val="18"/>
          <w:szCs w:val="18"/>
        </w:rPr>
        <w:t>"&gt;</w:t>
      </w:r>
    </w:p>
    <w:p w14:paraId="089B6501"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w:t>
      </w:r>
      <w:proofErr w:type="spellStart"/>
      <w:proofErr w:type="gramStart"/>
      <w:r w:rsidRPr="00250677">
        <w:rPr>
          <w:rFonts w:ascii="Courier New" w:eastAsia="MS Mincho" w:hAnsi="Courier New" w:cs="Courier New"/>
          <w:sz w:val="18"/>
          <w:szCs w:val="18"/>
        </w:rPr>
        <w:t>green:AMI</w:t>
      </w:r>
      <w:proofErr w:type="spellEnd"/>
      <w:proofErr w:type="gramEnd"/>
      <w:r w:rsidRPr="00250677">
        <w:rPr>
          <w:rFonts w:ascii="Courier New" w:eastAsia="MS Mincho" w:hAnsi="Courier New" w:cs="Courier New"/>
          <w:sz w:val="18"/>
          <w:szCs w:val="18"/>
        </w:rPr>
        <w:t xml:space="preserve"> </w:t>
      </w:r>
      <w:proofErr w:type="spellStart"/>
      <w:r w:rsidRPr="00250677">
        <w:rPr>
          <w:rFonts w:ascii="Courier New" w:eastAsia="MS Mincho" w:hAnsi="Courier New" w:cs="Courier New"/>
          <w:sz w:val="18"/>
          <w:szCs w:val="18"/>
        </w:rPr>
        <w:t>energyReductionRate</w:t>
      </w:r>
      <w:proofErr w:type="spellEnd"/>
      <w:r w:rsidRPr="00250677">
        <w:rPr>
          <w:rFonts w:ascii="Courier New" w:eastAsia="MS Mincho" w:hAnsi="Courier New" w:cs="Courier New"/>
          <w:sz w:val="18"/>
          <w:szCs w:val="18"/>
        </w:rPr>
        <w:t>="20"&gt;</w:t>
      </w:r>
    </w:p>
    <w:p w14:paraId="4C7E916F"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w:t>
      </w:r>
      <w:proofErr w:type="spellStart"/>
      <w:proofErr w:type="gramStart"/>
      <w:r w:rsidRPr="00250677">
        <w:rPr>
          <w:rFonts w:ascii="Courier New" w:eastAsia="MS Mincho" w:hAnsi="Courier New" w:cs="Courier New"/>
          <w:sz w:val="18"/>
          <w:szCs w:val="18"/>
        </w:rPr>
        <w:t>green:QualityInfo</w:t>
      </w:r>
      <w:proofErr w:type="spellEnd"/>
      <w:proofErr w:type="gramEnd"/>
      <w:r w:rsidRPr="00250677">
        <w:rPr>
          <w:rFonts w:ascii="Courier New" w:eastAsia="MS Mincho" w:hAnsi="Courier New" w:cs="Courier New"/>
          <w:sz w:val="18"/>
          <w:szCs w:val="18"/>
        </w:rPr>
        <w:t xml:space="preserve"> metric="PSNR" reduction="5" /&gt;</w:t>
      </w:r>
    </w:p>
    <w:p w14:paraId="2E9E2066"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w:t>
      </w:r>
      <w:proofErr w:type="spellStart"/>
      <w:proofErr w:type="gramStart"/>
      <w:r w:rsidRPr="00250677">
        <w:rPr>
          <w:rFonts w:ascii="Courier New" w:eastAsia="MS Mincho" w:hAnsi="Courier New" w:cs="Courier New"/>
          <w:sz w:val="18"/>
          <w:szCs w:val="18"/>
        </w:rPr>
        <w:t>green:AMI</w:t>
      </w:r>
      <w:proofErr w:type="spellEnd"/>
      <w:proofErr w:type="gramEnd"/>
      <w:r w:rsidRPr="00250677">
        <w:rPr>
          <w:rFonts w:ascii="Courier New" w:eastAsia="MS Mincho" w:hAnsi="Courier New" w:cs="Courier New"/>
          <w:sz w:val="18"/>
          <w:szCs w:val="18"/>
        </w:rPr>
        <w:t>&gt;</w:t>
      </w:r>
    </w:p>
    <w:p w14:paraId="034DB111"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w:t>
      </w:r>
      <w:proofErr w:type="spellStart"/>
      <w:r w:rsidRPr="00250677">
        <w:rPr>
          <w:rFonts w:ascii="Courier New" w:eastAsia="MS Mincho" w:hAnsi="Courier New" w:cs="Courier New"/>
          <w:sz w:val="18"/>
          <w:szCs w:val="18"/>
        </w:rPr>
        <w:t>EssentialProperty</w:t>
      </w:r>
      <w:proofErr w:type="spellEnd"/>
      <w:r w:rsidRPr="00250677">
        <w:rPr>
          <w:rFonts w:ascii="Courier New" w:eastAsia="MS Mincho" w:hAnsi="Courier New" w:cs="Courier New"/>
          <w:sz w:val="18"/>
          <w:szCs w:val="18"/>
        </w:rPr>
        <w:t>&gt;</w:t>
      </w:r>
    </w:p>
    <w:p w14:paraId="568E7BA4"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&lt;/Representation&gt;</w:t>
      </w:r>
    </w:p>
    <w:p w14:paraId="332A31B3"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p>
    <w:p w14:paraId="74C178D1"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 xml:space="preserve">&lt;Representation id="ami2" bandwidth="1000" </w:t>
      </w:r>
      <w:proofErr w:type="spellStart"/>
      <w:r w:rsidRPr="00250677">
        <w:rPr>
          <w:rFonts w:ascii="Courier New" w:eastAsia="MS Mincho" w:hAnsi="Courier New" w:cs="Courier New"/>
          <w:sz w:val="18"/>
          <w:szCs w:val="18"/>
        </w:rPr>
        <w:t>associationId</w:t>
      </w:r>
      <w:proofErr w:type="spellEnd"/>
      <w:r w:rsidRPr="00250677">
        <w:rPr>
          <w:rFonts w:ascii="Courier New" w:eastAsia="MS Mincho" w:hAnsi="Courier New" w:cs="Courier New"/>
          <w:sz w:val="18"/>
          <w:szCs w:val="18"/>
        </w:rPr>
        <w:t>="v0"</w:t>
      </w:r>
    </w:p>
    <w:p w14:paraId="3D44CD22"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proofErr w:type="spellStart"/>
      <w:r w:rsidRPr="00250677">
        <w:rPr>
          <w:rFonts w:ascii="Courier New" w:eastAsia="MS Mincho" w:hAnsi="Courier New" w:cs="Courier New"/>
          <w:sz w:val="18"/>
          <w:szCs w:val="18"/>
        </w:rPr>
        <w:t>associationType</w:t>
      </w:r>
      <w:proofErr w:type="spellEnd"/>
      <w:r w:rsidRPr="00250677">
        <w:rPr>
          <w:rFonts w:ascii="Courier New" w:eastAsia="MS Mincho" w:hAnsi="Courier New" w:cs="Courier New"/>
          <w:sz w:val="18"/>
          <w:szCs w:val="18"/>
        </w:rPr>
        <w:t>="</w:t>
      </w:r>
      <w:proofErr w:type="spellStart"/>
      <w:r w:rsidRPr="00250677">
        <w:rPr>
          <w:rFonts w:ascii="Courier New" w:eastAsia="MS Mincho" w:hAnsi="Courier New" w:cs="Courier New"/>
          <w:sz w:val="18"/>
          <w:szCs w:val="18"/>
        </w:rPr>
        <w:t>amit</w:t>
      </w:r>
      <w:proofErr w:type="spellEnd"/>
      <w:r w:rsidRPr="00250677">
        <w:rPr>
          <w:rFonts w:ascii="Courier New" w:eastAsia="MS Mincho" w:hAnsi="Courier New" w:cs="Courier New"/>
          <w:sz w:val="18"/>
          <w:szCs w:val="18"/>
        </w:rPr>
        <w:t>" /&gt;</w:t>
      </w:r>
    </w:p>
    <w:p w14:paraId="137E57B6" w14:textId="57737319"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w:t>
      </w:r>
      <w:proofErr w:type="spellStart"/>
      <w:r w:rsidRPr="00250677">
        <w:rPr>
          <w:rFonts w:ascii="Courier New" w:eastAsia="MS Mincho" w:hAnsi="Courier New" w:cs="Courier New"/>
          <w:sz w:val="18"/>
          <w:szCs w:val="18"/>
        </w:rPr>
        <w:t>EssentialProperty</w:t>
      </w:r>
      <w:proofErr w:type="spellEnd"/>
      <w:r w:rsidRPr="00250677">
        <w:rPr>
          <w:rFonts w:ascii="Courier New" w:eastAsia="MS Mincho" w:hAnsi="Courier New" w:cs="Courier New"/>
          <w:sz w:val="18"/>
          <w:szCs w:val="18"/>
        </w:rPr>
        <w:t xml:space="preserve"> </w:t>
      </w:r>
      <w:proofErr w:type="spellStart"/>
      <w:r w:rsidRPr="00250677">
        <w:rPr>
          <w:rFonts w:ascii="Courier New" w:eastAsia="MS Mincho" w:hAnsi="Courier New" w:cs="Courier New"/>
          <w:sz w:val="18"/>
          <w:szCs w:val="18"/>
        </w:rPr>
        <w:t>schemeIdUri</w:t>
      </w:r>
      <w:proofErr w:type="spellEnd"/>
      <w:r w:rsidRPr="00250677">
        <w:rPr>
          <w:rFonts w:ascii="Courier New" w:eastAsia="MS Mincho" w:hAnsi="Courier New" w:cs="Courier New"/>
          <w:sz w:val="18"/>
          <w:szCs w:val="18"/>
        </w:rPr>
        <w:t>="urn:</w:t>
      </w:r>
      <w:proofErr w:type="gramStart"/>
      <w:r w:rsidRPr="00250677">
        <w:rPr>
          <w:rFonts w:ascii="Courier New" w:eastAsia="MS Mincho" w:hAnsi="Courier New" w:cs="Courier New"/>
          <w:sz w:val="18"/>
          <w:szCs w:val="18"/>
        </w:rPr>
        <w:t>mpeg:mpegI</w:t>
      </w:r>
      <w:proofErr w:type="gramEnd"/>
      <w:r w:rsidRPr="00250677">
        <w:rPr>
          <w:rFonts w:ascii="Courier New" w:eastAsia="MS Mincho" w:hAnsi="Courier New" w:cs="Courier New"/>
          <w:sz w:val="18"/>
          <w:szCs w:val="18"/>
        </w:rPr>
        <w:t>:green:</w:t>
      </w:r>
      <w:proofErr w:type="gramStart"/>
      <w:r w:rsidRPr="00250677">
        <w:rPr>
          <w:rFonts w:ascii="Courier New" w:eastAsia="MS Mincho" w:hAnsi="Courier New" w:cs="Courier New"/>
          <w:sz w:val="18"/>
          <w:szCs w:val="18"/>
        </w:rPr>
        <w:t>202</w:t>
      </w:r>
      <w:r w:rsidR="00FF72ED">
        <w:rPr>
          <w:rFonts w:ascii="Courier New" w:eastAsia="MS Mincho" w:hAnsi="Courier New" w:cs="Courier New"/>
          <w:sz w:val="18"/>
          <w:szCs w:val="18"/>
        </w:rPr>
        <w:t>5</w:t>
      </w:r>
      <w:r w:rsidRPr="00250677">
        <w:rPr>
          <w:rFonts w:ascii="Courier New" w:eastAsia="MS Mincho" w:hAnsi="Courier New" w:cs="Courier New"/>
          <w:sz w:val="18"/>
          <w:szCs w:val="18"/>
        </w:rPr>
        <w:t>:ami</w:t>
      </w:r>
      <w:proofErr w:type="gramEnd"/>
      <w:r w:rsidRPr="00250677">
        <w:rPr>
          <w:rFonts w:ascii="Courier New" w:eastAsia="MS Mincho" w:hAnsi="Courier New" w:cs="Courier New"/>
          <w:sz w:val="18"/>
          <w:szCs w:val="18"/>
        </w:rPr>
        <w:t>"&gt;</w:t>
      </w:r>
    </w:p>
    <w:p w14:paraId="70F7AA18"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w:t>
      </w:r>
      <w:proofErr w:type="spellStart"/>
      <w:proofErr w:type="gramStart"/>
      <w:r w:rsidRPr="00250677">
        <w:rPr>
          <w:rFonts w:ascii="Courier New" w:eastAsia="MS Mincho" w:hAnsi="Courier New" w:cs="Courier New"/>
          <w:sz w:val="18"/>
          <w:szCs w:val="18"/>
        </w:rPr>
        <w:t>green:AMI</w:t>
      </w:r>
      <w:proofErr w:type="spellEnd"/>
      <w:proofErr w:type="gramEnd"/>
      <w:r w:rsidRPr="00250677">
        <w:rPr>
          <w:rFonts w:ascii="Courier New" w:eastAsia="MS Mincho" w:hAnsi="Courier New" w:cs="Courier New"/>
          <w:sz w:val="18"/>
          <w:szCs w:val="18"/>
        </w:rPr>
        <w:t xml:space="preserve"> </w:t>
      </w:r>
      <w:proofErr w:type="spellStart"/>
      <w:r w:rsidRPr="00250677">
        <w:rPr>
          <w:rFonts w:ascii="Courier New" w:eastAsia="MS Mincho" w:hAnsi="Courier New" w:cs="Courier New"/>
          <w:sz w:val="18"/>
          <w:szCs w:val="18"/>
        </w:rPr>
        <w:t>energyReductionRate</w:t>
      </w:r>
      <w:proofErr w:type="spellEnd"/>
      <w:r w:rsidRPr="00250677">
        <w:rPr>
          <w:rFonts w:ascii="Courier New" w:eastAsia="MS Mincho" w:hAnsi="Courier New" w:cs="Courier New"/>
          <w:sz w:val="18"/>
          <w:szCs w:val="18"/>
        </w:rPr>
        <w:t>="40"&gt;</w:t>
      </w:r>
    </w:p>
    <w:p w14:paraId="684557C6"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w:t>
      </w:r>
      <w:proofErr w:type="spellStart"/>
      <w:proofErr w:type="gramStart"/>
      <w:r w:rsidRPr="00250677">
        <w:rPr>
          <w:rFonts w:ascii="Courier New" w:eastAsia="MS Mincho" w:hAnsi="Courier New" w:cs="Courier New"/>
          <w:sz w:val="18"/>
          <w:szCs w:val="18"/>
        </w:rPr>
        <w:t>green:QualityInfo</w:t>
      </w:r>
      <w:proofErr w:type="spellEnd"/>
      <w:proofErr w:type="gramEnd"/>
      <w:r w:rsidRPr="00250677">
        <w:rPr>
          <w:rFonts w:ascii="Courier New" w:eastAsia="MS Mincho" w:hAnsi="Courier New" w:cs="Courier New"/>
          <w:sz w:val="18"/>
          <w:szCs w:val="18"/>
        </w:rPr>
        <w:t xml:space="preserve"> metric="PSNR" reduction="10" /&gt;</w:t>
      </w:r>
    </w:p>
    <w:p w14:paraId="474526EA"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w:t>
      </w:r>
      <w:proofErr w:type="spellStart"/>
      <w:proofErr w:type="gramStart"/>
      <w:r w:rsidRPr="00250677">
        <w:rPr>
          <w:rFonts w:ascii="Courier New" w:eastAsia="MS Mincho" w:hAnsi="Courier New" w:cs="Courier New"/>
          <w:sz w:val="18"/>
          <w:szCs w:val="18"/>
        </w:rPr>
        <w:t>green:AMI</w:t>
      </w:r>
      <w:proofErr w:type="spellEnd"/>
      <w:proofErr w:type="gramEnd"/>
      <w:r w:rsidRPr="00250677">
        <w:rPr>
          <w:rFonts w:ascii="Courier New" w:eastAsia="MS Mincho" w:hAnsi="Courier New" w:cs="Courier New"/>
          <w:sz w:val="18"/>
          <w:szCs w:val="18"/>
        </w:rPr>
        <w:t>&gt;</w:t>
      </w:r>
    </w:p>
    <w:p w14:paraId="42F2ACA2"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w:t>
      </w:r>
      <w:proofErr w:type="spellStart"/>
      <w:r w:rsidRPr="00250677">
        <w:rPr>
          <w:rFonts w:ascii="Courier New" w:eastAsia="MS Mincho" w:hAnsi="Courier New" w:cs="Courier New"/>
          <w:sz w:val="18"/>
          <w:szCs w:val="18"/>
        </w:rPr>
        <w:t>EssentialProperty</w:t>
      </w:r>
      <w:proofErr w:type="spellEnd"/>
      <w:r w:rsidRPr="00250677">
        <w:rPr>
          <w:rFonts w:ascii="Courier New" w:eastAsia="MS Mincho" w:hAnsi="Courier New" w:cs="Courier New"/>
          <w:sz w:val="18"/>
          <w:szCs w:val="18"/>
        </w:rPr>
        <w:t>&gt;</w:t>
      </w:r>
    </w:p>
    <w:p w14:paraId="72D5A395"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&lt;/Representation&gt;</w:t>
      </w:r>
    </w:p>
    <w:p w14:paraId="08F17814"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p>
    <w:p w14:paraId="32984EF0"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t>&lt;/</w:t>
      </w:r>
      <w:proofErr w:type="spellStart"/>
      <w:r w:rsidRPr="00250677">
        <w:rPr>
          <w:rFonts w:ascii="Courier New" w:eastAsia="MS Mincho" w:hAnsi="Courier New" w:cs="Courier New"/>
          <w:sz w:val="18"/>
          <w:szCs w:val="18"/>
        </w:rPr>
        <w:t>AdaptationSet</w:t>
      </w:r>
      <w:proofErr w:type="spellEnd"/>
      <w:r w:rsidRPr="00250677">
        <w:rPr>
          <w:rFonts w:ascii="Courier New" w:eastAsia="MS Mincho" w:hAnsi="Courier New" w:cs="Courier New"/>
          <w:sz w:val="18"/>
          <w:szCs w:val="18"/>
        </w:rPr>
        <w:t>&gt;</w:t>
      </w:r>
    </w:p>
    <w:p w14:paraId="18192575"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p>
    <w:p w14:paraId="17BEABEF"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t>&lt;</w:t>
      </w:r>
      <w:proofErr w:type="spellStart"/>
      <w:r w:rsidRPr="00250677">
        <w:rPr>
          <w:rFonts w:ascii="Courier New" w:eastAsia="MS Mincho" w:hAnsi="Courier New" w:cs="Courier New"/>
          <w:sz w:val="18"/>
          <w:szCs w:val="18"/>
        </w:rPr>
        <w:t>AdaptationSet</w:t>
      </w:r>
      <w:proofErr w:type="spellEnd"/>
      <w:r w:rsidRPr="00250677">
        <w:rPr>
          <w:rFonts w:ascii="Courier New" w:eastAsia="MS Mincho" w:hAnsi="Courier New" w:cs="Courier New"/>
          <w:sz w:val="18"/>
          <w:szCs w:val="18"/>
        </w:rPr>
        <w:t xml:space="preserve"> id="am2" </w:t>
      </w:r>
      <w:proofErr w:type="spellStart"/>
      <w:r w:rsidRPr="00250677">
        <w:rPr>
          <w:rFonts w:ascii="Courier New" w:eastAsia="MS Mincho" w:hAnsi="Courier New" w:cs="Courier New"/>
          <w:sz w:val="18"/>
          <w:szCs w:val="18"/>
        </w:rPr>
        <w:t>mimeType</w:t>
      </w:r>
      <w:proofErr w:type="spellEnd"/>
      <w:r w:rsidRPr="00250677">
        <w:rPr>
          <w:rFonts w:ascii="Courier New" w:eastAsia="MS Mincho" w:hAnsi="Courier New" w:cs="Courier New"/>
          <w:sz w:val="18"/>
          <w:szCs w:val="18"/>
        </w:rPr>
        <w:t>="video/mp4" codecs="</w:t>
      </w:r>
      <w:proofErr w:type="gramStart"/>
      <w:r w:rsidRPr="00250677">
        <w:rPr>
          <w:rFonts w:ascii="Courier New" w:eastAsia="MS Mincho" w:hAnsi="Courier New" w:cs="Courier New"/>
          <w:sz w:val="18"/>
          <w:szCs w:val="18"/>
        </w:rPr>
        <w:t>resv.gmat</w:t>
      </w:r>
      <w:proofErr w:type="gramEnd"/>
      <w:r w:rsidRPr="00250677">
        <w:rPr>
          <w:rFonts w:ascii="Courier New" w:eastAsia="MS Mincho" w:hAnsi="Courier New" w:cs="Courier New"/>
          <w:sz w:val="18"/>
          <w:szCs w:val="18"/>
        </w:rPr>
        <w:t>.avc1.4D401F"&gt;</w:t>
      </w:r>
    </w:p>
    <w:p w14:paraId="08D6ACAB"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p>
    <w:p w14:paraId="2EAAE27B" w14:textId="031375CE"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w:t>
      </w:r>
      <w:proofErr w:type="spellStart"/>
      <w:r w:rsidRPr="00250677">
        <w:rPr>
          <w:rFonts w:ascii="Courier New" w:eastAsia="MS Mincho" w:hAnsi="Courier New" w:cs="Courier New"/>
          <w:sz w:val="18"/>
          <w:szCs w:val="18"/>
        </w:rPr>
        <w:t>EssentialProperty</w:t>
      </w:r>
      <w:proofErr w:type="spellEnd"/>
      <w:r w:rsidRPr="00250677">
        <w:rPr>
          <w:rFonts w:ascii="Courier New" w:eastAsia="MS Mincho" w:hAnsi="Courier New" w:cs="Courier New"/>
          <w:sz w:val="18"/>
          <w:szCs w:val="18"/>
        </w:rPr>
        <w:t xml:space="preserve"> </w:t>
      </w:r>
      <w:proofErr w:type="spellStart"/>
      <w:r w:rsidRPr="00250677">
        <w:rPr>
          <w:rFonts w:ascii="Courier New" w:eastAsia="MS Mincho" w:hAnsi="Courier New" w:cs="Courier New"/>
          <w:sz w:val="18"/>
          <w:szCs w:val="18"/>
        </w:rPr>
        <w:t>schemeIdUri</w:t>
      </w:r>
      <w:proofErr w:type="spellEnd"/>
      <w:r w:rsidRPr="00250677">
        <w:rPr>
          <w:rFonts w:ascii="Courier New" w:eastAsia="MS Mincho" w:hAnsi="Courier New" w:cs="Courier New"/>
          <w:sz w:val="18"/>
          <w:szCs w:val="18"/>
        </w:rPr>
        <w:t>="urn:</w:t>
      </w:r>
      <w:proofErr w:type="gramStart"/>
      <w:r w:rsidRPr="00250677">
        <w:rPr>
          <w:rFonts w:ascii="Courier New" w:eastAsia="MS Mincho" w:hAnsi="Courier New" w:cs="Courier New"/>
          <w:sz w:val="18"/>
          <w:szCs w:val="18"/>
        </w:rPr>
        <w:t>mpeg:mpegI</w:t>
      </w:r>
      <w:proofErr w:type="gramEnd"/>
      <w:r w:rsidRPr="00250677">
        <w:rPr>
          <w:rFonts w:ascii="Courier New" w:eastAsia="MS Mincho" w:hAnsi="Courier New" w:cs="Courier New"/>
          <w:sz w:val="18"/>
          <w:szCs w:val="18"/>
        </w:rPr>
        <w:t>:green:</w:t>
      </w:r>
      <w:proofErr w:type="gramStart"/>
      <w:r w:rsidRPr="00250677">
        <w:rPr>
          <w:rFonts w:ascii="Courier New" w:eastAsia="MS Mincho" w:hAnsi="Courier New" w:cs="Courier New"/>
          <w:sz w:val="18"/>
          <w:szCs w:val="18"/>
        </w:rPr>
        <w:t>202</w:t>
      </w:r>
      <w:r w:rsidR="00FF72ED">
        <w:rPr>
          <w:rFonts w:ascii="Courier New" w:eastAsia="MS Mincho" w:hAnsi="Courier New" w:cs="Courier New"/>
          <w:sz w:val="18"/>
          <w:szCs w:val="18"/>
        </w:rPr>
        <w:t>5</w:t>
      </w:r>
      <w:r w:rsidRPr="00250677">
        <w:rPr>
          <w:rFonts w:ascii="Courier New" w:eastAsia="MS Mincho" w:hAnsi="Courier New" w:cs="Courier New"/>
          <w:sz w:val="18"/>
          <w:szCs w:val="18"/>
        </w:rPr>
        <w:t>:ami</w:t>
      </w:r>
      <w:proofErr w:type="gramEnd"/>
      <w:r w:rsidRPr="00250677">
        <w:rPr>
          <w:rFonts w:ascii="Courier New" w:eastAsia="MS Mincho" w:hAnsi="Courier New" w:cs="Courier New"/>
          <w:sz w:val="18"/>
          <w:szCs w:val="18"/>
        </w:rPr>
        <w:t>"&gt;</w:t>
      </w:r>
    </w:p>
    <w:p w14:paraId="6CBF51A9" w14:textId="5726BFAA"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w:t>
      </w:r>
      <w:proofErr w:type="spellStart"/>
      <w:proofErr w:type="gramStart"/>
      <w:r w:rsidRPr="00250677">
        <w:rPr>
          <w:rFonts w:ascii="Courier New" w:eastAsia="MS Mincho" w:hAnsi="Courier New" w:cs="Courier New"/>
          <w:sz w:val="18"/>
          <w:szCs w:val="18"/>
        </w:rPr>
        <w:t>green:AMI</w:t>
      </w:r>
      <w:proofErr w:type="spellEnd"/>
      <w:proofErr w:type="gramEnd"/>
      <w:r w:rsidRPr="00250677">
        <w:rPr>
          <w:rFonts w:ascii="Courier New" w:eastAsia="MS Mincho" w:hAnsi="Courier New" w:cs="Courier New"/>
          <w:sz w:val="18"/>
          <w:szCs w:val="18"/>
        </w:rPr>
        <w:t xml:space="preserve"> </w:t>
      </w:r>
      <w:proofErr w:type="spellStart"/>
      <w:r w:rsidRPr="00250677">
        <w:rPr>
          <w:rFonts w:ascii="Courier New" w:eastAsia="MS Mincho" w:hAnsi="Courier New" w:cs="Courier New"/>
          <w:sz w:val="18"/>
          <w:szCs w:val="18"/>
        </w:rPr>
        <w:t>displayMode</w:t>
      </w:r>
      <w:ins w:id="274" w:author="Claire-Helene Demarty" w:date="2025-10-13T10:29:00Z" w16du:dateUtc="2025-10-13T08:29:00Z">
        <w:r w:rsidR="002756D1">
          <w:rPr>
            <w:rFonts w:ascii="Courier New" w:eastAsia="MS Mincho" w:hAnsi="Courier New" w:cs="Courier New"/>
            <w:sz w:val="18"/>
            <w:szCs w:val="18"/>
          </w:rPr>
          <w:t>l</w:t>
        </w:r>
      </w:ins>
      <w:proofErr w:type="spellEnd"/>
      <w:r w:rsidRPr="00250677">
        <w:rPr>
          <w:rFonts w:ascii="Courier New" w:eastAsia="MS Mincho" w:hAnsi="Courier New" w:cs="Courier New"/>
          <w:sz w:val="18"/>
          <w:szCs w:val="18"/>
        </w:rPr>
        <w:t xml:space="preserve">="3" </w:t>
      </w:r>
      <w:proofErr w:type="spellStart"/>
      <w:r w:rsidRPr="00250677">
        <w:rPr>
          <w:rFonts w:ascii="Courier New" w:eastAsia="MS Mincho" w:hAnsi="Courier New" w:cs="Courier New"/>
          <w:sz w:val="18"/>
          <w:szCs w:val="18"/>
        </w:rPr>
        <w:t>attenuationUse</w:t>
      </w:r>
      <w:proofErr w:type="spellEnd"/>
      <w:r w:rsidRPr="00250677">
        <w:rPr>
          <w:rFonts w:ascii="Courier New" w:eastAsia="MS Mincho" w:hAnsi="Courier New" w:cs="Courier New"/>
          <w:sz w:val="18"/>
          <w:szCs w:val="18"/>
        </w:rPr>
        <w:t>="1"&gt;</w:t>
      </w:r>
    </w:p>
    <w:p w14:paraId="02ACBD74"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w:t>
      </w:r>
      <w:proofErr w:type="spellStart"/>
      <w:proofErr w:type="gramStart"/>
      <w:r w:rsidRPr="00250677">
        <w:rPr>
          <w:rFonts w:ascii="Courier New" w:eastAsia="MS Mincho" w:hAnsi="Courier New" w:cs="Courier New"/>
          <w:sz w:val="18"/>
          <w:szCs w:val="18"/>
        </w:rPr>
        <w:t>green:ApproxModel</w:t>
      </w:r>
      <w:proofErr w:type="spellEnd"/>
      <w:proofErr w:type="gramEnd"/>
      <w:r w:rsidRPr="00250677">
        <w:rPr>
          <w:rFonts w:ascii="Courier New" w:eastAsia="MS Mincho" w:hAnsi="Courier New" w:cs="Courier New"/>
          <w:sz w:val="18"/>
          <w:szCs w:val="18"/>
        </w:rPr>
        <w:t xml:space="preserve"> type="1” /&gt;</w:t>
      </w:r>
    </w:p>
    <w:p w14:paraId="37ECC4C3"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w:t>
      </w:r>
      <w:proofErr w:type="spellStart"/>
      <w:proofErr w:type="gramStart"/>
      <w:r w:rsidRPr="00250677">
        <w:rPr>
          <w:rFonts w:ascii="Courier New" w:eastAsia="MS Mincho" w:hAnsi="Courier New" w:cs="Courier New"/>
          <w:sz w:val="18"/>
          <w:szCs w:val="18"/>
        </w:rPr>
        <w:t>green:AMI</w:t>
      </w:r>
      <w:proofErr w:type="spellEnd"/>
      <w:proofErr w:type="gramEnd"/>
      <w:r w:rsidRPr="00250677">
        <w:rPr>
          <w:rFonts w:ascii="Courier New" w:eastAsia="MS Mincho" w:hAnsi="Courier New" w:cs="Courier New"/>
          <w:sz w:val="18"/>
          <w:szCs w:val="18"/>
        </w:rPr>
        <w:t>&gt;</w:t>
      </w:r>
    </w:p>
    <w:p w14:paraId="11453A79"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w:t>
      </w:r>
      <w:proofErr w:type="spellStart"/>
      <w:r w:rsidRPr="00250677">
        <w:rPr>
          <w:rFonts w:ascii="Courier New" w:eastAsia="MS Mincho" w:hAnsi="Courier New" w:cs="Courier New"/>
          <w:sz w:val="18"/>
          <w:szCs w:val="18"/>
        </w:rPr>
        <w:t>EssentialProperty</w:t>
      </w:r>
      <w:proofErr w:type="spellEnd"/>
      <w:r w:rsidRPr="00250677">
        <w:rPr>
          <w:rFonts w:ascii="Courier New" w:eastAsia="MS Mincho" w:hAnsi="Courier New" w:cs="Courier New"/>
          <w:sz w:val="18"/>
          <w:szCs w:val="18"/>
        </w:rPr>
        <w:t>&gt;</w:t>
      </w:r>
    </w:p>
    <w:p w14:paraId="27E0DEF8"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p>
    <w:p w14:paraId="78D68D9B"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w:t>
      </w:r>
      <w:proofErr w:type="spellStart"/>
      <w:r w:rsidRPr="00250677">
        <w:rPr>
          <w:rFonts w:ascii="Courier New" w:eastAsia="MS Mincho" w:hAnsi="Courier New" w:cs="Courier New"/>
          <w:sz w:val="18"/>
          <w:szCs w:val="18"/>
        </w:rPr>
        <w:t>BaseURL</w:t>
      </w:r>
      <w:proofErr w:type="spellEnd"/>
      <w:r w:rsidRPr="00250677">
        <w:rPr>
          <w:rFonts w:ascii="Courier New" w:eastAsia="MS Mincho" w:hAnsi="Courier New" w:cs="Courier New"/>
          <w:sz w:val="18"/>
          <w:szCs w:val="18"/>
        </w:rPr>
        <w:t>&gt;</w:t>
      </w:r>
      <w:proofErr w:type="spellStart"/>
      <w:r w:rsidRPr="00250677">
        <w:rPr>
          <w:rFonts w:ascii="Courier New" w:eastAsia="MS Mincho" w:hAnsi="Courier New" w:cs="Courier New"/>
          <w:sz w:val="18"/>
          <w:szCs w:val="18"/>
        </w:rPr>
        <w:t>attenuation_maps</w:t>
      </w:r>
      <w:proofErr w:type="spellEnd"/>
      <w:r w:rsidRPr="00250677">
        <w:rPr>
          <w:rFonts w:ascii="Courier New" w:eastAsia="MS Mincho" w:hAnsi="Courier New" w:cs="Courier New"/>
          <w:sz w:val="18"/>
          <w:szCs w:val="18"/>
        </w:rPr>
        <w:t>/&lt;/</w:t>
      </w:r>
      <w:proofErr w:type="spellStart"/>
      <w:r w:rsidRPr="00250677">
        <w:rPr>
          <w:rFonts w:ascii="Courier New" w:eastAsia="MS Mincho" w:hAnsi="Courier New" w:cs="Courier New"/>
          <w:sz w:val="18"/>
          <w:szCs w:val="18"/>
        </w:rPr>
        <w:t>BaseURL</w:t>
      </w:r>
      <w:proofErr w:type="spellEnd"/>
      <w:r w:rsidRPr="00250677">
        <w:rPr>
          <w:rFonts w:ascii="Courier New" w:eastAsia="MS Mincho" w:hAnsi="Courier New" w:cs="Courier New"/>
          <w:sz w:val="18"/>
          <w:szCs w:val="18"/>
        </w:rPr>
        <w:t>&gt;</w:t>
      </w:r>
    </w:p>
    <w:p w14:paraId="5A037861"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w:t>
      </w:r>
      <w:proofErr w:type="spellStart"/>
      <w:r w:rsidRPr="00250677">
        <w:rPr>
          <w:rFonts w:ascii="Courier New" w:eastAsia="MS Mincho" w:hAnsi="Courier New" w:cs="Courier New"/>
          <w:sz w:val="18"/>
          <w:szCs w:val="18"/>
        </w:rPr>
        <w:t>SegmentTemplate</w:t>
      </w:r>
      <w:proofErr w:type="spellEnd"/>
      <w:r w:rsidRPr="00250677">
        <w:rPr>
          <w:rFonts w:ascii="Courier New" w:eastAsia="MS Mincho" w:hAnsi="Courier New" w:cs="Courier New"/>
          <w:sz w:val="18"/>
          <w:szCs w:val="18"/>
        </w:rPr>
        <w:t xml:space="preserve"> timescale="90000" media="$id$/$Time$.mp4v"&gt;</w:t>
      </w:r>
    </w:p>
    <w:p w14:paraId="522E11DB"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w:t>
      </w:r>
      <w:proofErr w:type="spellStart"/>
      <w:r w:rsidRPr="00250677">
        <w:rPr>
          <w:rFonts w:ascii="Courier New" w:eastAsia="MS Mincho" w:hAnsi="Courier New" w:cs="Courier New"/>
          <w:sz w:val="18"/>
          <w:szCs w:val="18"/>
        </w:rPr>
        <w:t>SegmentTimeline</w:t>
      </w:r>
      <w:proofErr w:type="spellEnd"/>
      <w:r w:rsidRPr="00250677">
        <w:rPr>
          <w:rFonts w:ascii="Courier New" w:eastAsia="MS Mincho" w:hAnsi="Courier New" w:cs="Courier New"/>
          <w:sz w:val="18"/>
          <w:szCs w:val="18"/>
        </w:rPr>
        <w:t>&gt;</w:t>
      </w:r>
    </w:p>
    <w:p w14:paraId="4C6FD89F"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&lt;S t="0" d="180180" r="432"/&gt;</w:t>
      </w:r>
    </w:p>
    <w:p w14:paraId="79D63256"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w:t>
      </w:r>
      <w:proofErr w:type="spellStart"/>
      <w:r w:rsidRPr="00250677">
        <w:rPr>
          <w:rFonts w:ascii="Courier New" w:eastAsia="MS Mincho" w:hAnsi="Courier New" w:cs="Courier New"/>
          <w:sz w:val="18"/>
          <w:szCs w:val="18"/>
        </w:rPr>
        <w:t>SegmentTimeline</w:t>
      </w:r>
      <w:proofErr w:type="spellEnd"/>
      <w:r w:rsidRPr="00250677">
        <w:rPr>
          <w:rFonts w:ascii="Courier New" w:eastAsia="MS Mincho" w:hAnsi="Courier New" w:cs="Courier New"/>
          <w:sz w:val="18"/>
          <w:szCs w:val="18"/>
        </w:rPr>
        <w:t>&gt;</w:t>
      </w:r>
    </w:p>
    <w:p w14:paraId="295600A2"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w:t>
      </w:r>
      <w:proofErr w:type="spellStart"/>
      <w:r w:rsidRPr="00250677">
        <w:rPr>
          <w:rFonts w:ascii="Courier New" w:eastAsia="MS Mincho" w:hAnsi="Courier New" w:cs="Courier New"/>
          <w:sz w:val="18"/>
          <w:szCs w:val="18"/>
        </w:rPr>
        <w:t>SegmentTemplate</w:t>
      </w:r>
      <w:proofErr w:type="spellEnd"/>
      <w:r w:rsidRPr="00250677">
        <w:rPr>
          <w:rFonts w:ascii="Courier New" w:eastAsia="MS Mincho" w:hAnsi="Courier New" w:cs="Courier New"/>
          <w:sz w:val="18"/>
          <w:szCs w:val="18"/>
        </w:rPr>
        <w:t>&gt;</w:t>
      </w:r>
    </w:p>
    <w:p w14:paraId="63631633"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p>
    <w:p w14:paraId="6B578A13"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 xml:space="preserve">&lt;Representation id="ami3" bandwidth="1000" </w:t>
      </w:r>
      <w:proofErr w:type="spellStart"/>
      <w:r w:rsidRPr="00250677">
        <w:rPr>
          <w:rFonts w:ascii="Courier New" w:eastAsia="MS Mincho" w:hAnsi="Courier New" w:cs="Courier New"/>
          <w:sz w:val="18"/>
          <w:szCs w:val="18"/>
        </w:rPr>
        <w:t>associationId</w:t>
      </w:r>
      <w:proofErr w:type="spellEnd"/>
      <w:r w:rsidRPr="00250677">
        <w:rPr>
          <w:rFonts w:ascii="Courier New" w:eastAsia="MS Mincho" w:hAnsi="Courier New" w:cs="Courier New"/>
          <w:sz w:val="18"/>
          <w:szCs w:val="18"/>
        </w:rPr>
        <w:t>="v0"</w:t>
      </w:r>
    </w:p>
    <w:p w14:paraId="1858FC28"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proofErr w:type="spellStart"/>
      <w:r w:rsidRPr="00250677">
        <w:rPr>
          <w:rFonts w:ascii="Courier New" w:eastAsia="MS Mincho" w:hAnsi="Courier New" w:cs="Courier New"/>
          <w:sz w:val="18"/>
          <w:szCs w:val="18"/>
        </w:rPr>
        <w:t>associationType</w:t>
      </w:r>
      <w:proofErr w:type="spellEnd"/>
      <w:r w:rsidRPr="00250677">
        <w:rPr>
          <w:rFonts w:ascii="Courier New" w:eastAsia="MS Mincho" w:hAnsi="Courier New" w:cs="Courier New"/>
          <w:sz w:val="18"/>
          <w:szCs w:val="18"/>
        </w:rPr>
        <w:t>="</w:t>
      </w:r>
      <w:proofErr w:type="spellStart"/>
      <w:r w:rsidRPr="00250677">
        <w:rPr>
          <w:rFonts w:ascii="Courier New" w:eastAsia="MS Mincho" w:hAnsi="Courier New" w:cs="Courier New"/>
          <w:sz w:val="18"/>
          <w:szCs w:val="18"/>
        </w:rPr>
        <w:t>amit</w:t>
      </w:r>
      <w:proofErr w:type="spellEnd"/>
      <w:r w:rsidRPr="00250677">
        <w:rPr>
          <w:rFonts w:ascii="Courier New" w:eastAsia="MS Mincho" w:hAnsi="Courier New" w:cs="Courier New"/>
          <w:sz w:val="18"/>
          <w:szCs w:val="18"/>
        </w:rPr>
        <w:t>" /&gt;</w:t>
      </w:r>
    </w:p>
    <w:p w14:paraId="28CE4ABF" w14:textId="1C9B0CA5"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w:t>
      </w:r>
      <w:proofErr w:type="spellStart"/>
      <w:r w:rsidRPr="00250677">
        <w:rPr>
          <w:rFonts w:ascii="Courier New" w:eastAsia="MS Mincho" w:hAnsi="Courier New" w:cs="Courier New"/>
          <w:sz w:val="18"/>
          <w:szCs w:val="18"/>
        </w:rPr>
        <w:t>EssentialProperty</w:t>
      </w:r>
      <w:proofErr w:type="spellEnd"/>
      <w:r w:rsidRPr="00250677">
        <w:rPr>
          <w:rFonts w:ascii="Courier New" w:eastAsia="MS Mincho" w:hAnsi="Courier New" w:cs="Courier New"/>
          <w:sz w:val="18"/>
          <w:szCs w:val="18"/>
        </w:rPr>
        <w:t xml:space="preserve"> </w:t>
      </w:r>
      <w:proofErr w:type="spellStart"/>
      <w:r w:rsidRPr="00250677">
        <w:rPr>
          <w:rFonts w:ascii="Courier New" w:eastAsia="MS Mincho" w:hAnsi="Courier New" w:cs="Courier New"/>
          <w:sz w:val="18"/>
          <w:szCs w:val="18"/>
        </w:rPr>
        <w:t>schemeIdUri</w:t>
      </w:r>
      <w:proofErr w:type="spellEnd"/>
      <w:r w:rsidRPr="00250677">
        <w:rPr>
          <w:rFonts w:ascii="Courier New" w:eastAsia="MS Mincho" w:hAnsi="Courier New" w:cs="Courier New"/>
          <w:sz w:val="18"/>
          <w:szCs w:val="18"/>
        </w:rPr>
        <w:t>="urn:</w:t>
      </w:r>
      <w:proofErr w:type="gramStart"/>
      <w:r w:rsidRPr="00250677">
        <w:rPr>
          <w:rFonts w:ascii="Courier New" w:eastAsia="MS Mincho" w:hAnsi="Courier New" w:cs="Courier New"/>
          <w:sz w:val="18"/>
          <w:szCs w:val="18"/>
        </w:rPr>
        <w:t>mpeg:mpegI</w:t>
      </w:r>
      <w:proofErr w:type="gramEnd"/>
      <w:r w:rsidRPr="00250677">
        <w:rPr>
          <w:rFonts w:ascii="Courier New" w:eastAsia="MS Mincho" w:hAnsi="Courier New" w:cs="Courier New"/>
          <w:sz w:val="18"/>
          <w:szCs w:val="18"/>
        </w:rPr>
        <w:t>:green:</w:t>
      </w:r>
      <w:proofErr w:type="gramStart"/>
      <w:r w:rsidRPr="00250677">
        <w:rPr>
          <w:rFonts w:ascii="Courier New" w:eastAsia="MS Mincho" w:hAnsi="Courier New" w:cs="Courier New"/>
          <w:sz w:val="18"/>
          <w:szCs w:val="18"/>
        </w:rPr>
        <w:t>202</w:t>
      </w:r>
      <w:r w:rsidR="00FF72ED">
        <w:rPr>
          <w:rFonts w:ascii="Courier New" w:eastAsia="MS Mincho" w:hAnsi="Courier New" w:cs="Courier New"/>
          <w:sz w:val="18"/>
          <w:szCs w:val="18"/>
        </w:rPr>
        <w:t>5</w:t>
      </w:r>
      <w:r w:rsidRPr="00250677">
        <w:rPr>
          <w:rFonts w:ascii="Courier New" w:eastAsia="MS Mincho" w:hAnsi="Courier New" w:cs="Courier New"/>
          <w:sz w:val="18"/>
          <w:szCs w:val="18"/>
        </w:rPr>
        <w:t>:ami</w:t>
      </w:r>
      <w:proofErr w:type="gramEnd"/>
      <w:r w:rsidRPr="00250677">
        <w:rPr>
          <w:rFonts w:ascii="Courier New" w:eastAsia="MS Mincho" w:hAnsi="Courier New" w:cs="Courier New"/>
          <w:sz w:val="18"/>
          <w:szCs w:val="18"/>
        </w:rPr>
        <w:t>"&gt;</w:t>
      </w:r>
    </w:p>
    <w:p w14:paraId="0D164E6B"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w:t>
      </w:r>
      <w:proofErr w:type="spellStart"/>
      <w:proofErr w:type="gramStart"/>
      <w:r w:rsidRPr="00250677">
        <w:rPr>
          <w:rFonts w:ascii="Courier New" w:eastAsia="MS Mincho" w:hAnsi="Courier New" w:cs="Courier New"/>
          <w:sz w:val="18"/>
          <w:szCs w:val="18"/>
        </w:rPr>
        <w:t>green:AMI</w:t>
      </w:r>
      <w:proofErr w:type="spellEnd"/>
      <w:proofErr w:type="gramEnd"/>
      <w:r w:rsidRPr="00250677">
        <w:rPr>
          <w:rFonts w:ascii="Courier New" w:eastAsia="MS Mincho" w:hAnsi="Courier New" w:cs="Courier New"/>
          <w:sz w:val="18"/>
          <w:szCs w:val="18"/>
        </w:rPr>
        <w:t xml:space="preserve"> </w:t>
      </w:r>
      <w:proofErr w:type="spellStart"/>
      <w:r w:rsidRPr="00250677">
        <w:rPr>
          <w:rFonts w:ascii="Courier New" w:eastAsia="MS Mincho" w:hAnsi="Courier New" w:cs="Courier New"/>
          <w:sz w:val="18"/>
          <w:szCs w:val="18"/>
        </w:rPr>
        <w:t>energyReductionRate</w:t>
      </w:r>
      <w:proofErr w:type="spellEnd"/>
      <w:r w:rsidRPr="00250677">
        <w:rPr>
          <w:rFonts w:ascii="Courier New" w:eastAsia="MS Mincho" w:hAnsi="Courier New" w:cs="Courier New"/>
          <w:sz w:val="18"/>
          <w:szCs w:val="18"/>
        </w:rPr>
        <w:t>="20"&gt;</w:t>
      </w:r>
    </w:p>
    <w:p w14:paraId="2BCB07DC"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w:t>
      </w:r>
      <w:proofErr w:type="spellStart"/>
      <w:proofErr w:type="gramStart"/>
      <w:r w:rsidRPr="00250677">
        <w:rPr>
          <w:rFonts w:ascii="Courier New" w:eastAsia="MS Mincho" w:hAnsi="Courier New" w:cs="Courier New"/>
          <w:sz w:val="18"/>
          <w:szCs w:val="18"/>
        </w:rPr>
        <w:t>green:QualityInfo</w:t>
      </w:r>
      <w:proofErr w:type="spellEnd"/>
      <w:proofErr w:type="gramEnd"/>
      <w:r w:rsidRPr="00250677">
        <w:rPr>
          <w:rFonts w:ascii="Courier New" w:eastAsia="MS Mincho" w:hAnsi="Courier New" w:cs="Courier New"/>
          <w:sz w:val="18"/>
          <w:szCs w:val="18"/>
        </w:rPr>
        <w:t xml:space="preserve"> metric="PSNR" reduction="5" /&gt;</w:t>
      </w:r>
    </w:p>
    <w:p w14:paraId="26F9441D"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w:t>
      </w:r>
      <w:proofErr w:type="spellStart"/>
      <w:proofErr w:type="gramStart"/>
      <w:r w:rsidRPr="00250677">
        <w:rPr>
          <w:rFonts w:ascii="Courier New" w:eastAsia="MS Mincho" w:hAnsi="Courier New" w:cs="Courier New"/>
          <w:sz w:val="18"/>
          <w:szCs w:val="18"/>
        </w:rPr>
        <w:t>green:AMI</w:t>
      </w:r>
      <w:proofErr w:type="spellEnd"/>
      <w:proofErr w:type="gramEnd"/>
      <w:r w:rsidRPr="00250677">
        <w:rPr>
          <w:rFonts w:ascii="Courier New" w:eastAsia="MS Mincho" w:hAnsi="Courier New" w:cs="Courier New"/>
          <w:sz w:val="18"/>
          <w:szCs w:val="18"/>
        </w:rPr>
        <w:t>&gt;</w:t>
      </w:r>
    </w:p>
    <w:p w14:paraId="43B6C10F"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w:t>
      </w:r>
      <w:proofErr w:type="spellStart"/>
      <w:r w:rsidRPr="00250677">
        <w:rPr>
          <w:rFonts w:ascii="Courier New" w:eastAsia="MS Mincho" w:hAnsi="Courier New" w:cs="Courier New"/>
          <w:sz w:val="18"/>
          <w:szCs w:val="18"/>
        </w:rPr>
        <w:t>EssentialProperty</w:t>
      </w:r>
      <w:proofErr w:type="spellEnd"/>
      <w:r w:rsidRPr="00250677">
        <w:rPr>
          <w:rFonts w:ascii="Courier New" w:eastAsia="MS Mincho" w:hAnsi="Courier New" w:cs="Courier New"/>
          <w:sz w:val="18"/>
          <w:szCs w:val="18"/>
        </w:rPr>
        <w:t>&gt;</w:t>
      </w:r>
    </w:p>
    <w:p w14:paraId="551942F3"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&lt;/Representation&gt;</w:t>
      </w:r>
    </w:p>
    <w:p w14:paraId="452A50B3"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p>
    <w:p w14:paraId="0366B680"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 xml:space="preserve">&lt;Representation id="ami4" bandwidth="1000" </w:t>
      </w:r>
      <w:proofErr w:type="spellStart"/>
      <w:r w:rsidRPr="00250677">
        <w:rPr>
          <w:rFonts w:ascii="Courier New" w:eastAsia="MS Mincho" w:hAnsi="Courier New" w:cs="Courier New"/>
          <w:sz w:val="18"/>
          <w:szCs w:val="18"/>
        </w:rPr>
        <w:t>associationId</w:t>
      </w:r>
      <w:proofErr w:type="spellEnd"/>
      <w:r w:rsidRPr="00250677">
        <w:rPr>
          <w:rFonts w:ascii="Courier New" w:eastAsia="MS Mincho" w:hAnsi="Courier New" w:cs="Courier New"/>
          <w:sz w:val="18"/>
          <w:szCs w:val="18"/>
        </w:rPr>
        <w:t>="v0"</w:t>
      </w:r>
    </w:p>
    <w:p w14:paraId="16740D51"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proofErr w:type="spellStart"/>
      <w:r w:rsidRPr="00250677">
        <w:rPr>
          <w:rFonts w:ascii="Courier New" w:eastAsia="MS Mincho" w:hAnsi="Courier New" w:cs="Courier New"/>
          <w:sz w:val="18"/>
          <w:szCs w:val="18"/>
        </w:rPr>
        <w:t>associationType</w:t>
      </w:r>
      <w:proofErr w:type="spellEnd"/>
      <w:r w:rsidRPr="00250677">
        <w:rPr>
          <w:rFonts w:ascii="Courier New" w:eastAsia="MS Mincho" w:hAnsi="Courier New" w:cs="Courier New"/>
          <w:sz w:val="18"/>
          <w:szCs w:val="18"/>
        </w:rPr>
        <w:t>="</w:t>
      </w:r>
      <w:proofErr w:type="spellStart"/>
      <w:r w:rsidRPr="00250677">
        <w:rPr>
          <w:rFonts w:ascii="Courier New" w:eastAsia="MS Mincho" w:hAnsi="Courier New" w:cs="Courier New"/>
          <w:sz w:val="18"/>
          <w:szCs w:val="18"/>
        </w:rPr>
        <w:t>amit</w:t>
      </w:r>
      <w:proofErr w:type="spellEnd"/>
      <w:r w:rsidRPr="00250677">
        <w:rPr>
          <w:rFonts w:ascii="Courier New" w:eastAsia="MS Mincho" w:hAnsi="Courier New" w:cs="Courier New"/>
          <w:sz w:val="18"/>
          <w:szCs w:val="18"/>
        </w:rPr>
        <w:t>" /&gt;</w:t>
      </w:r>
    </w:p>
    <w:p w14:paraId="7D2F9478" w14:textId="0340E140"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w:t>
      </w:r>
      <w:proofErr w:type="spellStart"/>
      <w:r w:rsidRPr="00250677">
        <w:rPr>
          <w:rFonts w:ascii="Courier New" w:eastAsia="MS Mincho" w:hAnsi="Courier New" w:cs="Courier New"/>
          <w:sz w:val="18"/>
          <w:szCs w:val="18"/>
        </w:rPr>
        <w:t>EssentialProperty</w:t>
      </w:r>
      <w:proofErr w:type="spellEnd"/>
      <w:r w:rsidRPr="00250677">
        <w:rPr>
          <w:rFonts w:ascii="Courier New" w:eastAsia="MS Mincho" w:hAnsi="Courier New" w:cs="Courier New"/>
          <w:sz w:val="18"/>
          <w:szCs w:val="18"/>
        </w:rPr>
        <w:t xml:space="preserve"> </w:t>
      </w:r>
      <w:proofErr w:type="spellStart"/>
      <w:r w:rsidRPr="00250677">
        <w:rPr>
          <w:rFonts w:ascii="Courier New" w:eastAsia="MS Mincho" w:hAnsi="Courier New" w:cs="Courier New"/>
          <w:sz w:val="18"/>
          <w:szCs w:val="18"/>
        </w:rPr>
        <w:t>schemeIdUri</w:t>
      </w:r>
      <w:proofErr w:type="spellEnd"/>
      <w:r w:rsidRPr="00250677">
        <w:rPr>
          <w:rFonts w:ascii="Courier New" w:eastAsia="MS Mincho" w:hAnsi="Courier New" w:cs="Courier New"/>
          <w:sz w:val="18"/>
          <w:szCs w:val="18"/>
        </w:rPr>
        <w:t>="urn:</w:t>
      </w:r>
      <w:proofErr w:type="gramStart"/>
      <w:r w:rsidRPr="00250677">
        <w:rPr>
          <w:rFonts w:ascii="Courier New" w:eastAsia="MS Mincho" w:hAnsi="Courier New" w:cs="Courier New"/>
          <w:sz w:val="18"/>
          <w:szCs w:val="18"/>
        </w:rPr>
        <w:t>mpeg:mpegI</w:t>
      </w:r>
      <w:proofErr w:type="gramEnd"/>
      <w:r w:rsidRPr="00250677">
        <w:rPr>
          <w:rFonts w:ascii="Courier New" w:eastAsia="MS Mincho" w:hAnsi="Courier New" w:cs="Courier New"/>
          <w:sz w:val="18"/>
          <w:szCs w:val="18"/>
        </w:rPr>
        <w:t>:green:</w:t>
      </w:r>
      <w:proofErr w:type="gramStart"/>
      <w:r w:rsidRPr="00250677">
        <w:rPr>
          <w:rFonts w:ascii="Courier New" w:eastAsia="MS Mincho" w:hAnsi="Courier New" w:cs="Courier New"/>
          <w:sz w:val="18"/>
          <w:szCs w:val="18"/>
        </w:rPr>
        <w:t>202</w:t>
      </w:r>
      <w:r w:rsidR="00FF72ED">
        <w:rPr>
          <w:rFonts w:ascii="Courier New" w:eastAsia="MS Mincho" w:hAnsi="Courier New" w:cs="Courier New"/>
          <w:sz w:val="18"/>
          <w:szCs w:val="18"/>
        </w:rPr>
        <w:t>5</w:t>
      </w:r>
      <w:r w:rsidRPr="00250677">
        <w:rPr>
          <w:rFonts w:ascii="Courier New" w:eastAsia="MS Mincho" w:hAnsi="Courier New" w:cs="Courier New"/>
          <w:sz w:val="18"/>
          <w:szCs w:val="18"/>
        </w:rPr>
        <w:t>:ami</w:t>
      </w:r>
      <w:proofErr w:type="gramEnd"/>
      <w:r w:rsidRPr="00250677">
        <w:rPr>
          <w:rFonts w:ascii="Courier New" w:eastAsia="MS Mincho" w:hAnsi="Courier New" w:cs="Courier New"/>
          <w:sz w:val="18"/>
          <w:szCs w:val="18"/>
        </w:rPr>
        <w:t>"&gt;</w:t>
      </w:r>
    </w:p>
    <w:p w14:paraId="255FBAB4"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w:t>
      </w:r>
      <w:proofErr w:type="spellStart"/>
      <w:proofErr w:type="gramStart"/>
      <w:r w:rsidRPr="00250677">
        <w:rPr>
          <w:rFonts w:ascii="Courier New" w:eastAsia="MS Mincho" w:hAnsi="Courier New" w:cs="Courier New"/>
          <w:sz w:val="18"/>
          <w:szCs w:val="18"/>
        </w:rPr>
        <w:t>green:AMI</w:t>
      </w:r>
      <w:proofErr w:type="spellEnd"/>
      <w:proofErr w:type="gramEnd"/>
      <w:r w:rsidRPr="00250677">
        <w:rPr>
          <w:rFonts w:ascii="Courier New" w:eastAsia="MS Mincho" w:hAnsi="Courier New" w:cs="Courier New"/>
          <w:sz w:val="18"/>
          <w:szCs w:val="18"/>
        </w:rPr>
        <w:t xml:space="preserve"> </w:t>
      </w:r>
      <w:proofErr w:type="spellStart"/>
      <w:r w:rsidRPr="00250677">
        <w:rPr>
          <w:rFonts w:ascii="Courier New" w:eastAsia="MS Mincho" w:hAnsi="Courier New" w:cs="Courier New"/>
          <w:sz w:val="18"/>
          <w:szCs w:val="18"/>
        </w:rPr>
        <w:t>energyReductionRate</w:t>
      </w:r>
      <w:proofErr w:type="spellEnd"/>
      <w:r w:rsidRPr="00250677">
        <w:rPr>
          <w:rFonts w:ascii="Courier New" w:eastAsia="MS Mincho" w:hAnsi="Courier New" w:cs="Courier New"/>
          <w:sz w:val="18"/>
          <w:szCs w:val="18"/>
        </w:rPr>
        <w:t>="40"&gt;</w:t>
      </w:r>
    </w:p>
    <w:p w14:paraId="648A4FA6"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w:t>
      </w:r>
      <w:proofErr w:type="spellStart"/>
      <w:proofErr w:type="gramStart"/>
      <w:r w:rsidRPr="00250677">
        <w:rPr>
          <w:rFonts w:ascii="Courier New" w:eastAsia="MS Mincho" w:hAnsi="Courier New" w:cs="Courier New"/>
          <w:sz w:val="18"/>
          <w:szCs w:val="18"/>
        </w:rPr>
        <w:t>green:QualityInfo</w:t>
      </w:r>
      <w:proofErr w:type="spellEnd"/>
      <w:proofErr w:type="gramEnd"/>
      <w:r w:rsidRPr="00250677">
        <w:rPr>
          <w:rFonts w:ascii="Courier New" w:eastAsia="MS Mincho" w:hAnsi="Courier New" w:cs="Courier New"/>
          <w:sz w:val="18"/>
          <w:szCs w:val="18"/>
        </w:rPr>
        <w:t xml:space="preserve"> metric="PSNR" reduction="10" /&gt;</w:t>
      </w:r>
    </w:p>
    <w:p w14:paraId="291E7F5A"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w:t>
      </w:r>
      <w:proofErr w:type="spellStart"/>
      <w:proofErr w:type="gramStart"/>
      <w:r w:rsidRPr="00250677">
        <w:rPr>
          <w:rFonts w:ascii="Courier New" w:eastAsia="MS Mincho" w:hAnsi="Courier New" w:cs="Courier New"/>
          <w:sz w:val="18"/>
          <w:szCs w:val="18"/>
        </w:rPr>
        <w:t>green:AMI</w:t>
      </w:r>
      <w:proofErr w:type="spellEnd"/>
      <w:proofErr w:type="gramEnd"/>
      <w:r w:rsidRPr="00250677">
        <w:rPr>
          <w:rFonts w:ascii="Courier New" w:eastAsia="MS Mincho" w:hAnsi="Courier New" w:cs="Courier New"/>
          <w:sz w:val="18"/>
          <w:szCs w:val="18"/>
        </w:rPr>
        <w:t>&gt;</w:t>
      </w:r>
    </w:p>
    <w:p w14:paraId="120876B1"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w:t>
      </w:r>
      <w:proofErr w:type="spellStart"/>
      <w:r w:rsidRPr="00250677">
        <w:rPr>
          <w:rFonts w:ascii="Courier New" w:eastAsia="MS Mincho" w:hAnsi="Courier New" w:cs="Courier New"/>
          <w:sz w:val="18"/>
          <w:szCs w:val="18"/>
        </w:rPr>
        <w:t>EssentialProperty</w:t>
      </w:r>
      <w:proofErr w:type="spellEnd"/>
      <w:r w:rsidRPr="00250677">
        <w:rPr>
          <w:rFonts w:ascii="Courier New" w:eastAsia="MS Mincho" w:hAnsi="Courier New" w:cs="Courier New"/>
          <w:sz w:val="18"/>
          <w:szCs w:val="18"/>
        </w:rPr>
        <w:t>&gt;</w:t>
      </w:r>
    </w:p>
    <w:p w14:paraId="69BE135B"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&lt;/Representation&gt;</w:t>
      </w:r>
    </w:p>
    <w:p w14:paraId="3BF96698"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p>
    <w:p w14:paraId="69E1BB92"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t>&lt;/</w:t>
      </w:r>
      <w:proofErr w:type="spellStart"/>
      <w:r w:rsidRPr="00250677">
        <w:rPr>
          <w:rFonts w:ascii="Courier New" w:eastAsia="MS Mincho" w:hAnsi="Courier New" w:cs="Courier New"/>
          <w:sz w:val="18"/>
          <w:szCs w:val="18"/>
        </w:rPr>
        <w:t>AdaptationSet</w:t>
      </w:r>
      <w:proofErr w:type="spellEnd"/>
      <w:r w:rsidRPr="00250677">
        <w:rPr>
          <w:rFonts w:ascii="Courier New" w:eastAsia="MS Mincho" w:hAnsi="Courier New" w:cs="Courier New"/>
          <w:sz w:val="18"/>
          <w:szCs w:val="18"/>
        </w:rPr>
        <w:t>&gt;</w:t>
      </w:r>
    </w:p>
    <w:p w14:paraId="13E5AE87"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p>
    <w:p w14:paraId="6D652664"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t xml:space="preserve">&lt;Preselection id="amip1" tag="1" </w:t>
      </w:r>
      <w:proofErr w:type="spellStart"/>
      <w:r w:rsidRPr="00250677">
        <w:rPr>
          <w:rFonts w:ascii="Courier New" w:eastAsia="MS Mincho" w:hAnsi="Courier New" w:cs="Courier New"/>
          <w:sz w:val="18"/>
          <w:szCs w:val="18"/>
        </w:rPr>
        <w:t>preselectionComponents</w:t>
      </w:r>
      <w:proofErr w:type="spellEnd"/>
      <w:r w:rsidRPr="00250677">
        <w:rPr>
          <w:rFonts w:ascii="Courier New" w:eastAsia="MS Mincho" w:hAnsi="Courier New" w:cs="Courier New"/>
          <w:sz w:val="18"/>
          <w:szCs w:val="18"/>
        </w:rPr>
        <w:t xml:space="preserve">="video am1" </w:t>
      </w:r>
    </w:p>
    <w:p w14:paraId="5C7EB0C1"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codecs="avc1.4D401F"&gt;</w:t>
      </w:r>
    </w:p>
    <w:p w14:paraId="034FC1A5" w14:textId="130EF080"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 xml:space="preserve">&lt;Role </w:t>
      </w:r>
      <w:proofErr w:type="spellStart"/>
      <w:r w:rsidRPr="00250677">
        <w:rPr>
          <w:rFonts w:ascii="Courier New" w:eastAsia="MS Mincho" w:hAnsi="Courier New" w:cs="Courier New"/>
          <w:sz w:val="18"/>
          <w:szCs w:val="18"/>
        </w:rPr>
        <w:t>schemeIdUri</w:t>
      </w:r>
      <w:proofErr w:type="spellEnd"/>
      <w:r w:rsidRPr="00250677">
        <w:rPr>
          <w:rFonts w:ascii="Courier New" w:eastAsia="MS Mincho" w:hAnsi="Courier New" w:cs="Courier New"/>
          <w:sz w:val="18"/>
          <w:szCs w:val="18"/>
        </w:rPr>
        <w:t>="</w:t>
      </w:r>
      <w:del w:id="275" w:author="Ahmed Hamza" w:date="2025-10-22T23:15:00Z" w16du:dateUtc="2025-10-23T06:15:00Z">
        <w:r w:rsidRPr="00250677">
          <w:rPr>
            <w:rFonts w:ascii="Courier New" w:eastAsia="MS Mincho" w:hAnsi="Courier New" w:cs="Courier New"/>
            <w:sz w:val="18"/>
            <w:szCs w:val="18"/>
          </w:rPr>
          <w:delText xml:space="preserve"> </w:delText>
        </w:r>
      </w:del>
      <w:proofErr w:type="gramStart"/>
      <w:r w:rsidRPr="00250677">
        <w:rPr>
          <w:rFonts w:ascii="Courier New" w:eastAsia="MS Mincho" w:hAnsi="Courier New" w:cs="Courier New"/>
          <w:sz w:val="18"/>
          <w:szCs w:val="18"/>
        </w:rPr>
        <w:t>mpeg:mpegI</w:t>
      </w:r>
      <w:proofErr w:type="gramEnd"/>
      <w:r w:rsidRPr="00250677">
        <w:rPr>
          <w:rFonts w:ascii="Courier New" w:eastAsia="MS Mincho" w:hAnsi="Courier New" w:cs="Courier New"/>
          <w:sz w:val="18"/>
          <w:szCs w:val="18"/>
        </w:rPr>
        <w:t>:green:</w:t>
      </w:r>
      <w:proofErr w:type="gramStart"/>
      <w:ins w:id="276" w:author="Claire-Helene Demarty" w:date="2025-10-13T10:29:00Z" w16du:dateUtc="2025-10-13T08:29:00Z">
        <w:r w:rsidR="002756D1">
          <w:rPr>
            <w:rFonts w:ascii="Courier New" w:eastAsia="MS Mincho" w:hAnsi="Courier New" w:cs="Courier New"/>
            <w:sz w:val="18"/>
            <w:szCs w:val="18"/>
          </w:rPr>
          <w:t>2025:</w:t>
        </w:r>
      </w:ins>
      <w:r w:rsidRPr="00250677">
        <w:rPr>
          <w:rFonts w:ascii="Courier New" w:eastAsia="MS Mincho" w:hAnsi="Courier New" w:cs="Courier New"/>
          <w:sz w:val="18"/>
          <w:szCs w:val="18"/>
        </w:rPr>
        <w:t>role</w:t>
      </w:r>
      <w:proofErr w:type="gramEnd"/>
      <w:del w:id="277" w:author="Claire-Helene Demarty" w:date="2025-10-13T10:29:00Z" w16du:dateUtc="2025-10-13T08:29:00Z">
        <w:r w:rsidRPr="00250677" w:rsidDel="002756D1">
          <w:rPr>
            <w:rFonts w:ascii="Courier New" w:eastAsia="MS Mincho" w:hAnsi="Courier New" w:cs="Courier New"/>
            <w:sz w:val="18"/>
            <w:szCs w:val="18"/>
          </w:rPr>
          <w:delText>:202</w:delText>
        </w:r>
        <w:r w:rsidR="00FF72ED" w:rsidDel="002756D1">
          <w:rPr>
            <w:rFonts w:ascii="Courier New" w:eastAsia="MS Mincho" w:hAnsi="Courier New" w:cs="Courier New"/>
            <w:sz w:val="18"/>
            <w:szCs w:val="18"/>
          </w:rPr>
          <w:delText>5</w:delText>
        </w:r>
      </w:del>
      <w:r w:rsidRPr="00250677">
        <w:rPr>
          <w:rFonts w:ascii="Courier New" w:eastAsia="MS Mincho" w:hAnsi="Courier New" w:cs="Courier New"/>
          <w:sz w:val="18"/>
          <w:szCs w:val="18"/>
        </w:rPr>
        <w:t>" value="</w:t>
      </w:r>
      <w:proofErr w:type="spellStart"/>
      <w:r w:rsidRPr="00250677">
        <w:rPr>
          <w:rFonts w:ascii="Courier New" w:eastAsia="MS Mincho" w:hAnsi="Courier New" w:cs="Courier New"/>
          <w:sz w:val="18"/>
          <w:szCs w:val="18"/>
        </w:rPr>
        <w:t>ami</w:t>
      </w:r>
      <w:proofErr w:type="spellEnd"/>
      <w:r w:rsidRPr="00250677">
        <w:rPr>
          <w:rFonts w:ascii="Courier New" w:eastAsia="MS Mincho" w:hAnsi="Courier New" w:cs="Courier New"/>
          <w:sz w:val="18"/>
          <w:szCs w:val="18"/>
        </w:rPr>
        <w:t>" /&gt;</w:t>
      </w:r>
    </w:p>
    <w:p w14:paraId="25C48F24"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t>&lt;/Preselection&gt;</w:t>
      </w:r>
    </w:p>
    <w:p w14:paraId="00B41467"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p>
    <w:p w14:paraId="177F6001"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t xml:space="preserve">&lt;Preselection id="amip2" tag="2" </w:t>
      </w:r>
      <w:proofErr w:type="spellStart"/>
      <w:r w:rsidRPr="00250677">
        <w:rPr>
          <w:rFonts w:ascii="Courier New" w:eastAsia="MS Mincho" w:hAnsi="Courier New" w:cs="Courier New"/>
          <w:sz w:val="18"/>
          <w:szCs w:val="18"/>
        </w:rPr>
        <w:t>preselectionComponents</w:t>
      </w:r>
      <w:proofErr w:type="spellEnd"/>
      <w:r w:rsidRPr="00250677">
        <w:rPr>
          <w:rFonts w:ascii="Courier New" w:eastAsia="MS Mincho" w:hAnsi="Courier New" w:cs="Courier New"/>
          <w:sz w:val="18"/>
          <w:szCs w:val="18"/>
        </w:rPr>
        <w:t xml:space="preserve">="video am2" </w:t>
      </w:r>
    </w:p>
    <w:p w14:paraId="0C92BCC4"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codecs="avc1.4D401F"&gt;</w:t>
      </w:r>
    </w:p>
    <w:p w14:paraId="7460653B" w14:textId="1EEF6F9E"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 xml:space="preserve">&lt;Role </w:t>
      </w:r>
      <w:proofErr w:type="spellStart"/>
      <w:r w:rsidRPr="00250677">
        <w:rPr>
          <w:rFonts w:ascii="Courier New" w:eastAsia="MS Mincho" w:hAnsi="Courier New" w:cs="Courier New"/>
          <w:sz w:val="18"/>
          <w:szCs w:val="18"/>
        </w:rPr>
        <w:t>schemeIdUri</w:t>
      </w:r>
      <w:proofErr w:type="spellEnd"/>
      <w:r w:rsidRPr="00250677">
        <w:rPr>
          <w:rFonts w:ascii="Courier New" w:eastAsia="MS Mincho" w:hAnsi="Courier New" w:cs="Courier New"/>
          <w:sz w:val="18"/>
          <w:szCs w:val="18"/>
        </w:rPr>
        <w:t>="</w:t>
      </w:r>
      <w:proofErr w:type="gramStart"/>
      <w:r w:rsidRPr="00250677">
        <w:rPr>
          <w:rFonts w:ascii="Courier New" w:eastAsia="MS Mincho" w:hAnsi="Courier New" w:cs="Courier New"/>
          <w:sz w:val="18"/>
          <w:szCs w:val="18"/>
        </w:rPr>
        <w:t>mpeg:mpegI</w:t>
      </w:r>
      <w:proofErr w:type="gramEnd"/>
      <w:r w:rsidRPr="00250677">
        <w:rPr>
          <w:rFonts w:ascii="Courier New" w:eastAsia="MS Mincho" w:hAnsi="Courier New" w:cs="Courier New"/>
          <w:sz w:val="18"/>
          <w:szCs w:val="18"/>
        </w:rPr>
        <w:t>:green:</w:t>
      </w:r>
      <w:proofErr w:type="gramStart"/>
      <w:ins w:id="278" w:author="Claire-Helene Demarty" w:date="2025-10-13T10:29:00Z" w16du:dateUtc="2025-10-13T08:29:00Z">
        <w:r w:rsidR="00831FA0">
          <w:rPr>
            <w:rFonts w:ascii="Courier New" w:eastAsia="MS Mincho" w:hAnsi="Courier New" w:cs="Courier New"/>
            <w:sz w:val="18"/>
            <w:szCs w:val="18"/>
          </w:rPr>
          <w:t>2025:</w:t>
        </w:r>
      </w:ins>
      <w:r w:rsidRPr="00250677">
        <w:rPr>
          <w:rFonts w:ascii="Courier New" w:eastAsia="MS Mincho" w:hAnsi="Courier New" w:cs="Courier New"/>
          <w:sz w:val="18"/>
          <w:szCs w:val="18"/>
        </w:rPr>
        <w:t>role</w:t>
      </w:r>
      <w:proofErr w:type="gramEnd"/>
      <w:del w:id="279" w:author="Claire-Helene Demarty" w:date="2025-10-13T10:29:00Z" w16du:dateUtc="2025-10-13T08:29:00Z">
        <w:r w:rsidRPr="00250677" w:rsidDel="00831FA0">
          <w:rPr>
            <w:rFonts w:ascii="Courier New" w:eastAsia="MS Mincho" w:hAnsi="Courier New" w:cs="Courier New"/>
            <w:sz w:val="18"/>
            <w:szCs w:val="18"/>
          </w:rPr>
          <w:delText>:</w:delText>
        </w:r>
        <w:r w:rsidR="00FF72ED" w:rsidRPr="00250677" w:rsidDel="00831FA0">
          <w:rPr>
            <w:rFonts w:ascii="Courier New" w:eastAsia="MS Mincho" w:hAnsi="Courier New" w:cs="Courier New"/>
            <w:sz w:val="18"/>
            <w:szCs w:val="18"/>
          </w:rPr>
          <w:delText>202</w:delText>
        </w:r>
        <w:r w:rsidR="00FF72ED" w:rsidDel="00831FA0">
          <w:rPr>
            <w:rFonts w:ascii="Courier New" w:eastAsia="MS Mincho" w:hAnsi="Courier New" w:cs="Courier New"/>
            <w:sz w:val="18"/>
            <w:szCs w:val="18"/>
          </w:rPr>
          <w:delText>5</w:delText>
        </w:r>
      </w:del>
      <w:r w:rsidRPr="00250677">
        <w:rPr>
          <w:rFonts w:ascii="Courier New" w:eastAsia="MS Mincho" w:hAnsi="Courier New" w:cs="Courier New"/>
          <w:sz w:val="18"/>
          <w:szCs w:val="18"/>
        </w:rPr>
        <w:t>" value="</w:t>
      </w:r>
      <w:proofErr w:type="spellStart"/>
      <w:r w:rsidRPr="00250677">
        <w:rPr>
          <w:rFonts w:ascii="Courier New" w:eastAsia="MS Mincho" w:hAnsi="Courier New" w:cs="Courier New"/>
          <w:sz w:val="18"/>
          <w:szCs w:val="18"/>
        </w:rPr>
        <w:t>ami</w:t>
      </w:r>
      <w:proofErr w:type="spellEnd"/>
      <w:r w:rsidRPr="00250677">
        <w:rPr>
          <w:rFonts w:ascii="Courier New" w:eastAsia="MS Mincho" w:hAnsi="Courier New" w:cs="Courier New"/>
          <w:sz w:val="18"/>
          <w:szCs w:val="18"/>
        </w:rPr>
        <w:t>" /&gt;</w:t>
      </w:r>
    </w:p>
    <w:p w14:paraId="31188F91"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t>&lt;/Preselection&gt;</w:t>
      </w:r>
    </w:p>
    <w:p w14:paraId="16488AF7"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p>
    <w:p w14:paraId="7807DEAC"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p>
    <w:p w14:paraId="60F66E7C"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&lt;/Period&gt;</w:t>
      </w:r>
    </w:p>
    <w:p w14:paraId="68F96A94"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&lt;/MPD&gt;</w:t>
      </w:r>
    </w:p>
    <w:p w14:paraId="383B226E" w14:textId="77777777" w:rsidR="006A0CC7" w:rsidRPr="00250677" w:rsidRDefault="006A0CC7" w:rsidP="00250677"/>
    <w:p w14:paraId="640E4625" w14:textId="77777777" w:rsidR="00A14711" w:rsidRPr="00250677" w:rsidRDefault="00A14711" w:rsidP="00277FA7">
      <w:pPr>
        <w:rPr>
          <w:rFonts w:eastAsia="MS Mincho"/>
          <w:szCs w:val="24"/>
          <w:lang w:val="en-US"/>
        </w:rPr>
      </w:pPr>
    </w:p>
    <w:p w14:paraId="2543330B" w14:textId="77777777" w:rsidR="00277FA7" w:rsidRPr="00250677" w:rsidRDefault="00277FA7" w:rsidP="00277FA7">
      <w:pPr>
        <w:rPr>
          <w:rFonts w:eastAsia="MS Mincho"/>
          <w:szCs w:val="24"/>
        </w:rPr>
      </w:pPr>
    </w:p>
    <w:p w14:paraId="0ACF1CC9" w14:textId="77777777" w:rsidR="00277FA7" w:rsidRPr="00250677" w:rsidRDefault="00277FA7" w:rsidP="00277FA7">
      <w:pPr>
        <w:rPr>
          <w:rFonts w:eastAsia="MS Mincho"/>
          <w:szCs w:val="24"/>
        </w:rPr>
      </w:pPr>
    </w:p>
    <w:p w14:paraId="1384690D" w14:textId="77777777" w:rsidR="00277FA7" w:rsidRPr="00250677" w:rsidRDefault="00277FA7" w:rsidP="00250677">
      <w:pPr>
        <w:rPr>
          <w:rFonts w:eastAsia="MS Mincho"/>
          <w:szCs w:val="24"/>
        </w:rPr>
      </w:pPr>
    </w:p>
    <w:p w14:paraId="60B23637" w14:textId="3808C998" w:rsidR="00F634FE" w:rsidRDefault="00F634FE">
      <w:pPr>
        <w:tabs>
          <w:tab w:val="clear" w:pos="403"/>
        </w:tabs>
        <w:spacing w:after="0" w:line="240" w:lineRule="auto"/>
        <w:jc w:val="left"/>
      </w:pPr>
      <w:r>
        <w:br w:type="page"/>
      </w:r>
    </w:p>
    <w:p w14:paraId="572FABFD" w14:textId="77E21A11" w:rsidR="00F634FE" w:rsidRPr="00BC394B" w:rsidRDefault="00F634FE" w:rsidP="00F634FE">
      <w:pPr>
        <w:pStyle w:val="ANNEX"/>
        <w:numPr>
          <w:ilvl w:val="0"/>
          <w:numId w:val="7"/>
        </w:numPr>
      </w:pPr>
      <w:r w:rsidRPr="00AD6264">
        <w:rPr>
          <w:lang w:val="en-US"/>
        </w:rPr>
        <w:lastRenderedPageBreak/>
        <w:br/>
      </w:r>
      <w:bookmarkStart w:id="280" w:name="_Toc202426706"/>
      <w:r w:rsidRPr="00BC394B">
        <w:rPr>
          <w:b w:val="0"/>
        </w:rPr>
        <w:t>(</w:t>
      </w:r>
      <w:r>
        <w:rPr>
          <w:b w:val="0"/>
        </w:rPr>
        <w:t>inf</w:t>
      </w:r>
      <w:r w:rsidRPr="00BC394B">
        <w:rPr>
          <w:b w:val="0"/>
        </w:rPr>
        <w:t>ormative)</w:t>
      </w:r>
      <w:r w:rsidRPr="00BC394B">
        <w:br/>
      </w:r>
      <w:r w:rsidRPr="00BC394B">
        <w:br/>
      </w:r>
      <w:r>
        <w:t xml:space="preserve">Conformance </w:t>
      </w:r>
      <w:r w:rsidRPr="00D63888">
        <w:t xml:space="preserve">and </w:t>
      </w:r>
      <w:r w:rsidR="0002782B">
        <w:t>r</w:t>
      </w:r>
      <w:r w:rsidRPr="00D63888">
        <w:t xml:space="preserve">eference </w:t>
      </w:r>
      <w:r w:rsidR="0002782B">
        <w:t>s</w:t>
      </w:r>
      <w:r w:rsidRPr="00D63888">
        <w:t>oftware</w:t>
      </w:r>
      <w:bookmarkEnd w:id="280"/>
    </w:p>
    <w:p w14:paraId="442AA815" w14:textId="00B17A45" w:rsidR="00760CB2" w:rsidRDefault="00326692" w:rsidP="00E663A3">
      <w:pPr>
        <w:pStyle w:val="a2"/>
        <w:numPr>
          <w:ilvl w:val="1"/>
          <w:numId w:val="7"/>
        </w:numPr>
      </w:pPr>
      <w:bookmarkStart w:id="281" w:name="_Toc136599233"/>
      <w:bookmarkStart w:id="282" w:name="_Toc148637572"/>
      <w:bookmarkStart w:id="283" w:name="_Toc202426707"/>
      <w:r w:rsidRPr="00F6142F">
        <w:t>Display</w:t>
      </w:r>
      <w:r w:rsidR="003B0182">
        <w:t xml:space="preserve"> </w:t>
      </w:r>
      <w:r w:rsidRPr="00F6142F">
        <w:t>power reduction using display adapta</w:t>
      </w:r>
      <w:bookmarkEnd w:id="281"/>
      <w:bookmarkEnd w:id="282"/>
      <w:r w:rsidR="00DD316A">
        <w:t>tion</w:t>
      </w:r>
      <w:bookmarkEnd w:id="283"/>
    </w:p>
    <w:p w14:paraId="5595B371" w14:textId="10EAC1A1" w:rsidR="00326692" w:rsidRDefault="002A5FAF" w:rsidP="00E663A3">
      <w:pPr>
        <w:pStyle w:val="a3"/>
      </w:pPr>
      <w:bookmarkStart w:id="284" w:name="_Toc202426708"/>
      <w:r>
        <w:t>Conformance test vectors</w:t>
      </w:r>
      <w:bookmarkEnd w:id="284"/>
    </w:p>
    <w:p w14:paraId="44587B22" w14:textId="77A9C0B6" w:rsidR="00A6319D" w:rsidRPr="004340A4" w:rsidRDefault="00A6319D" w:rsidP="00E663A3">
      <w:pPr>
        <w:spacing w:line="240" w:lineRule="auto"/>
        <w:rPr>
          <w:lang w:eastAsia="x-none"/>
        </w:rPr>
      </w:pPr>
      <w:r w:rsidRPr="004340A4">
        <w:rPr>
          <w:lang w:eastAsia="x-none"/>
        </w:rPr>
        <w:t xml:space="preserve">One conformance ISO BMFF file, BasketballDrill_28_gamma.mp4m, which contains </w:t>
      </w:r>
      <w:r>
        <w:rPr>
          <w:lang w:eastAsia="x-none"/>
        </w:rPr>
        <w:t>green metadata</w:t>
      </w:r>
      <w:r w:rsidRPr="004340A4">
        <w:rPr>
          <w:lang w:eastAsia="x-none"/>
        </w:rPr>
        <w:t xml:space="preserve"> samples of ‘</w:t>
      </w:r>
      <w:proofErr w:type="spellStart"/>
      <w:r w:rsidRPr="004340A4">
        <w:rPr>
          <w:lang w:eastAsia="x-none"/>
        </w:rPr>
        <w:t>dfce</w:t>
      </w:r>
      <w:proofErr w:type="spellEnd"/>
      <w:r w:rsidRPr="004340A4">
        <w:rPr>
          <w:lang w:eastAsia="x-none"/>
        </w:rPr>
        <w:t xml:space="preserve">’ </w:t>
      </w:r>
      <w:r>
        <w:rPr>
          <w:lang w:eastAsia="x-none"/>
        </w:rPr>
        <w:t>s</w:t>
      </w:r>
      <w:r w:rsidRPr="004340A4">
        <w:rPr>
          <w:lang w:eastAsia="x-none"/>
        </w:rPr>
        <w:t xml:space="preserve">ample </w:t>
      </w:r>
      <w:r>
        <w:rPr>
          <w:lang w:eastAsia="x-none"/>
        </w:rPr>
        <w:t>e</w:t>
      </w:r>
      <w:r w:rsidRPr="004340A4">
        <w:rPr>
          <w:lang w:eastAsia="x-none"/>
        </w:rPr>
        <w:t xml:space="preserve">ntry </w:t>
      </w:r>
      <w:r>
        <w:rPr>
          <w:lang w:eastAsia="x-none"/>
        </w:rPr>
        <w:t>t</w:t>
      </w:r>
      <w:r w:rsidRPr="004340A4">
        <w:rPr>
          <w:lang w:eastAsia="x-none"/>
        </w:rPr>
        <w:t>ype, as specified in</w:t>
      </w:r>
      <w:r w:rsidR="00E862D9">
        <w:rPr>
          <w:lang w:eastAsia="x-none"/>
        </w:rPr>
        <w:t xml:space="preserve"> </w:t>
      </w:r>
      <w:r w:rsidR="00923DF4">
        <w:rPr>
          <w:lang w:eastAsia="x-none"/>
        </w:rPr>
        <w:t xml:space="preserve">subclause </w:t>
      </w:r>
      <w:r w:rsidR="00923DF4">
        <w:rPr>
          <w:lang w:eastAsia="x-none"/>
        </w:rPr>
        <w:fldChar w:fldCharType="begin"/>
      </w:r>
      <w:r w:rsidR="00923DF4">
        <w:rPr>
          <w:lang w:eastAsia="x-none"/>
        </w:rPr>
        <w:instrText xml:space="preserve"> REF _Ref171273417 \r \h </w:instrText>
      </w:r>
      <w:r w:rsidR="00923DF4">
        <w:rPr>
          <w:lang w:eastAsia="x-none"/>
        </w:rPr>
      </w:r>
      <w:r w:rsidR="00923DF4">
        <w:rPr>
          <w:lang w:eastAsia="x-none"/>
        </w:rPr>
        <w:fldChar w:fldCharType="separate"/>
      </w:r>
      <w:r w:rsidR="00923DF4">
        <w:rPr>
          <w:rFonts w:hint="eastAsia"/>
          <w:cs/>
          <w:lang w:eastAsia="x-none"/>
        </w:rPr>
        <w:t>‎</w:t>
      </w:r>
      <w:r w:rsidR="00923DF4">
        <w:rPr>
          <w:lang w:eastAsia="x-none"/>
        </w:rPr>
        <w:t>5.3.2</w:t>
      </w:r>
      <w:r w:rsidR="00923DF4">
        <w:rPr>
          <w:lang w:eastAsia="x-none"/>
        </w:rPr>
        <w:fldChar w:fldCharType="end"/>
      </w:r>
      <w:r w:rsidRPr="004340A4">
        <w:rPr>
          <w:lang w:eastAsia="x-none"/>
        </w:rPr>
        <w:t xml:space="preserve">, is available </w:t>
      </w:r>
      <w:r w:rsidRPr="00FD1079">
        <w:rPr>
          <w:szCs w:val="24"/>
        </w:rPr>
        <w:t xml:space="preserve">at </w:t>
      </w:r>
      <w:hyperlink r:id="rId26" w:history="1">
        <w:r>
          <w:rPr>
            <w:rStyle w:val="Hyperlink"/>
            <w:szCs w:val="24"/>
            <w:lang w:val="en-US"/>
          </w:rPr>
          <w:t>http://standards.iso.org/iso-iec/23001/-11/ed-3/en</w:t>
        </w:r>
      </w:hyperlink>
      <w:r w:rsidRPr="00FD1079">
        <w:rPr>
          <w:szCs w:val="24"/>
        </w:rPr>
        <w:t>.</w:t>
      </w:r>
    </w:p>
    <w:p w14:paraId="1178AB02" w14:textId="77777777" w:rsidR="00A6319D" w:rsidRPr="004340A4" w:rsidRDefault="00A6319D" w:rsidP="00E663A3">
      <w:pPr>
        <w:spacing w:line="240" w:lineRule="auto"/>
        <w:rPr>
          <w:lang w:eastAsia="x-none"/>
        </w:rPr>
      </w:pPr>
      <w:r w:rsidRPr="004340A4">
        <w:rPr>
          <w:lang w:eastAsia="x-none"/>
        </w:rPr>
        <w:t xml:space="preserve">It is composed of a sample entry which contains static </w:t>
      </w:r>
      <w:r>
        <w:rPr>
          <w:lang w:eastAsia="x-none"/>
        </w:rPr>
        <w:t>m</w:t>
      </w:r>
      <w:r w:rsidRPr="004340A4">
        <w:rPr>
          <w:lang w:eastAsia="x-none"/>
        </w:rPr>
        <w:t xml:space="preserve">etadata and samples which contain dynamic </w:t>
      </w:r>
      <w:r>
        <w:rPr>
          <w:lang w:eastAsia="x-none"/>
        </w:rPr>
        <w:t>m</w:t>
      </w:r>
      <w:r w:rsidRPr="004340A4">
        <w:rPr>
          <w:lang w:eastAsia="x-none"/>
        </w:rPr>
        <w:t>etadata.</w:t>
      </w:r>
    </w:p>
    <w:p w14:paraId="234491EE" w14:textId="663F1552" w:rsidR="00A6319D" w:rsidRDefault="00A6319D" w:rsidP="00E663A3">
      <w:pPr>
        <w:spacing w:line="240" w:lineRule="auto"/>
        <w:rPr>
          <w:lang w:eastAsia="x-none"/>
        </w:rPr>
      </w:pPr>
      <w:r w:rsidRPr="004340A4">
        <w:rPr>
          <w:lang w:eastAsia="x-none"/>
        </w:rPr>
        <w:t>To verify conformance of a software implementation of ‘</w:t>
      </w:r>
      <w:proofErr w:type="spellStart"/>
      <w:r w:rsidRPr="004340A4">
        <w:rPr>
          <w:lang w:eastAsia="x-none"/>
        </w:rPr>
        <w:t>dfce</w:t>
      </w:r>
      <w:proofErr w:type="spellEnd"/>
      <w:r w:rsidRPr="004340A4">
        <w:rPr>
          <w:lang w:eastAsia="x-none"/>
        </w:rPr>
        <w:t xml:space="preserve">’ </w:t>
      </w:r>
      <w:r>
        <w:rPr>
          <w:lang w:eastAsia="x-none"/>
        </w:rPr>
        <w:t>green metadata</w:t>
      </w:r>
      <w:r w:rsidRPr="004340A4">
        <w:rPr>
          <w:lang w:eastAsia="x-none"/>
        </w:rPr>
        <w:t xml:space="preserve"> samples parsing in an ISO BMFF file, the conformance file </w:t>
      </w:r>
      <w:r>
        <w:rPr>
          <w:lang w:eastAsia="x-none"/>
        </w:rPr>
        <w:t xml:space="preserve">shall be used to </w:t>
      </w:r>
      <w:r w:rsidRPr="004340A4">
        <w:rPr>
          <w:lang w:eastAsia="x-none"/>
        </w:rPr>
        <w:t>check that extracted values match expected values given in the side text file provided with the conformance file.</w:t>
      </w:r>
    </w:p>
    <w:p w14:paraId="397DE3F0" w14:textId="2AF1BDCB" w:rsidR="00A6319D" w:rsidRDefault="002A5FAF" w:rsidP="00E663A3">
      <w:pPr>
        <w:pStyle w:val="a3"/>
      </w:pPr>
      <w:bookmarkStart w:id="285" w:name="_Toc202426709"/>
      <w:r>
        <w:t>Reference software</w:t>
      </w:r>
      <w:bookmarkEnd w:id="285"/>
    </w:p>
    <w:p w14:paraId="29B24F1C" w14:textId="1D21C66E" w:rsidR="00101731" w:rsidRDefault="00101731" w:rsidP="00101731">
      <w:r>
        <w:t>A reference software for parsing and display of ‘</w:t>
      </w:r>
      <w:proofErr w:type="spellStart"/>
      <w:r>
        <w:t>dfce</w:t>
      </w:r>
      <w:proofErr w:type="spellEnd"/>
      <w:r>
        <w:t xml:space="preserve">’ green metadata samples in ISO BMFF file is available at http://standards.iso.org/iso-iec/23001/-11/ed-3/en. </w:t>
      </w:r>
    </w:p>
    <w:p w14:paraId="3891BC04" w14:textId="77777777" w:rsidR="00101731" w:rsidRDefault="00101731" w:rsidP="00101731">
      <w:r>
        <w:t>It is linked with ISO BMFF reference software libraries (</w:t>
      </w:r>
      <w:proofErr w:type="spellStart"/>
      <w:r>
        <w:t>IsoLib</w:t>
      </w:r>
      <w:proofErr w:type="spellEnd"/>
      <w:r>
        <w:t>), which are available in ISO/IEC 14496-5.</w:t>
      </w:r>
    </w:p>
    <w:p w14:paraId="49E6ACEF" w14:textId="77777777" w:rsidR="00101731" w:rsidRDefault="00101731" w:rsidP="00101731">
      <w:r>
        <w:t>A readme.txt is provided to explain how to produce the executable in a Windows or Linux environment.</w:t>
      </w:r>
    </w:p>
    <w:p w14:paraId="3185319B" w14:textId="77777777" w:rsidR="00101731" w:rsidRDefault="00101731" w:rsidP="00101731">
      <w:r>
        <w:t>The reference software takes the ISO BMFF metadata file (*.mp4m) as input and produces a text file as output, which gives a full description of the metadata stored in the samples of the input file.</w:t>
      </w:r>
    </w:p>
    <w:p w14:paraId="03A9C70B" w14:textId="5DCCC68C" w:rsidR="002A5FAF" w:rsidRDefault="00101731" w:rsidP="00101731">
      <w:r>
        <w:t>To verify conformance of test metadata files, the reference software shall be used to parse the test metadata files and to check them for syntactic correctness and valid ranges.</w:t>
      </w:r>
    </w:p>
    <w:p w14:paraId="061D5118" w14:textId="20B26842" w:rsidR="00101731" w:rsidRDefault="009264FD" w:rsidP="00E663A3">
      <w:pPr>
        <w:pStyle w:val="a2"/>
        <w:numPr>
          <w:ilvl w:val="1"/>
          <w:numId w:val="7"/>
        </w:numPr>
      </w:pPr>
      <w:bookmarkStart w:id="286" w:name="_Toc202426710"/>
      <w:r>
        <w:t>Energy-efficient media selection</w:t>
      </w:r>
      <w:bookmarkEnd w:id="286"/>
    </w:p>
    <w:p w14:paraId="498B9209" w14:textId="6069A571" w:rsidR="009264FD" w:rsidRDefault="006A7790" w:rsidP="00E663A3">
      <w:pPr>
        <w:pStyle w:val="a3"/>
      </w:pPr>
      <w:bookmarkStart w:id="287" w:name="_Toc202426711"/>
      <w:r>
        <w:t>Conformance test vectors</w:t>
      </w:r>
      <w:bookmarkEnd w:id="287"/>
    </w:p>
    <w:p w14:paraId="58F7E120" w14:textId="20661D16" w:rsidR="00420895" w:rsidRPr="004340A4" w:rsidRDefault="00420895" w:rsidP="00E663A3">
      <w:pPr>
        <w:spacing w:line="240" w:lineRule="auto"/>
        <w:rPr>
          <w:lang w:eastAsia="x-none"/>
        </w:rPr>
      </w:pPr>
      <w:r w:rsidRPr="004340A4">
        <w:rPr>
          <w:lang w:eastAsia="x-none"/>
        </w:rPr>
        <w:t xml:space="preserve">A conformance test vector for </w:t>
      </w:r>
      <w:r w:rsidR="0046236D">
        <w:rPr>
          <w:lang w:eastAsia="x-none"/>
        </w:rPr>
        <w:t>D</w:t>
      </w:r>
      <w:r w:rsidRPr="004340A4">
        <w:rPr>
          <w:lang w:eastAsia="x-none"/>
        </w:rPr>
        <w:t>ecoder-</w:t>
      </w:r>
      <w:r w:rsidR="0046236D">
        <w:rPr>
          <w:lang w:eastAsia="x-none"/>
        </w:rPr>
        <w:t>P</w:t>
      </w:r>
      <w:r w:rsidRPr="004340A4">
        <w:rPr>
          <w:lang w:eastAsia="x-none"/>
        </w:rPr>
        <w:t xml:space="preserve">ower </w:t>
      </w:r>
      <w:r w:rsidR="0046236D">
        <w:rPr>
          <w:lang w:eastAsia="x-none"/>
        </w:rPr>
        <w:t>I</w:t>
      </w:r>
      <w:r w:rsidRPr="004340A4">
        <w:rPr>
          <w:lang w:eastAsia="x-none"/>
        </w:rPr>
        <w:t xml:space="preserve">ndication metadata is available </w:t>
      </w:r>
      <w:r w:rsidRPr="00FD1079">
        <w:rPr>
          <w:szCs w:val="24"/>
        </w:rPr>
        <w:t xml:space="preserve">at </w:t>
      </w:r>
      <w:hyperlink r:id="rId27" w:history="1">
        <w:r>
          <w:rPr>
            <w:rStyle w:val="Hyperlink"/>
            <w:szCs w:val="24"/>
            <w:lang w:val="en-US"/>
          </w:rPr>
          <w:t>http://standards.iso.org/iso-iec/23001/-11/ed-3/en</w:t>
        </w:r>
      </w:hyperlink>
      <w:r w:rsidRPr="00FD1079">
        <w:rPr>
          <w:szCs w:val="24"/>
        </w:rPr>
        <w:t>.</w:t>
      </w:r>
    </w:p>
    <w:p w14:paraId="38846AEF" w14:textId="77777777" w:rsidR="00420895" w:rsidRPr="004340A4" w:rsidRDefault="00420895" w:rsidP="00E663A3">
      <w:pPr>
        <w:spacing w:line="240" w:lineRule="auto"/>
        <w:rPr>
          <w:lang w:eastAsia="x-none"/>
        </w:rPr>
      </w:pPr>
      <w:r w:rsidRPr="004340A4">
        <w:rPr>
          <w:lang w:eastAsia="x-none"/>
        </w:rPr>
        <w:t>It consists of a set of:</w:t>
      </w:r>
    </w:p>
    <w:p w14:paraId="4B07124A" w14:textId="0876A8B1" w:rsidR="00420895" w:rsidRPr="004340A4" w:rsidRDefault="00420895" w:rsidP="00E663A3">
      <w:pPr>
        <w:numPr>
          <w:ilvl w:val="0"/>
          <w:numId w:val="60"/>
        </w:numPr>
        <w:tabs>
          <w:tab w:val="clear" w:pos="403"/>
        </w:tabs>
        <w:spacing w:line="240" w:lineRule="auto"/>
        <w:rPr>
          <w:lang w:eastAsia="x-none"/>
        </w:rPr>
      </w:pPr>
      <w:r w:rsidRPr="004340A4">
        <w:rPr>
          <w:lang w:eastAsia="x-none"/>
        </w:rPr>
        <w:t xml:space="preserve">ten ISO BMFF video files, which provide ten AVC video </w:t>
      </w:r>
      <w:r w:rsidR="005E570E">
        <w:rPr>
          <w:lang w:eastAsia="x-none"/>
        </w:rPr>
        <w:t>R</w:t>
      </w:r>
      <w:r w:rsidRPr="004340A4">
        <w:rPr>
          <w:lang w:eastAsia="x-none"/>
        </w:rPr>
        <w:t xml:space="preserve">epresentations, with (sub)segments duration of 2 s, at the following resolutions and bitrates: </w:t>
      </w:r>
    </w:p>
    <w:p w14:paraId="695574F3" w14:textId="77777777" w:rsidR="00420895" w:rsidRPr="004340A4" w:rsidRDefault="00420895" w:rsidP="00E663A3">
      <w:pPr>
        <w:numPr>
          <w:ilvl w:val="1"/>
          <w:numId w:val="61"/>
        </w:numPr>
        <w:tabs>
          <w:tab w:val="clear" w:pos="403"/>
        </w:tabs>
        <w:spacing w:line="240" w:lineRule="auto"/>
        <w:rPr>
          <w:lang w:eastAsia="x-none"/>
        </w:rPr>
      </w:pPr>
      <w:r w:rsidRPr="004340A4">
        <w:rPr>
          <w:lang w:eastAsia="x-none"/>
        </w:rPr>
        <w:t>1920x1080p50 @ 10Mbps,</w:t>
      </w:r>
    </w:p>
    <w:p w14:paraId="0E7486D7" w14:textId="77777777" w:rsidR="00420895" w:rsidRPr="004340A4" w:rsidRDefault="00420895" w:rsidP="00E663A3">
      <w:pPr>
        <w:numPr>
          <w:ilvl w:val="1"/>
          <w:numId w:val="61"/>
        </w:numPr>
        <w:tabs>
          <w:tab w:val="clear" w:pos="403"/>
        </w:tabs>
        <w:spacing w:line="240" w:lineRule="auto"/>
        <w:rPr>
          <w:lang w:eastAsia="x-none"/>
        </w:rPr>
      </w:pPr>
      <w:r w:rsidRPr="004340A4">
        <w:rPr>
          <w:lang w:eastAsia="x-none"/>
        </w:rPr>
        <w:t>1920x1080p50 @ 8Mbps,</w:t>
      </w:r>
    </w:p>
    <w:p w14:paraId="2765A38C" w14:textId="77777777" w:rsidR="00420895" w:rsidRPr="004340A4" w:rsidRDefault="00420895" w:rsidP="00E663A3">
      <w:pPr>
        <w:numPr>
          <w:ilvl w:val="1"/>
          <w:numId w:val="61"/>
        </w:numPr>
        <w:tabs>
          <w:tab w:val="clear" w:pos="403"/>
        </w:tabs>
        <w:spacing w:line="240" w:lineRule="auto"/>
        <w:rPr>
          <w:lang w:eastAsia="x-none"/>
        </w:rPr>
      </w:pPr>
      <w:r w:rsidRPr="004340A4">
        <w:rPr>
          <w:lang w:eastAsia="x-none"/>
        </w:rPr>
        <w:t>1600x900p50 @ 8Mbps,</w:t>
      </w:r>
    </w:p>
    <w:p w14:paraId="0140099B" w14:textId="77777777" w:rsidR="00420895" w:rsidRPr="004340A4" w:rsidRDefault="00420895" w:rsidP="00E663A3">
      <w:pPr>
        <w:numPr>
          <w:ilvl w:val="1"/>
          <w:numId w:val="61"/>
        </w:numPr>
        <w:tabs>
          <w:tab w:val="clear" w:pos="403"/>
        </w:tabs>
        <w:spacing w:line="240" w:lineRule="auto"/>
        <w:rPr>
          <w:lang w:eastAsia="x-none"/>
        </w:rPr>
      </w:pPr>
      <w:r w:rsidRPr="004340A4">
        <w:rPr>
          <w:lang w:eastAsia="x-none"/>
        </w:rPr>
        <w:t>1600x900p50 @ 6Mbps,</w:t>
      </w:r>
    </w:p>
    <w:p w14:paraId="10BD2753" w14:textId="77777777" w:rsidR="00420895" w:rsidRPr="004340A4" w:rsidRDefault="00420895" w:rsidP="00E663A3">
      <w:pPr>
        <w:numPr>
          <w:ilvl w:val="1"/>
          <w:numId w:val="61"/>
        </w:numPr>
        <w:tabs>
          <w:tab w:val="clear" w:pos="403"/>
        </w:tabs>
        <w:spacing w:line="240" w:lineRule="auto"/>
        <w:rPr>
          <w:lang w:eastAsia="x-none"/>
        </w:rPr>
      </w:pPr>
      <w:r w:rsidRPr="004340A4">
        <w:rPr>
          <w:lang w:eastAsia="x-none"/>
        </w:rPr>
        <w:t>1280x720p50 @ 6Mbps,</w:t>
      </w:r>
    </w:p>
    <w:p w14:paraId="439A4E7B" w14:textId="77777777" w:rsidR="00420895" w:rsidRPr="004340A4" w:rsidRDefault="00420895" w:rsidP="00E663A3">
      <w:pPr>
        <w:numPr>
          <w:ilvl w:val="1"/>
          <w:numId w:val="61"/>
        </w:numPr>
        <w:tabs>
          <w:tab w:val="clear" w:pos="403"/>
        </w:tabs>
        <w:spacing w:line="240" w:lineRule="auto"/>
        <w:rPr>
          <w:lang w:eastAsia="x-none"/>
        </w:rPr>
      </w:pPr>
      <w:r w:rsidRPr="004340A4">
        <w:rPr>
          <w:lang w:eastAsia="x-none"/>
        </w:rPr>
        <w:t>1280x720p50 @ 5Mbps,</w:t>
      </w:r>
    </w:p>
    <w:p w14:paraId="11C193EC" w14:textId="77777777" w:rsidR="00420895" w:rsidRPr="004340A4" w:rsidRDefault="00420895" w:rsidP="00E663A3">
      <w:pPr>
        <w:numPr>
          <w:ilvl w:val="1"/>
          <w:numId w:val="61"/>
        </w:numPr>
        <w:tabs>
          <w:tab w:val="clear" w:pos="403"/>
        </w:tabs>
        <w:spacing w:line="240" w:lineRule="auto"/>
        <w:rPr>
          <w:lang w:eastAsia="x-none"/>
        </w:rPr>
      </w:pPr>
      <w:r w:rsidRPr="004340A4">
        <w:rPr>
          <w:lang w:eastAsia="x-none"/>
        </w:rPr>
        <w:lastRenderedPageBreak/>
        <w:t>960x540p50 @ 5Mbps,</w:t>
      </w:r>
    </w:p>
    <w:p w14:paraId="4A548EB0" w14:textId="77777777" w:rsidR="00420895" w:rsidRPr="004340A4" w:rsidRDefault="00420895" w:rsidP="00E663A3">
      <w:pPr>
        <w:numPr>
          <w:ilvl w:val="1"/>
          <w:numId w:val="61"/>
        </w:numPr>
        <w:tabs>
          <w:tab w:val="clear" w:pos="403"/>
        </w:tabs>
        <w:spacing w:line="240" w:lineRule="auto"/>
        <w:rPr>
          <w:lang w:eastAsia="x-none"/>
        </w:rPr>
      </w:pPr>
      <w:r w:rsidRPr="004340A4">
        <w:rPr>
          <w:lang w:eastAsia="x-none"/>
        </w:rPr>
        <w:t>960x540p50 @ 3.5Mbps,</w:t>
      </w:r>
    </w:p>
    <w:p w14:paraId="28F2DA7E" w14:textId="77777777" w:rsidR="00420895" w:rsidRPr="004340A4" w:rsidRDefault="00420895" w:rsidP="00E663A3">
      <w:pPr>
        <w:numPr>
          <w:ilvl w:val="1"/>
          <w:numId w:val="61"/>
        </w:numPr>
        <w:tabs>
          <w:tab w:val="clear" w:pos="403"/>
        </w:tabs>
        <w:spacing w:line="240" w:lineRule="auto"/>
        <w:rPr>
          <w:lang w:eastAsia="x-none"/>
        </w:rPr>
      </w:pPr>
      <w:r w:rsidRPr="004340A4">
        <w:rPr>
          <w:lang w:eastAsia="x-none"/>
        </w:rPr>
        <w:t>768x432p50 @ 3.5Mbps,</w:t>
      </w:r>
    </w:p>
    <w:p w14:paraId="07B4E47A" w14:textId="77777777" w:rsidR="00420895" w:rsidRPr="004340A4" w:rsidRDefault="00420895" w:rsidP="00E663A3">
      <w:pPr>
        <w:numPr>
          <w:ilvl w:val="1"/>
          <w:numId w:val="61"/>
        </w:numPr>
        <w:tabs>
          <w:tab w:val="clear" w:pos="403"/>
        </w:tabs>
        <w:spacing w:line="240" w:lineRule="auto"/>
        <w:rPr>
          <w:lang w:eastAsia="x-none"/>
        </w:rPr>
      </w:pPr>
      <w:r w:rsidRPr="004340A4">
        <w:rPr>
          <w:lang w:eastAsia="x-none"/>
        </w:rPr>
        <w:t>768x432p25 @ 2.5Mbps.</w:t>
      </w:r>
    </w:p>
    <w:p w14:paraId="41ADC17C" w14:textId="61742813" w:rsidR="00420895" w:rsidRPr="004340A4" w:rsidRDefault="00420895" w:rsidP="00E663A3">
      <w:pPr>
        <w:numPr>
          <w:ilvl w:val="0"/>
          <w:numId w:val="60"/>
        </w:numPr>
        <w:tabs>
          <w:tab w:val="clear" w:pos="403"/>
        </w:tabs>
        <w:spacing w:line="240" w:lineRule="auto"/>
        <w:rPr>
          <w:lang w:eastAsia="x-none"/>
        </w:rPr>
      </w:pPr>
      <w:r w:rsidRPr="004340A4">
        <w:rPr>
          <w:lang w:eastAsia="x-none"/>
        </w:rPr>
        <w:t>ten ISO BMFF metadata files, which provide associated decoder-power indication (‘</w:t>
      </w:r>
      <w:proofErr w:type="spellStart"/>
      <w:r w:rsidRPr="004340A4">
        <w:rPr>
          <w:lang w:eastAsia="x-none"/>
        </w:rPr>
        <w:t>depi</w:t>
      </w:r>
      <w:proofErr w:type="spellEnd"/>
      <w:r w:rsidRPr="004340A4">
        <w:rPr>
          <w:lang w:eastAsia="x-none"/>
        </w:rPr>
        <w:t xml:space="preserve">’) metadata </w:t>
      </w:r>
      <w:r w:rsidR="005E570E">
        <w:rPr>
          <w:lang w:eastAsia="x-none"/>
        </w:rPr>
        <w:t>R</w:t>
      </w:r>
      <w:r w:rsidRPr="004340A4">
        <w:rPr>
          <w:lang w:eastAsia="x-none"/>
        </w:rPr>
        <w:t xml:space="preserve">epresentation of each video </w:t>
      </w:r>
      <w:r w:rsidR="005E570E">
        <w:rPr>
          <w:lang w:eastAsia="x-none"/>
        </w:rPr>
        <w:t>R</w:t>
      </w:r>
      <w:r w:rsidRPr="004340A4">
        <w:rPr>
          <w:lang w:eastAsia="x-none"/>
        </w:rPr>
        <w:t>epresentation,</w:t>
      </w:r>
    </w:p>
    <w:p w14:paraId="41E48F7C" w14:textId="77777777" w:rsidR="00420895" w:rsidRPr="004340A4" w:rsidRDefault="00420895" w:rsidP="00E663A3">
      <w:pPr>
        <w:numPr>
          <w:ilvl w:val="0"/>
          <w:numId w:val="60"/>
        </w:numPr>
        <w:tabs>
          <w:tab w:val="clear" w:pos="403"/>
        </w:tabs>
        <w:spacing w:line="240" w:lineRule="auto"/>
        <w:rPr>
          <w:lang w:eastAsia="x-none"/>
        </w:rPr>
      </w:pPr>
      <w:r w:rsidRPr="004340A4">
        <w:rPr>
          <w:lang w:eastAsia="x-none"/>
        </w:rPr>
        <w:t>a manifest file, conformant to ISO/IEC</w:t>
      </w:r>
      <w:r w:rsidRPr="004340A4">
        <w:rPr>
          <w:rFonts w:eastAsia="Times New Roman"/>
          <w:lang w:eastAsia="x-none"/>
        </w:rPr>
        <w:t> 23009</w:t>
      </w:r>
      <w:r w:rsidRPr="004340A4">
        <w:rPr>
          <w:lang w:eastAsia="x-none"/>
        </w:rPr>
        <w:t>-</w:t>
      </w:r>
      <w:r w:rsidRPr="004340A4">
        <w:rPr>
          <w:rFonts w:eastAsia="Times New Roman"/>
          <w:lang w:eastAsia="x-none"/>
        </w:rPr>
        <w:t>1</w:t>
      </w:r>
      <w:r w:rsidRPr="004340A4">
        <w:rPr>
          <w:lang w:eastAsia="x-none"/>
        </w:rPr>
        <w:t xml:space="preserve">. </w:t>
      </w:r>
    </w:p>
    <w:p w14:paraId="78614EED" w14:textId="55F78EDF" w:rsidR="00420895" w:rsidRDefault="00420895" w:rsidP="00E663A3">
      <w:pPr>
        <w:spacing w:line="240" w:lineRule="auto"/>
        <w:rPr>
          <w:lang w:eastAsia="x-none"/>
        </w:rPr>
      </w:pPr>
      <w:r w:rsidRPr="004340A4">
        <w:rPr>
          <w:rStyle w:val="reference-text"/>
        </w:rPr>
        <w:t xml:space="preserve">The ISO BMFF metadata files </w:t>
      </w:r>
      <w:r w:rsidRPr="004340A4">
        <w:rPr>
          <w:lang w:eastAsia="x-none"/>
        </w:rPr>
        <w:t xml:space="preserve">contain </w:t>
      </w:r>
      <w:r>
        <w:rPr>
          <w:lang w:eastAsia="x-none"/>
        </w:rPr>
        <w:t>green metadata</w:t>
      </w:r>
      <w:r w:rsidRPr="004340A4">
        <w:rPr>
          <w:lang w:eastAsia="x-none"/>
        </w:rPr>
        <w:t xml:space="preserve"> samples of ‘</w:t>
      </w:r>
      <w:proofErr w:type="spellStart"/>
      <w:r w:rsidRPr="004340A4">
        <w:rPr>
          <w:lang w:eastAsia="x-none"/>
        </w:rPr>
        <w:t>depi</w:t>
      </w:r>
      <w:proofErr w:type="spellEnd"/>
      <w:r w:rsidRPr="004340A4">
        <w:rPr>
          <w:lang w:eastAsia="x-none"/>
        </w:rPr>
        <w:t xml:space="preserve">’ </w:t>
      </w:r>
      <w:r>
        <w:rPr>
          <w:lang w:eastAsia="x-none"/>
        </w:rPr>
        <w:t>s</w:t>
      </w:r>
      <w:r w:rsidRPr="004340A4">
        <w:rPr>
          <w:lang w:eastAsia="x-none"/>
        </w:rPr>
        <w:t xml:space="preserve">ample </w:t>
      </w:r>
      <w:r>
        <w:rPr>
          <w:lang w:eastAsia="x-none"/>
        </w:rPr>
        <w:t>e</w:t>
      </w:r>
      <w:r w:rsidRPr="004340A4">
        <w:rPr>
          <w:lang w:eastAsia="x-none"/>
        </w:rPr>
        <w:t xml:space="preserve">ntry </w:t>
      </w:r>
      <w:r>
        <w:rPr>
          <w:lang w:eastAsia="x-none"/>
        </w:rPr>
        <w:t>t</w:t>
      </w:r>
      <w:r w:rsidRPr="004340A4">
        <w:rPr>
          <w:lang w:eastAsia="x-none"/>
        </w:rPr>
        <w:t xml:space="preserve">ype, </w:t>
      </w:r>
      <w:r w:rsidRPr="006374FF">
        <w:rPr>
          <w:lang w:eastAsia="x-none"/>
        </w:rPr>
        <w:t xml:space="preserve">as specified in </w:t>
      </w:r>
      <w:r w:rsidR="006374FF" w:rsidRPr="006374FF">
        <w:rPr>
          <w:lang w:eastAsia="x-none"/>
        </w:rPr>
        <w:t xml:space="preserve">clause </w:t>
      </w:r>
      <w:r w:rsidR="006374FF" w:rsidRPr="006374FF">
        <w:rPr>
          <w:lang w:eastAsia="x-none"/>
        </w:rPr>
        <w:fldChar w:fldCharType="begin"/>
      </w:r>
      <w:r w:rsidR="006374FF" w:rsidRPr="006374FF">
        <w:rPr>
          <w:lang w:eastAsia="x-none"/>
        </w:rPr>
        <w:instrText xml:space="preserve"> REF _Ref164174105 \r \h </w:instrText>
      </w:r>
      <w:r w:rsidR="006374FF">
        <w:rPr>
          <w:lang w:eastAsia="x-none"/>
        </w:rPr>
        <w:instrText xml:space="preserve"> \* MERGEFORMAT </w:instrText>
      </w:r>
      <w:r w:rsidR="006374FF" w:rsidRPr="006374FF">
        <w:rPr>
          <w:lang w:eastAsia="x-none"/>
        </w:rPr>
      </w:r>
      <w:r w:rsidR="006374FF" w:rsidRPr="006374FF">
        <w:rPr>
          <w:lang w:eastAsia="x-none"/>
        </w:rPr>
        <w:fldChar w:fldCharType="separate"/>
      </w:r>
      <w:r w:rsidR="006374FF" w:rsidRPr="006374FF">
        <w:rPr>
          <w:rFonts w:hint="eastAsia"/>
          <w:cs/>
          <w:lang w:eastAsia="x-none"/>
        </w:rPr>
        <w:t>‎</w:t>
      </w:r>
      <w:r w:rsidR="006374FF" w:rsidRPr="006374FF">
        <w:rPr>
          <w:lang w:eastAsia="x-none"/>
        </w:rPr>
        <w:fldChar w:fldCharType="end"/>
      </w:r>
      <w:r w:rsidR="006F4149">
        <w:rPr>
          <w:lang w:eastAsia="x-none"/>
        </w:rPr>
        <w:fldChar w:fldCharType="begin"/>
      </w:r>
      <w:r w:rsidR="006F4149">
        <w:rPr>
          <w:lang w:eastAsia="x-none"/>
        </w:rPr>
        <w:instrText xml:space="preserve"> REF _Ref171273662 \r \h </w:instrText>
      </w:r>
      <w:r w:rsidR="006F4149">
        <w:rPr>
          <w:lang w:eastAsia="x-none"/>
        </w:rPr>
      </w:r>
      <w:r w:rsidR="006F4149">
        <w:rPr>
          <w:lang w:eastAsia="x-none"/>
        </w:rPr>
        <w:fldChar w:fldCharType="separate"/>
      </w:r>
      <w:r w:rsidR="006F4149">
        <w:rPr>
          <w:rFonts w:hint="eastAsia"/>
          <w:cs/>
          <w:lang w:eastAsia="x-none"/>
        </w:rPr>
        <w:t>‎</w:t>
      </w:r>
      <w:r w:rsidR="006F4149">
        <w:rPr>
          <w:lang w:eastAsia="x-none"/>
        </w:rPr>
        <w:t>5.2.1</w:t>
      </w:r>
      <w:r w:rsidR="006F4149">
        <w:rPr>
          <w:lang w:eastAsia="x-none"/>
        </w:rPr>
        <w:fldChar w:fldCharType="end"/>
      </w:r>
      <w:r w:rsidRPr="006374FF">
        <w:rPr>
          <w:lang w:eastAsia="x-none"/>
        </w:rPr>
        <w:t>.</w:t>
      </w:r>
    </w:p>
    <w:p w14:paraId="79C3933E" w14:textId="1530DFCD" w:rsidR="006A7790" w:rsidRDefault="00420895" w:rsidP="00E663A3">
      <w:pPr>
        <w:spacing w:line="240" w:lineRule="auto"/>
        <w:rPr>
          <w:lang w:eastAsia="x-none"/>
        </w:rPr>
      </w:pPr>
      <w:r w:rsidRPr="004340A4">
        <w:rPr>
          <w:lang w:eastAsia="x-none"/>
        </w:rPr>
        <w:t>To verify conformance of a software implementation of ‘</w:t>
      </w:r>
      <w:proofErr w:type="spellStart"/>
      <w:r w:rsidRPr="004340A4">
        <w:rPr>
          <w:lang w:eastAsia="x-none"/>
        </w:rPr>
        <w:t>depi</w:t>
      </w:r>
      <w:proofErr w:type="spellEnd"/>
      <w:r w:rsidRPr="004340A4">
        <w:rPr>
          <w:lang w:eastAsia="x-none"/>
        </w:rPr>
        <w:t xml:space="preserve">’ </w:t>
      </w:r>
      <w:r>
        <w:rPr>
          <w:lang w:eastAsia="x-none"/>
        </w:rPr>
        <w:t>green metadata</w:t>
      </w:r>
      <w:r w:rsidRPr="004340A4">
        <w:rPr>
          <w:lang w:eastAsia="x-none"/>
        </w:rPr>
        <w:t xml:space="preserve"> samples parsing in an ISO BMFF file,</w:t>
      </w:r>
      <w:r>
        <w:rPr>
          <w:lang w:eastAsia="x-none"/>
        </w:rPr>
        <w:t xml:space="preserve"> </w:t>
      </w:r>
      <w:r w:rsidRPr="004340A4">
        <w:rPr>
          <w:lang w:eastAsia="x-none"/>
        </w:rPr>
        <w:t xml:space="preserve">the conformance metadata files </w:t>
      </w:r>
      <w:r>
        <w:rPr>
          <w:lang w:eastAsia="x-none"/>
        </w:rPr>
        <w:t>shall be used to</w:t>
      </w:r>
      <w:r w:rsidRPr="004340A4">
        <w:rPr>
          <w:lang w:eastAsia="x-none"/>
        </w:rPr>
        <w:t xml:space="preserve"> check that extracted values match expected values given in the side text files provided with the conformance files.</w:t>
      </w:r>
    </w:p>
    <w:p w14:paraId="66E48FBC" w14:textId="6FF8EAF8" w:rsidR="00420895" w:rsidRDefault="00420895" w:rsidP="00E663A3">
      <w:pPr>
        <w:pStyle w:val="a3"/>
      </w:pPr>
      <w:bookmarkStart w:id="288" w:name="_Toc202426712"/>
      <w:r>
        <w:t>Reference software</w:t>
      </w:r>
      <w:bookmarkEnd w:id="288"/>
    </w:p>
    <w:p w14:paraId="21A460C7" w14:textId="281ADC30" w:rsidR="00224185" w:rsidRPr="004340A4" w:rsidRDefault="00224185" w:rsidP="00E663A3">
      <w:pPr>
        <w:spacing w:line="240" w:lineRule="auto"/>
        <w:rPr>
          <w:lang w:eastAsia="x-none"/>
        </w:rPr>
      </w:pPr>
      <w:r w:rsidRPr="004340A4">
        <w:rPr>
          <w:lang w:eastAsia="x-none"/>
        </w:rPr>
        <w:t xml:space="preserve">A reference software for parsing and display of </w:t>
      </w:r>
      <w:r w:rsidR="00D37FA0">
        <w:rPr>
          <w:lang w:eastAsia="x-none"/>
        </w:rPr>
        <w:t>D</w:t>
      </w:r>
      <w:r w:rsidRPr="004340A4">
        <w:rPr>
          <w:lang w:eastAsia="x-none"/>
        </w:rPr>
        <w:t>ecoder-</w:t>
      </w:r>
      <w:r w:rsidR="00D37FA0">
        <w:rPr>
          <w:lang w:eastAsia="x-none"/>
        </w:rPr>
        <w:t>P</w:t>
      </w:r>
      <w:r w:rsidRPr="004340A4">
        <w:rPr>
          <w:lang w:eastAsia="x-none"/>
        </w:rPr>
        <w:t>ower (‘</w:t>
      </w:r>
      <w:proofErr w:type="spellStart"/>
      <w:r w:rsidRPr="004340A4">
        <w:rPr>
          <w:lang w:eastAsia="x-none"/>
        </w:rPr>
        <w:t>depi</w:t>
      </w:r>
      <w:proofErr w:type="spellEnd"/>
      <w:r w:rsidRPr="004340A4">
        <w:rPr>
          <w:lang w:eastAsia="x-none"/>
        </w:rPr>
        <w:t xml:space="preserve">’) or </w:t>
      </w:r>
      <w:r w:rsidR="00D37FA0">
        <w:rPr>
          <w:lang w:eastAsia="x-none"/>
        </w:rPr>
        <w:t>D</w:t>
      </w:r>
      <w:r w:rsidRPr="004340A4">
        <w:rPr>
          <w:lang w:eastAsia="x-none"/>
        </w:rPr>
        <w:t>isplay-</w:t>
      </w:r>
      <w:r w:rsidR="00D37FA0">
        <w:rPr>
          <w:lang w:eastAsia="x-none"/>
        </w:rPr>
        <w:t>P</w:t>
      </w:r>
      <w:r w:rsidRPr="004340A4">
        <w:rPr>
          <w:lang w:eastAsia="x-none"/>
        </w:rPr>
        <w:t>ower (‘</w:t>
      </w:r>
      <w:proofErr w:type="spellStart"/>
      <w:r w:rsidRPr="004340A4">
        <w:rPr>
          <w:lang w:eastAsia="x-none"/>
        </w:rPr>
        <w:t>dipi</w:t>
      </w:r>
      <w:proofErr w:type="spellEnd"/>
      <w:r w:rsidRPr="004340A4">
        <w:rPr>
          <w:lang w:eastAsia="x-none"/>
        </w:rPr>
        <w:t xml:space="preserve">’) </w:t>
      </w:r>
      <w:r w:rsidR="00D37FA0">
        <w:rPr>
          <w:lang w:eastAsia="x-none"/>
        </w:rPr>
        <w:t>I</w:t>
      </w:r>
      <w:r w:rsidRPr="004340A4">
        <w:rPr>
          <w:lang w:eastAsia="x-none"/>
        </w:rPr>
        <w:t xml:space="preserve">ndication metadata in ISO BMFF file is available </w:t>
      </w:r>
      <w:r w:rsidRPr="00FD1079">
        <w:rPr>
          <w:szCs w:val="24"/>
        </w:rPr>
        <w:t xml:space="preserve">at </w:t>
      </w:r>
      <w:hyperlink r:id="rId28" w:history="1">
        <w:r>
          <w:rPr>
            <w:rStyle w:val="Hyperlink"/>
            <w:szCs w:val="24"/>
            <w:lang w:val="en-US"/>
          </w:rPr>
          <w:t>http://standards.iso.org/iso-iec/23001/-11/ed-3/en</w:t>
        </w:r>
      </w:hyperlink>
      <w:r w:rsidRPr="00FD1079">
        <w:rPr>
          <w:szCs w:val="24"/>
        </w:rPr>
        <w:t>.</w:t>
      </w:r>
    </w:p>
    <w:p w14:paraId="3A21688B" w14:textId="77777777" w:rsidR="00224185" w:rsidRPr="004340A4" w:rsidRDefault="00224185" w:rsidP="00E663A3">
      <w:pPr>
        <w:spacing w:line="240" w:lineRule="auto"/>
        <w:rPr>
          <w:u w:val="single"/>
          <w:lang w:eastAsia="x-none"/>
        </w:rPr>
      </w:pPr>
      <w:r w:rsidRPr="004340A4">
        <w:rPr>
          <w:lang w:eastAsia="x-none"/>
        </w:rPr>
        <w:t>It is linked with ISO BMFF reference software libraries (</w:t>
      </w:r>
      <w:proofErr w:type="spellStart"/>
      <w:r w:rsidRPr="004340A4">
        <w:rPr>
          <w:lang w:eastAsia="x-none"/>
        </w:rPr>
        <w:t>IsoLib</w:t>
      </w:r>
      <w:proofErr w:type="spellEnd"/>
      <w:r w:rsidRPr="004340A4">
        <w:rPr>
          <w:lang w:eastAsia="x-none"/>
        </w:rPr>
        <w:t>), which are available in ISO/IEC 14496-5.</w:t>
      </w:r>
    </w:p>
    <w:p w14:paraId="2EB46374" w14:textId="77777777" w:rsidR="00224185" w:rsidRPr="004340A4" w:rsidRDefault="00224185" w:rsidP="00E663A3">
      <w:pPr>
        <w:spacing w:line="240" w:lineRule="auto"/>
        <w:rPr>
          <w:lang w:eastAsia="x-none"/>
        </w:rPr>
      </w:pPr>
      <w:r w:rsidRPr="004340A4">
        <w:rPr>
          <w:lang w:eastAsia="x-none"/>
        </w:rPr>
        <w:t>A readme.txt is provided to explain how to produce the executable in Windows or Linux environment.</w:t>
      </w:r>
    </w:p>
    <w:p w14:paraId="59583381" w14:textId="77777777" w:rsidR="00224185" w:rsidRPr="004340A4" w:rsidRDefault="00224185" w:rsidP="00E663A3">
      <w:pPr>
        <w:spacing w:line="240" w:lineRule="auto"/>
        <w:rPr>
          <w:lang w:eastAsia="x-none"/>
        </w:rPr>
      </w:pPr>
      <w:r w:rsidRPr="004340A4">
        <w:rPr>
          <w:lang w:eastAsia="x-none"/>
        </w:rPr>
        <w:t>The reference software takes the ISO BMFF metadata file (*.mp4m) as input and produces a text file as output, which gives a full description of the metadata stored in the samples of the input file.</w:t>
      </w:r>
    </w:p>
    <w:p w14:paraId="023B50FF" w14:textId="27BCB7F4" w:rsidR="00420895" w:rsidRDefault="00224185" w:rsidP="00E663A3">
      <w:pPr>
        <w:spacing w:line="240" w:lineRule="auto"/>
      </w:pPr>
      <w:r w:rsidRPr="004340A4">
        <w:rPr>
          <w:lang w:eastAsia="x-none"/>
        </w:rPr>
        <w:t xml:space="preserve">To verify conformance of test metadata files, the reference software </w:t>
      </w:r>
      <w:r>
        <w:rPr>
          <w:lang w:eastAsia="x-none"/>
        </w:rPr>
        <w:t xml:space="preserve">shall be used </w:t>
      </w:r>
      <w:r w:rsidRPr="004340A4">
        <w:rPr>
          <w:lang w:eastAsia="x-none"/>
        </w:rPr>
        <w:t xml:space="preserve">to parse the test metadata files and </w:t>
      </w:r>
      <w:r>
        <w:rPr>
          <w:lang w:eastAsia="x-none"/>
        </w:rPr>
        <w:t xml:space="preserve">to </w:t>
      </w:r>
      <w:r w:rsidRPr="004340A4">
        <w:rPr>
          <w:lang w:eastAsia="x-none"/>
        </w:rPr>
        <w:t>check them for syntactic correctness and valid ranges.</w:t>
      </w:r>
    </w:p>
    <w:p w14:paraId="205618F4" w14:textId="77777777" w:rsidR="00420895" w:rsidRDefault="00420895" w:rsidP="00101731"/>
    <w:p w14:paraId="44FB8044" w14:textId="5486FC8A" w:rsidR="00420895" w:rsidRPr="00151B6D" w:rsidRDefault="006810BE">
      <w:pPr>
        <w:tabs>
          <w:tab w:val="clear" w:pos="403"/>
        </w:tabs>
        <w:spacing w:after="0" w:line="240" w:lineRule="auto"/>
        <w:jc w:val="left"/>
      </w:pPr>
      <w:r>
        <w:br w:type="page"/>
      </w:r>
    </w:p>
    <w:p w14:paraId="59930AD4" w14:textId="004AACB3" w:rsidR="00420895" w:rsidRDefault="007E1593" w:rsidP="007E1593">
      <w:pPr>
        <w:pStyle w:val="ANNEX"/>
        <w:numPr>
          <w:ilvl w:val="0"/>
          <w:numId w:val="7"/>
        </w:numPr>
      </w:pPr>
      <w:r>
        <w:lastRenderedPageBreak/>
        <w:br/>
      </w:r>
      <w:bookmarkStart w:id="289" w:name="_Toc202426713"/>
      <w:r w:rsidR="00D93681" w:rsidRPr="00BC394B">
        <w:rPr>
          <w:b w:val="0"/>
        </w:rPr>
        <w:t>(</w:t>
      </w:r>
      <w:r w:rsidR="00D93681">
        <w:rPr>
          <w:b w:val="0"/>
        </w:rPr>
        <w:t>inf</w:t>
      </w:r>
      <w:r w:rsidR="00D93681" w:rsidRPr="00BC394B">
        <w:rPr>
          <w:b w:val="0"/>
        </w:rPr>
        <w:t>ormative)</w:t>
      </w:r>
      <w:r w:rsidR="00D93681" w:rsidRPr="00BC394B">
        <w:br/>
      </w:r>
      <w:r w:rsidR="00D93681" w:rsidRPr="00BC394B">
        <w:br/>
      </w:r>
      <w:r w:rsidR="00A34282">
        <w:t xml:space="preserve">Generation and </w:t>
      </w:r>
      <w:r w:rsidR="0002782B">
        <w:t>u</w:t>
      </w:r>
      <w:r w:rsidR="00D93681">
        <w:t xml:space="preserve">se of </w:t>
      </w:r>
      <w:r w:rsidR="00BA7666">
        <w:t>g</w:t>
      </w:r>
      <w:r w:rsidR="00D93681">
        <w:t xml:space="preserve">reen </w:t>
      </w:r>
      <w:r w:rsidR="005A2F6C">
        <w:t>m</w:t>
      </w:r>
      <w:r w:rsidR="00D93681">
        <w:t>etadata</w:t>
      </w:r>
      <w:bookmarkEnd w:id="289"/>
    </w:p>
    <w:p w14:paraId="45E6B316" w14:textId="63B9E627" w:rsidR="000A6F08" w:rsidRDefault="004869C6" w:rsidP="000A6F08">
      <w:pPr>
        <w:pStyle w:val="a2"/>
        <w:numPr>
          <w:ilvl w:val="1"/>
          <w:numId w:val="7"/>
        </w:numPr>
      </w:pPr>
      <w:bookmarkStart w:id="290" w:name="_Toc202426714"/>
      <w:r>
        <w:t>Decoder and display power indication</w:t>
      </w:r>
      <w:bookmarkEnd w:id="290"/>
    </w:p>
    <w:p w14:paraId="21FA9A11" w14:textId="77777777" w:rsidR="00AA4C3C" w:rsidRDefault="00AA4C3C" w:rsidP="00AA4C3C">
      <w:pPr>
        <w:pStyle w:val="a3"/>
      </w:pPr>
      <w:bookmarkStart w:id="291" w:name="_Toc202426715"/>
      <w:r>
        <w:t>Metadata generation at the server side</w:t>
      </w:r>
      <w:bookmarkEnd w:id="291"/>
    </w:p>
    <w:p w14:paraId="25F54416" w14:textId="691303AD" w:rsidR="00AA4C3C" w:rsidRDefault="00AA4C3C" w:rsidP="00AA4C3C">
      <w:pPr>
        <w:rPr>
          <w:rFonts w:eastAsia="MS Mincho"/>
          <w:szCs w:val="24"/>
        </w:rPr>
      </w:pPr>
      <w:r w:rsidRPr="00D318DE">
        <w:rPr>
          <w:rFonts w:eastAsia="MS Mincho"/>
          <w:szCs w:val="24"/>
        </w:rPr>
        <w:t xml:space="preserve">Given </w:t>
      </w:r>
      <w:r w:rsidRPr="00D318DE">
        <w:rPr>
          <w:rFonts w:eastAsia="MS Mincho"/>
          <w:i/>
          <w:szCs w:val="24"/>
        </w:rPr>
        <w:t>N</w:t>
      </w:r>
      <w:r w:rsidRPr="00D318DE">
        <w:rPr>
          <w:rFonts w:eastAsia="MS Mincho"/>
          <w:szCs w:val="24"/>
        </w:rPr>
        <w:t xml:space="preserve"> video </w:t>
      </w:r>
      <w:r w:rsidR="001D4AEC">
        <w:rPr>
          <w:rFonts w:eastAsia="MS Mincho"/>
          <w:szCs w:val="24"/>
        </w:rPr>
        <w:t>R</w:t>
      </w:r>
      <w:r>
        <w:rPr>
          <w:rFonts w:eastAsia="MS Mincho"/>
          <w:szCs w:val="24"/>
        </w:rPr>
        <w:t>epresentation</w:t>
      </w:r>
      <w:r w:rsidRPr="00D318DE">
        <w:rPr>
          <w:rFonts w:eastAsia="MS Mincho"/>
          <w:szCs w:val="24"/>
        </w:rPr>
        <w:t xml:space="preserve">s, the </w:t>
      </w:r>
      <w:r w:rsidR="0066460A">
        <w:rPr>
          <w:rFonts w:eastAsia="MS Mincho"/>
          <w:szCs w:val="24"/>
        </w:rPr>
        <w:t>D</w:t>
      </w:r>
      <w:r w:rsidRPr="00D318DE">
        <w:rPr>
          <w:rFonts w:eastAsia="MS Mincho"/>
          <w:szCs w:val="24"/>
        </w:rPr>
        <w:t>ecoder-</w:t>
      </w:r>
      <w:r w:rsidR="0066460A">
        <w:rPr>
          <w:rFonts w:eastAsia="MS Mincho"/>
          <w:szCs w:val="24"/>
        </w:rPr>
        <w:t>P</w:t>
      </w:r>
      <w:r w:rsidRPr="00D318DE">
        <w:rPr>
          <w:rFonts w:eastAsia="MS Mincho"/>
          <w:szCs w:val="24"/>
        </w:rPr>
        <w:t xml:space="preserve">ower </w:t>
      </w:r>
      <w:r w:rsidR="0066460A">
        <w:rPr>
          <w:rFonts w:eastAsia="MS Mincho"/>
          <w:szCs w:val="24"/>
        </w:rPr>
        <w:t>I</w:t>
      </w:r>
      <w:r w:rsidRPr="00D318DE">
        <w:rPr>
          <w:rFonts w:eastAsia="MS Mincho"/>
          <w:szCs w:val="24"/>
        </w:rPr>
        <w:t xml:space="preserve">ndication metadata </w:t>
      </w:r>
      <w:proofErr w:type="spellStart"/>
      <w:r w:rsidRPr="00D318DE">
        <w:rPr>
          <w:rFonts w:eastAsia="MS Mincho"/>
          <w:szCs w:val="24"/>
        </w:rPr>
        <w:t>dec_ops_reduction_ratio_from_max</w:t>
      </w:r>
      <w:proofErr w:type="spellEnd"/>
      <w:r w:rsidRPr="00D318DE">
        <w:rPr>
          <w:rFonts w:eastAsia="MS Mincho"/>
          <w:szCs w:val="24"/>
        </w:rPr>
        <w:t xml:space="preserve">(i) (DOR-Ratio-Max(i)) and </w:t>
      </w:r>
      <w:proofErr w:type="spellStart"/>
      <w:r w:rsidRPr="00D318DE">
        <w:rPr>
          <w:rFonts w:eastAsia="MS Mincho"/>
          <w:szCs w:val="24"/>
        </w:rPr>
        <w:t>dec_ops_reduction_ratio_from_prev</w:t>
      </w:r>
      <w:proofErr w:type="spellEnd"/>
      <w:r w:rsidRPr="00D318DE">
        <w:rPr>
          <w:rFonts w:eastAsia="MS Mincho"/>
          <w:szCs w:val="24"/>
        </w:rPr>
        <w:t xml:space="preserve">(i) (DOR-Ratio-Prev(i)) are computed by the encoding system and provided by the server for i = 0 to </w:t>
      </w:r>
      <w:r w:rsidRPr="00045D53">
        <w:rPr>
          <w:rFonts w:eastAsia="MS Mincho"/>
          <w:i/>
          <w:iCs/>
          <w:szCs w:val="24"/>
        </w:rPr>
        <w:t>N</w:t>
      </w:r>
      <w:r>
        <w:rPr>
          <w:rFonts w:eastAsia="MS Mincho"/>
          <w:szCs w:val="24"/>
        </w:rPr>
        <w:t xml:space="preserve"> – </w:t>
      </w:r>
      <w:r w:rsidRPr="00D318DE">
        <w:rPr>
          <w:rFonts w:eastAsia="MS Mincho"/>
          <w:szCs w:val="24"/>
        </w:rPr>
        <w:t>1, as shown in</w:t>
      </w:r>
      <w:r>
        <w:rPr>
          <w:rFonts w:eastAsia="MS Mincho"/>
          <w:szCs w:val="24"/>
        </w:rPr>
        <w:t xml:space="preserve"> </w:t>
      </w:r>
      <w:r w:rsidR="0019046E">
        <w:rPr>
          <w:rFonts w:eastAsia="MS Mincho"/>
          <w:szCs w:val="24"/>
        </w:rPr>
        <w:fldChar w:fldCharType="begin"/>
      </w:r>
      <w:r w:rsidR="0019046E">
        <w:rPr>
          <w:rFonts w:eastAsia="MS Mincho"/>
          <w:szCs w:val="24"/>
        </w:rPr>
        <w:instrText xml:space="preserve"> REF _Ref170250200 \r \h </w:instrText>
      </w:r>
      <w:r w:rsidR="0019046E">
        <w:rPr>
          <w:rFonts w:eastAsia="MS Mincho"/>
          <w:szCs w:val="24"/>
        </w:rPr>
      </w:r>
      <w:r w:rsidR="0019046E">
        <w:rPr>
          <w:rFonts w:eastAsia="MS Mincho"/>
          <w:szCs w:val="24"/>
        </w:rPr>
        <w:fldChar w:fldCharType="separate"/>
      </w:r>
      <w:r w:rsidR="0019046E">
        <w:rPr>
          <w:rFonts w:eastAsia="MS Mincho" w:hint="cs"/>
          <w:szCs w:val="24"/>
          <w:cs/>
        </w:rPr>
        <w:t>‎</w:t>
      </w:r>
      <w:r w:rsidR="0019046E">
        <w:rPr>
          <w:rFonts w:eastAsia="MS Mincho"/>
          <w:szCs w:val="24"/>
        </w:rPr>
        <w:t>Figure D.1</w:t>
      </w:r>
      <w:r w:rsidR="0019046E">
        <w:rPr>
          <w:rFonts w:eastAsia="MS Mincho"/>
          <w:szCs w:val="24"/>
        </w:rPr>
        <w:fldChar w:fldCharType="end"/>
      </w:r>
      <w:r>
        <w:rPr>
          <w:rFonts w:eastAsia="MS Mincho"/>
          <w:szCs w:val="24"/>
        </w:rPr>
        <w:fldChar w:fldCharType="begin"/>
      </w:r>
      <w:r>
        <w:rPr>
          <w:rFonts w:eastAsia="MS Mincho"/>
          <w:szCs w:val="24"/>
        </w:rPr>
        <w:instrText xml:space="preserve"> REF _Ref161736088 \h </w:instrText>
      </w:r>
      <w:r>
        <w:rPr>
          <w:rFonts w:eastAsia="MS Mincho"/>
          <w:szCs w:val="24"/>
        </w:rPr>
      </w:r>
      <w:r>
        <w:rPr>
          <w:rFonts w:eastAsia="MS Mincho"/>
          <w:szCs w:val="24"/>
        </w:rPr>
        <w:fldChar w:fldCharType="separate"/>
      </w:r>
      <w:r>
        <w:rPr>
          <w:rFonts w:eastAsia="MS Mincho"/>
          <w:szCs w:val="24"/>
        </w:rPr>
        <w:fldChar w:fldCharType="end"/>
      </w:r>
      <w:r w:rsidRPr="00D318DE">
        <w:rPr>
          <w:rFonts w:eastAsia="MS Mincho"/>
          <w:szCs w:val="24"/>
        </w:rPr>
        <w:t xml:space="preserve">. The </w:t>
      </w:r>
      <w:r w:rsidR="0066460A">
        <w:rPr>
          <w:rFonts w:eastAsia="MS Mincho"/>
          <w:szCs w:val="24"/>
        </w:rPr>
        <w:t>D</w:t>
      </w:r>
      <w:r w:rsidRPr="00D318DE">
        <w:rPr>
          <w:rFonts w:eastAsia="MS Mincho"/>
          <w:szCs w:val="24"/>
        </w:rPr>
        <w:t>isplay-</w:t>
      </w:r>
      <w:r w:rsidR="0066460A">
        <w:rPr>
          <w:rFonts w:eastAsia="MS Mincho"/>
          <w:szCs w:val="24"/>
        </w:rPr>
        <w:t>P</w:t>
      </w:r>
      <w:r w:rsidRPr="00D318DE">
        <w:rPr>
          <w:rFonts w:eastAsia="MS Mincho"/>
          <w:szCs w:val="24"/>
        </w:rPr>
        <w:t xml:space="preserve">ower </w:t>
      </w:r>
      <w:r w:rsidR="0066460A">
        <w:rPr>
          <w:rFonts w:eastAsia="MS Mincho"/>
          <w:szCs w:val="24"/>
        </w:rPr>
        <w:t>I</w:t>
      </w:r>
      <w:r w:rsidRPr="00D318DE">
        <w:rPr>
          <w:rFonts w:eastAsia="MS Mincho"/>
          <w:szCs w:val="24"/>
        </w:rPr>
        <w:t xml:space="preserve">ndication metadata is computed from one </w:t>
      </w:r>
      <w:r w:rsidR="001D4AEC">
        <w:rPr>
          <w:rFonts w:eastAsia="MS Mincho"/>
          <w:szCs w:val="24"/>
        </w:rPr>
        <w:t>R</w:t>
      </w:r>
      <w:r>
        <w:rPr>
          <w:rFonts w:eastAsia="MS Mincho"/>
          <w:szCs w:val="24"/>
        </w:rPr>
        <w:t>epresentation</w:t>
      </w:r>
      <w:r w:rsidRPr="00D318DE">
        <w:rPr>
          <w:rFonts w:eastAsia="MS Mincho"/>
          <w:szCs w:val="24"/>
        </w:rPr>
        <w:t>.</w:t>
      </w:r>
    </w:p>
    <w:p w14:paraId="4D41C586" w14:textId="3B66B1FC" w:rsidR="00AA4C3C" w:rsidRDefault="00FE3602" w:rsidP="00AA4C3C">
      <w:pPr>
        <w:pStyle w:val="FigureGraphic"/>
        <w:keepNext/>
      </w:pPr>
      <w:r>
        <w:rPr>
          <w:noProof/>
        </w:rPr>
        <w:object w:dxaOrig="12445" w:dyaOrig="7237" w14:anchorId="5721EB74">
          <v:shape id="_x0000_i1034" type="#_x0000_t75" alt="" style="width:491.25pt;height:281.25pt;mso-width-percent:0;mso-height-percent:0;mso-width-percent:0;mso-height-percent:0" o:ole="">
            <v:imagedata r:id="rId29" o:title=""/>
          </v:shape>
          <o:OLEObject Type="Embed" ProgID="Visio.Drawing.15" ShapeID="_x0000_i1034" DrawAspect="Content" ObjectID="_1822736280" r:id="rId30"/>
        </w:object>
      </w:r>
    </w:p>
    <w:p w14:paraId="6F439518" w14:textId="60BE901F" w:rsidR="00AA4C3C" w:rsidRPr="00C07CC7" w:rsidRDefault="00DF4598" w:rsidP="00077DB7">
      <w:pPr>
        <w:pStyle w:val="AnnexFigureTitle"/>
      </w:pPr>
      <w:r>
        <w:t xml:space="preserve"> </w:t>
      </w:r>
      <w:bookmarkStart w:id="292" w:name="_Ref170250200"/>
      <w:r w:rsidR="00AA4C3C" w:rsidRPr="00C07CC7">
        <w:t>Green metadata computation and insertion</w:t>
      </w:r>
      <w:r>
        <w:t>.</w:t>
      </w:r>
      <w:bookmarkEnd w:id="292"/>
    </w:p>
    <w:p w14:paraId="0EBBBDBF" w14:textId="04F57EDD" w:rsidR="00AA4C3C" w:rsidRPr="000D7891" w:rsidRDefault="00AA4C3C" w:rsidP="00AA4C3C">
      <w:pPr>
        <w:pStyle w:val="BodyText"/>
        <w:autoSpaceDE w:val="0"/>
        <w:autoSpaceDN w:val="0"/>
        <w:adjustRightInd w:val="0"/>
        <w:rPr>
          <w:rFonts w:eastAsia="MS Mincho"/>
          <w:szCs w:val="24"/>
        </w:rPr>
      </w:pPr>
      <w:r w:rsidRPr="000D7891">
        <w:rPr>
          <w:rFonts w:eastAsia="MS Mincho"/>
          <w:szCs w:val="24"/>
        </w:rPr>
        <w:t xml:space="preserve">The DOR-Ratio-Max(i) associated with each video </w:t>
      </w:r>
      <w:r w:rsidR="001D4AEC">
        <w:rPr>
          <w:rFonts w:eastAsia="MS Mincho"/>
          <w:szCs w:val="24"/>
        </w:rPr>
        <w:t>R</w:t>
      </w:r>
      <w:r w:rsidRPr="000D7891">
        <w:rPr>
          <w:rFonts w:eastAsia="MS Mincho"/>
          <w:szCs w:val="24"/>
        </w:rPr>
        <w:t xml:space="preserve">epresentation i of a </w:t>
      </w:r>
      <w:r>
        <w:rPr>
          <w:rFonts w:eastAsia="MS Mincho"/>
          <w:szCs w:val="24"/>
        </w:rPr>
        <w:t xml:space="preserve">Segment </w:t>
      </w:r>
      <w:r w:rsidRPr="000D7891">
        <w:rPr>
          <w:rFonts w:eastAsia="MS Mincho"/>
          <w:szCs w:val="24"/>
        </w:rPr>
        <w:t xml:space="preserve">is computed as the power-saving ratio from the most demanding video </w:t>
      </w:r>
      <w:r w:rsidR="001D4AEC">
        <w:rPr>
          <w:rFonts w:eastAsia="MS Mincho"/>
          <w:szCs w:val="24"/>
        </w:rPr>
        <w:t>R</w:t>
      </w:r>
      <w:r w:rsidRPr="000D7891">
        <w:rPr>
          <w:rFonts w:eastAsia="MS Mincho"/>
          <w:szCs w:val="24"/>
        </w:rPr>
        <w:t xml:space="preserve">epresentation produced for the </w:t>
      </w:r>
      <w:r>
        <w:rPr>
          <w:rFonts w:eastAsia="MS Mincho"/>
          <w:szCs w:val="24"/>
        </w:rPr>
        <w:t>Segment</w:t>
      </w:r>
      <w:r w:rsidRPr="000D7891">
        <w:rPr>
          <w:rFonts w:eastAsia="MS Mincho"/>
          <w:szCs w:val="24"/>
        </w:rPr>
        <w:t>, as defined in</w:t>
      </w:r>
      <w:r>
        <w:rPr>
          <w:rFonts w:eastAsia="MS Mincho"/>
          <w:szCs w:val="24"/>
        </w:rPr>
        <w:t xml:space="preserve"> subclause</w:t>
      </w:r>
      <w:r w:rsidRPr="000D7891">
        <w:rPr>
          <w:rFonts w:eastAsia="MS Mincho"/>
          <w:szCs w:val="24"/>
        </w:rPr>
        <w:t xml:space="preserve"> </w:t>
      </w:r>
      <w:r w:rsidRPr="000D7891">
        <w:rPr>
          <w:rFonts w:eastAsia="MS Mincho"/>
          <w:szCs w:val="24"/>
        </w:rPr>
        <w:fldChar w:fldCharType="begin"/>
      </w:r>
      <w:r w:rsidRPr="000D7891">
        <w:rPr>
          <w:rFonts w:eastAsia="MS Mincho"/>
          <w:szCs w:val="24"/>
        </w:rPr>
        <w:instrText xml:space="preserve"> REF _Ref109283588 \r \h </w:instrText>
      </w:r>
      <w:r>
        <w:rPr>
          <w:rFonts w:eastAsia="MS Mincho"/>
          <w:szCs w:val="24"/>
        </w:rPr>
        <w:instrText xml:space="preserve"> \* MERGEFORMAT </w:instrText>
      </w:r>
      <w:r w:rsidRPr="000D7891">
        <w:rPr>
          <w:rFonts w:eastAsia="MS Mincho"/>
          <w:szCs w:val="24"/>
        </w:rPr>
      </w:r>
      <w:r w:rsidRPr="000D7891">
        <w:rPr>
          <w:rFonts w:eastAsia="MS Mincho"/>
          <w:szCs w:val="24"/>
        </w:rPr>
        <w:fldChar w:fldCharType="separate"/>
      </w:r>
      <w:r>
        <w:rPr>
          <w:rFonts w:eastAsia="MS Mincho"/>
          <w:szCs w:val="24"/>
        </w:rPr>
        <w:t>8.4.1</w:t>
      </w:r>
      <w:r w:rsidRPr="000D7891">
        <w:rPr>
          <w:rFonts w:eastAsia="MS Mincho"/>
          <w:szCs w:val="24"/>
        </w:rPr>
        <w:fldChar w:fldCharType="end"/>
      </w:r>
      <w:r>
        <w:rPr>
          <w:rFonts w:eastAsia="MS Mincho"/>
          <w:szCs w:val="24"/>
        </w:rPr>
        <w:t xml:space="preserve"> </w:t>
      </w:r>
      <w:r w:rsidRPr="00574743">
        <w:rPr>
          <w:rFonts w:eastAsia="MS Mincho"/>
          <w:szCs w:val="24"/>
        </w:rPr>
        <w:t>of ISO/IEC 23001-11.</w:t>
      </w:r>
    </w:p>
    <w:p w14:paraId="536AFDCF" w14:textId="6EABCDB7" w:rsidR="00AA4C3C" w:rsidRPr="000D7891" w:rsidRDefault="00AA4C3C" w:rsidP="00AA4C3C">
      <w:pPr>
        <w:pStyle w:val="BodyText"/>
        <w:autoSpaceDE w:val="0"/>
        <w:autoSpaceDN w:val="0"/>
        <w:adjustRightInd w:val="0"/>
        <w:rPr>
          <w:rFonts w:eastAsia="MS Mincho"/>
          <w:szCs w:val="24"/>
        </w:rPr>
      </w:pPr>
      <w:r w:rsidRPr="000D7891">
        <w:rPr>
          <w:rFonts w:eastAsia="MS Mincho"/>
          <w:szCs w:val="24"/>
        </w:rPr>
        <w:t xml:space="preserve">The DOR-Ratio-Prev(i) associated with each video </w:t>
      </w:r>
      <w:r w:rsidR="001D4AEC">
        <w:rPr>
          <w:rFonts w:eastAsia="MS Mincho"/>
          <w:szCs w:val="24"/>
        </w:rPr>
        <w:t>R</w:t>
      </w:r>
      <w:r w:rsidRPr="000D7891">
        <w:rPr>
          <w:rFonts w:eastAsia="MS Mincho"/>
          <w:szCs w:val="24"/>
        </w:rPr>
        <w:t xml:space="preserve">epresentation i of a </w:t>
      </w:r>
      <w:r>
        <w:rPr>
          <w:rFonts w:eastAsia="MS Mincho"/>
          <w:szCs w:val="24"/>
        </w:rPr>
        <w:t xml:space="preserve">Segment </w:t>
      </w:r>
      <w:r w:rsidRPr="000D7891">
        <w:rPr>
          <w:rFonts w:eastAsia="MS Mincho"/>
          <w:szCs w:val="24"/>
        </w:rPr>
        <w:t xml:space="preserve">is computed as the power-saving ratio from the previous </w:t>
      </w:r>
      <w:r>
        <w:rPr>
          <w:rFonts w:eastAsia="MS Mincho"/>
          <w:szCs w:val="24"/>
        </w:rPr>
        <w:t xml:space="preserve">Segment </w:t>
      </w:r>
      <w:r w:rsidRPr="000D7891">
        <w:rPr>
          <w:rFonts w:eastAsia="MS Mincho"/>
          <w:szCs w:val="24"/>
        </w:rPr>
        <w:t xml:space="preserve">of the same </w:t>
      </w:r>
      <w:r w:rsidR="001D4AEC">
        <w:rPr>
          <w:rFonts w:eastAsia="MS Mincho"/>
          <w:szCs w:val="24"/>
        </w:rPr>
        <w:t>R</w:t>
      </w:r>
      <w:r w:rsidRPr="000D7891">
        <w:rPr>
          <w:rFonts w:eastAsia="MS Mincho"/>
          <w:szCs w:val="24"/>
        </w:rPr>
        <w:t>epresentation, as defined in</w:t>
      </w:r>
      <w:r>
        <w:rPr>
          <w:rFonts w:eastAsia="MS Mincho"/>
          <w:szCs w:val="24"/>
        </w:rPr>
        <w:t xml:space="preserve"> subclause</w:t>
      </w:r>
      <w:r w:rsidRPr="000D7891">
        <w:rPr>
          <w:rFonts w:eastAsia="MS Mincho"/>
          <w:szCs w:val="24"/>
        </w:rPr>
        <w:t xml:space="preserve"> </w:t>
      </w:r>
      <w:r w:rsidRPr="000D7891">
        <w:rPr>
          <w:rFonts w:eastAsia="MS Mincho"/>
          <w:szCs w:val="24"/>
        </w:rPr>
        <w:fldChar w:fldCharType="begin"/>
      </w:r>
      <w:r w:rsidRPr="000D7891">
        <w:rPr>
          <w:rFonts w:eastAsia="MS Mincho"/>
          <w:szCs w:val="24"/>
        </w:rPr>
        <w:instrText xml:space="preserve"> REF _Ref109283588 \r \h </w:instrText>
      </w:r>
      <w:r>
        <w:rPr>
          <w:rFonts w:eastAsia="MS Mincho"/>
          <w:szCs w:val="24"/>
        </w:rPr>
        <w:instrText xml:space="preserve"> \* MERGEFORMAT </w:instrText>
      </w:r>
      <w:r w:rsidRPr="000D7891">
        <w:rPr>
          <w:rFonts w:eastAsia="MS Mincho"/>
          <w:szCs w:val="24"/>
        </w:rPr>
      </w:r>
      <w:r w:rsidRPr="000D7891">
        <w:rPr>
          <w:rFonts w:eastAsia="MS Mincho"/>
          <w:szCs w:val="24"/>
        </w:rPr>
        <w:fldChar w:fldCharType="separate"/>
      </w:r>
      <w:r>
        <w:rPr>
          <w:rFonts w:eastAsia="MS Mincho"/>
          <w:szCs w:val="24"/>
        </w:rPr>
        <w:t>8.4.1</w:t>
      </w:r>
      <w:r w:rsidRPr="000D7891">
        <w:rPr>
          <w:rFonts w:eastAsia="MS Mincho"/>
          <w:szCs w:val="24"/>
        </w:rPr>
        <w:fldChar w:fldCharType="end"/>
      </w:r>
      <w:r>
        <w:rPr>
          <w:rFonts w:eastAsia="MS Mincho"/>
          <w:szCs w:val="24"/>
        </w:rPr>
        <w:t xml:space="preserve"> </w:t>
      </w:r>
      <w:r w:rsidRPr="00574743">
        <w:rPr>
          <w:rFonts w:eastAsia="MS Mincho"/>
          <w:szCs w:val="24"/>
        </w:rPr>
        <w:t>of ISO/IEC 23001-11.</w:t>
      </w:r>
    </w:p>
    <w:p w14:paraId="2E4E6796" w14:textId="4FFFC7DC" w:rsidR="00AA4C3C" w:rsidRDefault="00AA4C3C" w:rsidP="00AA4C3C">
      <w:r w:rsidRPr="000D7891">
        <w:rPr>
          <w:rFonts w:eastAsia="MS Mincho"/>
          <w:szCs w:val="24"/>
        </w:rPr>
        <w:t xml:space="preserve">To produce the normative green metadata DOR-Ratio-Max(i) and DOR-Ratio-Prev(i) for a given </w:t>
      </w:r>
      <w:r>
        <w:rPr>
          <w:rFonts w:eastAsia="MS Mincho"/>
          <w:szCs w:val="24"/>
        </w:rPr>
        <w:t>Segment</w:t>
      </w:r>
      <w:r w:rsidRPr="000D7891">
        <w:rPr>
          <w:rFonts w:eastAsia="MS Mincho"/>
          <w:szCs w:val="24"/>
        </w:rPr>
        <w:t>, the encoding</w:t>
      </w:r>
      <w:r w:rsidRPr="00D318DE">
        <w:rPr>
          <w:rFonts w:eastAsia="MS Mincho"/>
          <w:szCs w:val="24"/>
        </w:rPr>
        <w:t xml:space="preserve"> system needs to estimate the decoding complexity of each video </w:t>
      </w:r>
      <w:r w:rsidR="001D4AEC">
        <w:rPr>
          <w:rFonts w:eastAsia="MS Mincho"/>
          <w:szCs w:val="24"/>
        </w:rPr>
        <w:t>R</w:t>
      </w:r>
      <w:r>
        <w:rPr>
          <w:rFonts w:eastAsia="MS Mincho"/>
          <w:szCs w:val="24"/>
        </w:rPr>
        <w:t>epresentation</w:t>
      </w:r>
      <w:r w:rsidRPr="00D318DE">
        <w:rPr>
          <w:rFonts w:eastAsia="MS Mincho"/>
          <w:szCs w:val="24"/>
        </w:rPr>
        <w:t xml:space="preserve">, as </w:t>
      </w:r>
      <w:proofErr w:type="gramStart"/>
      <w:r w:rsidRPr="00D318DE">
        <w:rPr>
          <w:rFonts w:eastAsia="MS Mincho"/>
          <w:szCs w:val="24"/>
        </w:rPr>
        <w:t>a number of</w:t>
      </w:r>
      <w:proofErr w:type="gramEnd"/>
      <w:r w:rsidRPr="00D318DE">
        <w:rPr>
          <w:rFonts w:eastAsia="MS Mincho"/>
          <w:szCs w:val="24"/>
        </w:rPr>
        <w:t xml:space="preserve"> processing cycles.</w:t>
      </w:r>
      <w:r>
        <w:rPr>
          <w:rFonts w:eastAsia="MS Mincho"/>
          <w:szCs w:val="24"/>
        </w:rPr>
        <w:t xml:space="preserve"> </w:t>
      </w:r>
      <w:r w:rsidRPr="00D318DE">
        <w:t xml:space="preserve">Each sample which contains the DOR-Ratio values is then stored in a specific metadata file “$id$/$Time$.mp4m” (one for each </w:t>
      </w:r>
      <w:r>
        <w:t>Segment</w:t>
      </w:r>
      <w:r w:rsidRPr="00D318DE">
        <w:t xml:space="preserve">) </w:t>
      </w:r>
      <w:r w:rsidRPr="00574743">
        <w:t xml:space="preserve">using the format specified in </w:t>
      </w:r>
      <w:r>
        <w:t>sub</w:t>
      </w:r>
      <w:r w:rsidRPr="00D65B47">
        <w:t xml:space="preserve">clause </w:t>
      </w:r>
      <w:r w:rsidRPr="00D65B47">
        <w:fldChar w:fldCharType="begin"/>
      </w:r>
      <w:r w:rsidRPr="00D65B47">
        <w:instrText xml:space="preserve"> REF _Ref169706690 \r \h </w:instrText>
      </w:r>
      <w:r w:rsidR="00D65B47">
        <w:instrText xml:space="preserve"> \* MERGEFORMAT </w:instrText>
      </w:r>
      <w:r w:rsidRPr="00D65B47">
        <w:fldChar w:fldCharType="separate"/>
      </w:r>
      <w:r w:rsidRPr="00D65B47">
        <w:rPr>
          <w:rFonts w:hint="cs"/>
          <w:cs/>
        </w:rPr>
        <w:t>‎</w:t>
      </w:r>
      <w:r w:rsidRPr="00D65B47">
        <w:t>5.2</w:t>
      </w:r>
      <w:r w:rsidRPr="00D65B47">
        <w:fldChar w:fldCharType="end"/>
      </w:r>
      <w:r w:rsidRPr="00D318DE">
        <w:t>.</w:t>
      </w:r>
    </w:p>
    <w:p w14:paraId="58B4C407" w14:textId="0904EE86" w:rsidR="00980DCA" w:rsidRPr="00D318DE" w:rsidRDefault="00980DCA" w:rsidP="00980DCA">
      <w:pPr>
        <w:pStyle w:val="BodyText"/>
        <w:autoSpaceDE w:val="0"/>
        <w:autoSpaceDN w:val="0"/>
        <w:adjustRightInd w:val="0"/>
        <w:rPr>
          <w:rFonts w:eastAsia="MS Mincho"/>
          <w:szCs w:val="24"/>
        </w:rPr>
      </w:pPr>
      <w:r w:rsidRPr="00D318DE">
        <w:rPr>
          <w:rFonts w:eastAsia="MS Mincho"/>
          <w:szCs w:val="24"/>
        </w:rPr>
        <w:lastRenderedPageBreak/>
        <w:t xml:space="preserve">The </w:t>
      </w:r>
      <w:r w:rsidR="0066460A">
        <w:rPr>
          <w:rFonts w:eastAsia="MS Mincho"/>
          <w:szCs w:val="24"/>
        </w:rPr>
        <w:t>D</w:t>
      </w:r>
      <w:r w:rsidRPr="00D318DE">
        <w:rPr>
          <w:rFonts w:eastAsia="MS Mincho"/>
          <w:szCs w:val="24"/>
        </w:rPr>
        <w:t>isplay</w:t>
      </w:r>
      <w:r w:rsidR="004969BD">
        <w:rPr>
          <w:rFonts w:eastAsia="MS Mincho"/>
          <w:szCs w:val="24"/>
        </w:rPr>
        <w:t xml:space="preserve"> </w:t>
      </w:r>
      <w:r w:rsidR="0066460A">
        <w:rPr>
          <w:rFonts w:eastAsia="MS Mincho"/>
          <w:szCs w:val="24"/>
        </w:rPr>
        <w:t>P</w:t>
      </w:r>
      <w:r w:rsidRPr="00D318DE">
        <w:rPr>
          <w:rFonts w:eastAsia="MS Mincho"/>
          <w:szCs w:val="24"/>
        </w:rPr>
        <w:t xml:space="preserve">ower </w:t>
      </w:r>
      <w:r w:rsidR="0066460A">
        <w:rPr>
          <w:rFonts w:eastAsia="MS Mincho"/>
          <w:szCs w:val="24"/>
        </w:rPr>
        <w:t>I</w:t>
      </w:r>
      <w:r w:rsidRPr="00D318DE">
        <w:rPr>
          <w:rFonts w:eastAsia="MS Mincho"/>
          <w:szCs w:val="24"/>
        </w:rPr>
        <w:t xml:space="preserve">ndication metadata is a list </w:t>
      </w:r>
      <w:r w:rsidRPr="000D7891">
        <w:rPr>
          <w:rFonts w:eastAsia="MS Mincho"/>
          <w:szCs w:val="24"/>
        </w:rPr>
        <w:t>of (</w:t>
      </w:r>
      <w:proofErr w:type="spellStart"/>
      <w:r w:rsidRPr="000D7891">
        <w:rPr>
          <w:rFonts w:eastAsia="MS Mincho"/>
          <w:szCs w:val="24"/>
        </w:rPr>
        <w:t>ms_num_quality_levels</w:t>
      </w:r>
      <w:proofErr w:type="spellEnd"/>
      <w:r w:rsidRPr="000D7891">
        <w:rPr>
          <w:rFonts w:eastAsia="MS Mincho"/>
          <w:szCs w:val="24"/>
        </w:rPr>
        <w:t xml:space="preserve"> + 1) pairs of the form (</w:t>
      </w:r>
      <w:proofErr w:type="spellStart"/>
      <w:r w:rsidRPr="000D7891">
        <w:rPr>
          <w:rFonts w:eastAsia="MS Mincho"/>
          <w:szCs w:val="24"/>
        </w:rPr>
        <w:t>ms_max_rgb_component</w:t>
      </w:r>
      <w:proofErr w:type="spellEnd"/>
      <w:r w:rsidRPr="000D7891">
        <w:rPr>
          <w:rFonts w:eastAsia="MS Mincho"/>
          <w:szCs w:val="24"/>
        </w:rPr>
        <w:t xml:space="preserve">[ i ], </w:t>
      </w:r>
      <w:proofErr w:type="spellStart"/>
      <w:r w:rsidRPr="000D7891">
        <w:rPr>
          <w:rFonts w:eastAsia="MS Mincho"/>
          <w:szCs w:val="24"/>
        </w:rPr>
        <w:t>ms_scaled_psnr_rgb</w:t>
      </w:r>
      <w:proofErr w:type="spellEnd"/>
      <w:r w:rsidRPr="000D7891">
        <w:rPr>
          <w:rFonts w:eastAsia="MS Mincho"/>
          <w:szCs w:val="24"/>
        </w:rPr>
        <w:t xml:space="preserve">[ i ]) as defined in </w:t>
      </w:r>
      <w:r w:rsidRPr="000D7891">
        <w:rPr>
          <w:rFonts w:eastAsia="MS Mincho"/>
          <w:szCs w:val="24"/>
        </w:rPr>
        <w:fldChar w:fldCharType="begin"/>
      </w:r>
      <w:r w:rsidRPr="000D7891">
        <w:rPr>
          <w:rFonts w:eastAsia="MS Mincho"/>
          <w:szCs w:val="24"/>
        </w:rPr>
        <w:instrText xml:space="preserve"> REF _Ref109283588 \r \h </w:instrText>
      </w:r>
      <w:r>
        <w:rPr>
          <w:rFonts w:eastAsia="MS Mincho"/>
          <w:szCs w:val="24"/>
        </w:rPr>
        <w:instrText xml:space="preserve"> \* MERGEFORMAT </w:instrText>
      </w:r>
      <w:r w:rsidRPr="000D7891">
        <w:rPr>
          <w:rFonts w:eastAsia="MS Mincho"/>
          <w:szCs w:val="24"/>
        </w:rPr>
      </w:r>
      <w:r w:rsidRPr="000D7891">
        <w:rPr>
          <w:rFonts w:eastAsia="MS Mincho"/>
          <w:szCs w:val="24"/>
        </w:rPr>
        <w:fldChar w:fldCharType="separate"/>
      </w:r>
      <w:r>
        <w:rPr>
          <w:rFonts w:eastAsia="MS Mincho"/>
          <w:szCs w:val="24"/>
        </w:rPr>
        <w:t>8.4.1</w:t>
      </w:r>
      <w:r w:rsidRPr="000D7891">
        <w:rPr>
          <w:rFonts w:eastAsia="MS Mincho"/>
          <w:szCs w:val="24"/>
        </w:rPr>
        <w:fldChar w:fldCharType="end"/>
      </w:r>
      <w:r w:rsidRPr="000D7891">
        <w:rPr>
          <w:rFonts w:eastAsia="MS Mincho"/>
          <w:szCs w:val="24"/>
        </w:rPr>
        <w:t xml:space="preserve">. This metadata is produced without considering any constraint on </w:t>
      </w:r>
      <w:proofErr w:type="spellStart"/>
      <w:r w:rsidRPr="000D7891">
        <w:rPr>
          <w:rFonts w:eastAsia="MS Mincho"/>
          <w:szCs w:val="24"/>
        </w:rPr>
        <w:t>max_variation</w:t>
      </w:r>
      <w:proofErr w:type="spellEnd"/>
      <w:r w:rsidRPr="000D7891">
        <w:rPr>
          <w:rFonts w:eastAsia="MS Mincho"/>
          <w:szCs w:val="24"/>
        </w:rPr>
        <w:t>, the maximal</w:t>
      </w:r>
      <w:r w:rsidRPr="00D318DE">
        <w:rPr>
          <w:rFonts w:eastAsia="MS Mincho"/>
          <w:szCs w:val="24"/>
        </w:rPr>
        <w:t xml:space="preserve"> backlight variation between two successive frames. It is also assumed that the backlight can be updated on each frame so that </w:t>
      </w:r>
      <w:proofErr w:type="spellStart"/>
      <w:r w:rsidRPr="00D318DE">
        <w:rPr>
          <w:rFonts w:eastAsia="MS Mincho"/>
          <w:szCs w:val="24"/>
        </w:rPr>
        <w:t>constant_backlight_voltage_time_interval</w:t>
      </w:r>
      <w:proofErr w:type="spellEnd"/>
      <w:r w:rsidRPr="00D318DE">
        <w:rPr>
          <w:rFonts w:eastAsia="MS Mincho"/>
          <w:szCs w:val="24"/>
        </w:rPr>
        <w:t xml:space="preserve"> is the inter-frame interval. Therefore</w:t>
      </w:r>
      <w:r>
        <w:rPr>
          <w:rFonts w:eastAsia="MS Mincho"/>
          <w:szCs w:val="24"/>
        </w:rPr>
        <w:t>,</w:t>
      </w:r>
      <w:r w:rsidRPr="00D318DE">
        <w:rPr>
          <w:rFonts w:eastAsia="MS Mincho"/>
          <w:szCs w:val="24"/>
        </w:rPr>
        <w:t xml:space="preserve"> the </w:t>
      </w:r>
      <w:r w:rsidR="00401DA1">
        <w:rPr>
          <w:rFonts w:eastAsia="MS Mincho"/>
          <w:szCs w:val="24"/>
        </w:rPr>
        <w:t>D</w:t>
      </w:r>
      <w:r w:rsidRPr="00D318DE">
        <w:rPr>
          <w:rFonts w:eastAsia="MS Mincho"/>
          <w:szCs w:val="24"/>
        </w:rPr>
        <w:t xml:space="preserve">isplay </w:t>
      </w:r>
      <w:r w:rsidR="00401DA1">
        <w:rPr>
          <w:rFonts w:eastAsia="MS Mincho"/>
          <w:szCs w:val="24"/>
        </w:rPr>
        <w:t>P</w:t>
      </w:r>
      <w:r w:rsidRPr="00D318DE">
        <w:rPr>
          <w:rFonts w:eastAsia="MS Mincho"/>
          <w:szCs w:val="24"/>
        </w:rPr>
        <w:t>ower-</w:t>
      </w:r>
      <w:r w:rsidR="00401DA1">
        <w:rPr>
          <w:rFonts w:eastAsia="MS Mincho"/>
          <w:szCs w:val="24"/>
        </w:rPr>
        <w:t>I</w:t>
      </w:r>
      <w:r w:rsidRPr="00D318DE">
        <w:rPr>
          <w:rFonts w:eastAsia="MS Mincho"/>
          <w:szCs w:val="24"/>
        </w:rPr>
        <w:t>ndication metadata provides the maximum power saving for a given quality level.</w:t>
      </w:r>
    </w:p>
    <w:p w14:paraId="0A143749" w14:textId="43917F61" w:rsidR="00980DCA" w:rsidRDefault="00980DCA" w:rsidP="00980DCA">
      <w:r w:rsidRPr="00D318DE">
        <w:rPr>
          <w:rFonts w:eastAsia="MS Mincho"/>
          <w:szCs w:val="24"/>
        </w:rPr>
        <w:t xml:space="preserve">The </w:t>
      </w:r>
      <w:r w:rsidR="00401DA1">
        <w:rPr>
          <w:rFonts w:eastAsia="MS Mincho"/>
          <w:szCs w:val="24"/>
        </w:rPr>
        <w:t>D</w:t>
      </w:r>
      <w:r w:rsidRPr="00D318DE">
        <w:rPr>
          <w:rFonts w:eastAsia="MS Mincho"/>
          <w:szCs w:val="24"/>
        </w:rPr>
        <w:t>isplay</w:t>
      </w:r>
      <w:r w:rsidR="004969BD">
        <w:rPr>
          <w:rFonts w:eastAsia="MS Mincho"/>
          <w:szCs w:val="24"/>
        </w:rPr>
        <w:t xml:space="preserve"> </w:t>
      </w:r>
      <w:r w:rsidR="00401DA1">
        <w:rPr>
          <w:rFonts w:eastAsia="MS Mincho"/>
          <w:szCs w:val="24"/>
        </w:rPr>
        <w:t>P</w:t>
      </w:r>
      <w:r w:rsidRPr="00D318DE">
        <w:rPr>
          <w:rFonts w:eastAsia="MS Mincho"/>
          <w:szCs w:val="24"/>
        </w:rPr>
        <w:t xml:space="preserve">ower </w:t>
      </w:r>
      <w:r w:rsidR="00401DA1">
        <w:rPr>
          <w:rFonts w:eastAsia="MS Mincho"/>
          <w:szCs w:val="24"/>
        </w:rPr>
        <w:t>I</w:t>
      </w:r>
      <w:r w:rsidRPr="00D318DE">
        <w:rPr>
          <w:rFonts w:eastAsia="MS Mincho"/>
          <w:szCs w:val="24"/>
        </w:rPr>
        <w:t xml:space="preserve">ndication metadata is stored in a specific metadata file “$id$/$Time$.mp4m” (one for each </w:t>
      </w:r>
      <w:r>
        <w:rPr>
          <w:rFonts w:eastAsia="MS Mincho"/>
          <w:szCs w:val="24"/>
        </w:rPr>
        <w:t>Segment</w:t>
      </w:r>
      <w:r w:rsidRPr="00D318DE">
        <w:rPr>
          <w:rFonts w:eastAsia="MS Mincho"/>
          <w:szCs w:val="24"/>
        </w:rPr>
        <w:t xml:space="preserve">) using the format specified in </w:t>
      </w:r>
      <w:r>
        <w:rPr>
          <w:rFonts w:eastAsia="MS Mincho"/>
          <w:szCs w:val="24"/>
        </w:rPr>
        <w:t>sub</w:t>
      </w:r>
      <w:r w:rsidR="00EA5B1B">
        <w:rPr>
          <w:rFonts w:eastAsia="MS Mincho"/>
          <w:szCs w:val="24"/>
        </w:rPr>
        <w:t>clause 5.3.</w:t>
      </w:r>
    </w:p>
    <w:p w14:paraId="34FEB4D3" w14:textId="5071E410" w:rsidR="00AA4C3C" w:rsidRDefault="00AA4C3C" w:rsidP="00AA4C3C">
      <w:pPr>
        <w:pStyle w:val="a3"/>
      </w:pPr>
      <w:bookmarkStart w:id="293" w:name="_Toc202426716"/>
      <w:r>
        <w:t>Use of metadata at the client</w:t>
      </w:r>
      <w:bookmarkEnd w:id="293"/>
    </w:p>
    <w:p w14:paraId="0E44A7A5" w14:textId="3ADD3FA8" w:rsidR="002C13BA" w:rsidRPr="00D318DE" w:rsidRDefault="002C13BA" w:rsidP="002C13BA">
      <w:pPr>
        <w:pStyle w:val="BodyText"/>
        <w:autoSpaceDE w:val="0"/>
        <w:autoSpaceDN w:val="0"/>
        <w:adjustRightInd w:val="0"/>
        <w:rPr>
          <w:rFonts w:eastAsia="MS Mincho"/>
          <w:szCs w:val="24"/>
        </w:rPr>
      </w:pPr>
      <w:r w:rsidRPr="00D318DE">
        <w:rPr>
          <w:rFonts w:eastAsia="MS Mincho"/>
          <w:szCs w:val="24"/>
        </w:rPr>
        <w:t xml:space="preserve">The client (player/decoder) can determine its remaining battery life based on the energy consumption of the current </w:t>
      </w:r>
      <w:r w:rsidR="005751E7">
        <w:rPr>
          <w:rFonts w:eastAsia="MS Mincho"/>
          <w:szCs w:val="24"/>
        </w:rPr>
        <w:t>R</w:t>
      </w:r>
      <w:r>
        <w:rPr>
          <w:rFonts w:eastAsia="MS Mincho"/>
          <w:szCs w:val="24"/>
        </w:rPr>
        <w:t>epresentation</w:t>
      </w:r>
      <w:r w:rsidRPr="00D318DE">
        <w:rPr>
          <w:rFonts w:eastAsia="MS Mincho"/>
          <w:szCs w:val="24"/>
        </w:rPr>
        <w:t xml:space="preserve"> it is using. If it detects that its battery life is insufficient for the total duration of the video content to be consumed (given parameter in the server or requirements of duration expressed by the user), the terminal can compute the power consumption saving ratio from the current </w:t>
      </w:r>
      <w:r w:rsidR="005751E7">
        <w:rPr>
          <w:rFonts w:eastAsia="MS Mincho"/>
          <w:szCs w:val="24"/>
        </w:rPr>
        <w:t>R</w:t>
      </w:r>
      <w:r>
        <w:rPr>
          <w:rFonts w:eastAsia="MS Mincho"/>
          <w:szCs w:val="24"/>
        </w:rPr>
        <w:t>epresentation</w:t>
      </w:r>
      <w:r w:rsidRPr="00D318DE">
        <w:rPr>
          <w:rFonts w:eastAsia="MS Mincho"/>
          <w:szCs w:val="24"/>
        </w:rPr>
        <w:t>.</w:t>
      </w:r>
    </w:p>
    <w:p w14:paraId="7AE02467" w14:textId="77777777" w:rsidR="002C13BA" w:rsidRPr="00D318DE" w:rsidRDefault="002C13BA" w:rsidP="002C13BA">
      <w:pPr>
        <w:pStyle w:val="BodyText"/>
        <w:autoSpaceDE w:val="0"/>
        <w:autoSpaceDN w:val="0"/>
        <w:adjustRightInd w:val="0"/>
        <w:rPr>
          <w:rFonts w:eastAsia="MS Mincho"/>
          <w:szCs w:val="24"/>
        </w:rPr>
      </w:pPr>
      <w:r w:rsidRPr="00D318DE">
        <w:rPr>
          <w:rFonts w:eastAsia="MS Mincho"/>
          <w:szCs w:val="24"/>
        </w:rPr>
        <w:t xml:space="preserve">Using the following information, the terminal can determine (for the next </w:t>
      </w:r>
      <w:r>
        <w:rPr>
          <w:rFonts w:eastAsia="MS Mincho"/>
          <w:szCs w:val="24"/>
        </w:rPr>
        <w:t>Segment</w:t>
      </w:r>
      <w:r w:rsidRPr="00D318DE">
        <w:rPr>
          <w:rFonts w:eastAsia="MS Mincho"/>
          <w:szCs w:val="24"/>
        </w:rPr>
        <w:t>) the best power-saving allocation strategy for the decoder and for the display:</w:t>
      </w:r>
    </w:p>
    <w:p w14:paraId="03E17DDB" w14:textId="2E1036B1" w:rsidR="002C13BA" w:rsidRPr="00D318DE" w:rsidRDefault="002C13BA" w:rsidP="002C13BA">
      <w:pPr>
        <w:pStyle w:val="ListContinue1"/>
      </w:pPr>
      <w:r w:rsidRPr="00D318DE">
        <w:t>—</w:t>
      </w:r>
      <w:r w:rsidRPr="00D318DE">
        <w:tab/>
        <w:t xml:space="preserve">the decoder-power saving ratio of all available video </w:t>
      </w:r>
      <w:r w:rsidR="005751E7">
        <w:t>R</w:t>
      </w:r>
      <w:r>
        <w:t>epresentation</w:t>
      </w:r>
      <w:r w:rsidRPr="00D318DE">
        <w:t xml:space="preserve">s in the next </w:t>
      </w:r>
      <w:r>
        <w:rPr>
          <w:rFonts w:eastAsia="MS Mincho"/>
          <w:szCs w:val="24"/>
        </w:rPr>
        <w:t xml:space="preserve">Segment </w:t>
      </w:r>
      <w:r w:rsidRPr="00D318DE">
        <w:t xml:space="preserve">from the current (selected) </w:t>
      </w:r>
      <w:r w:rsidR="005751E7">
        <w:t>R</w:t>
      </w:r>
      <w:r>
        <w:t>epresentation</w:t>
      </w:r>
      <w:r w:rsidRPr="00D318DE">
        <w:t xml:space="preserve"> in the previous </w:t>
      </w:r>
      <w:r>
        <w:rPr>
          <w:rFonts w:eastAsia="MS Mincho"/>
          <w:szCs w:val="24"/>
        </w:rPr>
        <w:t>Segment</w:t>
      </w:r>
      <w:r w:rsidRPr="00D318DE">
        <w:t>,</w:t>
      </w:r>
    </w:p>
    <w:p w14:paraId="7CA5E663" w14:textId="77777777" w:rsidR="002C13BA" w:rsidRPr="00D318DE" w:rsidRDefault="002C13BA" w:rsidP="002C13BA">
      <w:pPr>
        <w:pStyle w:val="ListContinue1"/>
      </w:pPr>
      <w:r w:rsidRPr="00D318DE">
        <w:t>—</w:t>
      </w:r>
      <w:r w:rsidRPr="00D318DE">
        <w:tab/>
        <w:t xml:space="preserve">the impact of RGB component scaling on video quality for the next </w:t>
      </w:r>
      <w:r>
        <w:rPr>
          <w:rFonts w:eastAsia="MS Mincho"/>
          <w:szCs w:val="24"/>
        </w:rPr>
        <w:t>Segment</w:t>
      </w:r>
      <w:r w:rsidRPr="00D318DE">
        <w:t>,</w:t>
      </w:r>
    </w:p>
    <w:p w14:paraId="03846E23" w14:textId="77777777" w:rsidR="002C13BA" w:rsidRPr="00D318DE" w:rsidRDefault="002C13BA" w:rsidP="002C13BA">
      <w:pPr>
        <w:pStyle w:val="ListContinue1"/>
      </w:pPr>
      <w:r w:rsidRPr="00D318DE">
        <w:t>—</w:t>
      </w:r>
      <w:r w:rsidRPr="00D318DE">
        <w:tab/>
        <w:t xml:space="preserve">for the last </w:t>
      </w:r>
      <w:r>
        <w:rPr>
          <w:rFonts w:eastAsia="MS Mincho"/>
          <w:szCs w:val="24"/>
        </w:rPr>
        <w:t>Segments</w:t>
      </w:r>
      <w:r w:rsidRPr="00D318DE">
        <w:t>, the decoder and display consumption as a fraction of the total consumption.</w:t>
      </w:r>
    </w:p>
    <w:p w14:paraId="0A81E619" w14:textId="3C66A631" w:rsidR="002C13BA" w:rsidRPr="00D318DE" w:rsidRDefault="002C13BA" w:rsidP="002C13BA">
      <w:pPr>
        <w:pStyle w:val="BodyText"/>
        <w:autoSpaceDE w:val="0"/>
        <w:autoSpaceDN w:val="0"/>
        <w:adjustRightInd w:val="0"/>
        <w:rPr>
          <w:rFonts w:eastAsia="MS Mincho"/>
          <w:szCs w:val="24"/>
        </w:rPr>
      </w:pPr>
      <w:r w:rsidRPr="00D318DE">
        <w:rPr>
          <w:rFonts w:eastAsia="MS Mincho"/>
          <w:szCs w:val="24"/>
        </w:rPr>
        <w:t xml:space="preserve">From this information, the terminal determines which </w:t>
      </w:r>
      <w:r w:rsidR="00A33A18">
        <w:rPr>
          <w:rFonts w:eastAsia="MS Mincho"/>
          <w:szCs w:val="24"/>
        </w:rPr>
        <w:t>R</w:t>
      </w:r>
      <w:r>
        <w:rPr>
          <w:rFonts w:eastAsia="MS Mincho"/>
          <w:szCs w:val="24"/>
        </w:rPr>
        <w:t>epresentation</w:t>
      </w:r>
      <w:r w:rsidRPr="00D318DE">
        <w:rPr>
          <w:rFonts w:eastAsia="MS Mincho"/>
          <w:szCs w:val="24"/>
        </w:rPr>
        <w:t xml:space="preserve"> it needs to download and what is the appropriate scaling of RGB components for this </w:t>
      </w:r>
      <w:r w:rsidR="00A33A18">
        <w:rPr>
          <w:rFonts w:eastAsia="MS Mincho"/>
          <w:szCs w:val="24"/>
        </w:rPr>
        <w:t>R</w:t>
      </w:r>
      <w:r>
        <w:rPr>
          <w:rFonts w:eastAsia="MS Mincho"/>
          <w:szCs w:val="24"/>
        </w:rPr>
        <w:t>epresentation</w:t>
      </w:r>
      <w:r w:rsidRPr="00D318DE">
        <w:rPr>
          <w:rFonts w:eastAsia="MS Mincho"/>
          <w:szCs w:val="24"/>
        </w:rPr>
        <w:t>.</w:t>
      </w:r>
    </w:p>
    <w:p w14:paraId="3464F518" w14:textId="7674DC26" w:rsidR="002C13BA" w:rsidRPr="00D318DE" w:rsidRDefault="002C13BA" w:rsidP="002C13BA">
      <w:pPr>
        <w:pStyle w:val="BodyText"/>
        <w:autoSpaceDE w:val="0"/>
        <w:autoSpaceDN w:val="0"/>
        <w:adjustRightInd w:val="0"/>
        <w:rPr>
          <w:rFonts w:eastAsia="MS Mincho"/>
          <w:szCs w:val="24"/>
        </w:rPr>
      </w:pPr>
      <w:r>
        <w:rPr>
          <w:rFonts w:eastAsia="MS Mincho"/>
          <w:szCs w:val="24"/>
        </w:rPr>
        <w:t>It is o</w:t>
      </w:r>
      <w:r w:rsidRPr="00D318DE">
        <w:rPr>
          <w:rFonts w:eastAsia="MS Mincho"/>
          <w:szCs w:val="24"/>
        </w:rPr>
        <w:t>bserve</w:t>
      </w:r>
      <w:r>
        <w:rPr>
          <w:rFonts w:eastAsia="MS Mincho"/>
          <w:szCs w:val="24"/>
        </w:rPr>
        <w:t>d</w:t>
      </w:r>
      <w:r w:rsidRPr="00D318DE">
        <w:rPr>
          <w:rFonts w:eastAsia="MS Mincho"/>
          <w:szCs w:val="24"/>
        </w:rPr>
        <w:t xml:space="preserve"> that the decoder-power saving ratio of all available video </w:t>
      </w:r>
      <w:r w:rsidR="00A33A18">
        <w:rPr>
          <w:rFonts w:eastAsia="MS Mincho"/>
          <w:szCs w:val="24"/>
        </w:rPr>
        <w:t>R</w:t>
      </w:r>
      <w:r>
        <w:rPr>
          <w:rFonts w:eastAsia="MS Mincho"/>
          <w:szCs w:val="24"/>
        </w:rPr>
        <w:t>epresentation</w:t>
      </w:r>
      <w:r w:rsidRPr="00D318DE">
        <w:rPr>
          <w:rFonts w:eastAsia="MS Mincho"/>
          <w:szCs w:val="24"/>
        </w:rPr>
        <w:t xml:space="preserve">s from the current </w:t>
      </w:r>
      <w:r w:rsidR="00A33A18">
        <w:rPr>
          <w:rFonts w:eastAsia="MS Mincho"/>
          <w:szCs w:val="24"/>
        </w:rPr>
        <w:t>R</w:t>
      </w:r>
      <w:r>
        <w:rPr>
          <w:rFonts w:eastAsia="MS Mincho"/>
          <w:szCs w:val="24"/>
        </w:rPr>
        <w:t>epresentation</w:t>
      </w:r>
      <w:r w:rsidRPr="00D318DE">
        <w:rPr>
          <w:rFonts w:eastAsia="MS Mincho"/>
          <w:szCs w:val="24"/>
        </w:rPr>
        <w:t xml:space="preserve"> in the previous </w:t>
      </w:r>
      <w:r>
        <w:rPr>
          <w:rFonts w:eastAsia="MS Mincho"/>
          <w:szCs w:val="24"/>
        </w:rPr>
        <w:t>Segment i</w:t>
      </w:r>
      <w:r w:rsidRPr="00D318DE">
        <w:rPr>
          <w:rFonts w:eastAsia="MS Mincho"/>
          <w:szCs w:val="24"/>
        </w:rPr>
        <w:t xml:space="preserve">s not directly given by the power-indication metadata. At the server, what is given is a list of two decoder operations reduction ratios per video </w:t>
      </w:r>
      <w:r w:rsidR="00A33A18">
        <w:rPr>
          <w:rFonts w:eastAsia="MS Mincho"/>
          <w:szCs w:val="24"/>
        </w:rPr>
        <w:t>R</w:t>
      </w:r>
      <w:r>
        <w:rPr>
          <w:rFonts w:eastAsia="MS Mincho"/>
          <w:szCs w:val="24"/>
        </w:rPr>
        <w:t>epresentation</w:t>
      </w:r>
      <w:r w:rsidRPr="00D318DE">
        <w:rPr>
          <w:rFonts w:eastAsia="MS Mincho"/>
          <w:szCs w:val="24"/>
        </w:rPr>
        <w:t>:</w:t>
      </w:r>
    </w:p>
    <w:p w14:paraId="201B7369" w14:textId="7C2E9829" w:rsidR="002C13BA" w:rsidRPr="003E01D9" w:rsidRDefault="002C13BA" w:rsidP="002C13BA">
      <w:pPr>
        <w:pStyle w:val="ListContinue1"/>
      </w:pPr>
      <w:r w:rsidRPr="00706C17">
        <w:t>—</w:t>
      </w:r>
      <w:r w:rsidRPr="00706C17">
        <w:tab/>
        <w:t xml:space="preserve">the first </w:t>
      </w:r>
      <w:r w:rsidRPr="003E01D9">
        <w:t xml:space="preserve">one is the ratio of each </w:t>
      </w:r>
      <w:r w:rsidR="00A33A18">
        <w:t>R</w:t>
      </w:r>
      <w:r w:rsidRPr="003E01D9">
        <w:t xml:space="preserve">epresentation from the most energy-consuming one at a given </w:t>
      </w:r>
      <w:proofErr w:type="gramStart"/>
      <w:r w:rsidRPr="003E01D9">
        <w:t>period of time</w:t>
      </w:r>
      <w:proofErr w:type="gramEnd"/>
      <w:r>
        <w:t xml:space="preserve"> </w:t>
      </w:r>
      <w:r w:rsidRPr="00802EFE">
        <w:rPr>
          <w:i/>
          <w:iCs/>
        </w:rPr>
        <w:t>T</w:t>
      </w:r>
      <w:r w:rsidRPr="003E01D9">
        <w:t xml:space="preserve"> (dash</w:t>
      </w:r>
      <w:r>
        <w:t>ed</w:t>
      </w:r>
      <w:r w:rsidRPr="003E01D9">
        <w:t xml:space="preserve"> arrow</w:t>
      </w:r>
      <w:r>
        <w:t>s</w:t>
      </w:r>
      <w:r w:rsidRPr="003E01D9">
        <w:t xml:space="preserve"> in</w:t>
      </w:r>
      <w:r>
        <w:t xml:space="preserve"> </w:t>
      </w:r>
      <w:r w:rsidR="00B55939">
        <w:fldChar w:fldCharType="begin"/>
      </w:r>
      <w:r w:rsidR="00B55939">
        <w:instrText xml:space="preserve"> REF _Ref170249971 \r \h </w:instrText>
      </w:r>
      <w:r w:rsidR="00B55939">
        <w:fldChar w:fldCharType="separate"/>
      </w:r>
      <w:r w:rsidR="00B55939">
        <w:rPr>
          <w:rFonts w:hint="eastAsia"/>
          <w:cs/>
        </w:rPr>
        <w:t>‎</w:t>
      </w:r>
      <w:r w:rsidR="00B55939">
        <w:t>Figure D.2</w:t>
      </w:r>
      <w:r w:rsidR="00B55939">
        <w:fldChar w:fldCharType="end"/>
      </w:r>
      <w:r w:rsidRPr="003E01D9">
        <w:t>),</w:t>
      </w:r>
    </w:p>
    <w:p w14:paraId="582746E1" w14:textId="22904E90" w:rsidR="002C13BA" w:rsidRPr="00D318DE" w:rsidRDefault="002C13BA" w:rsidP="002C13BA">
      <w:pPr>
        <w:pStyle w:val="ListContinue1"/>
      </w:pPr>
      <w:r w:rsidRPr="003E01D9">
        <w:t>—</w:t>
      </w:r>
      <w:r w:rsidRPr="003E01D9">
        <w:tab/>
        <w:t xml:space="preserve">the second one is the ratio of each </w:t>
      </w:r>
      <w:r w:rsidR="00A33A18">
        <w:t>R</w:t>
      </w:r>
      <w:r w:rsidRPr="003E01D9">
        <w:t xml:space="preserve">epresentation at a given </w:t>
      </w:r>
      <w:proofErr w:type="gramStart"/>
      <w:r w:rsidRPr="003E01D9">
        <w:t>period of time</w:t>
      </w:r>
      <w:proofErr w:type="gramEnd"/>
      <w:r>
        <w:t xml:space="preserve"> </w:t>
      </w:r>
      <w:r w:rsidRPr="00802EFE">
        <w:rPr>
          <w:i/>
          <w:iCs/>
        </w:rPr>
        <w:t>T</w:t>
      </w:r>
      <w:r>
        <w:rPr>
          <w:i/>
          <w:iCs/>
        </w:rPr>
        <w:t xml:space="preserve"> </w:t>
      </w:r>
      <w:r w:rsidRPr="003E01D9">
        <w:t xml:space="preserve">from the previous </w:t>
      </w:r>
      <w:proofErr w:type="gramStart"/>
      <w:r w:rsidRPr="003E01D9">
        <w:t>period of time</w:t>
      </w:r>
      <w:proofErr w:type="gramEnd"/>
      <w:r>
        <w:t xml:space="preserve"> </w:t>
      </w:r>
      <w:r w:rsidRPr="00BB028F">
        <w:rPr>
          <w:i/>
          <w:iCs/>
        </w:rPr>
        <w:t>T</w:t>
      </w:r>
      <w:r w:rsidRPr="003E01D9">
        <w:t xml:space="preserve"> </w:t>
      </w:r>
      <w:r>
        <w:t xml:space="preserve">– 1 </w:t>
      </w:r>
      <w:r w:rsidRPr="003E01D9">
        <w:t>(continuous</w:t>
      </w:r>
      <w:r w:rsidRPr="00DE5E4E">
        <w:t xml:space="preserve"> </w:t>
      </w:r>
      <w:r w:rsidRPr="003E01D9">
        <w:t>arrow in</w:t>
      </w:r>
      <w:r w:rsidR="00DC26BD">
        <w:t xml:space="preserve"> </w:t>
      </w:r>
      <w:r w:rsidR="00DC26BD">
        <w:fldChar w:fldCharType="begin"/>
      </w:r>
      <w:r w:rsidR="00DC26BD">
        <w:instrText xml:space="preserve"> REF _Ref170240957 \r \h </w:instrText>
      </w:r>
      <w:r w:rsidR="00DC26BD">
        <w:fldChar w:fldCharType="separate"/>
      </w:r>
      <w:r w:rsidR="00DC26BD">
        <w:rPr>
          <w:rFonts w:hint="eastAsia"/>
          <w:cs/>
        </w:rPr>
        <w:t>‎</w:t>
      </w:r>
      <w:r w:rsidR="00DC26BD">
        <w:t>Figure D.3</w:t>
      </w:r>
      <w:r w:rsidR="00DC26BD">
        <w:fldChar w:fldCharType="end"/>
      </w:r>
      <w:r w:rsidRPr="003E01D9">
        <w:t>).</w:t>
      </w:r>
    </w:p>
    <w:p w14:paraId="75D7075E" w14:textId="1522B2EC" w:rsidR="002C13BA" w:rsidRPr="00D318DE" w:rsidRDefault="002C13BA" w:rsidP="002C13BA">
      <w:pPr>
        <w:pStyle w:val="BodyText"/>
        <w:autoSpaceDE w:val="0"/>
        <w:autoSpaceDN w:val="0"/>
        <w:adjustRightInd w:val="0"/>
        <w:rPr>
          <w:rFonts w:eastAsia="MS Mincho"/>
          <w:szCs w:val="24"/>
        </w:rPr>
      </w:pPr>
      <w:r w:rsidRPr="00D318DE">
        <w:rPr>
          <w:rFonts w:eastAsia="MS Mincho"/>
          <w:szCs w:val="24"/>
        </w:rPr>
        <w:t xml:space="preserve">The terminal can convert this list of ratios into a list of ratios from the current </w:t>
      </w:r>
      <w:r w:rsidR="00A33A18">
        <w:rPr>
          <w:rFonts w:eastAsia="MS Mincho"/>
          <w:szCs w:val="24"/>
        </w:rPr>
        <w:t>R</w:t>
      </w:r>
      <w:r>
        <w:rPr>
          <w:rFonts w:eastAsia="MS Mincho"/>
          <w:szCs w:val="24"/>
        </w:rPr>
        <w:t>epresentation</w:t>
      </w:r>
      <w:r w:rsidRPr="00D318DE">
        <w:rPr>
          <w:rFonts w:eastAsia="MS Mincho"/>
          <w:szCs w:val="24"/>
        </w:rPr>
        <w:t xml:space="preserve"> it was using in the previous </w:t>
      </w:r>
      <w:r>
        <w:rPr>
          <w:rFonts w:eastAsia="MS Mincho"/>
          <w:szCs w:val="24"/>
        </w:rPr>
        <w:t>Segment</w:t>
      </w:r>
      <w:r w:rsidRPr="00D318DE">
        <w:rPr>
          <w:rFonts w:eastAsia="MS Mincho"/>
          <w:szCs w:val="24"/>
        </w:rPr>
        <w:t>.</w:t>
      </w:r>
    </w:p>
    <w:p w14:paraId="554294FD" w14:textId="77777777" w:rsidR="002C13BA" w:rsidRPr="00D318DE" w:rsidRDefault="002C13BA" w:rsidP="002C13BA">
      <w:pPr>
        <w:pStyle w:val="BodyText"/>
        <w:autoSpaceDE w:val="0"/>
        <w:autoSpaceDN w:val="0"/>
        <w:adjustRightInd w:val="0"/>
        <w:rPr>
          <w:rFonts w:eastAsia="MS Mincho"/>
          <w:szCs w:val="24"/>
        </w:rPr>
      </w:pPr>
      <w:r w:rsidRPr="00D318DE">
        <w:rPr>
          <w:rFonts w:eastAsia="MS Mincho"/>
          <w:szCs w:val="24"/>
        </w:rPr>
        <w:t>Let us define the following terms:</w:t>
      </w:r>
    </w:p>
    <w:p w14:paraId="765A80B4" w14:textId="6F36BB95" w:rsidR="002C13BA" w:rsidRPr="00D318DE" w:rsidRDefault="002C13BA" w:rsidP="002C13BA">
      <w:pPr>
        <w:pStyle w:val="ListContinue1"/>
      </w:pPr>
      <w:r w:rsidRPr="00D318DE">
        <w:t>—</w:t>
      </w:r>
      <w:r w:rsidRPr="00D318DE">
        <w:tab/>
      </w:r>
      <w:proofErr w:type="spellStart"/>
      <w:r w:rsidRPr="00FF4A02">
        <w:rPr>
          <w:i/>
          <w:iCs/>
        </w:rPr>
        <w:t>I</w:t>
      </w:r>
      <w:r w:rsidRPr="00FF4A02">
        <w:rPr>
          <w:vertAlign w:val="subscript"/>
        </w:rPr>
        <w:t>refRep</w:t>
      </w:r>
      <w:proofErr w:type="spellEnd"/>
      <w:r w:rsidRPr="006533A3">
        <w:t xml:space="preserve"> </w:t>
      </w:r>
      <w:r w:rsidRPr="00D318DE">
        <w:t xml:space="preserve">the index, in the current </w:t>
      </w:r>
      <w:r>
        <w:rPr>
          <w:rFonts w:eastAsia="MS Mincho"/>
          <w:szCs w:val="24"/>
        </w:rPr>
        <w:t>Segment</w:t>
      </w:r>
      <w:r w:rsidRPr="00D318DE">
        <w:t xml:space="preserve">, of the </w:t>
      </w:r>
      <w:r w:rsidR="00A33A18">
        <w:t>R</w:t>
      </w:r>
      <w:r>
        <w:t>epresentation</w:t>
      </w:r>
      <w:r w:rsidRPr="00D318DE">
        <w:t xml:space="preserve"> which was used by the client terminal in the previous </w:t>
      </w:r>
      <w:r>
        <w:rPr>
          <w:rFonts w:eastAsia="MS Mincho"/>
          <w:szCs w:val="24"/>
        </w:rPr>
        <w:t>Segment</w:t>
      </w:r>
      <w:r w:rsidRPr="00D318DE">
        <w:t>,</w:t>
      </w:r>
    </w:p>
    <w:p w14:paraId="09086E95" w14:textId="21C737A5" w:rsidR="002C13BA" w:rsidRPr="0006503B" w:rsidRDefault="002C13BA" w:rsidP="002C13BA">
      <w:pPr>
        <w:pStyle w:val="ListContinue1"/>
      </w:pPr>
      <w:r w:rsidRPr="0006503B">
        <w:t>—</w:t>
      </w:r>
      <w:r w:rsidRPr="0006503B">
        <w:tab/>
      </w:r>
      <w:proofErr w:type="spellStart"/>
      <w:r w:rsidRPr="0006503B">
        <w:t>dec_ops_reduction_ratio_from_max</w:t>
      </w:r>
      <w:proofErr w:type="spellEnd"/>
      <w:r w:rsidRPr="0006503B">
        <w:t xml:space="preserve">(i) the reduction ratio from the most energy consuming </w:t>
      </w:r>
      <w:r w:rsidR="00A33A18">
        <w:t>R</w:t>
      </w:r>
      <w:r w:rsidRPr="0006503B">
        <w:t>epresentation, received from the server,</w:t>
      </w:r>
    </w:p>
    <w:p w14:paraId="238700E7" w14:textId="72AE79CC" w:rsidR="002C13BA" w:rsidRPr="0006503B" w:rsidRDefault="002C13BA" w:rsidP="002C13BA">
      <w:pPr>
        <w:pStyle w:val="ListContinue1"/>
      </w:pPr>
      <w:r w:rsidRPr="0006503B">
        <w:t>—</w:t>
      </w:r>
      <w:r w:rsidRPr="0006503B">
        <w:tab/>
      </w:r>
      <w:proofErr w:type="spellStart"/>
      <w:r w:rsidRPr="0006503B">
        <w:rPr>
          <w:i/>
          <w:iCs/>
        </w:rPr>
        <w:t>R</w:t>
      </w:r>
      <w:r w:rsidRPr="0006503B">
        <w:rPr>
          <w:vertAlign w:val="subscript"/>
        </w:rPr>
        <w:t>decOpsReducFromRepRef</w:t>
      </w:r>
      <w:proofErr w:type="spellEnd"/>
      <w:r w:rsidRPr="0006503B">
        <w:t xml:space="preserve">(i) the reduction ratio from </w:t>
      </w:r>
      <w:r w:rsidR="00A33A18">
        <w:t>R</w:t>
      </w:r>
      <w:r w:rsidRPr="0006503B">
        <w:t xml:space="preserve">epresentation </w:t>
      </w:r>
      <w:proofErr w:type="spellStart"/>
      <w:r w:rsidRPr="0006503B">
        <w:t>RefRep</w:t>
      </w:r>
      <w:proofErr w:type="spellEnd"/>
      <w:r w:rsidRPr="0006503B">
        <w:t xml:space="preserve"> in the current </w:t>
      </w:r>
      <w:r>
        <w:rPr>
          <w:rFonts w:eastAsia="MS Mincho"/>
          <w:szCs w:val="24"/>
        </w:rPr>
        <w:t>Segment</w:t>
      </w:r>
      <w:r w:rsidRPr="0006503B">
        <w:t>,</w:t>
      </w:r>
    </w:p>
    <w:p w14:paraId="0D3A6F4B" w14:textId="2A83848A" w:rsidR="002C13BA" w:rsidRPr="0006503B" w:rsidRDefault="002C13BA" w:rsidP="002C13BA">
      <w:pPr>
        <w:pStyle w:val="ListContinue1"/>
      </w:pPr>
      <w:r w:rsidRPr="0006503B">
        <w:t>—</w:t>
      </w:r>
      <w:r w:rsidRPr="0006503B">
        <w:tab/>
      </w:r>
      <w:proofErr w:type="spellStart"/>
      <w:r w:rsidRPr="00FF4A02">
        <w:rPr>
          <w:i/>
          <w:iCs/>
        </w:rPr>
        <w:t>R</w:t>
      </w:r>
      <w:r w:rsidRPr="00FF4A02">
        <w:rPr>
          <w:vertAlign w:val="subscript"/>
        </w:rPr>
        <w:t>decOpsReducFromPrevRepRef</w:t>
      </w:r>
      <w:proofErr w:type="spellEnd"/>
      <w:r w:rsidRPr="0006503B">
        <w:t xml:space="preserve">(i) the reduction ratio from </w:t>
      </w:r>
      <w:r w:rsidR="00A33A18">
        <w:t>R</w:t>
      </w:r>
      <w:r w:rsidRPr="0006503B">
        <w:t xml:space="preserve">epresentation </w:t>
      </w:r>
      <w:proofErr w:type="spellStart"/>
      <w:r w:rsidRPr="0006503B">
        <w:t>RefRep</w:t>
      </w:r>
      <w:proofErr w:type="spellEnd"/>
      <w:r w:rsidRPr="0006503B">
        <w:t xml:space="preserve"> in the previous </w:t>
      </w:r>
      <w:r>
        <w:rPr>
          <w:rFonts w:eastAsia="MS Mincho"/>
          <w:szCs w:val="24"/>
        </w:rPr>
        <w:t>Segment</w:t>
      </w:r>
      <w:r w:rsidRPr="0006503B">
        <w:t>,</w:t>
      </w:r>
    </w:p>
    <w:p w14:paraId="15CC4DC4" w14:textId="77777777" w:rsidR="002C13BA" w:rsidRPr="0006503B" w:rsidRDefault="002C13BA" w:rsidP="002C13BA">
      <w:pPr>
        <w:pStyle w:val="BodyText"/>
        <w:autoSpaceDE w:val="0"/>
        <w:autoSpaceDN w:val="0"/>
        <w:adjustRightInd w:val="0"/>
        <w:rPr>
          <w:rFonts w:eastAsia="MS Mincho"/>
          <w:szCs w:val="24"/>
        </w:rPr>
      </w:pPr>
      <w:r w:rsidRPr="0006503B">
        <w:rPr>
          <w:rFonts w:eastAsia="MS Mincho"/>
          <w:szCs w:val="24"/>
        </w:rPr>
        <w:t xml:space="preserve">It is possible to express </w:t>
      </w:r>
      <w:proofErr w:type="spellStart"/>
      <w:r w:rsidRPr="0006503B">
        <w:rPr>
          <w:i/>
          <w:iCs/>
        </w:rPr>
        <w:t>R</w:t>
      </w:r>
      <w:r w:rsidRPr="0006503B">
        <w:rPr>
          <w:vertAlign w:val="subscript"/>
        </w:rPr>
        <w:t>decOpsReducFromRepRef</w:t>
      </w:r>
      <w:proofErr w:type="spellEnd"/>
      <w:r w:rsidRPr="0006503B">
        <w:rPr>
          <w:rFonts w:eastAsia="MS Mincho"/>
          <w:szCs w:val="24"/>
        </w:rPr>
        <w:t xml:space="preserve">(i) from </w:t>
      </w:r>
      <w:proofErr w:type="spellStart"/>
      <w:r w:rsidRPr="0006503B">
        <w:rPr>
          <w:rFonts w:eastAsia="MS Mincho"/>
          <w:szCs w:val="24"/>
        </w:rPr>
        <w:t>dec_ops_reduction_ratio_from_max</w:t>
      </w:r>
      <w:proofErr w:type="spellEnd"/>
      <w:r w:rsidRPr="0006503B">
        <w:rPr>
          <w:rFonts w:eastAsia="MS Mincho"/>
          <w:szCs w:val="24"/>
        </w:rPr>
        <w:t>(i), using the following formula:</w:t>
      </w:r>
    </w:p>
    <w:p w14:paraId="59D0108C" w14:textId="392A673F" w:rsidR="002C13BA" w:rsidRPr="00D318DE" w:rsidRDefault="00000000" w:rsidP="002C13BA">
      <w:pPr>
        <w:pStyle w:val="BodyText"/>
        <w:tabs>
          <w:tab w:val="left" w:pos="9180"/>
        </w:tabs>
        <w:ind w:left="720"/>
      </w:pPr>
      <m:oMath>
        <m:sSub>
          <m:sSubPr>
            <m:ctrlPr>
              <w:rPr>
                <w:rFonts w:ascii="Cambria Math" w:eastAsia="MS Mincho" w:hAnsi="Cambria Math"/>
                <w:i/>
                <w:szCs w:val="24"/>
              </w:rPr>
            </m:ctrlPr>
          </m:sSubPr>
          <m:e>
            <m:r>
              <w:rPr>
                <w:rFonts w:ascii="Cambria Math" w:eastAsia="MS Mincho" w:hAnsi="Cambria Math"/>
                <w:szCs w:val="24"/>
              </w:rPr>
              <m:t>R</m:t>
            </m:r>
          </m:e>
          <m:sub>
            <m:r>
              <m:rPr>
                <m:sty m:val="p"/>
              </m:rPr>
              <w:rPr>
                <w:rFonts w:ascii="Cambria Math" w:eastAsia="MS Mincho" w:hAnsi="Cambria Math"/>
                <w:szCs w:val="24"/>
              </w:rPr>
              <m:t>decOpsReducFromRefRep(i)</m:t>
            </m:r>
          </m:sub>
        </m:sSub>
        <m:r>
          <w:rPr>
            <w:rFonts w:ascii="Cambria Math" w:eastAsia="MS Mincho" w:hAnsi="Cambria Math"/>
            <w:szCs w:val="24"/>
          </w:rPr>
          <m:t>=</m:t>
        </m:r>
        <m:d>
          <m:dPr>
            <m:begChr m:val="["/>
            <m:endChr m:val="]"/>
            <m:ctrlPr>
              <w:rPr>
                <w:rFonts w:ascii="Cambria Math" w:eastAsia="MS Mincho" w:hAnsi="Cambria Math"/>
                <w:i/>
                <w:szCs w:val="24"/>
              </w:rPr>
            </m:ctrlPr>
          </m:dPr>
          <m:e>
            <m:r>
              <w:rPr>
                <w:rFonts w:ascii="Cambria Math" w:eastAsia="MS Mincho" w:hAnsi="Cambria Math"/>
                <w:szCs w:val="24"/>
              </w:rPr>
              <m:t>1-</m:t>
            </m:r>
            <m:f>
              <m:fPr>
                <m:ctrlPr>
                  <w:rPr>
                    <w:rFonts w:ascii="Cambria Math" w:eastAsia="MS Mincho" w:hAnsi="Cambria Math"/>
                    <w:i/>
                    <w:szCs w:val="24"/>
                  </w:rPr>
                </m:ctrlPr>
              </m:fPr>
              <m:num>
                <m:r>
                  <w:rPr>
                    <w:rFonts w:ascii="Cambria Math" w:eastAsia="MS Mincho" w:hAnsi="Cambria Math"/>
                    <w:szCs w:val="24"/>
                  </w:rPr>
                  <m:t>100-</m:t>
                </m:r>
                <m:r>
                  <m:rPr>
                    <m:sty m:val="p"/>
                  </m:rPr>
                  <w:rPr>
                    <w:rFonts w:ascii="Cambria Math" w:hAnsi="Cambria Math"/>
                  </w:rPr>
                  <m:t>dec_ops_reduction_ratio_from_max(i)</m:t>
                </m:r>
              </m:num>
              <m:den>
                <m:r>
                  <w:rPr>
                    <w:rFonts w:ascii="Cambria Math" w:eastAsia="MS Mincho" w:hAnsi="Cambria Math"/>
                    <w:szCs w:val="24"/>
                  </w:rPr>
                  <m:t>100-</m:t>
                </m:r>
                <m:r>
                  <m:rPr>
                    <m:sty m:val="p"/>
                  </m:rPr>
                  <w:rPr>
                    <w:rFonts w:ascii="Cambria Math" w:hAnsi="Cambria Math"/>
                  </w:rPr>
                  <m:t>dec_ops_reduction_ratio_from_max(</m:t>
                </m:r>
                <m:sSub>
                  <m:sSubPr>
                    <m:ctrlPr>
                      <w:rPr>
                        <w:rFonts w:ascii="Cambria Math" w:eastAsia="MS Mincho" w:hAnsi="Cambria Math"/>
                        <w:i/>
                        <w:szCs w:val="24"/>
                      </w:rPr>
                    </m:ctrlPr>
                  </m:sSubPr>
                  <m:e>
                    <m:r>
                      <w:rPr>
                        <w:rFonts w:ascii="Cambria Math" w:eastAsia="MS Mincho" w:hAnsi="Cambria Math"/>
                        <w:szCs w:val="24"/>
                      </w:rPr>
                      <m:t>I</m:t>
                    </m:r>
                  </m:e>
                  <m:sub>
                    <m:r>
                      <m:rPr>
                        <m:sty m:val="p"/>
                      </m:rPr>
                      <w:rPr>
                        <w:rFonts w:ascii="Cambria Math" w:eastAsia="MS Mincho" w:hAnsi="Cambria Math"/>
                        <w:szCs w:val="24"/>
                      </w:rPr>
                      <m:t>refRep</m:t>
                    </m:r>
                  </m:sub>
                </m:sSub>
                <m:r>
                  <m:rPr>
                    <m:sty m:val="p"/>
                  </m:rPr>
                  <w:rPr>
                    <w:rFonts w:ascii="Cambria Math" w:hAnsi="Cambria Math"/>
                  </w:rPr>
                  <m:t>)</m:t>
                </m:r>
              </m:den>
            </m:f>
          </m:e>
        </m:d>
        <m:r>
          <w:rPr>
            <w:rFonts w:ascii="Cambria Math" w:eastAsia="MS Mincho" w:hAnsi="Cambria Math"/>
            <w:szCs w:val="24"/>
          </w:rPr>
          <m:t>*100</m:t>
        </m:r>
      </m:oMath>
      <w:r w:rsidR="002C13BA" w:rsidRPr="0006503B">
        <w:rPr>
          <w:rFonts w:eastAsia="MS Mincho"/>
          <w:szCs w:val="24"/>
        </w:rPr>
        <w:tab/>
      </w:r>
      <w:r w:rsidR="002C13BA" w:rsidRPr="0006503B">
        <w:t>(</w:t>
      </w:r>
      <w:r w:rsidR="004D2833">
        <w:t>D</w:t>
      </w:r>
      <w:r w:rsidR="002C13BA" w:rsidRPr="0006503B">
        <w:t>-</w:t>
      </w:r>
      <w:r w:rsidR="004D2833">
        <w:t>1</w:t>
      </w:r>
      <w:r w:rsidR="002C13BA" w:rsidRPr="0006503B">
        <w:t>)</w:t>
      </w:r>
    </w:p>
    <w:p w14:paraId="1E17BB7B" w14:textId="2AC7B3DB" w:rsidR="002C13BA" w:rsidRDefault="002C13BA" w:rsidP="002C13BA">
      <w:pPr>
        <w:pStyle w:val="BodyText"/>
        <w:autoSpaceDE w:val="0"/>
        <w:autoSpaceDN w:val="0"/>
        <w:adjustRightInd w:val="0"/>
        <w:rPr>
          <w:rFonts w:eastAsia="MS Mincho"/>
          <w:szCs w:val="24"/>
        </w:rPr>
      </w:pPr>
      <w:proofErr w:type="spellStart"/>
      <w:r w:rsidRPr="006D5129">
        <w:rPr>
          <w:i/>
          <w:iCs/>
        </w:rPr>
        <w:t>R</w:t>
      </w:r>
      <w:r w:rsidRPr="006D5129">
        <w:rPr>
          <w:vertAlign w:val="subscript"/>
        </w:rPr>
        <w:t>decOpsReducFromRepRef</w:t>
      </w:r>
      <w:proofErr w:type="spellEnd"/>
      <w:r w:rsidRPr="00D318DE">
        <w:rPr>
          <w:rFonts w:eastAsia="MS Mincho"/>
          <w:szCs w:val="24"/>
        </w:rPr>
        <w:t xml:space="preserve">(i) are </w:t>
      </w:r>
      <w:r w:rsidRPr="00222BB0">
        <w:rPr>
          <w:rFonts w:eastAsia="MS Mincho"/>
          <w:szCs w:val="24"/>
        </w:rPr>
        <w:t>represented by dotted arrows in</w:t>
      </w:r>
      <w:r w:rsidRPr="00D318DE">
        <w:rPr>
          <w:rFonts w:eastAsia="MS Mincho"/>
          <w:szCs w:val="24"/>
        </w:rPr>
        <w:t xml:space="preserve"> </w:t>
      </w:r>
      <w:r w:rsidR="00DC26BD">
        <w:rPr>
          <w:rStyle w:val="citefig"/>
        </w:rPr>
        <w:fldChar w:fldCharType="begin"/>
      </w:r>
      <w:r w:rsidR="00DC26BD">
        <w:rPr>
          <w:rFonts w:eastAsia="MS Mincho"/>
          <w:szCs w:val="24"/>
        </w:rPr>
        <w:instrText xml:space="preserve"> REF _Ref170249971 \r \h </w:instrText>
      </w:r>
      <w:r w:rsidR="00DC26BD">
        <w:rPr>
          <w:rStyle w:val="citefig"/>
        </w:rPr>
      </w:r>
      <w:r w:rsidR="00DC26BD">
        <w:rPr>
          <w:rStyle w:val="citefig"/>
        </w:rPr>
        <w:fldChar w:fldCharType="separate"/>
      </w:r>
      <w:r w:rsidR="00DC26BD">
        <w:rPr>
          <w:rFonts w:eastAsia="MS Mincho" w:hint="cs"/>
          <w:szCs w:val="24"/>
          <w:cs/>
        </w:rPr>
        <w:t>‎</w:t>
      </w:r>
      <w:r w:rsidR="00DC26BD">
        <w:rPr>
          <w:rFonts w:eastAsia="MS Mincho"/>
          <w:szCs w:val="24"/>
        </w:rPr>
        <w:t>Figure D.2</w:t>
      </w:r>
      <w:r w:rsidR="00DC26BD">
        <w:rPr>
          <w:rStyle w:val="citefig"/>
        </w:rPr>
        <w:fldChar w:fldCharType="end"/>
      </w:r>
      <w:r w:rsidRPr="00D318DE">
        <w:rPr>
          <w:rFonts w:eastAsia="MS Mincho"/>
          <w:szCs w:val="24"/>
        </w:rPr>
        <w:t xml:space="preserve">. It is then possible to express </w:t>
      </w:r>
      <w:proofErr w:type="spellStart"/>
      <w:r w:rsidRPr="006D5129">
        <w:rPr>
          <w:i/>
          <w:iCs/>
        </w:rPr>
        <w:t>R</w:t>
      </w:r>
      <w:r w:rsidRPr="006D5129">
        <w:rPr>
          <w:vertAlign w:val="subscript"/>
        </w:rPr>
        <w:t>decOpsReducFromPrevRepRef</w:t>
      </w:r>
      <w:proofErr w:type="spellEnd"/>
      <w:r w:rsidRPr="00D318DE">
        <w:rPr>
          <w:rFonts w:eastAsia="MS Mincho"/>
          <w:szCs w:val="24"/>
        </w:rPr>
        <w:t xml:space="preserve">(i) from </w:t>
      </w:r>
      <w:proofErr w:type="spellStart"/>
      <w:r w:rsidRPr="006D5129">
        <w:rPr>
          <w:i/>
          <w:iCs/>
        </w:rPr>
        <w:t>R</w:t>
      </w:r>
      <w:r w:rsidRPr="006D5129">
        <w:rPr>
          <w:vertAlign w:val="subscript"/>
        </w:rPr>
        <w:t>decOpsReducFromRepRef</w:t>
      </w:r>
      <w:proofErr w:type="spellEnd"/>
      <w:r w:rsidRPr="00D318DE">
        <w:rPr>
          <w:rFonts w:eastAsia="MS Mincho"/>
          <w:szCs w:val="24"/>
        </w:rPr>
        <w:t>(i), using the following formula:</w:t>
      </w:r>
    </w:p>
    <w:p w14:paraId="0F801163" w14:textId="77777777" w:rsidR="002C13BA" w:rsidRPr="00FF4A02" w:rsidRDefault="00000000" w:rsidP="002C13BA">
      <w:pPr>
        <w:pStyle w:val="BodyText"/>
        <w:autoSpaceDE w:val="0"/>
        <w:autoSpaceDN w:val="0"/>
        <w:adjustRightInd w:val="0"/>
        <w:ind w:left="720"/>
        <w:rPr>
          <w:rFonts w:eastAsia="MS Mincho"/>
          <w:szCs w:val="24"/>
        </w:rPr>
      </w:pPr>
      <m:oMathPara>
        <m:oMathParaPr>
          <m:jc m:val="left"/>
        </m:oMathParaPr>
        <m:oMath>
          <m:sSub>
            <m:sSubPr>
              <m:ctrlPr>
                <w:rPr>
                  <w:rFonts w:ascii="Cambria Math" w:eastAsia="MS Mincho" w:hAnsi="Cambria Math"/>
                  <w:i/>
                  <w:szCs w:val="24"/>
                </w:rPr>
              </m:ctrlPr>
            </m:sSubPr>
            <m:e>
              <m:r>
                <w:rPr>
                  <w:rFonts w:ascii="Cambria Math" w:eastAsia="MS Mincho" w:hAnsi="Cambria Math"/>
                  <w:szCs w:val="24"/>
                </w:rPr>
                <m:t>R</m:t>
              </m:r>
            </m:e>
            <m:sub>
              <m:r>
                <m:rPr>
                  <m:sty m:val="p"/>
                </m:rPr>
                <w:rPr>
                  <w:rFonts w:ascii="Cambria Math" w:eastAsia="MS Mincho" w:hAnsi="Cambria Math"/>
                  <w:szCs w:val="24"/>
                </w:rPr>
                <m:t>decOpsReducFromPrevRefRep(i)</m:t>
              </m:r>
            </m:sub>
          </m:sSub>
        </m:oMath>
      </m:oMathPara>
    </w:p>
    <w:p w14:paraId="3F27C32E" w14:textId="50B236A5" w:rsidR="002C13BA" w:rsidRPr="00D318DE" w:rsidRDefault="00017A56" w:rsidP="002C13BA">
      <w:pPr>
        <w:pStyle w:val="BodyText"/>
        <w:tabs>
          <w:tab w:val="left" w:pos="9180"/>
        </w:tabs>
        <w:ind w:left="720"/>
      </w:pPr>
      <m:oMath>
        <m:r>
          <w:rPr>
            <w:rFonts w:ascii="Cambria Math" w:eastAsia="MS Mincho" w:hAnsi="Cambria Math"/>
            <w:szCs w:val="24"/>
          </w:rPr>
          <m:t>=100-</m:t>
        </m:r>
        <m:f>
          <m:fPr>
            <m:ctrlPr>
              <w:rPr>
                <w:rFonts w:ascii="Cambria Math" w:eastAsia="MS Mincho" w:hAnsi="Cambria Math"/>
                <w:i/>
                <w:szCs w:val="24"/>
              </w:rPr>
            </m:ctrlPr>
          </m:fPr>
          <m:num>
            <m:d>
              <m:dPr>
                <m:ctrlPr>
                  <w:rPr>
                    <w:rFonts w:ascii="Cambria Math" w:eastAsia="MS Mincho" w:hAnsi="Cambria Math"/>
                    <w:i/>
                    <w:szCs w:val="24"/>
                  </w:rPr>
                </m:ctrlPr>
              </m:dPr>
              <m:e>
                <m:r>
                  <w:rPr>
                    <w:rFonts w:ascii="Cambria Math" w:eastAsia="MS Mincho" w:hAnsi="Cambria Math"/>
                    <w:szCs w:val="24"/>
                  </w:rPr>
                  <m:t>100-</m:t>
                </m:r>
                <m:r>
                  <m:rPr>
                    <m:sty m:val="p"/>
                  </m:rPr>
                  <w:rPr>
                    <w:rFonts w:ascii="Cambria Math" w:hAnsi="Cambria Math"/>
                  </w:rPr>
                  <m:t>dec_ops_reduction_ratio_from_prev(</m:t>
                </m:r>
                <m:sSub>
                  <m:sSubPr>
                    <m:ctrlPr>
                      <w:rPr>
                        <w:rFonts w:ascii="Cambria Math" w:eastAsia="MS Mincho" w:hAnsi="Cambria Math"/>
                        <w:i/>
                        <w:szCs w:val="24"/>
                      </w:rPr>
                    </m:ctrlPr>
                  </m:sSubPr>
                  <m:e>
                    <m:r>
                      <w:rPr>
                        <w:rFonts w:ascii="Cambria Math" w:eastAsia="MS Mincho" w:hAnsi="Cambria Math"/>
                        <w:szCs w:val="24"/>
                      </w:rPr>
                      <m:t>I</m:t>
                    </m:r>
                  </m:e>
                  <m:sub>
                    <m:r>
                      <m:rPr>
                        <m:sty m:val="p"/>
                      </m:rPr>
                      <w:rPr>
                        <w:rFonts w:ascii="Cambria Math" w:eastAsia="MS Mincho" w:hAnsi="Cambria Math"/>
                        <w:szCs w:val="24"/>
                      </w:rPr>
                      <m:t>refRep</m:t>
                    </m:r>
                  </m:sub>
                </m:sSub>
                <m:r>
                  <m:rPr>
                    <m:sty m:val="p"/>
                  </m:rPr>
                  <w:rPr>
                    <w:rFonts w:ascii="Cambria Math" w:hAnsi="Cambria Math"/>
                  </w:rPr>
                  <m:t>)</m:t>
                </m:r>
              </m:e>
            </m:d>
            <m:r>
              <w:rPr>
                <w:rFonts w:ascii="Cambria Math" w:eastAsia="MS Mincho" w:hAnsi="Cambria Math"/>
                <w:szCs w:val="24"/>
              </w:rPr>
              <m:t>*</m:t>
            </m:r>
            <m:d>
              <m:dPr>
                <m:ctrlPr>
                  <w:rPr>
                    <w:rFonts w:ascii="Cambria Math" w:eastAsia="MS Mincho" w:hAnsi="Cambria Math"/>
                    <w:i/>
                    <w:szCs w:val="24"/>
                  </w:rPr>
                </m:ctrlPr>
              </m:dPr>
              <m:e>
                <m:r>
                  <w:rPr>
                    <w:rFonts w:ascii="Cambria Math" w:eastAsia="MS Mincho" w:hAnsi="Cambria Math"/>
                    <w:szCs w:val="24"/>
                  </w:rPr>
                  <m:t>100-</m:t>
                </m:r>
                <m:sSub>
                  <m:sSubPr>
                    <m:ctrlPr>
                      <w:rPr>
                        <w:rFonts w:ascii="Cambria Math" w:eastAsia="MS Mincho" w:hAnsi="Cambria Math"/>
                        <w:i/>
                        <w:szCs w:val="24"/>
                      </w:rPr>
                    </m:ctrlPr>
                  </m:sSubPr>
                  <m:e>
                    <m:r>
                      <w:rPr>
                        <w:rFonts w:ascii="Cambria Math" w:eastAsia="MS Mincho" w:hAnsi="Cambria Math"/>
                        <w:szCs w:val="24"/>
                      </w:rPr>
                      <m:t>R</m:t>
                    </m:r>
                  </m:e>
                  <m:sub>
                    <m:r>
                      <m:rPr>
                        <m:sty m:val="p"/>
                      </m:rPr>
                      <w:rPr>
                        <w:rFonts w:ascii="Cambria Math" w:eastAsia="MS Mincho" w:hAnsi="Cambria Math"/>
                        <w:szCs w:val="24"/>
                      </w:rPr>
                      <m:t>decOpsReducFromRefRep</m:t>
                    </m:r>
                  </m:sub>
                </m:sSub>
                <m:r>
                  <m:rPr>
                    <m:sty m:val="p"/>
                  </m:rPr>
                  <w:rPr>
                    <w:rFonts w:ascii="Cambria Math" w:hAnsi="Cambria Math"/>
                  </w:rPr>
                  <m:t>(i)</m:t>
                </m:r>
              </m:e>
            </m:d>
          </m:num>
          <m:den>
            <m:r>
              <w:rPr>
                <w:rFonts w:ascii="Cambria Math" w:eastAsia="MS Mincho" w:hAnsi="Cambria Math"/>
                <w:szCs w:val="24"/>
              </w:rPr>
              <m:t>100</m:t>
            </m:r>
          </m:den>
        </m:f>
      </m:oMath>
      <w:r w:rsidR="002C13BA">
        <w:rPr>
          <w:rFonts w:eastAsia="MS Mincho"/>
          <w:szCs w:val="24"/>
        </w:rPr>
        <w:tab/>
      </w:r>
      <w:r w:rsidR="002C13BA" w:rsidRPr="00D318DE">
        <w:t>(</w:t>
      </w:r>
      <w:r w:rsidR="004D2833">
        <w:t>D</w:t>
      </w:r>
      <w:r w:rsidR="002C13BA" w:rsidRPr="00D318DE">
        <w:t>-</w:t>
      </w:r>
      <w:r w:rsidR="004D2833">
        <w:t>2</w:t>
      </w:r>
      <w:r w:rsidR="002C13BA" w:rsidRPr="00D318DE">
        <w:t>)</w:t>
      </w:r>
    </w:p>
    <w:p w14:paraId="737788BC" w14:textId="5FE7432A" w:rsidR="002C13BA" w:rsidRPr="00D318DE" w:rsidRDefault="002C13BA" w:rsidP="002C13BA">
      <w:pPr>
        <w:pStyle w:val="BodyText"/>
        <w:autoSpaceDE w:val="0"/>
        <w:autoSpaceDN w:val="0"/>
        <w:adjustRightInd w:val="0"/>
        <w:spacing w:after="240"/>
        <w:rPr>
          <w:rFonts w:eastAsia="MS Mincho"/>
          <w:szCs w:val="24"/>
        </w:rPr>
      </w:pPr>
      <w:proofErr w:type="spellStart"/>
      <w:r w:rsidRPr="006D5129">
        <w:rPr>
          <w:i/>
          <w:iCs/>
        </w:rPr>
        <w:t>R</w:t>
      </w:r>
      <w:r w:rsidRPr="006D5129">
        <w:rPr>
          <w:vertAlign w:val="subscript"/>
        </w:rPr>
        <w:t>decOpsReducFromPrevRepRef</w:t>
      </w:r>
      <w:proofErr w:type="spellEnd"/>
      <w:r w:rsidRPr="00D318DE">
        <w:rPr>
          <w:rFonts w:eastAsia="MS Mincho"/>
          <w:szCs w:val="24"/>
        </w:rPr>
        <w:t xml:space="preserve">(i) are </w:t>
      </w:r>
      <w:r w:rsidRPr="009D4072">
        <w:rPr>
          <w:rFonts w:eastAsia="MS Mincho"/>
          <w:szCs w:val="24"/>
        </w:rPr>
        <w:t>represented by dash</w:t>
      </w:r>
      <w:r>
        <w:rPr>
          <w:rFonts w:eastAsia="MS Mincho"/>
          <w:szCs w:val="24"/>
        </w:rPr>
        <w:t>ed</w:t>
      </w:r>
      <w:r w:rsidRPr="009D4072">
        <w:rPr>
          <w:rFonts w:eastAsia="MS Mincho"/>
          <w:szCs w:val="24"/>
        </w:rPr>
        <w:t xml:space="preserve"> arrows in</w:t>
      </w:r>
      <w:r w:rsidR="000D59CF">
        <w:rPr>
          <w:rFonts w:eastAsia="MS Mincho"/>
          <w:szCs w:val="24"/>
        </w:rPr>
        <w:t xml:space="preserve"> </w:t>
      </w:r>
      <w:r w:rsidR="00DC26BD">
        <w:rPr>
          <w:rFonts w:eastAsia="MS Mincho"/>
          <w:szCs w:val="24"/>
        </w:rPr>
        <w:fldChar w:fldCharType="begin"/>
      </w:r>
      <w:r w:rsidR="00DC26BD">
        <w:rPr>
          <w:rFonts w:eastAsia="MS Mincho"/>
          <w:szCs w:val="24"/>
        </w:rPr>
        <w:instrText xml:space="preserve"> REF _Ref170240957 \r \h </w:instrText>
      </w:r>
      <w:r w:rsidR="00DC26BD">
        <w:rPr>
          <w:rFonts w:eastAsia="MS Mincho"/>
          <w:szCs w:val="24"/>
        </w:rPr>
      </w:r>
      <w:r w:rsidR="00DC26BD">
        <w:rPr>
          <w:rFonts w:eastAsia="MS Mincho"/>
          <w:szCs w:val="24"/>
        </w:rPr>
        <w:fldChar w:fldCharType="separate"/>
      </w:r>
      <w:r w:rsidR="00DC26BD">
        <w:rPr>
          <w:rFonts w:eastAsia="MS Mincho" w:hint="cs"/>
          <w:szCs w:val="24"/>
          <w:cs/>
        </w:rPr>
        <w:t>‎</w:t>
      </w:r>
      <w:r w:rsidR="00DC26BD">
        <w:rPr>
          <w:rFonts w:eastAsia="MS Mincho"/>
          <w:szCs w:val="24"/>
        </w:rPr>
        <w:t>Figure D.3</w:t>
      </w:r>
      <w:r w:rsidR="00DC26BD">
        <w:rPr>
          <w:rFonts w:eastAsia="MS Mincho"/>
          <w:szCs w:val="24"/>
        </w:rPr>
        <w:fldChar w:fldCharType="end"/>
      </w:r>
      <w:r w:rsidRPr="00D318DE">
        <w:rPr>
          <w:rFonts w:eastAsia="MS Mincho"/>
          <w:szCs w:val="24"/>
        </w:rPr>
        <w:t>.</w:t>
      </w:r>
    </w:p>
    <w:p w14:paraId="4BC58A02" w14:textId="77777777" w:rsidR="002C13BA" w:rsidRDefault="002C13BA" w:rsidP="002C13BA">
      <w:r w:rsidRPr="00D318DE">
        <w:t>NOTE 1</w:t>
      </w:r>
      <w:r w:rsidRPr="00D318DE">
        <w:tab/>
        <w:t>Floating-point numbers are used for these computations.</w:t>
      </w:r>
    </w:p>
    <w:p w14:paraId="744C5659" w14:textId="6DC6D40E" w:rsidR="002C13BA" w:rsidRDefault="00FE3602" w:rsidP="002C13BA">
      <w:pPr>
        <w:pStyle w:val="FigureGraphic"/>
        <w:keepNext/>
      </w:pPr>
      <w:r>
        <w:rPr>
          <w:noProof/>
          <w:lang w:val="de-DE" w:eastAsia="de-DE"/>
        </w:rPr>
        <w:object w:dxaOrig="9925" w:dyaOrig="9001" w14:anchorId="39CA26F4">
          <v:shape id="_x0000_i1035" type="#_x0000_t75" alt="" style="width:368.25pt;height:341.25pt;mso-width-percent:0;mso-height-percent:0;mso-width-percent:0;mso-height-percent:0" o:ole="">
            <v:imagedata r:id="rId31" o:title=""/>
          </v:shape>
          <o:OLEObject Type="Embed" ProgID="Visio.Drawing.15" ShapeID="_x0000_i1035" DrawAspect="Content" ObjectID="_1822736281" r:id="rId32"/>
        </w:object>
      </w:r>
    </w:p>
    <w:p w14:paraId="2F999C8E" w14:textId="4BF926B3" w:rsidR="002C13BA" w:rsidRPr="00DF4598" w:rsidRDefault="00DF4598" w:rsidP="00077DB7">
      <w:pPr>
        <w:pStyle w:val="AnnexFigureTitle"/>
      </w:pPr>
      <w:bookmarkStart w:id="294" w:name="_Ref170240839"/>
      <w:r>
        <w:t xml:space="preserve"> </w:t>
      </w:r>
      <w:bookmarkStart w:id="295" w:name="_Ref170249971"/>
      <w:r w:rsidR="002C13BA" w:rsidRPr="00DF4598">
        <w:t xml:space="preserve">Derivation of </w:t>
      </w:r>
      <w:proofErr w:type="spellStart"/>
      <w:r w:rsidR="002C13BA" w:rsidRPr="00DF4598">
        <w:t>DecOpsReductionRatios</w:t>
      </w:r>
      <w:proofErr w:type="spellEnd"/>
      <w:r w:rsidR="002C13BA" w:rsidRPr="00DF4598">
        <w:t xml:space="preserve"> within the current Segment</w:t>
      </w:r>
      <w:bookmarkEnd w:id="294"/>
      <w:r>
        <w:t>.</w:t>
      </w:r>
      <w:bookmarkEnd w:id="295"/>
    </w:p>
    <w:p w14:paraId="3317AF9B" w14:textId="7FC2102C" w:rsidR="002C13BA" w:rsidRDefault="00FE3602" w:rsidP="002C13BA">
      <w:pPr>
        <w:pStyle w:val="FigureGraphic"/>
        <w:keepNext/>
      </w:pPr>
      <w:r>
        <w:rPr>
          <w:noProof/>
          <w:lang w:val="de-DE" w:eastAsia="de-DE"/>
        </w:rPr>
        <w:object w:dxaOrig="11185" w:dyaOrig="10417" w14:anchorId="2B0ECD60">
          <v:shape id="_x0000_i1036" type="#_x0000_t75" alt="" style="width:419.25pt;height:386.25pt;mso-width-percent:0;mso-height-percent:0;mso-width-percent:0;mso-height-percent:0" o:ole="">
            <v:imagedata r:id="rId33" o:title=""/>
          </v:shape>
          <o:OLEObject Type="Embed" ProgID="Visio.Drawing.15" ShapeID="_x0000_i1036" DrawAspect="Content" ObjectID="_1822736282" r:id="rId34"/>
        </w:object>
      </w:r>
    </w:p>
    <w:p w14:paraId="2EB893BE" w14:textId="3D45A933" w:rsidR="002C13BA" w:rsidRPr="00192FC0" w:rsidRDefault="000D59CF" w:rsidP="00077DB7">
      <w:pPr>
        <w:pStyle w:val="AnnexFigureTitle"/>
      </w:pPr>
      <w:r>
        <w:t xml:space="preserve"> </w:t>
      </w:r>
      <w:bookmarkStart w:id="296" w:name="_Ref170240957"/>
      <w:r w:rsidR="002C13BA" w:rsidRPr="00192FC0">
        <w:t xml:space="preserve">Derivation of </w:t>
      </w:r>
      <w:proofErr w:type="spellStart"/>
      <w:r w:rsidR="002C13BA" w:rsidRPr="00192FC0">
        <w:t>DecOpsReductionRatios</w:t>
      </w:r>
      <w:proofErr w:type="spellEnd"/>
      <w:r w:rsidR="002C13BA" w:rsidRPr="00192FC0">
        <w:t xml:space="preserve"> within the current Segment from the previous Segment</w:t>
      </w:r>
      <w:r w:rsidR="002C13BA">
        <w:t>.</w:t>
      </w:r>
      <w:bookmarkEnd w:id="296"/>
    </w:p>
    <w:p w14:paraId="7A08AFF8" w14:textId="12807E86" w:rsidR="002C13BA" w:rsidRPr="00D318DE" w:rsidRDefault="002C13BA" w:rsidP="002C13BA">
      <w:pPr>
        <w:pStyle w:val="BodyText"/>
        <w:autoSpaceDE w:val="0"/>
        <w:autoSpaceDN w:val="0"/>
        <w:adjustRightInd w:val="0"/>
        <w:rPr>
          <w:rFonts w:eastAsia="MS Mincho"/>
          <w:szCs w:val="24"/>
        </w:rPr>
      </w:pPr>
      <w:r w:rsidRPr="00D318DE">
        <w:rPr>
          <w:rFonts w:eastAsia="MS Mincho"/>
          <w:szCs w:val="24"/>
        </w:rPr>
        <w:t xml:space="preserve">Using the mapping between Processing frequency of processors or devices and Power Supply Voltage and the mapping between Power Supply Voltage and Power consumption, the terminal can translate this list into a list of decoder-power saving ratios from the </w:t>
      </w:r>
      <w:r w:rsidR="00D845AC">
        <w:rPr>
          <w:rFonts w:eastAsia="MS Mincho"/>
          <w:szCs w:val="24"/>
        </w:rPr>
        <w:t>R</w:t>
      </w:r>
      <w:r>
        <w:rPr>
          <w:rFonts w:eastAsia="MS Mincho"/>
          <w:szCs w:val="24"/>
        </w:rPr>
        <w:t>epresentation</w:t>
      </w:r>
      <w:r w:rsidRPr="00D318DE">
        <w:rPr>
          <w:rFonts w:eastAsia="MS Mincho"/>
          <w:szCs w:val="24"/>
        </w:rPr>
        <w:t xml:space="preserve"> which was used in the previous </w:t>
      </w:r>
      <w:r>
        <w:rPr>
          <w:rFonts w:eastAsia="MS Mincho"/>
          <w:szCs w:val="24"/>
        </w:rPr>
        <w:t>Segment</w:t>
      </w:r>
      <w:r w:rsidRPr="00D318DE">
        <w:rPr>
          <w:rFonts w:eastAsia="MS Mincho"/>
          <w:szCs w:val="24"/>
        </w:rPr>
        <w:t>.</w:t>
      </w:r>
    </w:p>
    <w:p w14:paraId="3A53B607" w14:textId="66828CBB" w:rsidR="002C13BA" w:rsidRPr="00D318DE" w:rsidRDefault="002C13BA" w:rsidP="002C13BA">
      <w:pPr>
        <w:pStyle w:val="BodyText"/>
        <w:autoSpaceDE w:val="0"/>
        <w:autoSpaceDN w:val="0"/>
        <w:adjustRightInd w:val="0"/>
        <w:rPr>
          <w:rFonts w:eastAsia="MS Mincho"/>
          <w:szCs w:val="24"/>
        </w:rPr>
      </w:pPr>
      <w:r w:rsidRPr="00D318DE">
        <w:rPr>
          <w:rFonts w:eastAsia="MS Mincho"/>
          <w:szCs w:val="24"/>
        </w:rPr>
        <w:t xml:space="preserve">In the case where the total duration of the video content to be consumed is not known (case of live content for example), the terminal can display the expected remaining usage duration based on current battery level and the energy consumption of the current </w:t>
      </w:r>
      <w:r w:rsidR="00D845AC">
        <w:rPr>
          <w:rFonts w:eastAsia="MS Mincho"/>
          <w:szCs w:val="24"/>
        </w:rPr>
        <w:t>R</w:t>
      </w:r>
      <w:r>
        <w:rPr>
          <w:rFonts w:eastAsia="MS Mincho"/>
          <w:szCs w:val="24"/>
        </w:rPr>
        <w:t>epresentation</w:t>
      </w:r>
      <w:r w:rsidRPr="00D318DE">
        <w:rPr>
          <w:rFonts w:eastAsia="MS Mincho"/>
          <w:szCs w:val="24"/>
        </w:rPr>
        <w:t xml:space="preserve"> it is using. The user can therefore act on its terminal to increase this usage duration, which </w:t>
      </w:r>
      <w:r>
        <w:rPr>
          <w:rFonts w:eastAsia="MS Mincho"/>
          <w:szCs w:val="24"/>
        </w:rPr>
        <w:t>are</w:t>
      </w:r>
      <w:r w:rsidRPr="00D318DE">
        <w:rPr>
          <w:rFonts w:eastAsia="MS Mincho"/>
          <w:szCs w:val="24"/>
        </w:rPr>
        <w:t xml:space="preserve"> translated into a power saving ratio as in the previous case.</w:t>
      </w:r>
    </w:p>
    <w:p w14:paraId="387B0AD4" w14:textId="5DE7D65B" w:rsidR="002C13BA" w:rsidRPr="004069D9" w:rsidRDefault="002C13BA" w:rsidP="002C13BA">
      <w:pPr>
        <w:pStyle w:val="Note"/>
        <w:rPr>
          <w:sz w:val="22"/>
          <w:szCs w:val="22"/>
        </w:rPr>
      </w:pPr>
      <w:r w:rsidRPr="004069D9">
        <w:rPr>
          <w:sz w:val="22"/>
          <w:szCs w:val="22"/>
        </w:rPr>
        <w:t>NOTE 2</w:t>
      </w:r>
      <w:r w:rsidRPr="004069D9">
        <w:rPr>
          <w:sz w:val="22"/>
          <w:szCs w:val="22"/>
        </w:rPr>
        <w:tab/>
        <w:t>Complexity metrics, as defined in</w:t>
      </w:r>
      <w:r>
        <w:rPr>
          <w:sz w:val="22"/>
          <w:szCs w:val="22"/>
        </w:rPr>
        <w:t xml:space="preserve"> subclause</w:t>
      </w:r>
      <w:r w:rsidRPr="004069D9">
        <w:rPr>
          <w:sz w:val="22"/>
          <w:szCs w:val="22"/>
        </w:rPr>
        <w:t xml:space="preserve"> </w:t>
      </w:r>
      <w:r w:rsidRPr="004069D9">
        <w:rPr>
          <w:sz w:val="22"/>
          <w:szCs w:val="22"/>
        </w:rPr>
        <w:fldChar w:fldCharType="begin"/>
      </w:r>
      <w:r w:rsidRPr="004069D9">
        <w:rPr>
          <w:sz w:val="22"/>
          <w:szCs w:val="22"/>
        </w:rPr>
        <w:instrText xml:space="preserve"> REF _Ref109283749 \r \h  \* MERGEFORMAT </w:instrText>
      </w:r>
      <w:r w:rsidRPr="004069D9">
        <w:rPr>
          <w:sz w:val="22"/>
          <w:szCs w:val="22"/>
        </w:rPr>
      </w:r>
      <w:r w:rsidRPr="004069D9">
        <w:rPr>
          <w:sz w:val="22"/>
          <w:szCs w:val="22"/>
        </w:rPr>
        <w:fldChar w:fldCharType="separate"/>
      </w:r>
      <w:r w:rsidRPr="004069D9">
        <w:rPr>
          <w:sz w:val="22"/>
          <w:szCs w:val="22"/>
        </w:rPr>
        <w:t>6.2</w:t>
      </w:r>
      <w:r w:rsidRPr="004069D9">
        <w:rPr>
          <w:sz w:val="22"/>
          <w:szCs w:val="22"/>
        </w:rPr>
        <w:fldChar w:fldCharType="end"/>
      </w:r>
      <w:r w:rsidRPr="004069D9">
        <w:rPr>
          <w:sz w:val="22"/>
          <w:szCs w:val="22"/>
        </w:rPr>
        <w:t xml:space="preserve"> </w:t>
      </w:r>
      <w:r w:rsidRPr="00F4671B">
        <w:rPr>
          <w:sz w:val="22"/>
          <w:szCs w:val="22"/>
        </w:rPr>
        <w:t>of ISO/IEC 23001-11</w:t>
      </w:r>
      <w:r w:rsidRPr="004069D9">
        <w:rPr>
          <w:sz w:val="22"/>
          <w:szCs w:val="22"/>
        </w:rPr>
        <w:t xml:space="preserve"> can be sent with each </w:t>
      </w:r>
      <w:r w:rsidR="00D845AC">
        <w:rPr>
          <w:sz w:val="22"/>
          <w:szCs w:val="22"/>
        </w:rPr>
        <w:t>R</w:t>
      </w:r>
      <w:r w:rsidRPr="004069D9">
        <w:rPr>
          <w:sz w:val="22"/>
          <w:szCs w:val="22"/>
        </w:rPr>
        <w:t xml:space="preserve">epresentation to allow the client to save energy by proactively invoking C-DVFS to make the selection of </w:t>
      </w:r>
      <w:r>
        <w:rPr>
          <w:sz w:val="22"/>
          <w:szCs w:val="22"/>
        </w:rPr>
        <w:t xml:space="preserve">a </w:t>
      </w:r>
      <w:r w:rsidR="00D845AC">
        <w:rPr>
          <w:sz w:val="22"/>
          <w:szCs w:val="22"/>
        </w:rPr>
        <w:t>R</w:t>
      </w:r>
      <w:r w:rsidRPr="004069D9">
        <w:rPr>
          <w:sz w:val="22"/>
          <w:szCs w:val="22"/>
        </w:rPr>
        <w:t>epresentation work at its best for energy saving.</w:t>
      </w:r>
    </w:p>
    <w:p w14:paraId="7131AFA5" w14:textId="635B2A26" w:rsidR="000A6F08" w:rsidRDefault="002C13BA" w:rsidP="002C13BA">
      <w:r w:rsidRPr="00D318DE">
        <w:t xml:space="preserve">NOTE </w:t>
      </w:r>
      <w:r>
        <w:t>3</w:t>
      </w:r>
      <w:r w:rsidRPr="00D318DE">
        <w:tab/>
        <w:t xml:space="preserve">The </w:t>
      </w:r>
      <w:proofErr w:type="spellStart"/>
      <w:r w:rsidRPr="00D318DE">
        <w:t>dec_ops_reduction_ratio</w:t>
      </w:r>
      <w:proofErr w:type="spellEnd"/>
      <w:r w:rsidRPr="00D318DE">
        <w:t xml:space="preserve"> is known to be stable across software-based platforms.</w:t>
      </w:r>
    </w:p>
    <w:p w14:paraId="5EDCEDD5" w14:textId="32116DBF" w:rsidR="002C13BA" w:rsidRDefault="002C13BA" w:rsidP="002C13BA">
      <w:pPr>
        <w:pStyle w:val="a2"/>
        <w:numPr>
          <w:ilvl w:val="1"/>
          <w:numId w:val="7"/>
        </w:numPr>
      </w:pPr>
      <w:bookmarkStart w:id="297" w:name="_Toc202426717"/>
      <w:r>
        <w:lastRenderedPageBreak/>
        <w:t>Display attenuation maps</w:t>
      </w:r>
      <w:bookmarkEnd w:id="297"/>
    </w:p>
    <w:p w14:paraId="096355AE" w14:textId="77777777" w:rsidR="00B87500" w:rsidRDefault="00B87500" w:rsidP="00B87500">
      <w:pPr>
        <w:pStyle w:val="a3"/>
      </w:pPr>
      <w:bookmarkStart w:id="298" w:name="_Toc202426718"/>
      <w:r>
        <w:t>Metadata generation at the server side</w:t>
      </w:r>
      <w:bookmarkEnd w:id="298"/>
    </w:p>
    <w:p w14:paraId="42DA98DA" w14:textId="732C7957" w:rsidR="00B87500" w:rsidRPr="006416A2" w:rsidRDefault="00B87500" w:rsidP="00B87500">
      <w:pPr>
        <w:ind w:right="-680"/>
      </w:pPr>
      <w:r w:rsidRPr="006416A2">
        <w:t xml:space="preserve">Given a video </w:t>
      </w:r>
      <w:r w:rsidR="00D845AC">
        <w:t>R</w:t>
      </w:r>
      <w:r w:rsidRPr="006416A2">
        <w:t xml:space="preserve">epresentation, a set of </w:t>
      </w:r>
      <w:r w:rsidRPr="004212BC">
        <w:rPr>
          <w:i/>
          <w:iCs/>
        </w:rPr>
        <w:t>N</w:t>
      </w:r>
      <w:r>
        <w:t xml:space="preserve"> </w:t>
      </w:r>
      <w:r w:rsidRPr="006416A2">
        <w:t xml:space="preserve">display attenuation maps is generated by the encoding system provided by the server to reduce locally and smartly the brightness of the video </w:t>
      </w:r>
      <w:r w:rsidR="00D845AC">
        <w:t>R</w:t>
      </w:r>
      <w:r w:rsidRPr="006416A2">
        <w:t xml:space="preserve">epresentation’s frames. Each display attenuation map </w:t>
      </w:r>
      <w:r w:rsidRPr="004212BC">
        <w:rPr>
          <w:i/>
          <w:iCs/>
        </w:rPr>
        <w:t>i</w:t>
      </w:r>
      <w:r>
        <w:t xml:space="preserve"> </w:t>
      </w:r>
      <w:r w:rsidRPr="006416A2">
        <w:t xml:space="preserve">optimizes the trade-off between </w:t>
      </w:r>
      <w:r w:rsidRPr="006416A2">
        <w:rPr>
          <w:rStyle w:val="cf01"/>
          <w:rFonts w:ascii="Cambria" w:hAnsi="Cambria"/>
          <w:sz w:val="22"/>
          <w:szCs w:val="22"/>
        </w:rPr>
        <w:t>the resulting video quality and energy reduction</w:t>
      </w:r>
      <w:r w:rsidRPr="00F4671B">
        <w:t xml:space="preserve">, for i = 0 to </w:t>
      </w:r>
      <w:r w:rsidRPr="00F4671B">
        <w:rPr>
          <w:i/>
          <w:iCs/>
        </w:rPr>
        <w:t>N</w:t>
      </w:r>
      <w:r w:rsidRPr="00F4671B">
        <w:t xml:space="preserve"> – 1, </w:t>
      </w:r>
      <w:r w:rsidRPr="00F4671B">
        <w:rPr>
          <w:rFonts w:cstheme="minorHAnsi"/>
        </w:rPr>
        <w:t xml:space="preserve">as shown in </w:t>
      </w:r>
      <w:r w:rsidR="0019046E">
        <w:rPr>
          <w:rStyle w:val="citefig"/>
          <w:rFonts w:cstheme="minorHAnsi"/>
        </w:rPr>
        <w:fldChar w:fldCharType="begin"/>
      </w:r>
      <w:r w:rsidR="0019046E">
        <w:rPr>
          <w:rFonts w:cstheme="minorHAnsi"/>
        </w:rPr>
        <w:instrText xml:space="preserve"> REF _Ref170249704 \r \h </w:instrText>
      </w:r>
      <w:r w:rsidR="0019046E">
        <w:rPr>
          <w:rStyle w:val="citefig"/>
          <w:rFonts w:cstheme="minorHAnsi"/>
        </w:rPr>
      </w:r>
      <w:r w:rsidR="0019046E">
        <w:rPr>
          <w:rStyle w:val="citefig"/>
          <w:rFonts w:cstheme="minorHAnsi"/>
        </w:rPr>
        <w:fldChar w:fldCharType="separate"/>
      </w:r>
      <w:r w:rsidR="0019046E">
        <w:rPr>
          <w:rFonts w:cstheme="minorHAnsi" w:hint="eastAsia"/>
          <w:cs/>
        </w:rPr>
        <w:t>‎</w:t>
      </w:r>
      <w:r w:rsidR="0019046E">
        <w:rPr>
          <w:rFonts w:cstheme="minorHAnsi"/>
        </w:rPr>
        <w:t>Figure D.4</w:t>
      </w:r>
      <w:r w:rsidR="0019046E">
        <w:rPr>
          <w:rStyle w:val="citefig"/>
          <w:rFonts w:cstheme="minorHAnsi"/>
        </w:rPr>
        <w:fldChar w:fldCharType="end"/>
      </w:r>
      <w:r w:rsidRPr="00F4671B">
        <w:rPr>
          <w:rStyle w:val="cf01"/>
          <w:rFonts w:ascii="Cambria" w:hAnsi="Cambria" w:cstheme="minorHAnsi"/>
          <w:sz w:val="22"/>
          <w:szCs w:val="22"/>
        </w:rPr>
        <w:t>.</w:t>
      </w:r>
      <w:r w:rsidRPr="00DF6C9A">
        <w:rPr>
          <w:rStyle w:val="cf01"/>
          <w:rFonts w:ascii="Cambria" w:hAnsi="Cambria"/>
          <w:sz w:val="22"/>
          <w:szCs w:val="22"/>
        </w:rPr>
        <w:t xml:space="preserve"> </w:t>
      </w:r>
    </w:p>
    <w:p w14:paraId="5726B637" w14:textId="77777777" w:rsidR="00B87500" w:rsidRPr="00416D9E" w:rsidRDefault="00B87500" w:rsidP="00B87500">
      <w:pPr>
        <w:pStyle w:val="Note"/>
      </w:pPr>
      <w:r w:rsidRPr="00416D9E">
        <w:rPr>
          <w:noProof/>
        </w:rPr>
        <w:drawing>
          <wp:inline distT="0" distB="0" distL="0" distR="0" wp14:anchorId="07F07C82" wp14:editId="2FE52C64">
            <wp:extent cx="6154779" cy="2607399"/>
            <wp:effectExtent l="0" t="0" r="0" b="2540"/>
            <wp:docPr id="1354567124" name="Picture 977785511" descr="A black screen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0492894" name="Picture 977785511" descr="A black screen with white text&#10;&#10;Description automatically generated"/>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229874" cy="2639212"/>
                    </a:xfrm>
                    <a:prstGeom prst="rect">
                      <a:avLst/>
                    </a:prstGeom>
                    <a:noFill/>
                  </pic:spPr>
                </pic:pic>
              </a:graphicData>
            </a:graphic>
          </wp:inline>
        </w:drawing>
      </w:r>
    </w:p>
    <w:p w14:paraId="03293FB7" w14:textId="35795CBE" w:rsidR="00B87500" w:rsidRPr="00416D9E" w:rsidRDefault="00FA7BA7" w:rsidP="00077DB7">
      <w:pPr>
        <w:pStyle w:val="AnnexFigureTitle"/>
      </w:pPr>
      <w:r>
        <w:t xml:space="preserve"> </w:t>
      </w:r>
      <w:bookmarkStart w:id="299" w:name="_Ref170249704"/>
      <w:r w:rsidR="00B87500" w:rsidRPr="00416D9E">
        <w:t>Display attenuation map computation and insertion.</w:t>
      </w:r>
      <w:bookmarkEnd w:id="299"/>
    </w:p>
    <w:p w14:paraId="607DF9E3" w14:textId="5A51274A" w:rsidR="00B87500" w:rsidRPr="006416A2" w:rsidRDefault="00B87500" w:rsidP="00B87500">
      <w:pPr>
        <w:pStyle w:val="BodyText"/>
        <w:autoSpaceDE w:val="0"/>
        <w:autoSpaceDN w:val="0"/>
        <w:adjustRightInd w:val="0"/>
        <w:ind w:right="-680"/>
      </w:pPr>
      <w:r w:rsidRPr="006416A2">
        <w:rPr>
          <w:rFonts w:eastAsia="MS Mincho"/>
        </w:rPr>
        <w:t xml:space="preserve">The display attenuation map associated with a video </w:t>
      </w:r>
      <w:r w:rsidR="00D845AC">
        <w:rPr>
          <w:rFonts w:eastAsia="MS Mincho"/>
        </w:rPr>
        <w:t>R</w:t>
      </w:r>
      <w:r w:rsidRPr="006416A2">
        <w:rPr>
          <w:rFonts w:eastAsia="MS Mincho"/>
        </w:rPr>
        <w:t xml:space="preserve">epresentation is computed to reduce the energy consumption of displaying this </w:t>
      </w:r>
      <w:r w:rsidR="00D845AC">
        <w:rPr>
          <w:rFonts w:eastAsia="MS Mincho"/>
        </w:rPr>
        <w:t>R</w:t>
      </w:r>
      <w:r w:rsidRPr="006416A2">
        <w:rPr>
          <w:rFonts w:eastAsia="MS Mincho"/>
        </w:rPr>
        <w:t xml:space="preserve">epresentation by an </w:t>
      </w:r>
      <w:r w:rsidRPr="006416A2">
        <w:t>energy-reduction rate indicated as a reduction percentage.</w:t>
      </w:r>
    </w:p>
    <w:p w14:paraId="5BE87253" w14:textId="6177FD63" w:rsidR="00B87500" w:rsidRDefault="00B87500" w:rsidP="00B87500">
      <w:pPr>
        <w:pStyle w:val="BodyText"/>
        <w:autoSpaceDE w:val="0"/>
        <w:autoSpaceDN w:val="0"/>
        <w:adjustRightInd w:val="0"/>
        <w:ind w:right="-680"/>
        <w:rPr>
          <w:rFonts w:eastAsia="MS Mincho"/>
        </w:rPr>
      </w:pPr>
      <w:r w:rsidRPr="006416A2">
        <w:rPr>
          <w:rFonts w:eastAsia="MS Mincho"/>
        </w:rPr>
        <w:t>A display attenuation map Media Segment and its associated video Media Segment(s</w:t>
      </w:r>
      <w:r>
        <w:rPr>
          <w:rFonts w:eastAsia="MS Mincho"/>
        </w:rPr>
        <w:t>) are</w:t>
      </w:r>
      <w:r w:rsidRPr="006416A2">
        <w:rPr>
          <w:rFonts w:eastAsia="MS Mincho"/>
        </w:rPr>
        <w:t xml:space="preserve"> time aligned on Segment </w:t>
      </w:r>
      <w:r w:rsidRPr="00912F3C">
        <w:rPr>
          <w:rFonts w:eastAsia="MS Mincho"/>
        </w:rPr>
        <w:t>boundaries. A display attenuation map Media Segment is an ISOBMFF file which contains samples for a restricted video track</w:t>
      </w:r>
      <w:r w:rsidRPr="00912F3C">
        <w:rPr>
          <w:rFonts w:eastAsia="MS Mincho"/>
          <w:szCs w:val="24"/>
        </w:rPr>
        <w:t xml:space="preserve">, as shown in </w:t>
      </w:r>
      <w:r w:rsidR="0019046E">
        <w:rPr>
          <w:rFonts w:eastAsia="MS Mincho"/>
          <w:szCs w:val="24"/>
        </w:rPr>
        <w:fldChar w:fldCharType="begin"/>
      </w:r>
      <w:r w:rsidR="0019046E">
        <w:rPr>
          <w:rFonts w:eastAsia="MS Mincho"/>
          <w:szCs w:val="24"/>
        </w:rPr>
        <w:instrText xml:space="preserve"> REF _Ref170249783 \r \h </w:instrText>
      </w:r>
      <w:r w:rsidR="0019046E">
        <w:rPr>
          <w:rFonts w:eastAsia="MS Mincho"/>
          <w:szCs w:val="24"/>
        </w:rPr>
      </w:r>
      <w:r w:rsidR="0019046E">
        <w:rPr>
          <w:rFonts w:eastAsia="MS Mincho"/>
          <w:szCs w:val="24"/>
        </w:rPr>
        <w:fldChar w:fldCharType="separate"/>
      </w:r>
      <w:r w:rsidR="0019046E">
        <w:rPr>
          <w:rFonts w:eastAsia="MS Mincho" w:hint="cs"/>
          <w:szCs w:val="24"/>
          <w:cs/>
        </w:rPr>
        <w:t>‎</w:t>
      </w:r>
      <w:r w:rsidR="0019046E">
        <w:rPr>
          <w:rFonts w:eastAsia="MS Mincho"/>
          <w:szCs w:val="24"/>
        </w:rPr>
        <w:t>Figure D.5</w:t>
      </w:r>
      <w:r w:rsidR="0019046E">
        <w:rPr>
          <w:rFonts w:eastAsia="MS Mincho"/>
          <w:szCs w:val="24"/>
        </w:rPr>
        <w:fldChar w:fldCharType="end"/>
      </w:r>
      <w:r w:rsidRPr="00912F3C">
        <w:rPr>
          <w:rFonts w:eastAsia="MS Mincho"/>
        </w:rPr>
        <w:t>, where</w:t>
      </w:r>
      <w:r w:rsidRPr="006416A2">
        <w:rPr>
          <w:rFonts w:eastAsia="MS Mincho"/>
        </w:rPr>
        <w:t xml:space="preserve"> each sample is a coded display attenuation map frame. The carriage of display attenuation map data in ISOBMFF files is specified in subclause </w:t>
      </w:r>
      <w:r>
        <w:rPr>
          <w:rFonts w:eastAsia="MS Mincho"/>
        </w:rPr>
        <w:fldChar w:fldCharType="begin"/>
      </w:r>
      <w:r>
        <w:rPr>
          <w:rFonts w:eastAsia="MS Mincho"/>
        </w:rPr>
        <w:instrText xml:space="preserve"> REF _Ref164094671 \r \h </w:instrText>
      </w:r>
      <w:r>
        <w:rPr>
          <w:rFonts w:eastAsia="MS Mincho"/>
        </w:rPr>
      </w:r>
      <w:r>
        <w:rPr>
          <w:rFonts w:eastAsia="MS Mincho"/>
        </w:rPr>
        <w:fldChar w:fldCharType="separate"/>
      </w:r>
      <w:r>
        <w:rPr>
          <w:rFonts w:eastAsia="MS Mincho" w:hint="cs"/>
          <w:cs/>
        </w:rPr>
        <w:t>‎</w:t>
      </w:r>
      <w:r>
        <w:rPr>
          <w:rFonts w:eastAsia="MS Mincho"/>
        </w:rPr>
        <w:t>5.3.3</w:t>
      </w:r>
      <w:r>
        <w:rPr>
          <w:rFonts w:eastAsia="MS Mincho"/>
        </w:rPr>
        <w:fldChar w:fldCharType="end"/>
      </w:r>
      <w:r w:rsidRPr="006B7C52">
        <w:rPr>
          <w:rFonts w:eastAsia="MS Mincho"/>
        </w:rPr>
        <w:t>.</w:t>
      </w:r>
    </w:p>
    <w:p w14:paraId="7F76CA77" w14:textId="77777777" w:rsidR="00B87500" w:rsidRPr="00A06700" w:rsidRDefault="00B87500" w:rsidP="00B87500">
      <w:pPr>
        <w:pStyle w:val="BodyText"/>
        <w:adjustRightInd w:val="0"/>
        <w:ind w:left="540" w:right="-680"/>
        <w:jc w:val="left"/>
        <w:rPr>
          <w:rFonts w:asciiTheme="majorHAnsi" w:eastAsia="MS Mincho" w:hAnsiTheme="majorHAnsi"/>
          <w:szCs w:val="24"/>
        </w:rPr>
      </w:pPr>
      <w:r w:rsidRPr="00A06700">
        <w:rPr>
          <w:rFonts w:asciiTheme="majorHAnsi" w:eastAsia="MS Mincho" w:hAnsiTheme="majorHAnsi"/>
          <w:noProof/>
          <w:szCs w:val="24"/>
        </w:rPr>
        <w:lastRenderedPageBreak/>
        <w:drawing>
          <wp:inline distT="0" distB="0" distL="0" distR="0" wp14:anchorId="05E4D5C4" wp14:editId="5FF2B3AC">
            <wp:extent cx="6117996" cy="3794377"/>
            <wp:effectExtent l="0" t="0" r="0" b="0"/>
            <wp:docPr id="1487576934" name="Picture 1649121465" descr="A black background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085548" name="Picture 1649121465" descr="A black background with white text&#10;&#10;Description automatically generated"/>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6158728" cy="3819639"/>
                    </a:xfrm>
                    <a:prstGeom prst="rect">
                      <a:avLst/>
                    </a:prstGeom>
                    <a:noFill/>
                  </pic:spPr>
                </pic:pic>
              </a:graphicData>
            </a:graphic>
          </wp:inline>
        </w:drawing>
      </w:r>
    </w:p>
    <w:p w14:paraId="5457B4BE" w14:textId="4C4097B7" w:rsidR="00294FEE" w:rsidRPr="007E7875" w:rsidRDefault="00364765" w:rsidP="00077DB7">
      <w:pPr>
        <w:pStyle w:val="AnnexFigureTitle"/>
      </w:pPr>
      <w:r>
        <w:t xml:space="preserve"> </w:t>
      </w:r>
      <w:bookmarkStart w:id="300" w:name="_Ref170249783"/>
      <w:r w:rsidR="00B87500" w:rsidRPr="00A06700">
        <w:t xml:space="preserve">Alternate group of multiple </w:t>
      </w:r>
      <w:r w:rsidR="004D7D32">
        <w:t>d</w:t>
      </w:r>
      <w:r w:rsidR="00B87500" w:rsidRPr="00A06700">
        <w:t xml:space="preserve">isplay </w:t>
      </w:r>
      <w:r w:rsidR="004D7D32">
        <w:t>a</w:t>
      </w:r>
      <w:r w:rsidR="00B87500" w:rsidRPr="00A06700">
        <w:t xml:space="preserve">ttenuation </w:t>
      </w:r>
      <w:r w:rsidR="004D7D32">
        <w:t>m</w:t>
      </w:r>
      <w:r w:rsidR="00B87500" w:rsidRPr="00A06700">
        <w:t xml:space="preserve">ap </w:t>
      </w:r>
      <w:r w:rsidR="004D7D32">
        <w:t>r</w:t>
      </w:r>
      <w:r w:rsidR="00B87500" w:rsidRPr="00A06700">
        <w:t>epresentations</w:t>
      </w:r>
      <w:r w:rsidR="004D7D32">
        <w:t>.</w:t>
      </w:r>
      <w:bookmarkEnd w:id="300"/>
    </w:p>
    <w:p w14:paraId="34636D9C" w14:textId="6CDE7C0E" w:rsidR="004D7D32" w:rsidRDefault="000F10E8" w:rsidP="004D7D32">
      <w:pPr>
        <w:pStyle w:val="a3"/>
      </w:pPr>
      <w:bookmarkStart w:id="301" w:name="_Toc202426719"/>
      <w:r>
        <w:t>Use of metadata at the client</w:t>
      </w:r>
      <w:bookmarkEnd w:id="301"/>
    </w:p>
    <w:p w14:paraId="1C4E6A9E" w14:textId="3C5A6288" w:rsidR="002C13BA" w:rsidRPr="00A0367D" w:rsidRDefault="002C13BA" w:rsidP="002C13BA">
      <w:pPr>
        <w:tabs>
          <w:tab w:val="left" w:pos="450"/>
        </w:tabs>
        <w:spacing w:line="240" w:lineRule="auto"/>
        <w:rPr>
          <w:rFonts w:eastAsia="MS Mincho"/>
          <w:szCs w:val="24"/>
        </w:rPr>
      </w:pPr>
      <w:r w:rsidRPr="00A0367D">
        <w:rPr>
          <w:rFonts w:eastAsia="MS Mincho"/>
          <w:szCs w:val="24"/>
        </w:rPr>
        <w:t xml:space="preserve">A DASH client is guided by the information provided in the MPD. The following is an example client </w:t>
      </w:r>
      <w:r w:rsidRPr="00F56191">
        <w:rPr>
          <w:rFonts w:eastAsia="MS Mincho"/>
          <w:szCs w:val="24"/>
        </w:rPr>
        <w:t>behaviour</w:t>
      </w:r>
      <w:r w:rsidRPr="00A0367D">
        <w:rPr>
          <w:rFonts w:eastAsia="MS Mincho"/>
          <w:szCs w:val="24"/>
        </w:rPr>
        <w:t xml:space="preserve"> for streaming videos with associated display attenuation maps using the signalling presented in </w:t>
      </w:r>
      <w:r w:rsidR="009D24E9">
        <w:rPr>
          <w:rFonts w:eastAsia="MS Mincho"/>
          <w:szCs w:val="24"/>
        </w:rPr>
        <w:t xml:space="preserve">subclause </w:t>
      </w:r>
      <w:r w:rsidR="009D24E9">
        <w:rPr>
          <w:rFonts w:eastAsia="MS Mincho"/>
          <w:szCs w:val="24"/>
        </w:rPr>
        <w:fldChar w:fldCharType="begin"/>
      </w:r>
      <w:r w:rsidR="009D24E9">
        <w:rPr>
          <w:rFonts w:eastAsia="MS Mincho"/>
          <w:szCs w:val="24"/>
        </w:rPr>
        <w:instrText xml:space="preserve"> REF _Ref170241124 \r \h </w:instrText>
      </w:r>
      <w:r w:rsidR="009D24E9">
        <w:rPr>
          <w:rFonts w:eastAsia="MS Mincho"/>
          <w:szCs w:val="24"/>
        </w:rPr>
      </w:r>
      <w:r w:rsidR="009D24E9">
        <w:rPr>
          <w:rFonts w:eastAsia="MS Mincho"/>
          <w:szCs w:val="24"/>
        </w:rPr>
        <w:fldChar w:fldCharType="separate"/>
      </w:r>
      <w:r w:rsidR="009D24E9">
        <w:rPr>
          <w:rFonts w:eastAsia="MS Mincho" w:hint="cs"/>
          <w:szCs w:val="24"/>
          <w:cs/>
        </w:rPr>
        <w:t>‎</w:t>
      </w:r>
      <w:r w:rsidR="009D24E9">
        <w:rPr>
          <w:rFonts w:eastAsia="MS Mincho"/>
          <w:szCs w:val="24"/>
        </w:rPr>
        <w:t>6.4</w:t>
      </w:r>
      <w:r w:rsidR="009D24E9">
        <w:rPr>
          <w:rFonts w:eastAsia="MS Mincho"/>
          <w:szCs w:val="24"/>
        </w:rPr>
        <w:fldChar w:fldCharType="end"/>
      </w:r>
      <w:r w:rsidRPr="00A0367D">
        <w:rPr>
          <w:rFonts w:eastAsia="MS Mincho"/>
          <w:szCs w:val="24"/>
        </w:rPr>
        <w:t xml:space="preserve">. </w:t>
      </w:r>
    </w:p>
    <w:p w14:paraId="075CFADB" w14:textId="765D3904" w:rsidR="002C13BA" w:rsidRPr="00A0367D" w:rsidRDefault="002C13BA" w:rsidP="002C13BA">
      <w:pPr>
        <w:widowControl w:val="0"/>
        <w:tabs>
          <w:tab w:val="clear" w:pos="403"/>
        </w:tabs>
        <w:autoSpaceDE w:val="0"/>
        <w:autoSpaceDN w:val="0"/>
        <w:spacing w:line="240" w:lineRule="auto"/>
        <w:textAlignment w:val="baseline"/>
        <w:rPr>
          <w:rFonts w:eastAsia="MS Mincho"/>
          <w:szCs w:val="24"/>
        </w:rPr>
      </w:pPr>
      <w:r w:rsidRPr="00A0367D">
        <w:rPr>
          <w:rFonts w:eastAsia="MS Mincho"/>
          <w:szCs w:val="24"/>
        </w:rPr>
        <w:t xml:space="preserve">The client first issues an HTTP request and downloads the MPD file from the content server. </w:t>
      </w:r>
      <w:r>
        <w:rPr>
          <w:rFonts w:eastAsia="MS Mincho"/>
          <w:szCs w:val="24"/>
        </w:rPr>
        <w:t>It</w:t>
      </w:r>
      <w:r w:rsidRPr="00A0367D">
        <w:rPr>
          <w:rFonts w:eastAsia="MS Mincho"/>
          <w:szCs w:val="24"/>
        </w:rPr>
        <w:t xml:space="preserve"> then parses the MPD file to generate a corresponding in-memory </w:t>
      </w:r>
      <w:r w:rsidR="00830576">
        <w:rPr>
          <w:rFonts w:eastAsia="MS Mincho"/>
          <w:szCs w:val="24"/>
        </w:rPr>
        <w:t>R</w:t>
      </w:r>
      <w:r w:rsidRPr="00A0367D">
        <w:rPr>
          <w:rFonts w:eastAsia="MS Mincho"/>
          <w:szCs w:val="24"/>
        </w:rPr>
        <w:t xml:space="preserve">epresentation of the XML elements in the MPD file. </w:t>
      </w:r>
    </w:p>
    <w:p w14:paraId="151053AA" w14:textId="3BF9A174" w:rsidR="002C13BA" w:rsidRPr="00A0367D" w:rsidRDefault="002C13BA" w:rsidP="002C13BA">
      <w:pPr>
        <w:widowControl w:val="0"/>
        <w:tabs>
          <w:tab w:val="clear" w:pos="403"/>
        </w:tabs>
        <w:autoSpaceDE w:val="0"/>
        <w:autoSpaceDN w:val="0"/>
        <w:spacing w:line="240" w:lineRule="auto"/>
        <w:textAlignment w:val="baseline"/>
        <w:rPr>
          <w:rFonts w:eastAsia="MS Mincho"/>
          <w:szCs w:val="24"/>
        </w:rPr>
      </w:pPr>
      <w:r w:rsidRPr="00A0367D">
        <w:rPr>
          <w:rFonts w:eastAsia="MS Mincho"/>
          <w:szCs w:val="24"/>
        </w:rPr>
        <w:t xml:space="preserve">To identify available display attenuation maps in a Period, the streaming client scans the </w:t>
      </w:r>
      <w:proofErr w:type="spellStart"/>
      <w:r w:rsidRPr="00A0367D">
        <w:rPr>
          <w:rFonts w:eastAsia="MS Mincho"/>
          <w:szCs w:val="24"/>
        </w:rPr>
        <w:t>AdaptationSet</w:t>
      </w:r>
      <w:proofErr w:type="spellEnd"/>
      <w:r w:rsidRPr="00A0367D">
        <w:rPr>
          <w:rFonts w:eastAsia="MS Mincho"/>
          <w:szCs w:val="24"/>
        </w:rPr>
        <w:t xml:space="preserve"> elements to find Adaptation Sets with an </w:t>
      </w:r>
      <w:proofErr w:type="spellStart"/>
      <w:r w:rsidRPr="00A0367D">
        <w:rPr>
          <w:rFonts w:eastAsia="MS Mincho"/>
          <w:szCs w:val="24"/>
        </w:rPr>
        <w:t>AttenuationMap</w:t>
      </w:r>
      <w:proofErr w:type="spellEnd"/>
      <w:r w:rsidRPr="00A0367D">
        <w:rPr>
          <w:rFonts w:eastAsia="MS Mincho"/>
          <w:szCs w:val="24"/>
        </w:rPr>
        <w:t xml:space="preserve"> descriptor </w:t>
      </w:r>
      <w:proofErr w:type="gramStart"/>
      <w:r w:rsidRPr="00A0367D">
        <w:rPr>
          <w:rFonts w:eastAsia="MS Mincho"/>
          <w:szCs w:val="24"/>
        </w:rPr>
        <w:t>whose</w:t>
      </w:r>
      <w:proofErr w:type="gramEnd"/>
      <w:r w:rsidRPr="00A0367D">
        <w:rPr>
          <w:rFonts w:eastAsia="MS Mincho"/>
          <w:szCs w:val="24"/>
        </w:rPr>
        <w:t xml:space="preserve"> </w:t>
      </w:r>
      <w:r w:rsidRPr="00A0367D">
        <w:rPr>
          <w:rStyle w:val="ISOCode"/>
        </w:rPr>
        <w:t>@schemeIdUri</w:t>
      </w:r>
      <w:r w:rsidRPr="00A0367D">
        <w:rPr>
          <w:rFonts w:eastAsia="MS Mincho"/>
          <w:szCs w:val="24"/>
        </w:rPr>
        <w:t xml:space="preserve"> is set to the unique UR</w:t>
      </w:r>
      <w:r w:rsidR="00CA6BA9">
        <w:rPr>
          <w:rFonts w:eastAsia="MS Mincho"/>
          <w:szCs w:val="24"/>
        </w:rPr>
        <w:t>I</w:t>
      </w:r>
      <w:r w:rsidRPr="00A0367D">
        <w:rPr>
          <w:rFonts w:eastAsia="MS Mincho"/>
          <w:szCs w:val="24"/>
        </w:rPr>
        <w:t xml:space="preserve"> "</w:t>
      </w:r>
      <w:r w:rsidRPr="00A0367D">
        <w:rPr>
          <w:rStyle w:val="ISOCode"/>
        </w:rPr>
        <w:t>urn:</w:t>
      </w:r>
      <w:proofErr w:type="gramStart"/>
      <w:r w:rsidRPr="00A0367D">
        <w:rPr>
          <w:rStyle w:val="ISOCode"/>
        </w:rPr>
        <w:t>mpeg:mpegI</w:t>
      </w:r>
      <w:proofErr w:type="gramEnd"/>
      <w:r w:rsidRPr="00A0367D">
        <w:rPr>
          <w:rStyle w:val="ISOCode"/>
        </w:rPr>
        <w:t>:green:</w:t>
      </w:r>
      <w:proofErr w:type="gramStart"/>
      <w:r w:rsidR="00FF72ED" w:rsidRPr="00A0367D">
        <w:rPr>
          <w:rStyle w:val="ISOCode"/>
        </w:rPr>
        <w:t>202</w:t>
      </w:r>
      <w:r w:rsidR="00FF72ED">
        <w:rPr>
          <w:rStyle w:val="ISOCode"/>
        </w:rPr>
        <w:t>5</w:t>
      </w:r>
      <w:r w:rsidRPr="00A0367D">
        <w:rPr>
          <w:rStyle w:val="ISOCode"/>
        </w:rPr>
        <w:t>:ami</w:t>
      </w:r>
      <w:proofErr w:type="gramEnd"/>
      <w:r w:rsidRPr="00A0367D">
        <w:rPr>
          <w:rFonts w:eastAsia="MS Mincho"/>
          <w:szCs w:val="24"/>
        </w:rPr>
        <w:t>".</w:t>
      </w:r>
      <w:r>
        <w:rPr>
          <w:rFonts w:eastAsia="MS Mincho"/>
          <w:szCs w:val="24"/>
        </w:rPr>
        <w:t xml:space="preserve"> </w:t>
      </w:r>
      <w:r w:rsidRPr="00F4671B">
        <w:rPr>
          <w:rFonts w:eastAsia="MS Mincho"/>
          <w:szCs w:val="24"/>
        </w:rPr>
        <w:t xml:space="preserve">For each Representation in the Display Attenuation Map Adaptation Set, the client also identifies the associated Representation in the video Adaptation Set using the </w:t>
      </w:r>
      <w:r w:rsidRPr="00A0367D">
        <w:rPr>
          <w:rStyle w:val="ISOCode"/>
        </w:rPr>
        <w:t>@associationId</w:t>
      </w:r>
      <w:r w:rsidRPr="00A0367D">
        <w:rPr>
          <w:rFonts w:eastAsia="MS Mincho"/>
          <w:szCs w:val="24"/>
        </w:rPr>
        <w:t>.</w:t>
      </w:r>
    </w:p>
    <w:p w14:paraId="2E666BC3" w14:textId="00EB5B84" w:rsidR="002C13BA" w:rsidRDefault="002C13BA" w:rsidP="002C13BA">
      <w:pPr>
        <w:widowControl w:val="0"/>
        <w:tabs>
          <w:tab w:val="clear" w:pos="403"/>
        </w:tabs>
        <w:autoSpaceDE w:val="0"/>
        <w:autoSpaceDN w:val="0"/>
        <w:spacing w:line="240" w:lineRule="auto"/>
        <w:textAlignment w:val="baseline"/>
        <w:rPr>
          <w:rFonts w:eastAsia="MS Mincho"/>
          <w:szCs w:val="24"/>
        </w:rPr>
      </w:pPr>
      <w:r w:rsidRPr="00A0367D">
        <w:rPr>
          <w:rFonts w:eastAsia="MS Mincho"/>
          <w:szCs w:val="24"/>
        </w:rPr>
        <w:t xml:space="preserve">The </w:t>
      </w:r>
      <w:r>
        <w:rPr>
          <w:rFonts w:eastAsia="MS Mincho"/>
          <w:szCs w:val="24"/>
        </w:rPr>
        <w:t xml:space="preserve">streaming </w:t>
      </w:r>
      <w:r w:rsidRPr="00A0367D">
        <w:rPr>
          <w:rFonts w:eastAsia="MS Mincho"/>
          <w:szCs w:val="24"/>
        </w:rPr>
        <w:t xml:space="preserve">client selects one of the Representations of the video Adaptation Set based on its capabilities and the network conditions and downloads the Initialization Segment for that Representation. </w:t>
      </w:r>
      <w:r>
        <w:rPr>
          <w:rFonts w:eastAsia="MS Mincho"/>
          <w:szCs w:val="24"/>
        </w:rPr>
        <w:t>It</w:t>
      </w:r>
      <w:r w:rsidRPr="00A0367D">
        <w:rPr>
          <w:rFonts w:eastAsia="MS Mincho"/>
          <w:szCs w:val="24"/>
        </w:rPr>
        <w:t xml:space="preserve"> then downloads the Initialization Segment for all Representations from the Display Attenuation Map Adaptation Set that are associated with the selected video Representation. The client</w:t>
      </w:r>
      <w:r>
        <w:rPr>
          <w:rFonts w:eastAsia="MS Mincho"/>
          <w:szCs w:val="24"/>
        </w:rPr>
        <w:t xml:space="preserve"> then</w:t>
      </w:r>
      <w:r w:rsidRPr="00A0367D">
        <w:rPr>
          <w:rFonts w:eastAsia="MS Mincho"/>
          <w:szCs w:val="24"/>
        </w:rPr>
        <w:t xml:space="preserve"> starts sequentially downloading Media Segments from the video Representation. The client regularly monitors the remaining power in the device’s battery and based on the battery level, remaining playback time, and the information </w:t>
      </w:r>
      <w:r w:rsidR="009D24E9" w:rsidRPr="00A0367D">
        <w:rPr>
          <w:rFonts w:eastAsia="MS Mincho"/>
          <w:szCs w:val="24"/>
        </w:rPr>
        <w:t>signalled</w:t>
      </w:r>
      <w:r w:rsidRPr="00A0367D">
        <w:rPr>
          <w:rFonts w:eastAsia="MS Mincho"/>
          <w:szCs w:val="24"/>
        </w:rPr>
        <w:t xml:space="preserve"> in the </w:t>
      </w:r>
      <w:proofErr w:type="spellStart"/>
      <w:r w:rsidRPr="00A0367D">
        <w:rPr>
          <w:rFonts w:eastAsia="MS Mincho"/>
          <w:szCs w:val="24"/>
        </w:rPr>
        <w:t>AttenuationMap</w:t>
      </w:r>
      <w:proofErr w:type="spellEnd"/>
      <w:r w:rsidRPr="00A0367D">
        <w:rPr>
          <w:rFonts w:eastAsia="MS Mincho"/>
          <w:szCs w:val="24"/>
        </w:rPr>
        <w:t xml:space="preserve"> descriptor selects one of the display attenuation map Representations. </w:t>
      </w:r>
    </w:p>
    <w:p w14:paraId="4F592769" w14:textId="2A40EADD" w:rsidR="002C13BA" w:rsidRPr="00077DB7" w:rsidRDefault="002C13BA" w:rsidP="002C13BA">
      <w:pPr>
        <w:rPr>
          <w:lang w:eastAsia="ja-JP"/>
        </w:rPr>
      </w:pPr>
      <w:r w:rsidRPr="00A0367D">
        <w:rPr>
          <w:rFonts w:eastAsia="MS Mincho"/>
          <w:szCs w:val="24"/>
        </w:rPr>
        <w:t>The client subsequently downloads with each Media Segment from the video Representation a corresponding Media Segment from the display attenuation map Representation. The downloaded display attenuation map Media Segments are decoded, and the decoded frames are applied to the corresponding decoded frames from the video before rendering.</w:t>
      </w:r>
    </w:p>
    <w:p w14:paraId="1800B440" w14:textId="77777777" w:rsidR="001A33D0" w:rsidRPr="00BC394B" w:rsidRDefault="001A33D0" w:rsidP="001A33D0">
      <w:pPr>
        <w:pStyle w:val="BiblioTitle"/>
        <w:keepNext/>
        <w:pageBreakBefore/>
      </w:pPr>
      <w:bookmarkStart w:id="302" w:name="_Toc443470372"/>
      <w:bookmarkStart w:id="303" w:name="_Toc450303224"/>
      <w:bookmarkStart w:id="304" w:name="_Toc9996979"/>
      <w:bookmarkStart w:id="305" w:name="_Toc353342679"/>
      <w:bookmarkStart w:id="306" w:name="_Toc202426720"/>
      <w:r w:rsidRPr="00BC394B">
        <w:lastRenderedPageBreak/>
        <w:t>Bibliography</w:t>
      </w:r>
      <w:bookmarkEnd w:id="302"/>
      <w:bookmarkEnd w:id="303"/>
      <w:bookmarkEnd w:id="304"/>
      <w:bookmarkEnd w:id="305"/>
      <w:bookmarkEnd w:id="306"/>
    </w:p>
    <w:p w14:paraId="5143B324" w14:textId="6E6FF3FB" w:rsidR="008B5617" w:rsidRDefault="008B5617" w:rsidP="008B5617">
      <w:pPr>
        <w:pStyle w:val="BiblioEntry"/>
        <w:autoSpaceDE w:val="0"/>
        <w:autoSpaceDN w:val="0"/>
        <w:adjustRightInd w:val="0"/>
        <w:rPr>
          <w:szCs w:val="24"/>
        </w:rPr>
      </w:pPr>
      <w:r w:rsidRPr="00C22A78">
        <w:rPr>
          <w:szCs w:val="24"/>
        </w:rPr>
        <w:t>[</w:t>
      </w:r>
      <w:r>
        <w:rPr>
          <w:szCs w:val="24"/>
        </w:rPr>
        <w:t>1</w:t>
      </w:r>
      <w:r w:rsidRPr="00C22A78">
        <w:rPr>
          <w:szCs w:val="24"/>
        </w:rPr>
        <w:t>]</w:t>
      </w:r>
      <w:r w:rsidRPr="00C22A78">
        <w:rPr>
          <w:szCs w:val="24"/>
        </w:rPr>
        <w:tab/>
      </w:r>
      <w:r w:rsidRPr="0058698C">
        <w:rPr>
          <w:szCs w:val="24"/>
        </w:rPr>
        <w:t>ISO/IEC 23009-3, Information technology — Dynamic adaptive streaming over HTTP (DASH) — Part 3: Implementation guidelines</w:t>
      </w:r>
      <w:r w:rsidRPr="00570CCA">
        <w:rPr>
          <w:szCs w:val="24"/>
        </w:rPr>
        <w:t xml:space="preserve"> </w:t>
      </w:r>
    </w:p>
    <w:p w14:paraId="024307F2" w14:textId="77777777" w:rsidR="001A33D0" w:rsidRPr="00BC394B" w:rsidRDefault="001A33D0"/>
    <w:sectPr w:rsidR="001A33D0" w:rsidRPr="00BC394B" w:rsidSect="00B55892">
      <w:footerReference w:type="even" r:id="rId37"/>
      <w:footerReference w:type="default" r:id="rId38"/>
      <w:type w:val="oddPage"/>
      <w:pgSz w:w="11906" w:h="16838" w:code="9"/>
      <w:pgMar w:top="794" w:right="1134" w:bottom="284" w:left="1134" w:header="709"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A44C41" w14:textId="77777777" w:rsidR="00714A05" w:rsidRDefault="00714A05">
      <w:pPr>
        <w:spacing w:after="0" w:line="240" w:lineRule="auto"/>
      </w:pPr>
      <w:r>
        <w:separator/>
      </w:r>
    </w:p>
  </w:endnote>
  <w:endnote w:type="continuationSeparator" w:id="0">
    <w:p w14:paraId="41487EC0" w14:textId="77777777" w:rsidR="00714A05" w:rsidRDefault="00714A05">
      <w:pPr>
        <w:spacing w:after="0" w:line="240" w:lineRule="auto"/>
      </w:pPr>
      <w:r>
        <w:continuationSeparator/>
      </w:r>
    </w:p>
  </w:endnote>
  <w:endnote w:type="continuationNotice" w:id="1">
    <w:p w14:paraId="6DF2D8DD" w14:textId="77777777" w:rsidR="00714A05" w:rsidRDefault="00714A0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ｺﾞｼｯｸ">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 w:name="Lucida Sans Typewriter">
    <w:panose1 w:val="020B0509030504030204"/>
    <w:charset w:val="00"/>
    <w:family w:val="modern"/>
    <w:pitch w:val="fixed"/>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E6EF1E" w14:textId="77777777" w:rsidR="004421EF" w:rsidRPr="00BA1CC8" w:rsidRDefault="004421EF" w:rsidP="004421EF">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72AA80" w14:textId="4B8F39CA" w:rsidR="004D16C0" w:rsidRPr="000F0E7A" w:rsidRDefault="000F0E7A" w:rsidP="00FA1F1F">
    <w:pPr>
      <w:pStyle w:val="Header"/>
      <w:spacing w:before="360" w:after="480" w:line="240" w:lineRule="exact"/>
      <w:jc w:val="center"/>
      <w:rPr>
        <w:b w:val="0"/>
        <w:sz w:val="20"/>
        <w:szCs w:val="20"/>
      </w:rPr>
    </w:pPr>
    <w:r w:rsidRPr="000F0E7A">
      <w:rPr>
        <w:b w:val="0"/>
        <w:sz w:val="20"/>
        <w:szCs w:val="20"/>
      </w:rPr>
      <w:t>© ISO</w:t>
    </w:r>
    <w:r w:rsidR="00D63888">
      <w:rPr>
        <w:b w:val="0"/>
        <w:sz w:val="20"/>
        <w:szCs w:val="20"/>
      </w:rPr>
      <w:t>/IEC</w:t>
    </w:r>
    <w:r w:rsidRPr="000F0E7A">
      <w:rPr>
        <w:b w:val="0"/>
        <w:sz w:val="20"/>
        <w:szCs w:val="20"/>
      </w:rPr>
      <w:t> </w:t>
    </w:r>
    <w:r w:rsidR="00D63888">
      <w:rPr>
        <w:b w:val="0"/>
        <w:sz w:val="20"/>
        <w:szCs w:val="20"/>
      </w:rPr>
      <w:t>2025</w:t>
    </w:r>
    <w:r w:rsidR="00D63888" w:rsidRPr="000F0E7A">
      <w:rPr>
        <w:b w:val="0"/>
        <w:sz w:val="20"/>
        <w:szCs w:val="20"/>
      </w:rPr>
      <w:t> </w:t>
    </w:r>
    <w:r w:rsidRPr="000F0E7A">
      <w:rPr>
        <w:b w:val="0"/>
        <w:sz w:val="20"/>
        <w:szCs w:val="20"/>
      </w:rPr>
      <w:t>–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E4C825" w14:textId="77777777" w:rsidR="004421EF" w:rsidRPr="00BA1CC8" w:rsidRDefault="004421EF" w:rsidP="003B153F">
    <w:pPr>
      <w:pStyle w:val="Footer"/>
      <w:spacing w:after="480" w:line="240" w:lineRule="exact"/>
      <w:rPr>
        <w:sz w:val="20"/>
      </w:rPr>
    </w:pPr>
    <w:r w:rsidRPr="00096387">
      <w:fldChar w:fldCharType="begin"/>
    </w:r>
    <w:r w:rsidRPr="00096387">
      <w:instrText xml:space="preserve"> PAGE   \* MERGEFORMAT </w:instrText>
    </w:r>
    <w:r w:rsidRPr="00096387">
      <w:fldChar w:fldCharType="separate"/>
    </w:r>
    <w:r w:rsidR="002C453D" w:rsidRPr="00096387">
      <w:rPr>
        <w:noProof/>
      </w:rPr>
      <w:t>iv</w:t>
    </w:r>
    <w:r w:rsidRPr="00096387">
      <w:fldChar w:fldCharType="end"/>
    </w:r>
    <w:r w:rsidRPr="00BA1CC8">
      <w:rPr>
        <w:sz w:val="20"/>
      </w:rPr>
      <w:tab/>
    </w:r>
    <w:r w:rsidRPr="00096387">
      <w:rPr>
        <w:sz w:val="18"/>
        <w:szCs w:val="18"/>
      </w:rPr>
      <w:t>© ISO #### – All rights reserved</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4433E" w14:textId="7485829A" w:rsidR="00FA1F1F" w:rsidRDefault="004421EF" w:rsidP="00FA1F1F">
    <w:pPr>
      <w:pStyle w:val="Footer"/>
      <w:spacing w:after="0" w:line="240" w:lineRule="atLeast"/>
      <w:jc w:val="center"/>
      <w:rPr>
        <w:sz w:val="18"/>
        <w:szCs w:val="18"/>
      </w:rPr>
    </w:pPr>
    <w:r w:rsidRPr="00596E93">
      <w:rPr>
        <w:sz w:val="18"/>
        <w:szCs w:val="18"/>
      </w:rPr>
      <w:t>© ISO</w:t>
    </w:r>
    <w:r w:rsidR="00D63888">
      <w:rPr>
        <w:sz w:val="18"/>
        <w:szCs w:val="18"/>
      </w:rPr>
      <w:t>/IEC</w:t>
    </w:r>
    <w:r w:rsidRPr="00596E93">
      <w:rPr>
        <w:sz w:val="18"/>
        <w:szCs w:val="18"/>
      </w:rPr>
      <w:t> </w:t>
    </w:r>
    <w:r w:rsidR="00D63888">
      <w:rPr>
        <w:sz w:val="18"/>
        <w:szCs w:val="18"/>
      </w:rPr>
      <w:t>2025</w:t>
    </w:r>
    <w:r w:rsidR="00D63888" w:rsidRPr="00596E93">
      <w:rPr>
        <w:sz w:val="18"/>
        <w:szCs w:val="18"/>
      </w:rPr>
      <w:t> </w:t>
    </w:r>
    <w:r w:rsidRPr="00596E93">
      <w:rPr>
        <w:sz w:val="18"/>
        <w:szCs w:val="18"/>
      </w:rPr>
      <w:t>– All rights reserved</w:t>
    </w:r>
  </w:p>
  <w:p w14:paraId="2DE46389" w14:textId="77777777" w:rsidR="004421EF" w:rsidRPr="00926802" w:rsidRDefault="00FA1F1F" w:rsidP="00FA1F1F">
    <w:pPr>
      <w:pStyle w:val="Footer"/>
      <w:spacing w:before="0" w:after="480" w:line="240" w:lineRule="atLeast"/>
      <w:jc w:val="center"/>
      <w:rPr>
        <w:sz w:val="18"/>
        <w:szCs w:val="18"/>
      </w:rPr>
    </w:pPr>
    <w:r w:rsidRPr="00926802">
      <w:rPr>
        <w:sz w:val="18"/>
        <w:szCs w:val="18"/>
      </w:rPr>
      <w:fldChar w:fldCharType="begin"/>
    </w:r>
    <w:r w:rsidRPr="00926802">
      <w:rPr>
        <w:sz w:val="18"/>
        <w:szCs w:val="18"/>
      </w:rPr>
      <w:instrText xml:space="preserve"> PAGE   \* MERGEFORMAT </w:instrText>
    </w:r>
    <w:r w:rsidRPr="00926802">
      <w:rPr>
        <w:sz w:val="18"/>
        <w:szCs w:val="18"/>
      </w:rPr>
      <w:fldChar w:fldCharType="separate"/>
    </w:r>
    <w:r w:rsidRPr="00926802">
      <w:rPr>
        <w:sz w:val="18"/>
        <w:szCs w:val="18"/>
      </w:rPr>
      <w:t>ii</w:t>
    </w:r>
    <w:r w:rsidRPr="00926802">
      <w:rPr>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3888A9" w14:textId="77777777" w:rsidR="004421EF" w:rsidRPr="00BA1CC8" w:rsidRDefault="004421EF" w:rsidP="003B153F">
    <w:pPr>
      <w:pStyle w:val="Footer"/>
      <w:spacing w:after="480" w:line="240" w:lineRule="exact"/>
      <w:rPr>
        <w:sz w:val="20"/>
      </w:rPr>
    </w:pPr>
    <w:r w:rsidRPr="008A6D64">
      <w:rPr>
        <w:b/>
      </w:rPr>
      <w:fldChar w:fldCharType="begin"/>
    </w:r>
    <w:r w:rsidRPr="008A6D64">
      <w:rPr>
        <w:b/>
      </w:rPr>
      <w:instrText xml:space="preserve"> PAGE   \* MERGEFORMAT </w:instrText>
    </w:r>
    <w:r w:rsidRPr="008A6D64">
      <w:rPr>
        <w:b/>
      </w:rPr>
      <w:fldChar w:fldCharType="separate"/>
    </w:r>
    <w:r w:rsidR="002C453D" w:rsidRPr="008A6D64">
      <w:rPr>
        <w:b/>
        <w:noProof/>
      </w:rPr>
      <w:t>6</w:t>
    </w:r>
    <w:r w:rsidRPr="008A6D64">
      <w:rPr>
        <w:b/>
      </w:rPr>
      <w:fldChar w:fldCharType="end"/>
    </w:r>
    <w:r w:rsidRPr="00BA1CC8">
      <w:rPr>
        <w:sz w:val="20"/>
      </w:rPr>
      <w:tab/>
    </w:r>
    <w:r w:rsidRPr="008A6D64">
      <w:rPr>
        <w:sz w:val="18"/>
        <w:szCs w:val="18"/>
      </w:rPr>
      <w:t>© ISO #### – All rights reserved</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D3E949" w14:textId="0BFE80C7" w:rsidR="00FA1F1F" w:rsidRDefault="004421EF" w:rsidP="00FA1F1F">
    <w:pPr>
      <w:pStyle w:val="Footer"/>
      <w:spacing w:after="0" w:line="240" w:lineRule="exact"/>
      <w:jc w:val="center"/>
      <w:rPr>
        <w:sz w:val="18"/>
        <w:szCs w:val="18"/>
      </w:rPr>
    </w:pPr>
    <w:r w:rsidRPr="00864D32">
      <w:rPr>
        <w:sz w:val="18"/>
        <w:szCs w:val="18"/>
      </w:rPr>
      <w:t>© ISO</w:t>
    </w:r>
    <w:r w:rsidR="009400E9">
      <w:rPr>
        <w:sz w:val="18"/>
        <w:szCs w:val="18"/>
      </w:rPr>
      <w:t>/IEC</w:t>
    </w:r>
    <w:r w:rsidRPr="00864D32">
      <w:rPr>
        <w:sz w:val="18"/>
        <w:szCs w:val="18"/>
      </w:rPr>
      <w:t> </w:t>
    </w:r>
    <w:r w:rsidR="009400E9">
      <w:rPr>
        <w:sz w:val="18"/>
        <w:szCs w:val="18"/>
      </w:rPr>
      <w:t>202</w:t>
    </w:r>
    <w:r w:rsidR="00D63888">
      <w:rPr>
        <w:sz w:val="18"/>
        <w:szCs w:val="18"/>
      </w:rPr>
      <w:t>5</w:t>
    </w:r>
    <w:r w:rsidRPr="00864D32">
      <w:rPr>
        <w:sz w:val="18"/>
        <w:szCs w:val="18"/>
      </w:rPr>
      <w:t> – All rights reserved</w:t>
    </w:r>
  </w:p>
  <w:p w14:paraId="2BA959DB" w14:textId="77777777" w:rsidR="004421EF" w:rsidRPr="00926802" w:rsidRDefault="00FA1F1F" w:rsidP="00FA1F1F">
    <w:pPr>
      <w:pStyle w:val="Footer"/>
      <w:spacing w:before="0" w:after="480" w:line="240" w:lineRule="exact"/>
      <w:jc w:val="center"/>
      <w:rPr>
        <w:sz w:val="18"/>
        <w:szCs w:val="18"/>
      </w:rPr>
    </w:pPr>
    <w:r w:rsidRPr="00926802">
      <w:rPr>
        <w:b/>
        <w:sz w:val="18"/>
        <w:szCs w:val="18"/>
      </w:rPr>
      <w:fldChar w:fldCharType="begin"/>
    </w:r>
    <w:r w:rsidRPr="00926802">
      <w:rPr>
        <w:b/>
        <w:sz w:val="18"/>
        <w:szCs w:val="18"/>
      </w:rPr>
      <w:instrText xml:space="preserve"> PAGE   \* MERGEFORMAT </w:instrText>
    </w:r>
    <w:r w:rsidRPr="00926802">
      <w:rPr>
        <w:b/>
        <w:sz w:val="18"/>
        <w:szCs w:val="18"/>
      </w:rPr>
      <w:fldChar w:fldCharType="separate"/>
    </w:r>
    <w:r w:rsidRPr="00926802">
      <w:rPr>
        <w:b/>
        <w:sz w:val="18"/>
        <w:szCs w:val="18"/>
      </w:rPr>
      <w:t>1</w:t>
    </w:r>
    <w:r w:rsidRPr="00926802">
      <w:rPr>
        <w:b/>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258B29" w14:textId="77777777" w:rsidR="00714A05" w:rsidRDefault="00714A05">
      <w:pPr>
        <w:spacing w:after="0" w:line="240" w:lineRule="auto"/>
      </w:pPr>
      <w:r>
        <w:separator/>
      </w:r>
    </w:p>
  </w:footnote>
  <w:footnote w:type="continuationSeparator" w:id="0">
    <w:p w14:paraId="3FFF10ED" w14:textId="77777777" w:rsidR="00714A05" w:rsidRDefault="00714A05">
      <w:pPr>
        <w:spacing w:after="0" w:line="240" w:lineRule="auto"/>
      </w:pPr>
      <w:r>
        <w:continuationSeparator/>
      </w:r>
    </w:p>
  </w:footnote>
  <w:footnote w:type="continuationNotice" w:id="1">
    <w:p w14:paraId="292270A9" w14:textId="77777777" w:rsidR="00714A05" w:rsidRDefault="00714A0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7E5692" w14:textId="77777777" w:rsidR="004421EF" w:rsidRPr="00151316" w:rsidRDefault="004421EF" w:rsidP="004421EF">
    <w:pPr>
      <w:pStyle w:val="Header"/>
      <w:spacing w:line="240" w:lineRule="exact"/>
      <w:jc w:val="left"/>
    </w:pPr>
    <w:r w:rsidRPr="00151316">
      <w:t>ISO #####-</w:t>
    </w:r>
    <w:proofErr w:type="gramStart"/>
    <w:r w:rsidRPr="00151316">
      <w:t>#:#</w:t>
    </w:r>
    <w:proofErr w:type="gramEnd"/>
    <w:r w:rsidRPr="00151316">
      <w:t>###(X)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8CE539" w14:textId="77777777" w:rsidR="004421EF" w:rsidRPr="004D16C0" w:rsidRDefault="004421EF" w:rsidP="00FA1F1F">
    <w:pPr>
      <w:pStyle w:val="Header"/>
      <w:spacing w:after="720" w:line="240" w:lineRule="exact"/>
      <w:jc w:val="center"/>
      <w:rPr>
        <w:sz w:val="24"/>
        <w:szCs w:val="24"/>
      </w:rPr>
    </w:pPr>
    <w:r w:rsidRPr="004D16C0">
      <w:rPr>
        <w:sz w:val="24"/>
        <w:szCs w:val="24"/>
      </w:rPr>
      <w:t>ISO #####-</w:t>
    </w:r>
    <w:proofErr w:type="gramStart"/>
    <w:r w:rsidRPr="004D16C0">
      <w:rPr>
        <w:sz w:val="24"/>
        <w:szCs w:val="24"/>
      </w:rPr>
      <w:t>#:#</w:t>
    </w:r>
    <w:proofErr w:type="gramEnd"/>
    <w:r w:rsidRPr="004D16C0">
      <w:rPr>
        <w:sz w:val="24"/>
        <w:szCs w:val="24"/>
      </w:rPr>
      <w:t>###(X)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7B6D04" w14:textId="7FC6198B" w:rsidR="004421EF" w:rsidRPr="004D16C0" w:rsidRDefault="004421EF" w:rsidP="00FA1F1F">
    <w:pPr>
      <w:pStyle w:val="Header"/>
      <w:spacing w:after="720" w:line="240" w:lineRule="exact"/>
      <w:jc w:val="center"/>
      <w:rPr>
        <w:sz w:val="24"/>
        <w:szCs w:val="24"/>
      </w:rPr>
    </w:pPr>
    <w:r w:rsidRPr="004D16C0">
      <w:rPr>
        <w:sz w:val="24"/>
        <w:szCs w:val="24"/>
      </w:rPr>
      <w:t>ISO</w:t>
    </w:r>
    <w:r w:rsidR="00D66CE5">
      <w:rPr>
        <w:sz w:val="24"/>
        <w:szCs w:val="24"/>
      </w:rPr>
      <w:t>/IEC</w:t>
    </w:r>
    <w:r w:rsidRPr="004D16C0">
      <w:rPr>
        <w:sz w:val="24"/>
        <w:szCs w:val="24"/>
      </w:rPr>
      <w:t> </w:t>
    </w:r>
    <w:r w:rsidR="00D66CE5">
      <w:rPr>
        <w:sz w:val="24"/>
        <w:szCs w:val="24"/>
      </w:rPr>
      <w:t>23001</w:t>
    </w:r>
    <w:r w:rsidR="00D63888" w:rsidRPr="004D16C0">
      <w:rPr>
        <w:sz w:val="24"/>
        <w:szCs w:val="24"/>
      </w:rPr>
      <w:t>-</w:t>
    </w:r>
    <w:r w:rsidR="00D63888">
      <w:rPr>
        <w:sz w:val="24"/>
        <w:szCs w:val="24"/>
      </w:rPr>
      <w:t>19</w:t>
    </w:r>
    <w:r w:rsidR="00D63888" w:rsidRPr="004D16C0">
      <w:rPr>
        <w:sz w:val="24"/>
        <w:szCs w:val="24"/>
      </w:rPr>
      <w:t>:</w:t>
    </w:r>
    <w:r w:rsidR="00D63888">
      <w:rPr>
        <w:sz w:val="24"/>
        <w:szCs w:val="24"/>
      </w:rPr>
      <w:t>2025</w:t>
    </w:r>
    <w:r w:rsidRPr="004D16C0">
      <w:rPr>
        <w:sz w:val="24"/>
        <w:szCs w:val="24"/>
      </w:rPr>
      <w:t>(</w:t>
    </w:r>
    <w:r w:rsidR="00D66CE5">
      <w:rPr>
        <w:sz w:val="24"/>
        <w:szCs w:val="24"/>
      </w:rPr>
      <w:t>E</w:t>
    </w:r>
    <w:r w:rsidRPr="004D16C0">
      <w:rPr>
        <w:sz w:val="24"/>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422EDB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5DEF17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7A0790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8C24A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A9CDF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6FE27D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1CC26C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7CC53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278DEB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F1626E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1" w15:restartNumberingAfterBreak="0">
    <w:nsid w:val="0AE0673E"/>
    <w:multiLevelType w:val="hybridMultilevel"/>
    <w:tmpl w:val="670A7308"/>
    <w:lvl w:ilvl="0" w:tplc="7EE8FC56">
      <w:start w:val="1"/>
      <w:numFmt w:val="bullet"/>
      <w:lvlText w:val=""/>
      <w:lvlJc w:val="left"/>
      <w:pPr>
        <w:ind w:left="408" w:hanging="360"/>
      </w:pPr>
      <w:rPr>
        <w:rFonts w:ascii="Symbol" w:hAnsi="Symbol" w:hint="default"/>
      </w:rPr>
    </w:lvl>
    <w:lvl w:ilvl="1" w:tplc="04090003">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abstractNum w:abstractNumId="12" w15:restartNumberingAfterBreak="0">
    <w:nsid w:val="12062E8A"/>
    <w:multiLevelType w:val="hybridMultilevel"/>
    <w:tmpl w:val="39F82868"/>
    <w:lvl w:ilvl="0" w:tplc="04090001">
      <w:start w:val="1"/>
      <w:numFmt w:val="bullet"/>
      <w:lvlText w:val=""/>
      <w:lvlJc w:val="left"/>
      <w:pPr>
        <w:ind w:left="1569" w:hanging="360"/>
      </w:pPr>
      <w:rPr>
        <w:rFonts w:ascii="Symbol" w:hAnsi="Symbol" w:hint="default"/>
      </w:rPr>
    </w:lvl>
    <w:lvl w:ilvl="1" w:tplc="04090003" w:tentative="1">
      <w:start w:val="1"/>
      <w:numFmt w:val="bullet"/>
      <w:lvlText w:val="o"/>
      <w:lvlJc w:val="left"/>
      <w:pPr>
        <w:ind w:left="2289" w:hanging="360"/>
      </w:pPr>
      <w:rPr>
        <w:rFonts w:ascii="Courier New" w:hAnsi="Courier New" w:cs="Courier New" w:hint="default"/>
      </w:rPr>
    </w:lvl>
    <w:lvl w:ilvl="2" w:tplc="04090005" w:tentative="1">
      <w:start w:val="1"/>
      <w:numFmt w:val="bullet"/>
      <w:lvlText w:val=""/>
      <w:lvlJc w:val="left"/>
      <w:pPr>
        <w:ind w:left="3009" w:hanging="360"/>
      </w:pPr>
      <w:rPr>
        <w:rFonts w:ascii="Wingdings" w:hAnsi="Wingdings" w:hint="default"/>
      </w:rPr>
    </w:lvl>
    <w:lvl w:ilvl="3" w:tplc="04090001" w:tentative="1">
      <w:start w:val="1"/>
      <w:numFmt w:val="bullet"/>
      <w:lvlText w:val=""/>
      <w:lvlJc w:val="left"/>
      <w:pPr>
        <w:ind w:left="3729" w:hanging="360"/>
      </w:pPr>
      <w:rPr>
        <w:rFonts w:ascii="Symbol" w:hAnsi="Symbol" w:hint="default"/>
      </w:rPr>
    </w:lvl>
    <w:lvl w:ilvl="4" w:tplc="04090003" w:tentative="1">
      <w:start w:val="1"/>
      <w:numFmt w:val="bullet"/>
      <w:lvlText w:val="o"/>
      <w:lvlJc w:val="left"/>
      <w:pPr>
        <w:ind w:left="4449" w:hanging="360"/>
      </w:pPr>
      <w:rPr>
        <w:rFonts w:ascii="Courier New" w:hAnsi="Courier New" w:cs="Courier New" w:hint="default"/>
      </w:rPr>
    </w:lvl>
    <w:lvl w:ilvl="5" w:tplc="04090005" w:tentative="1">
      <w:start w:val="1"/>
      <w:numFmt w:val="bullet"/>
      <w:lvlText w:val=""/>
      <w:lvlJc w:val="left"/>
      <w:pPr>
        <w:ind w:left="5169" w:hanging="360"/>
      </w:pPr>
      <w:rPr>
        <w:rFonts w:ascii="Wingdings" w:hAnsi="Wingdings" w:hint="default"/>
      </w:rPr>
    </w:lvl>
    <w:lvl w:ilvl="6" w:tplc="04090001" w:tentative="1">
      <w:start w:val="1"/>
      <w:numFmt w:val="bullet"/>
      <w:lvlText w:val=""/>
      <w:lvlJc w:val="left"/>
      <w:pPr>
        <w:ind w:left="5889" w:hanging="360"/>
      </w:pPr>
      <w:rPr>
        <w:rFonts w:ascii="Symbol" w:hAnsi="Symbol" w:hint="default"/>
      </w:rPr>
    </w:lvl>
    <w:lvl w:ilvl="7" w:tplc="04090003" w:tentative="1">
      <w:start w:val="1"/>
      <w:numFmt w:val="bullet"/>
      <w:lvlText w:val="o"/>
      <w:lvlJc w:val="left"/>
      <w:pPr>
        <w:ind w:left="6609" w:hanging="360"/>
      </w:pPr>
      <w:rPr>
        <w:rFonts w:ascii="Courier New" w:hAnsi="Courier New" w:cs="Courier New" w:hint="default"/>
      </w:rPr>
    </w:lvl>
    <w:lvl w:ilvl="8" w:tplc="04090005" w:tentative="1">
      <w:start w:val="1"/>
      <w:numFmt w:val="bullet"/>
      <w:lvlText w:val=""/>
      <w:lvlJc w:val="left"/>
      <w:pPr>
        <w:ind w:left="7329" w:hanging="360"/>
      </w:pPr>
      <w:rPr>
        <w:rFonts w:ascii="Wingdings" w:hAnsi="Wingdings" w:hint="default"/>
      </w:rPr>
    </w:lvl>
  </w:abstractNum>
  <w:abstractNum w:abstractNumId="13" w15:restartNumberingAfterBreak="0">
    <w:nsid w:val="1371155B"/>
    <w:multiLevelType w:val="hybridMultilevel"/>
    <w:tmpl w:val="4BC071D6"/>
    <w:lvl w:ilvl="0" w:tplc="259E7050">
      <w:numFmt w:val="bullet"/>
      <w:lvlText w:val="—"/>
      <w:lvlJc w:val="left"/>
      <w:pPr>
        <w:ind w:left="760" w:hanging="40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73C0ED6"/>
    <w:multiLevelType w:val="hybridMultilevel"/>
    <w:tmpl w:val="ED0ECC6C"/>
    <w:lvl w:ilvl="0" w:tplc="259E7050">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997D16C"/>
    <w:multiLevelType w:val="hybridMultilevel"/>
    <w:tmpl w:val="7F321108"/>
    <w:lvl w:ilvl="0" w:tplc="E3FCCE92">
      <w:start w:val="1"/>
      <w:numFmt w:val="bullet"/>
      <w:lvlText w:val="·"/>
      <w:lvlJc w:val="left"/>
      <w:pPr>
        <w:ind w:left="720" w:hanging="360"/>
      </w:pPr>
      <w:rPr>
        <w:rFonts w:ascii="Symbol" w:hAnsi="Symbol" w:hint="default"/>
      </w:rPr>
    </w:lvl>
    <w:lvl w:ilvl="1" w:tplc="2DA43F32">
      <w:start w:val="1"/>
      <w:numFmt w:val="bullet"/>
      <w:lvlText w:val="o"/>
      <w:lvlJc w:val="left"/>
      <w:pPr>
        <w:ind w:left="1440" w:hanging="360"/>
      </w:pPr>
      <w:rPr>
        <w:rFonts w:ascii="Courier New" w:hAnsi="Courier New" w:hint="default"/>
      </w:rPr>
    </w:lvl>
    <w:lvl w:ilvl="2" w:tplc="EFCAB716">
      <w:start w:val="1"/>
      <w:numFmt w:val="bullet"/>
      <w:lvlText w:val=""/>
      <w:lvlJc w:val="left"/>
      <w:pPr>
        <w:ind w:left="2160" w:hanging="360"/>
      </w:pPr>
      <w:rPr>
        <w:rFonts w:ascii="Wingdings" w:hAnsi="Wingdings" w:hint="default"/>
      </w:rPr>
    </w:lvl>
    <w:lvl w:ilvl="3" w:tplc="372848FA">
      <w:start w:val="1"/>
      <w:numFmt w:val="bullet"/>
      <w:lvlText w:val=""/>
      <w:lvlJc w:val="left"/>
      <w:pPr>
        <w:ind w:left="2880" w:hanging="360"/>
      </w:pPr>
      <w:rPr>
        <w:rFonts w:ascii="Symbol" w:hAnsi="Symbol" w:hint="default"/>
      </w:rPr>
    </w:lvl>
    <w:lvl w:ilvl="4" w:tplc="1D746C38">
      <w:start w:val="1"/>
      <w:numFmt w:val="bullet"/>
      <w:lvlText w:val="o"/>
      <w:lvlJc w:val="left"/>
      <w:pPr>
        <w:ind w:left="3600" w:hanging="360"/>
      </w:pPr>
      <w:rPr>
        <w:rFonts w:ascii="Courier New" w:hAnsi="Courier New" w:hint="default"/>
      </w:rPr>
    </w:lvl>
    <w:lvl w:ilvl="5" w:tplc="25E63778">
      <w:start w:val="1"/>
      <w:numFmt w:val="bullet"/>
      <w:lvlText w:val=""/>
      <w:lvlJc w:val="left"/>
      <w:pPr>
        <w:ind w:left="4320" w:hanging="360"/>
      </w:pPr>
      <w:rPr>
        <w:rFonts w:ascii="Wingdings" w:hAnsi="Wingdings" w:hint="default"/>
      </w:rPr>
    </w:lvl>
    <w:lvl w:ilvl="6" w:tplc="610809B0">
      <w:start w:val="1"/>
      <w:numFmt w:val="bullet"/>
      <w:lvlText w:val=""/>
      <w:lvlJc w:val="left"/>
      <w:pPr>
        <w:ind w:left="5040" w:hanging="360"/>
      </w:pPr>
      <w:rPr>
        <w:rFonts w:ascii="Symbol" w:hAnsi="Symbol" w:hint="default"/>
      </w:rPr>
    </w:lvl>
    <w:lvl w:ilvl="7" w:tplc="0F0A6978">
      <w:start w:val="1"/>
      <w:numFmt w:val="bullet"/>
      <w:lvlText w:val="o"/>
      <w:lvlJc w:val="left"/>
      <w:pPr>
        <w:ind w:left="5760" w:hanging="360"/>
      </w:pPr>
      <w:rPr>
        <w:rFonts w:ascii="Courier New" w:hAnsi="Courier New" w:hint="default"/>
      </w:rPr>
    </w:lvl>
    <w:lvl w:ilvl="8" w:tplc="77D007BA">
      <w:start w:val="1"/>
      <w:numFmt w:val="bullet"/>
      <w:lvlText w:val=""/>
      <w:lvlJc w:val="left"/>
      <w:pPr>
        <w:ind w:left="6480" w:hanging="360"/>
      </w:pPr>
      <w:rPr>
        <w:rFonts w:ascii="Wingdings" w:hAnsi="Wingdings" w:hint="default"/>
      </w:rPr>
    </w:lvl>
  </w:abstractNum>
  <w:abstractNum w:abstractNumId="16" w15:restartNumberingAfterBreak="0">
    <w:nsid w:val="1F275A46"/>
    <w:multiLevelType w:val="hybridMultilevel"/>
    <w:tmpl w:val="EF08CDC0"/>
    <w:lvl w:ilvl="0" w:tplc="04090001">
      <w:start w:val="1"/>
      <w:numFmt w:val="bullet"/>
      <w:lvlText w:val=""/>
      <w:lvlJc w:val="left"/>
      <w:pPr>
        <w:ind w:left="1569" w:hanging="360"/>
      </w:pPr>
      <w:rPr>
        <w:rFonts w:ascii="Symbol" w:hAnsi="Symbol" w:hint="default"/>
      </w:rPr>
    </w:lvl>
    <w:lvl w:ilvl="1" w:tplc="04090003" w:tentative="1">
      <w:start w:val="1"/>
      <w:numFmt w:val="bullet"/>
      <w:lvlText w:val="o"/>
      <w:lvlJc w:val="left"/>
      <w:pPr>
        <w:ind w:left="2289" w:hanging="360"/>
      </w:pPr>
      <w:rPr>
        <w:rFonts w:ascii="Courier New" w:hAnsi="Courier New" w:cs="Courier New" w:hint="default"/>
      </w:rPr>
    </w:lvl>
    <w:lvl w:ilvl="2" w:tplc="04090005" w:tentative="1">
      <w:start w:val="1"/>
      <w:numFmt w:val="bullet"/>
      <w:lvlText w:val=""/>
      <w:lvlJc w:val="left"/>
      <w:pPr>
        <w:ind w:left="3009" w:hanging="360"/>
      </w:pPr>
      <w:rPr>
        <w:rFonts w:ascii="Wingdings" w:hAnsi="Wingdings" w:hint="default"/>
      </w:rPr>
    </w:lvl>
    <w:lvl w:ilvl="3" w:tplc="04090001" w:tentative="1">
      <w:start w:val="1"/>
      <w:numFmt w:val="bullet"/>
      <w:lvlText w:val=""/>
      <w:lvlJc w:val="left"/>
      <w:pPr>
        <w:ind w:left="3729" w:hanging="360"/>
      </w:pPr>
      <w:rPr>
        <w:rFonts w:ascii="Symbol" w:hAnsi="Symbol" w:hint="default"/>
      </w:rPr>
    </w:lvl>
    <w:lvl w:ilvl="4" w:tplc="04090003" w:tentative="1">
      <w:start w:val="1"/>
      <w:numFmt w:val="bullet"/>
      <w:lvlText w:val="o"/>
      <w:lvlJc w:val="left"/>
      <w:pPr>
        <w:ind w:left="4449" w:hanging="360"/>
      </w:pPr>
      <w:rPr>
        <w:rFonts w:ascii="Courier New" w:hAnsi="Courier New" w:cs="Courier New" w:hint="default"/>
      </w:rPr>
    </w:lvl>
    <w:lvl w:ilvl="5" w:tplc="04090005" w:tentative="1">
      <w:start w:val="1"/>
      <w:numFmt w:val="bullet"/>
      <w:lvlText w:val=""/>
      <w:lvlJc w:val="left"/>
      <w:pPr>
        <w:ind w:left="5169" w:hanging="360"/>
      </w:pPr>
      <w:rPr>
        <w:rFonts w:ascii="Wingdings" w:hAnsi="Wingdings" w:hint="default"/>
      </w:rPr>
    </w:lvl>
    <w:lvl w:ilvl="6" w:tplc="04090001" w:tentative="1">
      <w:start w:val="1"/>
      <w:numFmt w:val="bullet"/>
      <w:lvlText w:val=""/>
      <w:lvlJc w:val="left"/>
      <w:pPr>
        <w:ind w:left="5889" w:hanging="360"/>
      </w:pPr>
      <w:rPr>
        <w:rFonts w:ascii="Symbol" w:hAnsi="Symbol" w:hint="default"/>
      </w:rPr>
    </w:lvl>
    <w:lvl w:ilvl="7" w:tplc="04090003" w:tentative="1">
      <w:start w:val="1"/>
      <w:numFmt w:val="bullet"/>
      <w:lvlText w:val="o"/>
      <w:lvlJc w:val="left"/>
      <w:pPr>
        <w:ind w:left="6609" w:hanging="360"/>
      </w:pPr>
      <w:rPr>
        <w:rFonts w:ascii="Courier New" w:hAnsi="Courier New" w:cs="Courier New" w:hint="default"/>
      </w:rPr>
    </w:lvl>
    <w:lvl w:ilvl="8" w:tplc="04090005" w:tentative="1">
      <w:start w:val="1"/>
      <w:numFmt w:val="bullet"/>
      <w:lvlText w:val=""/>
      <w:lvlJc w:val="left"/>
      <w:pPr>
        <w:ind w:left="7329" w:hanging="360"/>
      </w:pPr>
      <w:rPr>
        <w:rFonts w:ascii="Wingdings" w:hAnsi="Wingdings" w:hint="default"/>
      </w:rPr>
    </w:lvl>
  </w:abstractNum>
  <w:abstractNum w:abstractNumId="17" w15:restartNumberingAfterBreak="0">
    <w:nsid w:val="2CC81EA1"/>
    <w:multiLevelType w:val="hybridMultilevel"/>
    <w:tmpl w:val="B6820ABE"/>
    <w:lvl w:ilvl="0" w:tplc="2E70DCAE">
      <w:start w:val="1"/>
      <w:numFmt w:val="decimal"/>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F2021D1"/>
    <w:multiLevelType w:val="hybridMultilevel"/>
    <w:tmpl w:val="FD6EF06A"/>
    <w:lvl w:ilvl="0" w:tplc="C188EF7A">
      <w:start w:val="1"/>
      <w:numFmt w:val="decimal"/>
      <w:pStyle w:val="AnnexTableTitle"/>
      <w:lvlText w:val="Table A.%1 —"/>
      <w:lvlJc w:val="center"/>
      <w:pPr>
        <w:tabs>
          <w:tab w:val="num" w:pos="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AC7EB8"/>
    <w:multiLevelType w:val="multilevel"/>
    <w:tmpl w:val="975087F0"/>
    <w:lvl w:ilvl="0">
      <w:start w:val="1"/>
      <w:numFmt w:val="decimal"/>
      <w:pStyle w:val="Heading1"/>
      <w:lvlText w:val="%1"/>
      <w:lvlJc w:val="left"/>
      <w:pPr>
        <w:tabs>
          <w:tab w:val="num" w:pos="432"/>
        </w:tabs>
        <w:ind w:left="432" w:hanging="432"/>
      </w:pPr>
      <w:rPr>
        <w:rFonts w:cs="Times New Roman"/>
        <w:b/>
        <w:i w:val="0"/>
      </w:rPr>
    </w:lvl>
    <w:lvl w:ilvl="1">
      <w:start w:val="1"/>
      <w:numFmt w:val="decimal"/>
      <w:pStyle w:val="Heading2"/>
      <w:lvlText w:val="%1.%2"/>
      <w:lvlJc w:val="left"/>
      <w:pPr>
        <w:tabs>
          <w:tab w:val="num" w:pos="1495"/>
        </w:tabs>
      </w:pPr>
      <w:rPr>
        <w:rFonts w:cs="Times New Roman"/>
        <w:b/>
        <w:i w:val="0"/>
      </w:rPr>
    </w:lvl>
    <w:lvl w:ilvl="2">
      <w:start w:val="1"/>
      <w:numFmt w:val="decimal"/>
      <w:pStyle w:val="Heading3"/>
      <w:lvlText w:val="%1.%2.%3"/>
      <w:lvlJc w:val="left"/>
      <w:pPr>
        <w:tabs>
          <w:tab w:val="num" w:pos="720"/>
        </w:tabs>
      </w:pPr>
      <w:rPr>
        <w:rFonts w:cs="Times New Roman"/>
        <w:b/>
        <w:i w:val="0"/>
      </w:rPr>
    </w:lvl>
    <w:lvl w:ilvl="3">
      <w:start w:val="1"/>
      <w:numFmt w:val="decimal"/>
      <w:pStyle w:val="Heading4"/>
      <w:lvlText w:val="%1.%2.%3.%4"/>
      <w:lvlJc w:val="left"/>
      <w:pPr>
        <w:tabs>
          <w:tab w:val="num" w:pos="1080"/>
        </w:tabs>
      </w:pPr>
      <w:rPr>
        <w:rFonts w:cs="Times New Roman"/>
        <w:b/>
        <w:i w:val="0"/>
      </w:rPr>
    </w:lvl>
    <w:lvl w:ilvl="4">
      <w:start w:val="1"/>
      <w:numFmt w:val="decimal"/>
      <w:pStyle w:val="Heading5"/>
      <w:lvlText w:val="%1.%2.%3.%4.%5"/>
      <w:lvlJc w:val="left"/>
      <w:pPr>
        <w:tabs>
          <w:tab w:val="num" w:pos="1080"/>
        </w:tabs>
      </w:pPr>
      <w:rPr>
        <w:rFonts w:cs="Times New Roman"/>
        <w:b/>
        <w:i w:val="0"/>
      </w:rPr>
    </w:lvl>
    <w:lvl w:ilvl="5">
      <w:start w:val="1"/>
      <w:numFmt w:val="decimal"/>
      <w:pStyle w:val="Heading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20" w15:restartNumberingAfterBreak="0">
    <w:nsid w:val="358C0B41"/>
    <w:multiLevelType w:val="hybridMultilevel"/>
    <w:tmpl w:val="5A0C17EE"/>
    <w:lvl w:ilvl="0" w:tplc="F9248CCE">
      <w:numFmt w:val="bullet"/>
      <w:lvlText w:val="-"/>
      <w:lvlJc w:val="left"/>
      <w:pPr>
        <w:ind w:left="720" w:hanging="360"/>
      </w:pPr>
      <w:rPr>
        <w:rFonts w:ascii="Cambria" w:eastAsia="Calibri" w:hAnsi="Cambr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E48122E"/>
    <w:multiLevelType w:val="hybridMultilevel"/>
    <w:tmpl w:val="4EBE5524"/>
    <w:lvl w:ilvl="0" w:tplc="8D883EE8">
      <w:start w:val="1"/>
      <w:numFmt w:val="decimal"/>
      <w:pStyle w:val="AnnexFigureTitle"/>
      <w:lvlText w:val="Figure D.%1 —"/>
      <w:lvlJc w:val="left"/>
      <w:pPr>
        <w:tabs>
          <w:tab w:val="num" w:pos="113"/>
        </w:tabs>
        <w:ind w:left="340" w:hanging="227"/>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3F72C3D"/>
    <w:multiLevelType w:val="hybridMultilevel"/>
    <w:tmpl w:val="83A601A2"/>
    <w:lvl w:ilvl="0" w:tplc="1FC07F14">
      <w:numFmt w:val="bullet"/>
      <w:pStyle w:val="Lis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FEC4A62"/>
    <w:multiLevelType w:val="hybridMultilevel"/>
    <w:tmpl w:val="7EDC2876"/>
    <w:lvl w:ilvl="0" w:tplc="0409000F">
      <w:start w:val="1"/>
      <w:numFmt w:val="decimal"/>
      <w:pStyle w:val="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76A4094"/>
    <w:multiLevelType w:val="hybridMultilevel"/>
    <w:tmpl w:val="3FB0BC86"/>
    <w:lvl w:ilvl="0" w:tplc="04090001">
      <w:start w:val="1"/>
      <w:numFmt w:val="bullet"/>
      <w:lvlText w:val=""/>
      <w:lvlJc w:val="left"/>
      <w:pPr>
        <w:ind w:left="1569" w:hanging="360"/>
      </w:pPr>
      <w:rPr>
        <w:rFonts w:ascii="Symbol" w:hAnsi="Symbol" w:hint="default"/>
      </w:rPr>
    </w:lvl>
    <w:lvl w:ilvl="1" w:tplc="04090003" w:tentative="1">
      <w:start w:val="1"/>
      <w:numFmt w:val="bullet"/>
      <w:lvlText w:val="o"/>
      <w:lvlJc w:val="left"/>
      <w:pPr>
        <w:ind w:left="2289" w:hanging="360"/>
      </w:pPr>
      <w:rPr>
        <w:rFonts w:ascii="Courier New" w:hAnsi="Courier New" w:cs="Courier New" w:hint="default"/>
      </w:rPr>
    </w:lvl>
    <w:lvl w:ilvl="2" w:tplc="04090005" w:tentative="1">
      <w:start w:val="1"/>
      <w:numFmt w:val="bullet"/>
      <w:lvlText w:val=""/>
      <w:lvlJc w:val="left"/>
      <w:pPr>
        <w:ind w:left="3009" w:hanging="360"/>
      </w:pPr>
      <w:rPr>
        <w:rFonts w:ascii="Wingdings" w:hAnsi="Wingdings" w:hint="default"/>
      </w:rPr>
    </w:lvl>
    <w:lvl w:ilvl="3" w:tplc="04090001" w:tentative="1">
      <w:start w:val="1"/>
      <w:numFmt w:val="bullet"/>
      <w:lvlText w:val=""/>
      <w:lvlJc w:val="left"/>
      <w:pPr>
        <w:ind w:left="3729" w:hanging="360"/>
      </w:pPr>
      <w:rPr>
        <w:rFonts w:ascii="Symbol" w:hAnsi="Symbol" w:hint="default"/>
      </w:rPr>
    </w:lvl>
    <w:lvl w:ilvl="4" w:tplc="04090003" w:tentative="1">
      <w:start w:val="1"/>
      <w:numFmt w:val="bullet"/>
      <w:lvlText w:val="o"/>
      <w:lvlJc w:val="left"/>
      <w:pPr>
        <w:ind w:left="4449" w:hanging="360"/>
      </w:pPr>
      <w:rPr>
        <w:rFonts w:ascii="Courier New" w:hAnsi="Courier New" w:cs="Courier New" w:hint="default"/>
      </w:rPr>
    </w:lvl>
    <w:lvl w:ilvl="5" w:tplc="04090005" w:tentative="1">
      <w:start w:val="1"/>
      <w:numFmt w:val="bullet"/>
      <w:lvlText w:val=""/>
      <w:lvlJc w:val="left"/>
      <w:pPr>
        <w:ind w:left="5169" w:hanging="360"/>
      </w:pPr>
      <w:rPr>
        <w:rFonts w:ascii="Wingdings" w:hAnsi="Wingdings" w:hint="default"/>
      </w:rPr>
    </w:lvl>
    <w:lvl w:ilvl="6" w:tplc="04090001" w:tentative="1">
      <w:start w:val="1"/>
      <w:numFmt w:val="bullet"/>
      <w:lvlText w:val=""/>
      <w:lvlJc w:val="left"/>
      <w:pPr>
        <w:ind w:left="5889" w:hanging="360"/>
      </w:pPr>
      <w:rPr>
        <w:rFonts w:ascii="Symbol" w:hAnsi="Symbol" w:hint="default"/>
      </w:rPr>
    </w:lvl>
    <w:lvl w:ilvl="7" w:tplc="04090003" w:tentative="1">
      <w:start w:val="1"/>
      <w:numFmt w:val="bullet"/>
      <w:lvlText w:val="o"/>
      <w:lvlJc w:val="left"/>
      <w:pPr>
        <w:ind w:left="6609" w:hanging="360"/>
      </w:pPr>
      <w:rPr>
        <w:rFonts w:ascii="Courier New" w:hAnsi="Courier New" w:cs="Courier New" w:hint="default"/>
      </w:rPr>
    </w:lvl>
    <w:lvl w:ilvl="8" w:tplc="04090005" w:tentative="1">
      <w:start w:val="1"/>
      <w:numFmt w:val="bullet"/>
      <w:lvlText w:val=""/>
      <w:lvlJc w:val="left"/>
      <w:pPr>
        <w:ind w:left="7329" w:hanging="360"/>
      </w:pPr>
      <w:rPr>
        <w:rFonts w:ascii="Wingdings" w:hAnsi="Wingdings" w:hint="default"/>
      </w:rPr>
    </w:lvl>
  </w:abstractNum>
  <w:abstractNum w:abstractNumId="25" w15:restartNumberingAfterBreak="0">
    <w:nsid w:val="5F476042"/>
    <w:multiLevelType w:val="hybridMultilevel"/>
    <w:tmpl w:val="A220123A"/>
    <w:lvl w:ilvl="0" w:tplc="9A960D10">
      <w:start w:val="1"/>
      <w:numFmt w:val="decimal"/>
      <w:pStyle w:val="Tabletitle"/>
      <w:suff w:val="space"/>
      <w:lvlText w:val="Table %1 —"/>
      <w:lvlJc w:val="center"/>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E1F60FD"/>
    <w:multiLevelType w:val="multilevel"/>
    <w:tmpl w:val="B11C2E7A"/>
    <w:lvl w:ilvl="0">
      <w:start w:val="5"/>
      <w:numFmt w:val="decimal"/>
      <w:lvlText w:val="%1"/>
      <w:lvlJc w:val="left"/>
      <w:pPr>
        <w:ind w:left="360" w:hanging="360"/>
      </w:pPr>
      <w:rPr>
        <w:rFonts w:hint="default"/>
      </w:rPr>
    </w:lvl>
    <w:lvl w:ilvl="1">
      <w:start w:val="4"/>
      <w:numFmt w:val="decimal"/>
      <w:isLgl/>
      <w:lvlText w:val="%1.%2."/>
      <w:lvlJc w:val="left"/>
      <w:pPr>
        <w:ind w:left="720" w:hanging="720"/>
      </w:pPr>
      <w:rPr>
        <w:rFonts w:ascii="Times New Roman" w:hAnsi="Times New Roman" w:cs="Times New Roman"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7" w15:restartNumberingAfterBreak="0">
    <w:nsid w:val="7A4B51DE"/>
    <w:multiLevelType w:val="hybridMultilevel"/>
    <w:tmpl w:val="088AE1BE"/>
    <w:lvl w:ilvl="0" w:tplc="FFFFFFFF">
      <w:start w:val="1"/>
      <w:numFmt w:val="bullet"/>
      <w:lvlText w:val=""/>
      <w:lvlJc w:val="left"/>
      <w:pPr>
        <w:ind w:left="408" w:hanging="360"/>
      </w:pPr>
      <w:rPr>
        <w:rFonts w:ascii="Symbol" w:hAnsi="Symbol" w:hint="default"/>
      </w:rPr>
    </w:lvl>
    <w:lvl w:ilvl="1" w:tplc="7EE8FC56">
      <w:start w:val="1"/>
      <w:numFmt w:val="bullet"/>
      <w:lvlText w:val=""/>
      <w:lvlJc w:val="left"/>
      <w:pPr>
        <w:ind w:left="1128" w:hanging="360"/>
      </w:pPr>
      <w:rPr>
        <w:rFonts w:ascii="Symbol" w:hAnsi="Symbol" w:hint="default"/>
      </w:rPr>
    </w:lvl>
    <w:lvl w:ilvl="2" w:tplc="FFFFFFFF" w:tentative="1">
      <w:start w:val="1"/>
      <w:numFmt w:val="bullet"/>
      <w:lvlText w:val=""/>
      <w:lvlJc w:val="left"/>
      <w:pPr>
        <w:ind w:left="1848" w:hanging="360"/>
      </w:pPr>
      <w:rPr>
        <w:rFonts w:ascii="Wingdings" w:hAnsi="Wingdings" w:hint="default"/>
      </w:rPr>
    </w:lvl>
    <w:lvl w:ilvl="3" w:tplc="FFFFFFFF" w:tentative="1">
      <w:start w:val="1"/>
      <w:numFmt w:val="bullet"/>
      <w:lvlText w:val=""/>
      <w:lvlJc w:val="left"/>
      <w:pPr>
        <w:ind w:left="2568" w:hanging="360"/>
      </w:pPr>
      <w:rPr>
        <w:rFonts w:ascii="Symbol" w:hAnsi="Symbol" w:hint="default"/>
      </w:rPr>
    </w:lvl>
    <w:lvl w:ilvl="4" w:tplc="FFFFFFFF" w:tentative="1">
      <w:start w:val="1"/>
      <w:numFmt w:val="bullet"/>
      <w:lvlText w:val="o"/>
      <w:lvlJc w:val="left"/>
      <w:pPr>
        <w:ind w:left="3288" w:hanging="360"/>
      </w:pPr>
      <w:rPr>
        <w:rFonts w:ascii="Courier New" w:hAnsi="Courier New" w:cs="Courier New" w:hint="default"/>
      </w:rPr>
    </w:lvl>
    <w:lvl w:ilvl="5" w:tplc="FFFFFFFF" w:tentative="1">
      <w:start w:val="1"/>
      <w:numFmt w:val="bullet"/>
      <w:lvlText w:val=""/>
      <w:lvlJc w:val="left"/>
      <w:pPr>
        <w:ind w:left="4008" w:hanging="360"/>
      </w:pPr>
      <w:rPr>
        <w:rFonts w:ascii="Wingdings" w:hAnsi="Wingdings" w:hint="default"/>
      </w:rPr>
    </w:lvl>
    <w:lvl w:ilvl="6" w:tplc="FFFFFFFF" w:tentative="1">
      <w:start w:val="1"/>
      <w:numFmt w:val="bullet"/>
      <w:lvlText w:val=""/>
      <w:lvlJc w:val="left"/>
      <w:pPr>
        <w:ind w:left="4728" w:hanging="360"/>
      </w:pPr>
      <w:rPr>
        <w:rFonts w:ascii="Symbol" w:hAnsi="Symbol" w:hint="default"/>
      </w:rPr>
    </w:lvl>
    <w:lvl w:ilvl="7" w:tplc="FFFFFFFF" w:tentative="1">
      <w:start w:val="1"/>
      <w:numFmt w:val="bullet"/>
      <w:lvlText w:val="o"/>
      <w:lvlJc w:val="left"/>
      <w:pPr>
        <w:ind w:left="5448" w:hanging="360"/>
      </w:pPr>
      <w:rPr>
        <w:rFonts w:ascii="Courier New" w:hAnsi="Courier New" w:cs="Courier New" w:hint="default"/>
      </w:rPr>
    </w:lvl>
    <w:lvl w:ilvl="8" w:tplc="FFFFFFFF" w:tentative="1">
      <w:start w:val="1"/>
      <w:numFmt w:val="bullet"/>
      <w:lvlText w:val=""/>
      <w:lvlJc w:val="left"/>
      <w:pPr>
        <w:ind w:left="6168" w:hanging="360"/>
      </w:pPr>
      <w:rPr>
        <w:rFonts w:ascii="Wingdings" w:hAnsi="Wingdings" w:hint="default"/>
      </w:rPr>
    </w:lvl>
  </w:abstractNum>
  <w:abstractNum w:abstractNumId="28" w15:restartNumberingAfterBreak="0">
    <w:nsid w:val="7CDA7A47"/>
    <w:multiLevelType w:val="hybridMultilevel"/>
    <w:tmpl w:val="A84ACE96"/>
    <w:lvl w:ilvl="0" w:tplc="04090001">
      <w:start w:val="1"/>
      <w:numFmt w:val="bullet"/>
      <w:lvlText w:val=""/>
      <w:lvlJc w:val="left"/>
      <w:pPr>
        <w:ind w:left="1569" w:hanging="360"/>
      </w:pPr>
      <w:rPr>
        <w:rFonts w:ascii="Symbol" w:hAnsi="Symbol" w:hint="default"/>
      </w:rPr>
    </w:lvl>
    <w:lvl w:ilvl="1" w:tplc="04090003" w:tentative="1">
      <w:start w:val="1"/>
      <w:numFmt w:val="bullet"/>
      <w:lvlText w:val="o"/>
      <w:lvlJc w:val="left"/>
      <w:pPr>
        <w:ind w:left="2289" w:hanging="360"/>
      </w:pPr>
      <w:rPr>
        <w:rFonts w:ascii="Courier New" w:hAnsi="Courier New" w:cs="Courier New" w:hint="default"/>
      </w:rPr>
    </w:lvl>
    <w:lvl w:ilvl="2" w:tplc="04090005" w:tentative="1">
      <w:start w:val="1"/>
      <w:numFmt w:val="bullet"/>
      <w:lvlText w:val=""/>
      <w:lvlJc w:val="left"/>
      <w:pPr>
        <w:ind w:left="3009" w:hanging="360"/>
      </w:pPr>
      <w:rPr>
        <w:rFonts w:ascii="Wingdings" w:hAnsi="Wingdings" w:hint="default"/>
      </w:rPr>
    </w:lvl>
    <w:lvl w:ilvl="3" w:tplc="04090001" w:tentative="1">
      <w:start w:val="1"/>
      <w:numFmt w:val="bullet"/>
      <w:lvlText w:val=""/>
      <w:lvlJc w:val="left"/>
      <w:pPr>
        <w:ind w:left="3729" w:hanging="360"/>
      </w:pPr>
      <w:rPr>
        <w:rFonts w:ascii="Symbol" w:hAnsi="Symbol" w:hint="default"/>
      </w:rPr>
    </w:lvl>
    <w:lvl w:ilvl="4" w:tplc="04090003" w:tentative="1">
      <w:start w:val="1"/>
      <w:numFmt w:val="bullet"/>
      <w:lvlText w:val="o"/>
      <w:lvlJc w:val="left"/>
      <w:pPr>
        <w:ind w:left="4449" w:hanging="360"/>
      </w:pPr>
      <w:rPr>
        <w:rFonts w:ascii="Courier New" w:hAnsi="Courier New" w:cs="Courier New" w:hint="default"/>
      </w:rPr>
    </w:lvl>
    <w:lvl w:ilvl="5" w:tplc="04090005" w:tentative="1">
      <w:start w:val="1"/>
      <w:numFmt w:val="bullet"/>
      <w:lvlText w:val=""/>
      <w:lvlJc w:val="left"/>
      <w:pPr>
        <w:ind w:left="5169" w:hanging="360"/>
      </w:pPr>
      <w:rPr>
        <w:rFonts w:ascii="Wingdings" w:hAnsi="Wingdings" w:hint="default"/>
      </w:rPr>
    </w:lvl>
    <w:lvl w:ilvl="6" w:tplc="04090001" w:tentative="1">
      <w:start w:val="1"/>
      <w:numFmt w:val="bullet"/>
      <w:lvlText w:val=""/>
      <w:lvlJc w:val="left"/>
      <w:pPr>
        <w:ind w:left="5889" w:hanging="360"/>
      </w:pPr>
      <w:rPr>
        <w:rFonts w:ascii="Symbol" w:hAnsi="Symbol" w:hint="default"/>
      </w:rPr>
    </w:lvl>
    <w:lvl w:ilvl="7" w:tplc="04090003" w:tentative="1">
      <w:start w:val="1"/>
      <w:numFmt w:val="bullet"/>
      <w:lvlText w:val="o"/>
      <w:lvlJc w:val="left"/>
      <w:pPr>
        <w:ind w:left="6609" w:hanging="360"/>
      </w:pPr>
      <w:rPr>
        <w:rFonts w:ascii="Courier New" w:hAnsi="Courier New" w:cs="Courier New" w:hint="default"/>
      </w:rPr>
    </w:lvl>
    <w:lvl w:ilvl="8" w:tplc="04090005" w:tentative="1">
      <w:start w:val="1"/>
      <w:numFmt w:val="bullet"/>
      <w:lvlText w:val=""/>
      <w:lvlJc w:val="left"/>
      <w:pPr>
        <w:ind w:left="7329" w:hanging="360"/>
      </w:pPr>
      <w:rPr>
        <w:rFonts w:ascii="Wingdings" w:hAnsi="Wingdings" w:hint="default"/>
      </w:rPr>
    </w:lvl>
  </w:abstractNum>
  <w:abstractNum w:abstractNumId="29" w15:restartNumberingAfterBreak="0">
    <w:nsid w:val="7EB710C6"/>
    <w:multiLevelType w:val="multilevel"/>
    <w:tmpl w:val="9594EFA2"/>
    <w:styleLink w:val="CurrentList1"/>
    <w:lvl w:ilvl="0">
      <w:start w:val="1"/>
      <w:numFmt w:val="decimal"/>
      <w:lvlText w:val="Figure A.%1 —"/>
      <w:lvlJc w:val="left"/>
      <w:pPr>
        <w:tabs>
          <w:tab w:val="num" w:pos="113"/>
        </w:tabs>
        <w:ind w:left="340" w:hanging="227"/>
      </w:pPr>
      <w:rPr>
        <w:rFonts w:hint="default"/>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EC93298"/>
    <w:multiLevelType w:val="hybridMultilevel"/>
    <w:tmpl w:val="E4D8C82E"/>
    <w:lvl w:ilvl="0" w:tplc="32CAF154">
      <w:start w:val="1"/>
      <w:numFmt w:val="decimal"/>
      <w:pStyle w:val="FigureTitle"/>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FEE24B1"/>
    <w:multiLevelType w:val="hybridMultilevel"/>
    <w:tmpl w:val="82440C26"/>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num w:numId="1" w16cid:durableId="1011372376">
    <w:abstractNumId w:val="19"/>
  </w:num>
  <w:num w:numId="2" w16cid:durableId="531261207">
    <w:abstractNumId w:val="19"/>
  </w:num>
  <w:num w:numId="3" w16cid:durableId="1200437135">
    <w:abstractNumId w:val="19"/>
  </w:num>
  <w:num w:numId="4" w16cid:durableId="1023483948">
    <w:abstractNumId w:val="19"/>
  </w:num>
  <w:num w:numId="5" w16cid:durableId="887841879">
    <w:abstractNumId w:val="19"/>
  </w:num>
  <w:num w:numId="6" w16cid:durableId="1495997218">
    <w:abstractNumId w:val="19"/>
  </w:num>
  <w:num w:numId="7" w16cid:durableId="1938711977">
    <w:abstractNumId w:val="10"/>
  </w:num>
  <w:num w:numId="8" w16cid:durableId="675115336">
    <w:abstractNumId w:val="10"/>
  </w:num>
  <w:num w:numId="9" w16cid:durableId="1862814295">
    <w:abstractNumId w:val="10"/>
  </w:num>
  <w:num w:numId="10" w16cid:durableId="957416308">
    <w:abstractNumId w:val="10"/>
  </w:num>
  <w:num w:numId="11" w16cid:durableId="22218313">
    <w:abstractNumId w:val="10"/>
  </w:num>
  <w:num w:numId="12" w16cid:durableId="1408570546">
    <w:abstractNumId w:val="10"/>
  </w:num>
  <w:num w:numId="13" w16cid:durableId="79646367">
    <w:abstractNumId w:val="21"/>
  </w:num>
  <w:num w:numId="14" w16cid:durableId="38435502">
    <w:abstractNumId w:val="17"/>
  </w:num>
  <w:num w:numId="15" w16cid:durableId="1096173830">
    <w:abstractNumId w:val="18"/>
  </w:num>
  <w:num w:numId="16" w16cid:durableId="319887112">
    <w:abstractNumId w:val="25"/>
  </w:num>
  <w:num w:numId="17" w16cid:durableId="1726374959">
    <w:abstractNumId w:val="30"/>
  </w:num>
  <w:num w:numId="18" w16cid:durableId="2016956816">
    <w:abstractNumId w:val="14"/>
  </w:num>
  <w:num w:numId="19" w16cid:durableId="1842962359">
    <w:abstractNumId w:val="13"/>
  </w:num>
  <w:num w:numId="20" w16cid:durableId="1884556473">
    <w:abstractNumId w:val="22"/>
  </w:num>
  <w:num w:numId="21" w16cid:durableId="1275986675">
    <w:abstractNumId w:val="9"/>
  </w:num>
  <w:num w:numId="22" w16cid:durableId="1385331568">
    <w:abstractNumId w:val="7"/>
  </w:num>
  <w:num w:numId="23" w16cid:durableId="642782414">
    <w:abstractNumId w:val="6"/>
  </w:num>
  <w:num w:numId="24" w16cid:durableId="260653125">
    <w:abstractNumId w:val="5"/>
  </w:num>
  <w:num w:numId="25" w16cid:durableId="2105420939">
    <w:abstractNumId w:val="4"/>
  </w:num>
  <w:num w:numId="26" w16cid:durableId="433479116">
    <w:abstractNumId w:val="8"/>
  </w:num>
  <w:num w:numId="27" w16cid:durableId="876552849">
    <w:abstractNumId w:val="3"/>
  </w:num>
  <w:num w:numId="28" w16cid:durableId="834147949">
    <w:abstractNumId w:val="2"/>
  </w:num>
  <w:num w:numId="29" w16cid:durableId="335420575">
    <w:abstractNumId w:val="1"/>
  </w:num>
  <w:num w:numId="30" w16cid:durableId="1731146152">
    <w:abstractNumId w:val="0"/>
  </w:num>
  <w:num w:numId="31" w16cid:durableId="493030248">
    <w:abstractNumId w:val="19"/>
  </w:num>
  <w:num w:numId="32" w16cid:durableId="311448230">
    <w:abstractNumId w:val="19"/>
  </w:num>
  <w:num w:numId="33" w16cid:durableId="1784154569">
    <w:abstractNumId w:val="19"/>
  </w:num>
  <w:num w:numId="34" w16cid:durableId="1917082362">
    <w:abstractNumId w:val="19"/>
  </w:num>
  <w:num w:numId="35" w16cid:durableId="933978656">
    <w:abstractNumId w:val="19"/>
  </w:num>
  <w:num w:numId="36" w16cid:durableId="1399478289">
    <w:abstractNumId w:val="19"/>
  </w:num>
  <w:num w:numId="37" w16cid:durableId="1082991848">
    <w:abstractNumId w:val="19"/>
  </w:num>
  <w:num w:numId="38" w16cid:durableId="197668140">
    <w:abstractNumId w:val="19"/>
  </w:num>
  <w:num w:numId="39" w16cid:durableId="862594882">
    <w:abstractNumId w:val="19"/>
  </w:num>
  <w:num w:numId="40" w16cid:durableId="1566137851">
    <w:abstractNumId w:val="19"/>
  </w:num>
  <w:num w:numId="41" w16cid:durableId="137917048">
    <w:abstractNumId w:val="19"/>
  </w:num>
  <w:num w:numId="42" w16cid:durableId="329874872">
    <w:abstractNumId w:val="19"/>
  </w:num>
  <w:num w:numId="43" w16cid:durableId="562758581">
    <w:abstractNumId w:val="19"/>
  </w:num>
  <w:num w:numId="44" w16cid:durableId="125899131">
    <w:abstractNumId w:val="19"/>
  </w:num>
  <w:num w:numId="45" w16cid:durableId="1285842534">
    <w:abstractNumId w:val="19"/>
  </w:num>
  <w:num w:numId="46" w16cid:durableId="687176411">
    <w:abstractNumId w:val="19"/>
  </w:num>
  <w:num w:numId="47" w16cid:durableId="1209683078">
    <w:abstractNumId w:val="19"/>
  </w:num>
  <w:num w:numId="48" w16cid:durableId="348989385">
    <w:abstractNumId w:val="19"/>
  </w:num>
  <w:num w:numId="49" w16cid:durableId="523711650">
    <w:abstractNumId w:val="25"/>
  </w:num>
  <w:num w:numId="50" w16cid:durableId="799761553">
    <w:abstractNumId w:val="19"/>
  </w:num>
  <w:num w:numId="51" w16cid:durableId="1769033472">
    <w:abstractNumId w:val="23"/>
  </w:num>
  <w:num w:numId="52" w16cid:durableId="1489975909">
    <w:abstractNumId w:val="10"/>
  </w:num>
  <w:num w:numId="53" w16cid:durableId="1977484859">
    <w:abstractNumId w:val="10"/>
  </w:num>
  <w:num w:numId="54" w16cid:durableId="1602907992">
    <w:abstractNumId w:val="19"/>
  </w:num>
  <w:num w:numId="55" w16cid:durableId="1623994631">
    <w:abstractNumId w:val="10"/>
  </w:num>
  <w:num w:numId="56" w16cid:durableId="772482093">
    <w:abstractNumId w:val="10"/>
  </w:num>
  <w:num w:numId="57" w16cid:durableId="1687637309">
    <w:abstractNumId w:val="10"/>
  </w:num>
  <w:num w:numId="58" w16cid:durableId="633946334">
    <w:abstractNumId w:val="10"/>
  </w:num>
  <w:num w:numId="59" w16cid:durableId="1892419813">
    <w:abstractNumId w:val="10"/>
  </w:num>
  <w:num w:numId="60" w16cid:durableId="800658741">
    <w:abstractNumId w:val="11"/>
  </w:num>
  <w:num w:numId="61" w16cid:durableId="2105884012">
    <w:abstractNumId w:val="27"/>
  </w:num>
  <w:num w:numId="62" w16cid:durableId="734088965">
    <w:abstractNumId w:val="10"/>
  </w:num>
  <w:num w:numId="63" w16cid:durableId="1531725838">
    <w:abstractNumId w:val="20"/>
  </w:num>
  <w:num w:numId="64" w16cid:durableId="241376978">
    <w:abstractNumId w:val="25"/>
    <w:lvlOverride w:ilvl="0">
      <w:startOverride w:val="1"/>
    </w:lvlOverride>
  </w:num>
  <w:num w:numId="65" w16cid:durableId="1677732938">
    <w:abstractNumId w:val="25"/>
    <w:lvlOverride w:ilvl="0">
      <w:startOverride w:val="1"/>
    </w:lvlOverride>
  </w:num>
  <w:num w:numId="66" w16cid:durableId="475344802">
    <w:abstractNumId w:val="25"/>
    <w:lvlOverride w:ilvl="0">
      <w:startOverride w:val="1"/>
    </w:lvlOverride>
  </w:num>
  <w:num w:numId="67" w16cid:durableId="2024236082">
    <w:abstractNumId w:val="25"/>
    <w:lvlOverride w:ilvl="0">
      <w:startOverride w:val="1"/>
    </w:lvlOverride>
  </w:num>
  <w:num w:numId="68" w16cid:durableId="1099986207">
    <w:abstractNumId w:val="25"/>
    <w:lvlOverride w:ilvl="0">
      <w:startOverride w:val="1"/>
    </w:lvlOverride>
  </w:num>
  <w:num w:numId="69" w16cid:durableId="397482709">
    <w:abstractNumId w:val="25"/>
    <w:lvlOverride w:ilvl="0">
      <w:startOverride w:val="1"/>
    </w:lvlOverride>
  </w:num>
  <w:num w:numId="70" w16cid:durableId="996032028">
    <w:abstractNumId w:val="28"/>
  </w:num>
  <w:num w:numId="71" w16cid:durableId="572010918">
    <w:abstractNumId w:val="24"/>
  </w:num>
  <w:num w:numId="72" w16cid:durableId="1357540840">
    <w:abstractNumId w:val="16"/>
  </w:num>
  <w:num w:numId="73" w16cid:durableId="378743193">
    <w:abstractNumId w:val="12"/>
  </w:num>
  <w:num w:numId="74" w16cid:durableId="770009958">
    <w:abstractNumId w:val="31"/>
  </w:num>
  <w:num w:numId="75" w16cid:durableId="388382492">
    <w:abstractNumId w:val="26"/>
  </w:num>
  <w:num w:numId="76" w16cid:durableId="1786578048">
    <w:abstractNumId w:val="19"/>
  </w:num>
  <w:num w:numId="77" w16cid:durableId="1601331507">
    <w:abstractNumId w:val="19"/>
  </w:num>
  <w:num w:numId="78" w16cid:durableId="2137021290">
    <w:abstractNumId w:val="19"/>
  </w:num>
  <w:num w:numId="79" w16cid:durableId="197937467">
    <w:abstractNumId w:val="19"/>
  </w:num>
  <w:num w:numId="80" w16cid:durableId="2084132770">
    <w:abstractNumId w:val="19"/>
  </w:num>
  <w:num w:numId="81" w16cid:durableId="601186604">
    <w:abstractNumId w:val="19"/>
  </w:num>
  <w:num w:numId="82" w16cid:durableId="1936088673">
    <w:abstractNumId w:val="19"/>
  </w:num>
  <w:num w:numId="83" w16cid:durableId="890045372">
    <w:abstractNumId w:val="15"/>
  </w:num>
  <w:num w:numId="84" w16cid:durableId="1733968859">
    <w:abstractNumId w:val="10"/>
  </w:num>
  <w:num w:numId="85" w16cid:durableId="683244156">
    <w:abstractNumId w:val="10"/>
  </w:num>
  <w:num w:numId="86" w16cid:durableId="17239951">
    <w:abstractNumId w:val="10"/>
  </w:num>
  <w:num w:numId="87" w16cid:durableId="1043018239">
    <w:abstractNumId w:val="29"/>
  </w:num>
  <w:num w:numId="88" w16cid:durableId="733088178">
    <w:abstractNumId w:val="21"/>
    <w:lvlOverride w:ilvl="0">
      <w:startOverride w:val="1"/>
    </w:lvlOverride>
  </w:num>
  <w:num w:numId="89" w16cid:durableId="824786931">
    <w:abstractNumId w:val="19"/>
  </w:num>
  <w:num w:numId="90" w16cid:durableId="1852331745">
    <w:abstractNumId w:val="25"/>
  </w:num>
  <w:num w:numId="91" w16cid:durableId="776218328">
    <w:abstractNumId w:val="25"/>
  </w:num>
  <w:num w:numId="92" w16cid:durableId="733745639">
    <w:abstractNumId w:val="10"/>
  </w:num>
  <w:num w:numId="93" w16cid:durableId="111091645">
    <w:abstractNumId w:val="25"/>
  </w:num>
  <w:num w:numId="94" w16cid:durableId="837772238">
    <w:abstractNumId w:val="25"/>
  </w:num>
  <w:num w:numId="95" w16cid:durableId="162741571">
    <w:abstractNumId w:val="25"/>
  </w:num>
  <w:num w:numId="96" w16cid:durableId="292250147">
    <w:abstractNumId w:val="25"/>
  </w:num>
  <w:num w:numId="97" w16cid:durableId="721443442">
    <w:abstractNumId w:val="25"/>
  </w:num>
  <w:num w:numId="98" w16cid:durableId="1970744642">
    <w:abstractNumId w:val="25"/>
  </w:num>
  <w:num w:numId="99" w16cid:durableId="464083586">
    <w:abstractNumId w:val="25"/>
  </w:num>
  <w:num w:numId="100" w16cid:durableId="691959962">
    <w:abstractNumId w:val="19"/>
  </w:num>
  <w:numIdMacAtCleanup w:val="9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Claire-Helene Demarty">
    <w15:presenceInfo w15:providerId="AD" w15:userId="S::Claire-Helene.Demarty@InterDigital.com::bc8d14ae-4fb5-4dfe-a10d-2bb65c202687"/>
  </w15:person>
  <w15:person w15:author="Ahmed Hamza">
    <w15:presenceInfo w15:providerId="AD" w15:userId="S::Ahmed.Hamza@InterDigital.com::33048365-ed7c-4902-b993-9b9b6423618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trackRevisions/>
  <w:defaultTabStop w:val="357"/>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6CE5"/>
    <w:rsid w:val="00000994"/>
    <w:rsid w:val="000009C0"/>
    <w:rsid w:val="00001FCA"/>
    <w:rsid w:val="00002FD9"/>
    <w:rsid w:val="00004286"/>
    <w:rsid w:val="0000582F"/>
    <w:rsid w:val="00007080"/>
    <w:rsid w:val="00010D50"/>
    <w:rsid w:val="0001122D"/>
    <w:rsid w:val="0001159A"/>
    <w:rsid w:val="0001205F"/>
    <w:rsid w:val="00012109"/>
    <w:rsid w:val="000121F9"/>
    <w:rsid w:val="00012E3F"/>
    <w:rsid w:val="000165F8"/>
    <w:rsid w:val="000175C0"/>
    <w:rsid w:val="00017A56"/>
    <w:rsid w:val="00021F3A"/>
    <w:rsid w:val="00022C65"/>
    <w:rsid w:val="00023EC1"/>
    <w:rsid w:val="000245A3"/>
    <w:rsid w:val="000254DA"/>
    <w:rsid w:val="0002592C"/>
    <w:rsid w:val="00026782"/>
    <w:rsid w:val="00026FEF"/>
    <w:rsid w:val="0002782B"/>
    <w:rsid w:val="000303EB"/>
    <w:rsid w:val="00031D1C"/>
    <w:rsid w:val="00031DF3"/>
    <w:rsid w:val="00031F54"/>
    <w:rsid w:val="00033351"/>
    <w:rsid w:val="000335A5"/>
    <w:rsid w:val="00033CF7"/>
    <w:rsid w:val="00035447"/>
    <w:rsid w:val="00035AEC"/>
    <w:rsid w:val="00036543"/>
    <w:rsid w:val="0003678A"/>
    <w:rsid w:val="00036AC0"/>
    <w:rsid w:val="00037C1F"/>
    <w:rsid w:val="0004257F"/>
    <w:rsid w:val="00043833"/>
    <w:rsid w:val="000438CB"/>
    <w:rsid w:val="00044295"/>
    <w:rsid w:val="00045627"/>
    <w:rsid w:val="00047737"/>
    <w:rsid w:val="000518A1"/>
    <w:rsid w:val="00052262"/>
    <w:rsid w:val="00053341"/>
    <w:rsid w:val="00053A1E"/>
    <w:rsid w:val="00053D0B"/>
    <w:rsid w:val="00054661"/>
    <w:rsid w:val="000552BC"/>
    <w:rsid w:val="00055455"/>
    <w:rsid w:val="00060093"/>
    <w:rsid w:val="000606A9"/>
    <w:rsid w:val="000606B1"/>
    <w:rsid w:val="00060D32"/>
    <w:rsid w:val="00060E3E"/>
    <w:rsid w:val="000613B1"/>
    <w:rsid w:val="000634E4"/>
    <w:rsid w:val="00063798"/>
    <w:rsid w:val="0006434B"/>
    <w:rsid w:val="00064640"/>
    <w:rsid w:val="00065D12"/>
    <w:rsid w:val="00065FC0"/>
    <w:rsid w:val="00070EBD"/>
    <w:rsid w:val="00070F04"/>
    <w:rsid w:val="000725E1"/>
    <w:rsid w:val="00072D10"/>
    <w:rsid w:val="0007459D"/>
    <w:rsid w:val="0007531B"/>
    <w:rsid w:val="000773F8"/>
    <w:rsid w:val="00077D0D"/>
    <w:rsid w:val="00077DB7"/>
    <w:rsid w:val="00081C76"/>
    <w:rsid w:val="00082193"/>
    <w:rsid w:val="00082A29"/>
    <w:rsid w:val="00082D16"/>
    <w:rsid w:val="00083E8A"/>
    <w:rsid w:val="00083F37"/>
    <w:rsid w:val="00083FD1"/>
    <w:rsid w:val="00085469"/>
    <w:rsid w:val="00085795"/>
    <w:rsid w:val="00085CD3"/>
    <w:rsid w:val="00090C06"/>
    <w:rsid w:val="00090DDD"/>
    <w:rsid w:val="00090EA5"/>
    <w:rsid w:val="00093421"/>
    <w:rsid w:val="00093831"/>
    <w:rsid w:val="00094209"/>
    <w:rsid w:val="000948D1"/>
    <w:rsid w:val="00096387"/>
    <w:rsid w:val="00096DBC"/>
    <w:rsid w:val="000A16EB"/>
    <w:rsid w:val="000A1D58"/>
    <w:rsid w:val="000A1F70"/>
    <w:rsid w:val="000A3C33"/>
    <w:rsid w:val="000A44FB"/>
    <w:rsid w:val="000A4D4C"/>
    <w:rsid w:val="000A5336"/>
    <w:rsid w:val="000A6F08"/>
    <w:rsid w:val="000B0162"/>
    <w:rsid w:val="000B0644"/>
    <w:rsid w:val="000B0E63"/>
    <w:rsid w:val="000B12BE"/>
    <w:rsid w:val="000B256A"/>
    <w:rsid w:val="000B39CC"/>
    <w:rsid w:val="000B76C9"/>
    <w:rsid w:val="000B77CF"/>
    <w:rsid w:val="000C018E"/>
    <w:rsid w:val="000C033F"/>
    <w:rsid w:val="000C0418"/>
    <w:rsid w:val="000C177C"/>
    <w:rsid w:val="000C1BD3"/>
    <w:rsid w:val="000C2793"/>
    <w:rsid w:val="000C37FD"/>
    <w:rsid w:val="000C44AB"/>
    <w:rsid w:val="000C46BB"/>
    <w:rsid w:val="000C6722"/>
    <w:rsid w:val="000C67C0"/>
    <w:rsid w:val="000D04F5"/>
    <w:rsid w:val="000D2664"/>
    <w:rsid w:val="000D278C"/>
    <w:rsid w:val="000D3358"/>
    <w:rsid w:val="000D4ADC"/>
    <w:rsid w:val="000D5966"/>
    <w:rsid w:val="000D59CF"/>
    <w:rsid w:val="000D6DD8"/>
    <w:rsid w:val="000D7697"/>
    <w:rsid w:val="000E1074"/>
    <w:rsid w:val="000E1876"/>
    <w:rsid w:val="000E6E01"/>
    <w:rsid w:val="000E737B"/>
    <w:rsid w:val="000E7E38"/>
    <w:rsid w:val="000F06E4"/>
    <w:rsid w:val="000F0E7A"/>
    <w:rsid w:val="000F10E8"/>
    <w:rsid w:val="000F3024"/>
    <w:rsid w:val="000F5EFA"/>
    <w:rsid w:val="000F61AF"/>
    <w:rsid w:val="000F6E2B"/>
    <w:rsid w:val="000F7CE1"/>
    <w:rsid w:val="00100F61"/>
    <w:rsid w:val="00101731"/>
    <w:rsid w:val="0010378D"/>
    <w:rsid w:val="001059D8"/>
    <w:rsid w:val="001059F2"/>
    <w:rsid w:val="00105E99"/>
    <w:rsid w:val="00106800"/>
    <w:rsid w:val="00107FE5"/>
    <w:rsid w:val="00110F75"/>
    <w:rsid w:val="001127E9"/>
    <w:rsid w:val="00112A80"/>
    <w:rsid w:val="00113577"/>
    <w:rsid w:val="00114D81"/>
    <w:rsid w:val="0011765F"/>
    <w:rsid w:val="001207BA"/>
    <w:rsid w:val="0012260E"/>
    <w:rsid w:val="00122D68"/>
    <w:rsid w:val="001232AC"/>
    <w:rsid w:val="00126C24"/>
    <w:rsid w:val="00127627"/>
    <w:rsid w:val="001276C0"/>
    <w:rsid w:val="00130AAF"/>
    <w:rsid w:val="0013236E"/>
    <w:rsid w:val="00132C3D"/>
    <w:rsid w:val="00133765"/>
    <w:rsid w:val="00133BA1"/>
    <w:rsid w:val="0013409E"/>
    <w:rsid w:val="0013434C"/>
    <w:rsid w:val="00135937"/>
    <w:rsid w:val="00135D0E"/>
    <w:rsid w:val="00135DC7"/>
    <w:rsid w:val="00136026"/>
    <w:rsid w:val="00136E47"/>
    <w:rsid w:val="00137445"/>
    <w:rsid w:val="00137A28"/>
    <w:rsid w:val="0014090C"/>
    <w:rsid w:val="00140AA9"/>
    <w:rsid w:val="00144074"/>
    <w:rsid w:val="001448C8"/>
    <w:rsid w:val="00145184"/>
    <w:rsid w:val="00145D5A"/>
    <w:rsid w:val="00146785"/>
    <w:rsid w:val="00147C95"/>
    <w:rsid w:val="00147FB1"/>
    <w:rsid w:val="0015037A"/>
    <w:rsid w:val="00150582"/>
    <w:rsid w:val="00151B6D"/>
    <w:rsid w:val="0015226D"/>
    <w:rsid w:val="00153508"/>
    <w:rsid w:val="00154266"/>
    <w:rsid w:val="001571BB"/>
    <w:rsid w:val="0015759C"/>
    <w:rsid w:val="00157ED7"/>
    <w:rsid w:val="001610E4"/>
    <w:rsid w:val="0016119D"/>
    <w:rsid w:val="00161383"/>
    <w:rsid w:val="00161CB0"/>
    <w:rsid w:val="001621FE"/>
    <w:rsid w:val="00162783"/>
    <w:rsid w:val="00162955"/>
    <w:rsid w:val="00162FA4"/>
    <w:rsid w:val="001651C2"/>
    <w:rsid w:val="001660CB"/>
    <w:rsid w:val="00166BBE"/>
    <w:rsid w:val="00167180"/>
    <w:rsid w:val="001673D1"/>
    <w:rsid w:val="001676FD"/>
    <w:rsid w:val="0017002B"/>
    <w:rsid w:val="001700AE"/>
    <w:rsid w:val="0017062B"/>
    <w:rsid w:val="00172376"/>
    <w:rsid w:val="001727E1"/>
    <w:rsid w:val="00172C42"/>
    <w:rsid w:val="0017439A"/>
    <w:rsid w:val="001749D6"/>
    <w:rsid w:val="00180165"/>
    <w:rsid w:val="0018070B"/>
    <w:rsid w:val="00180A11"/>
    <w:rsid w:val="00181FA3"/>
    <w:rsid w:val="00182E70"/>
    <w:rsid w:val="00183054"/>
    <w:rsid w:val="0019046E"/>
    <w:rsid w:val="0019093B"/>
    <w:rsid w:val="00192FC0"/>
    <w:rsid w:val="00194109"/>
    <w:rsid w:val="001945E3"/>
    <w:rsid w:val="0019593A"/>
    <w:rsid w:val="00196EFF"/>
    <w:rsid w:val="001A06E8"/>
    <w:rsid w:val="001A0B0F"/>
    <w:rsid w:val="001A33D0"/>
    <w:rsid w:val="001A3593"/>
    <w:rsid w:val="001A4891"/>
    <w:rsid w:val="001A4BA6"/>
    <w:rsid w:val="001A5C5A"/>
    <w:rsid w:val="001A6CF0"/>
    <w:rsid w:val="001A6D51"/>
    <w:rsid w:val="001A6FE7"/>
    <w:rsid w:val="001A7FB7"/>
    <w:rsid w:val="001B0F4C"/>
    <w:rsid w:val="001B2495"/>
    <w:rsid w:val="001B51CD"/>
    <w:rsid w:val="001B6F87"/>
    <w:rsid w:val="001B787D"/>
    <w:rsid w:val="001B7BB6"/>
    <w:rsid w:val="001B7C46"/>
    <w:rsid w:val="001B7F36"/>
    <w:rsid w:val="001C0785"/>
    <w:rsid w:val="001C0F74"/>
    <w:rsid w:val="001C1872"/>
    <w:rsid w:val="001C27BC"/>
    <w:rsid w:val="001C4C8C"/>
    <w:rsid w:val="001C5611"/>
    <w:rsid w:val="001C5916"/>
    <w:rsid w:val="001C5941"/>
    <w:rsid w:val="001C6348"/>
    <w:rsid w:val="001C6575"/>
    <w:rsid w:val="001D061B"/>
    <w:rsid w:val="001D1FD6"/>
    <w:rsid w:val="001D2967"/>
    <w:rsid w:val="001D4AEC"/>
    <w:rsid w:val="001D623D"/>
    <w:rsid w:val="001D7C20"/>
    <w:rsid w:val="001D7EFF"/>
    <w:rsid w:val="001E0F3C"/>
    <w:rsid w:val="001E122E"/>
    <w:rsid w:val="001E2F25"/>
    <w:rsid w:val="001E3333"/>
    <w:rsid w:val="001E525F"/>
    <w:rsid w:val="001E5A95"/>
    <w:rsid w:val="001E601F"/>
    <w:rsid w:val="001E6363"/>
    <w:rsid w:val="001E66B9"/>
    <w:rsid w:val="001E76AA"/>
    <w:rsid w:val="001E76D5"/>
    <w:rsid w:val="001F0A27"/>
    <w:rsid w:val="001F2F4E"/>
    <w:rsid w:val="001F3AA9"/>
    <w:rsid w:val="001F7D37"/>
    <w:rsid w:val="0020150A"/>
    <w:rsid w:val="00201683"/>
    <w:rsid w:val="002019CE"/>
    <w:rsid w:val="00201B07"/>
    <w:rsid w:val="00201B86"/>
    <w:rsid w:val="00203DFB"/>
    <w:rsid w:val="00203F22"/>
    <w:rsid w:val="00205F33"/>
    <w:rsid w:val="00206DD0"/>
    <w:rsid w:val="0021152F"/>
    <w:rsid w:val="00212625"/>
    <w:rsid w:val="0021295F"/>
    <w:rsid w:val="002132C0"/>
    <w:rsid w:val="0021407D"/>
    <w:rsid w:val="00217101"/>
    <w:rsid w:val="00217279"/>
    <w:rsid w:val="00217704"/>
    <w:rsid w:val="0021779B"/>
    <w:rsid w:val="00220117"/>
    <w:rsid w:val="00220995"/>
    <w:rsid w:val="00220BDC"/>
    <w:rsid w:val="00221C77"/>
    <w:rsid w:val="002227B2"/>
    <w:rsid w:val="00224185"/>
    <w:rsid w:val="00224524"/>
    <w:rsid w:val="00225953"/>
    <w:rsid w:val="002262A1"/>
    <w:rsid w:val="0023093A"/>
    <w:rsid w:val="00231226"/>
    <w:rsid w:val="00232027"/>
    <w:rsid w:val="00233DFC"/>
    <w:rsid w:val="00233F65"/>
    <w:rsid w:val="002359B5"/>
    <w:rsid w:val="00236F96"/>
    <w:rsid w:val="00241F1D"/>
    <w:rsid w:val="00242211"/>
    <w:rsid w:val="0024256B"/>
    <w:rsid w:val="00242F56"/>
    <w:rsid w:val="002439A6"/>
    <w:rsid w:val="00244598"/>
    <w:rsid w:val="00247617"/>
    <w:rsid w:val="00247D6E"/>
    <w:rsid w:val="00247F7E"/>
    <w:rsid w:val="00250677"/>
    <w:rsid w:val="00251252"/>
    <w:rsid w:val="0025126C"/>
    <w:rsid w:val="00251608"/>
    <w:rsid w:val="002531C2"/>
    <w:rsid w:val="002531C4"/>
    <w:rsid w:val="00253BD5"/>
    <w:rsid w:val="00254149"/>
    <w:rsid w:val="00254FDD"/>
    <w:rsid w:val="002575C0"/>
    <w:rsid w:val="0025760C"/>
    <w:rsid w:val="002609D2"/>
    <w:rsid w:val="00261ADB"/>
    <w:rsid w:val="002638D5"/>
    <w:rsid w:val="00263C42"/>
    <w:rsid w:val="00264095"/>
    <w:rsid w:val="0026465A"/>
    <w:rsid w:val="00265CAB"/>
    <w:rsid w:val="002672A4"/>
    <w:rsid w:val="00267777"/>
    <w:rsid w:val="00270523"/>
    <w:rsid w:val="0027148D"/>
    <w:rsid w:val="00272ADA"/>
    <w:rsid w:val="00273228"/>
    <w:rsid w:val="002736F1"/>
    <w:rsid w:val="00273B82"/>
    <w:rsid w:val="0027483F"/>
    <w:rsid w:val="002755F2"/>
    <w:rsid w:val="002756D1"/>
    <w:rsid w:val="00275FDE"/>
    <w:rsid w:val="00276563"/>
    <w:rsid w:val="00277FA7"/>
    <w:rsid w:val="0028013B"/>
    <w:rsid w:val="002805C3"/>
    <w:rsid w:val="002806D4"/>
    <w:rsid w:val="002812EB"/>
    <w:rsid w:val="0028138B"/>
    <w:rsid w:val="002813DC"/>
    <w:rsid w:val="00281CA5"/>
    <w:rsid w:val="00281EC0"/>
    <w:rsid w:val="002828EC"/>
    <w:rsid w:val="00282AAD"/>
    <w:rsid w:val="00283873"/>
    <w:rsid w:val="002857D6"/>
    <w:rsid w:val="00285D09"/>
    <w:rsid w:val="00286067"/>
    <w:rsid w:val="00286238"/>
    <w:rsid w:val="00286EF7"/>
    <w:rsid w:val="00287FE5"/>
    <w:rsid w:val="00290A6A"/>
    <w:rsid w:val="00290BBD"/>
    <w:rsid w:val="00294138"/>
    <w:rsid w:val="00294FB0"/>
    <w:rsid w:val="00294FEE"/>
    <w:rsid w:val="00296B41"/>
    <w:rsid w:val="00297441"/>
    <w:rsid w:val="002A07F7"/>
    <w:rsid w:val="002A1BF6"/>
    <w:rsid w:val="002A1C55"/>
    <w:rsid w:val="002A5237"/>
    <w:rsid w:val="002A5503"/>
    <w:rsid w:val="002A5FAF"/>
    <w:rsid w:val="002A65B4"/>
    <w:rsid w:val="002A66D6"/>
    <w:rsid w:val="002A70AC"/>
    <w:rsid w:val="002A736A"/>
    <w:rsid w:val="002A7C41"/>
    <w:rsid w:val="002A7E5B"/>
    <w:rsid w:val="002B0B6E"/>
    <w:rsid w:val="002B559E"/>
    <w:rsid w:val="002B7675"/>
    <w:rsid w:val="002B76E0"/>
    <w:rsid w:val="002B7EA1"/>
    <w:rsid w:val="002C13BA"/>
    <w:rsid w:val="002C2EA0"/>
    <w:rsid w:val="002C3DAD"/>
    <w:rsid w:val="002C3FED"/>
    <w:rsid w:val="002C453D"/>
    <w:rsid w:val="002C4667"/>
    <w:rsid w:val="002C4BAD"/>
    <w:rsid w:val="002C5CF0"/>
    <w:rsid w:val="002C5EA4"/>
    <w:rsid w:val="002C6349"/>
    <w:rsid w:val="002D10D0"/>
    <w:rsid w:val="002D16D0"/>
    <w:rsid w:val="002D1F90"/>
    <w:rsid w:val="002D20EA"/>
    <w:rsid w:val="002D27D7"/>
    <w:rsid w:val="002D4F8D"/>
    <w:rsid w:val="002E0796"/>
    <w:rsid w:val="002E2496"/>
    <w:rsid w:val="002E27E5"/>
    <w:rsid w:val="002E30C3"/>
    <w:rsid w:val="002E421A"/>
    <w:rsid w:val="002E4BEE"/>
    <w:rsid w:val="002E5E25"/>
    <w:rsid w:val="002E6463"/>
    <w:rsid w:val="002F1198"/>
    <w:rsid w:val="002F313A"/>
    <w:rsid w:val="002F39EE"/>
    <w:rsid w:val="002F42AD"/>
    <w:rsid w:val="002F467E"/>
    <w:rsid w:val="002F52E8"/>
    <w:rsid w:val="002F5A4A"/>
    <w:rsid w:val="002F5FA0"/>
    <w:rsid w:val="002F76EC"/>
    <w:rsid w:val="002F78E4"/>
    <w:rsid w:val="003000BD"/>
    <w:rsid w:val="00300BEF"/>
    <w:rsid w:val="00301EF7"/>
    <w:rsid w:val="00310570"/>
    <w:rsid w:val="003119D2"/>
    <w:rsid w:val="00312C7F"/>
    <w:rsid w:val="00313581"/>
    <w:rsid w:val="00313FCB"/>
    <w:rsid w:val="00314414"/>
    <w:rsid w:val="00314E4F"/>
    <w:rsid w:val="0031522C"/>
    <w:rsid w:val="003167F2"/>
    <w:rsid w:val="00320630"/>
    <w:rsid w:val="00320C3D"/>
    <w:rsid w:val="003212FE"/>
    <w:rsid w:val="003218AD"/>
    <w:rsid w:val="003218B3"/>
    <w:rsid w:val="003258D2"/>
    <w:rsid w:val="003259B9"/>
    <w:rsid w:val="00326284"/>
    <w:rsid w:val="00326692"/>
    <w:rsid w:val="00326E2D"/>
    <w:rsid w:val="00327261"/>
    <w:rsid w:val="003274B2"/>
    <w:rsid w:val="003308C8"/>
    <w:rsid w:val="00330B0D"/>
    <w:rsid w:val="00332EF7"/>
    <w:rsid w:val="00333718"/>
    <w:rsid w:val="00334AD8"/>
    <w:rsid w:val="00336E60"/>
    <w:rsid w:val="00337054"/>
    <w:rsid w:val="00343B46"/>
    <w:rsid w:val="003460C4"/>
    <w:rsid w:val="00346231"/>
    <w:rsid w:val="0034688E"/>
    <w:rsid w:val="00350172"/>
    <w:rsid w:val="003501BA"/>
    <w:rsid w:val="00350CC8"/>
    <w:rsid w:val="00352788"/>
    <w:rsid w:val="0035278A"/>
    <w:rsid w:val="0035361C"/>
    <w:rsid w:val="00354797"/>
    <w:rsid w:val="00355089"/>
    <w:rsid w:val="00357D74"/>
    <w:rsid w:val="003606B6"/>
    <w:rsid w:val="00360CC5"/>
    <w:rsid w:val="003621EE"/>
    <w:rsid w:val="00364765"/>
    <w:rsid w:val="0036481A"/>
    <w:rsid w:val="00372E78"/>
    <w:rsid w:val="00372FC7"/>
    <w:rsid w:val="00373791"/>
    <w:rsid w:val="0037412E"/>
    <w:rsid w:val="00374476"/>
    <w:rsid w:val="0037503F"/>
    <w:rsid w:val="003765F9"/>
    <w:rsid w:val="00377C35"/>
    <w:rsid w:val="00377F2C"/>
    <w:rsid w:val="00380619"/>
    <w:rsid w:val="003826B5"/>
    <w:rsid w:val="00384090"/>
    <w:rsid w:val="00384AB1"/>
    <w:rsid w:val="00387255"/>
    <w:rsid w:val="003878DE"/>
    <w:rsid w:val="00392A63"/>
    <w:rsid w:val="00392C2E"/>
    <w:rsid w:val="0039397F"/>
    <w:rsid w:val="003939B9"/>
    <w:rsid w:val="00393C1F"/>
    <w:rsid w:val="003946FF"/>
    <w:rsid w:val="00394CE5"/>
    <w:rsid w:val="00395E39"/>
    <w:rsid w:val="00395FB4"/>
    <w:rsid w:val="00396685"/>
    <w:rsid w:val="00396AE5"/>
    <w:rsid w:val="00396B9B"/>
    <w:rsid w:val="003A1786"/>
    <w:rsid w:val="003A21E4"/>
    <w:rsid w:val="003A22D3"/>
    <w:rsid w:val="003A5E85"/>
    <w:rsid w:val="003A5FF7"/>
    <w:rsid w:val="003A61F8"/>
    <w:rsid w:val="003A6512"/>
    <w:rsid w:val="003A6F46"/>
    <w:rsid w:val="003A7C64"/>
    <w:rsid w:val="003A7DD6"/>
    <w:rsid w:val="003B0182"/>
    <w:rsid w:val="003B0311"/>
    <w:rsid w:val="003B153F"/>
    <w:rsid w:val="003B1CAD"/>
    <w:rsid w:val="003B3D24"/>
    <w:rsid w:val="003B46B5"/>
    <w:rsid w:val="003B5AD5"/>
    <w:rsid w:val="003B7BD6"/>
    <w:rsid w:val="003B7F16"/>
    <w:rsid w:val="003C1976"/>
    <w:rsid w:val="003C213D"/>
    <w:rsid w:val="003C461F"/>
    <w:rsid w:val="003C4B6B"/>
    <w:rsid w:val="003C5F5B"/>
    <w:rsid w:val="003C7AD1"/>
    <w:rsid w:val="003D1883"/>
    <w:rsid w:val="003D231C"/>
    <w:rsid w:val="003D3334"/>
    <w:rsid w:val="003D4666"/>
    <w:rsid w:val="003D4B48"/>
    <w:rsid w:val="003D691E"/>
    <w:rsid w:val="003D6B85"/>
    <w:rsid w:val="003D7108"/>
    <w:rsid w:val="003E18DF"/>
    <w:rsid w:val="003E3E22"/>
    <w:rsid w:val="003E46EE"/>
    <w:rsid w:val="003E4B0A"/>
    <w:rsid w:val="003E4FFB"/>
    <w:rsid w:val="003E54E0"/>
    <w:rsid w:val="003E6591"/>
    <w:rsid w:val="003E6C49"/>
    <w:rsid w:val="003E6E09"/>
    <w:rsid w:val="003F0BAF"/>
    <w:rsid w:val="003F1D4D"/>
    <w:rsid w:val="003F26AE"/>
    <w:rsid w:val="003F2BBD"/>
    <w:rsid w:val="003F3445"/>
    <w:rsid w:val="003F372F"/>
    <w:rsid w:val="003F3745"/>
    <w:rsid w:val="003F3F35"/>
    <w:rsid w:val="003F633A"/>
    <w:rsid w:val="003F6986"/>
    <w:rsid w:val="003F6A0C"/>
    <w:rsid w:val="003F7234"/>
    <w:rsid w:val="0040089E"/>
    <w:rsid w:val="00400F60"/>
    <w:rsid w:val="0040122E"/>
    <w:rsid w:val="00401DA1"/>
    <w:rsid w:val="004020BD"/>
    <w:rsid w:val="00403E07"/>
    <w:rsid w:val="00404DBD"/>
    <w:rsid w:val="004065C8"/>
    <w:rsid w:val="004069D9"/>
    <w:rsid w:val="0040712F"/>
    <w:rsid w:val="004072F3"/>
    <w:rsid w:val="00407C25"/>
    <w:rsid w:val="0041336D"/>
    <w:rsid w:val="00414287"/>
    <w:rsid w:val="00414EB5"/>
    <w:rsid w:val="004169DA"/>
    <w:rsid w:val="00416AF5"/>
    <w:rsid w:val="00416D3D"/>
    <w:rsid w:val="00416D9E"/>
    <w:rsid w:val="0041788C"/>
    <w:rsid w:val="00420895"/>
    <w:rsid w:val="00420ABE"/>
    <w:rsid w:val="004212BC"/>
    <w:rsid w:val="0042225F"/>
    <w:rsid w:val="004235D9"/>
    <w:rsid w:val="00423DB1"/>
    <w:rsid w:val="00425C73"/>
    <w:rsid w:val="0042687E"/>
    <w:rsid w:val="00426B19"/>
    <w:rsid w:val="00426C8C"/>
    <w:rsid w:val="00430A50"/>
    <w:rsid w:val="00430B02"/>
    <w:rsid w:val="004335E2"/>
    <w:rsid w:val="00433C80"/>
    <w:rsid w:val="00434F8E"/>
    <w:rsid w:val="00435DD4"/>
    <w:rsid w:val="004401A5"/>
    <w:rsid w:val="004417F0"/>
    <w:rsid w:val="004421EF"/>
    <w:rsid w:val="0044223D"/>
    <w:rsid w:val="00442A0B"/>
    <w:rsid w:val="00442F76"/>
    <w:rsid w:val="004439F7"/>
    <w:rsid w:val="004442C7"/>
    <w:rsid w:val="004446E7"/>
    <w:rsid w:val="00445448"/>
    <w:rsid w:val="00447A64"/>
    <w:rsid w:val="004517EB"/>
    <w:rsid w:val="00453A2B"/>
    <w:rsid w:val="00454D31"/>
    <w:rsid w:val="0045735C"/>
    <w:rsid w:val="004600FD"/>
    <w:rsid w:val="00460244"/>
    <w:rsid w:val="00460890"/>
    <w:rsid w:val="0046195C"/>
    <w:rsid w:val="0046236D"/>
    <w:rsid w:val="0046371C"/>
    <w:rsid w:val="0046375F"/>
    <w:rsid w:val="0046378D"/>
    <w:rsid w:val="0046389E"/>
    <w:rsid w:val="004646F9"/>
    <w:rsid w:val="0046574B"/>
    <w:rsid w:val="00470A56"/>
    <w:rsid w:val="00470BDE"/>
    <w:rsid w:val="004726C9"/>
    <w:rsid w:val="004749BA"/>
    <w:rsid w:val="00475916"/>
    <w:rsid w:val="00476369"/>
    <w:rsid w:val="00476E54"/>
    <w:rsid w:val="00481387"/>
    <w:rsid w:val="004816A8"/>
    <w:rsid w:val="00483194"/>
    <w:rsid w:val="00483700"/>
    <w:rsid w:val="00485467"/>
    <w:rsid w:val="0048575B"/>
    <w:rsid w:val="004869C6"/>
    <w:rsid w:val="00487057"/>
    <w:rsid w:val="0048716F"/>
    <w:rsid w:val="00487368"/>
    <w:rsid w:val="00490792"/>
    <w:rsid w:val="00490847"/>
    <w:rsid w:val="0049084A"/>
    <w:rsid w:val="00490CBC"/>
    <w:rsid w:val="00490E00"/>
    <w:rsid w:val="00492055"/>
    <w:rsid w:val="00492AA4"/>
    <w:rsid w:val="00494DC9"/>
    <w:rsid w:val="004969BD"/>
    <w:rsid w:val="004A30A9"/>
    <w:rsid w:val="004A33D6"/>
    <w:rsid w:val="004A40BA"/>
    <w:rsid w:val="004A48E7"/>
    <w:rsid w:val="004A5522"/>
    <w:rsid w:val="004A5936"/>
    <w:rsid w:val="004A63D9"/>
    <w:rsid w:val="004A7166"/>
    <w:rsid w:val="004B00BC"/>
    <w:rsid w:val="004B049A"/>
    <w:rsid w:val="004B0BED"/>
    <w:rsid w:val="004B19AB"/>
    <w:rsid w:val="004B2D7C"/>
    <w:rsid w:val="004B3D80"/>
    <w:rsid w:val="004B5C7B"/>
    <w:rsid w:val="004B5FEC"/>
    <w:rsid w:val="004B67D9"/>
    <w:rsid w:val="004B7866"/>
    <w:rsid w:val="004B7D9D"/>
    <w:rsid w:val="004C04FD"/>
    <w:rsid w:val="004C0CCA"/>
    <w:rsid w:val="004C0FF5"/>
    <w:rsid w:val="004C104E"/>
    <w:rsid w:val="004C1C68"/>
    <w:rsid w:val="004C241D"/>
    <w:rsid w:val="004C4BF9"/>
    <w:rsid w:val="004C601D"/>
    <w:rsid w:val="004D16C0"/>
    <w:rsid w:val="004D1D2D"/>
    <w:rsid w:val="004D2196"/>
    <w:rsid w:val="004D2652"/>
    <w:rsid w:val="004D2833"/>
    <w:rsid w:val="004D28AC"/>
    <w:rsid w:val="004D3DEB"/>
    <w:rsid w:val="004D4333"/>
    <w:rsid w:val="004D5DEF"/>
    <w:rsid w:val="004D69B2"/>
    <w:rsid w:val="004D7D32"/>
    <w:rsid w:val="004E1531"/>
    <w:rsid w:val="004E1E09"/>
    <w:rsid w:val="004E6726"/>
    <w:rsid w:val="004E6E8E"/>
    <w:rsid w:val="004E7CDA"/>
    <w:rsid w:val="004F073D"/>
    <w:rsid w:val="004F1277"/>
    <w:rsid w:val="004F2003"/>
    <w:rsid w:val="004F2761"/>
    <w:rsid w:val="004F2BE6"/>
    <w:rsid w:val="004F32F8"/>
    <w:rsid w:val="004F6DF9"/>
    <w:rsid w:val="005002E9"/>
    <w:rsid w:val="00501F28"/>
    <w:rsid w:val="00502550"/>
    <w:rsid w:val="00503F1D"/>
    <w:rsid w:val="0050630C"/>
    <w:rsid w:val="00506861"/>
    <w:rsid w:val="00506C49"/>
    <w:rsid w:val="00507F55"/>
    <w:rsid w:val="00511338"/>
    <w:rsid w:val="00512473"/>
    <w:rsid w:val="00512A25"/>
    <w:rsid w:val="0051328F"/>
    <w:rsid w:val="005164BB"/>
    <w:rsid w:val="00516AA2"/>
    <w:rsid w:val="00517B06"/>
    <w:rsid w:val="00517F0B"/>
    <w:rsid w:val="00520F3C"/>
    <w:rsid w:val="00521BCF"/>
    <w:rsid w:val="00524117"/>
    <w:rsid w:val="00524708"/>
    <w:rsid w:val="00525EB5"/>
    <w:rsid w:val="00526284"/>
    <w:rsid w:val="005275ED"/>
    <w:rsid w:val="00530B05"/>
    <w:rsid w:val="00531599"/>
    <w:rsid w:val="00532423"/>
    <w:rsid w:val="00533561"/>
    <w:rsid w:val="00534C2A"/>
    <w:rsid w:val="0053526B"/>
    <w:rsid w:val="00535AD7"/>
    <w:rsid w:val="00536672"/>
    <w:rsid w:val="0053755A"/>
    <w:rsid w:val="00540001"/>
    <w:rsid w:val="00541FBC"/>
    <w:rsid w:val="00542F23"/>
    <w:rsid w:val="00543849"/>
    <w:rsid w:val="0054428C"/>
    <w:rsid w:val="0054433A"/>
    <w:rsid w:val="005446AC"/>
    <w:rsid w:val="005453FB"/>
    <w:rsid w:val="00546826"/>
    <w:rsid w:val="0054733A"/>
    <w:rsid w:val="00550C1C"/>
    <w:rsid w:val="00551421"/>
    <w:rsid w:val="00551867"/>
    <w:rsid w:val="00553A12"/>
    <w:rsid w:val="00555961"/>
    <w:rsid w:val="00563F1B"/>
    <w:rsid w:val="005657CF"/>
    <w:rsid w:val="005666FB"/>
    <w:rsid w:val="00567EDF"/>
    <w:rsid w:val="00567FB2"/>
    <w:rsid w:val="005704D5"/>
    <w:rsid w:val="00572F2A"/>
    <w:rsid w:val="00573E2F"/>
    <w:rsid w:val="00574743"/>
    <w:rsid w:val="00574CBC"/>
    <w:rsid w:val="005751E7"/>
    <w:rsid w:val="00575447"/>
    <w:rsid w:val="005759B0"/>
    <w:rsid w:val="005761D7"/>
    <w:rsid w:val="00576722"/>
    <w:rsid w:val="00577B34"/>
    <w:rsid w:val="005803D0"/>
    <w:rsid w:val="00580B4F"/>
    <w:rsid w:val="00581728"/>
    <w:rsid w:val="00581BFB"/>
    <w:rsid w:val="00582EBA"/>
    <w:rsid w:val="0058388A"/>
    <w:rsid w:val="0058642E"/>
    <w:rsid w:val="00586B53"/>
    <w:rsid w:val="005873C2"/>
    <w:rsid w:val="005919D2"/>
    <w:rsid w:val="00592117"/>
    <w:rsid w:val="0059252D"/>
    <w:rsid w:val="00594664"/>
    <w:rsid w:val="00594E3F"/>
    <w:rsid w:val="00595A8E"/>
    <w:rsid w:val="00595C15"/>
    <w:rsid w:val="005967C9"/>
    <w:rsid w:val="00596E93"/>
    <w:rsid w:val="00597D0E"/>
    <w:rsid w:val="005A0E1E"/>
    <w:rsid w:val="005A10BA"/>
    <w:rsid w:val="005A235A"/>
    <w:rsid w:val="005A2D22"/>
    <w:rsid w:val="005A2E90"/>
    <w:rsid w:val="005A2F6C"/>
    <w:rsid w:val="005A3D2A"/>
    <w:rsid w:val="005A4497"/>
    <w:rsid w:val="005A7CBA"/>
    <w:rsid w:val="005A7D09"/>
    <w:rsid w:val="005B02B0"/>
    <w:rsid w:val="005B159B"/>
    <w:rsid w:val="005B1B3D"/>
    <w:rsid w:val="005B2562"/>
    <w:rsid w:val="005B3671"/>
    <w:rsid w:val="005B3EC6"/>
    <w:rsid w:val="005B48D4"/>
    <w:rsid w:val="005B5A3A"/>
    <w:rsid w:val="005B63C9"/>
    <w:rsid w:val="005B6BC1"/>
    <w:rsid w:val="005B741B"/>
    <w:rsid w:val="005B7FE7"/>
    <w:rsid w:val="005C2543"/>
    <w:rsid w:val="005C30F5"/>
    <w:rsid w:val="005C3646"/>
    <w:rsid w:val="005C45CC"/>
    <w:rsid w:val="005C5454"/>
    <w:rsid w:val="005D0979"/>
    <w:rsid w:val="005D12D5"/>
    <w:rsid w:val="005D1B44"/>
    <w:rsid w:val="005D2062"/>
    <w:rsid w:val="005D32EB"/>
    <w:rsid w:val="005D349C"/>
    <w:rsid w:val="005D34C9"/>
    <w:rsid w:val="005D6017"/>
    <w:rsid w:val="005D799D"/>
    <w:rsid w:val="005D7FAD"/>
    <w:rsid w:val="005E0501"/>
    <w:rsid w:val="005E0B6F"/>
    <w:rsid w:val="005E15AB"/>
    <w:rsid w:val="005E2BE3"/>
    <w:rsid w:val="005E570E"/>
    <w:rsid w:val="005E7732"/>
    <w:rsid w:val="005E7971"/>
    <w:rsid w:val="005F026E"/>
    <w:rsid w:val="005F1861"/>
    <w:rsid w:val="005F259A"/>
    <w:rsid w:val="005F4D50"/>
    <w:rsid w:val="005F59A4"/>
    <w:rsid w:val="005F67A1"/>
    <w:rsid w:val="005F6E53"/>
    <w:rsid w:val="00601130"/>
    <w:rsid w:val="00601641"/>
    <w:rsid w:val="00603F77"/>
    <w:rsid w:val="00604395"/>
    <w:rsid w:val="006058E5"/>
    <w:rsid w:val="00606D94"/>
    <w:rsid w:val="00610191"/>
    <w:rsid w:val="0061047F"/>
    <w:rsid w:val="006106C1"/>
    <w:rsid w:val="006109C3"/>
    <w:rsid w:val="00610C6D"/>
    <w:rsid w:val="00610D56"/>
    <w:rsid w:val="00613406"/>
    <w:rsid w:val="006151CF"/>
    <w:rsid w:val="00615235"/>
    <w:rsid w:val="00615761"/>
    <w:rsid w:val="00615E14"/>
    <w:rsid w:val="0061604C"/>
    <w:rsid w:val="00617C78"/>
    <w:rsid w:val="00620923"/>
    <w:rsid w:val="006213FF"/>
    <w:rsid w:val="00622D6C"/>
    <w:rsid w:val="00622F78"/>
    <w:rsid w:val="00623BBB"/>
    <w:rsid w:val="00624BFF"/>
    <w:rsid w:val="006266BF"/>
    <w:rsid w:val="006272F7"/>
    <w:rsid w:val="00630ED8"/>
    <w:rsid w:val="00631CA1"/>
    <w:rsid w:val="00632685"/>
    <w:rsid w:val="006332B4"/>
    <w:rsid w:val="00633B1A"/>
    <w:rsid w:val="006349FB"/>
    <w:rsid w:val="00634EDD"/>
    <w:rsid w:val="00635760"/>
    <w:rsid w:val="006364AA"/>
    <w:rsid w:val="00636872"/>
    <w:rsid w:val="00636F13"/>
    <w:rsid w:val="00636FD3"/>
    <w:rsid w:val="006374FF"/>
    <w:rsid w:val="00637FE5"/>
    <w:rsid w:val="006410FC"/>
    <w:rsid w:val="006416A2"/>
    <w:rsid w:val="00642F71"/>
    <w:rsid w:val="0064323D"/>
    <w:rsid w:val="00643482"/>
    <w:rsid w:val="00644016"/>
    <w:rsid w:val="00645807"/>
    <w:rsid w:val="00646A9B"/>
    <w:rsid w:val="006476FC"/>
    <w:rsid w:val="00652F34"/>
    <w:rsid w:val="006530FA"/>
    <w:rsid w:val="00653762"/>
    <w:rsid w:val="006538AA"/>
    <w:rsid w:val="0065473A"/>
    <w:rsid w:val="00654C00"/>
    <w:rsid w:val="006570D7"/>
    <w:rsid w:val="00661B18"/>
    <w:rsid w:val="00661E03"/>
    <w:rsid w:val="00661EEF"/>
    <w:rsid w:val="00663746"/>
    <w:rsid w:val="0066460A"/>
    <w:rsid w:val="00664948"/>
    <w:rsid w:val="00664DF2"/>
    <w:rsid w:val="006656E5"/>
    <w:rsid w:val="00665DA6"/>
    <w:rsid w:val="006669F9"/>
    <w:rsid w:val="00670136"/>
    <w:rsid w:val="00670206"/>
    <w:rsid w:val="00673172"/>
    <w:rsid w:val="0067431F"/>
    <w:rsid w:val="0067537A"/>
    <w:rsid w:val="00675AC3"/>
    <w:rsid w:val="00675DB0"/>
    <w:rsid w:val="00677465"/>
    <w:rsid w:val="0068101F"/>
    <w:rsid w:val="006810BE"/>
    <w:rsid w:val="00683136"/>
    <w:rsid w:val="00683278"/>
    <w:rsid w:val="00685F51"/>
    <w:rsid w:val="00686BFA"/>
    <w:rsid w:val="00687A5C"/>
    <w:rsid w:val="00690240"/>
    <w:rsid w:val="00690DA4"/>
    <w:rsid w:val="00691C55"/>
    <w:rsid w:val="00692383"/>
    <w:rsid w:val="00692C85"/>
    <w:rsid w:val="00693686"/>
    <w:rsid w:val="0069577B"/>
    <w:rsid w:val="006966F2"/>
    <w:rsid w:val="00696F07"/>
    <w:rsid w:val="00696F67"/>
    <w:rsid w:val="0069727A"/>
    <w:rsid w:val="00697748"/>
    <w:rsid w:val="006A01C6"/>
    <w:rsid w:val="006A0710"/>
    <w:rsid w:val="006A0CC7"/>
    <w:rsid w:val="006A202B"/>
    <w:rsid w:val="006A3D41"/>
    <w:rsid w:val="006A4E61"/>
    <w:rsid w:val="006A7790"/>
    <w:rsid w:val="006A7C3C"/>
    <w:rsid w:val="006A7DEF"/>
    <w:rsid w:val="006B050D"/>
    <w:rsid w:val="006B169F"/>
    <w:rsid w:val="006B20CD"/>
    <w:rsid w:val="006B7C52"/>
    <w:rsid w:val="006C0069"/>
    <w:rsid w:val="006C02C6"/>
    <w:rsid w:val="006C0821"/>
    <w:rsid w:val="006C23B0"/>
    <w:rsid w:val="006C3DC6"/>
    <w:rsid w:val="006C4113"/>
    <w:rsid w:val="006C48BF"/>
    <w:rsid w:val="006C5920"/>
    <w:rsid w:val="006C5E66"/>
    <w:rsid w:val="006D11A3"/>
    <w:rsid w:val="006D2CD3"/>
    <w:rsid w:val="006D2D4F"/>
    <w:rsid w:val="006D3A9F"/>
    <w:rsid w:val="006D3D76"/>
    <w:rsid w:val="006D4C91"/>
    <w:rsid w:val="006D4D5E"/>
    <w:rsid w:val="006D5017"/>
    <w:rsid w:val="006D6A0F"/>
    <w:rsid w:val="006D7C4A"/>
    <w:rsid w:val="006E04DE"/>
    <w:rsid w:val="006E0DC0"/>
    <w:rsid w:val="006E1670"/>
    <w:rsid w:val="006E324A"/>
    <w:rsid w:val="006E3595"/>
    <w:rsid w:val="006E38FF"/>
    <w:rsid w:val="006E3C0B"/>
    <w:rsid w:val="006E3EE9"/>
    <w:rsid w:val="006E503A"/>
    <w:rsid w:val="006E666E"/>
    <w:rsid w:val="006E7D6B"/>
    <w:rsid w:val="006F0017"/>
    <w:rsid w:val="006F18D4"/>
    <w:rsid w:val="006F1B1A"/>
    <w:rsid w:val="006F40E7"/>
    <w:rsid w:val="006F4149"/>
    <w:rsid w:val="006F795D"/>
    <w:rsid w:val="007004C8"/>
    <w:rsid w:val="0070141B"/>
    <w:rsid w:val="00701B47"/>
    <w:rsid w:val="007025C6"/>
    <w:rsid w:val="00702DCF"/>
    <w:rsid w:val="007040F3"/>
    <w:rsid w:val="00704197"/>
    <w:rsid w:val="007101D0"/>
    <w:rsid w:val="00710811"/>
    <w:rsid w:val="00711C32"/>
    <w:rsid w:val="00712DBA"/>
    <w:rsid w:val="00714A05"/>
    <w:rsid w:val="00715AFA"/>
    <w:rsid w:val="0071671A"/>
    <w:rsid w:val="0072116A"/>
    <w:rsid w:val="00721770"/>
    <w:rsid w:val="00722F97"/>
    <w:rsid w:val="0072312B"/>
    <w:rsid w:val="00724864"/>
    <w:rsid w:val="007264C7"/>
    <w:rsid w:val="00726CD3"/>
    <w:rsid w:val="00727FB1"/>
    <w:rsid w:val="00730FCF"/>
    <w:rsid w:val="00731C3B"/>
    <w:rsid w:val="00732B09"/>
    <w:rsid w:val="007332F0"/>
    <w:rsid w:val="0073389D"/>
    <w:rsid w:val="00733D7C"/>
    <w:rsid w:val="00734A3D"/>
    <w:rsid w:val="00735546"/>
    <w:rsid w:val="00736962"/>
    <w:rsid w:val="007371ED"/>
    <w:rsid w:val="00737582"/>
    <w:rsid w:val="007406FD"/>
    <w:rsid w:val="00740CD9"/>
    <w:rsid w:val="007412F5"/>
    <w:rsid w:val="00743F81"/>
    <w:rsid w:val="007448E7"/>
    <w:rsid w:val="00745BF8"/>
    <w:rsid w:val="007460FD"/>
    <w:rsid w:val="00746533"/>
    <w:rsid w:val="00751265"/>
    <w:rsid w:val="00751281"/>
    <w:rsid w:val="00751770"/>
    <w:rsid w:val="00751F78"/>
    <w:rsid w:val="00752342"/>
    <w:rsid w:val="007538AB"/>
    <w:rsid w:val="00753C1E"/>
    <w:rsid w:val="00754923"/>
    <w:rsid w:val="00755931"/>
    <w:rsid w:val="00755C88"/>
    <w:rsid w:val="00760CB2"/>
    <w:rsid w:val="007625C1"/>
    <w:rsid w:val="00762AED"/>
    <w:rsid w:val="00762CF6"/>
    <w:rsid w:val="00764B4B"/>
    <w:rsid w:val="00764D51"/>
    <w:rsid w:val="00766DE2"/>
    <w:rsid w:val="007671A7"/>
    <w:rsid w:val="00767645"/>
    <w:rsid w:val="007703B9"/>
    <w:rsid w:val="00770E9C"/>
    <w:rsid w:val="00771BA4"/>
    <w:rsid w:val="00773250"/>
    <w:rsid w:val="00774699"/>
    <w:rsid w:val="007812F0"/>
    <w:rsid w:val="007826DA"/>
    <w:rsid w:val="007826DB"/>
    <w:rsid w:val="0078594B"/>
    <w:rsid w:val="00792FD4"/>
    <w:rsid w:val="0079452E"/>
    <w:rsid w:val="00794908"/>
    <w:rsid w:val="00794A00"/>
    <w:rsid w:val="007968C9"/>
    <w:rsid w:val="00796F81"/>
    <w:rsid w:val="007970F0"/>
    <w:rsid w:val="00797CC2"/>
    <w:rsid w:val="007A1541"/>
    <w:rsid w:val="007A18E1"/>
    <w:rsid w:val="007A2844"/>
    <w:rsid w:val="007A29AD"/>
    <w:rsid w:val="007A3319"/>
    <w:rsid w:val="007A3744"/>
    <w:rsid w:val="007A4004"/>
    <w:rsid w:val="007A607E"/>
    <w:rsid w:val="007B05AE"/>
    <w:rsid w:val="007B0A79"/>
    <w:rsid w:val="007B1295"/>
    <w:rsid w:val="007B1CEF"/>
    <w:rsid w:val="007B2F86"/>
    <w:rsid w:val="007B323D"/>
    <w:rsid w:val="007B5DAA"/>
    <w:rsid w:val="007B5ED4"/>
    <w:rsid w:val="007B68AE"/>
    <w:rsid w:val="007B6C79"/>
    <w:rsid w:val="007C087C"/>
    <w:rsid w:val="007C0CA4"/>
    <w:rsid w:val="007C1078"/>
    <w:rsid w:val="007C16D2"/>
    <w:rsid w:val="007C24E9"/>
    <w:rsid w:val="007C25ED"/>
    <w:rsid w:val="007C395E"/>
    <w:rsid w:val="007C499C"/>
    <w:rsid w:val="007C4D16"/>
    <w:rsid w:val="007C5155"/>
    <w:rsid w:val="007C55EE"/>
    <w:rsid w:val="007C5A82"/>
    <w:rsid w:val="007C5DB2"/>
    <w:rsid w:val="007C6648"/>
    <w:rsid w:val="007C7E93"/>
    <w:rsid w:val="007D0468"/>
    <w:rsid w:val="007D1374"/>
    <w:rsid w:val="007D143C"/>
    <w:rsid w:val="007D167A"/>
    <w:rsid w:val="007D3D04"/>
    <w:rsid w:val="007D5328"/>
    <w:rsid w:val="007D5D6D"/>
    <w:rsid w:val="007E030E"/>
    <w:rsid w:val="007E1593"/>
    <w:rsid w:val="007E5FBE"/>
    <w:rsid w:val="007E6EB5"/>
    <w:rsid w:val="007E7875"/>
    <w:rsid w:val="007F0115"/>
    <w:rsid w:val="007F04FC"/>
    <w:rsid w:val="007F0740"/>
    <w:rsid w:val="007F0D31"/>
    <w:rsid w:val="007F1E6E"/>
    <w:rsid w:val="007F3B91"/>
    <w:rsid w:val="007F3BC6"/>
    <w:rsid w:val="007F46F9"/>
    <w:rsid w:val="007F5E53"/>
    <w:rsid w:val="007F7021"/>
    <w:rsid w:val="007F7F35"/>
    <w:rsid w:val="00801743"/>
    <w:rsid w:val="00804323"/>
    <w:rsid w:val="008043D4"/>
    <w:rsid w:val="008043E7"/>
    <w:rsid w:val="00804E7F"/>
    <w:rsid w:val="0080615F"/>
    <w:rsid w:val="00806E11"/>
    <w:rsid w:val="0081143E"/>
    <w:rsid w:val="00811F82"/>
    <w:rsid w:val="00813291"/>
    <w:rsid w:val="00813911"/>
    <w:rsid w:val="0081434F"/>
    <w:rsid w:val="00814EEF"/>
    <w:rsid w:val="008217FD"/>
    <w:rsid w:val="008221FD"/>
    <w:rsid w:val="0082249A"/>
    <w:rsid w:val="00823CF7"/>
    <w:rsid w:val="008250CB"/>
    <w:rsid w:val="008253C6"/>
    <w:rsid w:val="00825855"/>
    <w:rsid w:val="00825E00"/>
    <w:rsid w:val="008266A4"/>
    <w:rsid w:val="008303C6"/>
    <w:rsid w:val="00830576"/>
    <w:rsid w:val="00830958"/>
    <w:rsid w:val="0083160E"/>
    <w:rsid w:val="00831FA0"/>
    <w:rsid w:val="00833A05"/>
    <w:rsid w:val="00834FD7"/>
    <w:rsid w:val="00835C1A"/>
    <w:rsid w:val="00835FEE"/>
    <w:rsid w:val="00836B03"/>
    <w:rsid w:val="00836F9D"/>
    <w:rsid w:val="00837C38"/>
    <w:rsid w:val="0084138B"/>
    <w:rsid w:val="00842868"/>
    <w:rsid w:val="00842E74"/>
    <w:rsid w:val="00842FF1"/>
    <w:rsid w:val="008430C7"/>
    <w:rsid w:val="00844639"/>
    <w:rsid w:val="008449D4"/>
    <w:rsid w:val="00846FAB"/>
    <w:rsid w:val="0084771D"/>
    <w:rsid w:val="00850E1E"/>
    <w:rsid w:val="0085102C"/>
    <w:rsid w:val="00851241"/>
    <w:rsid w:val="00851544"/>
    <w:rsid w:val="00851D97"/>
    <w:rsid w:val="00852695"/>
    <w:rsid w:val="00852D1E"/>
    <w:rsid w:val="00852E65"/>
    <w:rsid w:val="00852F79"/>
    <w:rsid w:val="008542B0"/>
    <w:rsid w:val="008544BE"/>
    <w:rsid w:val="0085590C"/>
    <w:rsid w:val="00855BE5"/>
    <w:rsid w:val="00856C2F"/>
    <w:rsid w:val="00860320"/>
    <w:rsid w:val="00862B45"/>
    <w:rsid w:val="00863C3C"/>
    <w:rsid w:val="00864D32"/>
    <w:rsid w:val="0086535E"/>
    <w:rsid w:val="00865532"/>
    <w:rsid w:val="00866C45"/>
    <w:rsid w:val="00866CDB"/>
    <w:rsid w:val="008713ED"/>
    <w:rsid w:val="00873EF3"/>
    <w:rsid w:val="0087629C"/>
    <w:rsid w:val="00877707"/>
    <w:rsid w:val="00880D5E"/>
    <w:rsid w:val="008814B2"/>
    <w:rsid w:val="00883125"/>
    <w:rsid w:val="00883621"/>
    <w:rsid w:val="008839E1"/>
    <w:rsid w:val="00883DF7"/>
    <w:rsid w:val="00885E28"/>
    <w:rsid w:val="00885F44"/>
    <w:rsid w:val="0088626C"/>
    <w:rsid w:val="0089005D"/>
    <w:rsid w:val="00890708"/>
    <w:rsid w:val="00892954"/>
    <w:rsid w:val="008939A2"/>
    <w:rsid w:val="00893B17"/>
    <w:rsid w:val="008941D7"/>
    <w:rsid w:val="00896BA2"/>
    <w:rsid w:val="0089706F"/>
    <w:rsid w:val="00897226"/>
    <w:rsid w:val="00897497"/>
    <w:rsid w:val="0089775B"/>
    <w:rsid w:val="00897961"/>
    <w:rsid w:val="008A01B8"/>
    <w:rsid w:val="008A1784"/>
    <w:rsid w:val="008A22C7"/>
    <w:rsid w:val="008A2A0E"/>
    <w:rsid w:val="008A4E42"/>
    <w:rsid w:val="008A520D"/>
    <w:rsid w:val="008A5903"/>
    <w:rsid w:val="008A6D64"/>
    <w:rsid w:val="008B0A97"/>
    <w:rsid w:val="008B17CA"/>
    <w:rsid w:val="008B18CF"/>
    <w:rsid w:val="008B2C38"/>
    <w:rsid w:val="008B4D40"/>
    <w:rsid w:val="008B5617"/>
    <w:rsid w:val="008B5FB6"/>
    <w:rsid w:val="008B61B7"/>
    <w:rsid w:val="008B7FB6"/>
    <w:rsid w:val="008C154E"/>
    <w:rsid w:val="008C1B02"/>
    <w:rsid w:val="008C1CE6"/>
    <w:rsid w:val="008C2EB1"/>
    <w:rsid w:val="008C3157"/>
    <w:rsid w:val="008C47AE"/>
    <w:rsid w:val="008C4A5B"/>
    <w:rsid w:val="008C4CCB"/>
    <w:rsid w:val="008C7271"/>
    <w:rsid w:val="008C74B4"/>
    <w:rsid w:val="008C7B81"/>
    <w:rsid w:val="008D0782"/>
    <w:rsid w:val="008D141A"/>
    <w:rsid w:val="008D14D9"/>
    <w:rsid w:val="008D44C8"/>
    <w:rsid w:val="008D457A"/>
    <w:rsid w:val="008D45AF"/>
    <w:rsid w:val="008D54B1"/>
    <w:rsid w:val="008D6679"/>
    <w:rsid w:val="008D6A5C"/>
    <w:rsid w:val="008D7FE3"/>
    <w:rsid w:val="008E003E"/>
    <w:rsid w:val="008E0C43"/>
    <w:rsid w:val="008E2E5F"/>
    <w:rsid w:val="008E3070"/>
    <w:rsid w:val="008E5E8D"/>
    <w:rsid w:val="008E740A"/>
    <w:rsid w:val="008F0FA3"/>
    <w:rsid w:val="008F203C"/>
    <w:rsid w:val="008F2160"/>
    <w:rsid w:val="008F2F5F"/>
    <w:rsid w:val="008F329C"/>
    <w:rsid w:val="008F423E"/>
    <w:rsid w:val="008F5715"/>
    <w:rsid w:val="008F5853"/>
    <w:rsid w:val="008F649E"/>
    <w:rsid w:val="008F65B8"/>
    <w:rsid w:val="008F72D8"/>
    <w:rsid w:val="0090092B"/>
    <w:rsid w:val="00900AEF"/>
    <w:rsid w:val="00900BB2"/>
    <w:rsid w:val="00900E4C"/>
    <w:rsid w:val="00902C31"/>
    <w:rsid w:val="00903CF4"/>
    <w:rsid w:val="00904343"/>
    <w:rsid w:val="00905DD5"/>
    <w:rsid w:val="0090713C"/>
    <w:rsid w:val="00907C37"/>
    <w:rsid w:val="009108D3"/>
    <w:rsid w:val="00910B9E"/>
    <w:rsid w:val="00912464"/>
    <w:rsid w:val="0091293D"/>
    <w:rsid w:val="00912F3C"/>
    <w:rsid w:val="00913A1C"/>
    <w:rsid w:val="009146F9"/>
    <w:rsid w:val="00914EC3"/>
    <w:rsid w:val="00914FA0"/>
    <w:rsid w:val="009151B6"/>
    <w:rsid w:val="00915434"/>
    <w:rsid w:val="009209AF"/>
    <w:rsid w:val="0092119F"/>
    <w:rsid w:val="00921FDE"/>
    <w:rsid w:val="0092368A"/>
    <w:rsid w:val="00923DF4"/>
    <w:rsid w:val="00923FE1"/>
    <w:rsid w:val="00925433"/>
    <w:rsid w:val="009264FD"/>
    <w:rsid w:val="00926802"/>
    <w:rsid w:val="00927104"/>
    <w:rsid w:val="009275A1"/>
    <w:rsid w:val="009278E9"/>
    <w:rsid w:val="00927BB1"/>
    <w:rsid w:val="00930081"/>
    <w:rsid w:val="00931E2D"/>
    <w:rsid w:val="00933DB6"/>
    <w:rsid w:val="0093544F"/>
    <w:rsid w:val="00937C79"/>
    <w:rsid w:val="009400E9"/>
    <w:rsid w:val="00942AAB"/>
    <w:rsid w:val="009440EA"/>
    <w:rsid w:val="00944473"/>
    <w:rsid w:val="00945C95"/>
    <w:rsid w:val="00945D68"/>
    <w:rsid w:val="0094680E"/>
    <w:rsid w:val="00946B96"/>
    <w:rsid w:val="00951229"/>
    <w:rsid w:val="0095156B"/>
    <w:rsid w:val="0095282F"/>
    <w:rsid w:val="0095448B"/>
    <w:rsid w:val="00954AAD"/>
    <w:rsid w:val="009571B5"/>
    <w:rsid w:val="009611BA"/>
    <w:rsid w:val="00961C94"/>
    <w:rsid w:val="00961E7F"/>
    <w:rsid w:val="009628BE"/>
    <w:rsid w:val="00963105"/>
    <w:rsid w:val="00963656"/>
    <w:rsid w:val="00965584"/>
    <w:rsid w:val="00967623"/>
    <w:rsid w:val="00970E35"/>
    <w:rsid w:val="00970E7E"/>
    <w:rsid w:val="00972E0E"/>
    <w:rsid w:val="0097303B"/>
    <w:rsid w:val="00973C28"/>
    <w:rsid w:val="00974D46"/>
    <w:rsid w:val="00980284"/>
    <w:rsid w:val="00980352"/>
    <w:rsid w:val="00980DCA"/>
    <w:rsid w:val="00981585"/>
    <w:rsid w:val="00982C54"/>
    <w:rsid w:val="0098370F"/>
    <w:rsid w:val="00983B5C"/>
    <w:rsid w:val="00983DE3"/>
    <w:rsid w:val="00986BC0"/>
    <w:rsid w:val="00990821"/>
    <w:rsid w:val="00991401"/>
    <w:rsid w:val="009938D9"/>
    <w:rsid w:val="00996EBA"/>
    <w:rsid w:val="00997296"/>
    <w:rsid w:val="0099756F"/>
    <w:rsid w:val="009A0195"/>
    <w:rsid w:val="009A260F"/>
    <w:rsid w:val="009A2E0E"/>
    <w:rsid w:val="009A2E7D"/>
    <w:rsid w:val="009A3FEC"/>
    <w:rsid w:val="009A4FFE"/>
    <w:rsid w:val="009A5C69"/>
    <w:rsid w:val="009A6D1E"/>
    <w:rsid w:val="009A797D"/>
    <w:rsid w:val="009B1DA4"/>
    <w:rsid w:val="009B2300"/>
    <w:rsid w:val="009B29F5"/>
    <w:rsid w:val="009B3584"/>
    <w:rsid w:val="009B3E49"/>
    <w:rsid w:val="009B6E9C"/>
    <w:rsid w:val="009C1E2E"/>
    <w:rsid w:val="009C3691"/>
    <w:rsid w:val="009C500C"/>
    <w:rsid w:val="009C6857"/>
    <w:rsid w:val="009C6897"/>
    <w:rsid w:val="009D0223"/>
    <w:rsid w:val="009D0C7A"/>
    <w:rsid w:val="009D0E27"/>
    <w:rsid w:val="009D24E9"/>
    <w:rsid w:val="009D2932"/>
    <w:rsid w:val="009D298F"/>
    <w:rsid w:val="009D309A"/>
    <w:rsid w:val="009D49A1"/>
    <w:rsid w:val="009D55BF"/>
    <w:rsid w:val="009D5BE7"/>
    <w:rsid w:val="009D63A6"/>
    <w:rsid w:val="009D7B05"/>
    <w:rsid w:val="009E1E97"/>
    <w:rsid w:val="009E2C11"/>
    <w:rsid w:val="009E3853"/>
    <w:rsid w:val="009E488E"/>
    <w:rsid w:val="009E4A54"/>
    <w:rsid w:val="009E6CED"/>
    <w:rsid w:val="009E7407"/>
    <w:rsid w:val="009E75C6"/>
    <w:rsid w:val="009E7B5A"/>
    <w:rsid w:val="009F1102"/>
    <w:rsid w:val="009F1BDE"/>
    <w:rsid w:val="009F2F2E"/>
    <w:rsid w:val="009F3946"/>
    <w:rsid w:val="009F4913"/>
    <w:rsid w:val="009F5629"/>
    <w:rsid w:val="00A00A51"/>
    <w:rsid w:val="00A01680"/>
    <w:rsid w:val="00A0198E"/>
    <w:rsid w:val="00A01BDE"/>
    <w:rsid w:val="00A02565"/>
    <w:rsid w:val="00A0367D"/>
    <w:rsid w:val="00A03BB7"/>
    <w:rsid w:val="00A04D97"/>
    <w:rsid w:val="00A04F86"/>
    <w:rsid w:val="00A05572"/>
    <w:rsid w:val="00A05642"/>
    <w:rsid w:val="00A05D77"/>
    <w:rsid w:val="00A06700"/>
    <w:rsid w:val="00A069F2"/>
    <w:rsid w:val="00A07A4D"/>
    <w:rsid w:val="00A10668"/>
    <w:rsid w:val="00A10C28"/>
    <w:rsid w:val="00A119BB"/>
    <w:rsid w:val="00A11CED"/>
    <w:rsid w:val="00A12DEE"/>
    <w:rsid w:val="00A13C82"/>
    <w:rsid w:val="00A1461A"/>
    <w:rsid w:val="00A14711"/>
    <w:rsid w:val="00A149D3"/>
    <w:rsid w:val="00A166AE"/>
    <w:rsid w:val="00A20468"/>
    <w:rsid w:val="00A2074D"/>
    <w:rsid w:val="00A2221A"/>
    <w:rsid w:val="00A23A4E"/>
    <w:rsid w:val="00A264DF"/>
    <w:rsid w:val="00A2764E"/>
    <w:rsid w:val="00A304A1"/>
    <w:rsid w:val="00A30E3F"/>
    <w:rsid w:val="00A32C7D"/>
    <w:rsid w:val="00A33A18"/>
    <w:rsid w:val="00A34282"/>
    <w:rsid w:val="00A344A6"/>
    <w:rsid w:val="00A34FFA"/>
    <w:rsid w:val="00A35C3E"/>
    <w:rsid w:val="00A370C3"/>
    <w:rsid w:val="00A4018F"/>
    <w:rsid w:val="00A411AE"/>
    <w:rsid w:val="00A4141A"/>
    <w:rsid w:val="00A41F23"/>
    <w:rsid w:val="00A426BE"/>
    <w:rsid w:val="00A42740"/>
    <w:rsid w:val="00A43C7A"/>
    <w:rsid w:val="00A45AE0"/>
    <w:rsid w:val="00A46051"/>
    <w:rsid w:val="00A50D78"/>
    <w:rsid w:val="00A512B7"/>
    <w:rsid w:val="00A52B8E"/>
    <w:rsid w:val="00A5345D"/>
    <w:rsid w:val="00A56A67"/>
    <w:rsid w:val="00A57CAD"/>
    <w:rsid w:val="00A60252"/>
    <w:rsid w:val="00A60896"/>
    <w:rsid w:val="00A62D1A"/>
    <w:rsid w:val="00A6319D"/>
    <w:rsid w:val="00A64653"/>
    <w:rsid w:val="00A658B0"/>
    <w:rsid w:val="00A678D6"/>
    <w:rsid w:val="00A71574"/>
    <w:rsid w:val="00A73BF6"/>
    <w:rsid w:val="00A74FCF"/>
    <w:rsid w:val="00A752AD"/>
    <w:rsid w:val="00A768A9"/>
    <w:rsid w:val="00A81A9B"/>
    <w:rsid w:val="00A82438"/>
    <w:rsid w:val="00A83117"/>
    <w:rsid w:val="00A83B28"/>
    <w:rsid w:val="00A83F9A"/>
    <w:rsid w:val="00A844EF"/>
    <w:rsid w:val="00A8534F"/>
    <w:rsid w:val="00A8720D"/>
    <w:rsid w:val="00A87448"/>
    <w:rsid w:val="00A90265"/>
    <w:rsid w:val="00A92988"/>
    <w:rsid w:val="00A92D49"/>
    <w:rsid w:val="00A937F9"/>
    <w:rsid w:val="00A94950"/>
    <w:rsid w:val="00A952AB"/>
    <w:rsid w:val="00A96C43"/>
    <w:rsid w:val="00A975BE"/>
    <w:rsid w:val="00A97816"/>
    <w:rsid w:val="00AA03A7"/>
    <w:rsid w:val="00AA130A"/>
    <w:rsid w:val="00AA13E2"/>
    <w:rsid w:val="00AA1ED6"/>
    <w:rsid w:val="00AA25B9"/>
    <w:rsid w:val="00AA311A"/>
    <w:rsid w:val="00AA3885"/>
    <w:rsid w:val="00AA3A86"/>
    <w:rsid w:val="00AA479E"/>
    <w:rsid w:val="00AA4C3C"/>
    <w:rsid w:val="00AA5F68"/>
    <w:rsid w:val="00AA716D"/>
    <w:rsid w:val="00AA7FD6"/>
    <w:rsid w:val="00AB02F3"/>
    <w:rsid w:val="00AB0F92"/>
    <w:rsid w:val="00AB349E"/>
    <w:rsid w:val="00AB3C29"/>
    <w:rsid w:val="00AB471E"/>
    <w:rsid w:val="00AB4AEF"/>
    <w:rsid w:val="00AB5A47"/>
    <w:rsid w:val="00AB5A67"/>
    <w:rsid w:val="00AB5ACE"/>
    <w:rsid w:val="00AB5DE9"/>
    <w:rsid w:val="00AC049A"/>
    <w:rsid w:val="00AC0E8A"/>
    <w:rsid w:val="00AC10AB"/>
    <w:rsid w:val="00AC1EBF"/>
    <w:rsid w:val="00AC3FCE"/>
    <w:rsid w:val="00AC5738"/>
    <w:rsid w:val="00AC6B70"/>
    <w:rsid w:val="00AD0136"/>
    <w:rsid w:val="00AD0493"/>
    <w:rsid w:val="00AD2DEB"/>
    <w:rsid w:val="00AD2FE9"/>
    <w:rsid w:val="00AD5044"/>
    <w:rsid w:val="00AD5B0F"/>
    <w:rsid w:val="00AD6264"/>
    <w:rsid w:val="00AD6675"/>
    <w:rsid w:val="00AD6709"/>
    <w:rsid w:val="00AE096B"/>
    <w:rsid w:val="00AE13F9"/>
    <w:rsid w:val="00AE1A08"/>
    <w:rsid w:val="00AE527A"/>
    <w:rsid w:val="00AE617E"/>
    <w:rsid w:val="00AE72F6"/>
    <w:rsid w:val="00AF09A1"/>
    <w:rsid w:val="00AF1717"/>
    <w:rsid w:val="00AF1AC4"/>
    <w:rsid w:val="00AF2586"/>
    <w:rsid w:val="00AF2C27"/>
    <w:rsid w:val="00AF49C2"/>
    <w:rsid w:val="00AF5394"/>
    <w:rsid w:val="00AF553A"/>
    <w:rsid w:val="00B00D5B"/>
    <w:rsid w:val="00B01919"/>
    <w:rsid w:val="00B0233F"/>
    <w:rsid w:val="00B02CDA"/>
    <w:rsid w:val="00B0450F"/>
    <w:rsid w:val="00B04841"/>
    <w:rsid w:val="00B04F63"/>
    <w:rsid w:val="00B053E3"/>
    <w:rsid w:val="00B05406"/>
    <w:rsid w:val="00B0660E"/>
    <w:rsid w:val="00B07778"/>
    <w:rsid w:val="00B07E18"/>
    <w:rsid w:val="00B10EC6"/>
    <w:rsid w:val="00B11446"/>
    <w:rsid w:val="00B11CD6"/>
    <w:rsid w:val="00B11E20"/>
    <w:rsid w:val="00B147A3"/>
    <w:rsid w:val="00B147C3"/>
    <w:rsid w:val="00B1555A"/>
    <w:rsid w:val="00B1585C"/>
    <w:rsid w:val="00B15906"/>
    <w:rsid w:val="00B16B60"/>
    <w:rsid w:val="00B16E33"/>
    <w:rsid w:val="00B16F7C"/>
    <w:rsid w:val="00B17D57"/>
    <w:rsid w:val="00B201BD"/>
    <w:rsid w:val="00B21796"/>
    <w:rsid w:val="00B225F9"/>
    <w:rsid w:val="00B239A6"/>
    <w:rsid w:val="00B24632"/>
    <w:rsid w:val="00B2595C"/>
    <w:rsid w:val="00B276DB"/>
    <w:rsid w:val="00B3253C"/>
    <w:rsid w:val="00B328F9"/>
    <w:rsid w:val="00B34299"/>
    <w:rsid w:val="00B360D2"/>
    <w:rsid w:val="00B4001C"/>
    <w:rsid w:val="00B422B6"/>
    <w:rsid w:val="00B42BD3"/>
    <w:rsid w:val="00B42E15"/>
    <w:rsid w:val="00B449D1"/>
    <w:rsid w:val="00B4510C"/>
    <w:rsid w:val="00B468A3"/>
    <w:rsid w:val="00B46A43"/>
    <w:rsid w:val="00B47764"/>
    <w:rsid w:val="00B50989"/>
    <w:rsid w:val="00B523DC"/>
    <w:rsid w:val="00B547F6"/>
    <w:rsid w:val="00B5485C"/>
    <w:rsid w:val="00B55892"/>
    <w:rsid w:val="00B55939"/>
    <w:rsid w:val="00B55AD3"/>
    <w:rsid w:val="00B55B2F"/>
    <w:rsid w:val="00B561C0"/>
    <w:rsid w:val="00B60F59"/>
    <w:rsid w:val="00B61DF3"/>
    <w:rsid w:val="00B6294B"/>
    <w:rsid w:val="00B6306E"/>
    <w:rsid w:val="00B63117"/>
    <w:rsid w:val="00B632F6"/>
    <w:rsid w:val="00B6569C"/>
    <w:rsid w:val="00B67814"/>
    <w:rsid w:val="00B67E0A"/>
    <w:rsid w:val="00B67EC1"/>
    <w:rsid w:val="00B71EE2"/>
    <w:rsid w:val="00B72C9C"/>
    <w:rsid w:val="00B72FBA"/>
    <w:rsid w:val="00B73C09"/>
    <w:rsid w:val="00B73C44"/>
    <w:rsid w:val="00B77025"/>
    <w:rsid w:val="00B80F08"/>
    <w:rsid w:val="00B815FF"/>
    <w:rsid w:val="00B83404"/>
    <w:rsid w:val="00B843C2"/>
    <w:rsid w:val="00B84B18"/>
    <w:rsid w:val="00B85F9A"/>
    <w:rsid w:val="00B85FD7"/>
    <w:rsid w:val="00B87500"/>
    <w:rsid w:val="00B87BC4"/>
    <w:rsid w:val="00B87DCD"/>
    <w:rsid w:val="00B90A60"/>
    <w:rsid w:val="00B9118A"/>
    <w:rsid w:val="00B918E5"/>
    <w:rsid w:val="00B924D7"/>
    <w:rsid w:val="00B93F45"/>
    <w:rsid w:val="00B9433C"/>
    <w:rsid w:val="00B945CB"/>
    <w:rsid w:val="00B950AA"/>
    <w:rsid w:val="00B95748"/>
    <w:rsid w:val="00B95EA4"/>
    <w:rsid w:val="00B95FF4"/>
    <w:rsid w:val="00B96292"/>
    <w:rsid w:val="00B976A4"/>
    <w:rsid w:val="00B97A1A"/>
    <w:rsid w:val="00BA0D72"/>
    <w:rsid w:val="00BA1F97"/>
    <w:rsid w:val="00BA21A2"/>
    <w:rsid w:val="00BA2F47"/>
    <w:rsid w:val="00BA4603"/>
    <w:rsid w:val="00BA4799"/>
    <w:rsid w:val="00BA47A4"/>
    <w:rsid w:val="00BA5550"/>
    <w:rsid w:val="00BA560F"/>
    <w:rsid w:val="00BA674B"/>
    <w:rsid w:val="00BA6E9D"/>
    <w:rsid w:val="00BA72DA"/>
    <w:rsid w:val="00BA7666"/>
    <w:rsid w:val="00BB1191"/>
    <w:rsid w:val="00BB129C"/>
    <w:rsid w:val="00BB14D1"/>
    <w:rsid w:val="00BB1546"/>
    <w:rsid w:val="00BB30F7"/>
    <w:rsid w:val="00BB364A"/>
    <w:rsid w:val="00BB3B60"/>
    <w:rsid w:val="00BB40E3"/>
    <w:rsid w:val="00BB4750"/>
    <w:rsid w:val="00BC1101"/>
    <w:rsid w:val="00BC17B3"/>
    <w:rsid w:val="00BC3693"/>
    <w:rsid w:val="00BC3737"/>
    <w:rsid w:val="00BC394B"/>
    <w:rsid w:val="00BC3BD3"/>
    <w:rsid w:val="00BC3D9E"/>
    <w:rsid w:val="00BC41AE"/>
    <w:rsid w:val="00BC57D6"/>
    <w:rsid w:val="00BC6276"/>
    <w:rsid w:val="00BC6504"/>
    <w:rsid w:val="00BC6702"/>
    <w:rsid w:val="00BC67CB"/>
    <w:rsid w:val="00BC728A"/>
    <w:rsid w:val="00BC7A13"/>
    <w:rsid w:val="00BD0FBA"/>
    <w:rsid w:val="00BD10D1"/>
    <w:rsid w:val="00BD2A4F"/>
    <w:rsid w:val="00BD5640"/>
    <w:rsid w:val="00BD6487"/>
    <w:rsid w:val="00BD6B9B"/>
    <w:rsid w:val="00BE1ABA"/>
    <w:rsid w:val="00BE21AF"/>
    <w:rsid w:val="00BE4EF8"/>
    <w:rsid w:val="00BE4F17"/>
    <w:rsid w:val="00BE58DD"/>
    <w:rsid w:val="00BE5E97"/>
    <w:rsid w:val="00BE5F1A"/>
    <w:rsid w:val="00BE77E1"/>
    <w:rsid w:val="00BE7FB9"/>
    <w:rsid w:val="00BF0738"/>
    <w:rsid w:val="00BF0E52"/>
    <w:rsid w:val="00BF1CDC"/>
    <w:rsid w:val="00BF1FA0"/>
    <w:rsid w:val="00BF2DE6"/>
    <w:rsid w:val="00BF3084"/>
    <w:rsid w:val="00BF3B1A"/>
    <w:rsid w:val="00BF5D84"/>
    <w:rsid w:val="00BF68A9"/>
    <w:rsid w:val="00BF699A"/>
    <w:rsid w:val="00BF764C"/>
    <w:rsid w:val="00BF7921"/>
    <w:rsid w:val="00BF7B5C"/>
    <w:rsid w:val="00C004D9"/>
    <w:rsid w:val="00C00812"/>
    <w:rsid w:val="00C008AD"/>
    <w:rsid w:val="00C01896"/>
    <w:rsid w:val="00C038FB"/>
    <w:rsid w:val="00C047CE"/>
    <w:rsid w:val="00C04AE3"/>
    <w:rsid w:val="00C05F0F"/>
    <w:rsid w:val="00C06841"/>
    <w:rsid w:val="00C07217"/>
    <w:rsid w:val="00C07CC7"/>
    <w:rsid w:val="00C119B2"/>
    <w:rsid w:val="00C11C16"/>
    <w:rsid w:val="00C12F02"/>
    <w:rsid w:val="00C13DAD"/>
    <w:rsid w:val="00C14DC1"/>
    <w:rsid w:val="00C15583"/>
    <w:rsid w:val="00C167B5"/>
    <w:rsid w:val="00C16D5E"/>
    <w:rsid w:val="00C16D82"/>
    <w:rsid w:val="00C21358"/>
    <w:rsid w:val="00C2251F"/>
    <w:rsid w:val="00C26B8F"/>
    <w:rsid w:val="00C30C2C"/>
    <w:rsid w:val="00C31146"/>
    <w:rsid w:val="00C31EAB"/>
    <w:rsid w:val="00C330DD"/>
    <w:rsid w:val="00C335FB"/>
    <w:rsid w:val="00C33932"/>
    <w:rsid w:val="00C34090"/>
    <w:rsid w:val="00C346FF"/>
    <w:rsid w:val="00C35BC7"/>
    <w:rsid w:val="00C3677B"/>
    <w:rsid w:val="00C3680C"/>
    <w:rsid w:val="00C37DFC"/>
    <w:rsid w:val="00C41B34"/>
    <w:rsid w:val="00C41C0D"/>
    <w:rsid w:val="00C42ABC"/>
    <w:rsid w:val="00C4462E"/>
    <w:rsid w:val="00C466AD"/>
    <w:rsid w:val="00C46E55"/>
    <w:rsid w:val="00C507FB"/>
    <w:rsid w:val="00C511F5"/>
    <w:rsid w:val="00C53BBC"/>
    <w:rsid w:val="00C54044"/>
    <w:rsid w:val="00C54485"/>
    <w:rsid w:val="00C54C9A"/>
    <w:rsid w:val="00C56E86"/>
    <w:rsid w:val="00C607F1"/>
    <w:rsid w:val="00C618F1"/>
    <w:rsid w:val="00C61D05"/>
    <w:rsid w:val="00C637AB"/>
    <w:rsid w:val="00C63A6A"/>
    <w:rsid w:val="00C65E73"/>
    <w:rsid w:val="00C66276"/>
    <w:rsid w:val="00C670BD"/>
    <w:rsid w:val="00C67CBE"/>
    <w:rsid w:val="00C70732"/>
    <w:rsid w:val="00C70FB9"/>
    <w:rsid w:val="00C728EC"/>
    <w:rsid w:val="00C74052"/>
    <w:rsid w:val="00C74360"/>
    <w:rsid w:val="00C75FD8"/>
    <w:rsid w:val="00C7717E"/>
    <w:rsid w:val="00C77BEC"/>
    <w:rsid w:val="00C800D6"/>
    <w:rsid w:val="00C80DEE"/>
    <w:rsid w:val="00C8235F"/>
    <w:rsid w:val="00C83357"/>
    <w:rsid w:val="00C845B4"/>
    <w:rsid w:val="00C859CF"/>
    <w:rsid w:val="00C863A9"/>
    <w:rsid w:val="00C86BDD"/>
    <w:rsid w:val="00C86CB0"/>
    <w:rsid w:val="00C878AB"/>
    <w:rsid w:val="00C902C3"/>
    <w:rsid w:val="00C90BCF"/>
    <w:rsid w:val="00C90DCB"/>
    <w:rsid w:val="00C91BB8"/>
    <w:rsid w:val="00C953A4"/>
    <w:rsid w:val="00C9631E"/>
    <w:rsid w:val="00C9717F"/>
    <w:rsid w:val="00CA05E6"/>
    <w:rsid w:val="00CA0F77"/>
    <w:rsid w:val="00CA30F2"/>
    <w:rsid w:val="00CA65B2"/>
    <w:rsid w:val="00CA6BA9"/>
    <w:rsid w:val="00CB117B"/>
    <w:rsid w:val="00CB2551"/>
    <w:rsid w:val="00CB2C3D"/>
    <w:rsid w:val="00CB2ED5"/>
    <w:rsid w:val="00CB3C5C"/>
    <w:rsid w:val="00CB5693"/>
    <w:rsid w:val="00CB5EBE"/>
    <w:rsid w:val="00CB7BFC"/>
    <w:rsid w:val="00CC15E4"/>
    <w:rsid w:val="00CC16B8"/>
    <w:rsid w:val="00CC4DDA"/>
    <w:rsid w:val="00CC5E4B"/>
    <w:rsid w:val="00CD03FC"/>
    <w:rsid w:val="00CD0D5E"/>
    <w:rsid w:val="00CD1600"/>
    <w:rsid w:val="00CD2A57"/>
    <w:rsid w:val="00CD2CCF"/>
    <w:rsid w:val="00CD34E9"/>
    <w:rsid w:val="00CD40C6"/>
    <w:rsid w:val="00CD41D5"/>
    <w:rsid w:val="00CD4396"/>
    <w:rsid w:val="00CD4EE0"/>
    <w:rsid w:val="00CE1B29"/>
    <w:rsid w:val="00CE2525"/>
    <w:rsid w:val="00CE2D02"/>
    <w:rsid w:val="00CE39DE"/>
    <w:rsid w:val="00CE4CAC"/>
    <w:rsid w:val="00CE5FE5"/>
    <w:rsid w:val="00CE7978"/>
    <w:rsid w:val="00CF18E7"/>
    <w:rsid w:val="00CF1B53"/>
    <w:rsid w:val="00CF3929"/>
    <w:rsid w:val="00CF576D"/>
    <w:rsid w:val="00CF65B3"/>
    <w:rsid w:val="00CF7AAB"/>
    <w:rsid w:val="00D00B5F"/>
    <w:rsid w:val="00D010AC"/>
    <w:rsid w:val="00D027C8"/>
    <w:rsid w:val="00D047D6"/>
    <w:rsid w:val="00D0493F"/>
    <w:rsid w:val="00D0659E"/>
    <w:rsid w:val="00D06E25"/>
    <w:rsid w:val="00D11984"/>
    <w:rsid w:val="00D1455B"/>
    <w:rsid w:val="00D14D5C"/>
    <w:rsid w:val="00D2022A"/>
    <w:rsid w:val="00D203DF"/>
    <w:rsid w:val="00D204C4"/>
    <w:rsid w:val="00D2170A"/>
    <w:rsid w:val="00D21A10"/>
    <w:rsid w:val="00D221D7"/>
    <w:rsid w:val="00D25D1C"/>
    <w:rsid w:val="00D26876"/>
    <w:rsid w:val="00D276ED"/>
    <w:rsid w:val="00D33289"/>
    <w:rsid w:val="00D36157"/>
    <w:rsid w:val="00D3776A"/>
    <w:rsid w:val="00D377AE"/>
    <w:rsid w:val="00D37957"/>
    <w:rsid w:val="00D37FA0"/>
    <w:rsid w:val="00D41203"/>
    <w:rsid w:val="00D412B8"/>
    <w:rsid w:val="00D41669"/>
    <w:rsid w:val="00D42F96"/>
    <w:rsid w:val="00D435D7"/>
    <w:rsid w:val="00D439B4"/>
    <w:rsid w:val="00D46BA6"/>
    <w:rsid w:val="00D476D9"/>
    <w:rsid w:val="00D51170"/>
    <w:rsid w:val="00D52937"/>
    <w:rsid w:val="00D53821"/>
    <w:rsid w:val="00D56119"/>
    <w:rsid w:val="00D5616C"/>
    <w:rsid w:val="00D56FA9"/>
    <w:rsid w:val="00D57F26"/>
    <w:rsid w:val="00D60EEB"/>
    <w:rsid w:val="00D61BCA"/>
    <w:rsid w:val="00D61FB8"/>
    <w:rsid w:val="00D62448"/>
    <w:rsid w:val="00D62680"/>
    <w:rsid w:val="00D63541"/>
    <w:rsid w:val="00D63888"/>
    <w:rsid w:val="00D63DEF"/>
    <w:rsid w:val="00D64A54"/>
    <w:rsid w:val="00D652B7"/>
    <w:rsid w:val="00D65B47"/>
    <w:rsid w:val="00D66CE5"/>
    <w:rsid w:val="00D66EE6"/>
    <w:rsid w:val="00D66F2B"/>
    <w:rsid w:val="00D70675"/>
    <w:rsid w:val="00D70DF3"/>
    <w:rsid w:val="00D7199D"/>
    <w:rsid w:val="00D71AE6"/>
    <w:rsid w:val="00D71ECA"/>
    <w:rsid w:val="00D728D2"/>
    <w:rsid w:val="00D72960"/>
    <w:rsid w:val="00D752EE"/>
    <w:rsid w:val="00D76B95"/>
    <w:rsid w:val="00D76CAC"/>
    <w:rsid w:val="00D80394"/>
    <w:rsid w:val="00D80E94"/>
    <w:rsid w:val="00D816CD"/>
    <w:rsid w:val="00D824B0"/>
    <w:rsid w:val="00D82794"/>
    <w:rsid w:val="00D82E9A"/>
    <w:rsid w:val="00D83BDD"/>
    <w:rsid w:val="00D845AC"/>
    <w:rsid w:val="00D86130"/>
    <w:rsid w:val="00D86A64"/>
    <w:rsid w:val="00D93681"/>
    <w:rsid w:val="00D95699"/>
    <w:rsid w:val="00D95FE0"/>
    <w:rsid w:val="00D97496"/>
    <w:rsid w:val="00D97A4A"/>
    <w:rsid w:val="00D97A5D"/>
    <w:rsid w:val="00D97A99"/>
    <w:rsid w:val="00DA190D"/>
    <w:rsid w:val="00DA402C"/>
    <w:rsid w:val="00DA5D69"/>
    <w:rsid w:val="00DA5DDB"/>
    <w:rsid w:val="00DA6920"/>
    <w:rsid w:val="00DA7ED0"/>
    <w:rsid w:val="00DB00D7"/>
    <w:rsid w:val="00DB347C"/>
    <w:rsid w:val="00DB3B4E"/>
    <w:rsid w:val="00DB43E1"/>
    <w:rsid w:val="00DB45F1"/>
    <w:rsid w:val="00DB62C9"/>
    <w:rsid w:val="00DB636B"/>
    <w:rsid w:val="00DB65EC"/>
    <w:rsid w:val="00DB6BB6"/>
    <w:rsid w:val="00DB7DF4"/>
    <w:rsid w:val="00DC06A3"/>
    <w:rsid w:val="00DC089E"/>
    <w:rsid w:val="00DC26BD"/>
    <w:rsid w:val="00DC30DA"/>
    <w:rsid w:val="00DC3803"/>
    <w:rsid w:val="00DC4C4C"/>
    <w:rsid w:val="00DC5324"/>
    <w:rsid w:val="00DC5803"/>
    <w:rsid w:val="00DD1BA4"/>
    <w:rsid w:val="00DD26D5"/>
    <w:rsid w:val="00DD2BB5"/>
    <w:rsid w:val="00DD316A"/>
    <w:rsid w:val="00DD44EB"/>
    <w:rsid w:val="00DD455C"/>
    <w:rsid w:val="00DD4FD3"/>
    <w:rsid w:val="00DD5686"/>
    <w:rsid w:val="00DD6F96"/>
    <w:rsid w:val="00DE064D"/>
    <w:rsid w:val="00DE2FC3"/>
    <w:rsid w:val="00DE3C67"/>
    <w:rsid w:val="00DE4393"/>
    <w:rsid w:val="00DE4F33"/>
    <w:rsid w:val="00DE5C64"/>
    <w:rsid w:val="00DE75B3"/>
    <w:rsid w:val="00DF0CCC"/>
    <w:rsid w:val="00DF121D"/>
    <w:rsid w:val="00DF1AA6"/>
    <w:rsid w:val="00DF35B1"/>
    <w:rsid w:val="00DF38BE"/>
    <w:rsid w:val="00DF4598"/>
    <w:rsid w:val="00DF5BC2"/>
    <w:rsid w:val="00DF6AAF"/>
    <w:rsid w:val="00DF6C9A"/>
    <w:rsid w:val="00DF7F1B"/>
    <w:rsid w:val="00E00793"/>
    <w:rsid w:val="00E014A1"/>
    <w:rsid w:val="00E015BA"/>
    <w:rsid w:val="00E027DD"/>
    <w:rsid w:val="00E03269"/>
    <w:rsid w:val="00E04303"/>
    <w:rsid w:val="00E04819"/>
    <w:rsid w:val="00E05909"/>
    <w:rsid w:val="00E05A3E"/>
    <w:rsid w:val="00E05F00"/>
    <w:rsid w:val="00E07763"/>
    <w:rsid w:val="00E07F3E"/>
    <w:rsid w:val="00E10A56"/>
    <w:rsid w:val="00E10C7C"/>
    <w:rsid w:val="00E114BB"/>
    <w:rsid w:val="00E13C3B"/>
    <w:rsid w:val="00E1519F"/>
    <w:rsid w:val="00E16DBD"/>
    <w:rsid w:val="00E209F3"/>
    <w:rsid w:val="00E2432F"/>
    <w:rsid w:val="00E254A6"/>
    <w:rsid w:val="00E26810"/>
    <w:rsid w:val="00E26A6B"/>
    <w:rsid w:val="00E27B87"/>
    <w:rsid w:val="00E31F33"/>
    <w:rsid w:val="00E33661"/>
    <w:rsid w:val="00E33F1C"/>
    <w:rsid w:val="00E34867"/>
    <w:rsid w:val="00E34C5F"/>
    <w:rsid w:val="00E35391"/>
    <w:rsid w:val="00E35EF9"/>
    <w:rsid w:val="00E360CB"/>
    <w:rsid w:val="00E37009"/>
    <w:rsid w:val="00E42053"/>
    <w:rsid w:val="00E42693"/>
    <w:rsid w:val="00E438A9"/>
    <w:rsid w:val="00E43E8E"/>
    <w:rsid w:val="00E45B11"/>
    <w:rsid w:val="00E45DE1"/>
    <w:rsid w:val="00E47FFD"/>
    <w:rsid w:val="00E50063"/>
    <w:rsid w:val="00E50B5D"/>
    <w:rsid w:val="00E511C7"/>
    <w:rsid w:val="00E51E5B"/>
    <w:rsid w:val="00E52A24"/>
    <w:rsid w:val="00E53142"/>
    <w:rsid w:val="00E61D88"/>
    <w:rsid w:val="00E63A4D"/>
    <w:rsid w:val="00E64CFC"/>
    <w:rsid w:val="00E663A3"/>
    <w:rsid w:val="00E66E01"/>
    <w:rsid w:val="00E67A35"/>
    <w:rsid w:val="00E7075E"/>
    <w:rsid w:val="00E71FAD"/>
    <w:rsid w:val="00E72501"/>
    <w:rsid w:val="00E7353C"/>
    <w:rsid w:val="00E73F51"/>
    <w:rsid w:val="00E74E78"/>
    <w:rsid w:val="00E74E7F"/>
    <w:rsid w:val="00E777E9"/>
    <w:rsid w:val="00E812D2"/>
    <w:rsid w:val="00E82053"/>
    <w:rsid w:val="00E833FA"/>
    <w:rsid w:val="00E8469D"/>
    <w:rsid w:val="00E8491A"/>
    <w:rsid w:val="00E85778"/>
    <w:rsid w:val="00E862D9"/>
    <w:rsid w:val="00E8638E"/>
    <w:rsid w:val="00E90368"/>
    <w:rsid w:val="00E9042D"/>
    <w:rsid w:val="00E91C03"/>
    <w:rsid w:val="00E933FC"/>
    <w:rsid w:val="00E9394B"/>
    <w:rsid w:val="00E949C3"/>
    <w:rsid w:val="00E95652"/>
    <w:rsid w:val="00E96A3F"/>
    <w:rsid w:val="00E97DBF"/>
    <w:rsid w:val="00EA0227"/>
    <w:rsid w:val="00EA04C7"/>
    <w:rsid w:val="00EA0FF4"/>
    <w:rsid w:val="00EA2360"/>
    <w:rsid w:val="00EA3F9E"/>
    <w:rsid w:val="00EA5B1B"/>
    <w:rsid w:val="00EA6205"/>
    <w:rsid w:val="00EA6892"/>
    <w:rsid w:val="00EA75B4"/>
    <w:rsid w:val="00EA7A44"/>
    <w:rsid w:val="00EA7AB2"/>
    <w:rsid w:val="00EA7BD6"/>
    <w:rsid w:val="00EB0980"/>
    <w:rsid w:val="00EB24C5"/>
    <w:rsid w:val="00EB33F8"/>
    <w:rsid w:val="00EB3931"/>
    <w:rsid w:val="00EB5B98"/>
    <w:rsid w:val="00EB5FF5"/>
    <w:rsid w:val="00EB636A"/>
    <w:rsid w:val="00EC04C5"/>
    <w:rsid w:val="00EC0807"/>
    <w:rsid w:val="00EC2F1E"/>
    <w:rsid w:val="00EC2FBA"/>
    <w:rsid w:val="00EC34D6"/>
    <w:rsid w:val="00EC6E79"/>
    <w:rsid w:val="00EC7375"/>
    <w:rsid w:val="00ED0250"/>
    <w:rsid w:val="00ED06D3"/>
    <w:rsid w:val="00ED0975"/>
    <w:rsid w:val="00ED1244"/>
    <w:rsid w:val="00ED5339"/>
    <w:rsid w:val="00ED56F7"/>
    <w:rsid w:val="00ED5FAB"/>
    <w:rsid w:val="00ED658A"/>
    <w:rsid w:val="00EE02D1"/>
    <w:rsid w:val="00EE02F4"/>
    <w:rsid w:val="00EE039A"/>
    <w:rsid w:val="00EE282B"/>
    <w:rsid w:val="00EE3806"/>
    <w:rsid w:val="00EE3888"/>
    <w:rsid w:val="00EE3C61"/>
    <w:rsid w:val="00EE54D2"/>
    <w:rsid w:val="00EE55F0"/>
    <w:rsid w:val="00EE684F"/>
    <w:rsid w:val="00EE6D9E"/>
    <w:rsid w:val="00EF16B3"/>
    <w:rsid w:val="00EF1C26"/>
    <w:rsid w:val="00EF489D"/>
    <w:rsid w:val="00EF500F"/>
    <w:rsid w:val="00EF5F24"/>
    <w:rsid w:val="00EF6A7E"/>
    <w:rsid w:val="00EF7C25"/>
    <w:rsid w:val="00F032B4"/>
    <w:rsid w:val="00F03C50"/>
    <w:rsid w:val="00F05182"/>
    <w:rsid w:val="00F07CCA"/>
    <w:rsid w:val="00F10D25"/>
    <w:rsid w:val="00F10FED"/>
    <w:rsid w:val="00F1108F"/>
    <w:rsid w:val="00F13A2D"/>
    <w:rsid w:val="00F13C19"/>
    <w:rsid w:val="00F14977"/>
    <w:rsid w:val="00F17BE4"/>
    <w:rsid w:val="00F23D29"/>
    <w:rsid w:val="00F30283"/>
    <w:rsid w:val="00F30704"/>
    <w:rsid w:val="00F32BF6"/>
    <w:rsid w:val="00F33A01"/>
    <w:rsid w:val="00F33EC0"/>
    <w:rsid w:val="00F34675"/>
    <w:rsid w:val="00F353E5"/>
    <w:rsid w:val="00F4098C"/>
    <w:rsid w:val="00F41061"/>
    <w:rsid w:val="00F42A7F"/>
    <w:rsid w:val="00F42FC1"/>
    <w:rsid w:val="00F42FEA"/>
    <w:rsid w:val="00F43DE1"/>
    <w:rsid w:val="00F44352"/>
    <w:rsid w:val="00F50557"/>
    <w:rsid w:val="00F51309"/>
    <w:rsid w:val="00F515EB"/>
    <w:rsid w:val="00F5324D"/>
    <w:rsid w:val="00F534C3"/>
    <w:rsid w:val="00F54668"/>
    <w:rsid w:val="00F54A94"/>
    <w:rsid w:val="00F54B99"/>
    <w:rsid w:val="00F556EA"/>
    <w:rsid w:val="00F56191"/>
    <w:rsid w:val="00F567B0"/>
    <w:rsid w:val="00F56BFE"/>
    <w:rsid w:val="00F56DED"/>
    <w:rsid w:val="00F60C8E"/>
    <w:rsid w:val="00F6148A"/>
    <w:rsid w:val="00F617FC"/>
    <w:rsid w:val="00F634FE"/>
    <w:rsid w:val="00F6357C"/>
    <w:rsid w:val="00F639DE"/>
    <w:rsid w:val="00F641CA"/>
    <w:rsid w:val="00F64952"/>
    <w:rsid w:val="00F667FD"/>
    <w:rsid w:val="00F66CBE"/>
    <w:rsid w:val="00F72059"/>
    <w:rsid w:val="00F746A8"/>
    <w:rsid w:val="00F75D65"/>
    <w:rsid w:val="00F771EC"/>
    <w:rsid w:val="00F777E3"/>
    <w:rsid w:val="00F77E4F"/>
    <w:rsid w:val="00F803F3"/>
    <w:rsid w:val="00F810F2"/>
    <w:rsid w:val="00F81286"/>
    <w:rsid w:val="00F818C1"/>
    <w:rsid w:val="00F81ACE"/>
    <w:rsid w:val="00F828CA"/>
    <w:rsid w:val="00F82CDD"/>
    <w:rsid w:val="00F834A8"/>
    <w:rsid w:val="00F84341"/>
    <w:rsid w:val="00F85048"/>
    <w:rsid w:val="00F852E4"/>
    <w:rsid w:val="00F8572E"/>
    <w:rsid w:val="00F85DF0"/>
    <w:rsid w:val="00F864DE"/>
    <w:rsid w:val="00F90FE6"/>
    <w:rsid w:val="00F94BF5"/>
    <w:rsid w:val="00F951C5"/>
    <w:rsid w:val="00F952B9"/>
    <w:rsid w:val="00F9623B"/>
    <w:rsid w:val="00F971C7"/>
    <w:rsid w:val="00F97A54"/>
    <w:rsid w:val="00FA08AC"/>
    <w:rsid w:val="00FA1F1F"/>
    <w:rsid w:val="00FA47EF"/>
    <w:rsid w:val="00FA4EFE"/>
    <w:rsid w:val="00FA5917"/>
    <w:rsid w:val="00FA665C"/>
    <w:rsid w:val="00FA7BA7"/>
    <w:rsid w:val="00FB3FC2"/>
    <w:rsid w:val="00FB4600"/>
    <w:rsid w:val="00FB476B"/>
    <w:rsid w:val="00FB4D2E"/>
    <w:rsid w:val="00FB5F93"/>
    <w:rsid w:val="00FB61A1"/>
    <w:rsid w:val="00FB67DD"/>
    <w:rsid w:val="00FB6D74"/>
    <w:rsid w:val="00FB7BEF"/>
    <w:rsid w:val="00FC0A5C"/>
    <w:rsid w:val="00FC0B1B"/>
    <w:rsid w:val="00FC0D17"/>
    <w:rsid w:val="00FC1FDA"/>
    <w:rsid w:val="00FC21A3"/>
    <w:rsid w:val="00FC245A"/>
    <w:rsid w:val="00FC3659"/>
    <w:rsid w:val="00FC4F6D"/>
    <w:rsid w:val="00FC512B"/>
    <w:rsid w:val="00FC5E5C"/>
    <w:rsid w:val="00FC6A79"/>
    <w:rsid w:val="00FC6EFE"/>
    <w:rsid w:val="00FC71DC"/>
    <w:rsid w:val="00FC75B7"/>
    <w:rsid w:val="00FD064D"/>
    <w:rsid w:val="00FD11BD"/>
    <w:rsid w:val="00FD2206"/>
    <w:rsid w:val="00FD2DDF"/>
    <w:rsid w:val="00FD3941"/>
    <w:rsid w:val="00FD42B4"/>
    <w:rsid w:val="00FD4746"/>
    <w:rsid w:val="00FD5C6E"/>
    <w:rsid w:val="00FD6479"/>
    <w:rsid w:val="00FE06AA"/>
    <w:rsid w:val="00FE2EC8"/>
    <w:rsid w:val="00FE30BE"/>
    <w:rsid w:val="00FE33F6"/>
    <w:rsid w:val="00FE349E"/>
    <w:rsid w:val="00FE3602"/>
    <w:rsid w:val="00FE369F"/>
    <w:rsid w:val="00FE4DFF"/>
    <w:rsid w:val="00FE6EE8"/>
    <w:rsid w:val="00FF146A"/>
    <w:rsid w:val="00FF2548"/>
    <w:rsid w:val="00FF618D"/>
    <w:rsid w:val="00FF6542"/>
    <w:rsid w:val="00FF72ED"/>
    <w:rsid w:val="0324EB82"/>
    <w:rsid w:val="037DC8D8"/>
    <w:rsid w:val="04CB5559"/>
    <w:rsid w:val="04F6B46C"/>
    <w:rsid w:val="07C7E7E5"/>
    <w:rsid w:val="0A5342AE"/>
    <w:rsid w:val="0EFCB271"/>
    <w:rsid w:val="15A2C1C3"/>
    <w:rsid w:val="1B89772A"/>
    <w:rsid w:val="22C69A85"/>
    <w:rsid w:val="23B7B1AF"/>
    <w:rsid w:val="23E93976"/>
    <w:rsid w:val="25B1F10F"/>
    <w:rsid w:val="27CE957E"/>
    <w:rsid w:val="28419EA0"/>
    <w:rsid w:val="285E146E"/>
    <w:rsid w:val="28EAF7A4"/>
    <w:rsid w:val="292B65A4"/>
    <w:rsid w:val="2A800A62"/>
    <w:rsid w:val="2BE137BF"/>
    <w:rsid w:val="2CA4E567"/>
    <w:rsid w:val="2D1CC51A"/>
    <w:rsid w:val="35F4B1C6"/>
    <w:rsid w:val="395FF22E"/>
    <w:rsid w:val="3C8F5142"/>
    <w:rsid w:val="3E9F7FE7"/>
    <w:rsid w:val="4083D50E"/>
    <w:rsid w:val="457441F4"/>
    <w:rsid w:val="4A721B34"/>
    <w:rsid w:val="5AD5FBC2"/>
    <w:rsid w:val="5CF8F2CB"/>
    <w:rsid w:val="5E56EEF5"/>
    <w:rsid w:val="5FB66DD6"/>
    <w:rsid w:val="62905510"/>
    <w:rsid w:val="62E881CE"/>
    <w:rsid w:val="6483C886"/>
    <w:rsid w:val="64F9156A"/>
    <w:rsid w:val="655FD588"/>
    <w:rsid w:val="659E0334"/>
    <w:rsid w:val="65CBE3B0"/>
    <w:rsid w:val="66B68F50"/>
    <w:rsid w:val="68061CBD"/>
    <w:rsid w:val="6AE59F0C"/>
    <w:rsid w:val="716B7541"/>
    <w:rsid w:val="72C42442"/>
    <w:rsid w:val="75FFED00"/>
    <w:rsid w:val="76A9231D"/>
    <w:rsid w:val="794A0DEE"/>
    <w:rsid w:val="7ADF459F"/>
    <w:rsid w:val="7CFF1E3B"/>
    <w:rsid w:val="7D47A9D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A4C9FB"/>
  <w15:chartTrackingRefBased/>
  <w15:docId w15:val="{77ED3EF1-951D-4481-9D06-857156E4D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Calibri"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4"/>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982C54"/>
    <w:pPr>
      <w:tabs>
        <w:tab w:val="left" w:pos="403"/>
      </w:tabs>
      <w:spacing w:after="120" w:line="240" w:lineRule="atLeast"/>
      <w:jc w:val="both"/>
    </w:pPr>
    <w:rPr>
      <w:sz w:val="22"/>
      <w:szCs w:val="22"/>
      <w:lang w:val="en-GB"/>
    </w:rPr>
  </w:style>
  <w:style w:type="paragraph" w:styleId="Heading1">
    <w:name w:val="heading 1"/>
    <w:basedOn w:val="Normal"/>
    <w:next w:val="Normal"/>
    <w:link w:val="Heading1Char"/>
    <w:uiPriority w:val="1"/>
    <w:qFormat/>
    <w:rsid w:val="001B51CD"/>
    <w:pPr>
      <w:keepNext/>
      <w:numPr>
        <w:numId w:val="6"/>
      </w:numPr>
      <w:tabs>
        <w:tab w:val="clear" w:pos="403"/>
        <w:tab w:val="left" w:pos="400"/>
        <w:tab w:val="left" w:pos="560"/>
      </w:tabs>
      <w:suppressAutoHyphens/>
      <w:spacing w:before="270" w:line="270" w:lineRule="atLeast"/>
      <w:jc w:val="left"/>
      <w:outlineLvl w:val="0"/>
    </w:pPr>
    <w:rPr>
      <w:rFonts w:eastAsia="MS Mincho"/>
      <w:b/>
      <w:sz w:val="26"/>
      <w:lang w:eastAsia="ja-JP"/>
    </w:rPr>
  </w:style>
  <w:style w:type="paragraph" w:styleId="Heading2">
    <w:name w:val="heading 2"/>
    <w:basedOn w:val="Heading1"/>
    <w:next w:val="Normal"/>
    <w:link w:val="Heading2Char"/>
    <w:uiPriority w:val="2"/>
    <w:qFormat/>
    <w:rsid w:val="001B51CD"/>
    <w:pPr>
      <w:numPr>
        <w:ilvl w:val="1"/>
      </w:numPr>
      <w:tabs>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3"/>
    <w:qFormat/>
    <w:rsid w:val="001B51CD"/>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4"/>
    <w:qFormat/>
    <w:rsid w:val="00F828CA"/>
    <w:pPr>
      <w:numPr>
        <w:ilvl w:val="3"/>
      </w:numPr>
      <w:tabs>
        <w:tab w:val="clear" w:pos="880"/>
        <w:tab w:val="left" w:pos="1021"/>
        <w:tab w:val="left" w:pos="1140"/>
        <w:tab w:val="left" w:pos="1360"/>
      </w:tabs>
      <w:outlineLvl w:val="3"/>
    </w:pPr>
  </w:style>
  <w:style w:type="paragraph" w:styleId="Heading5">
    <w:name w:val="heading 5"/>
    <w:basedOn w:val="Heading4"/>
    <w:next w:val="Normal"/>
    <w:link w:val="Heading5Char"/>
    <w:uiPriority w:val="5"/>
    <w:qFormat/>
    <w:rsid w:val="001B51CD"/>
    <w:pPr>
      <w:numPr>
        <w:ilvl w:val="4"/>
      </w:numPr>
      <w:tabs>
        <w:tab w:val="clear" w:pos="1140"/>
        <w:tab w:val="clear" w:pos="1360"/>
      </w:tabs>
      <w:outlineLvl w:val="4"/>
    </w:pPr>
  </w:style>
  <w:style w:type="paragraph" w:styleId="Heading6">
    <w:name w:val="heading 6"/>
    <w:basedOn w:val="Heading5"/>
    <w:next w:val="Normal"/>
    <w:link w:val="Heading6Char"/>
    <w:uiPriority w:val="6"/>
    <w:qFormat/>
    <w:rsid w:val="001B51CD"/>
    <w:pPr>
      <w:numPr>
        <w:ilvl w:val="5"/>
      </w:num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1B51CD"/>
    <w:rPr>
      <w:rFonts w:eastAsia="MS Mincho"/>
      <w:b/>
      <w:sz w:val="26"/>
      <w:szCs w:val="22"/>
      <w:lang w:val="en-GB" w:eastAsia="ja-JP"/>
    </w:rPr>
  </w:style>
  <w:style w:type="character" w:customStyle="1" w:styleId="Heading2Char">
    <w:name w:val="Heading 2 Char"/>
    <w:link w:val="Heading2"/>
    <w:uiPriority w:val="2"/>
    <w:rsid w:val="001B51CD"/>
    <w:rPr>
      <w:rFonts w:eastAsia="MS Mincho"/>
      <w:b/>
      <w:sz w:val="24"/>
      <w:szCs w:val="22"/>
      <w:lang w:val="en-GB" w:eastAsia="ja-JP"/>
    </w:rPr>
  </w:style>
  <w:style w:type="character" w:customStyle="1" w:styleId="Heading3Char">
    <w:name w:val="Heading 3 Char"/>
    <w:link w:val="Heading3"/>
    <w:uiPriority w:val="3"/>
    <w:rsid w:val="001B51CD"/>
    <w:rPr>
      <w:rFonts w:eastAsia="MS Mincho"/>
      <w:b/>
      <w:sz w:val="22"/>
      <w:szCs w:val="22"/>
      <w:lang w:val="en-GB" w:eastAsia="ja-JP"/>
    </w:rPr>
  </w:style>
  <w:style w:type="character" w:customStyle="1" w:styleId="Heading4Char">
    <w:name w:val="Heading 4 Char"/>
    <w:link w:val="Heading4"/>
    <w:uiPriority w:val="4"/>
    <w:rsid w:val="00F828CA"/>
    <w:rPr>
      <w:rFonts w:eastAsia="MS Mincho"/>
      <w:b/>
      <w:sz w:val="22"/>
      <w:szCs w:val="22"/>
      <w:lang w:val="en-GB" w:eastAsia="ja-JP"/>
    </w:rPr>
  </w:style>
  <w:style w:type="character" w:customStyle="1" w:styleId="Heading5Char">
    <w:name w:val="Heading 5 Char"/>
    <w:link w:val="Heading5"/>
    <w:uiPriority w:val="5"/>
    <w:rsid w:val="001B51CD"/>
    <w:rPr>
      <w:rFonts w:eastAsia="MS Mincho"/>
      <w:b/>
      <w:sz w:val="22"/>
      <w:szCs w:val="22"/>
      <w:lang w:val="en-GB" w:eastAsia="ja-JP"/>
    </w:rPr>
  </w:style>
  <w:style w:type="character" w:customStyle="1" w:styleId="Heading6Char">
    <w:name w:val="Heading 6 Char"/>
    <w:link w:val="Heading6"/>
    <w:uiPriority w:val="6"/>
    <w:rsid w:val="001B51CD"/>
    <w:rPr>
      <w:rFonts w:ascii="Cambria" w:eastAsia="MS Mincho" w:hAnsi="Cambria"/>
      <w:b/>
      <w:sz w:val="22"/>
      <w:lang w:val="en-GB" w:eastAsia="ja-JP"/>
    </w:rPr>
  </w:style>
  <w:style w:type="paragraph" w:customStyle="1" w:styleId="a2">
    <w:name w:val="a2"/>
    <w:basedOn w:val="Normal"/>
    <w:next w:val="Normal"/>
    <w:rsid w:val="0054733A"/>
    <w:pPr>
      <w:keepNext/>
      <w:numPr>
        <w:ilvl w:val="1"/>
        <w:numId w:val="12"/>
      </w:numPr>
      <w:tabs>
        <w:tab w:val="clear" w:pos="403"/>
        <w:tab w:val="left" w:pos="567"/>
        <w:tab w:val="left" w:pos="720"/>
      </w:tabs>
      <w:spacing w:before="270" w:line="270" w:lineRule="atLeast"/>
      <w:jc w:val="left"/>
      <w:outlineLvl w:val="0"/>
    </w:pPr>
    <w:rPr>
      <w:rFonts w:eastAsia="MS Mincho"/>
      <w:b/>
      <w:sz w:val="26"/>
      <w:lang w:eastAsia="ja-JP"/>
    </w:rPr>
  </w:style>
  <w:style w:type="paragraph" w:customStyle="1" w:styleId="a3">
    <w:name w:val="a3"/>
    <w:basedOn w:val="Normal"/>
    <w:next w:val="Normal"/>
    <w:rsid w:val="00F828CA"/>
    <w:pPr>
      <w:keepNext/>
      <w:numPr>
        <w:ilvl w:val="2"/>
        <w:numId w:val="12"/>
      </w:numPr>
      <w:spacing w:before="60" w:line="250" w:lineRule="atLeast"/>
      <w:jc w:val="left"/>
      <w:outlineLvl w:val="0"/>
    </w:pPr>
    <w:rPr>
      <w:rFonts w:eastAsia="MS Mincho"/>
      <w:b/>
      <w:sz w:val="24"/>
      <w:lang w:eastAsia="ja-JP"/>
    </w:rPr>
  </w:style>
  <w:style w:type="paragraph" w:customStyle="1" w:styleId="a4">
    <w:name w:val="a4"/>
    <w:basedOn w:val="Normal"/>
    <w:next w:val="Normal"/>
    <w:rsid w:val="001B51CD"/>
    <w:pPr>
      <w:keepNext/>
      <w:numPr>
        <w:ilvl w:val="3"/>
        <w:numId w:val="12"/>
      </w:numPr>
      <w:tabs>
        <w:tab w:val="left" w:pos="880"/>
      </w:tabs>
      <w:spacing w:before="60"/>
      <w:jc w:val="left"/>
      <w:outlineLvl w:val="0"/>
    </w:pPr>
    <w:rPr>
      <w:rFonts w:eastAsia="MS Mincho"/>
      <w:b/>
      <w:bCs/>
      <w:iCs/>
      <w:lang w:eastAsia="ja-JP"/>
    </w:rPr>
  </w:style>
  <w:style w:type="paragraph" w:customStyle="1" w:styleId="a5">
    <w:name w:val="a5"/>
    <w:basedOn w:val="Normal"/>
    <w:next w:val="Normal"/>
    <w:rsid w:val="00F828CA"/>
    <w:pPr>
      <w:keepNext/>
      <w:numPr>
        <w:ilvl w:val="4"/>
        <w:numId w:val="12"/>
      </w:numPr>
      <w:tabs>
        <w:tab w:val="left" w:pos="1247"/>
        <w:tab w:val="left" w:pos="1360"/>
      </w:tabs>
      <w:spacing w:before="60"/>
      <w:jc w:val="left"/>
      <w:outlineLvl w:val="0"/>
    </w:pPr>
    <w:rPr>
      <w:rFonts w:eastAsia="MS Mincho"/>
      <w:b/>
      <w:bCs/>
      <w:iCs/>
      <w:lang w:eastAsia="ja-JP"/>
    </w:rPr>
  </w:style>
  <w:style w:type="paragraph" w:customStyle="1" w:styleId="a6">
    <w:name w:val="a6"/>
    <w:basedOn w:val="Normal"/>
    <w:next w:val="Normal"/>
    <w:rsid w:val="00F828CA"/>
    <w:pPr>
      <w:keepNext/>
      <w:numPr>
        <w:ilvl w:val="5"/>
        <w:numId w:val="12"/>
      </w:numPr>
      <w:tabs>
        <w:tab w:val="left" w:pos="1247"/>
        <w:tab w:val="left" w:pos="1360"/>
      </w:tabs>
      <w:spacing w:before="60"/>
      <w:jc w:val="left"/>
      <w:outlineLvl w:val="0"/>
    </w:pPr>
    <w:rPr>
      <w:rFonts w:eastAsia="MS Mincho"/>
      <w:b/>
      <w:bCs/>
      <w:lang w:eastAsia="ja-JP"/>
    </w:rPr>
  </w:style>
  <w:style w:type="paragraph" w:customStyle="1" w:styleId="ANNEX">
    <w:name w:val="ANNEX"/>
    <w:basedOn w:val="Normal"/>
    <w:next w:val="Normal"/>
    <w:rsid w:val="00F77E4F"/>
    <w:pPr>
      <w:keepNext/>
      <w:pageBreakBefore/>
      <w:numPr>
        <w:numId w:val="12"/>
      </w:numPr>
      <w:spacing w:after="480" w:line="310" w:lineRule="exact"/>
      <w:jc w:val="center"/>
      <w:outlineLvl w:val="0"/>
    </w:pPr>
    <w:rPr>
      <w:rFonts w:eastAsia="MS Mincho"/>
      <w:b/>
      <w:sz w:val="28"/>
      <w:lang w:eastAsia="ja-JP"/>
    </w:rPr>
  </w:style>
  <w:style w:type="paragraph" w:customStyle="1" w:styleId="BiblioTitle">
    <w:name w:val="Biblio Title"/>
    <w:basedOn w:val="Normal"/>
    <w:uiPriority w:val="5"/>
    <w:rsid w:val="00264095"/>
    <w:pPr>
      <w:spacing w:after="310" w:line="310" w:lineRule="atLeast"/>
      <w:jc w:val="center"/>
      <w:outlineLvl w:val="0"/>
    </w:pPr>
    <w:rPr>
      <w:b/>
      <w:sz w:val="28"/>
    </w:rPr>
  </w:style>
  <w:style w:type="paragraph" w:customStyle="1" w:styleId="Definition">
    <w:name w:val="Definition"/>
    <w:basedOn w:val="Normal"/>
    <w:link w:val="DefinitionChar"/>
    <w:uiPriority w:val="9"/>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
    <w:name w:val="TermNum"/>
    <w:basedOn w:val="Normal"/>
    <w:next w:val="Terms"/>
    <w:uiPriority w:val="7"/>
    <w:rsid w:val="00F77E4F"/>
    <w:pPr>
      <w:keepNext/>
      <w:spacing w:after="0"/>
      <w:jc w:val="left"/>
    </w:pPr>
    <w:rPr>
      <w:b/>
    </w:rPr>
  </w:style>
  <w:style w:type="paragraph" w:styleId="TOC1">
    <w:name w:val="toc 1"/>
    <w:basedOn w:val="Normal"/>
    <w:next w:val="Normal"/>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rsid w:val="00264095"/>
    <w:pPr>
      <w:spacing w:before="0"/>
    </w:pPr>
  </w:style>
  <w:style w:type="paragraph" w:styleId="TOC3">
    <w:name w:val="toc 3"/>
    <w:basedOn w:val="TOC2"/>
    <w:next w:val="Normal"/>
    <w:uiPriority w:val="39"/>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semiHidden/>
    <w:rsid w:val="00526284"/>
    <w:pPr>
      <w:tabs>
        <w:tab w:val="clear" w:pos="403"/>
        <w:tab w:val="right" w:pos="9752"/>
      </w:tabs>
      <w:spacing w:before="360" w:line="220" w:lineRule="exact"/>
    </w:p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spacing w:after="600" w:line="220" w:lineRule="exact"/>
    </w:pPr>
    <w:rPr>
      <w:b/>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uiPriority w:val="16"/>
    <w:qFormat/>
    <w:rsid w:val="00526284"/>
    <w:pPr>
      <w:spacing w:after="0" w:line="200" w:lineRule="atLeast"/>
      <w:jc w:val="left"/>
    </w:pPr>
    <w:rPr>
      <w:rFonts w:ascii="Courier New" w:hAnsi="Courier New"/>
      <w:sz w:val="18"/>
    </w:rPr>
  </w:style>
  <w:style w:type="paragraph" w:styleId="Caption">
    <w:name w:val="caption"/>
    <w:aliases w:val="fig and tbl,fighead2,fighead21,fighead22,fighead23,Table Caption1,fighead211,fighead24,Table Caption2,fighead25,fighead212,fighead26,Table Caption3,fighead27,fighead213,Table Caption4,fighead28,fighead214,fighead29,Figure-caption,CAPTION"/>
    <w:basedOn w:val="Normal"/>
    <w:next w:val="Normal"/>
    <w:link w:val="CaptionChar"/>
    <w:unhideWhenUsed/>
    <w:qFormat/>
    <w:rsid w:val="00CB117B"/>
    <w:pPr>
      <w:spacing w:after="200" w:line="240" w:lineRule="auto"/>
    </w:pPr>
    <w:rPr>
      <w:i/>
      <w:iCs/>
      <w:color w:val="44546A" w:themeColor="text2"/>
      <w:sz w:val="18"/>
      <w:szCs w:val="18"/>
    </w:rPr>
  </w:style>
  <w:style w:type="paragraph" w:styleId="BodyText">
    <w:name w:val="Body Text"/>
    <w:basedOn w:val="Normal"/>
    <w:link w:val="BodyTextChar"/>
    <w:qFormat/>
    <w:rsid w:val="007B5DAA"/>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link w:val="TablebodyChar"/>
    <w:rsid w:val="00652F34"/>
    <w:pPr>
      <w:spacing w:before="60" w:after="60"/>
      <w:jc w:val="center"/>
    </w:pPr>
    <w:rPr>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NormalWeb">
    <w:name w:val="Normal (Web)"/>
    <w:basedOn w:val="Normal"/>
    <w:uiPriority w:val="99"/>
    <w:unhideWhenUsed/>
    <w:rsid w:val="00DF121D"/>
    <w:pPr>
      <w:tabs>
        <w:tab w:val="clear" w:pos="403"/>
      </w:tabs>
      <w:spacing w:before="100" w:beforeAutospacing="1" w:after="100" w:afterAutospacing="1" w:line="240" w:lineRule="auto"/>
      <w:jc w:val="left"/>
    </w:pPr>
    <w:rPr>
      <w:rFonts w:ascii="Times New Roman" w:eastAsia="Times New Roman" w:hAnsi="Times New Roman"/>
      <w:sz w:val="24"/>
      <w:szCs w:val="24"/>
      <w:lang w:val="en-US"/>
    </w:rPr>
  </w:style>
  <w:style w:type="paragraph" w:customStyle="1" w:styleId="Source">
    <w:name w:val="Source"/>
    <w:basedOn w:val="Definition"/>
    <w:link w:val="SourceChar"/>
    <w:qFormat/>
    <w:rsid w:val="00396685"/>
  </w:style>
  <w:style w:type="paragraph" w:styleId="List">
    <w:name w:val="List"/>
    <w:basedOn w:val="ListParagraph"/>
    <w:uiPriority w:val="4"/>
    <w:rsid w:val="00CB117B"/>
    <w:pPr>
      <w:keepNext/>
      <w:numPr>
        <w:numId w:val="20"/>
      </w:numPr>
      <w:tabs>
        <w:tab w:val="clear" w:pos="403"/>
      </w:tabs>
      <w:ind w:left="425" w:hanging="425"/>
    </w:pPr>
  </w:style>
  <w:style w:type="character" w:customStyle="1" w:styleId="DefinitionChar">
    <w:name w:val="Definition Char"/>
    <w:basedOn w:val="DefaultParagraphFont"/>
    <w:link w:val="Definition"/>
    <w:uiPriority w:val="9"/>
    <w:rsid w:val="00396685"/>
    <w:rPr>
      <w:sz w:val="22"/>
      <w:szCs w:val="22"/>
      <w:lang w:val="en-GB"/>
    </w:rPr>
  </w:style>
  <w:style w:type="character" w:customStyle="1" w:styleId="SourceChar">
    <w:name w:val="Source Char"/>
    <w:basedOn w:val="DefinitionChar"/>
    <w:link w:val="Source"/>
    <w:rsid w:val="00396685"/>
    <w:rPr>
      <w:sz w:val="22"/>
      <w:szCs w:val="22"/>
      <w:lang w:val="en-GB"/>
    </w:rPr>
  </w:style>
  <w:style w:type="paragraph" w:customStyle="1" w:styleId="Example">
    <w:name w:val="Example"/>
    <w:basedOn w:val="Normal"/>
    <w:link w:val="ExampleChar"/>
    <w:qFormat/>
    <w:rsid w:val="00396685"/>
    <w:rPr>
      <w:sz w:val="20"/>
      <w:szCs w:val="20"/>
    </w:rPr>
  </w:style>
  <w:style w:type="paragraph" w:customStyle="1" w:styleId="Note">
    <w:name w:val="Note"/>
    <w:basedOn w:val="Normal"/>
    <w:link w:val="NoteChar"/>
    <w:qFormat/>
    <w:rsid w:val="00E014A1"/>
    <w:pPr>
      <w:spacing w:after="240"/>
    </w:pPr>
    <w:rPr>
      <w:sz w:val="20"/>
      <w:szCs w:val="20"/>
    </w:rPr>
  </w:style>
  <w:style w:type="character" w:customStyle="1" w:styleId="ExampleChar">
    <w:name w:val="Example Char"/>
    <w:basedOn w:val="DefaultParagraphFont"/>
    <w:link w:val="Example"/>
    <w:rsid w:val="00396685"/>
    <w:rPr>
      <w:lang w:val="en-GB"/>
    </w:rPr>
  </w:style>
  <w:style w:type="paragraph" w:customStyle="1" w:styleId="FigureTitle">
    <w:name w:val="Figure Title"/>
    <w:basedOn w:val="ListParagraph"/>
    <w:link w:val="FigureTitleChar"/>
    <w:qFormat/>
    <w:rsid w:val="00151B6D"/>
    <w:pPr>
      <w:numPr>
        <w:numId w:val="17"/>
      </w:numPr>
      <w:jc w:val="center"/>
    </w:pPr>
    <w:rPr>
      <w:b/>
      <w:bCs/>
    </w:rPr>
  </w:style>
  <w:style w:type="character" w:customStyle="1" w:styleId="NoteChar">
    <w:name w:val="Note Char"/>
    <w:basedOn w:val="DefaultParagraphFont"/>
    <w:link w:val="Note"/>
    <w:rsid w:val="00E014A1"/>
    <w:rPr>
      <w:lang w:val="en-GB"/>
    </w:rPr>
  </w:style>
  <w:style w:type="paragraph" w:styleId="ListParagraph">
    <w:name w:val="List Paragraph"/>
    <w:aliases w:val="Bullet List,FooterText,- Bullets,목록 단락,リスト段落,?? ??,?????,????,Lista1,列出段落"/>
    <w:basedOn w:val="Normal"/>
    <w:link w:val="ListParagraphChar"/>
    <w:uiPriority w:val="34"/>
    <w:qFormat/>
    <w:rsid w:val="00C878AB"/>
    <w:pPr>
      <w:ind w:left="720"/>
      <w:contextualSpacing/>
    </w:pPr>
  </w:style>
  <w:style w:type="paragraph" w:customStyle="1" w:styleId="AnnexFigureTitle">
    <w:name w:val="Annex Figure Title"/>
    <w:basedOn w:val="Normal"/>
    <w:link w:val="AnnexFigureTitleChar"/>
    <w:qFormat/>
    <w:rsid w:val="00151B6D"/>
    <w:pPr>
      <w:numPr>
        <w:numId w:val="88"/>
      </w:numPr>
      <w:jc w:val="center"/>
    </w:pPr>
    <w:rPr>
      <w:b/>
      <w:bCs/>
    </w:rPr>
  </w:style>
  <w:style w:type="paragraph" w:customStyle="1" w:styleId="AnnexTableTitle">
    <w:name w:val="Annex Table Title"/>
    <w:basedOn w:val="ListParagraph"/>
    <w:link w:val="AnnexTableTitleChar"/>
    <w:qFormat/>
    <w:rsid w:val="00C878AB"/>
    <w:pPr>
      <w:keepNext/>
      <w:pageBreakBefore/>
      <w:numPr>
        <w:numId w:val="15"/>
      </w:numPr>
      <w:jc w:val="center"/>
    </w:pPr>
    <w:rPr>
      <w:b/>
    </w:rPr>
  </w:style>
  <w:style w:type="character" w:customStyle="1" w:styleId="ListParagraphChar">
    <w:name w:val="List Paragraph Char"/>
    <w:aliases w:val="Bullet List Char,FooterText Char,- Bullets Char,목록 단락 Char,リスト段落 Char,?? ?? Char,????? Char,???? Char,Lista1 Char,列出段落 Char"/>
    <w:basedOn w:val="DefaultParagraphFont"/>
    <w:link w:val="ListParagraph"/>
    <w:uiPriority w:val="34"/>
    <w:qFormat/>
    <w:rsid w:val="00C878AB"/>
    <w:rPr>
      <w:sz w:val="22"/>
      <w:szCs w:val="22"/>
      <w:lang w:val="en-GB"/>
    </w:rPr>
  </w:style>
  <w:style w:type="character" w:customStyle="1" w:styleId="AnnexTableTitleChar">
    <w:name w:val="Annex Table Title Char"/>
    <w:basedOn w:val="ListParagraphChar"/>
    <w:link w:val="AnnexTableTitle"/>
    <w:rsid w:val="00C878AB"/>
    <w:rPr>
      <w:b/>
      <w:sz w:val="22"/>
      <w:szCs w:val="22"/>
      <w:lang w:val="en-GB"/>
    </w:rPr>
  </w:style>
  <w:style w:type="paragraph" w:customStyle="1" w:styleId="Tabletitle">
    <w:name w:val="Table title"/>
    <w:basedOn w:val="ListParagraph"/>
    <w:link w:val="TabletitleChar"/>
    <w:qFormat/>
    <w:rsid w:val="00426C8C"/>
    <w:pPr>
      <w:numPr>
        <w:numId w:val="16"/>
      </w:numPr>
      <w:jc w:val="center"/>
    </w:pPr>
    <w:rPr>
      <w:b/>
      <w:bCs/>
      <w:lang w:val="fr-CH"/>
    </w:rPr>
  </w:style>
  <w:style w:type="character" w:customStyle="1" w:styleId="FigureTitleChar">
    <w:name w:val="Figure Title Char"/>
    <w:basedOn w:val="ListParagraphChar"/>
    <w:link w:val="FigureTitle"/>
    <w:rsid w:val="00151B6D"/>
    <w:rPr>
      <w:b/>
      <w:bCs/>
      <w:sz w:val="22"/>
      <w:szCs w:val="22"/>
      <w:lang w:val="en-GB"/>
    </w:rPr>
  </w:style>
  <w:style w:type="character" w:customStyle="1" w:styleId="TabletitleChar">
    <w:name w:val="Table title Char"/>
    <w:basedOn w:val="ListParagraphChar"/>
    <w:link w:val="Tabletitle"/>
    <w:rsid w:val="00426C8C"/>
    <w:rPr>
      <w:b/>
      <w:bCs/>
      <w:sz w:val="22"/>
      <w:szCs w:val="22"/>
      <w:lang w:val="fr-CH"/>
    </w:rPr>
  </w:style>
  <w:style w:type="character" w:customStyle="1" w:styleId="AnnexFigureTitleChar">
    <w:name w:val="Annex Figure Title Char"/>
    <w:basedOn w:val="DefaultParagraphFont"/>
    <w:link w:val="AnnexFigureTitle"/>
    <w:rsid w:val="00151B6D"/>
    <w:rPr>
      <w:b/>
      <w:bCs/>
      <w:sz w:val="22"/>
      <w:szCs w:val="22"/>
      <w:lang w:val="en-GB"/>
    </w:rPr>
  </w:style>
  <w:style w:type="character" w:customStyle="1" w:styleId="BodyTextChar">
    <w:name w:val="Body Text Char"/>
    <w:basedOn w:val="DefaultParagraphFont"/>
    <w:link w:val="BodyText"/>
    <w:rsid w:val="007B5DAA"/>
    <w:rPr>
      <w:sz w:val="22"/>
      <w:szCs w:val="22"/>
      <w:lang w:val="en-GB"/>
    </w:rPr>
  </w:style>
  <w:style w:type="character" w:styleId="UnresolvedMention">
    <w:name w:val="Unresolved Mention"/>
    <w:basedOn w:val="DefaultParagraphFont"/>
    <w:uiPriority w:val="99"/>
    <w:semiHidden/>
    <w:unhideWhenUsed/>
    <w:rsid w:val="004D3DEB"/>
    <w:rPr>
      <w:color w:val="605E5C"/>
      <w:shd w:val="clear" w:color="auto" w:fill="E1DFDD"/>
    </w:rPr>
  </w:style>
  <w:style w:type="character" w:styleId="CommentReference">
    <w:name w:val="annotation reference"/>
    <w:basedOn w:val="DefaultParagraphFont"/>
    <w:uiPriority w:val="99"/>
    <w:unhideWhenUsed/>
    <w:qFormat/>
    <w:rsid w:val="00D66CE5"/>
    <w:rPr>
      <w:sz w:val="16"/>
      <w:szCs w:val="16"/>
    </w:rPr>
  </w:style>
  <w:style w:type="paragraph" w:styleId="CommentText">
    <w:name w:val="annotation text"/>
    <w:basedOn w:val="Normal"/>
    <w:link w:val="CommentTextChar"/>
    <w:uiPriority w:val="99"/>
    <w:unhideWhenUsed/>
    <w:qFormat/>
    <w:rsid w:val="00D66CE5"/>
    <w:pPr>
      <w:spacing w:line="240" w:lineRule="auto"/>
    </w:pPr>
    <w:rPr>
      <w:sz w:val="20"/>
      <w:szCs w:val="20"/>
    </w:rPr>
  </w:style>
  <w:style w:type="character" w:customStyle="1" w:styleId="CommentTextChar">
    <w:name w:val="Comment Text Char"/>
    <w:basedOn w:val="DefaultParagraphFont"/>
    <w:link w:val="CommentText"/>
    <w:uiPriority w:val="99"/>
    <w:qFormat/>
    <w:rsid w:val="00D66CE5"/>
    <w:rPr>
      <w:lang w:val="en-GB"/>
    </w:rPr>
  </w:style>
  <w:style w:type="paragraph" w:styleId="CommentSubject">
    <w:name w:val="annotation subject"/>
    <w:basedOn w:val="CommentText"/>
    <w:next w:val="CommentText"/>
    <w:link w:val="CommentSubjectChar"/>
    <w:uiPriority w:val="99"/>
    <w:semiHidden/>
    <w:unhideWhenUsed/>
    <w:rsid w:val="00D66CE5"/>
    <w:rPr>
      <w:b/>
      <w:bCs/>
    </w:rPr>
  </w:style>
  <w:style w:type="character" w:customStyle="1" w:styleId="CommentSubjectChar">
    <w:name w:val="Comment Subject Char"/>
    <w:basedOn w:val="CommentTextChar"/>
    <w:link w:val="CommentSubject"/>
    <w:uiPriority w:val="99"/>
    <w:semiHidden/>
    <w:rsid w:val="00D66CE5"/>
    <w:rPr>
      <w:b/>
      <w:bCs/>
      <w:lang w:val="en-GB"/>
    </w:rPr>
  </w:style>
  <w:style w:type="paragraph" w:styleId="Closing">
    <w:name w:val="Closing"/>
    <w:basedOn w:val="Normal"/>
    <w:link w:val="ClosingChar"/>
    <w:uiPriority w:val="99"/>
    <w:semiHidden/>
    <w:unhideWhenUsed/>
    <w:rsid w:val="00D66CE5"/>
    <w:pPr>
      <w:spacing w:after="0" w:line="240" w:lineRule="auto"/>
      <w:ind w:left="4252"/>
    </w:pPr>
  </w:style>
  <w:style w:type="character" w:customStyle="1" w:styleId="ClosingChar">
    <w:name w:val="Closing Char"/>
    <w:basedOn w:val="DefaultParagraphFont"/>
    <w:link w:val="Closing"/>
    <w:uiPriority w:val="99"/>
    <w:semiHidden/>
    <w:rsid w:val="00D66CE5"/>
    <w:rPr>
      <w:sz w:val="22"/>
      <w:szCs w:val="22"/>
      <w:lang w:val="en-GB"/>
    </w:rPr>
  </w:style>
  <w:style w:type="paragraph" w:styleId="FootnoteText">
    <w:name w:val="footnote text"/>
    <w:basedOn w:val="Normal"/>
    <w:link w:val="FootnoteTextChar"/>
    <w:uiPriority w:val="99"/>
    <w:semiHidden/>
    <w:unhideWhenUsed/>
    <w:rsid w:val="00D66CE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66CE5"/>
    <w:rPr>
      <w:lang w:val="en-GB"/>
    </w:rPr>
  </w:style>
  <w:style w:type="character" w:styleId="FootnoteReference">
    <w:name w:val="footnote reference"/>
    <w:semiHidden/>
    <w:rsid w:val="00D66CE5"/>
    <w:rPr>
      <w:noProof/>
      <w:position w:val="6"/>
      <w:sz w:val="18"/>
      <w:vertAlign w:val="baseline"/>
      <w:lang w:val="fr-FR"/>
    </w:rPr>
  </w:style>
  <w:style w:type="paragraph" w:styleId="Index3">
    <w:name w:val="index 3"/>
    <w:basedOn w:val="Normal"/>
    <w:next w:val="Normal"/>
    <w:autoRedefine/>
    <w:uiPriority w:val="99"/>
    <w:semiHidden/>
    <w:unhideWhenUsed/>
    <w:rsid w:val="00FB6D74"/>
    <w:pPr>
      <w:tabs>
        <w:tab w:val="clear" w:pos="403"/>
      </w:tabs>
      <w:spacing w:after="0" w:line="240" w:lineRule="auto"/>
      <w:ind w:left="660" w:hanging="220"/>
    </w:pPr>
  </w:style>
  <w:style w:type="paragraph" w:customStyle="1" w:styleId="code0">
    <w:name w:val="code"/>
    <w:basedOn w:val="Normal"/>
    <w:next w:val="Normal"/>
    <w:link w:val="codeZchn"/>
    <w:rsid w:val="00FB6D74"/>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line="240" w:lineRule="auto"/>
      <w:jc w:val="left"/>
    </w:pPr>
    <w:rPr>
      <w:rFonts w:ascii="Courier" w:eastAsia="MS Mincho" w:hAnsi="Courier"/>
      <w:noProof/>
      <w:sz w:val="20"/>
      <w:szCs w:val="20"/>
      <w:lang w:eastAsia="ja-JP"/>
    </w:rPr>
  </w:style>
  <w:style w:type="character" w:customStyle="1" w:styleId="codeZchn">
    <w:name w:val="code Zchn"/>
    <w:link w:val="code0"/>
    <w:rsid w:val="00FB6D74"/>
    <w:rPr>
      <w:rFonts w:ascii="Courier" w:eastAsia="MS Mincho" w:hAnsi="Courier"/>
      <w:noProof/>
      <w:lang w:val="en-GB" w:eastAsia="ja-JP"/>
    </w:rPr>
  </w:style>
  <w:style w:type="paragraph" w:customStyle="1" w:styleId="Atom">
    <w:name w:val="Atom"/>
    <w:basedOn w:val="Normal"/>
    <w:rsid w:val="009400E9"/>
    <w:pPr>
      <w:keepLines/>
      <w:tabs>
        <w:tab w:val="clear" w:pos="403"/>
      </w:tabs>
      <w:spacing w:after="220" w:line="240" w:lineRule="auto"/>
      <w:jc w:val="left"/>
    </w:pPr>
    <w:rPr>
      <w:rFonts w:ascii="Arial" w:eastAsia="Times New Roman" w:hAnsi="Arial"/>
      <w:sz w:val="20"/>
      <w:szCs w:val="20"/>
      <w:lang w:eastAsia="ja-JP"/>
    </w:rPr>
  </w:style>
  <w:style w:type="paragraph" w:styleId="ListBullet">
    <w:name w:val="List Bullet"/>
    <w:basedOn w:val="Normal"/>
    <w:rsid w:val="00D61BCA"/>
    <w:pPr>
      <w:tabs>
        <w:tab w:val="clear" w:pos="403"/>
        <w:tab w:val="num" w:pos="360"/>
      </w:tabs>
      <w:spacing w:after="240" w:line="230" w:lineRule="atLeast"/>
      <w:ind w:left="360" w:hanging="360"/>
    </w:pPr>
    <w:rPr>
      <w:rFonts w:eastAsia="MS Mincho" w:cs="Cambria"/>
      <w:szCs w:val="20"/>
      <w:lang w:eastAsia="fr-FR"/>
    </w:rPr>
  </w:style>
  <w:style w:type="paragraph" w:styleId="Revision">
    <w:name w:val="Revision"/>
    <w:hidden/>
    <w:uiPriority w:val="99"/>
    <w:semiHidden/>
    <w:rsid w:val="00D010AC"/>
    <w:rPr>
      <w:sz w:val="22"/>
      <w:szCs w:val="22"/>
      <w:lang w:val="en-GB"/>
    </w:rPr>
  </w:style>
  <w:style w:type="paragraph" w:customStyle="1" w:styleId="TH">
    <w:name w:val="TH"/>
    <w:basedOn w:val="Normal"/>
    <w:link w:val="THChar"/>
    <w:rsid w:val="001A4891"/>
    <w:pPr>
      <w:keepNext/>
      <w:keepLines/>
      <w:tabs>
        <w:tab w:val="clear" w:pos="403"/>
      </w:tabs>
      <w:overflowPunct w:val="0"/>
      <w:autoSpaceDE w:val="0"/>
      <w:autoSpaceDN w:val="0"/>
      <w:adjustRightInd w:val="0"/>
      <w:spacing w:before="60" w:after="180" w:line="240" w:lineRule="auto"/>
      <w:jc w:val="center"/>
      <w:textAlignment w:val="baseline"/>
    </w:pPr>
    <w:rPr>
      <w:rFonts w:ascii="Arial" w:eastAsia="Batang" w:hAnsi="Arial"/>
      <w:b/>
      <w:noProof/>
      <w:sz w:val="24"/>
      <w:szCs w:val="24"/>
      <w:lang w:val="en-US"/>
    </w:rPr>
  </w:style>
  <w:style w:type="character" w:customStyle="1" w:styleId="THChar">
    <w:name w:val="TH Char"/>
    <w:link w:val="TH"/>
    <w:rsid w:val="001A4891"/>
    <w:rPr>
      <w:rFonts w:ascii="Arial" w:eastAsia="Batang" w:hAnsi="Arial"/>
      <w:b/>
      <w:noProof/>
      <w:sz w:val="24"/>
      <w:szCs w:val="24"/>
    </w:r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CAPTION Char"/>
    <w:link w:val="Caption"/>
    <w:rsid w:val="001A4891"/>
    <w:rPr>
      <w:i/>
      <w:iCs/>
      <w:color w:val="44546A" w:themeColor="text2"/>
      <w:sz w:val="18"/>
      <w:szCs w:val="18"/>
      <w:lang w:val="en-GB"/>
    </w:rPr>
  </w:style>
  <w:style w:type="character" w:customStyle="1" w:styleId="ISOCode">
    <w:name w:val="ISOCode"/>
    <w:rsid w:val="001A4891"/>
    <w:rPr>
      <w:rFonts w:ascii="Courier New" w:hAnsi="Courier New" w:cs="Courier New" w:hint="default"/>
      <w:b w:val="0"/>
      <w:bCs w:val="0"/>
      <w:i w:val="0"/>
      <w:iCs w:val="0"/>
      <w:sz w:val="22"/>
    </w:rPr>
  </w:style>
  <w:style w:type="paragraph" w:customStyle="1" w:styleId="a">
    <w:name w:val="글머리기호"/>
    <w:basedOn w:val="ListContinue"/>
    <w:qFormat/>
    <w:rsid w:val="00D72960"/>
    <w:pPr>
      <w:numPr>
        <w:numId w:val="51"/>
      </w:numPr>
      <w:tabs>
        <w:tab w:val="clear" w:pos="403"/>
      </w:tabs>
      <w:ind w:left="0" w:firstLine="0"/>
    </w:pPr>
    <w:rPr>
      <w:rFonts w:ascii="Arial" w:eastAsia="Malgun Gothic" w:hAnsi="Arial"/>
      <w:noProof/>
      <w:sz w:val="20"/>
      <w:szCs w:val="20"/>
      <w:lang w:val="en-US" w:eastAsia="ja-JP"/>
    </w:rPr>
  </w:style>
  <w:style w:type="paragraph" w:styleId="ListContinue">
    <w:name w:val="List Continue"/>
    <w:basedOn w:val="Normal"/>
    <w:uiPriority w:val="99"/>
    <w:semiHidden/>
    <w:unhideWhenUsed/>
    <w:rsid w:val="00D72960"/>
    <w:pPr>
      <w:ind w:left="283"/>
      <w:contextualSpacing/>
    </w:pPr>
  </w:style>
  <w:style w:type="character" w:customStyle="1" w:styleId="citefig">
    <w:name w:val="cite_fig"/>
    <w:rsid w:val="00ED06D3"/>
    <w:rPr>
      <w:rFonts w:ascii="Cambria" w:hAnsi="Cambria"/>
      <w:color w:val="auto"/>
      <w:bdr w:val="none" w:sz="0" w:space="0" w:color="auto"/>
      <w:shd w:val="clear" w:color="auto" w:fill="CCFFCC"/>
    </w:rPr>
  </w:style>
  <w:style w:type="paragraph" w:customStyle="1" w:styleId="Figuretitle0">
    <w:name w:val="Figure title"/>
    <w:basedOn w:val="Normal"/>
    <w:rsid w:val="0058388A"/>
    <w:pPr>
      <w:tabs>
        <w:tab w:val="clear" w:pos="403"/>
      </w:tabs>
      <w:suppressAutoHyphens/>
      <w:spacing w:before="240" w:after="360"/>
      <w:jc w:val="center"/>
    </w:pPr>
    <w:rPr>
      <w:b/>
    </w:rPr>
  </w:style>
  <w:style w:type="paragraph" w:customStyle="1" w:styleId="FigureGraphic">
    <w:name w:val="Figure Graphic"/>
    <w:basedOn w:val="Normal"/>
    <w:rsid w:val="0058388A"/>
    <w:pPr>
      <w:tabs>
        <w:tab w:val="clear" w:pos="403"/>
      </w:tabs>
      <w:spacing w:before="240"/>
      <w:jc w:val="center"/>
    </w:pPr>
  </w:style>
  <w:style w:type="character" w:customStyle="1" w:styleId="stddocNumber">
    <w:name w:val="std_docNumber"/>
    <w:rsid w:val="00254FDD"/>
    <w:rPr>
      <w:rFonts w:ascii="Cambria" w:hAnsi="Cambria"/>
      <w:bdr w:val="none" w:sz="0" w:space="0" w:color="auto"/>
      <w:shd w:val="clear" w:color="auto" w:fill="F2DBDB"/>
    </w:rPr>
  </w:style>
  <w:style w:type="character" w:customStyle="1" w:styleId="stddocPartNumber">
    <w:name w:val="std_docPartNumber"/>
    <w:rsid w:val="00254FDD"/>
    <w:rPr>
      <w:rFonts w:ascii="Cambria" w:hAnsi="Cambria"/>
      <w:bdr w:val="none" w:sz="0" w:space="0" w:color="auto"/>
      <w:shd w:val="clear" w:color="auto" w:fill="EAF1DD"/>
    </w:rPr>
  </w:style>
  <w:style w:type="character" w:customStyle="1" w:styleId="stdpublisher">
    <w:name w:val="std_publisher"/>
    <w:rsid w:val="00254FDD"/>
    <w:rPr>
      <w:rFonts w:ascii="Cambria" w:hAnsi="Cambria"/>
      <w:bdr w:val="none" w:sz="0" w:space="0" w:color="auto"/>
      <w:shd w:val="clear" w:color="auto" w:fill="C6D9F1"/>
    </w:rPr>
  </w:style>
  <w:style w:type="paragraph" w:customStyle="1" w:styleId="ListContinue1">
    <w:name w:val="List Continue 1"/>
    <w:basedOn w:val="Normal"/>
    <w:link w:val="ListContinue1Char"/>
    <w:rsid w:val="00EB3931"/>
    <w:pPr>
      <w:tabs>
        <w:tab w:val="clear" w:pos="403"/>
      </w:tabs>
      <w:spacing w:after="240"/>
      <w:ind w:left="403" w:hanging="403"/>
    </w:pPr>
  </w:style>
  <w:style w:type="character" w:customStyle="1" w:styleId="reference-text">
    <w:name w:val="reference-text"/>
    <w:rsid w:val="00420895"/>
  </w:style>
  <w:style w:type="paragraph" w:customStyle="1" w:styleId="Tablebody0">
    <w:name w:val="Table body (+)"/>
    <w:basedOn w:val="Normal"/>
    <w:rsid w:val="0044223D"/>
    <w:pPr>
      <w:tabs>
        <w:tab w:val="clear" w:pos="403"/>
      </w:tabs>
      <w:spacing w:before="60" w:after="60" w:line="230" w:lineRule="atLeast"/>
      <w:jc w:val="left"/>
    </w:pPr>
  </w:style>
  <w:style w:type="paragraph" w:customStyle="1" w:styleId="Tableheader">
    <w:name w:val="Table header"/>
    <w:basedOn w:val="Tablebody"/>
    <w:rsid w:val="0045735C"/>
    <w:pPr>
      <w:tabs>
        <w:tab w:val="clear" w:pos="403"/>
      </w:tabs>
      <w:spacing w:line="210" w:lineRule="atLeast"/>
      <w:jc w:val="left"/>
    </w:pPr>
  </w:style>
  <w:style w:type="character" w:customStyle="1" w:styleId="Courier">
    <w:name w:val="Courier"/>
    <w:rsid w:val="0045735C"/>
    <w:rPr>
      <w:rFonts w:ascii="Courier New" w:hAnsi="Courier New" w:cs="Courier New" w:hint="default"/>
    </w:rPr>
  </w:style>
  <w:style w:type="character" w:customStyle="1" w:styleId="cf01">
    <w:name w:val="cf01"/>
    <w:basedOn w:val="DefaultParagraphFont"/>
    <w:rsid w:val="009D309A"/>
    <w:rPr>
      <w:rFonts w:ascii="Segoe UI" w:hAnsi="Segoe UI" w:cs="Segoe UI" w:hint="default"/>
      <w:sz w:val="18"/>
      <w:szCs w:val="18"/>
    </w:rPr>
  </w:style>
  <w:style w:type="character" w:customStyle="1" w:styleId="codeChar">
    <w:name w:val="code Char"/>
    <w:rsid w:val="009C500C"/>
    <w:rPr>
      <w:rFonts w:ascii="Courier" w:hAnsi="Courier"/>
      <w:noProof/>
      <w:lang w:val="en-GB" w:eastAsia="ja-JP" w:bidi="ar-SA"/>
    </w:rPr>
  </w:style>
  <w:style w:type="character" w:customStyle="1" w:styleId="eop">
    <w:name w:val="eop"/>
    <w:basedOn w:val="DefaultParagraphFont"/>
    <w:rsid w:val="009C500C"/>
  </w:style>
  <w:style w:type="character" w:customStyle="1" w:styleId="normaltextrun">
    <w:name w:val="normaltextrun"/>
    <w:basedOn w:val="DefaultParagraphFont"/>
    <w:rsid w:val="009C500C"/>
  </w:style>
  <w:style w:type="table" w:customStyle="1" w:styleId="TableGrid1">
    <w:name w:val="Table Grid1"/>
    <w:basedOn w:val="TableNormal"/>
    <w:next w:val="TableGrid"/>
    <w:uiPriority w:val="39"/>
    <w:rsid w:val="00D25D1C"/>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fNorm">
    <w:name w:val="RefNorm"/>
    <w:basedOn w:val="Normal"/>
    <w:rsid w:val="002F313A"/>
    <w:pPr>
      <w:tabs>
        <w:tab w:val="clear" w:pos="403"/>
      </w:tabs>
      <w:spacing w:after="240"/>
    </w:pPr>
  </w:style>
  <w:style w:type="paragraph" w:customStyle="1" w:styleId="BiblioEntry">
    <w:name w:val="Biblio Entry"/>
    <w:basedOn w:val="Normal"/>
    <w:rsid w:val="002F313A"/>
    <w:pPr>
      <w:tabs>
        <w:tab w:val="clear" w:pos="403"/>
      </w:tabs>
      <w:spacing w:after="240"/>
      <w:ind w:left="662" w:hanging="662"/>
      <w:jc w:val="left"/>
    </w:pPr>
  </w:style>
  <w:style w:type="numbering" w:customStyle="1" w:styleId="CurrentList1">
    <w:name w:val="Current List1"/>
    <w:uiPriority w:val="99"/>
    <w:rsid w:val="0037503F"/>
    <w:pPr>
      <w:numPr>
        <w:numId w:val="87"/>
      </w:numPr>
    </w:pPr>
  </w:style>
  <w:style w:type="character" w:styleId="Mention">
    <w:name w:val="Mention"/>
    <w:basedOn w:val="DefaultParagraphFont"/>
    <w:uiPriority w:val="99"/>
    <w:unhideWhenUsed/>
    <w:rsid w:val="00AE13F9"/>
    <w:rPr>
      <w:color w:val="2B579A"/>
      <w:shd w:val="clear" w:color="auto" w:fill="E1DFDD"/>
    </w:rPr>
  </w:style>
  <w:style w:type="character" w:customStyle="1" w:styleId="TablebodyChar">
    <w:name w:val="Table body Char"/>
    <w:basedOn w:val="DefaultParagraphFont"/>
    <w:link w:val="Tablebody"/>
    <w:rsid w:val="00610191"/>
    <w:rPr>
      <w:szCs w:val="22"/>
      <w:lang w:val="en-GB"/>
    </w:rPr>
  </w:style>
  <w:style w:type="paragraph" w:styleId="ListBullet4">
    <w:name w:val="List Bullet 4"/>
    <w:basedOn w:val="Normal"/>
    <w:autoRedefine/>
    <w:uiPriority w:val="99"/>
    <w:rsid w:val="00E9394B"/>
    <w:pPr>
      <w:tabs>
        <w:tab w:val="clear" w:pos="403"/>
        <w:tab w:val="num" w:pos="1209"/>
      </w:tabs>
      <w:spacing w:after="240"/>
      <w:ind w:left="1209" w:hanging="360"/>
    </w:pPr>
    <w:rPr>
      <w:rFonts w:eastAsia="MS Mincho"/>
      <w:noProof/>
      <w:szCs w:val="20"/>
      <w:lang w:val="en-US" w:eastAsia="ja-JP"/>
    </w:rPr>
  </w:style>
  <w:style w:type="character" w:customStyle="1" w:styleId="citesec">
    <w:name w:val="cite_sec"/>
    <w:rsid w:val="00E85778"/>
    <w:rPr>
      <w:rFonts w:ascii="Cambria" w:hAnsi="Cambria"/>
      <w:bdr w:val="none" w:sz="0" w:space="0" w:color="auto"/>
      <w:shd w:val="clear" w:color="auto" w:fill="FFCCCC"/>
    </w:rPr>
  </w:style>
  <w:style w:type="character" w:customStyle="1" w:styleId="ListContinue1Char">
    <w:name w:val="List Continue 1 Char"/>
    <w:basedOn w:val="DefaultParagraphFont"/>
    <w:link w:val="ListContinue1"/>
    <w:rsid w:val="00E85778"/>
    <w:rPr>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796457">
      <w:bodyDiv w:val="1"/>
      <w:marLeft w:val="0"/>
      <w:marRight w:val="0"/>
      <w:marTop w:val="0"/>
      <w:marBottom w:val="0"/>
      <w:divBdr>
        <w:top w:val="none" w:sz="0" w:space="0" w:color="auto"/>
        <w:left w:val="none" w:sz="0" w:space="0" w:color="auto"/>
        <w:bottom w:val="none" w:sz="0" w:space="0" w:color="auto"/>
        <w:right w:val="none" w:sz="0" w:space="0" w:color="auto"/>
      </w:divBdr>
    </w:div>
    <w:div w:id="206994292">
      <w:bodyDiv w:val="1"/>
      <w:marLeft w:val="0"/>
      <w:marRight w:val="0"/>
      <w:marTop w:val="0"/>
      <w:marBottom w:val="0"/>
      <w:divBdr>
        <w:top w:val="none" w:sz="0" w:space="0" w:color="auto"/>
        <w:left w:val="none" w:sz="0" w:space="0" w:color="auto"/>
        <w:bottom w:val="none" w:sz="0" w:space="0" w:color="auto"/>
        <w:right w:val="none" w:sz="0" w:space="0" w:color="auto"/>
      </w:divBdr>
    </w:div>
    <w:div w:id="240874326">
      <w:bodyDiv w:val="1"/>
      <w:marLeft w:val="0"/>
      <w:marRight w:val="0"/>
      <w:marTop w:val="0"/>
      <w:marBottom w:val="0"/>
      <w:divBdr>
        <w:top w:val="none" w:sz="0" w:space="0" w:color="auto"/>
        <w:left w:val="none" w:sz="0" w:space="0" w:color="auto"/>
        <w:bottom w:val="none" w:sz="0" w:space="0" w:color="auto"/>
        <w:right w:val="none" w:sz="0" w:space="0" w:color="auto"/>
      </w:divBdr>
    </w:div>
    <w:div w:id="276642267">
      <w:bodyDiv w:val="1"/>
      <w:marLeft w:val="0"/>
      <w:marRight w:val="0"/>
      <w:marTop w:val="0"/>
      <w:marBottom w:val="0"/>
      <w:divBdr>
        <w:top w:val="none" w:sz="0" w:space="0" w:color="auto"/>
        <w:left w:val="none" w:sz="0" w:space="0" w:color="auto"/>
        <w:bottom w:val="none" w:sz="0" w:space="0" w:color="auto"/>
        <w:right w:val="none" w:sz="0" w:space="0" w:color="auto"/>
      </w:divBdr>
    </w:div>
    <w:div w:id="293297010">
      <w:bodyDiv w:val="1"/>
      <w:marLeft w:val="0"/>
      <w:marRight w:val="0"/>
      <w:marTop w:val="0"/>
      <w:marBottom w:val="0"/>
      <w:divBdr>
        <w:top w:val="none" w:sz="0" w:space="0" w:color="auto"/>
        <w:left w:val="none" w:sz="0" w:space="0" w:color="auto"/>
        <w:bottom w:val="none" w:sz="0" w:space="0" w:color="auto"/>
        <w:right w:val="none" w:sz="0" w:space="0" w:color="auto"/>
      </w:divBdr>
    </w:div>
    <w:div w:id="453526494">
      <w:bodyDiv w:val="1"/>
      <w:marLeft w:val="0"/>
      <w:marRight w:val="0"/>
      <w:marTop w:val="0"/>
      <w:marBottom w:val="0"/>
      <w:divBdr>
        <w:top w:val="none" w:sz="0" w:space="0" w:color="auto"/>
        <w:left w:val="none" w:sz="0" w:space="0" w:color="auto"/>
        <w:bottom w:val="none" w:sz="0" w:space="0" w:color="auto"/>
        <w:right w:val="none" w:sz="0" w:space="0" w:color="auto"/>
      </w:divBdr>
    </w:div>
    <w:div w:id="638540037">
      <w:bodyDiv w:val="1"/>
      <w:marLeft w:val="0"/>
      <w:marRight w:val="0"/>
      <w:marTop w:val="0"/>
      <w:marBottom w:val="0"/>
      <w:divBdr>
        <w:top w:val="none" w:sz="0" w:space="0" w:color="auto"/>
        <w:left w:val="none" w:sz="0" w:space="0" w:color="auto"/>
        <w:bottom w:val="none" w:sz="0" w:space="0" w:color="auto"/>
        <w:right w:val="none" w:sz="0" w:space="0" w:color="auto"/>
      </w:divBdr>
    </w:div>
    <w:div w:id="676617589">
      <w:bodyDiv w:val="1"/>
      <w:marLeft w:val="0"/>
      <w:marRight w:val="0"/>
      <w:marTop w:val="0"/>
      <w:marBottom w:val="0"/>
      <w:divBdr>
        <w:top w:val="none" w:sz="0" w:space="0" w:color="auto"/>
        <w:left w:val="none" w:sz="0" w:space="0" w:color="auto"/>
        <w:bottom w:val="none" w:sz="0" w:space="0" w:color="auto"/>
        <w:right w:val="none" w:sz="0" w:space="0" w:color="auto"/>
      </w:divBdr>
    </w:div>
    <w:div w:id="885870352">
      <w:bodyDiv w:val="1"/>
      <w:marLeft w:val="0"/>
      <w:marRight w:val="0"/>
      <w:marTop w:val="0"/>
      <w:marBottom w:val="0"/>
      <w:divBdr>
        <w:top w:val="none" w:sz="0" w:space="0" w:color="auto"/>
        <w:left w:val="none" w:sz="0" w:space="0" w:color="auto"/>
        <w:bottom w:val="none" w:sz="0" w:space="0" w:color="auto"/>
        <w:right w:val="none" w:sz="0" w:space="0" w:color="auto"/>
      </w:divBdr>
    </w:div>
    <w:div w:id="931426226">
      <w:bodyDiv w:val="1"/>
      <w:marLeft w:val="0"/>
      <w:marRight w:val="0"/>
      <w:marTop w:val="0"/>
      <w:marBottom w:val="0"/>
      <w:divBdr>
        <w:top w:val="none" w:sz="0" w:space="0" w:color="auto"/>
        <w:left w:val="none" w:sz="0" w:space="0" w:color="auto"/>
        <w:bottom w:val="none" w:sz="0" w:space="0" w:color="auto"/>
        <w:right w:val="none" w:sz="0" w:space="0" w:color="auto"/>
      </w:divBdr>
    </w:div>
    <w:div w:id="998074093">
      <w:bodyDiv w:val="1"/>
      <w:marLeft w:val="0"/>
      <w:marRight w:val="0"/>
      <w:marTop w:val="0"/>
      <w:marBottom w:val="0"/>
      <w:divBdr>
        <w:top w:val="none" w:sz="0" w:space="0" w:color="auto"/>
        <w:left w:val="none" w:sz="0" w:space="0" w:color="auto"/>
        <w:bottom w:val="none" w:sz="0" w:space="0" w:color="auto"/>
        <w:right w:val="none" w:sz="0" w:space="0" w:color="auto"/>
      </w:divBdr>
    </w:div>
    <w:div w:id="1142118208">
      <w:bodyDiv w:val="1"/>
      <w:marLeft w:val="0"/>
      <w:marRight w:val="0"/>
      <w:marTop w:val="0"/>
      <w:marBottom w:val="0"/>
      <w:divBdr>
        <w:top w:val="none" w:sz="0" w:space="0" w:color="auto"/>
        <w:left w:val="none" w:sz="0" w:space="0" w:color="auto"/>
        <w:bottom w:val="none" w:sz="0" w:space="0" w:color="auto"/>
        <w:right w:val="none" w:sz="0" w:space="0" w:color="auto"/>
      </w:divBdr>
    </w:div>
    <w:div w:id="1162430186">
      <w:bodyDiv w:val="1"/>
      <w:marLeft w:val="0"/>
      <w:marRight w:val="0"/>
      <w:marTop w:val="0"/>
      <w:marBottom w:val="0"/>
      <w:divBdr>
        <w:top w:val="none" w:sz="0" w:space="0" w:color="auto"/>
        <w:left w:val="none" w:sz="0" w:space="0" w:color="auto"/>
        <w:bottom w:val="none" w:sz="0" w:space="0" w:color="auto"/>
        <w:right w:val="none" w:sz="0" w:space="0" w:color="auto"/>
      </w:divBdr>
    </w:div>
    <w:div w:id="1189640932">
      <w:bodyDiv w:val="1"/>
      <w:marLeft w:val="0"/>
      <w:marRight w:val="0"/>
      <w:marTop w:val="0"/>
      <w:marBottom w:val="0"/>
      <w:divBdr>
        <w:top w:val="none" w:sz="0" w:space="0" w:color="auto"/>
        <w:left w:val="none" w:sz="0" w:space="0" w:color="auto"/>
        <w:bottom w:val="none" w:sz="0" w:space="0" w:color="auto"/>
        <w:right w:val="none" w:sz="0" w:space="0" w:color="auto"/>
      </w:divBdr>
    </w:div>
    <w:div w:id="1553810003">
      <w:bodyDiv w:val="1"/>
      <w:marLeft w:val="0"/>
      <w:marRight w:val="0"/>
      <w:marTop w:val="0"/>
      <w:marBottom w:val="0"/>
      <w:divBdr>
        <w:top w:val="none" w:sz="0" w:space="0" w:color="auto"/>
        <w:left w:val="none" w:sz="0" w:space="0" w:color="auto"/>
        <w:bottom w:val="none" w:sz="0" w:space="0" w:color="auto"/>
        <w:right w:val="none" w:sz="0" w:space="0" w:color="auto"/>
      </w:divBdr>
    </w:div>
    <w:div w:id="1589383624">
      <w:bodyDiv w:val="1"/>
      <w:marLeft w:val="0"/>
      <w:marRight w:val="0"/>
      <w:marTop w:val="0"/>
      <w:marBottom w:val="0"/>
      <w:divBdr>
        <w:top w:val="none" w:sz="0" w:space="0" w:color="auto"/>
        <w:left w:val="none" w:sz="0" w:space="0" w:color="auto"/>
        <w:bottom w:val="none" w:sz="0" w:space="0" w:color="auto"/>
        <w:right w:val="none" w:sz="0" w:space="0" w:color="auto"/>
      </w:divBdr>
    </w:div>
    <w:div w:id="1679969059">
      <w:bodyDiv w:val="1"/>
      <w:marLeft w:val="0"/>
      <w:marRight w:val="0"/>
      <w:marTop w:val="0"/>
      <w:marBottom w:val="0"/>
      <w:divBdr>
        <w:top w:val="none" w:sz="0" w:space="0" w:color="auto"/>
        <w:left w:val="none" w:sz="0" w:space="0" w:color="auto"/>
        <w:bottom w:val="none" w:sz="0" w:space="0" w:color="auto"/>
        <w:right w:val="none" w:sz="0" w:space="0" w:color="auto"/>
      </w:divBdr>
    </w:div>
    <w:div w:id="1845240283">
      <w:bodyDiv w:val="1"/>
      <w:marLeft w:val="0"/>
      <w:marRight w:val="0"/>
      <w:marTop w:val="0"/>
      <w:marBottom w:val="0"/>
      <w:divBdr>
        <w:top w:val="none" w:sz="0" w:space="0" w:color="auto"/>
        <w:left w:val="none" w:sz="0" w:space="0" w:color="auto"/>
        <w:bottom w:val="none" w:sz="0" w:space="0" w:color="auto"/>
        <w:right w:val="none" w:sz="0" w:space="0" w:color="auto"/>
      </w:divBdr>
    </w:div>
    <w:div w:id="1854877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www.iso.org/obp" TargetMode="External"/><Relationship Id="rId26" Type="http://schemas.openxmlformats.org/officeDocument/2006/relationships/hyperlink" Target="http://standards.iso.org/iso-iec/23001/-11/ed-3/en" TargetMode="External"/><Relationship Id="rId39" Type="http://schemas.openxmlformats.org/officeDocument/2006/relationships/fontTable" Target="fontTable.xml"/><Relationship Id="rId21" Type="http://schemas.openxmlformats.org/officeDocument/2006/relationships/package" Target="embeddings/Microsoft_Visio_Drawing.vsdx"/><Relationship Id="rId34" Type="http://schemas.openxmlformats.org/officeDocument/2006/relationships/package" Target="embeddings/Microsoft_Visio_Drawing5.vsdx"/><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1.emf"/><Relationship Id="rId29" Type="http://schemas.openxmlformats.org/officeDocument/2006/relationships/image" Target="media/image4.emf"/><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3.emf"/><Relationship Id="rId32" Type="http://schemas.openxmlformats.org/officeDocument/2006/relationships/package" Target="embeddings/Microsoft_Visio_Drawing4.vsdx"/><Relationship Id="rId37" Type="http://schemas.openxmlformats.org/officeDocument/2006/relationships/footer" Target="footer5.xml"/><Relationship Id="rId40" Type="http://schemas.microsoft.com/office/2011/relationships/people" Target="peop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package" Target="embeddings/Microsoft_Visio_Drawing1.vsdx"/><Relationship Id="rId28" Type="http://schemas.openxmlformats.org/officeDocument/2006/relationships/hyperlink" Target="http://standards.iso.org/iso-iec/23001/-11/ed-3/en" TargetMode="External"/><Relationship Id="rId36"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electropedia.org/" TargetMode="External"/><Relationship Id="rId31" Type="http://schemas.openxmlformats.org/officeDocument/2006/relationships/image" Target="media/image5.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image" Target="media/image2.emf"/><Relationship Id="rId27" Type="http://schemas.openxmlformats.org/officeDocument/2006/relationships/hyperlink" Target="http://standards.iso.org/iso-iec/23001/-11/ed-3/en" TargetMode="External"/><Relationship Id="rId30" Type="http://schemas.openxmlformats.org/officeDocument/2006/relationships/package" Target="embeddings/Microsoft_Visio_Drawing3.vsdx"/><Relationship Id="rId35" Type="http://schemas.openxmlformats.org/officeDocument/2006/relationships/image" Target="media/image7.png"/><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package" Target="embeddings/Microsoft_Visio_Drawing2.vsdx"/><Relationship Id="rId33" Type="http://schemas.openxmlformats.org/officeDocument/2006/relationships/image" Target="media/image6.emf"/><Relationship Id="rId38"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9DF4663B346214AA113078E9EE5D352" ma:contentTypeVersion="8" ma:contentTypeDescription="Create a new document." ma:contentTypeScope="" ma:versionID="4fb5293775c8a678e6776547dfd475b4">
  <xsd:schema xmlns:xsd="http://www.w3.org/2001/XMLSchema" xmlns:xs="http://www.w3.org/2001/XMLSchema" xmlns:p="http://schemas.microsoft.com/office/2006/metadata/properties" xmlns:ns2="142de944-97dd-44b9-ba6c-9323e71b7157" xmlns:ns3="79a132d1-8e2e-4b37-92cb-6b5081b1a57f" targetNamespace="http://schemas.microsoft.com/office/2006/metadata/properties" ma:root="true" ma:fieldsID="2032809bef698cdf37a5106f5d6175a0" ns2:_="" ns3:_="">
    <xsd:import namespace="142de944-97dd-44b9-ba6c-9323e71b7157"/>
    <xsd:import namespace="79a132d1-8e2e-4b37-92cb-6b5081b1a5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2de944-97dd-44b9-ba6c-9323e71b71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9a132d1-8e2e-4b37-92cb-6b5081b1a57f"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AA83CC2-FCAD-463F-ACDA-2F7AC6A95F9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621FBB7-1489-4A53-9905-FE309BC932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2de944-97dd-44b9-ba6c-9323e71b7157"/>
    <ds:schemaRef ds:uri="79a132d1-8e2e-4b37-92cb-6b5081b1a5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535590C-AB1A-4B7A-BCD5-4FB1868DF54F}">
  <ds:schemaRefs>
    <ds:schemaRef ds:uri="http://schemas.openxmlformats.org/officeDocument/2006/bibliography"/>
  </ds:schemaRefs>
</ds:datastoreItem>
</file>

<file path=customXml/itemProps4.xml><?xml version="1.0" encoding="utf-8"?>
<ds:datastoreItem xmlns:ds="http://schemas.openxmlformats.org/officeDocument/2006/customXml" ds:itemID="{5F4DD16B-FDFF-4335-844D-764AAC57FF1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1660</TotalTime>
  <Pages>45</Pages>
  <Words>12941</Words>
  <Characters>71176</Characters>
  <Application>Microsoft Office Word</Application>
  <DocSecurity>0</DocSecurity>
  <Lines>593</Lines>
  <Paragraphs>167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83950</CharactersWithSpaces>
  <SharedDoc>false</SharedDoc>
  <HLinks>
    <vt:vector size="402" baseType="variant">
      <vt:variant>
        <vt:i4>7864364</vt:i4>
      </vt:variant>
      <vt:variant>
        <vt:i4>522</vt:i4>
      </vt:variant>
      <vt:variant>
        <vt:i4>0</vt:i4>
      </vt:variant>
      <vt:variant>
        <vt:i4>5</vt:i4>
      </vt:variant>
      <vt:variant>
        <vt:lpwstr>http://standards.iso.org/iso-iec/23001/-11/ed-3/en</vt:lpwstr>
      </vt:variant>
      <vt:variant>
        <vt:lpwstr/>
      </vt:variant>
      <vt:variant>
        <vt:i4>7864364</vt:i4>
      </vt:variant>
      <vt:variant>
        <vt:i4>513</vt:i4>
      </vt:variant>
      <vt:variant>
        <vt:i4>0</vt:i4>
      </vt:variant>
      <vt:variant>
        <vt:i4>5</vt:i4>
      </vt:variant>
      <vt:variant>
        <vt:lpwstr>http://standards.iso.org/iso-iec/23001/-11/ed-3/en</vt:lpwstr>
      </vt:variant>
      <vt:variant>
        <vt:lpwstr/>
      </vt:variant>
      <vt:variant>
        <vt:i4>7864364</vt:i4>
      </vt:variant>
      <vt:variant>
        <vt:i4>510</vt:i4>
      </vt:variant>
      <vt:variant>
        <vt:i4>0</vt:i4>
      </vt:variant>
      <vt:variant>
        <vt:i4>5</vt:i4>
      </vt:variant>
      <vt:variant>
        <vt:lpwstr>http://standards.iso.org/iso-iec/23001/-11/ed-3/en</vt:lpwstr>
      </vt:variant>
      <vt:variant>
        <vt:lpwstr/>
      </vt:variant>
      <vt:variant>
        <vt:i4>4718603</vt:i4>
      </vt:variant>
      <vt:variant>
        <vt:i4>360</vt:i4>
      </vt:variant>
      <vt:variant>
        <vt:i4>0</vt:i4>
      </vt:variant>
      <vt:variant>
        <vt:i4>5</vt:i4>
      </vt:variant>
      <vt:variant>
        <vt:lpwstr>https://www.electropedia.org/</vt:lpwstr>
      </vt:variant>
      <vt:variant>
        <vt:lpwstr/>
      </vt:variant>
      <vt:variant>
        <vt:i4>2752545</vt:i4>
      </vt:variant>
      <vt:variant>
        <vt:i4>357</vt:i4>
      </vt:variant>
      <vt:variant>
        <vt:i4>0</vt:i4>
      </vt:variant>
      <vt:variant>
        <vt:i4>5</vt:i4>
      </vt:variant>
      <vt:variant>
        <vt:lpwstr>https://www.iso.org/obp</vt:lpwstr>
      </vt:variant>
      <vt:variant>
        <vt:lpwstr/>
      </vt:variant>
      <vt:variant>
        <vt:i4>720989</vt:i4>
      </vt:variant>
      <vt:variant>
        <vt:i4>354</vt:i4>
      </vt:variant>
      <vt:variant>
        <vt:i4>0</vt:i4>
      </vt:variant>
      <vt:variant>
        <vt:i4>5</vt:i4>
      </vt:variant>
      <vt:variant>
        <vt:lpwstr>https://www.iso.org/members.html</vt:lpwstr>
      </vt:variant>
      <vt:variant>
        <vt:lpwstr/>
      </vt:variant>
      <vt:variant>
        <vt:i4>2293873</vt:i4>
      </vt:variant>
      <vt:variant>
        <vt:i4>351</vt:i4>
      </vt:variant>
      <vt:variant>
        <vt:i4>0</vt:i4>
      </vt:variant>
      <vt:variant>
        <vt:i4>5</vt:i4>
      </vt:variant>
      <vt:variant>
        <vt:lpwstr>https://www.iso.org/foreword-supplementary-information.html</vt:lpwstr>
      </vt:variant>
      <vt:variant>
        <vt:lpwstr/>
      </vt:variant>
      <vt:variant>
        <vt:i4>3932192</vt:i4>
      </vt:variant>
      <vt:variant>
        <vt:i4>348</vt:i4>
      </vt:variant>
      <vt:variant>
        <vt:i4>0</vt:i4>
      </vt:variant>
      <vt:variant>
        <vt:i4>5</vt:i4>
      </vt:variant>
      <vt:variant>
        <vt:lpwstr>http://www.iso.org/patents</vt:lpwstr>
      </vt:variant>
      <vt:variant>
        <vt:lpwstr/>
      </vt:variant>
      <vt:variant>
        <vt:i4>1835072</vt:i4>
      </vt:variant>
      <vt:variant>
        <vt:i4>345</vt:i4>
      </vt:variant>
      <vt:variant>
        <vt:i4>0</vt:i4>
      </vt:variant>
      <vt:variant>
        <vt:i4>5</vt:i4>
      </vt:variant>
      <vt:variant>
        <vt:lpwstr>https://www.iso.org/directives-and-policies.html</vt:lpwstr>
      </vt:variant>
      <vt:variant>
        <vt:lpwstr/>
      </vt:variant>
      <vt:variant>
        <vt:i4>1507381</vt:i4>
      </vt:variant>
      <vt:variant>
        <vt:i4>338</vt:i4>
      </vt:variant>
      <vt:variant>
        <vt:i4>0</vt:i4>
      </vt:variant>
      <vt:variant>
        <vt:i4>5</vt:i4>
      </vt:variant>
      <vt:variant>
        <vt:lpwstr/>
      </vt:variant>
      <vt:variant>
        <vt:lpwstr>_Toc202426720</vt:lpwstr>
      </vt:variant>
      <vt:variant>
        <vt:i4>1310773</vt:i4>
      </vt:variant>
      <vt:variant>
        <vt:i4>332</vt:i4>
      </vt:variant>
      <vt:variant>
        <vt:i4>0</vt:i4>
      </vt:variant>
      <vt:variant>
        <vt:i4>5</vt:i4>
      </vt:variant>
      <vt:variant>
        <vt:lpwstr/>
      </vt:variant>
      <vt:variant>
        <vt:lpwstr>_Toc202426719</vt:lpwstr>
      </vt:variant>
      <vt:variant>
        <vt:i4>1310773</vt:i4>
      </vt:variant>
      <vt:variant>
        <vt:i4>326</vt:i4>
      </vt:variant>
      <vt:variant>
        <vt:i4>0</vt:i4>
      </vt:variant>
      <vt:variant>
        <vt:i4>5</vt:i4>
      </vt:variant>
      <vt:variant>
        <vt:lpwstr/>
      </vt:variant>
      <vt:variant>
        <vt:lpwstr>_Toc202426718</vt:lpwstr>
      </vt:variant>
      <vt:variant>
        <vt:i4>1310773</vt:i4>
      </vt:variant>
      <vt:variant>
        <vt:i4>320</vt:i4>
      </vt:variant>
      <vt:variant>
        <vt:i4>0</vt:i4>
      </vt:variant>
      <vt:variant>
        <vt:i4>5</vt:i4>
      </vt:variant>
      <vt:variant>
        <vt:lpwstr/>
      </vt:variant>
      <vt:variant>
        <vt:lpwstr>_Toc202426717</vt:lpwstr>
      </vt:variant>
      <vt:variant>
        <vt:i4>1310773</vt:i4>
      </vt:variant>
      <vt:variant>
        <vt:i4>314</vt:i4>
      </vt:variant>
      <vt:variant>
        <vt:i4>0</vt:i4>
      </vt:variant>
      <vt:variant>
        <vt:i4>5</vt:i4>
      </vt:variant>
      <vt:variant>
        <vt:lpwstr/>
      </vt:variant>
      <vt:variant>
        <vt:lpwstr>_Toc202426716</vt:lpwstr>
      </vt:variant>
      <vt:variant>
        <vt:i4>1310773</vt:i4>
      </vt:variant>
      <vt:variant>
        <vt:i4>308</vt:i4>
      </vt:variant>
      <vt:variant>
        <vt:i4>0</vt:i4>
      </vt:variant>
      <vt:variant>
        <vt:i4>5</vt:i4>
      </vt:variant>
      <vt:variant>
        <vt:lpwstr/>
      </vt:variant>
      <vt:variant>
        <vt:lpwstr>_Toc202426715</vt:lpwstr>
      </vt:variant>
      <vt:variant>
        <vt:i4>1310773</vt:i4>
      </vt:variant>
      <vt:variant>
        <vt:i4>302</vt:i4>
      </vt:variant>
      <vt:variant>
        <vt:i4>0</vt:i4>
      </vt:variant>
      <vt:variant>
        <vt:i4>5</vt:i4>
      </vt:variant>
      <vt:variant>
        <vt:lpwstr/>
      </vt:variant>
      <vt:variant>
        <vt:lpwstr>_Toc202426714</vt:lpwstr>
      </vt:variant>
      <vt:variant>
        <vt:i4>1310773</vt:i4>
      </vt:variant>
      <vt:variant>
        <vt:i4>296</vt:i4>
      </vt:variant>
      <vt:variant>
        <vt:i4>0</vt:i4>
      </vt:variant>
      <vt:variant>
        <vt:i4>5</vt:i4>
      </vt:variant>
      <vt:variant>
        <vt:lpwstr/>
      </vt:variant>
      <vt:variant>
        <vt:lpwstr>_Toc202426713</vt:lpwstr>
      </vt:variant>
      <vt:variant>
        <vt:i4>1310773</vt:i4>
      </vt:variant>
      <vt:variant>
        <vt:i4>290</vt:i4>
      </vt:variant>
      <vt:variant>
        <vt:i4>0</vt:i4>
      </vt:variant>
      <vt:variant>
        <vt:i4>5</vt:i4>
      </vt:variant>
      <vt:variant>
        <vt:lpwstr/>
      </vt:variant>
      <vt:variant>
        <vt:lpwstr>_Toc202426712</vt:lpwstr>
      </vt:variant>
      <vt:variant>
        <vt:i4>1310773</vt:i4>
      </vt:variant>
      <vt:variant>
        <vt:i4>284</vt:i4>
      </vt:variant>
      <vt:variant>
        <vt:i4>0</vt:i4>
      </vt:variant>
      <vt:variant>
        <vt:i4>5</vt:i4>
      </vt:variant>
      <vt:variant>
        <vt:lpwstr/>
      </vt:variant>
      <vt:variant>
        <vt:lpwstr>_Toc202426711</vt:lpwstr>
      </vt:variant>
      <vt:variant>
        <vt:i4>1310773</vt:i4>
      </vt:variant>
      <vt:variant>
        <vt:i4>278</vt:i4>
      </vt:variant>
      <vt:variant>
        <vt:i4>0</vt:i4>
      </vt:variant>
      <vt:variant>
        <vt:i4>5</vt:i4>
      </vt:variant>
      <vt:variant>
        <vt:lpwstr/>
      </vt:variant>
      <vt:variant>
        <vt:lpwstr>_Toc202426710</vt:lpwstr>
      </vt:variant>
      <vt:variant>
        <vt:i4>1376309</vt:i4>
      </vt:variant>
      <vt:variant>
        <vt:i4>272</vt:i4>
      </vt:variant>
      <vt:variant>
        <vt:i4>0</vt:i4>
      </vt:variant>
      <vt:variant>
        <vt:i4>5</vt:i4>
      </vt:variant>
      <vt:variant>
        <vt:lpwstr/>
      </vt:variant>
      <vt:variant>
        <vt:lpwstr>_Toc202426709</vt:lpwstr>
      </vt:variant>
      <vt:variant>
        <vt:i4>1376309</vt:i4>
      </vt:variant>
      <vt:variant>
        <vt:i4>266</vt:i4>
      </vt:variant>
      <vt:variant>
        <vt:i4>0</vt:i4>
      </vt:variant>
      <vt:variant>
        <vt:i4>5</vt:i4>
      </vt:variant>
      <vt:variant>
        <vt:lpwstr/>
      </vt:variant>
      <vt:variant>
        <vt:lpwstr>_Toc202426708</vt:lpwstr>
      </vt:variant>
      <vt:variant>
        <vt:i4>1376309</vt:i4>
      </vt:variant>
      <vt:variant>
        <vt:i4>260</vt:i4>
      </vt:variant>
      <vt:variant>
        <vt:i4>0</vt:i4>
      </vt:variant>
      <vt:variant>
        <vt:i4>5</vt:i4>
      </vt:variant>
      <vt:variant>
        <vt:lpwstr/>
      </vt:variant>
      <vt:variant>
        <vt:lpwstr>_Toc202426707</vt:lpwstr>
      </vt:variant>
      <vt:variant>
        <vt:i4>1376309</vt:i4>
      </vt:variant>
      <vt:variant>
        <vt:i4>254</vt:i4>
      </vt:variant>
      <vt:variant>
        <vt:i4>0</vt:i4>
      </vt:variant>
      <vt:variant>
        <vt:i4>5</vt:i4>
      </vt:variant>
      <vt:variant>
        <vt:lpwstr/>
      </vt:variant>
      <vt:variant>
        <vt:lpwstr>_Toc202426706</vt:lpwstr>
      </vt:variant>
      <vt:variant>
        <vt:i4>1376309</vt:i4>
      </vt:variant>
      <vt:variant>
        <vt:i4>248</vt:i4>
      </vt:variant>
      <vt:variant>
        <vt:i4>0</vt:i4>
      </vt:variant>
      <vt:variant>
        <vt:i4>5</vt:i4>
      </vt:variant>
      <vt:variant>
        <vt:lpwstr/>
      </vt:variant>
      <vt:variant>
        <vt:lpwstr>_Toc202426705</vt:lpwstr>
      </vt:variant>
      <vt:variant>
        <vt:i4>1376309</vt:i4>
      </vt:variant>
      <vt:variant>
        <vt:i4>242</vt:i4>
      </vt:variant>
      <vt:variant>
        <vt:i4>0</vt:i4>
      </vt:variant>
      <vt:variant>
        <vt:i4>5</vt:i4>
      </vt:variant>
      <vt:variant>
        <vt:lpwstr/>
      </vt:variant>
      <vt:variant>
        <vt:lpwstr>_Toc202426704</vt:lpwstr>
      </vt:variant>
      <vt:variant>
        <vt:i4>1376309</vt:i4>
      </vt:variant>
      <vt:variant>
        <vt:i4>236</vt:i4>
      </vt:variant>
      <vt:variant>
        <vt:i4>0</vt:i4>
      </vt:variant>
      <vt:variant>
        <vt:i4>5</vt:i4>
      </vt:variant>
      <vt:variant>
        <vt:lpwstr/>
      </vt:variant>
      <vt:variant>
        <vt:lpwstr>_Toc202426703</vt:lpwstr>
      </vt:variant>
      <vt:variant>
        <vt:i4>1376309</vt:i4>
      </vt:variant>
      <vt:variant>
        <vt:i4>230</vt:i4>
      </vt:variant>
      <vt:variant>
        <vt:i4>0</vt:i4>
      </vt:variant>
      <vt:variant>
        <vt:i4>5</vt:i4>
      </vt:variant>
      <vt:variant>
        <vt:lpwstr/>
      </vt:variant>
      <vt:variant>
        <vt:lpwstr>_Toc202426702</vt:lpwstr>
      </vt:variant>
      <vt:variant>
        <vt:i4>1376309</vt:i4>
      </vt:variant>
      <vt:variant>
        <vt:i4>224</vt:i4>
      </vt:variant>
      <vt:variant>
        <vt:i4>0</vt:i4>
      </vt:variant>
      <vt:variant>
        <vt:i4>5</vt:i4>
      </vt:variant>
      <vt:variant>
        <vt:lpwstr/>
      </vt:variant>
      <vt:variant>
        <vt:lpwstr>_Toc202426701</vt:lpwstr>
      </vt:variant>
      <vt:variant>
        <vt:i4>1376309</vt:i4>
      </vt:variant>
      <vt:variant>
        <vt:i4>218</vt:i4>
      </vt:variant>
      <vt:variant>
        <vt:i4>0</vt:i4>
      </vt:variant>
      <vt:variant>
        <vt:i4>5</vt:i4>
      </vt:variant>
      <vt:variant>
        <vt:lpwstr/>
      </vt:variant>
      <vt:variant>
        <vt:lpwstr>_Toc202426700</vt:lpwstr>
      </vt:variant>
      <vt:variant>
        <vt:i4>1835060</vt:i4>
      </vt:variant>
      <vt:variant>
        <vt:i4>212</vt:i4>
      </vt:variant>
      <vt:variant>
        <vt:i4>0</vt:i4>
      </vt:variant>
      <vt:variant>
        <vt:i4>5</vt:i4>
      </vt:variant>
      <vt:variant>
        <vt:lpwstr/>
      </vt:variant>
      <vt:variant>
        <vt:lpwstr>_Toc202426699</vt:lpwstr>
      </vt:variant>
      <vt:variant>
        <vt:i4>1835060</vt:i4>
      </vt:variant>
      <vt:variant>
        <vt:i4>206</vt:i4>
      </vt:variant>
      <vt:variant>
        <vt:i4>0</vt:i4>
      </vt:variant>
      <vt:variant>
        <vt:i4>5</vt:i4>
      </vt:variant>
      <vt:variant>
        <vt:lpwstr/>
      </vt:variant>
      <vt:variant>
        <vt:lpwstr>_Toc202426698</vt:lpwstr>
      </vt:variant>
      <vt:variant>
        <vt:i4>1835060</vt:i4>
      </vt:variant>
      <vt:variant>
        <vt:i4>200</vt:i4>
      </vt:variant>
      <vt:variant>
        <vt:i4>0</vt:i4>
      </vt:variant>
      <vt:variant>
        <vt:i4>5</vt:i4>
      </vt:variant>
      <vt:variant>
        <vt:lpwstr/>
      </vt:variant>
      <vt:variant>
        <vt:lpwstr>_Toc202426697</vt:lpwstr>
      </vt:variant>
      <vt:variant>
        <vt:i4>1835060</vt:i4>
      </vt:variant>
      <vt:variant>
        <vt:i4>194</vt:i4>
      </vt:variant>
      <vt:variant>
        <vt:i4>0</vt:i4>
      </vt:variant>
      <vt:variant>
        <vt:i4>5</vt:i4>
      </vt:variant>
      <vt:variant>
        <vt:lpwstr/>
      </vt:variant>
      <vt:variant>
        <vt:lpwstr>_Toc202426696</vt:lpwstr>
      </vt:variant>
      <vt:variant>
        <vt:i4>1835060</vt:i4>
      </vt:variant>
      <vt:variant>
        <vt:i4>188</vt:i4>
      </vt:variant>
      <vt:variant>
        <vt:i4>0</vt:i4>
      </vt:variant>
      <vt:variant>
        <vt:i4>5</vt:i4>
      </vt:variant>
      <vt:variant>
        <vt:lpwstr/>
      </vt:variant>
      <vt:variant>
        <vt:lpwstr>_Toc202426695</vt:lpwstr>
      </vt:variant>
      <vt:variant>
        <vt:i4>1835060</vt:i4>
      </vt:variant>
      <vt:variant>
        <vt:i4>182</vt:i4>
      </vt:variant>
      <vt:variant>
        <vt:i4>0</vt:i4>
      </vt:variant>
      <vt:variant>
        <vt:i4>5</vt:i4>
      </vt:variant>
      <vt:variant>
        <vt:lpwstr/>
      </vt:variant>
      <vt:variant>
        <vt:lpwstr>_Toc202426694</vt:lpwstr>
      </vt:variant>
      <vt:variant>
        <vt:i4>1835060</vt:i4>
      </vt:variant>
      <vt:variant>
        <vt:i4>176</vt:i4>
      </vt:variant>
      <vt:variant>
        <vt:i4>0</vt:i4>
      </vt:variant>
      <vt:variant>
        <vt:i4>5</vt:i4>
      </vt:variant>
      <vt:variant>
        <vt:lpwstr/>
      </vt:variant>
      <vt:variant>
        <vt:lpwstr>_Toc202426693</vt:lpwstr>
      </vt:variant>
      <vt:variant>
        <vt:i4>1835060</vt:i4>
      </vt:variant>
      <vt:variant>
        <vt:i4>170</vt:i4>
      </vt:variant>
      <vt:variant>
        <vt:i4>0</vt:i4>
      </vt:variant>
      <vt:variant>
        <vt:i4>5</vt:i4>
      </vt:variant>
      <vt:variant>
        <vt:lpwstr/>
      </vt:variant>
      <vt:variant>
        <vt:lpwstr>_Toc202426692</vt:lpwstr>
      </vt:variant>
      <vt:variant>
        <vt:i4>1835060</vt:i4>
      </vt:variant>
      <vt:variant>
        <vt:i4>164</vt:i4>
      </vt:variant>
      <vt:variant>
        <vt:i4>0</vt:i4>
      </vt:variant>
      <vt:variant>
        <vt:i4>5</vt:i4>
      </vt:variant>
      <vt:variant>
        <vt:lpwstr/>
      </vt:variant>
      <vt:variant>
        <vt:lpwstr>_Toc202426691</vt:lpwstr>
      </vt:variant>
      <vt:variant>
        <vt:i4>1835060</vt:i4>
      </vt:variant>
      <vt:variant>
        <vt:i4>158</vt:i4>
      </vt:variant>
      <vt:variant>
        <vt:i4>0</vt:i4>
      </vt:variant>
      <vt:variant>
        <vt:i4>5</vt:i4>
      </vt:variant>
      <vt:variant>
        <vt:lpwstr/>
      </vt:variant>
      <vt:variant>
        <vt:lpwstr>_Toc202426690</vt:lpwstr>
      </vt:variant>
      <vt:variant>
        <vt:i4>1900596</vt:i4>
      </vt:variant>
      <vt:variant>
        <vt:i4>152</vt:i4>
      </vt:variant>
      <vt:variant>
        <vt:i4>0</vt:i4>
      </vt:variant>
      <vt:variant>
        <vt:i4>5</vt:i4>
      </vt:variant>
      <vt:variant>
        <vt:lpwstr/>
      </vt:variant>
      <vt:variant>
        <vt:lpwstr>_Toc202426689</vt:lpwstr>
      </vt:variant>
      <vt:variant>
        <vt:i4>1900596</vt:i4>
      </vt:variant>
      <vt:variant>
        <vt:i4>146</vt:i4>
      </vt:variant>
      <vt:variant>
        <vt:i4>0</vt:i4>
      </vt:variant>
      <vt:variant>
        <vt:i4>5</vt:i4>
      </vt:variant>
      <vt:variant>
        <vt:lpwstr/>
      </vt:variant>
      <vt:variant>
        <vt:lpwstr>_Toc202426688</vt:lpwstr>
      </vt:variant>
      <vt:variant>
        <vt:i4>1900596</vt:i4>
      </vt:variant>
      <vt:variant>
        <vt:i4>140</vt:i4>
      </vt:variant>
      <vt:variant>
        <vt:i4>0</vt:i4>
      </vt:variant>
      <vt:variant>
        <vt:i4>5</vt:i4>
      </vt:variant>
      <vt:variant>
        <vt:lpwstr/>
      </vt:variant>
      <vt:variant>
        <vt:lpwstr>_Toc202426687</vt:lpwstr>
      </vt:variant>
      <vt:variant>
        <vt:i4>1900596</vt:i4>
      </vt:variant>
      <vt:variant>
        <vt:i4>134</vt:i4>
      </vt:variant>
      <vt:variant>
        <vt:i4>0</vt:i4>
      </vt:variant>
      <vt:variant>
        <vt:i4>5</vt:i4>
      </vt:variant>
      <vt:variant>
        <vt:lpwstr/>
      </vt:variant>
      <vt:variant>
        <vt:lpwstr>_Toc202426686</vt:lpwstr>
      </vt:variant>
      <vt:variant>
        <vt:i4>1900596</vt:i4>
      </vt:variant>
      <vt:variant>
        <vt:i4>128</vt:i4>
      </vt:variant>
      <vt:variant>
        <vt:i4>0</vt:i4>
      </vt:variant>
      <vt:variant>
        <vt:i4>5</vt:i4>
      </vt:variant>
      <vt:variant>
        <vt:lpwstr/>
      </vt:variant>
      <vt:variant>
        <vt:lpwstr>_Toc202426685</vt:lpwstr>
      </vt:variant>
      <vt:variant>
        <vt:i4>1900596</vt:i4>
      </vt:variant>
      <vt:variant>
        <vt:i4>122</vt:i4>
      </vt:variant>
      <vt:variant>
        <vt:i4>0</vt:i4>
      </vt:variant>
      <vt:variant>
        <vt:i4>5</vt:i4>
      </vt:variant>
      <vt:variant>
        <vt:lpwstr/>
      </vt:variant>
      <vt:variant>
        <vt:lpwstr>_Toc202426684</vt:lpwstr>
      </vt:variant>
      <vt:variant>
        <vt:i4>1900596</vt:i4>
      </vt:variant>
      <vt:variant>
        <vt:i4>116</vt:i4>
      </vt:variant>
      <vt:variant>
        <vt:i4>0</vt:i4>
      </vt:variant>
      <vt:variant>
        <vt:i4>5</vt:i4>
      </vt:variant>
      <vt:variant>
        <vt:lpwstr/>
      </vt:variant>
      <vt:variant>
        <vt:lpwstr>_Toc202426683</vt:lpwstr>
      </vt:variant>
      <vt:variant>
        <vt:i4>1900596</vt:i4>
      </vt:variant>
      <vt:variant>
        <vt:i4>110</vt:i4>
      </vt:variant>
      <vt:variant>
        <vt:i4>0</vt:i4>
      </vt:variant>
      <vt:variant>
        <vt:i4>5</vt:i4>
      </vt:variant>
      <vt:variant>
        <vt:lpwstr/>
      </vt:variant>
      <vt:variant>
        <vt:lpwstr>_Toc202426682</vt:lpwstr>
      </vt:variant>
      <vt:variant>
        <vt:i4>1900596</vt:i4>
      </vt:variant>
      <vt:variant>
        <vt:i4>104</vt:i4>
      </vt:variant>
      <vt:variant>
        <vt:i4>0</vt:i4>
      </vt:variant>
      <vt:variant>
        <vt:i4>5</vt:i4>
      </vt:variant>
      <vt:variant>
        <vt:lpwstr/>
      </vt:variant>
      <vt:variant>
        <vt:lpwstr>_Toc202426681</vt:lpwstr>
      </vt:variant>
      <vt:variant>
        <vt:i4>1900596</vt:i4>
      </vt:variant>
      <vt:variant>
        <vt:i4>98</vt:i4>
      </vt:variant>
      <vt:variant>
        <vt:i4>0</vt:i4>
      </vt:variant>
      <vt:variant>
        <vt:i4>5</vt:i4>
      </vt:variant>
      <vt:variant>
        <vt:lpwstr/>
      </vt:variant>
      <vt:variant>
        <vt:lpwstr>_Toc202426680</vt:lpwstr>
      </vt:variant>
      <vt:variant>
        <vt:i4>1179700</vt:i4>
      </vt:variant>
      <vt:variant>
        <vt:i4>92</vt:i4>
      </vt:variant>
      <vt:variant>
        <vt:i4>0</vt:i4>
      </vt:variant>
      <vt:variant>
        <vt:i4>5</vt:i4>
      </vt:variant>
      <vt:variant>
        <vt:lpwstr/>
      </vt:variant>
      <vt:variant>
        <vt:lpwstr>_Toc202426679</vt:lpwstr>
      </vt:variant>
      <vt:variant>
        <vt:i4>1179700</vt:i4>
      </vt:variant>
      <vt:variant>
        <vt:i4>86</vt:i4>
      </vt:variant>
      <vt:variant>
        <vt:i4>0</vt:i4>
      </vt:variant>
      <vt:variant>
        <vt:i4>5</vt:i4>
      </vt:variant>
      <vt:variant>
        <vt:lpwstr/>
      </vt:variant>
      <vt:variant>
        <vt:lpwstr>_Toc202426678</vt:lpwstr>
      </vt:variant>
      <vt:variant>
        <vt:i4>1179700</vt:i4>
      </vt:variant>
      <vt:variant>
        <vt:i4>80</vt:i4>
      </vt:variant>
      <vt:variant>
        <vt:i4>0</vt:i4>
      </vt:variant>
      <vt:variant>
        <vt:i4>5</vt:i4>
      </vt:variant>
      <vt:variant>
        <vt:lpwstr/>
      </vt:variant>
      <vt:variant>
        <vt:lpwstr>_Toc202426677</vt:lpwstr>
      </vt:variant>
      <vt:variant>
        <vt:i4>1179700</vt:i4>
      </vt:variant>
      <vt:variant>
        <vt:i4>74</vt:i4>
      </vt:variant>
      <vt:variant>
        <vt:i4>0</vt:i4>
      </vt:variant>
      <vt:variant>
        <vt:i4>5</vt:i4>
      </vt:variant>
      <vt:variant>
        <vt:lpwstr/>
      </vt:variant>
      <vt:variant>
        <vt:lpwstr>_Toc202426676</vt:lpwstr>
      </vt:variant>
      <vt:variant>
        <vt:i4>1179700</vt:i4>
      </vt:variant>
      <vt:variant>
        <vt:i4>68</vt:i4>
      </vt:variant>
      <vt:variant>
        <vt:i4>0</vt:i4>
      </vt:variant>
      <vt:variant>
        <vt:i4>5</vt:i4>
      </vt:variant>
      <vt:variant>
        <vt:lpwstr/>
      </vt:variant>
      <vt:variant>
        <vt:lpwstr>_Toc202426675</vt:lpwstr>
      </vt:variant>
      <vt:variant>
        <vt:i4>1179700</vt:i4>
      </vt:variant>
      <vt:variant>
        <vt:i4>62</vt:i4>
      </vt:variant>
      <vt:variant>
        <vt:i4>0</vt:i4>
      </vt:variant>
      <vt:variant>
        <vt:i4>5</vt:i4>
      </vt:variant>
      <vt:variant>
        <vt:lpwstr/>
      </vt:variant>
      <vt:variant>
        <vt:lpwstr>_Toc202426674</vt:lpwstr>
      </vt:variant>
      <vt:variant>
        <vt:i4>1179700</vt:i4>
      </vt:variant>
      <vt:variant>
        <vt:i4>56</vt:i4>
      </vt:variant>
      <vt:variant>
        <vt:i4>0</vt:i4>
      </vt:variant>
      <vt:variant>
        <vt:i4>5</vt:i4>
      </vt:variant>
      <vt:variant>
        <vt:lpwstr/>
      </vt:variant>
      <vt:variant>
        <vt:lpwstr>_Toc202426673</vt:lpwstr>
      </vt:variant>
      <vt:variant>
        <vt:i4>1179700</vt:i4>
      </vt:variant>
      <vt:variant>
        <vt:i4>50</vt:i4>
      </vt:variant>
      <vt:variant>
        <vt:i4>0</vt:i4>
      </vt:variant>
      <vt:variant>
        <vt:i4>5</vt:i4>
      </vt:variant>
      <vt:variant>
        <vt:lpwstr/>
      </vt:variant>
      <vt:variant>
        <vt:lpwstr>_Toc202426672</vt:lpwstr>
      </vt:variant>
      <vt:variant>
        <vt:i4>1179700</vt:i4>
      </vt:variant>
      <vt:variant>
        <vt:i4>44</vt:i4>
      </vt:variant>
      <vt:variant>
        <vt:i4>0</vt:i4>
      </vt:variant>
      <vt:variant>
        <vt:i4>5</vt:i4>
      </vt:variant>
      <vt:variant>
        <vt:lpwstr/>
      </vt:variant>
      <vt:variant>
        <vt:lpwstr>_Toc202426671</vt:lpwstr>
      </vt:variant>
      <vt:variant>
        <vt:i4>1179700</vt:i4>
      </vt:variant>
      <vt:variant>
        <vt:i4>38</vt:i4>
      </vt:variant>
      <vt:variant>
        <vt:i4>0</vt:i4>
      </vt:variant>
      <vt:variant>
        <vt:i4>5</vt:i4>
      </vt:variant>
      <vt:variant>
        <vt:lpwstr/>
      </vt:variant>
      <vt:variant>
        <vt:lpwstr>_Toc202426670</vt:lpwstr>
      </vt:variant>
      <vt:variant>
        <vt:i4>1245236</vt:i4>
      </vt:variant>
      <vt:variant>
        <vt:i4>32</vt:i4>
      </vt:variant>
      <vt:variant>
        <vt:i4>0</vt:i4>
      </vt:variant>
      <vt:variant>
        <vt:i4>5</vt:i4>
      </vt:variant>
      <vt:variant>
        <vt:lpwstr/>
      </vt:variant>
      <vt:variant>
        <vt:lpwstr>_Toc202426669</vt:lpwstr>
      </vt:variant>
      <vt:variant>
        <vt:i4>1245236</vt:i4>
      </vt:variant>
      <vt:variant>
        <vt:i4>26</vt:i4>
      </vt:variant>
      <vt:variant>
        <vt:i4>0</vt:i4>
      </vt:variant>
      <vt:variant>
        <vt:i4>5</vt:i4>
      </vt:variant>
      <vt:variant>
        <vt:lpwstr/>
      </vt:variant>
      <vt:variant>
        <vt:lpwstr>_Toc202426668</vt:lpwstr>
      </vt:variant>
      <vt:variant>
        <vt:i4>1245236</vt:i4>
      </vt:variant>
      <vt:variant>
        <vt:i4>20</vt:i4>
      </vt:variant>
      <vt:variant>
        <vt:i4>0</vt:i4>
      </vt:variant>
      <vt:variant>
        <vt:i4>5</vt:i4>
      </vt:variant>
      <vt:variant>
        <vt:lpwstr/>
      </vt:variant>
      <vt:variant>
        <vt:lpwstr>_Toc202426667</vt:lpwstr>
      </vt:variant>
      <vt:variant>
        <vt:i4>1245236</vt:i4>
      </vt:variant>
      <vt:variant>
        <vt:i4>14</vt:i4>
      </vt:variant>
      <vt:variant>
        <vt:i4>0</vt:i4>
      </vt:variant>
      <vt:variant>
        <vt:i4>5</vt:i4>
      </vt:variant>
      <vt:variant>
        <vt:lpwstr/>
      </vt:variant>
      <vt:variant>
        <vt:lpwstr>_Toc202426666</vt:lpwstr>
      </vt:variant>
      <vt:variant>
        <vt:i4>1245236</vt:i4>
      </vt:variant>
      <vt:variant>
        <vt:i4>8</vt:i4>
      </vt:variant>
      <vt:variant>
        <vt:i4>0</vt:i4>
      </vt:variant>
      <vt:variant>
        <vt:i4>5</vt:i4>
      </vt:variant>
      <vt:variant>
        <vt:lpwstr/>
      </vt:variant>
      <vt:variant>
        <vt:lpwstr>_Toc202426665</vt:lpwstr>
      </vt:variant>
      <vt:variant>
        <vt:i4>1245236</vt:i4>
      </vt:variant>
      <vt:variant>
        <vt:i4>2</vt:i4>
      </vt:variant>
      <vt:variant>
        <vt:i4>0</vt:i4>
      </vt:variant>
      <vt:variant>
        <vt:i4>5</vt:i4>
      </vt:variant>
      <vt:variant>
        <vt:lpwstr/>
      </vt:variant>
      <vt:variant>
        <vt:lpwstr>_Toc202426664</vt:lpwstr>
      </vt:variant>
      <vt:variant>
        <vt:i4>2162753</vt:i4>
      </vt:variant>
      <vt:variant>
        <vt:i4>0</vt:i4>
      </vt:variant>
      <vt:variant>
        <vt:i4>0</vt:i4>
      </vt:variant>
      <vt:variant>
        <vt:i4>5</vt:i4>
      </vt:variant>
      <vt:variant>
        <vt:lpwstr>mailto:Ahmed.Hamza@InterDigital.com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Claire-Helene Demarty</cp:lastModifiedBy>
  <cp:revision>193</cp:revision>
  <dcterms:created xsi:type="dcterms:W3CDTF">2025-07-03T06:43:00Z</dcterms:created>
  <dcterms:modified xsi:type="dcterms:W3CDTF">2025-10-23T12:46:00Z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0x010100E9DF4663B346214AA113078E9EE5D352</vt:lpwstr>
  </property>
  <property fmtid="{D5CDD505-2E9C-101B-9397-08002B2CF9AE}" pid="3" name="MediaServiceImageTags">
    <vt:lpwstr/>
  </property>
  <property fmtid="{D5CDD505-2E9C-101B-9397-08002B2CF9AE}" pid="4" name="MSIP_Label_bcf26ed8-713a-4e6c-8a04-66607341a11c_Enabled">
    <vt:lpwstr>true</vt:lpwstr>
  </property>
  <property fmtid="{D5CDD505-2E9C-101B-9397-08002B2CF9AE}" pid="5" name="MSIP_Label_bcf26ed8-713a-4e6c-8a04-66607341a11c_SetDate">
    <vt:lpwstr>2024-07-08T04:11:58Z</vt:lpwstr>
  </property>
  <property fmtid="{D5CDD505-2E9C-101B-9397-08002B2CF9AE}" pid="6" name="MSIP_Label_bcf26ed8-713a-4e6c-8a04-66607341a11c_Method">
    <vt:lpwstr>Privileged</vt:lpwstr>
  </property>
  <property fmtid="{D5CDD505-2E9C-101B-9397-08002B2CF9AE}" pid="7" name="MSIP_Label_bcf26ed8-713a-4e6c-8a04-66607341a11c_Name">
    <vt:lpwstr>Public</vt:lpwstr>
  </property>
  <property fmtid="{D5CDD505-2E9C-101B-9397-08002B2CF9AE}" pid="8" name="MSIP_Label_bcf26ed8-713a-4e6c-8a04-66607341a11c_SiteId">
    <vt:lpwstr>e351b779-f6d5-4e50-8568-80e922d180ae</vt:lpwstr>
  </property>
  <property fmtid="{D5CDD505-2E9C-101B-9397-08002B2CF9AE}" pid="9" name="MSIP_Label_bcf26ed8-713a-4e6c-8a04-66607341a11c_ActionId">
    <vt:lpwstr>af6ec888-5ad2-4bad-9d05-96e07a5c799d</vt:lpwstr>
  </property>
  <property fmtid="{D5CDD505-2E9C-101B-9397-08002B2CF9AE}" pid="10" name="MSIP_Label_bcf26ed8-713a-4e6c-8a04-66607341a11c_ContentBits">
    <vt:lpwstr>0</vt:lpwstr>
  </property>
</Properties>
</file>